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5C18B" w14:textId="77777777" w:rsidR="000F4A9C" w:rsidRDefault="000F4A9C" w:rsidP="00665B2E">
      <w:pPr>
        <w:tabs>
          <w:tab w:val="left" w:pos="8931"/>
        </w:tabs>
      </w:pPr>
    </w:p>
    <w:p w14:paraId="15FEE2B7" w14:textId="77777777" w:rsidR="000F4A9C" w:rsidRDefault="000F4A9C"/>
    <w:p w14:paraId="6E4C4BA3" w14:textId="77777777" w:rsidR="000F4A9C" w:rsidRDefault="000F4A9C"/>
    <w:p w14:paraId="7FFE9F27" w14:textId="77777777" w:rsidR="00532BF4" w:rsidRDefault="00532BF4"/>
    <w:p w14:paraId="662C8D95" w14:textId="77777777" w:rsidR="00532BF4" w:rsidRDefault="00532BF4"/>
    <w:p w14:paraId="5640750E" w14:textId="77777777" w:rsidR="00532BF4" w:rsidRDefault="00532BF4"/>
    <w:p w14:paraId="01D77175" w14:textId="77777777" w:rsidR="000F4A9C" w:rsidRDefault="000F4A9C">
      <w:r>
        <w:t>___________________________________________________________________________</w:t>
      </w:r>
    </w:p>
    <w:p w14:paraId="4128410A" w14:textId="77777777" w:rsidR="000F4A9C" w:rsidRDefault="000F4A9C"/>
    <w:p w14:paraId="4053E491" w14:textId="77777777" w:rsidR="000F4A9C" w:rsidRDefault="00E73EB0">
      <w:pPr>
        <w:ind w:right="567"/>
        <w:jc w:val="right"/>
        <w:rPr>
          <w:b/>
          <w:bCs/>
          <w:sz w:val="48"/>
          <w:szCs w:val="48"/>
        </w:rPr>
      </w:pPr>
      <w:ins w:id="0" w:author="Tekijä">
        <w:r>
          <w:rPr>
            <w:b/>
            <w:bCs/>
            <w:sz w:val="48"/>
            <w:szCs w:val="48"/>
          </w:rPr>
          <w:t>Kanta</w:t>
        </w:r>
      </w:ins>
      <w:r w:rsidR="00E424D0" w:rsidRPr="00E424D0">
        <w:rPr>
          <w:b/>
          <w:bCs/>
          <w:sz w:val="48"/>
          <w:szCs w:val="48"/>
        </w:rPr>
        <w:t xml:space="preserve"> HL7-</w:t>
      </w:r>
      <w:ins w:id="1" w:author="Tekijä">
        <w:r w:rsidRPr="00E424D0">
          <w:rPr>
            <w:b/>
            <w:bCs/>
            <w:sz w:val="48"/>
            <w:szCs w:val="48"/>
          </w:rPr>
          <w:t>rajapinta</w:t>
        </w:r>
        <w:r>
          <w:rPr>
            <w:b/>
            <w:bCs/>
            <w:sz w:val="48"/>
            <w:szCs w:val="48"/>
          </w:rPr>
          <w:t>pintamäärittelyt</w:t>
        </w:r>
        <w:r w:rsidRPr="00E424D0">
          <w:rPr>
            <w:b/>
            <w:bCs/>
            <w:sz w:val="48"/>
            <w:szCs w:val="48"/>
          </w:rPr>
          <w:t xml:space="preserve"> </w:t>
        </w:r>
      </w:ins>
    </w:p>
    <w:p w14:paraId="6D74678A" w14:textId="77777777" w:rsidR="000F4A9C" w:rsidRDefault="000F4A9C">
      <w:r>
        <w:t>____________________________________________________________________________</w:t>
      </w:r>
    </w:p>
    <w:p w14:paraId="25B5034F" w14:textId="77777777" w:rsidR="000F4A9C" w:rsidRDefault="000F4A9C"/>
    <w:p w14:paraId="2C4CB003" w14:textId="77777777" w:rsidR="000F4A9C" w:rsidRDefault="000F4A9C"/>
    <w:p w14:paraId="1509336A" w14:textId="77777777" w:rsidR="000F4A9C" w:rsidRDefault="000F4A9C"/>
    <w:p w14:paraId="1D06388F" w14:textId="77777777" w:rsidR="000F4A9C" w:rsidRDefault="000F4A9C"/>
    <w:p w14:paraId="12B491A1" w14:textId="77777777" w:rsidR="008D2730" w:rsidRDefault="008D2730"/>
    <w:p w14:paraId="34439280" w14:textId="77777777" w:rsidR="008D2730" w:rsidRDefault="008D2730"/>
    <w:p w14:paraId="1F57F724" w14:textId="77777777" w:rsidR="008D2730" w:rsidRDefault="008D2730"/>
    <w:p w14:paraId="0CB0F43A" w14:textId="77777777" w:rsidR="000F4A9C" w:rsidRDefault="000F4A9C"/>
    <w:p w14:paraId="7B9607DE" w14:textId="77777777" w:rsidR="000F4A9C" w:rsidRDefault="000F4A9C"/>
    <w:p w14:paraId="45B8D5B2" w14:textId="77777777" w:rsidR="000F4A9C" w:rsidRDefault="000F4A9C"/>
    <w:p w14:paraId="5EEAE5DA" w14:textId="77777777" w:rsidR="000F4A9C" w:rsidRPr="00AF34FA" w:rsidRDefault="00B15CF7" w:rsidP="00AB2984">
      <w:pPr>
        <w:suppressAutoHyphens/>
        <w:jc w:val="center"/>
        <w:rPr>
          <w:b/>
          <w:sz w:val="40"/>
        </w:rPr>
      </w:pPr>
      <w:r>
        <w:rPr>
          <w:b/>
          <w:sz w:val="40"/>
        </w:rPr>
        <w:t xml:space="preserve">Suun terveydenhuollon </w:t>
      </w:r>
      <w:r w:rsidR="00F16B26">
        <w:rPr>
          <w:b/>
          <w:sz w:val="40"/>
        </w:rPr>
        <w:t>CDA</w:t>
      </w:r>
    </w:p>
    <w:p w14:paraId="7480D461" w14:textId="77777777" w:rsidR="000F4A9C" w:rsidRDefault="000F4A9C">
      <w:pPr>
        <w:pStyle w:val="Vakiosisennys"/>
        <w:jc w:val="center"/>
        <w:outlineLvl w:val="0"/>
        <w:rPr>
          <w:b/>
          <w:sz w:val="32"/>
        </w:rPr>
      </w:pPr>
    </w:p>
    <w:p w14:paraId="0D607491" w14:textId="77777777" w:rsidR="000F4A9C" w:rsidRDefault="000F4A9C"/>
    <w:p w14:paraId="4864A4BC" w14:textId="77777777" w:rsidR="000F4A9C" w:rsidRDefault="000F4A9C">
      <w:pPr>
        <w:rPr>
          <w:b/>
        </w:rPr>
      </w:pPr>
    </w:p>
    <w:p w14:paraId="581093C4" w14:textId="77777777" w:rsidR="000F4A9C" w:rsidRDefault="000F4A9C">
      <w:pPr>
        <w:rPr>
          <w:b/>
        </w:rPr>
      </w:pPr>
    </w:p>
    <w:p w14:paraId="0F01AD62" w14:textId="77777777" w:rsidR="000F4A9C" w:rsidRDefault="000F4A9C">
      <w:pPr>
        <w:rPr>
          <w:b/>
        </w:rPr>
      </w:pPr>
    </w:p>
    <w:p w14:paraId="4E6540A6" w14:textId="77777777" w:rsidR="000F4A9C" w:rsidRDefault="000F4A9C">
      <w:pPr>
        <w:rPr>
          <w:b/>
        </w:rPr>
      </w:pPr>
    </w:p>
    <w:p w14:paraId="1D6DF50D" w14:textId="77777777" w:rsidR="008D2730" w:rsidRDefault="008D2730">
      <w:pPr>
        <w:rPr>
          <w:b/>
        </w:rPr>
      </w:pPr>
    </w:p>
    <w:p w14:paraId="1E5EB7E9" w14:textId="77777777" w:rsidR="008D2730" w:rsidRDefault="008D2730">
      <w:pPr>
        <w:rPr>
          <w:b/>
        </w:rPr>
      </w:pPr>
    </w:p>
    <w:p w14:paraId="32C2245C" w14:textId="77777777" w:rsidR="008D2730" w:rsidRDefault="008D2730">
      <w:pPr>
        <w:rPr>
          <w:b/>
        </w:rPr>
      </w:pPr>
    </w:p>
    <w:p w14:paraId="5CF9B889" w14:textId="77777777" w:rsidR="000F4A9C" w:rsidRDefault="000F4A9C">
      <w:pPr>
        <w:rPr>
          <w:b/>
        </w:rPr>
      </w:pPr>
    </w:p>
    <w:p w14:paraId="732934CF" w14:textId="77777777" w:rsidR="000F4A9C" w:rsidRDefault="000F4A9C">
      <w:pPr>
        <w:rPr>
          <w:b/>
        </w:rPr>
      </w:pPr>
    </w:p>
    <w:p w14:paraId="0EDBEFA0" w14:textId="77777777" w:rsidR="000F4A9C" w:rsidRDefault="000F4A9C">
      <w:pPr>
        <w:rPr>
          <w:b/>
        </w:rPr>
      </w:pPr>
    </w:p>
    <w:p w14:paraId="26847B82" w14:textId="77777777" w:rsidR="000F4A9C" w:rsidRDefault="000F4A9C">
      <w:pPr>
        <w:rPr>
          <w:b/>
        </w:rPr>
      </w:pPr>
    </w:p>
    <w:p w14:paraId="4382EE69" w14:textId="77777777" w:rsidR="000F4A9C" w:rsidRDefault="000F4A9C">
      <w:pPr>
        <w:rPr>
          <w:b/>
        </w:rPr>
      </w:pPr>
    </w:p>
    <w:p w14:paraId="1101173A" w14:textId="77777777" w:rsidR="000F4A9C" w:rsidRDefault="000F4A9C">
      <w:pPr>
        <w:rPr>
          <w:caps/>
        </w:rPr>
      </w:pPr>
    </w:p>
    <w:p w14:paraId="71E4C0D1" w14:textId="77777777" w:rsidR="000F4A9C" w:rsidRDefault="000F4A9C">
      <w:pPr>
        <w:jc w:val="right"/>
        <w:rPr>
          <w:b/>
          <w:bCs/>
          <w:sz w:val="32"/>
        </w:rPr>
      </w:pPr>
      <w:r>
        <w:rPr>
          <w:b/>
          <w:bCs/>
          <w:sz w:val="32"/>
        </w:rPr>
        <w:t xml:space="preserve">Versio </w:t>
      </w:r>
      <w:r w:rsidR="000D7502">
        <w:rPr>
          <w:b/>
          <w:bCs/>
          <w:sz w:val="32"/>
        </w:rPr>
        <w:fldChar w:fldCharType="begin"/>
      </w:r>
      <w:r w:rsidR="000D7502">
        <w:rPr>
          <w:b/>
          <w:bCs/>
          <w:sz w:val="32"/>
        </w:rPr>
        <w:instrText xml:space="preserve"> DOCPROPERTY  Versio  \* MERGEFORMAT </w:instrText>
      </w:r>
      <w:r w:rsidR="000D7502">
        <w:rPr>
          <w:b/>
          <w:bCs/>
          <w:sz w:val="32"/>
        </w:rPr>
        <w:fldChar w:fldCharType="separate"/>
      </w:r>
      <w:ins w:id="2" w:author="Tekijä">
        <w:r w:rsidR="00C27F1C">
          <w:rPr>
            <w:b/>
            <w:bCs/>
            <w:sz w:val="32"/>
          </w:rPr>
          <w:t>2.10</w:t>
        </w:r>
      </w:ins>
      <w:r w:rsidR="000D7502">
        <w:rPr>
          <w:b/>
          <w:bCs/>
          <w:sz w:val="32"/>
        </w:rPr>
        <w:fldChar w:fldCharType="end"/>
      </w:r>
    </w:p>
    <w:p w14:paraId="6FC60D55" w14:textId="77777777" w:rsidR="000F4A9C" w:rsidRDefault="000D7502" w:rsidP="00AC3025">
      <w:pPr>
        <w:spacing w:line="360" w:lineRule="auto"/>
        <w:jc w:val="right"/>
        <w:rPr>
          <w:sz w:val="32"/>
        </w:rPr>
        <w:sectPr w:rsidR="000F4A9C">
          <w:headerReference w:type="default" r:id="rId12"/>
          <w:headerReference w:type="first" r:id="rId13"/>
          <w:footnotePr>
            <w:numRestart w:val="eachSect"/>
          </w:footnotePr>
          <w:pgSz w:w="11907" w:h="16840" w:code="9"/>
          <w:pgMar w:top="567" w:right="1134" w:bottom="567" w:left="1134" w:header="567" w:footer="567" w:gutter="0"/>
          <w:cols w:space="708"/>
        </w:sectPr>
      </w:pPr>
      <w:r>
        <w:rPr>
          <w:b/>
          <w:bCs/>
          <w:sz w:val="32"/>
        </w:rPr>
        <w:fldChar w:fldCharType="begin"/>
      </w:r>
      <w:r>
        <w:rPr>
          <w:b/>
          <w:bCs/>
          <w:sz w:val="32"/>
        </w:rPr>
        <w:instrText xml:space="preserve"> DOCPROPERTY  Versiopäivä  \* MERGEFORMAT </w:instrText>
      </w:r>
      <w:r>
        <w:rPr>
          <w:b/>
          <w:bCs/>
          <w:sz w:val="32"/>
        </w:rPr>
        <w:fldChar w:fldCharType="separate"/>
      </w:r>
      <w:r w:rsidR="001B4980">
        <w:rPr>
          <w:b/>
          <w:bCs/>
          <w:sz w:val="32"/>
        </w:rPr>
        <w:t>17.12.2015</w:t>
      </w:r>
      <w:r>
        <w:rPr>
          <w:b/>
          <w:bCs/>
          <w:sz w:val="32"/>
        </w:rPr>
        <w:fldChar w:fldCharType="end"/>
      </w:r>
      <w:r w:rsidR="000F4A9C">
        <w:rPr>
          <w:b/>
          <w:bCs/>
          <w:sz w:val="32"/>
        </w:rPr>
        <w:br/>
        <w:t>URN:OID:</w:t>
      </w:r>
      <w:r>
        <w:rPr>
          <w:b/>
          <w:sz w:val="32"/>
          <w:szCs w:val="32"/>
        </w:rPr>
        <w:fldChar w:fldCharType="begin"/>
      </w:r>
      <w:r>
        <w:rPr>
          <w:b/>
          <w:sz w:val="32"/>
          <w:szCs w:val="32"/>
        </w:rPr>
        <w:instrText xml:space="preserve"> DOCPROPERTY  OID  \* MERGEFORMAT </w:instrText>
      </w:r>
      <w:r>
        <w:rPr>
          <w:b/>
          <w:sz w:val="32"/>
          <w:szCs w:val="32"/>
        </w:rPr>
        <w:fldChar w:fldCharType="separate"/>
      </w:r>
      <w:ins w:id="7" w:author="Tekijä">
        <w:r w:rsidR="00C22FDE">
          <w:rPr>
            <w:b/>
            <w:sz w:val="32"/>
            <w:szCs w:val="32"/>
          </w:rPr>
          <w:t>1.2.246.777.11.2015.31</w:t>
        </w:r>
      </w:ins>
      <w:r>
        <w:rPr>
          <w:b/>
          <w:sz w:val="32"/>
          <w:szCs w:val="32"/>
        </w:rPr>
        <w:fldChar w:fldCharType="end"/>
      </w:r>
    </w:p>
    <w:p w14:paraId="1BFA5604" w14:textId="77777777" w:rsidR="000F4A9C" w:rsidRPr="00AF34FA" w:rsidRDefault="000F4A9C" w:rsidP="00AF34FA">
      <w:pPr>
        <w:rPr>
          <w:b/>
        </w:rPr>
      </w:pPr>
      <w:bookmarkStart w:id="8" w:name="_Toc32384905"/>
      <w:bookmarkStart w:id="9" w:name="_Toc32974351"/>
      <w:bookmarkStart w:id="10" w:name="_Toc33328965"/>
      <w:r w:rsidRPr="00AF34FA">
        <w:rPr>
          <w:b/>
        </w:rPr>
        <w:lastRenderedPageBreak/>
        <w:t>Versiohistoria</w:t>
      </w:r>
      <w:bookmarkEnd w:id="8"/>
      <w:bookmarkEnd w:id="9"/>
      <w:bookmarkEnd w:id="10"/>
      <w:r w:rsidRPr="00AF34FA">
        <w:rPr>
          <w:b/>
        </w:rPr>
        <w:t xml:space="preserve"> </w:t>
      </w:r>
    </w:p>
    <w:p w14:paraId="6DC28CBA" w14:textId="77777777" w:rsidR="000F4A9C" w:rsidRDefault="000F4A9C"/>
    <w:tbl>
      <w:tblPr>
        <w:tblW w:w="9889"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242"/>
        <w:gridCol w:w="1134"/>
        <w:gridCol w:w="1134"/>
        <w:gridCol w:w="6379"/>
      </w:tblGrid>
      <w:tr w:rsidR="000F4A9C" w:rsidRPr="00B24E3F" w14:paraId="04704194" w14:textId="77777777" w:rsidTr="002B09BD">
        <w:trPr>
          <w:cantSplit/>
        </w:trPr>
        <w:tc>
          <w:tcPr>
            <w:tcW w:w="1242" w:type="dxa"/>
            <w:shd w:val="pct12" w:color="auto" w:fill="auto"/>
          </w:tcPr>
          <w:p w14:paraId="5B9D9B07" w14:textId="77777777" w:rsidR="000F4A9C" w:rsidRPr="00B24E3F" w:rsidRDefault="000F4A9C">
            <w:pPr>
              <w:pStyle w:val="Vakiosisennys"/>
              <w:rPr>
                <w:b/>
                <w:sz w:val="22"/>
              </w:rPr>
            </w:pPr>
            <w:r w:rsidRPr="00B24E3F">
              <w:rPr>
                <w:b/>
                <w:sz w:val="22"/>
              </w:rPr>
              <w:t>Versio:</w:t>
            </w:r>
          </w:p>
        </w:tc>
        <w:tc>
          <w:tcPr>
            <w:tcW w:w="1134" w:type="dxa"/>
            <w:shd w:val="pct12" w:color="auto" w:fill="auto"/>
          </w:tcPr>
          <w:p w14:paraId="48514544" w14:textId="77777777" w:rsidR="000F4A9C" w:rsidRPr="00B24E3F" w:rsidRDefault="000F4A9C">
            <w:pPr>
              <w:pStyle w:val="Vakiosisennys"/>
              <w:rPr>
                <w:b/>
                <w:sz w:val="22"/>
              </w:rPr>
            </w:pPr>
            <w:r w:rsidRPr="00B24E3F">
              <w:rPr>
                <w:b/>
                <w:sz w:val="22"/>
              </w:rPr>
              <w:t>Pvm:</w:t>
            </w:r>
          </w:p>
        </w:tc>
        <w:tc>
          <w:tcPr>
            <w:tcW w:w="1134" w:type="dxa"/>
            <w:shd w:val="pct12" w:color="auto" w:fill="auto"/>
          </w:tcPr>
          <w:p w14:paraId="70DB26DB" w14:textId="77777777" w:rsidR="000F4A9C" w:rsidRPr="00B24E3F" w:rsidRDefault="000F4A9C">
            <w:pPr>
              <w:pStyle w:val="Vakiosisennys"/>
              <w:rPr>
                <w:b/>
                <w:sz w:val="22"/>
              </w:rPr>
            </w:pPr>
            <w:r w:rsidRPr="00B24E3F">
              <w:rPr>
                <w:b/>
                <w:sz w:val="22"/>
              </w:rPr>
              <w:t>Laatijat:</w:t>
            </w:r>
          </w:p>
        </w:tc>
        <w:tc>
          <w:tcPr>
            <w:tcW w:w="6379" w:type="dxa"/>
            <w:shd w:val="pct12" w:color="auto" w:fill="auto"/>
          </w:tcPr>
          <w:p w14:paraId="226E81A4" w14:textId="77777777" w:rsidR="000F4A9C" w:rsidRPr="00B24E3F" w:rsidRDefault="000F4A9C">
            <w:pPr>
              <w:pStyle w:val="Vakiosisennys"/>
              <w:rPr>
                <w:b/>
                <w:sz w:val="22"/>
              </w:rPr>
            </w:pPr>
            <w:r w:rsidRPr="00B24E3F">
              <w:rPr>
                <w:b/>
                <w:sz w:val="22"/>
              </w:rPr>
              <w:t>Muutokset:</w:t>
            </w:r>
          </w:p>
        </w:tc>
      </w:tr>
      <w:tr w:rsidR="00351650" w:rsidRPr="00B24E3F" w14:paraId="508EA2B7" w14:textId="77777777" w:rsidTr="002B09BD">
        <w:trPr>
          <w:cantSplit/>
        </w:trPr>
        <w:tc>
          <w:tcPr>
            <w:tcW w:w="1242" w:type="dxa"/>
          </w:tcPr>
          <w:p w14:paraId="61908BCD" w14:textId="77777777" w:rsidR="00351650" w:rsidRPr="00B24E3F" w:rsidRDefault="00B15CF7">
            <w:pPr>
              <w:pStyle w:val="Vakiosisennys"/>
              <w:rPr>
                <w:sz w:val="22"/>
              </w:rPr>
            </w:pPr>
            <w:r w:rsidRPr="00B24E3F">
              <w:rPr>
                <w:sz w:val="22"/>
              </w:rPr>
              <w:t>0.10</w:t>
            </w:r>
          </w:p>
        </w:tc>
        <w:tc>
          <w:tcPr>
            <w:tcW w:w="1134" w:type="dxa"/>
          </w:tcPr>
          <w:p w14:paraId="01502ACB" w14:textId="77777777" w:rsidR="00351650" w:rsidRPr="00B24E3F" w:rsidRDefault="00B15CF7" w:rsidP="00E424D0">
            <w:pPr>
              <w:pStyle w:val="Vakiosisennys"/>
              <w:rPr>
                <w:sz w:val="22"/>
              </w:rPr>
            </w:pPr>
            <w:r w:rsidRPr="00B24E3F">
              <w:rPr>
                <w:sz w:val="22"/>
              </w:rPr>
              <w:t>21.3.2013</w:t>
            </w:r>
          </w:p>
        </w:tc>
        <w:tc>
          <w:tcPr>
            <w:tcW w:w="1134" w:type="dxa"/>
          </w:tcPr>
          <w:p w14:paraId="7B864FC3" w14:textId="77777777" w:rsidR="00351650" w:rsidRPr="00B24E3F" w:rsidRDefault="00B15CF7">
            <w:pPr>
              <w:pStyle w:val="Vakiosisennys"/>
              <w:rPr>
                <w:sz w:val="22"/>
              </w:rPr>
            </w:pPr>
            <w:r w:rsidRPr="00B24E3F">
              <w:rPr>
                <w:sz w:val="22"/>
              </w:rPr>
              <w:t>S&amp;P</w:t>
            </w:r>
          </w:p>
        </w:tc>
        <w:tc>
          <w:tcPr>
            <w:tcW w:w="6379" w:type="dxa"/>
          </w:tcPr>
          <w:p w14:paraId="6AAED783" w14:textId="77777777" w:rsidR="00351650" w:rsidRPr="00B24E3F" w:rsidRDefault="00B15CF7" w:rsidP="00E07A4C">
            <w:pPr>
              <w:pStyle w:val="Vakiosisennys"/>
              <w:rPr>
                <w:sz w:val="22"/>
              </w:rPr>
            </w:pPr>
            <w:r w:rsidRPr="00B24E3F">
              <w:rPr>
                <w:sz w:val="22"/>
              </w:rPr>
              <w:t>Runko ja sisällysluettelo</w:t>
            </w:r>
          </w:p>
        </w:tc>
      </w:tr>
      <w:tr w:rsidR="00CE475D" w:rsidRPr="00B24E3F" w14:paraId="361CDD7F" w14:textId="77777777" w:rsidTr="002B09BD">
        <w:trPr>
          <w:cantSplit/>
        </w:trPr>
        <w:tc>
          <w:tcPr>
            <w:tcW w:w="1242" w:type="dxa"/>
          </w:tcPr>
          <w:p w14:paraId="0B05366D" w14:textId="77777777" w:rsidR="00CE475D" w:rsidRPr="00B24E3F" w:rsidRDefault="00CE475D" w:rsidP="00B15CF7">
            <w:pPr>
              <w:pStyle w:val="Vakiosisennys"/>
              <w:rPr>
                <w:sz w:val="22"/>
              </w:rPr>
            </w:pPr>
            <w:r w:rsidRPr="00B24E3F">
              <w:rPr>
                <w:sz w:val="22"/>
              </w:rPr>
              <w:t>0.10</w:t>
            </w:r>
            <w:r w:rsidR="00B15CF7" w:rsidRPr="00B24E3F">
              <w:rPr>
                <w:sz w:val="22"/>
              </w:rPr>
              <w:t>-0.20</w:t>
            </w:r>
          </w:p>
        </w:tc>
        <w:tc>
          <w:tcPr>
            <w:tcW w:w="1134" w:type="dxa"/>
          </w:tcPr>
          <w:p w14:paraId="6205B54F" w14:textId="77777777" w:rsidR="00CE475D" w:rsidRPr="00B24E3F" w:rsidRDefault="00B15CF7" w:rsidP="00B06659">
            <w:pPr>
              <w:pStyle w:val="Vakiosisennys"/>
              <w:rPr>
                <w:sz w:val="22"/>
              </w:rPr>
            </w:pPr>
            <w:r w:rsidRPr="00B24E3F">
              <w:rPr>
                <w:sz w:val="22"/>
              </w:rPr>
              <w:t>15.4.2013</w:t>
            </w:r>
          </w:p>
        </w:tc>
        <w:tc>
          <w:tcPr>
            <w:tcW w:w="1134" w:type="dxa"/>
          </w:tcPr>
          <w:p w14:paraId="10097D01" w14:textId="77777777" w:rsidR="00CE475D" w:rsidRPr="00B24E3F" w:rsidRDefault="00B15CF7">
            <w:pPr>
              <w:pStyle w:val="Vakiosisennys"/>
              <w:rPr>
                <w:sz w:val="22"/>
              </w:rPr>
            </w:pPr>
            <w:r w:rsidRPr="00B24E3F">
              <w:rPr>
                <w:sz w:val="22"/>
              </w:rPr>
              <w:t>S&amp;P</w:t>
            </w:r>
          </w:p>
        </w:tc>
        <w:tc>
          <w:tcPr>
            <w:tcW w:w="6379" w:type="dxa"/>
          </w:tcPr>
          <w:p w14:paraId="570D5904" w14:textId="77777777" w:rsidR="00CE475D" w:rsidRPr="00B24E3F" w:rsidRDefault="00351650" w:rsidP="00E07A4C">
            <w:pPr>
              <w:pStyle w:val="Vakiosisennys"/>
              <w:rPr>
                <w:sz w:val="22"/>
              </w:rPr>
            </w:pPr>
            <w:r w:rsidRPr="00B24E3F">
              <w:rPr>
                <w:sz w:val="22"/>
              </w:rPr>
              <w:t>Työversioita</w:t>
            </w:r>
          </w:p>
        </w:tc>
      </w:tr>
      <w:tr w:rsidR="00BF4CA9" w:rsidRPr="00B24E3F" w14:paraId="501E6CF6" w14:textId="77777777" w:rsidTr="002B09BD">
        <w:trPr>
          <w:cantSplit/>
        </w:trPr>
        <w:tc>
          <w:tcPr>
            <w:tcW w:w="1242" w:type="dxa"/>
          </w:tcPr>
          <w:p w14:paraId="0C6A3252" w14:textId="77777777" w:rsidR="00BF4CA9" w:rsidRPr="00B24E3F" w:rsidRDefault="0022040A">
            <w:pPr>
              <w:pStyle w:val="Vakiosisennys"/>
              <w:rPr>
                <w:sz w:val="22"/>
              </w:rPr>
            </w:pPr>
            <w:r w:rsidRPr="00B24E3F">
              <w:rPr>
                <w:sz w:val="22"/>
              </w:rPr>
              <w:t>0.30</w:t>
            </w:r>
            <w:r w:rsidR="00142347" w:rsidRPr="00B24E3F">
              <w:rPr>
                <w:sz w:val="22"/>
              </w:rPr>
              <w:t>-0.60</w:t>
            </w:r>
          </w:p>
        </w:tc>
        <w:tc>
          <w:tcPr>
            <w:tcW w:w="1134" w:type="dxa"/>
          </w:tcPr>
          <w:p w14:paraId="61193DD1" w14:textId="77777777" w:rsidR="00BF4CA9" w:rsidRPr="00B24E3F" w:rsidRDefault="0022040A" w:rsidP="00B06659">
            <w:pPr>
              <w:pStyle w:val="Vakiosisennys"/>
              <w:rPr>
                <w:sz w:val="22"/>
              </w:rPr>
            </w:pPr>
            <w:r w:rsidRPr="00B24E3F">
              <w:rPr>
                <w:sz w:val="22"/>
              </w:rPr>
              <w:t>28.5.2013</w:t>
            </w:r>
          </w:p>
        </w:tc>
        <w:tc>
          <w:tcPr>
            <w:tcW w:w="1134" w:type="dxa"/>
          </w:tcPr>
          <w:p w14:paraId="20656673" w14:textId="77777777" w:rsidR="00BF4CA9" w:rsidRPr="00B24E3F" w:rsidRDefault="0022040A">
            <w:pPr>
              <w:pStyle w:val="Vakiosisennys"/>
              <w:rPr>
                <w:sz w:val="22"/>
              </w:rPr>
            </w:pPr>
            <w:r w:rsidRPr="00B24E3F">
              <w:rPr>
                <w:sz w:val="22"/>
              </w:rPr>
              <w:t>S&amp;P</w:t>
            </w:r>
          </w:p>
        </w:tc>
        <w:tc>
          <w:tcPr>
            <w:tcW w:w="6379" w:type="dxa"/>
          </w:tcPr>
          <w:p w14:paraId="6D18165A" w14:textId="77777777" w:rsidR="00BF4CA9" w:rsidRPr="00B24E3F" w:rsidRDefault="0022040A" w:rsidP="00E07A4C">
            <w:pPr>
              <w:pStyle w:val="Vakiosisennys"/>
              <w:rPr>
                <w:sz w:val="22"/>
              </w:rPr>
            </w:pPr>
            <w:r w:rsidRPr="00B24E3F">
              <w:rPr>
                <w:sz w:val="22"/>
              </w:rPr>
              <w:t>Suun nykytilaosio</w:t>
            </w:r>
            <w:r w:rsidR="00C012BE" w:rsidRPr="00B24E3F">
              <w:rPr>
                <w:sz w:val="22"/>
              </w:rPr>
              <w:t>ta</w:t>
            </w:r>
            <w:r w:rsidRPr="00B24E3F">
              <w:rPr>
                <w:sz w:val="22"/>
              </w:rPr>
              <w:t xml:space="preserve"> päivitetty</w:t>
            </w:r>
            <w:r w:rsidR="00142347" w:rsidRPr="00B24E3F">
              <w:rPr>
                <w:sz w:val="22"/>
              </w:rPr>
              <w:t>, muiden tietoryhmien osalta kuvaukset</w:t>
            </w:r>
          </w:p>
        </w:tc>
      </w:tr>
      <w:tr w:rsidR="00C012BE" w:rsidRPr="00B24E3F" w14:paraId="467CDEB5" w14:textId="77777777" w:rsidTr="002B09BD">
        <w:trPr>
          <w:cantSplit/>
        </w:trPr>
        <w:tc>
          <w:tcPr>
            <w:tcW w:w="1242" w:type="dxa"/>
          </w:tcPr>
          <w:p w14:paraId="3A46F35B" w14:textId="77777777" w:rsidR="00C012BE" w:rsidRPr="00B24E3F" w:rsidRDefault="00142347">
            <w:pPr>
              <w:pStyle w:val="Vakiosisennys"/>
              <w:rPr>
                <w:sz w:val="22"/>
              </w:rPr>
            </w:pPr>
            <w:r w:rsidRPr="00B24E3F">
              <w:rPr>
                <w:sz w:val="22"/>
              </w:rPr>
              <w:t>0.7</w:t>
            </w:r>
            <w:r w:rsidR="00C012BE" w:rsidRPr="00B24E3F">
              <w:rPr>
                <w:sz w:val="22"/>
              </w:rPr>
              <w:t>0</w:t>
            </w:r>
          </w:p>
        </w:tc>
        <w:tc>
          <w:tcPr>
            <w:tcW w:w="1134" w:type="dxa"/>
          </w:tcPr>
          <w:p w14:paraId="4EF2C9AB" w14:textId="77777777" w:rsidR="00C012BE" w:rsidRPr="00B24E3F" w:rsidRDefault="00C012BE" w:rsidP="00B06659">
            <w:pPr>
              <w:pStyle w:val="Vakiosisennys"/>
              <w:rPr>
                <w:sz w:val="22"/>
              </w:rPr>
            </w:pPr>
            <w:r w:rsidRPr="00B24E3F">
              <w:rPr>
                <w:sz w:val="22"/>
              </w:rPr>
              <w:t>4.6.2013</w:t>
            </w:r>
          </w:p>
        </w:tc>
        <w:tc>
          <w:tcPr>
            <w:tcW w:w="1134" w:type="dxa"/>
          </w:tcPr>
          <w:p w14:paraId="532F7645" w14:textId="77777777" w:rsidR="00C012BE" w:rsidRPr="00B24E3F" w:rsidRDefault="00C012BE">
            <w:pPr>
              <w:pStyle w:val="Vakiosisennys"/>
              <w:rPr>
                <w:sz w:val="22"/>
              </w:rPr>
            </w:pPr>
            <w:r w:rsidRPr="00B24E3F">
              <w:rPr>
                <w:sz w:val="22"/>
              </w:rPr>
              <w:t>S&amp;P</w:t>
            </w:r>
          </w:p>
        </w:tc>
        <w:tc>
          <w:tcPr>
            <w:tcW w:w="6379" w:type="dxa"/>
          </w:tcPr>
          <w:p w14:paraId="5ED9040A" w14:textId="77777777" w:rsidR="00C012BE" w:rsidRPr="00B24E3F" w:rsidRDefault="00C012BE" w:rsidP="00E07A4C">
            <w:pPr>
              <w:pStyle w:val="Vakiosisennys"/>
              <w:rPr>
                <w:sz w:val="22"/>
              </w:rPr>
            </w:pPr>
            <w:r w:rsidRPr="00B24E3F">
              <w:rPr>
                <w:sz w:val="22"/>
              </w:rPr>
              <w:t>väliversio jakeluun</w:t>
            </w:r>
          </w:p>
        </w:tc>
      </w:tr>
      <w:tr w:rsidR="00A224FD" w:rsidRPr="00B24E3F" w14:paraId="32E92682" w14:textId="77777777" w:rsidTr="002B09BD">
        <w:trPr>
          <w:cantSplit/>
        </w:trPr>
        <w:tc>
          <w:tcPr>
            <w:tcW w:w="1242" w:type="dxa"/>
          </w:tcPr>
          <w:p w14:paraId="3F788EE2" w14:textId="77777777" w:rsidR="00A224FD" w:rsidRPr="00B24E3F" w:rsidRDefault="00A224FD">
            <w:pPr>
              <w:pStyle w:val="Vakiosisennys"/>
              <w:rPr>
                <w:sz w:val="22"/>
              </w:rPr>
            </w:pPr>
            <w:r w:rsidRPr="00B24E3F">
              <w:rPr>
                <w:sz w:val="22"/>
              </w:rPr>
              <w:t>0.80 -0.90</w:t>
            </w:r>
          </w:p>
        </w:tc>
        <w:tc>
          <w:tcPr>
            <w:tcW w:w="1134" w:type="dxa"/>
          </w:tcPr>
          <w:p w14:paraId="0F0E58BC" w14:textId="77777777" w:rsidR="00A224FD" w:rsidRPr="00B24E3F" w:rsidRDefault="00A224FD" w:rsidP="00B06659">
            <w:pPr>
              <w:pStyle w:val="Vakiosisennys"/>
              <w:rPr>
                <w:sz w:val="22"/>
              </w:rPr>
            </w:pPr>
            <w:r w:rsidRPr="00B24E3F">
              <w:rPr>
                <w:sz w:val="22"/>
              </w:rPr>
              <w:t>17.6.2013</w:t>
            </w:r>
          </w:p>
        </w:tc>
        <w:tc>
          <w:tcPr>
            <w:tcW w:w="1134" w:type="dxa"/>
          </w:tcPr>
          <w:p w14:paraId="346ED59A" w14:textId="77777777" w:rsidR="00A224FD" w:rsidRPr="00B24E3F" w:rsidRDefault="00A224FD">
            <w:pPr>
              <w:pStyle w:val="Vakiosisennys"/>
              <w:rPr>
                <w:sz w:val="22"/>
              </w:rPr>
            </w:pPr>
            <w:r w:rsidRPr="00B24E3F">
              <w:rPr>
                <w:sz w:val="22"/>
              </w:rPr>
              <w:t>S&amp;P</w:t>
            </w:r>
          </w:p>
        </w:tc>
        <w:tc>
          <w:tcPr>
            <w:tcW w:w="6379" w:type="dxa"/>
          </w:tcPr>
          <w:p w14:paraId="1B053C5B" w14:textId="77777777" w:rsidR="00A224FD" w:rsidRPr="00B24E3F" w:rsidRDefault="00A224FD" w:rsidP="00AC3EE5">
            <w:pPr>
              <w:pStyle w:val="Vakiosisennys"/>
              <w:rPr>
                <w:sz w:val="22"/>
              </w:rPr>
            </w:pPr>
            <w:r w:rsidRPr="00B24E3F">
              <w:rPr>
                <w:sz w:val="22"/>
              </w:rPr>
              <w:t>määrittelyn viimeistely, versio Kelalle</w:t>
            </w:r>
            <w:r w:rsidR="00277558" w:rsidRPr="00B24E3F">
              <w:rPr>
                <w:sz w:val="22"/>
              </w:rPr>
              <w:t xml:space="preserve"> ja HL7 yhdistyksen komme</w:t>
            </w:r>
            <w:r w:rsidR="00277558" w:rsidRPr="00B24E3F">
              <w:rPr>
                <w:sz w:val="22"/>
              </w:rPr>
              <w:t>n</w:t>
            </w:r>
            <w:r w:rsidR="00277558" w:rsidRPr="00B24E3F">
              <w:rPr>
                <w:sz w:val="22"/>
              </w:rPr>
              <w:t>tointikierrokselle.</w:t>
            </w:r>
          </w:p>
        </w:tc>
      </w:tr>
      <w:tr w:rsidR="00C7794C" w:rsidRPr="00B24E3F" w14:paraId="1E9C8DC3" w14:textId="77777777" w:rsidTr="002B09BD">
        <w:trPr>
          <w:cantSplit/>
        </w:trPr>
        <w:tc>
          <w:tcPr>
            <w:tcW w:w="1242" w:type="dxa"/>
          </w:tcPr>
          <w:p w14:paraId="35770C97" w14:textId="77777777" w:rsidR="00C7794C" w:rsidRPr="00B24E3F" w:rsidRDefault="00C7794C">
            <w:pPr>
              <w:pStyle w:val="Vakiosisennys"/>
              <w:rPr>
                <w:sz w:val="22"/>
              </w:rPr>
            </w:pPr>
            <w:r w:rsidRPr="00B24E3F">
              <w:rPr>
                <w:sz w:val="22"/>
              </w:rPr>
              <w:t>1.00</w:t>
            </w:r>
          </w:p>
        </w:tc>
        <w:tc>
          <w:tcPr>
            <w:tcW w:w="1134" w:type="dxa"/>
          </w:tcPr>
          <w:p w14:paraId="332ABBA6" w14:textId="77777777" w:rsidR="00C7794C" w:rsidRPr="00B24E3F" w:rsidRDefault="00C7794C" w:rsidP="00B06659">
            <w:pPr>
              <w:pStyle w:val="Vakiosisennys"/>
              <w:rPr>
                <w:sz w:val="22"/>
              </w:rPr>
            </w:pPr>
            <w:r w:rsidRPr="00B24E3F">
              <w:rPr>
                <w:sz w:val="22"/>
              </w:rPr>
              <w:t>2.9.2013</w:t>
            </w:r>
          </w:p>
        </w:tc>
        <w:tc>
          <w:tcPr>
            <w:tcW w:w="1134" w:type="dxa"/>
          </w:tcPr>
          <w:p w14:paraId="096D8B07" w14:textId="77777777" w:rsidR="00C7794C" w:rsidRPr="00B24E3F" w:rsidRDefault="00C7794C">
            <w:pPr>
              <w:pStyle w:val="Vakiosisennys"/>
              <w:rPr>
                <w:sz w:val="22"/>
              </w:rPr>
            </w:pPr>
            <w:r w:rsidRPr="00B24E3F">
              <w:rPr>
                <w:sz w:val="22"/>
              </w:rPr>
              <w:t>S&amp;P</w:t>
            </w:r>
          </w:p>
        </w:tc>
        <w:tc>
          <w:tcPr>
            <w:tcW w:w="6379" w:type="dxa"/>
          </w:tcPr>
          <w:p w14:paraId="4A7B361A" w14:textId="77777777" w:rsidR="00C7794C" w:rsidRPr="00B24E3F" w:rsidRDefault="00C7794C" w:rsidP="00E07A4C">
            <w:pPr>
              <w:pStyle w:val="Vakiosisennys"/>
              <w:rPr>
                <w:sz w:val="22"/>
              </w:rPr>
            </w:pPr>
            <w:r w:rsidRPr="00B24E3F">
              <w:rPr>
                <w:sz w:val="22"/>
              </w:rPr>
              <w:t xml:space="preserve">Kommentointikierroksen pohjalta tehty </w:t>
            </w:r>
            <w:r w:rsidR="009D5A3A" w:rsidRPr="00B24E3F">
              <w:rPr>
                <w:sz w:val="22"/>
              </w:rPr>
              <w:t>liitteenä olevan lausunt</w:t>
            </w:r>
            <w:r w:rsidR="009D5A3A" w:rsidRPr="00B24E3F">
              <w:rPr>
                <w:sz w:val="22"/>
              </w:rPr>
              <w:t>o</w:t>
            </w:r>
            <w:r w:rsidR="009D5A3A" w:rsidRPr="00B24E3F">
              <w:rPr>
                <w:sz w:val="22"/>
              </w:rPr>
              <w:t>kommentti-exceliin kirjatut tarkennukset</w:t>
            </w:r>
            <w:r w:rsidR="000D31BD" w:rsidRPr="00B24E3F">
              <w:rPr>
                <w:sz w:val="22"/>
              </w:rPr>
              <w:t>. Seuraavassa yhteenvetoa</w:t>
            </w:r>
          </w:p>
          <w:p w14:paraId="73D763E0" w14:textId="77777777" w:rsidR="00C7794C" w:rsidRPr="00B24E3F" w:rsidRDefault="000D31BD" w:rsidP="00AC3EE5">
            <w:pPr>
              <w:numPr>
                <w:ilvl w:val="0"/>
                <w:numId w:val="33"/>
              </w:numPr>
              <w:rPr>
                <w:sz w:val="22"/>
              </w:rPr>
            </w:pPr>
            <w:r w:rsidRPr="00B24E3F">
              <w:rPr>
                <w:sz w:val="22"/>
              </w:rPr>
              <w:t>määrittelyn OID lisätty, päivitetty tieto esimerkkeihin</w:t>
            </w:r>
          </w:p>
          <w:p w14:paraId="291F7FD0" w14:textId="77777777" w:rsidR="000D31BD" w:rsidRPr="00B24E3F" w:rsidRDefault="000D31BD" w:rsidP="00AC3EE5">
            <w:pPr>
              <w:numPr>
                <w:ilvl w:val="0"/>
                <w:numId w:val="33"/>
              </w:numPr>
              <w:rPr>
                <w:sz w:val="22"/>
              </w:rPr>
            </w:pPr>
            <w:r w:rsidRPr="00B24E3F">
              <w:rPr>
                <w:sz w:val="22"/>
              </w:rPr>
              <w:t>hoitoprosessin vaiheet SUU näkymällä</w:t>
            </w:r>
          </w:p>
          <w:p w14:paraId="387716B8" w14:textId="77777777" w:rsidR="000D31BD" w:rsidRPr="00B24E3F" w:rsidRDefault="000D31BD" w:rsidP="00AC3EE5">
            <w:pPr>
              <w:numPr>
                <w:ilvl w:val="0"/>
                <w:numId w:val="33"/>
              </w:numPr>
              <w:rPr>
                <w:sz w:val="22"/>
              </w:rPr>
            </w:pPr>
            <w:r w:rsidRPr="00B24E3F">
              <w:rPr>
                <w:sz w:val="22"/>
              </w:rPr>
              <w:t>korjattu luvun 3.8.1.14.4 otsikkoon STH luokituksen numero</w:t>
            </w:r>
          </w:p>
          <w:p w14:paraId="4BAF679C" w14:textId="77777777" w:rsidR="00C7794C" w:rsidRPr="00B24E3F" w:rsidRDefault="00C7794C" w:rsidP="00AC3EE5">
            <w:pPr>
              <w:rPr>
                <w:sz w:val="22"/>
              </w:rPr>
            </w:pPr>
          </w:p>
          <w:p w14:paraId="2326B28D" w14:textId="77777777" w:rsidR="00C7794C" w:rsidRPr="00B24E3F" w:rsidRDefault="00C7794C" w:rsidP="00796205">
            <w:pPr>
              <w:rPr>
                <w:sz w:val="22"/>
              </w:rPr>
            </w:pPr>
            <w:r w:rsidRPr="00B24E3F">
              <w:rPr>
                <w:sz w:val="22"/>
              </w:rPr>
              <w:t>Syksyn 2013 aikana THL päivittää tietosisältömäärittelyt ja STH</w:t>
            </w:r>
            <w:r w:rsidR="00796205" w:rsidRPr="00B24E3F">
              <w:rPr>
                <w:sz w:val="22"/>
              </w:rPr>
              <w:t>-</w:t>
            </w:r>
            <w:r w:rsidRPr="00B24E3F">
              <w:rPr>
                <w:sz w:val="22"/>
              </w:rPr>
              <w:t>luokitukset, joten näihin tuleet kommentit siirretty THL työstettävä</w:t>
            </w:r>
            <w:r w:rsidRPr="00B24E3F">
              <w:rPr>
                <w:sz w:val="22"/>
              </w:rPr>
              <w:t>k</w:t>
            </w:r>
            <w:r w:rsidRPr="00B24E3F">
              <w:rPr>
                <w:sz w:val="22"/>
              </w:rPr>
              <w:t>si. Tämä CDA-määrittely päivitetään em. valmistuttua.</w:t>
            </w:r>
          </w:p>
        </w:tc>
      </w:tr>
      <w:tr w:rsidR="00091936" w:rsidRPr="00B24E3F" w14:paraId="4A0870DE" w14:textId="77777777" w:rsidTr="002B09BD">
        <w:trPr>
          <w:cantSplit/>
        </w:trPr>
        <w:tc>
          <w:tcPr>
            <w:tcW w:w="1242" w:type="dxa"/>
          </w:tcPr>
          <w:p w14:paraId="76F730B4" w14:textId="77777777" w:rsidR="00091936" w:rsidRPr="00B24E3F" w:rsidRDefault="00091936">
            <w:pPr>
              <w:pStyle w:val="Vakiosisennys"/>
              <w:rPr>
                <w:sz w:val="22"/>
              </w:rPr>
            </w:pPr>
            <w:r w:rsidRPr="00B24E3F">
              <w:rPr>
                <w:sz w:val="22"/>
              </w:rPr>
              <w:t>2.00</w:t>
            </w:r>
          </w:p>
        </w:tc>
        <w:tc>
          <w:tcPr>
            <w:tcW w:w="1134" w:type="dxa"/>
          </w:tcPr>
          <w:p w14:paraId="04145272" w14:textId="77777777" w:rsidR="00091936" w:rsidRPr="00B24E3F" w:rsidRDefault="006E190A" w:rsidP="004208A6">
            <w:pPr>
              <w:pStyle w:val="Vakiosisennys"/>
              <w:rPr>
                <w:sz w:val="22"/>
              </w:rPr>
            </w:pPr>
            <w:r w:rsidRPr="00B24E3F">
              <w:rPr>
                <w:sz w:val="22"/>
              </w:rPr>
              <w:t>19</w:t>
            </w:r>
            <w:r w:rsidR="00091936" w:rsidRPr="00B24E3F">
              <w:rPr>
                <w:sz w:val="22"/>
              </w:rPr>
              <w:t>.1.201</w:t>
            </w:r>
            <w:r w:rsidR="00A33B4A" w:rsidRPr="00B24E3F">
              <w:rPr>
                <w:sz w:val="22"/>
              </w:rPr>
              <w:t>4</w:t>
            </w:r>
          </w:p>
        </w:tc>
        <w:tc>
          <w:tcPr>
            <w:tcW w:w="1134" w:type="dxa"/>
          </w:tcPr>
          <w:p w14:paraId="1AAB8601" w14:textId="77777777" w:rsidR="00091936" w:rsidRPr="00B24E3F" w:rsidRDefault="00091936">
            <w:pPr>
              <w:pStyle w:val="Vakiosisennys"/>
              <w:rPr>
                <w:sz w:val="22"/>
              </w:rPr>
            </w:pPr>
            <w:r w:rsidRPr="00B24E3F">
              <w:rPr>
                <w:sz w:val="22"/>
              </w:rPr>
              <w:t>S&amp;P</w:t>
            </w:r>
          </w:p>
        </w:tc>
        <w:tc>
          <w:tcPr>
            <w:tcW w:w="6379" w:type="dxa"/>
          </w:tcPr>
          <w:p w14:paraId="41409CBF" w14:textId="77777777" w:rsidR="00091936" w:rsidRPr="00B24E3F" w:rsidRDefault="00091936" w:rsidP="00796205">
            <w:pPr>
              <w:pStyle w:val="Vakiosisennys"/>
              <w:rPr>
                <w:sz w:val="22"/>
              </w:rPr>
            </w:pPr>
            <w:r w:rsidRPr="00B24E3F">
              <w:rPr>
                <w:sz w:val="22"/>
              </w:rPr>
              <w:t>Tehty määrittelyyn seuraavat päivitykset</w:t>
            </w:r>
          </w:p>
          <w:p w14:paraId="66CA10B1" w14:textId="77777777" w:rsidR="00BF2473" w:rsidRPr="00B24E3F" w:rsidRDefault="00091936" w:rsidP="008E33EF">
            <w:pPr>
              <w:pStyle w:val="Vakiosisennys"/>
              <w:numPr>
                <w:ilvl w:val="0"/>
                <w:numId w:val="34"/>
              </w:numPr>
              <w:rPr>
                <w:sz w:val="22"/>
              </w:rPr>
            </w:pPr>
            <w:r w:rsidRPr="00B24E3F">
              <w:rPr>
                <w:sz w:val="22"/>
              </w:rPr>
              <w:t>THL päivittämien STH-luokitusperheen ja suunT</w:t>
            </w:r>
            <w:r w:rsidR="00796205" w:rsidRPr="00B24E3F">
              <w:rPr>
                <w:sz w:val="22"/>
              </w:rPr>
              <w:t>H-</w:t>
            </w:r>
            <w:r w:rsidRPr="00B24E3F">
              <w:rPr>
                <w:sz w:val="22"/>
              </w:rPr>
              <w:t xml:space="preserve"> tietosisä</w:t>
            </w:r>
            <w:r w:rsidRPr="00B24E3F">
              <w:rPr>
                <w:sz w:val="22"/>
              </w:rPr>
              <w:t>l</w:t>
            </w:r>
            <w:r w:rsidRPr="00B24E3F">
              <w:rPr>
                <w:sz w:val="22"/>
              </w:rPr>
              <w:t xml:space="preserve">tömäärittelyiden mukaiset muutokset määrittelyyn </w:t>
            </w:r>
          </w:p>
          <w:p w14:paraId="70EF572D" w14:textId="77777777" w:rsidR="00BF2473" w:rsidRPr="00B24E3F" w:rsidRDefault="00BF2473" w:rsidP="008E33EF">
            <w:pPr>
              <w:pStyle w:val="Vakiosisennys"/>
              <w:numPr>
                <w:ilvl w:val="0"/>
                <w:numId w:val="34"/>
              </w:numPr>
              <w:rPr>
                <w:sz w:val="22"/>
              </w:rPr>
            </w:pPr>
            <w:r w:rsidRPr="00B24E3F">
              <w:rPr>
                <w:sz w:val="22"/>
              </w:rPr>
              <w:t>Päivitetty määrittelyn yleisrakennetta vastaamaan tietosisält</w:t>
            </w:r>
            <w:r w:rsidRPr="00B24E3F">
              <w:rPr>
                <w:sz w:val="22"/>
              </w:rPr>
              <w:t>ö</w:t>
            </w:r>
            <w:r w:rsidRPr="00B24E3F">
              <w:rPr>
                <w:sz w:val="22"/>
              </w:rPr>
              <w:t>määrittelyjen rakennetta</w:t>
            </w:r>
          </w:p>
          <w:p w14:paraId="28F0435F" w14:textId="77777777" w:rsidR="00091936" w:rsidRPr="00B24E3F" w:rsidRDefault="00091936" w:rsidP="008E33EF">
            <w:pPr>
              <w:numPr>
                <w:ilvl w:val="0"/>
                <w:numId w:val="34"/>
              </w:numPr>
              <w:rPr>
                <w:sz w:val="22"/>
              </w:rPr>
            </w:pPr>
            <w:r w:rsidRPr="00B24E3F">
              <w:rPr>
                <w:sz w:val="22"/>
              </w:rPr>
              <w:t>Kertomus- ja lomakkeet oppaan v.5</w:t>
            </w:r>
            <w:r w:rsidR="00796205" w:rsidRPr="00B24E3F">
              <w:rPr>
                <w:sz w:val="22"/>
              </w:rPr>
              <w:t>.</w:t>
            </w:r>
            <w:r w:rsidRPr="00B24E3F">
              <w:rPr>
                <w:sz w:val="22"/>
              </w:rPr>
              <w:t xml:space="preserve">00 mukaiset muutokset </w:t>
            </w:r>
            <w:r w:rsidR="00BF2473" w:rsidRPr="00B24E3F">
              <w:rPr>
                <w:sz w:val="22"/>
              </w:rPr>
              <w:t>l</w:t>
            </w:r>
            <w:r w:rsidR="00BF2473" w:rsidRPr="00B24E3F">
              <w:rPr>
                <w:sz w:val="22"/>
              </w:rPr>
              <w:t>u</w:t>
            </w:r>
            <w:r w:rsidR="00BF2473" w:rsidRPr="00B24E3F">
              <w:rPr>
                <w:sz w:val="22"/>
              </w:rPr>
              <w:t>kuun 10 Muut otsikot ja rakenteiset tiedot</w:t>
            </w:r>
            <w:r w:rsidRPr="00B24E3F">
              <w:rPr>
                <w:sz w:val="22"/>
              </w:rPr>
              <w:t>. Päivitetty rake</w:t>
            </w:r>
            <w:r w:rsidRPr="00B24E3F">
              <w:rPr>
                <w:sz w:val="22"/>
              </w:rPr>
              <w:t>n</w:t>
            </w:r>
            <w:r w:rsidRPr="00B24E3F">
              <w:rPr>
                <w:sz w:val="22"/>
              </w:rPr>
              <w:t>teisiin uuden eArkiston 2016 vaatimukset.</w:t>
            </w:r>
          </w:p>
          <w:p w14:paraId="24556E40" w14:textId="77777777" w:rsidR="00091936" w:rsidRPr="00B24E3F" w:rsidRDefault="00796205" w:rsidP="008E33EF">
            <w:pPr>
              <w:numPr>
                <w:ilvl w:val="0"/>
                <w:numId w:val="34"/>
              </w:numPr>
              <w:rPr>
                <w:sz w:val="22"/>
              </w:rPr>
            </w:pPr>
            <w:r w:rsidRPr="00B24E3F">
              <w:rPr>
                <w:sz w:val="22"/>
              </w:rPr>
              <w:t>P</w:t>
            </w:r>
            <w:r w:rsidR="00091936" w:rsidRPr="00B24E3F">
              <w:rPr>
                <w:sz w:val="22"/>
              </w:rPr>
              <w:t>äivitetty liitteenä olevat esimerkit</w:t>
            </w:r>
            <w:r w:rsidR="00AA1252" w:rsidRPr="00B24E3F">
              <w:rPr>
                <w:sz w:val="22"/>
              </w:rPr>
              <w:t xml:space="preserve"> STH01, STH02, STH03, STH04, STH05, STH06 ja SUU</w:t>
            </w:r>
            <w:r w:rsidR="006E190A" w:rsidRPr="00B24E3F">
              <w:rPr>
                <w:sz w:val="22"/>
              </w:rPr>
              <w:t>.</w:t>
            </w:r>
          </w:p>
          <w:p w14:paraId="7C7365D0" w14:textId="77777777" w:rsidR="0005377D" w:rsidRPr="00B24E3F" w:rsidRDefault="00091936" w:rsidP="008E33EF">
            <w:pPr>
              <w:numPr>
                <w:ilvl w:val="0"/>
                <w:numId w:val="34"/>
              </w:numPr>
              <w:rPr>
                <w:sz w:val="22"/>
              </w:rPr>
            </w:pPr>
            <w:r w:rsidRPr="00B24E3F">
              <w:rPr>
                <w:sz w:val="22"/>
              </w:rPr>
              <w:t>Lisätty luku X suun terveydenhuollon koosteet</w:t>
            </w:r>
            <w:r w:rsidR="00AA1252" w:rsidRPr="00B24E3F">
              <w:rPr>
                <w:sz w:val="22"/>
              </w:rPr>
              <w:t xml:space="preserve"> (ei vielä tehty)</w:t>
            </w:r>
          </w:p>
          <w:p w14:paraId="7215D139" w14:textId="77777777" w:rsidR="00091936" w:rsidRPr="00B24E3F" w:rsidRDefault="0005377D" w:rsidP="008E33EF">
            <w:pPr>
              <w:numPr>
                <w:ilvl w:val="0"/>
                <w:numId w:val="34"/>
              </w:numPr>
              <w:rPr>
                <w:sz w:val="22"/>
              </w:rPr>
            </w:pPr>
            <w:r w:rsidRPr="00B24E3F">
              <w:rPr>
                <w:sz w:val="22"/>
              </w:rPr>
              <w:t>Versio Kela ja THL kommenteille</w:t>
            </w:r>
          </w:p>
        </w:tc>
      </w:tr>
      <w:tr w:rsidR="00A44D52" w:rsidRPr="00B24E3F" w14:paraId="627F11E3" w14:textId="77777777" w:rsidTr="002B09BD">
        <w:trPr>
          <w:cantSplit/>
        </w:trPr>
        <w:tc>
          <w:tcPr>
            <w:tcW w:w="1242" w:type="dxa"/>
          </w:tcPr>
          <w:p w14:paraId="40DEC38C" w14:textId="77777777" w:rsidR="00A44D52" w:rsidRPr="00B24E3F" w:rsidRDefault="00A44D52">
            <w:pPr>
              <w:pStyle w:val="Vakiosisennys"/>
              <w:rPr>
                <w:sz w:val="22"/>
              </w:rPr>
            </w:pPr>
          </w:p>
        </w:tc>
        <w:tc>
          <w:tcPr>
            <w:tcW w:w="1134" w:type="dxa"/>
          </w:tcPr>
          <w:p w14:paraId="3D00B5F7" w14:textId="77777777" w:rsidR="00A44D52" w:rsidRPr="00B24E3F" w:rsidRDefault="00A44D52" w:rsidP="004208A6">
            <w:pPr>
              <w:pStyle w:val="Vakiosisennys"/>
              <w:rPr>
                <w:sz w:val="22"/>
              </w:rPr>
            </w:pPr>
            <w:r w:rsidRPr="00B24E3F">
              <w:rPr>
                <w:sz w:val="22"/>
              </w:rPr>
              <w:t>12.3.2014</w:t>
            </w:r>
          </w:p>
        </w:tc>
        <w:tc>
          <w:tcPr>
            <w:tcW w:w="1134" w:type="dxa"/>
          </w:tcPr>
          <w:p w14:paraId="5F5191FB" w14:textId="77777777" w:rsidR="00A44D52" w:rsidRPr="00B24E3F" w:rsidRDefault="00A44D52">
            <w:pPr>
              <w:pStyle w:val="Vakiosisennys"/>
              <w:rPr>
                <w:sz w:val="22"/>
              </w:rPr>
            </w:pPr>
            <w:r w:rsidRPr="00B24E3F">
              <w:rPr>
                <w:sz w:val="22"/>
              </w:rPr>
              <w:t>S&amp;P</w:t>
            </w:r>
          </w:p>
        </w:tc>
        <w:tc>
          <w:tcPr>
            <w:tcW w:w="6379" w:type="dxa"/>
          </w:tcPr>
          <w:p w14:paraId="575A2E70" w14:textId="77777777" w:rsidR="00A44D52" w:rsidRPr="00B24E3F" w:rsidRDefault="00A44D52" w:rsidP="00796205">
            <w:pPr>
              <w:pStyle w:val="Vakiosisennys"/>
              <w:rPr>
                <w:sz w:val="22"/>
              </w:rPr>
            </w:pPr>
            <w:r w:rsidRPr="00B24E3F">
              <w:rPr>
                <w:sz w:val="22"/>
              </w:rPr>
              <w:t>HL7 yhdistyksen jäsenkommentointikierrokselle versio. Päivitetty:</w:t>
            </w:r>
          </w:p>
          <w:p w14:paraId="39B459E0" w14:textId="77777777" w:rsidR="00A44D52" w:rsidRPr="00B24E3F" w:rsidRDefault="00A44D52" w:rsidP="008E33EF">
            <w:pPr>
              <w:numPr>
                <w:ilvl w:val="0"/>
                <w:numId w:val="36"/>
              </w:numPr>
              <w:rPr>
                <w:sz w:val="22"/>
              </w:rPr>
            </w:pPr>
            <w:r w:rsidRPr="00B24E3F">
              <w:rPr>
                <w:sz w:val="22"/>
              </w:rPr>
              <w:t xml:space="preserve">Muutettu entry:jen muodostusohjeistusta STH03, STH04 ja STH05 osalta ja päivitetty </w:t>
            </w:r>
            <w:r w:rsidR="0015765E" w:rsidRPr="00B24E3F">
              <w:rPr>
                <w:sz w:val="22"/>
              </w:rPr>
              <w:t xml:space="preserve">kyseiset luvut ja </w:t>
            </w:r>
            <w:r w:rsidRPr="00B24E3F">
              <w:rPr>
                <w:sz w:val="22"/>
              </w:rPr>
              <w:t xml:space="preserve">esimerkit </w:t>
            </w:r>
          </w:p>
          <w:p w14:paraId="56E8C263" w14:textId="77777777" w:rsidR="00A44D52" w:rsidRPr="00B24E3F" w:rsidRDefault="00A44D52" w:rsidP="008E33EF">
            <w:pPr>
              <w:numPr>
                <w:ilvl w:val="0"/>
                <w:numId w:val="36"/>
              </w:numPr>
              <w:rPr>
                <w:sz w:val="22"/>
              </w:rPr>
            </w:pPr>
            <w:r w:rsidRPr="00B24E3F">
              <w:rPr>
                <w:sz w:val="22"/>
              </w:rPr>
              <w:t>Muutamia tietosisältö- ja luokituspäivityksiä</w:t>
            </w:r>
            <w:r w:rsidR="0015765E" w:rsidRPr="00B24E3F">
              <w:rPr>
                <w:sz w:val="22"/>
              </w:rPr>
              <w:t xml:space="preserve"> </w:t>
            </w:r>
          </w:p>
          <w:p w14:paraId="3A762BE7" w14:textId="77777777" w:rsidR="00A44D52" w:rsidRPr="008E33EF" w:rsidRDefault="00A44D52" w:rsidP="008E33EF">
            <w:pPr>
              <w:numPr>
                <w:ilvl w:val="0"/>
                <w:numId w:val="36"/>
              </w:numPr>
              <w:rPr>
                <w:sz w:val="22"/>
              </w:rPr>
            </w:pPr>
            <w:r w:rsidRPr="00B24E3F">
              <w:rPr>
                <w:sz w:val="22"/>
              </w:rPr>
              <w:t>Muutettu aikaisempi koosteluku Suun terveydenhuollon tiet</w:t>
            </w:r>
            <w:r w:rsidRPr="00B24E3F">
              <w:rPr>
                <w:sz w:val="22"/>
              </w:rPr>
              <w:t>o</w:t>
            </w:r>
            <w:r w:rsidRPr="00B24E3F">
              <w:rPr>
                <w:sz w:val="22"/>
              </w:rPr>
              <w:t>jen haku</w:t>
            </w:r>
            <w:r w:rsidR="00CC4CDA" w:rsidRPr="00B24E3F">
              <w:rPr>
                <w:sz w:val="22"/>
              </w:rPr>
              <w:t>-</w:t>
            </w:r>
            <w:r w:rsidRPr="00B24E3F">
              <w:rPr>
                <w:sz w:val="22"/>
              </w:rPr>
              <w:t xml:space="preserve"> nimiseksi. </w:t>
            </w:r>
          </w:p>
        </w:tc>
      </w:tr>
      <w:tr w:rsidR="00E20CF5" w:rsidRPr="00B24E3F" w14:paraId="22842D02" w14:textId="77777777" w:rsidTr="002B09BD">
        <w:trPr>
          <w:cantSplit/>
        </w:trPr>
        <w:tc>
          <w:tcPr>
            <w:tcW w:w="1242" w:type="dxa"/>
          </w:tcPr>
          <w:p w14:paraId="3FDE0A8E" w14:textId="77777777" w:rsidR="00E20CF5" w:rsidRPr="00B24E3F" w:rsidRDefault="00E20CF5">
            <w:pPr>
              <w:pStyle w:val="Vakiosisennys"/>
              <w:rPr>
                <w:sz w:val="22"/>
              </w:rPr>
            </w:pPr>
          </w:p>
        </w:tc>
        <w:tc>
          <w:tcPr>
            <w:tcW w:w="1134" w:type="dxa"/>
          </w:tcPr>
          <w:p w14:paraId="4447C24D" w14:textId="77777777" w:rsidR="00E20CF5" w:rsidRPr="00B24E3F" w:rsidRDefault="00E20CF5" w:rsidP="004208A6">
            <w:pPr>
              <w:pStyle w:val="Vakiosisennys"/>
              <w:rPr>
                <w:sz w:val="22"/>
              </w:rPr>
            </w:pPr>
            <w:r w:rsidRPr="00B24E3F">
              <w:rPr>
                <w:sz w:val="22"/>
              </w:rPr>
              <w:t>25.5.2014</w:t>
            </w:r>
          </w:p>
        </w:tc>
        <w:tc>
          <w:tcPr>
            <w:tcW w:w="1134" w:type="dxa"/>
          </w:tcPr>
          <w:p w14:paraId="0FF5E036" w14:textId="77777777" w:rsidR="00E20CF5" w:rsidRPr="00B24E3F" w:rsidRDefault="00E20CF5">
            <w:pPr>
              <w:pStyle w:val="Vakiosisennys"/>
              <w:rPr>
                <w:sz w:val="22"/>
              </w:rPr>
            </w:pPr>
            <w:r w:rsidRPr="00B24E3F">
              <w:rPr>
                <w:sz w:val="22"/>
              </w:rPr>
              <w:t>S&amp;P</w:t>
            </w:r>
          </w:p>
        </w:tc>
        <w:tc>
          <w:tcPr>
            <w:tcW w:w="6379" w:type="dxa"/>
          </w:tcPr>
          <w:p w14:paraId="66A74218" w14:textId="77777777" w:rsidR="00E20CF5" w:rsidRPr="008D7B82" w:rsidRDefault="00E20CF5" w:rsidP="00E20CF5">
            <w:pPr>
              <w:pStyle w:val="Vakiosisennys"/>
              <w:rPr>
                <w:sz w:val="22"/>
                <w:szCs w:val="22"/>
              </w:rPr>
            </w:pPr>
            <w:r w:rsidRPr="008D7B82">
              <w:rPr>
                <w:sz w:val="22"/>
                <w:szCs w:val="22"/>
              </w:rPr>
              <w:t>Äänestyskierroksen kommenttien ja THL/Kela tarkentuneiden linj</w:t>
            </w:r>
            <w:r w:rsidRPr="008D7B82">
              <w:rPr>
                <w:sz w:val="22"/>
                <w:szCs w:val="22"/>
              </w:rPr>
              <w:t>a</w:t>
            </w:r>
            <w:r w:rsidRPr="008D7B82">
              <w:rPr>
                <w:sz w:val="22"/>
                <w:szCs w:val="22"/>
              </w:rPr>
              <w:t>usten pohjalta päivitetty seuraavat:</w:t>
            </w:r>
          </w:p>
          <w:p w14:paraId="399F81B0" w14:textId="77777777" w:rsidR="00E20CF5" w:rsidRPr="008D7B82" w:rsidRDefault="00A621AB" w:rsidP="00E20CF5">
            <w:pPr>
              <w:numPr>
                <w:ilvl w:val="0"/>
                <w:numId w:val="37"/>
              </w:numPr>
              <w:rPr>
                <w:sz w:val="22"/>
                <w:szCs w:val="22"/>
              </w:rPr>
            </w:pPr>
            <w:r w:rsidRPr="008D7B82">
              <w:rPr>
                <w:sz w:val="22"/>
                <w:szCs w:val="22"/>
              </w:rPr>
              <w:t>Lisätty uuden HAM-näkymän osalta ohjeistus (STH01 ja STH02)</w:t>
            </w:r>
          </w:p>
          <w:p w14:paraId="373F1727" w14:textId="77777777" w:rsidR="00A621AB" w:rsidRPr="008D7B82" w:rsidRDefault="00A621AB" w:rsidP="00E20CF5">
            <w:pPr>
              <w:numPr>
                <w:ilvl w:val="0"/>
                <w:numId w:val="37"/>
              </w:numPr>
              <w:rPr>
                <w:sz w:val="22"/>
                <w:szCs w:val="22"/>
              </w:rPr>
            </w:pPr>
            <w:r w:rsidRPr="008D7B82">
              <w:rPr>
                <w:sz w:val="22"/>
                <w:szCs w:val="22"/>
              </w:rPr>
              <w:t>Lisätty viittausmekanismit SUU- ja HAM-näkymien kirjausten välille</w:t>
            </w:r>
          </w:p>
          <w:p w14:paraId="0A680152" w14:textId="77777777" w:rsidR="00A621AB" w:rsidRPr="008D7B82" w:rsidRDefault="00A621AB" w:rsidP="00A621AB">
            <w:pPr>
              <w:numPr>
                <w:ilvl w:val="0"/>
                <w:numId w:val="37"/>
              </w:numPr>
              <w:rPr>
                <w:sz w:val="22"/>
                <w:szCs w:val="22"/>
              </w:rPr>
            </w:pPr>
            <w:r w:rsidRPr="008D7B82">
              <w:rPr>
                <w:sz w:val="22"/>
                <w:szCs w:val="22"/>
              </w:rPr>
              <w:t>Päivitetty luvun 2 rakennekuvat vastaamaan tuoreimman to</w:t>
            </w:r>
            <w:r w:rsidRPr="008D7B82">
              <w:rPr>
                <w:sz w:val="22"/>
                <w:szCs w:val="22"/>
              </w:rPr>
              <w:t>i</w:t>
            </w:r>
            <w:r w:rsidRPr="008D7B82">
              <w:rPr>
                <w:sz w:val="22"/>
                <w:szCs w:val="22"/>
              </w:rPr>
              <w:t>minnallisen määrittelyn versiota [18]. Poistettu hoidon ki</w:t>
            </w:r>
            <w:r w:rsidRPr="008D7B82">
              <w:rPr>
                <w:sz w:val="22"/>
                <w:szCs w:val="22"/>
              </w:rPr>
              <w:t>i</w:t>
            </w:r>
            <w:r w:rsidRPr="008D7B82">
              <w:rPr>
                <w:sz w:val="22"/>
                <w:szCs w:val="22"/>
              </w:rPr>
              <w:t>reellisyys-, hoitotyö-, toimintakyky- ja apuvälineet -osiot. Terveyteen vaikuttavien tietojen osalta rakenteiset kirjaami</w:t>
            </w:r>
            <w:r w:rsidRPr="008D7B82">
              <w:rPr>
                <w:sz w:val="22"/>
                <w:szCs w:val="22"/>
              </w:rPr>
              <w:t>s</w:t>
            </w:r>
            <w:r w:rsidRPr="008D7B82">
              <w:rPr>
                <w:sz w:val="22"/>
                <w:szCs w:val="22"/>
              </w:rPr>
              <w:t>vaatimukset tulevat pääsääntöisesti 2018 tai sen jälkeen.</w:t>
            </w:r>
          </w:p>
          <w:p w14:paraId="53076B93" w14:textId="77777777" w:rsidR="00B24E3F" w:rsidRPr="008D7B82" w:rsidRDefault="00B24E3F" w:rsidP="00A621AB">
            <w:pPr>
              <w:numPr>
                <w:ilvl w:val="0"/>
                <w:numId w:val="37"/>
              </w:numPr>
              <w:rPr>
                <w:sz w:val="22"/>
                <w:szCs w:val="22"/>
              </w:rPr>
            </w:pPr>
            <w:r w:rsidRPr="008D7B82">
              <w:rPr>
                <w:sz w:val="22"/>
                <w:szCs w:val="22"/>
              </w:rPr>
              <w:t>Tarkennettu Diagnoosien ja toimenpiteiden osalta Otsikko-koodiston käyttöä</w:t>
            </w:r>
          </w:p>
          <w:p w14:paraId="5EB6B680" w14:textId="77777777" w:rsidR="00B24E3F" w:rsidRPr="008D7B82" w:rsidRDefault="00B24E3F" w:rsidP="00A621AB">
            <w:pPr>
              <w:numPr>
                <w:ilvl w:val="0"/>
                <w:numId w:val="37"/>
              </w:numPr>
              <w:rPr>
                <w:sz w:val="22"/>
                <w:szCs w:val="22"/>
              </w:rPr>
            </w:pPr>
            <w:r w:rsidRPr="008D7B82">
              <w:rPr>
                <w:sz w:val="22"/>
                <w:szCs w:val="22"/>
              </w:rPr>
              <w:t>Päivitettu liitteenä olevat esimerkit muutosten mukaisiksi</w:t>
            </w:r>
          </w:p>
        </w:tc>
      </w:tr>
      <w:tr w:rsidR="0071449D" w:rsidRPr="00B24E3F" w14:paraId="298F49B3" w14:textId="77777777" w:rsidTr="002B09BD">
        <w:trPr>
          <w:cantSplit/>
        </w:trPr>
        <w:tc>
          <w:tcPr>
            <w:tcW w:w="1242" w:type="dxa"/>
          </w:tcPr>
          <w:p w14:paraId="43BF7DC4" w14:textId="77777777" w:rsidR="0071449D" w:rsidRPr="00B24E3F" w:rsidRDefault="0071449D">
            <w:pPr>
              <w:pStyle w:val="Vakiosisennys"/>
              <w:rPr>
                <w:sz w:val="22"/>
              </w:rPr>
            </w:pPr>
          </w:p>
        </w:tc>
        <w:tc>
          <w:tcPr>
            <w:tcW w:w="1134" w:type="dxa"/>
          </w:tcPr>
          <w:p w14:paraId="2448B274" w14:textId="77777777" w:rsidR="0071449D" w:rsidRPr="00B24E3F" w:rsidRDefault="0071449D" w:rsidP="004208A6">
            <w:pPr>
              <w:pStyle w:val="Vakiosisennys"/>
              <w:rPr>
                <w:sz w:val="22"/>
              </w:rPr>
            </w:pPr>
            <w:r>
              <w:rPr>
                <w:sz w:val="22"/>
              </w:rPr>
              <w:t>3.6.2014</w:t>
            </w:r>
          </w:p>
        </w:tc>
        <w:tc>
          <w:tcPr>
            <w:tcW w:w="1134" w:type="dxa"/>
          </w:tcPr>
          <w:p w14:paraId="13F2D559" w14:textId="77777777" w:rsidR="0071449D" w:rsidRPr="00B24E3F" w:rsidRDefault="0071449D">
            <w:pPr>
              <w:pStyle w:val="Vakiosisennys"/>
              <w:rPr>
                <w:sz w:val="22"/>
              </w:rPr>
            </w:pPr>
            <w:r>
              <w:rPr>
                <w:sz w:val="22"/>
              </w:rPr>
              <w:t>S&amp;P</w:t>
            </w:r>
          </w:p>
        </w:tc>
        <w:tc>
          <w:tcPr>
            <w:tcW w:w="6379" w:type="dxa"/>
          </w:tcPr>
          <w:p w14:paraId="65EF7C90" w14:textId="77777777" w:rsidR="0071449D" w:rsidRPr="008D7B82" w:rsidRDefault="0071449D" w:rsidP="00E20CF5">
            <w:pPr>
              <w:pStyle w:val="Vakiosisennys"/>
              <w:rPr>
                <w:sz w:val="22"/>
                <w:szCs w:val="22"/>
              </w:rPr>
            </w:pPr>
            <w:r w:rsidRPr="008D7B82">
              <w:rPr>
                <w:sz w:val="22"/>
                <w:szCs w:val="22"/>
              </w:rPr>
              <w:t>Lisätty seuraavat:</w:t>
            </w:r>
          </w:p>
          <w:p w14:paraId="2F8A9A39" w14:textId="77777777" w:rsidR="0071449D" w:rsidRPr="008D7B82" w:rsidRDefault="0071449D" w:rsidP="0071449D">
            <w:pPr>
              <w:numPr>
                <w:ilvl w:val="0"/>
                <w:numId w:val="38"/>
              </w:numPr>
              <w:rPr>
                <w:sz w:val="22"/>
                <w:szCs w:val="22"/>
              </w:rPr>
            </w:pPr>
            <w:r w:rsidRPr="008D7B82">
              <w:rPr>
                <w:sz w:val="22"/>
                <w:szCs w:val="22"/>
              </w:rPr>
              <w:t>Hampaiston kokonaistarkastuksen osalta lisätty toiminnallise</w:t>
            </w:r>
            <w:r w:rsidRPr="008D7B82">
              <w:rPr>
                <w:sz w:val="22"/>
                <w:szCs w:val="22"/>
              </w:rPr>
              <w:t>s</w:t>
            </w:r>
            <w:r w:rsidRPr="008D7B82">
              <w:rPr>
                <w:sz w:val="22"/>
                <w:szCs w:val="22"/>
              </w:rPr>
              <w:t>sa määrittelyssä kuvattu lisänäkymä lukuun 3.3</w:t>
            </w:r>
          </w:p>
          <w:p w14:paraId="734B447C" w14:textId="77777777" w:rsidR="0071449D" w:rsidRPr="008D7B82" w:rsidRDefault="0071449D" w:rsidP="0071449D">
            <w:pPr>
              <w:numPr>
                <w:ilvl w:val="0"/>
                <w:numId w:val="38"/>
              </w:numPr>
              <w:rPr>
                <w:sz w:val="22"/>
                <w:szCs w:val="22"/>
              </w:rPr>
            </w:pPr>
            <w:r w:rsidRPr="008D7B82">
              <w:rPr>
                <w:sz w:val="22"/>
                <w:szCs w:val="22"/>
              </w:rPr>
              <w:t>Luku 13 täydennetty</w:t>
            </w:r>
          </w:p>
        </w:tc>
      </w:tr>
      <w:tr w:rsidR="008D7B82" w:rsidRPr="00B24E3F" w14:paraId="681A6AD1" w14:textId="77777777" w:rsidTr="002B09BD">
        <w:trPr>
          <w:cantSplit/>
        </w:trPr>
        <w:tc>
          <w:tcPr>
            <w:tcW w:w="1242" w:type="dxa"/>
          </w:tcPr>
          <w:p w14:paraId="790B2D38" w14:textId="77777777" w:rsidR="008D7B82" w:rsidRPr="00B24E3F" w:rsidRDefault="008D7B82">
            <w:pPr>
              <w:pStyle w:val="Vakiosisennys"/>
              <w:rPr>
                <w:sz w:val="22"/>
              </w:rPr>
            </w:pPr>
          </w:p>
        </w:tc>
        <w:tc>
          <w:tcPr>
            <w:tcW w:w="1134" w:type="dxa"/>
          </w:tcPr>
          <w:p w14:paraId="3CD2AB57" w14:textId="77777777" w:rsidR="008D7B82" w:rsidRDefault="008D7B82" w:rsidP="00062ABC">
            <w:pPr>
              <w:pStyle w:val="Vakiosisennys"/>
              <w:rPr>
                <w:sz w:val="22"/>
              </w:rPr>
            </w:pPr>
            <w:r>
              <w:rPr>
                <w:sz w:val="22"/>
              </w:rPr>
              <w:t>1</w:t>
            </w:r>
            <w:r w:rsidR="00062ABC">
              <w:rPr>
                <w:sz w:val="22"/>
              </w:rPr>
              <w:t>6</w:t>
            </w:r>
            <w:r>
              <w:rPr>
                <w:sz w:val="22"/>
              </w:rPr>
              <w:t>.6.2014</w:t>
            </w:r>
          </w:p>
        </w:tc>
        <w:tc>
          <w:tcPr>
            <w:tcW w:w="1134" w:type="dxa"/>
          </w:tcPr>
          <w:p w14:paraId="7903F4F4" w14:textId="77777777" w:rsidR="008D7B82" w:rsidRDefault="008D7B82">
            <w:pPr>
              <w:pStyle w:val="Vakiosisennys"/>
              <w:rPr>
                <w:sz w:val="22"/>
              </w:rPr>
            </w:pPr>
            <w:r>
              <w:rPr>
                <w:sz w:val="22"/>
              </w:rPr>
              <w:t>S&amp;P</w:t>
            </w:r>
          </w:p>
        </w:tc>
        <w:tc>
          <w:tcPr>
            <w:tcW w:w="6379" w:type="dxa"/>
          </w:tcPr>
          <w:p w14:paraId="27D9385E" w14:textId="77777777" w:rsidR="008D7B82" w:rsidRPr="008D7B82" w:rsidRDefault="008D7B82" w:rsidP="00E20CF5">
            <w:pPr>
              <w:pStyle w:val="Vakiosisennys"/>
              <w:rPr>
                <w:sz w:val="22"/>
                <w:szCs w:val="22"/>
              </w:rPr>
            </w:pPr>
            <w:r w:rsidRPr="008D7B82">
              <w:rPr>
                <w:sz w:val="22"/>
                <w:szCs w:val="22"/>
              </w:rPr>
              <w:t>Julkaisuversio, täydennetty seuraavat:</w:t>
            </w:r>
          </w:p>
          <w:p w14:paraId="53542E36" w14:textId="77777777" w:rsidR="008D7B82" w:rsidRDefault="008D7B82" w:rsidP="008D7B82">
            <w:pPr>
              <w:numPr>
                <w:ilvl w:val="0"/>
                <w:numId w:val="39"/>
              </w:numPr>
              <w:rPr>
                <w:sz w:val="22"/>
                <w:szCs w:val="22"/>
              </w:rPr>
            </w:pPr>
            <w:r w:rsidRPr="008D7B82">
              <w:rPr>
                <w:sz w:val="22"/>
                <w:szCs w:val="22"/>
              </w:rPr>
              <w:t>HAM ja HAMK näkymille lisätty näkymätunnukset</w:t>
            </w:r>
          </w:p>
          <w:p w14:paraId="5F7DB312" w14:textId="77777777" w:rsidR="009507E0" w:rsidRDefault="009507E0" w:rsidP="009507E0">
            <w:pPr>
              <w:numPr>
                <w:ilvl w:val="0"/>
                <w:numId w:val="39"/>
              </w:numPr>
              <w:rPr>
                <w:sz w:val="22"/>
                <w:szCs w:val="22"/>
              </w:rPr>
            </w:pPr>
            <w:r>
              <w:rPr>
                <w:sz w:val="22"/>
                <w:szCs w:val="22"/>
              </w:rPr>
              <w:t>Poistettu luvut 10.11 Palvelutapahtuman yhteenveto (loppua</w:t>
            </w:r>
            <w:r>
              <w:rPr>
                <w:sz w:val="22"/>
                <w:szCs w:val="22"/>
              </w:rPr>
              <w:t>r</w:t>
            </w:r>
            <w:r>
              <w:rPr>
                <w:sz w:val="22"/>
                <w:szCs w:val="22"/>
              </w:rPr>
              <w:t>vio) ja 10.12 Palvelutapahtuman päättäminen (ohjeistettu muualla) –&gt; yhtenevä toiminnallisen määrittelyn kanssa.</w:t>
            </w:r>
          </w:p>
          <w:p w14:paraId="744B9121" w14:textId="77777777" w:rsidR="00062ABC" w:rsidRDefault="00062ABC" w:rsidP="00062ABC">
            <w:pPr>
              <w:numPr>
                <w:ilvl w:val="0"/>
                <w:numId w:val="39"/>
              </w:numPr>
              <w:rPr>
                <w:sz w:val="22"/>
                <w:szCs w:val="22"/>
              </w:rPr>
            </w:pPr>
            <w:r w:rsidRPr="00062ABC">
              <w:rPr>
                <w:sz w:val="22"/>
                <w:szCs w:val="22"/>
              </w:rPr>
              <w:t>STH01: Hampaan kehitysasteen lisätieto, Hampaan kehity</w:t>
            </w:r>
            <w:r w:rsidRPr="00062ABC">
              <w:rPr>
                <w:sz w:val="22"/>
                <w:szCs w:val="22"/>
              </w:rPr>
              <w:t>s</w:t>
            </w:r>
            <w:r w:rsidRPr="00062ABC">
              <w:rPr>
                <w:sz w:val="22"/>
                <w:szCs w:val="22"/>
              </w:rPr>
              <w:t>häiriön lisätieto, Karieksen lisätiedot, Implantin koko</w:t>
            </w:r>
            <w:r>
              <w:rPr>
                <w:sz w:val="22"/>
                <w:szCs w:val="22"/>
              </w:rPr>
              <w:t xml:space="preserve"> ja </w:t>
            </w:r>
            <w:r w:rsidRPr="00062ABC">
              <w:rPr>
                <w:sz w:val="22"/>
                <w:szCs w:val="22"/>
              </w:rPr>
              <w:t>Hampaan tai sen osan puutoksen lisätieto</w:t>
            </w:r>
            <w:r>
              <w:rPr>
                <w:sz w:val="22"/>
                <w:szCs w:val="22"/>
              </w:rPr>
              <w:t>. Muutettu em. r</w:t>
            </w:r>
            <w:r>
              <w:rPr>
                <w:sz w:val="22"/>
                <w:szCs w:val="22"/>
              </w:rPr>
              <w:t>a</w:t>
            </w:r>
            <w:r>
              <w:rPr>
                <w:sz w:val="22"/>
                <w:szCs w:val="22"/>
              </w:rPr>
              <w:t>kenteita siten, että lisätietotekstit tuodaan näyttömuodon l</w:t>
            </w:r>
            <w:r>
              <w:rPr>
                <w:sz w:val="22"/>
                <w:szCs w:val="22"/>
              </w:rPr>
              <w:t>i</w:t>
            </w:r>
            <w:r>
              <w:rPr>
                <w:sz w:val="22"/>
                <w:szCs w:val="22"/>
              </w:rPr>
              <w:t>säksi myös observation.value:een (ST), syy: HAM näkymällä näyttömuototietoa ei lähtökohtaisesti hyödynnetä</w:t>
            </w:r>
          </w:p>
          <w:p w14:paraId="120B85CB" w14:textId="77777777" w:rsidR="00062ABC" w:rsidRDefault="00062ABC" w:rsidP="00743D58">
            <w:pPr>
              <w:numPr>
                <w:ilvl w:val="0"/>
                <w:numId w:val="39"/>
              </w:numPr>
              <w:rPr>
                <w:sz w:val="22"/>
                <w:szCs w:val="22"/>
              </w:rPr>
            </w:pPr>
            <w:r>
              <w:rPr>
                <w:sz w:val="22"/>
                <w:szCs w:val="22"/>
              </w:rPr>
              <w:t xml:space="preserve">STH02: </w:t>
            </w:r>
            <w:r w:rsidR="008912B4" w:rsidRPr="008912B4">
              <w:rPr>
                <w:sz w:val="22"/>
                <w:szCs w:val="22"/>
              </w:rPr>
              <w:t>Proteesin lisätietoa</w:t>
            </w:r>
            <w:r w:rsidR="00743D58">
              <w:rPr>
                <w:sz w:val="22"/>
                <w:szCs w:val="22"/>
              </w:rPr>
              <w:t xml:space="preserve"> rakennetta muutettu siten, että lis</w:t>
            </w:r>
            <w:r w:rsidR="00743D58">
              <w:rPr>
                <w:sz w:val="22"/>
                <w:szCs w:val="22"/>
              </w:rPr>
              <w:t>ä</w:t>
            </w:r>
            <w:r w:rsidR="00743D58">
              <w:rPr>
                <w:sz w:val="22"/>
                <w:szCs w:val="22"/>
              </w:rPr>
              <w:t>tietotekstit tuodaan näyttömuodon lisäksi myös observat</w:t>
            </w:r>
            <w:r w:rsidR="00743D58">
              <w:rPr>
                <w:sz w:val="22"/>
                <w:szCs w:val="22"/>
              </w:rPr>
              <w:t>i</w:t>
            </w:r>
            <w:r w:rsidR="00743D58">
              <w:rPr>
                <w:sz w:val="22"/>
                <w:szCs w:val="22"/>
              </w:rPr>
              <w:t>on.value:een (ST), syy: HAM näkymällä näyttömuototietoa ei lähtökohtaisesti hyödynnetä</w:t>
            </w:r>
          </w:p>
          <w:p w14:paraId="5F187850" w14:textId="77777777" w:rsidR="00D9515C" w:rsidRPr="00D9515C" w:rsidRDefault="00D9515C" w:rsidP="00D9515C">
            <w:pPr>
              <w:numPr>
                <w:ilvl w:val="0"/>
                <w:numId w:val="39"/>
              </w:numPr>
              <w:rPr>
                <w:sz w:val="22"/>
                <w:szCs w:val="22"/>
              </w:rPr>
            </w:pPr>
            <w:r>
              <w:rPr>
                <w:sz w:val="22"/>
                <w:szCs w:val="22"/>
              </w:rPr>
              <w:t xml:space="preserve">Lisätty luku 13.11 </w:t>
            </w:r>
            <w:r w:rsidRPr="00D9515C">
              <w:rPr>
                <w:sz w:val="22"/>
                <w:szCs w:val="22"/>
              </w:rPr>
              <w:t>Observation valuessa käytettävät CD ja CV tietotyypit</w:t>
            </w:r>
          </w:p>
          <w:p w14:paraId="48CC7E69" w14:textId="77777777" w:rsidR="00D9515C" w:rsidRPr="008D7B82" w:rsidRDefault="00D9515C" w:rsidP="00743D58">
            <w:pPr>
              <w:numPr>
                <w:ilvl w:val="0"/>
                <w:numId w:val="39"/>
              </w:numPr>
              <w:rPr>
                <w:sz w:val="22"/>
                <w:szCs w:val="22"/>
              </w:rPr>
            </w:pPr>
            <w:r>
              <w:rPr>
                <w:sz w:val="22"/>
                <w:szCs w:val="22"/>
              </w:rPr>
              <w:t>Määrittelylle oid</w:t>
            </w:r>
          </w:p>
        </w:tc>
      </w:tr>
      <w:tr w:rsidR="000F1FEF" w:rsidRPr="00B24E3F" w14:paraId="726F04ED" w14:textId="77777777" w:rsidTr="002B09BD">
        <w:trPr>
          <w:cantSplit/>
        </w:trPr>
        <w:tc>
          <w:tcPr>
            <w:tcW w:w="1242" w:type="dxa"/>
          </w:tcPr>
          <w:p w14:paraId="5880CA9C" w14:textId="77777777" w:rsidR="000F1FEF" w:rsidRPr="00B24E3F" w:rsidRDefault="000F1FEF">
            <w:pPr>
              <w:pStyle w:val="Vakiosisennys"/>
              <w:rPr>
                <w:sz w:val="22"/>
              </w:rPr>
            </w:pPr>
            <w:r>
              <w:rPr>
                <w:sz w:val="22"/>
              </w:rPr>
              <w:t>2.01</w:t>
            </w:r>
          </w:p>
        </w:tc>
        <w:tc>
          <w:tcPr>
            <w:tcW w:w="1134" w:type="dxa"/>
          </w:tcPr>
          <w:p w14:paraId="5FE9B815" w14:textId="77777777" w:rsidR="000F1FEF" w:rsidRDefault="000F1FEF" w:rsidP="00062ABC">
            <w:pPr>
              <w:pStyle w:val="Vakiosisennys"/>
              <w:rPr>
                <w:sz w:val="22"/>
              </w:rPr>
            </w:pPr>
            <w:r>
              <w:rPr>
                <w:sz w:val="22"/>
              </w:rPr>
              <w:t>2</w:t>
            </w:r>
            <w:r w:rsidR="00F236BA">
              <w:rPr>
                <w:sz w:val="22"/>
              </w:rPr>
              <w:t>5</w:t>
            </w:r>
            <w:r>
              <w:rPr>
                <w:sz w:val="22"/>
              </w:rPr>
              <w:t>.8.2014</w:t>
            </w:r>
          </w:p>
        </w:tc>
        <w:tc>
          <w:tcPr>
            <w:tcW w:w="1134" w:type="dxa"/>
          </w:tcPr>
          <w:p w14:paraId="2447EFAC" w14:textId="77777777" w:rsidR="000F1FEF" w:rsidRDefault="000F1FEF" w:rsidP="000F1FEF">
            <w:pPr>
              <w:pStyle w:val="Vakiosisennys"/>
              <w:rPr>
                <w:sz w:val="22"/>
              </w:rPr>
            </w:pPr>
            <w:r>
              <w:rPr>
                <w:sz w:val="22"/>
              </w:rPr>
              <w:t>S&amp;P</w:t>
            </w:r>
          </w:p>
        </w:tc>
        <w:tc>
          <w:tcPr>
            <w:tcW w:w="6379" w:type="dxa"/>
          </w:tcPr>
          <w:p w14:paraId="76C25E7E" w14:textId="77777777" w:rsidR="002B09BD" w:rsidRDefault="002B09BD" w:rsidP="002B09BD">
            <w:pPr>
              <w:pStyle w:val="Vakiosisennys"/>
              <w:rPr>
                <w:sz w:val="22"/>
                <w:szCs w:val="22"/>
              </w:rPr>
            </w:pPr>
            <w:r>
              <w:rPr>
                <w:sz w:val="22"/>
                <w:szCs w:val="22"/>
              </w:rPr>
              <w:t>Seuraavia korjauksia/tarkennuksia</w:t>
            </w:r>
          </w:p>
          <w:p w14:paraId="19AFECC8" w14:textId="77777777" w:rsidR="002B09BD" w:rsidRDefault="000F1FEF" w:rsidP="002B09BD">
            <w:pPr>
              <w:pStyle w:val="Vakiosisennys"/>
              <w:numPr>
                <w:ilvl w:val="0"/>
                <w:numId w:val="39"/>
              </w:numPr>
              <w:rPr>
                <w:sz w:val="22"/>
                <w:szCs w:val="22"/>
              </w:rPr>
            </w:pPr>
            <w:r>
              <w:rPr>
                <w:sz w:val="22"/>
                <w:szCs w:val="22"/>
              </w:rPr>
              <w:t>Korjattu luokitusten versiotietoja (oid) ja luokitusten versio</w:t>
            </w:r>
            <w:r>
              <w:rPr>
                <w:sz w:val="22"/>
                <w:szCs w:val="22"/>
              </w:rPr>
              <w:t>i</w:t>
            </w:r>
            <w:r>
              <w:rPr>
                <w:sz w:val="22"/>
                <w:szCs w:val="22"/>
              </w:rPr>
              <w:t>den nimiä.</w:t>
            </w:r>
            <w:r w:rsidR="00F236BA">
              <w:rPr>
                <w:sz w:val="22"/>
                <w:szCs w:val="22"/>
              </w:rPr>
              <w:t xml:space="preserve">yhteneväksi koodistopalveluun vietyjen tietojen kanssa. </w:t>
            </w:r>
          </w:p>
          <w:p w14:paraId="0D1B6271" w14:textId="77777777" w:rsidR="002B09BD" w:rsidRDefault="00F236BA" w:rsidP="002B09BD">
            <w:pPr>
              <w:pStyle w:val="Vakiosisennys"/>
              <w:numPr>
                <w:ilvl w:val="0"/>
                <w:numId w:val="39"/>
              </w:numPr>
              <w:rPr>
                <w:sz w:val="22"/>
                <w:szCs w:val="22"/>
              </w:rPr>
            </w:pPr>
            <w:r>
              <w:rPr>
                <w:sz w:val="22"/>
                <w:szCs w:val="22"/>
              </w:rPr>
              <w:t xml:space="preserve">Yksittäisten luokitusten arvoja ja arvon mukaisia nimiä on myös päivitetty yhteneväksi koodistopalvelun luokitusten kanssa. </w:t>
            </w:r>
          </w:p>
          <w:p w14:paraId="6E9C3BDA" w14:textId="77777777" w:rsidR="000F1FEF" w:rsidRDefault="00F236BA" w:rsidP="002B09BD">
            <w:pPr>
              <w:pStyle w:val="Vakiosisennys"/>
              <w:numPr>
                <w:ilvl w:val="0"/>
                <w:numId w:val="39"/>
              </w:numPr>
              <w:rPr>
                <w:sz w:val="22"/>
                <w:szCs w:val="22"/>
              </w:rPr>
            </w:pPr>
            <w:r>
              <w:rPr>
                <w:sz w:val="22"/>
                <w:szCs w:val="22"/>
              </w:rPr>
              <w:t>Viittauksissa HAM ja SUU näkymien välillä muutettu typeC</w:t>
            </w:r>
            <w:r>
              <w:rPr>
                <w:sz w:val="22"/>
                <w:szCs w:val="22"/>
              </w:rPr>
              <w:t>o</w:t>
            </w:r>
            <w:r>
              <w:rPr>
                <w:sz w:val="22"/>
                <w:szCs w:val="22"/>
              </w:rPr>
              <w:t>de SPRT:ksi.</w:t>
            </w:r>
          </w:p>
          <w:p w14:paraId="7AB0F9E0" w14:textId="77777777" w:rsidR="002B09BD" w:rsidRPr="002B09BD" w:rsidRDefault="002B09BD" w:rsidP="002B09BD">
            <w:pPr>
              <w:pStyle w:val="Vakiosisennys"/>
              <w:numPr>
                <w:ilvl w:val="0"/>
                <w:numId w:val="39"/>
              </w:numPr>
            </w:pPr>
            <w:r w:rsidRPr="002B09BD">
              <w:rPr>
                <w:sz w:val="22"/>
                <w:szCs w:val="22"/>
              </w:rPr>
              <w:t>Luvun 10 esimerkit ja ohjeistus päivitetään sen jälkeen, kun ko keskeisten terveystietojen 2016/2017 vaatimukset on päiv</w:t>
            </w:r>
            <w:r w:rsidRPr="002B09BD">
              <w:rPr>
                <w:sz w:val="22"/>
                <w:szCs w:val="22"/>
              </w:rPr>
              <w:t>i</w:t>
            </w:r>
            <w:r w:rsidRPr="002B09BD">
              <w:rPr>
                <w:sz w:val="22"/>
                <w:szCs w:val="22"/>
              </w:rPr>
              <w:t>tetty kyseisiin CDA-määrittelyihin</w:t>
            </w:r>
          </w:p>
        </w:tc>
      </w:tr>
      <w:tr w:rsidR="00E73EB0" w:rsidRPr="00B24E3F" w14:paraId="0BBDF5E7" w14:textId="77777777" w:rsidTr="002B09BD">
        <w:trPr>
          <w:cantSplit/>
          <w:ins w:id="11" w:author="Tekijä"/>
        </w:trPr>
        <w:tc>
          <w:tcPr>
            <w:tcW w:w="1242" w:type="dxa"/>
          </w:tcPr>
          <w:p w14:paraId="281CF05C" w14:textId="77777777" w:rsidR="00E73EB0" w:rsidRDefault="00E73EB0">
            <w:pPr>
              <w:pStyle w:val="Vakiosisennys"/>
              <w:rPr>
                <w:ins w:id="12" w:author="Tekijä"/>
                <w:sz w:val="22"/>
              </w:rPr>
            </w:pPr>
            <w:ins w:id="13" w:author="Tekijä">
              <w:r>
                <w:rPr>
                  <w:sz w:val="22"/>
                </w:rPr>
                <w:lastRenderedPageBreak/>
                <w:t>2.10</w:t>
              </w:r>
            </w:ins>
          </w:p>
        </w:tc>
        <w:tc>
          <w:tcPr>
            <w:tcW w:w="1134" w:type="dxa"/>
          </w:tcPr>
          <w:p w14:paraId="793DC16D" w14:textId="77777777" w:rsidR="00E73EB0" w:rsidRDefault="00E73EB0" w:rsidP="00062ABC">
            <w:pPr>
              <w:pStyle w:val="Vakiosisennys"/>
              <w:rPr>
                <w:ins w:id="14" w:author="Tekijä"/>
                <w:sz w:val="22"/>
              </w:rPr>
            </w:pPr>
            <w:ins w:id="15" w:author="Tekijä">
              <w:r>
                <w:rPr>
                  <w:sz w:val="22"/>
                </w:rPr>
                <w:t>X.8.2015</w:t>
              </w:r>
            </w:ins>
          </w:p>
        </w:tc>
        <w:tc>
          <w:tcPr>
            <w:tcW w:w="1134" w:type="dxa"/>
          </w:tcPr>
          <w:p w14:paraId="513261CA" w14:textId="77777777" w:rsidR="00E73EB0" w:rsidRDefault="00E73EB0" w:rsidP="000F1FEF">
            <w:pPr>
              <w:pStyle w:val="Vakiosisennys"/>
              <w:rPr>
                <w:ins w:id="16" w:author="Tekijä"/>
                <w:sz w:val="22"/>
              </w:rPr>
            </w:pPr>
            <w:ins w:id="17" w:author="Tekijä">
              <w:r>
                <w:rPr>
                  <w:sz w:val="22"/>
                </w:rPr>
                <w:t>S&amp;P</w:t>
              </w:r>
            </w:ins>
          </w:p>
        </w:tc>
        <w:tc>
          <w:tcPr>
            <w:tcW w:w="6379" w:type="dxa"/>
          </w:tcPr>
          <w:p w14:paraId="14DE7181" w14:textId="77777777" w:rsidR="00E73EB0" w:rsidRDefault="00E73EB0" w:rsidP="002B09BD">
            <w:pPr>
              <w:pStyle w:val="Vakiosisennys"/>
              <w:rPr>
                <w:ins w:id="18" w:author="Tekijä"/>
                <w:sz w:val="22"/>
                <w:szCs w:val="22"/>
              </w:rPr>
            </w:pPr>
            <w:ins w:id="19" w:author="Tekijä">
              <w:r>
                <w:rPr>
                  <w:sz w:val="22"/>
                  <w:szCs w:val="22"/>
                </w:rPr>
                <w:t>Seuraavia tarkennuksia:</w:t>
              </w:r>
            </w:ins>
          </w:p>
          <w:p w14:paraId="34B523A7" w14:textId="77777777" w:rsidR="00E73EB0" w:rsidRPr="00E73EB0" w:rsidRDefault="00E73EB0" w:rsidP="00E73EB0">
            <w:pPr>
              <w:numPr>
                <w:ilvl w:val="0"/>
                <w:numId w:val="40"/>
              </w:numPr>
              <w:rPr>
                <w:ins w:id="20" w:author="Tekijä"/>
              </w:rPr>
            </w:pPr>
            <w:ins w:id="21" w:author="Tekijä">
              <w:r w:rsidRPr="00E73EB0">
                <w:rPr>
                  <w:sz w:val="22"/>
                </w:rPr>
                <w:t>Näyttömuo</w:t>
              </w:r>
              <w:r>
                <w:rPr>
                  <w:sz w:val="22"/>
                </w:rPr>
                <w:t>to-osiot päivitetty THL tekemän arvonmäärittelyn mukaiseksi</w:t>
              </w:r>
              <w:r w:rsidR="007576F9">
                <w:rPr>
                  <w:sz w:val="22"/>
                </w:rPr>
                <w:t xml:space="preserve"> ja lisätty näyttömuotojen muodostusohjeistus</w:t>
              </w:r>
            </w:ins>
          </w:p>
          <w:p w14:paraId="24258394" w14:textId="77777777" w:rsidR="00E73EB0" w:rsidRPr="00E73EB0" w:rsidRDefault="00E73EB0" w:rsidP="00E73EB0">
            <w:pPr>
              <w:numPr>
                <w:ilvl w:val="0"/>
                <w:numId w:val="40"/>
              </w:numPr>
              <w:rPr>
                <w:ins w:id="22" w:author="Tekijä"/>
              </w:rPr>
            </w:pPr>
            <w:ins w:id="23" w:author="Tekijä">
              <w:r>
                <w:rPr>
                  <w:sz w:val="22"/>
                </w:rPr>
                <w:t xml:space="preserve">Muutettu HAM näkymällä entry:jen toistumaa – otsikon alla entry:ä voi toistaa </w:t>
              </w:r>
            </w:ins>
          </w:p>
          <w:p w14:paraId="4E358A4C" w14:textId="77777777" w:rsidR="00E73EB0" w:rsidRPr="00715EB9" w:rsidRDefault="004E79BF" w:rsidP="00E73EB0">
            <w:pPr>
              <w:numPr>
                <w:ilvl w:val="0"/>
                <w:numId w:val="40"/>
              </w:numPr>
              <w:rPr>
                <w:ins w:id="24" w:author="Tekijä"/>
              </w:rPr>
            </w:pPr>
            <w:ins w:id="25" w:author="Tekijä">
              <w:r w:rsidRPr="004E79BF">
                <w:rPr>
                  <w:sz w:val="22"/>
                </w:rPr>
                <w:t>Muutettu STH03 ja STH04 tietosisältöjen osalta toistumaa SUU-näkymällä, otsikon alla enrty:jä voi toistaa</w:t>
              </w:r>
            </w:ins>
          </w:p>
          <w:p w14:paraId="77077506" w14:textId="77777777" w:rsidR="00715EB9" w:rsidRPr="00715EB9" w:rsidRDefault="00715EB9" w:rsidP="00715EB9">
            <w:pPr>
              <w:numPr>
                <w:ilvl w:val="0"/>
                <w:numId w:val="40"/>
              </w:numPr>
              <w:rPr>
                <w:ins w:id="26" w:author="Tekijä"/>
              </w:rPr>
            </w:pPr>
            <w:ins w:id="27" w:author="Tekijä">
              <w:r>
                <w:rPr>
                  <w:sz w:val="22"/>
                </w:rPr>
                <w:t xml:space="preserve">Muutettu asiakirjojen välisen viittausrakenteen templateId:tä </w:t>
              </w:r>
              <w:r w:rsidRPr="00715EB9">
                <w:rPr>
                  <w:sz w:val="22"/>
                </w:rPr>
                <w:t>1.2.246.537.6.12.999.2003.20.1</w:t>
              </w:r>
              <w:r>
                <w:rPr>
                  <w:sz w:val="22"/>
                </w:rPr>
                <w:t>: ksi. Aikaisempi arvo on poistettu teknisestä rakennekoodistosta.</w:t>
              </w:r>
            </w:ins>
          </w:p>
          <w:p w14:paraId="74216B33" w14:textId="77777777" w:rsidR="00715EB9" w:rsidRPr="00715EB9" w:rsidRDefault="00715EB9" w:rsidP="00715EB9">
            <w:pPr>
              <w:numPr>
                <w:ilvl w:val="0"/>
                <w:numId w:val="40"/>
              </w:numPr>
              <w:rPr>
                <w:ins w:id="28" w:author="Tekijä"/>
              </w:rPr>
            </w:pPr>
            <w:ins w:id="29" w:author="Tekijä">
              <w:r>
                <w:rPr>
                  <w:sz w:val="22"/>
                </w:rPr>
                <w:t>Muutettu luokitukset CV-tietotyypiksi niiltä osin, kun ei tu</w:t>
              </w:r>
              <w:r>
                <w:rPr>
                  <w:sz w:val="22"/>
                </w:rPr>
                <w:t>n</w:t>
              </w:r>
              <w:r>
                <w:rPr>
                  <w:sz w:val="22"/>
                </w:rPr>
                <w:t>nistettu tarvetta sallia paikallisia tai järjestelmäkohtaisia ta</w:t>
              </w:r>
              <w:r>
                <w:rPr>
                  <w:sz w:val="22"/>
                </w:rPr>
                <w:t>r</w:t>
              </w:r>
              <w:r>
                <w:rPr>
                  <w:sz w:val="22"/>
                </w:rPr>
                <w:t xml:space="preserve">kempia kirjauksia (todo pilotit) </w:t>
              </w:r>
            </w:ins>
          </w:p>
          <w:p w14:paraId="411A85D4" w14:textId="77777777" w:rsidR="00715EB9" w:rsidRPr="00715EB9" w:rsidRDefault="00715EB9" w:rsidP="00715EB9">
            <w:pPr>
              <w:numPr>
                <w:ilvl w:val="0"/>
                <w:numId w:val="40"/>
              </w:numPr>
              <w:rPr>
                <w:ins w:id="30" w:author="Tekijä"/>
              </w:rPr>
            </w:pPr>
            <w:ins w:id="31" w:author="Tekijä">
              <w:r>
                <w:rPr>
                  <w:sz w:val="22"/>
                </w:rPr>
                <w:t>Luku 10 Muut otsikot ja rakenteet: esimerkit poistettu ja viita</w:t>
              </w:r>
              <w:r>
                <w:rPr>
                  <w:sz w:val="22"/>
                </w:rPr>
                <w:t>t</w:t>
              </w:r>
              <w:r>
                <w:rPr>
                  <w:sz w:val="22"/>
                </w:rPr>
                <w:t>tu tuoreimpiin julkaistuihin määrittelyversioihin, jossa ko esimerkit löytyy</w:t>
              </w:r>
            </w:ins>
          </w:p>
          <w:p w14:paraId="318CEB0F" w14:textId="77777777" w:rsidR="00715EB9" w:rsidRPr="00775789" w:rsidRDefault="00715EB9" w:rsidP="00715EB9">
            <w:pPr>
              <w:numPr>
                <w:ilvl w:val="0"/>
                <w:numId w:val="40"/>
              </w:numPr>
              <w:rPr>
                <w:ins w:id="32" w:author="Tekijä"/>
              </w:rPr>
            </w:pPr>
            <w:ins w:id="33" w:author="Tekijä">
              <w:r>
                <w:rPr>
                  <w:sz w:val="22"/>
                </w:rPr>
                <w:t>Tarkennuksia teksteihin</w:t>
              </w:r>
              <w:r w:rsidR="00AA41E6">
                <w:rPr>
                  <w:sz w:val="22"/>
                </w:rPr>
                <w:t xml:space="preserve"> Kela kommenttien pohjalta</w:t>
              </w:r>
            </w:ins>
          </w:p>
          <w:p w14:paraId="06227E83" w14:textId="77777777" w:rsidR="00775789" w:rsidRPr="00C31B1F" w:rsidRDefault="00775789" w:rsidP="00504748">
            <w:pPr>
              <w:numPr>
                <w:ilvl w:val="0"/>
                <w:numId w:val="40"/>
              </w:numPr>
              <w:rPr>
                <w:ins w:id="34" w:author="Tekijä"/>
              </w:rPr>
            </w:pPr>
            <w:ins w:id="35" w:author="Tekijä">
              <w:r w:rsidRPr="00FD7953">
                <w:rPr>
                  <w:sz w:val="22"/>
                </w:rPr>
                <w:t>Muutettu: Hammasstatus (HAM) näkymälle tehtyjen hamma</w:t>
              </w:r>
              <w:r w:rsidRPr="00FD7953">
                <w:rPr>
                  <w:sz w:val="22"/>
                </w:rPr>
                <w:t>s</w:t>
              </w:r>
              <w:r w:rsidRPr="00FD7953">
                <w:rPr>
                  <w:sz w:val="22"/>
                </w:rPr>
                <w:t xml:space="preserve">kohtaisten kirjausten näyttömuoto viedään samalla kertaa päivitettävän Hammas-, suu- ja leukasairauden (SUU)-näkymän merkinnän näyttömuotoon ja  HAM-näkymälle ei </w:t>
              </w:r>
              <w:r w:rsidR="00504748">
                <w:rPr>
                  <w:sz w:val="22"/>
                </w:rPr>
                <w:t>tarvitse laittaa</w:t>
              </w:r>
              <w:r w:rsidRPr="00FD7953">
                <w:rPr>
                  <w:sz w:val="22"/>
                </w:rPr>
                <w:t xml:space="preserve"> näyttömuotoa ollenkaan. Syy: muiden kuin suun th järjestelmien ei tarvitse käsitellä ollenkaan HAM-näkymää ja suunth järjestelmät hyödyntävät suoraan rake</w:t>
              </w:r>
              <w:r w:rsidRPr="00FD7953">
                <w:rPr>
                  <w:sz w:val="22"/>
                </w:rPr>
                <w:t>n</w:t>
              </w:r>
              <w:r w:rsidRPr="00FD7953">
                <w:rPr>
                  <w:sz w:val="22"/>
                </w:rPr>
                <w:t>teista muotoa.</w:t>
              </w:r>
              <w:r w:rsidR="002A708D">
                <w:rPr>
                  <w:sz w:val="22"/>
                </w:rPr>
                <w:t xml:space="preserve"> (huom. tarkennettiin linjaus</w:t>
              </w:r>
              <w:r w:rsidR="00DA5FD5">
                <w:rPr>
                  <w:sz w:val="22"/>
                </w:rPr>
                <w:t>ta</w:t>
              </w:r>
              <w:r w:rsidR="002A708D">
                <w:rPr>
                  <w:sz w:val="22"/>
                </w:rPr>
                <w:t xml:space="preserve"> julkaisuvers</w:t>
              </w:r>
              <w:r w:rsidR="002A708D">
                <w:rPr>
                  <w:sz w:val="22"/>
                </w:rPr>
                <w:t>i</w:t>
              </w:r>
              <w:r w:rsidR="002A708D">
                <w:rPr>
                  <w:sz w:val="22"/>
                </w:rPr>
                <w:t>oon)</w:t>
              </w:r>
            </w:ins>
          </w:p>
          <w:p w14:paraId="745C15D1" w14:textId="77777777" w:rsidR="002A708D" w:rsidRPr="00E73EB0" w:rsidRDefault="00C31B1F" w:rsidP="002A708D">
            <w:pPr>
              <w:numPr>
                <w:ilvl w:val="0"/>
                <w:numId w:val="40"/>
              </w:numPr>
              <w:rPr>
                <w:ins w:id="36" w:author="Tekijä"/>
              </w:rPr>
            </w:pPr>
            <w:ins w:id="37" w:author="Tekijä">
              <w:r>
                <w:rPr>
                  <w:sz w:val="22"/>
                </w:rPr>
                <w:t>muutettu sylkinäytteen lisätiedon rakennetta</w:t>
              </w:r>
              <w:r w:rsidR="00B4787B">
                <w:rPr>
                  <w:sz w:val="22"/>
                </w:rPr>
                <w:t xml:space="preserve"> näyttömuotolinj</w:t>
              </w:r>
              <w:r w:rsidR="00B4787B">
                <w:rPr>
                  <w:sz w:val="22"/>
                </w:rPr>
                <w:t>a</w:t>
              </w:r>
              <w:r w:rsidR="00B4787B">
                <w:rPr>
                  <w:sz w:val="22"/>
                </w:rPr>
                <w:t>uksien takia, teksti observation.value(ST)</w:t>
              </w:r>
            </w:ins>
          </w:p>
        </w:tc>
      </w:tr>
      <w:tr w:rsidR="002A708D" w:rsidRPr="00B24E3F" w14:paraId="208ABAB3" w14:textId="77777777" w:rsidTr="002B09BD">
        <w:trPr>
          <w:cantSplit/>
          <w:ins w:id="38" w:author="Tekijä"/>
        </w:trPr>
        <w:tc>
          <w:tcPr>
            <w:tcW w:w="1242" w:type="dxa"/>
          </w:tcPr>
          <w:p w14:paraId="118F65E1" w14:textId="77777777" w:rsidR="002A708D" w:rsidRDefault="002A708D">
            <w:pPr>
              <w:pStyle w:val="Vakiosisennys"/>
              <w:rPr>
                <w:ins w:id="39" w:author="Tekijä"/>
                <w:sz w:val="22"/>
              </w:rPr>
            </w:pPr>
          </w:p>
        </w:tc>
        <w:tc>
          <w:tcPr>
            <w:tcW w:w="1134" w:type="dxa"/>
          </w:tcPr>
          <w:p w14:paraId="45441CBD" w14:textId="77777777" w:rsidR="002A708D" w:rsidRDefault="002A708D" w:rsidP="00062ABC">
            <w:pPr>
              <w:pStyle w:val="Vakiosisennys"/>
              <w:rPr>
                <w:ins w:id="40" w:author="Tekijä"/>
                <w:sz w:val="22"/>
              </w:rPr>
            </w:pPr>
            <w:ins w:id="41" w:author="Tekijä">
              <w:r>
                <w:rPr>
                  <w:sz w:val="22"/>
                </w:rPr>
                <w:t>29.9.2015</w:t>
              </w:r>
            </w:ins>
          </w:p>
        </w:tc>
        <w:tc>
          <w:tcPr>
            <w:tcW w:w="1134" w:type="dxa"/>
          </w:tcPr>
          <w:p w14:paraId="610F5ABF" w14:textId="77777777" w:rsidR="002A708D" w:rsidRDefault="002A708D" w:rsidP="000F1FEF">
            <w:pPr>
              <w:pStyle w:val="Vakiosisennys"/>
              <w:rPr>
                <w:ins w:id="42" w:author="Tekijä"/>
                <w:sz w:val="22"/>
              </w:rPr>
            </w:pPr>
            <w:ins w:id="43" w:author="Tekijä">
              <w:r>
                <w:rPr>
                  <w:sz w:val="22"/>
                </w:rPr>
                <w:t>S&amp;P</w:t>
              </w:r>
            </w:ins>
          </w:p>
        </w:tc>
        <w:tc>
          <w:tcPr>
            <w:tcW w:w="6379" w:type="dxa"/>
          </w:tcPr>
          <w:p w14:paraId="2519344B" w14:textId="77777777" w:rsidR="002A708D" w:rsidRDefault="002A708D" w:rsidP="002B09BD">
            <w:pPr>
              <w:pStyle w:val="Vakiosisennys"/>
              <w:rPr>
                <w:ins w:id="44" w:author="Tekijä"/>
                <w:sz w:val="22"/>
                <w:szCs w:val="22"/>
              </w:rPr>
            </w:pPr>
            <w:ins w:id="45" w:author="Tekijä">
              <w:r>
                <w:rPr>
                  <w:sz w:val="22"/>
                  <w:szCs w:val="22"/>
                </w:rPr>
                <w:t xml:space="preserve">Julkaisuversio, oid ja pvm lisättyä. </w:t>
              </w:r>
            </w:ins>
          </w:p>
          <w:p w14:paraId="52F7F218" w14:textId="77777777" w:rsidR="002A708D" w:rsidRDefault="002A708D" w:rsidP="002A708D">
            <w:pPr>
              <w:pStyle w:val="Vakiosisennys"/>
              <w:numPr>
                <w:ilvl w:val="0"/>
                <w:numId w:val="43"/>
              </w:numPr>
              <w:rPr>
                <w:ins w:id="46" w:author="Tekijä"/>
                <w:sz w:val="22"/>
                <w:szCs w:val="22"/>
              </w:rPr>
            </w:pPr>
            <w:ins w:id="47" w:author="Tekijä">
              <w:r>
                <w:rPr>
                  <w:sz w:val="22"/>
                  <w:szCs w:val="22"/>
                </w:rPr>
                <w:t>Tarkennettiin HAM näkymän näyttömuotolinjausta siten, että HAM näkymällekin on näyttömuoto aina tuotettava – sama näyttömuoto viedään myös osaksi SUU näkymän näyttötek</w:t>
              </w:r>
              <w:r>
                <w:rPr>
                  <w:sz w:val="22"/>
                  <w:szCs w:val="22"/>
                </w:rPr>
                <w:t>s</w:t>
              </w:r>
              <w:r>
                <w:rPr>
                  <w:sz w:val="22"/>
                  <w:szCs w:val="22"/>
                </w:rPr>
                <w:t>tejä. (syy: merkinnällä näyttömuoto pakollinen-linjaus).</w:t>
              </w:r>
            </w:ins>
          </w:p>
          <w:p w14:paraId="0D0F5C30" w14:textId="77777777" w:rsidR="002A708D" w:rsidRPr="002A708D" w:rsidRDefault="002A708D" w:rsidP="002A708D">
            <w:pPr>
              <w:pStyle w:val="Vakiosisennys"/>
              <w:numPr>
                <w:ilvl w:val="0"/>
                <w:numId w:val="43"/>
              </w:numPr>
              <w:rPr>
                <w:ins w:id="48" w:author="Tekijä"/>
                <w:sz w:val="22"/>
                <w:szCs w:val="22"/>
              </w:rPr>
            </w:pPr>
            <w:ins w:id="49" w:author="Tekijä">
              <w:r>
                <w:rPr>
                  <w:sz w:val="22"/>
                  <w:szCs w:val="22"/>
                </w:rPr>
                <w:t>THL tietosisältömäärittelyissä tarkennettiin tietojen toistumia, dokumentoitu nämä myös esimerkkeihin</w:t>
              </w:r>
              <w:r w:rsidR="008C0699">
                <w:rPr>
                  <w:sz w:val="22"/>
                  <w:szCs w:val="22"/>
                </w:rPr>
                <w:t xml:space="preserve"> ja määrittelyssä r</w:t>
              </w:r>
              <w:r w:rsidR="008C0699">
                <w:rPr>
                  <w:sz w:val="22"/>
                  <w:szCs w:val="22"/>
                </w:rPr>
                <w:t>e</w:t>
              </w:r>
              <w:r w:rsidR="008C0699">
                <w:rPr>
                  <w:sz w:val="22"/>
                  <w:szCs w:val="22"/>
                </w:rPr>
                <w:t>feroituihin esimerkkipätkiin</w:t>
              </w:r>
            </w:ins>
          </w:p>
          <w:p w14:paraId="21504C45" w14:textId="77777777" w:rsidR="002A708D" w:rsidRPr="002A708D" w:rsidRDefault="002A708D" w:rsidP="002A708D">
            <w:pPr>
              <w:rPr>
                <w:ins w:id="50" w:author="Tekijä"/>
              </w:rPr>
            </w:pPr>
          </w:p>
        </w:tc>
      </w:tr>
      <w:tr w:rsidR="004E48A5" w:rsidRPr="00B24E3F" w14:paraId="1FB3255F" w14:textId="77777777" w:rsidTr="002B09BD">
        <w:trPr>
          <w:cantSplit/>
          <w:ins w:id="51" w:author="Tekijä"/>
        </w:trPr>
        <w:tc>
          <w:tcPr>
            <w:tcW w:w="1242" w:type="dxa"/>
          </w:tcPr>
          <w:p w14:paraId="05293162" w14:textId="77777777" w:rsidR="004E48A5" w:rsidRDefault="004E48A5">
            <w:pPr>
              <w:pStyle w:val="Vakiosisennys"/>
              <w:rPr>
                <w:ins w:id="52" w:author="Tekijä"/>
                <w:sz w:val="22"/>
              </w:rPr>
            </w:pPr>
          </w:p>
        </w:tc>
        <w:tc>
          <w:tcPr>
            <w:tcW w:w="1134" w:type="dxa"/>
          </w:tcPr>
          <w:p w14:paraId="1858339A" w14:textId="77777777" w:rsidR="004E48A5" w:rsidRDefault="004E48A5" w:rsidP="00062ABC">
            <w:pPr>
              <w:pStyle w:val="Vakiosisennys"/>
              <w:rPr>
                <w:ins w:id="53" w:author="Tekijä"/>
                <w:sz w:val="22"/>
              </w:rPr>
            </w:pPr>
            <w:ins w:id="54" w:author="Tekijä">
              <w:r>
                <w:rPr>
                  <w:sz w:val="22"/>
                </w:rPr>
                <w:t>20.10.2015</w:t>
              </w:r>
            </w:ins>
          </w:p>
        </w:tc>
        <w:tc>
          <w:tcPr>
            <w:tcW w:w="1134" w:type="dxa"/>
          </w:tcPr>
          <w:p w14:paraId="0AC05ADD" w14:textId="77777777" w:rsidR="004E48A5" w:rsidRDefault="004E48A5" w:rsidP="000F1FEF">
            <w:pPr>
              <w:pStyle w:val="Vakiosisennys"/>
              <w:rPr>
                <w:ins w:id="55" w:author="Tekijä"/>
                <w:sz w:val="22"/>
              </w:rPr>
            </w:pPr>
            <w:ins w:id="56" w:author="Tekijä">
              <w:r>
                <w:rPr>
                  <w:sz w:val="22"/>
                </w:rPr>
                <w:t>Kela</w:t>
              </w:r>
            </w:ins>
          </w:p>
        </w:tc>
        <w:tc>
          <w:tcPr>
            <w:tcW w:w="6379" w:type="dxa"/>
          </w:tcPr>
          <w:p w14:paraId="106A8171" w14:textId="77777777" w:rsidR="004E48A5" w:rsidRDefault="004E48A5" w:rsidP="004E48A5">
            <w:pPr>
              <w:pStyle w:val="Vakiosisennys"/>
              <w:rPr>
                <w:ins w:id="57" w:author="Tekijä"/>
                <w:sz w:val="22"/>
                <w:szCs w:val="22"/>
              </w:rPr>
            </w:pPr>
            <w:ins w:id="58" w:author="Tekijä">
              <w:r>
                <w:rPr>
                  <w:sz w:val="22"/>
                  <w:szCs w:val="22"/>
                </w:rPr>
                <w:t>K</w:t>
              </w:r>
              <w:r w:rsidRPr="004E48A5">
                <w:rPr>
                  <w:sz w:val="22"/>
                  <w:szCs w:val="22"/>
                </w:rPr>
                <w:t>orjattu esimerk</w:t>
              </w:r>
              <w:r>
                <w:rPr>
                  <w:sz w:val="22"/>
                  <w:szCs w:val="22"/>
                </w:rPr>
                <w:t>kien</w:t>
              </w:r>
              <w:r w:rsidRPr="004E48A5">
                <w:rPr>
                  <w:sz w:val="22"/>
                  <w:szCs w:val="22"/>
                </w:rPr>
                <w:t xml:space="preserve"> displayName:ssa joitakin eroavaisuuksia ko</w:t>
              </w:r>
              <w:r w:rsidRPr="004E48A5">
                <w:rPr>
                  <w:sz w:val="22"/>
                  <w:szCs w:val="22"/>
                </w:rPr>
                <w:t>o</w:t>
              </w:r>
              <w:r w:rsidRPr="004E48A5">
                <w:rPr>
                  <w:sz w:val="22"/>
                  <w:szCs w:val="22"/>
                </w:rPr>
                <w:t>distopalvelussa oleviin luokituksiin nähden</w:t>
              </w:r>
              <w:r>
                <w:rPr>
                  <w:sz w:val="22"/>
                  <w:szCs w:val="22"/>
                </w:rPr>
                <w:t>.</w:t>
              </w:r>
            </w:ins>
          </w:p>
          <w:p w14:paraId="60F48585" w14:textId="77777777" w:rsidR="007649F7" w:rsidRPr="007649F7" w:rsidRDefault="007649F7" w:rsidP="007649F7">
            <w:pPr>
              <w:rPr>
                <w:ins w:id="59" w:author="Tekijä"/>
              </w:rPr>
            </w:pPr>
          </w:p>
        </w:tc>
      </w:tr>
      <w:tr w:rsidR="007649F7" w:rsidRPr="00B24E3F" w14:paraId="16F038CA" w14:textId="77777777" w:rsidTr="002B09BD">
        <w:trPr>
          <w:cantSplit/>
          <w:ins w:id="60" w:author="Tekijä"/>
        </w:trPr>
        <w:tc>
          <w:tcPr>
            <w:tcW w:w="1242" w:type="dxa"/>
          </w:tcPr>
          <w:p w14:paraId="36AD7020" w14:textId="77777777" w:rsidR="007649F7" w:rsidRDefault="007649F7">
            <w:pPr>
              <w:pStyle w:val="Vakiosisennys"/>
              <w:rPr>
                <w:ins w:id="61" w:author="Tekijä"/>
                <w:sz w:val="22"/>
              </w:rPr>
            </w:pPr>
          </w:p>
        </w:tc>
        <w:tc>
          <w:tcPr>
            <w:tcW w:w="1134" w:type="dxa"/>
          </w:tcPr>
          <w:p w14:paraId="36B34176" w14:textId="77777777" w:rsidR="007649F7" w:rsidRDefault="001B4980" w:rsidP="00062ABC">
            <w:pPr>
              <w:pStyle w:val="Vakiosisennys"/>
              <w:rPr>
                <w:ins w:id="62" w:author="Tekijä"/>
                <w:sz w:val="22"/>
              </w:rPr>
            </w:pPr>
            <w:ins w:id="63" w:author="Tekijä">
              <w:r>
                <w:rPr>
                  <w:sz w:val="22"/>
                </w:rPr>
                <w:t>17</w:t>
              </w:r>
              <w:r w:rsidR="007649F7">
                <w:rPr>
                  <w:sz w:val="22"/>
                </w:rPr>
                <w:t>.12.2015</w:t>
              </w:r>
            </w:ins>
          </w:p>
        </w:tc>
        <w:tc>
          <w:tcPr>
            <w:tcW w:w="1134" w:type="dxa"/>
          </w:tcPr>
          <w:p w14:paraId="15E30A6F" w14:textId="77777777" w:rsidR="007649F7" w:rsidRDefault="007649F7" w:rsidP="000F1FEF">
            <w:pPr>
              <w:pStyle w:val="Vakiosisennys"/>
              <w:rPr>
                <w:ins w:id="64" w:author="Tekijä"/>
                <w:sz w:val="22"/>
              </w:rPr>
            </w:pPr>
            <w:ins w:id="65" w:author="Tekijä">
              <w:r>
                <w:rPr>
                  <w:sz w:val="22"/>
                </w:rPr>
                <w:t>Kela</w:t>
              </w:r>
            </w:ins>
          </w:p>
        </w:tc>
        <w:tc>
          <w:tcPr>
            <w:tcW w:w="6379" w:type="dxa"/>
          </w:tcPr>
          <w:p w14:paraId="42141180" w14:textId="77777777" w:rsidR="007649F7" w:rsidRDefault="00BB10F9" w:rsidP="007649F7">
            <w:pPr>
              <w:pStyle w:val="Vakiosisennys"/>
              <w:rPr>
                <w:ins w:id="66" w:author="Tekijä"/>
                <w:sz w:val="22"/>
                <w:szCs w:val="22"/>
              </w:rPr>
            </w:pPr>
            <w:ins w:id="67" w:author="Tekijä">
              <w:r>
                <w:rPr>
                  <w:sz w:val="22"/>
                  <w:szCs w:val="22"/>
                </w:rPr>
                <w:t>Luku 10.1, poistettu tähän dokumenttiin kuulumattomat osuudet, joissa oli kuvattu suun terveydenhuollon diagnoosien erottelemista yleisistä dia</w:t>
              </w:r>
              <w:r>
                <w:rPr>
                  <w:sz w:val="22"/>
                  <w:szCs w:val="22"/>
                </w:rPr>
                <w:t>g</w:t>
              </w:r>
              <w:r>
                <w:rPr>
                  <w:sz w:val="22"/>
                  <w:szCs w:val="22"/>
                </w:rPr>
                <w:t>nooseista.</w:t>
              </w:r>
            </w:ins>
          </w:p>
        </w:tc>
      </w:tr>
    </w:tbl>
    <w:p w14:paraId="18BF5655" w14:textId="77777777" w:rsidR="000F4A9C" w:rsidRDefault="000F4A9C">
      <w:pPr>
        <w:pStyle w:val="Vakiosisennys"/>
        <w:outlineLvl w:val="0"/>
        <w:rPr>
          <w:rFonts w:ascii="ICL Classical Garamond" w:hAnsi="ICL Classical Garamond"/>
        </w:rPr>
      </w:pPr>
    </w:p>
    <w:p w14:paraId="7F5FB026" w14:textId="77777777" w:rsidR="000F4A9C" w:rsidRDefault="00B15CF7">
      <w:r>
        <w:t>S&amp;P</w:t>
      </w:r>
      <w:r w:rsidR="000F4A9C">
        <w:t xml:space="preserve"> = Timo Kaskinen</w:t>
      </w:r>
      <w:r w:rsidR="00CE475D">
        <w:t>,</w:t>
      </w:r>
      <w:r>
        <w:t xml:space="preserve"> Jarkko Närvänen</w:t>
      </w:r>
      <w:r w:rsidR="000F4A9C">
        <w:t xml:space="preserve"> Salivirta Oy</w:t>
      </w:r>
    </w:p>
    <w:p w14:paraId="14F5A7A1" w14:textId="77777777" w:rsidR="000F4A9C" w:rsidRDefault="000F4A9C">
      <w:r>
        <w:br w:type="page"/>
      </w:r>
    </w:p>
    <w:p w14:paraId="2F2C8EDA" w14:textId="77777777" w:rsidR="000F4A9C" w:rsidRDefault="000F4A9C">
      <w:pPr>
        <w:jc w:val="center"/>
        <w:outlineLvl w:val="0"/>
        <w:rPr>
          <w:b/>
          <w:sz w:val="32"/>
        </w:rPr>
      </w:pPr>
      <w:bookmarkStart w:id="68" w:name="_Toc32384907"/>
      <w:bookmarkStart w:id="69" w:name="_Toc33328968"/>
      <w:bookmarkStart w:id="70" w:name="_Toc436732502"/>
      <w:r>
        <w:rPr>
          <w:b/>
          <w:sz w:val="32"/>
        </w:rPr>
        <w:t>SISÄLLYSLUETTELO</w:t>
      </w:r>
      <w:bookmarkEnd w:id="68"/>
      <w:bookmarkEnd w:id="69"/>
      <w:bookmarkEnd w:id="70"/>
    </w:p>
    <w:p w14:paraId="5B70FFFC" w14:textId="77777777" w:rsidR="007B6ABC" w:rsidRDefault="007B6ABC">
      <w:pPr>
        <w:jc w:val="center"/>
        <w:outlineLvl w:val="0"/>
      </w:pPr>
    </w:p>
    <w:p w14:paraId="191948A1" w14:textId="77777777" w:rsidR="00302119" w:rsidRPr="00DD2B68" w:rsidRDefault="000E1BE7">
      <w:pPr>
        <w:pStyle w:val="Sisluet1"/>
        <w:tabs>
          <w:tab w:val="right" w:leader="dot" w:pos="9629"/>
        </w:tabs>
        <w:rPr>
          <w:rFonts w:ascii="Calibri" w:hAnsi="Calibri"/>
          <w:b w:val="0"/>
          <w:caps w:val="0"/>
          <w:noProof/>
          <w:sz w:val="22"/>
          <w:szCs w:val="22"/>
          <w:lang w:eastAsia="fi-FI"/>
        </w:rPr>
      </w:pPr>
      <w:r>
        <w:rPr>
          <w:b w:val="0"/>
          <w:caps w:val="0"/>
        </w:rPr>
        <w:fldChar w:fldCharType="begin"/>
      </w:r>
      <w:r>
        <w:rPr>
          <w:b w:val="0"/>
          <w:caps w:val="0"/>
        </w:rPr>
        <w:instrText xml:space="preserve"> TOC \o "1-5" \h \z \u </w:instrText>
      </w:r>
      <w:r>
        <w:rPr>
          <w:b w:val="0"/>
          <w:caps w:val="0"/>
        </w:rPr>
        <w:fldChar w:fldCharType="separate"/>
      </w:r>
      <w:hyperlink w:anchor="_Toc436732502" w:history="1">
        <w:r w:rsidR="00302119" w:rsidRPr="005173C8">
          <w:rPr>
            <w:rStyle w:val="Hyperlinkki"/>
            <w:noProof/>
          </w:rPr>
          <w:t>SISÄLLYSLUETTELO</w:t>
        </w:r>
        <w:r w:rsidR="00302119">
          <w:rPr>
            <w:noProof/>
            <w:webHidden/>
          </w:rPr>
          <w:tab/>
        </w:r>
        <w:r w:rsidR="00302119">
          <w:rPr>
            <w:noProof/>
            <w:webHidden/>
          </w:rPr>
          <w:fldChar w:fldCharType="begin"/>
        </w:r>
        <w:r w:rsidR="00302119">
          <w:rPr>
            <w:noProof/>
            <w:webHidden/>
          </w:rPr>
          <w:instrText xml:space="preserve"> PAGEREF _Toc436732502 \h </w:instrText>
        </w:r>
        <w:r w:rsidR="00302119">
          <w:rPr>
            <w:noProof/>
            <w:webHidden/>
          </w:rPr>
        </w:r>
        <w:r w:rsidR="00302119">
          <w:rPr>
            <w:noProof/>
            <w:webHidden/>
          </w:rPr>
          <w:fldChar w:fldCharType="separate"/>
        </w:r>
        <w:r w:rsidR="00BB10F9">
          <w:rPr>
            <w:noProof/>
            <w:webHidden/>
          </w:rPr>
          <w:t>5</w:t>
        </w:r>
        <w:r w:rsidR="00302119">
          <w:rPr>
            <w:noProof/>
            <w:webHidden/>
          </w:rPr>
          <w:fldChar w:fldCharType="end"/>
        </w:r>
      </w:hyperlink>
    </w:p>
    <w:p w14:paraId="7A041968" w14:textId="77777777" w:rsidR="00302119" w:rsidRPr="00DD2B68" w:rsidRDefault="00302119">
      <w:pPr>
        <w:pStyle w:val="Sisluet1"/>
        <w:tabs>
          <w:tab w:val="left" w:pos="480"/>
          <w:tab w:val="right" w:leader="dot" w:pos="9629"/>
        </w:tabs>
        <w:rPr>
          <w:rFonts w:ascii="Calibri" w:hAnsi="Calibri"/>
          <w:b w:val="0"/>
          <w:caps w:val="0"/>
          <w:noProof/>
          <w:sz w:val="22"/>
          <w:szCs w:val="22"/>
          <w:lang w:eastAsia="fi-FI"/>
        </w:rPr>
      </w:pPr>
      <w:hyperlink w:anchor="_Toc436732503" w:history="1">
        <w:r w:rsidRPr="005173C8">
          <w:rPr>
            <w:rStyle w:val="Hyperlinkki"/>
            <w:noProof/>
          </w:rPr>
          <w:t>1.</w:t>
        </w:r>
        <w:r w:rsidRPr="00DD2B68">
          <w:rPr>
            <w:rFonts w:ascii="Calibri" w:hAnsi="Calibri"/>
            <w:b w:val="0"/>
            <w:caps w:val="0"/>
            <w:noProof/>
            <w:sz w:val="22"/>
            <w:szCs w:val="22"/>
            <w:lang w:eastAsia="fi-FI"/>
          </w:rPr>
          <w:tab/>
        </w:r>
        <w:r w:rsidRPr="005173C8">
          <w:rPr>
            <w:rStyle w:val="Hyperlinkki"/>
            <w:noProof/>
          </w:rPr>
          <w:t>JOHDANTO</w:t>
        </w:r>
        <w:r>
          <w:rPr>
            <w:noProof/>
            <w:webHidden/>
          </w:rPr>
          <w:tab/>
        </w:r>
        <w:r>
          <w:rPr>
            <w:noProof/>
            <w:webHidden/>
          </w:rPr>
          <w:fldChar w:fldCharType="begin"/>
        </w:r>
        <w:r>
          <w:rPr>
            <w:noProof/>
            <w:webHidden/>
          </w:rPr>
          <w:instrText xml:space="preserve"> PAGEREF _Toc436732503 \h </w:instrText>
        </w:r>
        <w:r>
          <w:rPr>
            <w:noProof/>
            <w:webHidden/>
          </w:rPr>
        </w:r>
        <w:r>
          <w:rPr>
            <w:noProof/>
            <w:webHidden/>
          </w:rPr>
          <w:fldChar w:fldCharType="separate"/>
        </w:r>
        <w:r w:rsidR="00BB10F9">
          <w:rPr>
            <w:noProof/>
            <w:webHidden/>
          </w:rPr>
          <w:t>8</w:t>
        </w:r>
        <w:r>
          <w:rPr>
            <w:noProof/>
            <w:webHidden/>
          </w:rPr>
          <w:fldChar w:fldCharType="end"/>
        </w:r>
      </w:hyperlink>
    </w:p>
    <w:p w14:paraId="0A4FB195"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04" w:history="1">
        <w:r w:rsidRPr="005173C8">
          <w:rPr>
            <w:rStyle w:val="Hyperlinkki"/>
            <w:noProof/>
          </w:rPr>
          <w:t>1.1</w:t>
        </w:r>
        <w:r w:rsidRPr="00DD2B68">
          <w:rPr>
            <w:rFonts w:ascii="Calibri" w:hAnsi="Calibri"/>
            <w:smallCaps w:val="0"/>
            <w:noProof/>
            <w:sz w:val="22"/>
            <w:szCs w:val="22"/>
            <w:lang w:eastAsia="fi-FI"/>
          </w:rPr>
          <w:tab/>
        </w:r>
        <w:r w:rsidRPr="005173C8">
          <w:rPr>
            <w:rStyle w:val="Hyperlinkki"/>
            <w:noProof/>
          </w:rPr>
          <w:t>Työn tausta ja lähestymistapa</w:t>
        </w:r>
        <w:r>
          <w:rPr>
            <w:noProof/>
            <w:webHidden/>
          </w:rPr>
          <w:tab/>
        </w:r>
        <w:r>
          <w:rPr>
            <w:noProof/>
            <w:webHidden/>
          </w:rPr>
          <w:fldChar w:fldCharType="begin"/>
        </w:r>
        <w:r>
          <w:rPr>
            <w:noProof/>
            <w:webHidden/>
          </w:rPr>
          <w:instrText xml:space="preserve"> PAGEREF _Toc436732504 \h </w:instrText>
        </w:r>
        <w:r>
          <w:rPr>
            <w:noProof/>
            <w:webHidden/>
          </w:rPr>
        </w:r>
        <w:r>
          <w:rPr>
            <w:noProof/>
            <w:webHidden/>
          </w:rPr>
          <w:fldChar w:fldCharType="separate"/>
        </w:r>
        <w:r w:rsidR="00BB10F9">
          <w:rPr>
            <w:noProof/>
            <w:webHidden/>
          </w:rPr>
          <w:t>8</w:t>
        </w:r>
        <w:r>
          <w:rPr>
            <w:noProof/>
            <w:webHidden/>
          </w:rPr>
          <w:fldChar w:fldCharType="end"/>
        </w:r>
      </w:hyperlink>
    </w:p>
    <w:p w14:paraId="2E5C4BEA"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05" w:history="1">
        <w:r w:rsidRPr="005173C8">
          <w:rPr>
            <w:rStyle w:val="Hyperlinkki"/>
            <w:noProof/>
          </w:rPr>
          <w:t>1.2</w:t>
        </w:r>
        <w:r w:rsidRPr="00DD2B68">
          <w:rPr>
            <w:rFonts w:ascii="Calibri" w:hAnsi="Calibri"/>
            <w:smallCaps w:val="0"/>
            <w:noProof/>
            <w:sz w:val="22"/>
            <w:szCs w:val="22"/>
            <w:lang w:eastAsia="fi-FI"/>
          </w:rPr>
          <w:tab/>
        </w:r>
        <w:r w:rsidRPr="005173C8">
          <w:rPr>
            <w:rStyle w:val="Hyperlinkki"/>
            <w:noProof/>
          </w:rPr>
          <w:t>Määrittelyn tavoite ja kohderyhmä</w:t>
        </w:r>
        <w:r>
          <w:rPr>
            <w:noProof/>
            <w:webHidden/>
          </w:rPr>
          <w:tab/>
        </w:r>
        <w:r>
          <w:rPr>
            <w:noProof/>
            <w:webHidden/>
          </w:rPr>
          <w:fldChar w:fldCharType="begin"/>
        </w:r>
        <w:r>
          <w:rPr>
            <w:noProof/>
            <w:webHidden/>
          </w:rPr>
          <w:instrText xml:space="preserve"> PAGEREF _Toc436732505 \h </w:instrText>
        </w:r>
        <w:r>
          <w:rPr>
            <w:noProof/>
            <w:webHidden/>
          </w:rPr>
        </w:r>
        <w:r>
          <w:rPr>
            <w:noProof/>
            <w:webHidden/>
          </w:rPr>
          <w:fldChar w:fldCharType="separate"/>
        </w:r>
        <w:r w:rsidR="00BB10F9">
          <w:rPr>
            <w:noProof/>
            <w:webHidden/>
          </w:rPr>
          <w:t>8</w:t>
        </w:r>
        <w:r>
          <w:rPr>
            <w:noProof/>
            <w:webHidden/>
          </w:rPr>
          <w:fldChar w:fldCharType="end"/>
        </w:r>
      </w:hyperlink>
    </w:p>
    <w:p w14:paraId="25D91EFC"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06" w:history="1">
        <w:r w:rsidRPr="005173C8">
          <w:rPr>
            <w:rStyle w:val="Hyperlinkki"/>
            <w:noProof/>
          </w:rPr>
          <w:t>1.3</w:t>
        </w:r>
        <w:r w:rsidRPr="00DD2B68">
          <w:rPr>
            <w:rFonts w:ascii="Calibri" w:hAnsi="Calibri"/>
            <w:smallCaps w:val="0"/>
            <w:noProof/>
            <w:sz w:val="22"/>
            <w:szCs w:val="22"/>
            <w:lang w:eastAsia="fi-FI"/>
          </w:rPr>
          <w:tab/>
        </w:r>
        <w:r w:rsidRPr="005173C8">
          <w:rPr>
            <w:rStyle w:val="Hyperlinkki"/>
            <w:noProof/>
          </w:rPr>
          <w:t>Lähtötiedot</w:t>
        </w:r>
        <w:r>
          <w:rPr>
            <w:noProof/>
            <w:webHidden/>
          </w:rPr>
          <w:tab/>
        </w:r>
        <w:r>
          <w:rPr>
            <w:noProof/>
            <w:webHidden/>
          </w:rPr>
          <w:fldChar w:fldCharType="begin"/>
        </w:r>
        <w:r>
          <w:rPr>
            <w:noProof/>
            <w:webHidden/>
          </w:rPr>
          <w:instrText xml:space="preserve"> PAGEREF _Toc436732506 \h </w:instrText>
        </w:r>
        <w:r>
          <w:rPr>
            <w:noProof/>
            <w:webHidden/>
          </w:rPr>
        </w:r>
        <w:r>
          <w:rPr>
            <w:noProof/>
            <w:webHidden/>
          </w:rPr>
          <w:fldChar w:fldCharType="separate"/>
        </w:r>
        <w:r w:rsidR="00BB10F9">
          <w:rPr>
            <w:noProof/>
            <w:webHidden/>
          </w:rPr>
          <w:t>8</w:t>
        </w:r>
        <w:r>
          <w:rPr>
            <w:noProof/>
            <w:webHidden/>
          </w:rPr>
          <w:fldChar w:fldCharType="end"/>
        </w:r>
      </w:hyperlink>
    </w:p>
    <w:p w14:paraId="15866E42"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07" w:history="1">
        <w:r w:rsidRPr="005173C8">
          <w:rPr>
            <w:rStyle w:val="Hyperlinkki"/>
            <w:noProof/>
          </w:rPr>
          <w:t>1.4</w:t>
        </w:r>
        <w:r w:rsidRPr="00DD2B68">
          <w:rPr>
            <w:rFonts w:ascii="Calibri" w:hAnsi="Calibri"/>
            <w:smallCaps w:val="0"/>
            <w:noProof/>
            <w:sz w:val="22"/>
            <w:szCs w:val="22"/>
            <w:lang w:eastAsia="fi-FI"/>
          </w:rPr>
          <w:tab/>
        </w:r>
        <w:r w:rsidRPr="005173C8">
          <w:rPr>
            <w:rStyle w:val="Hyperlinkki"/>
            <w:noProof/>
          </w:rPr>
          <w:t>Suun terveydenhuollon kansainväliset standardit</w:t>
        </w:r>
        <w:r>
          <w:rPr>
            <w:noProof/>
            <w:webHidden/>
          </w:rPr>
          <w:tab/>
        </w:r>
        <w:r>
          <w:rPr>
            <w:noProof/>
            <w:webHidden/>
          </w:rPr>
          <w:fldChar w:fldCharType="begin"/>
        </w:r>
        <w:r>
          <w:rPr>
            <w:noProof/>
            <w:webHidden/>
          </w:rPr>
          <w:instrText xml:space="preserve"> PAGEREF _Toc436732507 \h </w:instrText>
        </w:r>
        <w:r>
          <w:rPr>
            <w:noProof/>
            <w:webHidden/>
          </w:rPr>
        </w:r>
        <w:r>
          <w:rPr>
            <w:noProof/>
            <w:webHidden/>
          </w:rPr>
          <w:fldChar w:fldCharType="separate"/>
        </w:r>
        <w:r w:rsidR="00BB10F9">
          <w:rPr>
            <w:noProof/>
            <w:webHidden/>
          </w:rPr>
          <w:t>8</w:t>
        </w:r>
        <w:r>
          <w:rPr>
            <w:noProof/>
            <w:webHidden/>
          </w:rPr>
          <w:fldChar w:fldCharType="end"/>
        </w:r>
      </w:hyperlink>
    </w:p>
    <w:p w14:paraId="6140A31B"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08" w:history="1">
        <w:r w:rsidRPr="005173C8">
          <w:rPr>
            <w:rStyle w:val="Hyperlinkki"/>
            <w:noProof/>
          </w:rPr>
          <w:t>1.5</w:t>
        </w:r>
        <w:r w:rsidRPr="00DD2B68">
          <w:rPr>
            <w:rFonts w:ascii="Calibri" w:hAnsi="Calibri"/>
            <w:smallCaps w:val="0"/>
            <w:noProof/>
            <w:sz w:val="22"/>
            <w:szCs w:val="22"/>
            <w:lang w:eastAsia="fi-FI"/>
          </w:rPr>
          <w:tab/>
        </w:r>
        <w:r w:rsidRPr="005173C8">
          <w:rPr>
            <w:rStyle w:val="Hyperlinkki"/>
            <w:noProof/>
          </w:rPr>
          <w:t>Rajaukset ja oletukset</w:t>
        </w:r>
        <w:r>
          <w:rPr>
            <w:noProof/>
            <w:webHidden/>
          </w:rPr>
          <w:tab/>
        </w:r>
        <w:r>
          <w:rPr>
            <w:noProof/>
            <w:webHidden/>
          </w:rPr>
          <w:fldChar w:fldCharType="begin"/>
        </w:r>
        <w:r>
          <w:rPr>
            <w:noProof/>
            <w:webHidden/>
          </w:rPr>
          <w:instrText xml:space="preserve"> PAGEREF _Toc436732508 \h </w:instrText>
        </w:r>
        <w:r>
          <w:rPr>
            <w:noProof/>
            <w:webHidden/>
          </w:rPr>
        </w:r>
        <w:r>
          <w:rPr>
            <w:noProof/>
            <w:webHidden/>
          </w:rPr>
          <w:fldChar w:fldCharType="separate"/>
        </w:r>
        <w:r w:rsidR="00BB10F9">
          <w:rPr>
            <w:noProof/>
            <w:webHidden/>
          </w:rPr>
          <w:t>10</w:t>
        </w:r>
        <w:r>
          <w:rPr>
            <w:noProof/>
            <w:webHidden/>
          </w:rPr>
          <w:fldChar w:fldCharType="end"/>
        </w:r>
      </w:hyperlink>
    </w:p>
    <w:p w14:paraId="07BE2771"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09" w:history="1">
        <w:r w:rsidRPr="005173C8">
          <w:rPr>
            <w:rStyle w:val="Hyperlinkki"/>
            <w:noProof/>
          </w:rPr>
          <w:t>1.6</w:t>
        </w:r>
        <w:r w:rsidRPr="00DD2B68">
          <w:rPr>
            <w:rFonts w:ascii="Calibri" w:hAnsi="Calibri"/>
            <w:smallCaps w:val="0"/>
            <w:noProof/>
            <w:sz w:val="22"/>
            <w:szCs w:val="22"/>
            <w:lang w:eastAsia="fi-FI"/>
          </w:rPr>
          <w:tab/>
        </w:r>
        <w:r w:rsidRPr="005173C8">
          <w:rPr>
            <w:rStyle w:val="Hyperlinkki"/>
            <w:noProof/>
          </w:rPr>
          <w:t>Viitatut määrittelyt</w:t>
        </w:r>
        <w:r>
          <w:rPr>
            <w:noProof/>
            <w:webHidden/>
          </w:rPr>
          <w:tab/>
        </w:r>
        <w:r>
          <w:rPr>
            <w:noProof/>
            <w:webHidden/>
          </w:rPr>
          <w:fldChar w:fldCharType="begin"/>
        </w:r>
        <w:r>
          <w:rPr>
            <w:noProof/>
            <w:webHidden/>
          </w:rPr>
          <w:instrText xml:space="preserve"> PAGEREF _Toc436732509 \h </w:instrText>
        </w:r>
        <w:r>
          <w:rPr>
            <w:noProof/>
            <w:webHidden/>
          </w:rPr>
        </w:r>
        <w:r>
          <w:rPr>
            <w:noProof/>
            <w:webHidden/>
          </w:rPr>
          <w:fldChar w:fldCharType="separate"/>
        </w:r>
        <w:r w:rsidR="00BB10F9">
          <w:rPr>
            <w:noProof/>
            <w:webHidden/>
          </w:rPr>
          <w:t>10</w:t>
        </w:r>
        <w:r>
          <w:rPr>
            <w:noProof/>
            <w:webHidden/>
          </w:rPr>
          <w:fldChar w:fldCharType="end"/>
        </w:r>
      </w:hyperlink>
    </w:p>
    <w:p w14:paraId="24FBCB5B" w14:textId="77777777" w:rsidR="00302119" w:rsidRPr="00DD2B68" w:rsidRDefault="00302119">
      <w:pPr>
        <w:pStyle w:val="Sisluet1"/>
        <w:tabs>
          <w:tab w:val="left" w:pos="480"/>
          <w:tab w:val="right" w:leader="dot" w:pos="9629"/>
        </w:tabs>
        <w:rPr>
          <w:rFonts w:ascii="Calibri" w:hAnsi="Calibri"/>
          <w:b w:val="0"/>
          <w:caps w:val="0"/>
          <w:noProof/>
          <w:sz w:val="22"/>
          <w:szCs w:val="22"/>
          <w:lang w:eastAsia="fi-FI"/>
        </w:rPr>
      </w:pPr>
      <w:hyperlink w:anchor="_Toc436732510" w:history="1">
        <w:r w:rsidRPr="005173C8">
          <w:rPr>
            <w:rStyle w:val="Hyperlinkki"/>
            <w:noProof/>
          </w:rPr>
          <w:t>2.</w:t>
        </w:r>
        <w:r w:rsidRPr="00DD2B68">
          <w:rPr>
            <w:rFonts w:ascii="Calibri" w:hAnsi="Calibri"/>
            <w:b w:val="0"/>
            <w:caps w:val="0"/>
            <w:noProof/>
            <w:sz w:val="22"/>
            <w:szCs w:val="22"/>
            <w:lang w:eastAsia="fi-FI"/>
          </w:rPr>
          <w:tab/>
        </w:r>
        <w:r w:rsidRPr="005173C8">
          <w:rPr>
            <w:rStyle w:val="Hyperlinkki"/>
            <w:noProof/>
          </w:rPr>
          <w:t>SUUN TERVEYDENHUOLLON TIEDOT CDA R2 -TIETORAKENTEINA</w:t>
        </w:r>
        <w:r>
          <w:rPr>
            <w:noProof/>
            <w:webHidden/>
          </w:rPr>
          <w:tab/>
        </w:r>
        <w:r>
          <w:rPr>
            <w:noProof/>
            <w:webHidden/>
          </w:rPr>
          <w:fldChar w:fldCharType="begin"/>
        </w:r>
        <w:r>
          <w:rPr>
            <w:noProof/>
            <w:webHidden/>
          </w:rPr>
          <w:instrText xml:space="preserve"> PAGEREF _Toc436732510 \h </w:instrText>
        </w:r>
        <w:r>
          <w:rPr>
            <w:noProof/>
            <w:webHidden/>
          </w:rPr>
        </w:r>
        <w:r>
          <w:rPr>
            <w:noProof/>
            <w:webHidden/>
          </w:rPr>
          <w:fldChar w:fldCharType="separate"/>
        </w:r>
        <w:r w:rsidR="00BB10F9">
          <w:rPr>
            <w:noProof/>
            <w:webHidden/>
          </w:rPr>
          <w:t>12</w:t>
        </w:r>
        <w:r>
          <w:rPr>
            <w:noProof/>
            <w:webHidden/>
          </w:rPr>
          <w:fldChar w:fldCharType="end"/>
        </w:r>
      </w:hyperlink>
    </w:p>
    <w:p w14:paraId="6AB52977" w14:textId="77777777" w:rsidR="00302119" w:rsidRPr="00DD2B68" w:rsidRDefault="00302119">
      <w:pPr>
        <w:pStyle w:val="Sisluet1"/>
        <w:tabs>
          <w:tab w:val="left" w:pos="480"/>
          <w:tab w:val="right" w:leader="dot" w:pos="9629"/>
        </w:tabs>
        <w:rPr>
          <w:rFonts w:ascii="Calibri" w:hAnsi="Calibri"/>
          <w:b w:val="0"/>
          <w:caps w:val="0"/>
          <w:noProof/>
          <w:sz w:val="22"/>
          <w:szCs w:val="22"/>
          <w:lang w:eastAsia="fi-FI"/>
        </w:rPr>
      </w:pPr>
      <w:hyperlink w:anchor="_Toc436732511" w:history="1">
        <w:r w:rsidRPr="005173C8">
          <w:rPr>
            <w:rStyle w:val="Hyperlinkki"/>
            <w:noProof/>
          </w:rPr>
          <w:t>3.</w:t>
        </w:r>
        <w:r w:rsidRPr="00DD2B68">
          <w:rPr>
            <w:rFonts w:ascii="Calibri" w:hAnsi="Calibri"/>
            <w:b w:val="0"/>
            <w:caps w:val="0"/>
            <w:noProof/>
            <w:sz w:val="22"/>
            <w:szCs w:val="22"/>
            <w:lang w:eastAsia="fi-FI"/>
          </w:rPr>
          <w:tab/>
        </w:r>
        <w:r w:rsidRPr="005173C8">
          <w:rPr>
            <w:rStyle w:val="Hyperlinkki"/>
            <w:noProof/>
          </w:rPr>
          <w:t>SUUN TERVEYDENHUOLLON ASIAKIRJOJEN JA MERKINTÖJEN YLEISRAKENNE</w:t>
        </w:r>
        <w:r>
          <w:rPr>
            <w:noProof/>
            <w:webHidden/>
          </w:rPr>
          <w:tab/>
        </w:r>
        <w:r>
          <w:rPr>
            <w:noProof/>
            <w:webHidden/>
          </w:rPr>
          <w:fldChar w:fldCharType="begin"/>
        </w:r>
        <w:r>
          <w:rPr>
            <w:noProof/>
            <w:webHidden/>
          </w:rPr>
          <w:instrText xml:space="preserve"> PAGEREF _Toc436732511 \h </w:instrText>
        </w:r>
        <w:r>
          <w:rPr>
            <w:noProof/>
            <w:webHidden/>
          </w:rPr>
        </w:r>
        <w:r>
          <w:rPr>
            <w:noProof/>
            <w:webHidden/>
          </w:rPr>
          <w:fldChar w:fldCharType="separate"/>
        </w:r>
        <w:r w:rsidR="00BB10F9">
          <w:rPr>
            <w:noProof/>
            <w:webHidden/>
          </w:rPr>
          <w:t>15</w:t>
        </w:r>
        <w:r>
          <w:rPr>
            <w:noProof/>
            <w:webHidden/>
          </w:rPr>
          <w:fldChar w:fldCharType="end"/>
        </w:r>
      </w:hyperlink>
    </w:p>
    <w:p w14:paraId="4304980A"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12" w:history="1">
        <w:r w:rsidRPr="005173C8">
          <w:rPr>
            <w:rStyle w:val="Hyperlinkki"/>
            <w:noProof/>
          </w:rPr>
          <w:t>3.1</w:t>
        </w:r>
        <w:r w:rsidRPr="00DD2B68">
          <w:rPr>
            <w:rFonts w:ascii="Calibri" w:hAnsi="Calibri"/>
            <w:smallCaps w:val="0"/>
            <w:noProof/>
            <w:sz w:val="22"/>
            <w:szCs w:val="22"/>
            <w:lang w:eastAsia="fi-FI"/>
          </w:rPr>
          <w:tab/>
        </w:r>
        <w:r w:rsidRPr="005173C8">
          <w:rPr>
            <w:rStyle w:val="Hyperlinkki"/>
            <w:noProof/>
          </w:rPr>
          <w:t>Header</w:t>
        </w:r>
        <w:r>
          <w:rPr>
            <w:noProof/>
            <w:webHidden/>
          </w:rPr>
          <w:tab/>
        </w:r>
        <w:r>
          <w:rPr>
            <w:noProof/>
            <w:webHidden/>
          </w:rPr>
          <w:fldChar w:fldCharType="begin"/>
        </w:r>
        <w:r>
          <w:rPr>
            <w:noProof/>
            <w:webHidden/>
          </w:rPr>
          <w:instrText xml:space="preserve"> PAGEREF _Toc436732512 \h </w:instrText>
        </w:r>
        <w:r>
          <w:rPr>
            <w:noProof/>
            <w:webHidden/>
          </w:rPr>
        </w:r>
        <w:r>
          <w:rPr>
            <w:noProof/>
            <w:webHidden/>
          </w:rPr>
          <w:fldChar w:fldCharType="separate"/>
        </w:r>
        <w:r w:rsidR="00BB10F9">
          <w:rPr>
            <w:noProof/>
            <w:webHidden/>
          </w:rPr>
          <w:t>15</w:t>
        </w:r>
        <w:r>
          <w:rPr>
            <w:noProof/>
            <w:webHidden/>
          </w:rPr>
          <w:fldChar w:fldCharType="end"/>
        </w:r>
      </w:hyperlink>
    </w:p>
    <w:p w14:paraId="2249A15C"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13" w:history="1">
        <w:r w:rsidRPr="005173C8">
          <w:rPr>
            <w:rStyle w:val="Hyperlinkki"/>
            <w:noProof/>
          </w:rPr>
          <w:t>3.2</w:t>
        </w:r>
        <w:r w:rsidRPr="00DD2B68">
          <w:rPr>
            <w:rFonts w:ascii="Calibri" w:hAnsi="Calibri"/>
            <w:smallCaps w:val="0"/>
            <w:noProof/>
            <w:sz w:val="22"/>
            <w:szCs w:val="22"/>
            <w:lang w:eastAsia="fi-FI"/>
          </w:rPr>
          <w:tab/>
        </w:r>
        <w:r w:rsidRPr="005173C8">
          <w:rPr>
            <w:rStyle w:val="Hyperlinkki"/>
            <w:noProof/>
          </w:rPr>
          <w:t>Merkintä ja asiakirjat</w:t>
        </w:r>
        <w:r>
          <w:rPr>
            <w:noProof/>
            <w:webHidden/>
          </w:rPr>
          <w:tab/>
        </w:r>
        <w:r>
          <w:rPr>
            <w:noProof/>
            <w:webHidden/>
          </w:rPr>
          <w:fldChar w:fldCharType="begin"/>
        </w:r>
        <w:r>
          <w:rPr>
            <w:noProof/>
            <w:webHidden/>
          </w:rPr>
          <w:instrText xml:space="preserve"> PAGEREF _Toc436732513 \h </w:instrText>
        </w:r>
        <w:r>
          <w:rPr>
            <w:noProof/>
            <w:webHidden/>
          </w:rPr>
        </w:r>
        <w:r>
          <w:rPr>
            <w:noProof/>
            <w:webHidden/>
          </w:rPr>
          <w:fldChar w:fldCharType="separate"/>
        </w:r>
        <w:r w:rsidR="00BB10F9">
          <w:rPr>
            <w:noProof/>
            <w:webHidden/>
          </w:rPr>
          <w:t>15</w:t>
        </w:r>
        <w:r>
          <w:rPr>
            <w:noProof/>
            <w:webHidden/>
          </w:rPr>
          <w:fldChar w:fldCharType="end"/>
        </w:r>
      </w:hyperlink>
    </w:p>
    <w:p w14:paraId="7DC00535"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14" w:history="1">
        <w:r w:rsidRPr="005173C8">
          <w:rPr>
            <w:rStyle w:val="Hyperlinkki"/>
            <w:noProof/>
          </w:rPr>
          <w:t>3.3</w:t>
        </w:r>
        <w:r w:rsidRPr="00DD2B68">
          <w:rPr>
            <w:rFonts w:ascii="Calibri" w:hAnsi="Calibri"/>
            <w:smallCaps w:val="0"/>
            <w:noProof/>
            <w:sz w:val="22"/>
            <w:szCs w:val="22"/>
            <w:lang w:eastAsia="fi-FI"/>
          </w:rPr>
          <w:tab/>
        </w:r>
        <w:r w:rsidRPr="005173C8">
          <w:rPr>
            <w:rStyle w:val="Hyperlinkki"/>
            <w:noProof/>
          </w:rPr>
          <w:t>Näkymä</w:t>
        </w:r>
        <w:r>
          <w:rPr>
            <w:noProof/>
            <w:webHidden/>
          </w:rPr>
          <w:tab/>
        </w:r>
        <w:r>
          <w:rPr>
            <w:noProof/>
            <w:webHidden/>
          </w:rPr>
          <w:fldChar w:fldCharType="begin"/>
        </w:r>
        <w:r>
          <w:rPr>
            <w:noProof/>
            <w:webHidden/>
          </w:rPr>
          <w:instrText xml:space="preserve"> PAGEREF _Toc436732514 \h </w:instrText>
        </w:r>
        <w:r>
          <w:rPr>
            <w:noProof/>
            <w:webHidden/>
          </w:rPr>
        </w:r>
        <w:r>
          <w:rPr>
            <w:noProof/>
            <w:webHidden/>
          </w:rPr>
          <w:fldChar w:fldCharType="separate"/>
        </w:r>
        <w:r w:rsidR="00BB10F9">
          <w:rPr>
            <w:noProof/>
            <w:webHidden/>
          </w:rPr>
          <w:t>16</w:t>
        </w:r>
        <w:r>
          <w:rPr>
            <w:noProof/>
            <w:webHidden/>
          </w:rPr>
          <w:fldChar w:fldCharType="end"/>
        </w:r>
      </w:hyperlink>
    </w:p>
    <w:p w14:paraId="4A94CAB3"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15" w:history="1">
        <w:r w:rsidRPr="005173C8">
          <w:rPr>
            <w:rStyle w:val="Hyperlinkki"/>
            <w:noProof/>
          </w:rPr>
          <w:t>3.4</w:t>
        </w:r>
        <w:r w:rsidRPr="00DD2B68">
          <w:rPr>
            <w:rFonts w:ascii="Calibri" w:hAnsi="Calibri"/>
            <w:smallCaps w:val="0"/>
            <w:noProof/>
            <w:sz w:val="22"/>
            <w:szCs w:val="22"/>
            <w:lang w:eastAsia="fi-FI"/>
          </w:rPr>
          <w:tab/>
        </w:r>
        <w:r w:rsidRPr="005173C8">
          <w:rPr>
            <w:rStyle w:val="Hyperlinkki"/>
            <w:noProof/>
          </w:rPr>
          <w:t>Merkinnän osallistujien tiedot näyttömuodossa</w:t>
        </w:r>
        <w:r>
          <w:rPr>
            <w:noProof/>
            <w:webHidden/>
          </w:rPr>
          <w:tab/>
        </w:r>
        <w:r>
          <w:rPr>
            <w:noProof/>
            <w:webHidden/>
          </w:rPr>
          <w:fldChar w:fldCharType="begin"/>
        </w:r>
        <w:r>
          <w:rPr>
            <w:noProof/>
            <w:webHidden/>
          </w:rPr>
          <w:instrText xml:space="preserve"> PAGEREF _Toc436732515 \h </w:instrText>
        </w:r>
        <w:r>
          <w:rPr>
            <w:noProof/>
            <w:webHidden/>
          </w:rPr>
        </w:r>
        <w:r>
          <w:rPr>
            <w:noProof/>
            <w:webHidden/>
          </w:rPr>
          <w:fldChar w:fldCharType="separate"/>
        </w:r>
        <w:r w:rsidR="00BB10F9">
          <w:rPr>
            <w:noProof/>
            <w:webHidden/>
          </w:rPr>
          <w:t>16</w:t>
        </w:r>
        <w:r>
          <w:rPr>
            <w:noProof/>
            <w:webHidden/>
          </w:rPr>
          <w:fldChar w:fldCharType="end"/>
        </w:r>
      </w:hyperlink>
    </w:p>
    <w:p w14:paraId="49310606"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16" w:history="1">
        <w:r w:rsidRPr="005173C8">
          <w:rPr>
            <w:rStyle w:val="Hyperlinkki"/>
            <w:noProof/>
          </w:rPr>
          <w:t>3.5</w:t>
        </w:r>
        <w:r w:rsidRPr="00DD2B68">
          <w:rPr>
            <w:rFonts w:ascii="Calibri" w:hAnsi="Calibri"/>
            <w:smallCaps w:val="0"/>
            <w:noProof/>
            <w:sz w:val="22"/>
            <w:szCs w:val="22"/>
            <w:lang w:eastAsia="fi-FI"/>
          </w:rPr>
          <w:tab/>
        </w:r>
        <w:r w:rsidRPr="005173C8">
          <w:rPr>
            <w:rStyle w:val="Hyperlinkki"/>
            <w:noProof/>
          </w:rPr>
          <w:t>Potilaan tiedot</w:t>
        </w:r>
        <w:r>
          <w:rPr>
            <w:noProof/>
            <w:webHidden/>
          </w:rPr>
          <w:tab/>
        </w:r>
        <w:r>
          <w:rPr>
            <w:noProof/>
            <w:webHidden/>
          </w:rPr>
          <w:fldChar w:fldCharType="begin"/>
        </w:r>
        <w:r>
          <w:rPr>
            <w:noProof/>
            <w:webHidden/>
          </w:rPr>
          <w:instrText xml:space="preserve"> PAGEREF _Toc436732516 \h </w:instrText>
        </w:r>
        <w:r>
          <w:rPr>
            <w:noProof/>
            <w:webHidden/>
          </w:rPr>
        </w:r>
        <w:r>
          <w:rPr>
            <w:noProof/>
            <w:webHidden/>
          </w:rPr>
          <w:fldChar w:fldCharType="separate"/>
        </w:r>
        <w:r w:rsidR="00BB10F9">
          <w:rPr>
            <w:noProof/>
            <w:webHidden/>
          </w:rPr>
          <w:t>17</w:t>
        </w:r>
        <w:r>
          <w:rPr>
            <w:noProof/>
            <w:webHidden/>
          </w:rPr>
          <w:fldChar w:fldCharType="end"/>
        </w:r>
      </w:hyperlink>
    </w:p>
    <w:p w14:paraId="78C0FB94"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17" w:history="1">
        <w:r w:rsidRPr="005173C8">
          <w:rPr>
            <w:rStyle w:val="Hyperlinkki"/>
            <w:noProof/>
          </w:rPr>
          <w:t>3.6</w:t>
        </w:r>
        <w:r w:rsidRPr="00DD2B68">
          <w:rPr>
            <w:rFonts w:ascii="Calibri" w:hAnsi="Calibri"/>
            <w:smallCaps w:val="0"/>
            <w:noProof/>
            <w:sz w:val="22"/>
            <w:szCs w:val="22"/>
            <w:lang w:eastAsia="fi-FI"/>
          </w:rPr>
          <w:tab/>
        </w:r>
        <w:r w:rsidRPr="005173C8">
          <w:rPr>
            <w:rStyle w:val="Hyperlinkki"/>
            <w:noProof/>
          </w:rPr>
          <w:t>Merkinnän palveluyksikkö, tekijät ja tapahtuma-aika</w:t>
        </w:r>
        <w:r>
          <w:rPr>
            <w:noProof/>
            <w:webHidden/>
          </w:rPr>
          <w:tab/>
        </w:r>
        <w:r>
          <w:rPr>
            <w:noProof/>
            <w:webHidden/>
          </w:rPr>
          <w:fldChar w:fldCharType="begin"/>
        </w:r>
        <w:r>
          <w:rPr>
            <w:noProof/>
            <w:webHidden/>
          </w:rPr>
          <w:instrText xml:space="preserve"> PAGEREF _Toc436732517 \h </w:instrText>
        </w:r>
        <w:r>
          <w:rPr>
            <w:noProof/>
            <w:webHidden/>
          </w:rPr>
        </w:r>
        <w:r>
          <w:rPr>
            <w:noProof/>
            <w:webHidden/>
          </w:rPr>
          <w:fldChar w:fldCharType="separate"/>
        </w:r>
        <w:r w:rsidR="00BB10F9">
          <w:rPr>
            <w:noProof/>
            <w:webHidden/>
          </w:rPr>
          <w:t>17</w:t>
        </w:r>
        <w:r>
          <w:rPr>
            <w:noProof/>
            <w:webHidden/>
          </w:rPr>
          <w:fldChar w:fldCharType="end"/>
        </w:r>
      </w:hyperlink>
    </w:p>
    <w:p w14:paraId="1E805015"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18" w:history="1">
        <w:r w:rsidRPr="005173C8">
          <w:rPr>
            <w:rStyle w:val="Hyperlinkki"/>
            <w:noProof/>
          </w:rPr>
          <w:t>3.7</w:t>
        </w:r>
        <w:r w:rsidRPr="00DD2B68">
          <w:rPr>
            <w:rFonts w:ascii="Calibri" w:hAnsi="Calibri"/>
            <w:smallCaps w:val="0"/>
            <w:noProof/>
            <w:sz w:val="22"/>
            <w:szCs w:val="22"/>
            <w:lang w:eastAsia="fi-FI"/>
          </w:rPr>
          <w:tab/>
        </w:r>
        <w:r w:rsidRPr="005173C8">
          <w:rPr>
            <w:rStyle w:val="Hyperlinkki"/>
            <w:noProof/>
          </w:rPr>
          <w:t>Hoitoprosessin vaihe</w:t>
        </w:r>
        <w:r>
          <w:rPr>
            <w:noProof/>
            <w:webHidden/>
          </w:rPr>
          <w:tab/>
        </w:r>
        <w:r>
          <w:rPr>
            <w:noProof/>
            <w:webHidden/>
          </w:rPr>
          <w:fldChar w:fldCharType="begin"/>
        </w:r>
        <w:r>
          <w:rPr>
            <w:noProof/>
            <w:webHidden/>
          </w:rPr>
          <w:instrText xml:space="preserve"> PAGEREF _Toc436732518 \h </w:instrText>
        </w:r>
        <w:r>
          <w:rPr>
            <w:noProof/>
            <w:webHidden/>
          </w:rPr>
        </w:r>
        <w:r>
          <w:rPr>
            <w:noProof/>
            <w:webHidden/>
          </w:rPr>
          <w:fldChar w:fldCharType="separate"/>
        </w:r>
        <w:r w:rsidR="00BB10F9">
          <w:rPr>
            <w:noProof/>
            <w:webHidden/>
          </w:rPr>
          <w:t>18</w:t>
        </w:r>
        <w:r>
          <w:rPr>
            <w:noProof/>
            <w:webHidden/>
          </w:rPr>
          <w:fldChar w:fldCharType="end"/>
        </w:r>
      </w:hyperlink>
    </w:p>
    <w:p w14:paraId="3B8CFE16"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19" w:history="1">
        <w:r w:rsidRPr="005173C8">
          <w:rPr>
            <w:rStyle w:val="Hyperlinkki"/>
            <w:noProof/>
          </w:rPr>
          <w:t>3.8</w:t>
        </w:r>
        <w:r w:rsidRPr="00DD2B68">
          <w:rPr>
            <w:rFonts w:ascii="Calibri" w:hAnsi="Calibri"/>
            <w:smallCaps w:val="0"/>
            <w:noProof/>
            <w:sz w:val="22"/>
            <w:szCs w:val="22"/>
            <w:lang w:eastAsia="fi-FI"/>
          </w:rPr>
          <w:tab/>
        </w:r>
        <w:r w:rsidRPr="005173C8">
          <w:rPr>
            <w:rStyle w:val="Hyperlinkki"/>
            <w:noProof/>
          </w:rPr>
          <w:t>Otsikot, näyttömuodon tiedot ja rakenteiset tiedot (entryt)</w:t>
        </w:r>
        <w:r>
          <w:rPr>
            <w:noProof/>
            <w:webHidden/>
          </w:rPr>
          <w:tab/>
        </w:r>
        <w:r>
          <w:rPr>
            <w:noProof/>
            <w:webHidden/>
          </w:rPr>
          <w:fldChar w:fldCharType="begin"/>
        </w:r>
        <w:r>
          <w:rPr>
            <w:noProof/>
            <w:webHidden/>
          </w:rPr>
          <w:instrText xml:space="preserve"> PAGEREF _Toc436732519 \h </w:instrText>
        </w:r>
        <w:r>
          <w:rPr>
            <w:noProof/>
            <w:webHidden/>
          </w:rPr>
        </w:r>
        <w:r>
          <w:rPr>
            <w:noProof/>
            <w:webHidden/>
          </w:rPr>
          <w:fldChar w:fldCharType="separate"/>
        </w:r>
        <w:r w:rsidR="00BB10F9">
          <w:rPr>
            <w:noProof/>
            <w:webHidden/>
          </w:rPr>
          <w:t>18</w:t>
        </w:r>
        <w:r>
          <w:rPr>
            <w:noProof/>
            <w:webHidden/>
          </w:rPr>
          <w:fldChar w:fldCharType="end"/>
        </w:r>
      </w:hyperlink>
    </w:p>
    <w:p w14:paraId="2AFC5E45"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20" w:history="1">
        <w:r w:rsidRPr="005173C8">
          <w:rPr>
            <w:rStyle w:val="Hyperlinkki"/>
            <w:noProof/>
          </w:rPr>
          <w:t>3.9</w:t>
        </w:r>
        <w:r w:rsidRPr="00DD2B68">
          <w:rPr>
            <w:rFonts w:ascii="Calibri" w:hAnsi="Calibri"/>
            <w:smallCaps w:val="0"/>
            <w:noProof/>
            <w:sz w:val="22"/>
            <w:szCs w:val="22"/>
            <w:lang w:eastAsia="fi-FI"/>
          </w:rPr>
          <w:tab/>
        </w:r>
        <w:r w:rsidRPr="005173C8">
          <w:rPr>
            <w:rStyle w:val="Hyperlinkki"/>
            <w:noProof/>
          </w:rPr>
          <w:t>Tietosisältömäärittelyjen ja STH-luokitusten hyödyntämistapa rakenteisissa tiedoissa (entry:ssä)</w:t>
        </w:r>
        <w:r>
          <w:rPr>
            <w:noProof/>
            <w:webHidden/>
          </w:rPr>
          <w:tab/>
        </w:r>
        <w:r>
          <w:rPr>
            <w:noProof/>
            <w:webHidden/>
          </w:rPr>
          <w:fldChar w:fldCharType="begin"/>
        </w:r>
        <w:r>
          <w:rPr>
            <w:noProof/>
            <w:webHidden/>
          </w:rPr>
          <w:instrText xml:space="preserve"> PAGEREF _Toc436732520 \h </w:instrText>
        </w:r>
        <w:r>
          <w:rPr>
            <w:noProof/>
            <w:webHidden/>
          </w:rPr>
        </w:r>
        <w:r>
          <w:rPr>
            <w:noProof/>
            <w:webHidden/>
          </w:rPr>
          <w:fldChar w:fldCharType="separate"/>
        </w:r>
        <w:r w:rsidR="00BB10F9">
          <w:rPr>
            <w:noProof/>
            <w:webHidden/>
          </w:rPr>
          <w:t>18</w:t>
        </w:r>
        <w:r>
          <w:rPr>
            <w:noProof/>
            <w:webHidden/>
          </w:rPr>
          <w:fldChar w:fldCharType="end"/>
        </w:r>
      </w:hyperlink>
    </w:p>
    <w:p w14:paraId="2EB95376" w14:textId="77777777" w:rsidR="00302119" w:rsidRPr="00DD2B68" w:rsidRDefault="00302119">
      <w:pPr>
        <w:pStyle w:val="Sisluet2"/>
        <w:tabs>
          <w:tab w:val="left" w:pos="960"/>
          <w:tab w:val="right" w:leader="dot" w:pos="9629"/>
        </w:tabs>
        <w:rPr>
          <w:rFonts w:ascii="Calibri" w:hAnsi="Calibri"/>
          <w:smallCaps w:val="0"/>
          <w:noProof/>
          <w:sz w:val="22"/>
          <w:szCs w:val="22"/>
          <w:lang w:eastAsia="fi-FI"/>
        </w:rPr>
      </w:pPr>
      <w:hyperlink w:anchor="_Toc436732521" w:history="1">
        <w:r w:rsidRPr="005173C8">
          <w:rPr>
            <w:rStyle w:val="Hyperlinkki"/>
            <w:noProof/>
          </w:rPr>
          <w:t>3.10</w:t>
        </w:r>
        <w:r w:rsidRPr="00DD2B68">
          <w:rPr>
            <w:rFonts w:ascii="Calibri" w:hAnsi="Calibri"/>
            <w:smallCaps w:val="0"/>
            <w:noProof/>
            <w:sz w:val="22"/>
            <w:szCs w:val="22"/>
            <w:lang w:eastAsia="fi-FI"/>
          </w:rPr>
          <w:tab/>
        </w:r>
        <w:r w:rsidRPr="005173C8">
          <w:rPr>
            <w:rStyle w:val="Hyperlinkki"/>
            <w:noProof/>
          </w:rPr>
          <w:t>Reference-viittaukset SUU- ja HAM-näkymien välillä</w:t>
        </w:r>
        <w:r>
          <w:rPr>
            <w:noProof/>
            <w:webHidden/>
          </w:rPr>
          <w:tab/>
        </w:r>
        <w:r>
          <w:rPr>
            <w:noProof/>
            <w:webHidden/>
          </w:rPr>
          <w:fldChar w:fldCharType="begin"/>
        </w:r>
        <w:r>
          <w:rPr>
            <w:noProof/>
            <w:webHidden/>
          </w:rPr>
          <w:instrText xml:space="preserve"> PAGEREF _Toc436732521 \h </w:instrText>
        </w:r>
        <w:r>
          <w:rPr>
            <w:noProof/>
            <w:webHidden/>
          </w:rPr>
        </w:r>
        <w:r>
          <w:rPr>
            <w:noProof/>
            <w:webHidden/>
          </w:rPr>
          <w:fldChar w:fldCharType="separate"/>
        </w:r>
        <w:r w:rsidR="00BB10F9">
          <w:rPr>
            <w:noProof/>
            <w:webHidden/>
          </w:rPr>
          <w:t>19</w:t>
        </w:r>
        <w:r>
          <w:rPr>
            <w:noProof/>
            <w:webHidden/>
          </w:rPr>
          <w:fldChar w:fldCharType="end"/>
        </w:r>
      </w:hyperlink>
    </w:p>
    <w:p w14:paraId="16C399E8" w14:textId="77777777" w:rsidR="00302119" w:rsidRPr="00DD2B68" w:rsidRDefault="00302119">
      <w:pPr>
        <w:pStyle w:val="Sisluet2"/>
        <w:tabs>
          <w:tab w:val="left" w:pos="960"/>
          <w:tab w:val="right" w:leader="dot" w:pos="9629"/>
        </w:tabs>
        <w:rPr>
          <w:rFonts w:ascii="Calibri" w:hAnsi="Calibri"/>
          <w:smallCaps w:val="0"/>
          <w:noProof/>
          <w:sz w:val="22"/>
          <w:szCs w:val="22"/>
          <w:lang w:eastAsia="fi-FI"/>
        </w:rPr>
      </w:pPr>
      <w:hyperlink w:anchor="_Toc436732522" w:history="1">
        <w:r w:rsidRPr="005173C8">
          <w:rPr>
            <w:rStyle w:val="Hyperlinkki"/>
            <w:noProof/>
          </w:rPr>
          <w:t>3.11</w:t>
        </w:r>
        <w:r w:rsidRPr="00DD2B68">
          <w:rPr>
            <w:rFonts w:ascii="Calibri" w:hAnsi="Calibri"/>
            <w:smallCaps w:val="0"/>
            <w:noProof/>
            <w:sz w:val="22"/>
            <w:szCs w:val="22"/>
            <w:lang w:eastAsia="fi-FI"/>
          </w:rPr>
          <w:tab/>
        </w:r>
        <w:r w:rsidRPr="005173C8">
          <w:rPr>
            <w:rStyle w:val="Hyperlinkki"/>
            <w:noProof/>
          </w:rPr>
          <w:t>Observation valuessa käytettävät CD ja CV tietotyypit</w:t>
        </w:r>
        <w:r>
          <w:rPr>
            <w:noProof/>
            <w:webHidden/>
          </w:rPr>
          <w:tab/>
        </w:r>
        <w:r>
          <w:rPr>
            <w:noProof/>
            <w:webHidden/>
          </w:rPr>
          <w:fldChar w:fldCharType="begin"/>
        </w:r>
        <w:r>
          <w:rPr>
            <w:noProof/>
            <w:webHidden/>
          </w:rPr>
          <w:instrText xml:space="preserve"> PAGEREF _Toc436732522 \h </w:instrText>
        </w:r>
        <w:r>
          <w:rPr>
            <w:noProof/>
            <w:webHidden/>
          </w:rPr>
        </w:r>
        <w:r>
          <w:rPr>
            <w:noProof/>
            <w:webHidden/>
          </w:rPr>
          <w:fldChar w:fldCharType="separate"/>
        </w:r>
        <w:r w:rsidR="00BB10F9">
          <w:rPr>
            <w:noProof/>
            <w:webHidden/>
          </w:rPr>
          <w:t>20</w:t>
        </w:r>
        <w:r>
          <w:rPr>
            <w:noProof/>
            <w:webHidden/>
          </w:rPr>
          <w:fldChar w:fldCharType="end"/>
        </w:r>
      </w:hyperlink>
    </w:p>
    <w:p w14:paraId="68F40A0F" w14:textId="77777777" w:rsidR="00302119" w:rsidRPr="00DD2B68" w:rsidRDefault="00302119">
      <w:pPr>
        <w:pStyle w:val="Sisluet1"/>
        <w:tabs>
          <w:tab w:val="left" w:pos="480"/>
          <w:tab w:val="right" w:leader="dot" w:pos="9629"/>
        </w:tabs>
        <w:rPr>
          <w:rFonts w:ascii="Calibri" w:hAnsi="Calibri"/>
          <w:b w:val="0"/>
          <w:caps w:val="0"/>
          <w:noProof/>
          <w:sz w:val="22"/>
          <w:szCs w:val="22"/>
          <w:lang w:eastAsia="fi-FI"/>
        </w:rPr>
      </w:pPr>
      <w:hyperlink w:anchor="_Toc436732523" w:history="1">
        <w:r w:rsidRPr="005173C8">
          <w:rPr>
            <w:rStyle w:val="Hyperlinkki"/>
            <w:noProof/>
          </w:rPr>
          <w:t>4.</w:t>
        </w:r>
        <w:r w:rsidRPr="00DD2B68">
          <w:rPr>
            <w:rFonts w:ascii="Calibri" w:hAnsi="Calibri"/>
            <w:b w:val="0"/>
            <w:caps w:val="0"/>
            <w:noProof/>
            <w:sz w:val="22"/>
            <w:szCs w:val="22"/>
            <w:lang w:eastAsia="fi-FI"/>
          </w:rPr>
          <w:tab/>
        </w:r>
        <w:r w:rsidRPr="005173C8">
          <w:rPr>
            <w:rStyle w:val="Hyperlinkki"/>
            <w:noProof/>
          </w:rPr>
          <w:t>Hampaiston nykytila</w:t>
        </w:r>
        <w:r>
          <w:rPr>
            <w:noProof/>
            <w:webHidden/>
          </w:rPr>
          <w:tab/>
        </w:r>
        <w:r>
          <w:rPr>
            <w:noProof/>
            <w:webHidden/>
          </w:rPr>
          <w:fldChar w:fldCharType="begin"/>
        </w:r>
        <w:r>
          <w:rPr>
            <w:noProof/>
            <w:webHidden/>
          </w:rPr>
          <w:instrText xml:space="preserve"> PAGEREF _Toc436732523 \h </w:instrText>
        </w:r>
        <w:r>
          <w:rPr>
            <w:noProof/>
            <w:webHidden/>
          </w:rPr>
        </w:r>
        <w:r>
          <w:rPr>
            <w:noProof/>
            <w:webHidden/>
          </w:rPr>
          <w:fldChar w:fldCharType="separate"/>
        </w:r>
        <w:r w:rsidR="00BB10F9">
          <w:rPr>
            <w:noProof/>
            <w:webHidden/>
          </w:rPr>
          <w:t>21</w:t>
        </w:r>
        <w:r>
          <w:rPr>
            <w:noProof/>
            <w:webHidden/>
          </w:rPr>
          <w:fldChar w:fldCharType="end"/>
        </w:r>
      </w:hyperlink>
    </w:p>
    <w:p w14:paraId="7532C4CD"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24" w:history="1">
        <w:r w:rsidRPr="005173C8">
          <w:rPr>
            <w:rStyle w:val="Hyperlinkki"/>
            <w:noProof/>
          </w:rPr>
          <w:t>4.1</w:t>
        </w:r>
        <w:r w:rsidRPr="00DD2B68">
          <w:rPr>
            <w:rFonts w:ascii="Calibri" w:hAnsi="Calibri"/>
            <w:smallCaps w:val="0"/>
            <w:noProof/>
            <w:sz w:val="22"/>
            <w:szCs w:val="22"/>
            <w:lang w:eastAsia="fi-FI"/>
          </w:rPr>
          <w:tab/>
        </w:r>
        <w:r w:rsidRPr="005173C8">
          <w:rPr>
            <w:rStyle w:val="Hyperlinkki"/>
            <w:noProof/>
          </w:rPr>
          <w:t>Otsikko</w:t>
        </w:r>
        <w:r>
          <w:rPr>
            <w:noProof/>
            <w:webHidden/>
          </w:rPr>
          <w:tab/>
        </w:r>
        <w:r>
          <w:rPr>
            <w:noProof/>
            <w:webHidden/>
          </w:rPr>
          <w:fldChar w:fldCharType="begin"/>
        </w:r>
        <w:r>
          <w:rPr>
            <w:noProof/>
            <w:webHidden/>
          </w:rPr>
          <w:instrText xml:space="preserve"> PAGEREF _Toc436732524 \h </w:instrText>
        </w:r>
        <w:r>
          <w:rPr>
            <w:noProof/>
            <w:webHidden/>
          </w:rPr>
        </w:r>
        <w:r>
          <w:rPr>
            <w:noProof/>
            <w:webHidden/>
          </w:rPr>
          <w:fldChar w:fldCharType="separate"/>
        </w:r>
        <w:r w:rsidR="00BB10F9">
          <w:rPr>
            <w:noProof/>
            <w:webHidden/>
          </w:rPr>
          <w:t>21</w:t>
        </w:r>
        <w:r>
          <w:rPr>
            <w:noProof/>
            <w:webHidden/>
          </w:rPr>
          <w:fldChar w:fldCharType="end"/>
        </w:r>
      </w:hyperlink>
    </w:p>
    <w:p w14:paraId="37B4E722"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25" w:history="1">
        <w:r w:rsidRPr="005173C8">
          <w:rPr>
            <w:rStyle w:val="Hyperlinkki"/>
            <w:noProof/>
            <w:lang w:val="en-US"/>
          </w:rPr>
          <w:t>4.2</w:t>
        </w:r>
        <w:r w:rsidRPr="00DD2B68">
          <w:rPr>
            <w:rFonts w:ascii="Calibri" w:hAnsi="Calibri"/>
            <w:smallCaps w:val="0"/>
            <w:noProof/>
            <w:sz w:val="22"/>
            <w:szCs w:val="22"/>
            <w:lang w:eastAsia="fi-FI"/>
          </w:rPr>
          <w:tab/>
        </w:r>
        <w:r w:rsidRPr="005173C8">
          <w:rPr>
            <w:rStyle w:val="Hyperlinkki"/>
            <w:noProof/>
            <w:lang w:val="en-US"/>
          </w:rPr>
          <w:t>Hampaiston nykytila näyttömuodossa</w:t>
        </w:r>
        <w:r>
          <w:rPr>
            <w:noProof/>
            <w:webHidden/>
          </w:rPr>
          <w:tab/>
        </w:r>
        <w:r>
          <w:rPr>
            <w:noProof/>
            <w:webHidden/>
          </w:rPr>
          <w:fldChar w:fldCharType="begin"/>
        </w:r>
        <w:r>
          <w:rPr>
            <w:noProof/>
            <w:webHidden/>
          </w:rPr>
          <w:instrText xml:space="preserve"> PAGEREF _Toc436732525 \h </w:instrText>
        </w:r>
        <w:r>
          <w:rPr>
            <w:noProof/>
            <w:webHidden/>
          </w:rPr>
        </w:r>
        <w:r>
          <w:rPr>
            <w:noProof/>
            <w:webHidden/>
          </w:rPr>
          <w:fldChar w:fldCharType="separate"/>
        </w:r>
        <w:r w:rsidR="00BB10F9">
          <w:rPr>
            <w:noProof/>
            <w:webHidden/>
          </w:rPr>
          <w:t>21</w:t>
        </w:r>
        <w:r>
          <w:rPr>
            <w:noProof/>
            <w:webHidden/>
          </w:rPr>
          <w:fldChar w:fldCharType="end"/>
        </w:r>
      </w:hyperlink>
    </w:p>
    <w:p w14:paraId="3213C42A"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26" w:history="1">
        <w:r w:rsidRPr="005173C8">
          <w:rPr>
            <w:rStyle w:val="Hyperlinkki"/>
            <w:noProof/>
          </w:rPr>
          <w:t>4.3</w:t>
        </w:r>
        <w:r w:rsidRPr="00DD2B68">
          <w:rPr>
            <w:rFonts w:ascii="Calibri" w:hAnsi="Calibri"/>
            <w:smallCaps w:val="0"/>
            <w:noProof/>
            <w:sz w:val="22"/>
            <w:szCs w:val="22"/>
            <w:lang w:eastAsia="fi-FI"/>
          </w:rPr>
          <w:tab/>
        </w:r>
        <w:r w:rsidRPr="005173C8">
          <w:rPr>
            <w:rStyle w:val="Hyperlinkki"/>
            <w:noProof/>
          </w:rPr>
          <w:t>Hampaiston nykytila entry</w:t>
        </w:r>
        <w:r>
          <w:rPr>
            <w:noProof/>
            <w:webHidden/>
          </w:rPr>
          <w:tab/>
        </w:r>
        <w:r>
          <w:rPr>
            <w:noProof/>
            <w:webHidden/>
          </w:rPr>
          <w:fldChar w:fldCharType="begin"/>
        </w:r>
        <w:r>
          <w:rPr>
            <w:noProof/>
            <w:webHidden/>
          </w:rPr>
          <w:instrText xml:space="preserve"> PAGEREF _Toc436732526 \h </w:instrText>
        </w:r>
        <w:r>
          <w:rPr>
            <w:noProof/>
            <w:webHidden/>
          </w:rPr>
        </w:r>
        <w:r>
          <w:rPr>
            <w:noProof/>
            <w:webHidden/>
          </w:rPr>
          <w:fldChar w:fldCharType="separate"/>
        </w:r>
        <w:r w:rsidR="00BB10F9">
          <w:rPr>
            <w:noProof/>
            <w:webHidden/>
          </w:rPr>
          <w:t>22</w:t>
        </w:r>
        <w:r>
          <w:rPr>
            <w:noProof/>
            <w:webHidden/>
          </w:rPr>
          <w:fldChar w:fldCharType="end"/>
        </w:r>
      </w:hyperlink>
    </w:p>
    <w:p w14:paraId="3B595DAB"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27" w:history="1">
        <w:r w:rsidRPr="005173C8">
          <w:rPr>
            <w:rStyle w:val="Hyperlinkki"/>
            <w:noProof/>
          </w:rPr>
          <w:t>4.4</w:t>
        </w:r>
        <w:r w:rsidRPr="00DD2B68">
          <w:rPr>
            <w:rFonts w:ascii="Calibri" w:hAnsi="Calibri"/>
            <w:smallCaps w:val="0"/>
            <w:noProof/>
            <w:sz w:val="22"/>
            <w:szCs w:val="22"/>
            <w:lang w:eastAsia="fi-FI"/>
          </w:rPr>
          <w:tab/>
        </w:r>
        <w:r w:rsidRPr="005173C8">
          <w:rPr>
            <w:rStyle w:val="Hyperlinkki"/>
            <w:noProof/>
          </w:rPr>
          <w:t>Hampaiden numerointi ja ylilukuinen hammas</w:t>
        </w:r>
        <w:r>
          <w:rPr>
            <w:noProof/>
            <w:webHidden/>
          </w:rPr>
          <w:tab/>
        </w:r>
        <w:r>
          <w:rPr>
            <w:noProof/>
            <w:webHidden/>
          </w:rPr>
          <w:fldChar w:fldCharType="begin"/>
        </w:r>
        <w:r>
          <w:rPr>
            <w:noProof/>
            <w:webHidden/>
          </w:rPr>
          <w:instrText xml:space="preserve"> PAGEREF _Toc436732527 \h </w:instrText>
        </w:r>
        <w:r>
          <w:rPr>
            <w:noProof/>
            <w:webHidden/>
          </w:rPr>
        </w:r>
        <w:r>
          <w:rPr>
            <w:noProof/>
            <w:webHidden/>
          </w:rPr>
          <w:fldChar w:fldCharType="separate"/>
        </w:r>
        <w:r w:rsidR="00BB10F9">
          <w:rPr>
            <w:noProof/>
            <w:webHidden/>
          </w:rPr>
          <w:t>25</w:t>
        </w:r>
        <w:r>
          <w:rPr>
            <w:noProof/>
            <w:webHidden/>
          </w:rPr>
          <w:fldChar w:fldCharType="end"/>
        </w:r>
      </w:hyperlink>
    </w:p>
    <w:p w14:paraId="6E6B3DDD"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28" w:history="1">
        <w:r w:rsidRPr="005173C8">
          <w:rPr>
            <w:rStyle w:val="Hyperlinkki"/>
            <w:noProof/>
          </w:rPr>
          <w:t>4.5</w:t>
        </w:r>
        <w:r w:rsidRPr="00DD2B68">
          <w:rPr>
            <w:rFonts w:ascii="Calibri" w:hAnsi="Calibri"/>
            <w:smallCaps w:val="0"/>
            <w:noProof/>
            <w:sz w:val="22"/>
            <w:szCs w:val="22"/>
            <w:lang w:eastAsia="fi-FI"/>
          </w:rPr>
          <w:tab/>
        </w:r>
        <w:r w:rsidRPr="005173C8">
          <w:rPr>
            <w:rStyle w:val="Hyperlinkki"/>
            <w:noProof/>
          </w:rPr>
          <w:t>Hammas, hampaan osa, hampaan tai hampaan osan puutos tai hampaan korvaava rakenne</w:t>
        </w:r>
        <w:r>
          <w:rPr>
            <w:noProof/>
            <w:webHidden/>
          </w:rPr>
          <w:tab/>
        </w:r>
        <w:r>
          <w:rPr>
            <w:noProof/>
            <w:webHidden/>
          </w:rPr>
          <w:fldChar w:fldCharType="begin"/>
        </w:r>
        <w:r>
          <w:rPr>
            <w:noProof/>
            <w:webHidden/>
          </w:rPr>
          <w:instrText xml:space="preserve"> PAGEREF _Toc436732528 \h </w:instrText>
        </w:r>
        <w:r>
          <w:rPr>
            <w:noProof/>
            <w:webHidden/>
          </w:rPr>
        </w:r>
        <w:r>
          <w:rPr>
            <w:noProof/>
            <w:webHidden/>
          </w:rPr>
          <w:fldChar w:fldCharType="separate"/>
        </w:r>
        <w:r w:rsidR="00BB10F9">
          <w:rPr>
            <w:noProof/>
            <w:webHidden/>
          </w:rPr>
          <w:t>25</w:t>
        </w:r>
        <w:r>
          <w:rPr>
            <w:noProof/>
            <w:webHidden/>
          </w:rPr>
          <w:fldChar w:fldCharType="end"/>
        </w:r>
      </w:hyperlink>
    </w:p>
    <w:p w14:paraId="233131D6"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29" w:history="1">
        <w:r w:rsidRPr="005173C8">
          <w:rPr>
            <w:rStyle w:val="Hyperlinkki"/>
            <w:noProof/>
            <w:lang w:val="en-US"/>
          </w:rPr>
          <w:t>4.6</w:t>
        </w:r>
        <w:r w:rsidRPr="00DD2B68">
          <w:rPr>
            <w:rFonts w:ascii="Calibri" w:hAnsi="Calibri"/>
            <w:smallCaps w:val="0"/>
            <w:noProof/>
            <w:sz w:val="22"/>
            <w:szCs w:val="22"/>
            <w:lang w:eastAsia="fi-FI"/>
          </w:rPr>
          <w:tab/>
        </w:r>
        <w:r w:rsidRPr="005173C8">
          <w:rPr>
            <w:rStyle w:val="Hyperlinkki"/>
            <w:noProof/>
            <w:lang w:val="en-US"/>
          </w:rPr>
          <w:t>Hammaskohtaiset havainnot ja löydökset</w:t>
        </w:r>
        <w:r>
          <w:rPr>
            <w:noProof/>
            <w:webHidden/>
          </w:rPr>
          <w:tab/>
        </w:r>
        <w:r>
          <w:rPr>
            <w:noProof/>
            <w:webHidden/>
          </w:rPr>
          <w:fldChar w:fldCharType="begin"/>
        </w:r>
        <w:r>
          <w:rPr>
            <w:noProof/>
            <w:webHidden/>
          </w:rPr>
          <w:instrText xml:space="preserve"> PAGEREF _Toc436732529 \h </w:instrText>
        </w:r>
        <w:r>
          <w:rPr>
            <w:noProof/>
            <w:webHidden/>
          </w:rPr>
        </w:r>
        <w:r>
          <w:rPr>
            <w:noProof/>
            <w:webHidden/>
          </w:rPr>
          <w:fldChar w:fldCharType="separate"/>
        </w:r>
        <w:r w:rsidR="00BB10F9">
          <w:rPr>
            <w:noProof/>
            <w:webHidden/>
          </w:rPr>
          <w:t>27</w:t>
        </w:r>
        <w:r>
          <w:rPr>
            <w:noProof/>
            <w:webHidden/>
          </w:rPr>
          <w:fldChar w:fldCharType="end"/>
        </w:r>
      </w:hyperlink>
    </w:p>
    <w:p w14:paraId="31519D9C"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30" w:history="1">
        <w:r w:rsidRPr="005173C8">
          <w:rPr>
            <w:rStyle w:val="Hyperlinkki"/>
            <w:noProof/>
          </w:rPr>
          <w:t>4.6.1</w:t>
        </w:r>
        <w:r w:rsidRPr="00DD2B68">
          <w:rPr>
            <w:rFonts w:ascii="Calibri" w:hAnsi="Calibri"/>
            <w:i w:val="0"/>
            <w:noProof/>
            <w:sz w:val="22"/>
            <w:szCs w:val="22"/>
            <w:lang w:eastAsia="fi-FI"/>
          </w:rPr>
          <w:tab/>
        </w:r>
        <w:r w:rsidRPr="005173C8">
          <w:rPr>
            <w:rStyle w:val="Hyperlinkki"/>
            <w:noProof/>
          </w:rPr>
          <w:t>Hampaan kehitysaste, kehitysasteen lisätieto ja hammas puhjennut alveolin läpi</w:t>
        </w:r>
        <w:r>
          <w:rPr>
            <w:noProof/>
            <w:webHidden/>
          </w:rPr>
          <w:tab/>
        </w:r>
        <w:r>
          <w:rPr>
            <w:noProof/>
            <w:webHidden/>
          </w:rPr>
          <w:fldChar w:fldCharType="begin"/>
        </w:r>
        <w:r>
          <w:rPr>
            <w:noProof/>
            <w:webHidden/>
          </w:rPr>
          <w:instrText xml:space="preserve"> PAGEREF _Toc436732530 \h </w:instrText>
        </w:r>
        <w:r>
          <w:rPr>
            <w:noProof/>
            <w:webHidden/>
          </w:rPr>
        </w:r>
        <w:r>
          <w:rPr>
            <w:noProof/>
            <w:webHidden/>
          </w:rPr>
          <w:fldChar w:fldCharType="separate"/>
        </w:r>
        <w:r w:rsidR="00BB10F9">
          <w:rPr>
            <w:noProof/>
            <w:webHidden/>
          </w:rPr>
          <w:t>27</w:t>
        </w:r>
        <w:r>
          <w:rPr>
            <w:noProof/>
            <w:webHidden/>
          </w:rPr>
          <w:fldChar w:fldCharType="end"/>
        </w:r>
      </w:hyperlink>
    </w:p>
    <w:p w14:paraId="23182C5C"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31" w:history="1">
        <w:r w:rsidRPr="005173C8">
          <w:rPr>
            <w:rStyle w:val="Hyperlinkki"/>
            <w:noProof/>
            <w:lang w:val="en-US"/>
          </w:rPr>
          <w:t>4.6.2</w:t>
        </w:r>
        <w:r w:rsidRPr="00DD2B68">
          <w:rPr>
            <w:rFonts w:ascii="Calibri" w:hAnsi="Calibri"/>
            <w:i w:val="0"/>
            <w:noProof/>
            <w:sz w:val="22"/>
            <w:szCs w:val="22"/>
            <w:lang w:eastAsia="fi-FI"/>
          </w:rPr>
          <w:tab/>
        </w:r>
        <w:r w:rsidRPr="005173C8">
          <w:rPr>
            <w:rStyle w:val="Hyperlinkki"/>
            <w:noProof/>
            <w:lang w:val="en-US"/>
          </w:rPr>
          <w:t>Hampaan kehityshäiriöt ja kehityshäiriön lisätieto</w:t>
        </w:r>
        <w:r>
          <w:rPr>
            <w:noProof/>
            <w:webHidden/>
          </w:rPr>
          <w:tab/>
        </w:r>
        <w:r>
          <w:rPr>
            <w:noProof/>
            <w:webHidden/>
          </w:rPr>
          <w:fldChar w:fldCharType="begin"/>
        </w:r>
        <w:r>
          <w:rPr>
            <w:noProof/>
            <w:webHidden/>
          </w:rPr>
          <w:instrText xml:space="preserve"> PAGEREF _Toc436732531 \h </w:instrText>
        </w:r>
        <w:r>
          <w:rPr>
            <w:noProof/>
            <w:webHidden/>
          </w:rPr>
        </w:r>
        <w:r>
          <w:rPr>
            <w:noProof/>
            <w:webHidden/>
          </w:rPr>
          <w:fldChar w:fldCharType="separate"/>
        </w:r>
        <w:r w:rsidR="00BB10F9">
          <w:rPr>
            <w:noProof/>
            <w:webHidden/>
          </w:rPr>
          <w:t>27</w:t>
        </w:r>
        <w:r>
          <w:rPr>
            <w:noProof/>
            <w:webHidden/>
          </w:rPr>
          <w:fldChar w:fldCharType="end"/>
        </w:r>
      </w:hyperlink>
    </w:p>
    <w:p w14:paraId="716A9238"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32" w:history="1">
        <w:r w:rsidRPr="005173C8">
          <w:rPr>
            <w:rStyle w:val="Hyperlinkki"/>
            <w:noProof/>
          </w:rPr>
          <w:t>4.6.3</w:t>
        </w:r>
        <w:r w:rsidRPr="00DD2B68">
          <w:rPr>
            <w:rFonts w:ascii="Calibri" w:hAnsi="Calibri"/>
            <w:i w:val="0"/>
            <w:noProof/>
            <w:sz w:val="22"/>
            <w:szCs w:val="22"/>
            <w:lang w:eastAsia="fi-FI"/>
          </w:rPr>
          <w:tab/>
        </w:r>
        <w:r w:rsidRPr="005173C8">
          <w:rPr>
            <w:rStyle w:val="Hyperlinkki"/>
            <w:noProof/>
          </w:rPr>
          <w:t>Hampaan sisällä oleva materiaali, juurentäytön laatu ja juureentäytemateriaali</w:t>
        </w:r>
        <w:r>
          <w:rPr>
            <w:noProof/>
            <w:webHidden/>
          </w:rPr>
          <w:tab/>
        </w:r>
        <w:r>
          <w:rPr>
            <w:noProof/>
            <w:webHidden/>
          </w:rPr>
          <w:fldChar w:fldCharType="begin"/>
        </w:r>
        <w:r>
          <w:rPr>
            <w:noProof/>
            <w:webHidden/>
          </w:rPr>
          <w:instrText xml:space="preserve"> PAGEREF _Toc436732532 \h </w:instrText>
        </w:r>
        <w:r>
          <w:rPr>
            <w:noProof/>
            <w:webHidden/>
          </w:rPr>
        </w:r>
        <w:r>
          <w:rPr>
            <w:noProof/>
            <w:webHidden/>
          </w:rPr>
          <w:fldChar w:fldCharType="separate"/>
        </w:r>
        <w:r w:rsidR="00BB10F9">
          <w:rPr>
            <w:noProof/>
            <w:webHidden/>
          </w:rPr>
          <w:t>28</w:t>
        </w:r>
        <w:r>
          <w:rPr>
            <w:noProof/>
            <w:webHidden/>
          </w:rPr>
          <w:fldChar w:fldCharType="end"/>
        </w:r>
      </w:hyperlink>
    </w:p>
    <w:p w14:paraId="20787584"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33" w:history="1">
        <w:r w:rsidRPr="005173C8">
          <w:rPr>
            <w:rStyle w:val="Hyperlinkki"/>
            <w:noProof/>
          </w:rPr>
          <w:t>4.6.4</w:t>
        </w:r>
        <w:r w:rsidRPr="00DD2B68">
          <w:rPr>
            <w:rFonts w:ascii="Calibri" w:hAnsi="Calibri"/>
            <w:i w:val="0"/>
            <w:noProof/>
            <w:sz w:val="22"/>
            <w:szCs w:val="22"/>
            <w:lang w:eastAsia="fi-FI"/>
          </w:rPr>
          <w:tab/>
        </w:r>
        <w:r w:rsidRPr="005173C8">
          <w:rPr>
            <w:rStyle w:val="Hyperlinkki"/>
            <w:noProof/>
          </w:rPr>
          <w:t>Hampaan havainnot ja löydökset, hampaan pinnat ja ienrajapinta</w:t>
        </w:r>
        <w:r>
          <w:rPr>
            <w:noProof/>
            <w:webHidden/>
          </w:rPr>
          <w:tab/>
        </w:r>
        <w:r>
          <w:rPr>
            <w:noProof/>
            <w:webHidden/>
          </w:rPr>
          <w:fldChar w:fldCharType="begin"/>
        </w:r>
        <w:r>
          <w:rPr>
            <w:noProof/>
            <w:webHidden/>
          </w:rPr>
          <w:instrText xml:space="preserve"> PAGEREF _Toc436732533 \h </w:instrText>
        </w:r>
        <w:r>
          <w:rPr>
            <w:noProof/>
            <w:webHidden/>
          </w:rPr>
        </w:r>
        <w:r>
          <w:rPr>
            <w:noProof/>
            <w:webHidden/>
          </w:rPr>
          <w:fldChar w:fldCharType="separate"/>
        </w:r>
        <w:r w:rsidR="00BB10F9">
          <w:rPr>
            <w:noProof/>
            <w:webHidden/>
          </w:rPr>
          <w:t>29</w:t>
        </w:r>
        <w:r>
          <w:rPr>
            <w:noProof/>
            <w:webHidden/>
          </w:rPr>
          <w:fldChar w:fldCharType="end"/>
        </w:r>
      </w:hyperlink>
    </w:p>
    <w:p w14:paraId="48411681"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34" w:history="1">
        <w:r w:rsidRPr="005173C8">
          <w:rPr>
            <w:rStyle w:val="Hyperlinkki"/>
            <w:noProof/>
            <w:lang w:val="en-US"/>
          </w:rPr>
          <w:t>4.7</w:t>
        </w:r>
        <w:r w:rsidRPr="00DD2B68">
          <w:rPr>
            <w:rFonts w:ascii="Calibri" w:hAnsi="Calibri"/>
            <w:smallCaps w:val="0"/>
            <w:noProof/>
            <w:sz w:val="22"/>
            <w:szCs w:val="22"/>
            <w:lang w:eastAsia="fi-FI"/>
          </w:rPr>
          <w:tab/>
        </w:r>
        <w:r w:rsidRPr="005173C8">
          <w:rPr>
            <w:rStyle w:val="Hyperlinkki"/>
            <w:noProof/>
            <w:lang w:val="en-US"/>
          </w:rPr>
          <w:t>Hampaan pintakohtaiset havainnot ja löydökset</w:t>
        </w:r>
        <w:r>
          <w:rPr>
            <w:noProof/>
            <w:webHidden/>
          </w:rPr>
          <w:tab/>
        </w:r>
        <w:r>
          <w:rPr>
            <w:noProof/>
            <w:webHidden/>
          </w:rPr>
          <w:fldChar w:fldCharType="begin"/>
        </w:r>
        <w:r>
          <w:rPr>
            <w:noProof/>
            <w:webHidden/>
          </w:rPr>
          <w:instrText xml:space="preserve"> PAGEREF _Toc436732534 \h </w:instrText>
        </w:r>
        <w:r>
          <w:rPr>
            <w:noProof/>
            <w:webHidden/>
          </w:rPr>
        </w:r>
        <w:r>
          <w:rPr>
            <w:noProof/>
            <w:webHidden/>
          </w:rPr>
          <w:fldChar w:fldCharType="separate"/>
        </w:r>
        <w:r w:rsidR="00BB10F9">
          <w:rPr>
            <w:noProof/>
            <w:webHidden/>
          </w:rPr>
          <w:t>29</w:t>
        </w:r>
        <w:r>
          <w:rPr>
            <w:noProof/>
            <w:webHidden/>
          </w:rPr>
          <w:fldChar w:fldCharType="end"/>
        </w:r>
      </w:hyperlink>
    </w:p>
    <w:p w14:paraId="04092CA2"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35" w:history="1">
        <w:r w:rsidRPr="005173C8">
          <w:rPr>
            <w:rStyle w:val="Hyperlinkki"/>
            <w:noProof/>
            <w:lang w:val="en-US"/>
          </w:rPr>
          <w:t>4.7.1</w:t>
        </w:r>
        <w:r w:rsidRPr="00DD2B68">
          <w:rPr>
            <w:rFonts w:ascii="Calibri" w:hAnsi="Calibri"/>
            <w:i w:val="0"/>
            <w:noProof/>
            <w:sz w:val="22"/>
            <w:szCs w:val="22"/>
            <w:lang w:eastAsia="fi-FI"/>
          </w:rPr>
          <w:tab/>
        </w:r>
        <w:r w:rsidRPr="005173C8">
          <w:rPr>
            <w:rStyle w:val="Hyperlinkki"/>
            <w:noProof/>
            <w:lang w:val="en-US"/>
          </w:rPr>
          <w:t>Hampaan pinnat ja ienrajapinta</w:t>
        </w:r>
        <w:r>
          <w:rPr>
            <w:noProof/>
            <w:webHidden/>
          </w:rPr>
          <w:tab/>
        </w:r>
        <w:r>
          <w:rPr>
            <w:noProof/>
            <w:webHidden/>
          </w:rPr>
          <w:fldChar w:fldCharType="begin"/>
        </w:r>
        <w:r>
          <w:rPr>
            <w:noProof/>
            <w:webHidden/>
          </w:rPr>
          <w:instrText xml:space="preserve"> PAGEREF _Toc436732535 \h </w:instrText>
        </w:r>
        <w:r>
          <w:rPr>
            <w:noProof/>
            <w:webHidden/>
          </w:rPr>
        </w:r>
        <w:r>
          <w:rPr>
            <w:noProof/>
            <w:webHidden/>
          </w:rPr>
          <w:fldChar w:fldCharType="separate"/>
        </w:r>
        <w:r w:rsidR="00BB10F9">
          <w:rPr>
            <w:noProof/>
            <w:webHidden/>
          </w:rPr>
          <w:t>29</w:t>
        </w:r>
        <w:r>
          <w:rPr>
            <w:noProof/>
            <w:webHidden/>
          </w:rPr>
          <w:fldChar w:fldCharType="end"/>
        </w:r>
      </w:hyperlink>
    </w:p>
    <w:p w14:paraId="6F01E730"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36" w:history="1">
        <w:r w:rsidRPr="005173C8">
          <w:rPr>
            <w:rStyle w:val="Hyperlinkki"/>
            <w:noProof/>
          </w:rPr>
          <w:t>4.7.2</w:t>
        </w:r>
        <w:r w:rsidRPr="00DD2B68">
          <w:rPr>
            <w:rFonts w:ascii="Calibri" w:hAnsi="Calibri"/>
            <w:i w:val="0"/>
            <w:noProof/>
            <w:sz w:val="22"/>
            <w:szCs w:val="22"/>
            <w:lang w:eastAsia="fi-FI"/>
          </w:rPr>
          <w:tab/>
        </w:r>
        <w:r w:rsidRPr="005173C8">
          <w:rPr>
            <w:rStyle w:val="Hyperlinkki"/>
            <w:noProof/>
          </w:rPr>
          <w:t>Karies, karieksen eteneminen, sekundäärikaries, karieksen aktiivisuus ja karieksen lisätiedot</w:t>
        </w:r>
        <w:r>
          <w:rPr>
            <w:noProof/>
            <w:webHidden/>
          </w:rPr>
          <w:tab/>
        </w:r>
        <w:r>
          <w:rPr>
            <w:noProof/>
            <w:webHidden/>
          </w:rPr>
          <w:fldChar w:fldCharType="begin"/>
        </w:r>
        <w:r>
          <w:rPr>
            <w:noProof/>
            <w:webHidden/>
          </w:rPr>
          <w:instrText xml:space="preserve"> PAGEREF _Toc436732536 \h </w:instrText>
        </w:r>
        <w:r>
          <w:rPr>
            <w:noProof/>
            <w:webHidden/>
          </w:rPr>
        </w:r>
        <w:r>
          <w:rPr>
            <w:noProof/>
            <w:webHidden/>
          </w:rPr>
          <w:fldChar w:fldCharType="separate"/>
        </w:r>
        <w:r w:rsidR="00BB10F9">
          <w:rPr>
            <w:noProof/>
            <w:webHidden/>
          </w:rPr>
          <w:t>30</w:t>
        </w:r>
        <w:r>
          <w:rPr>
            <w:noProof/>
            <w:webHidden/>
          </w:rPr>
          <w:fldChar w:fldCharType="end"/>
        </w:r>
      </w:hyperlink>
    </w:p>
    <w:p w14:paraId="370F2050"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37" w:history="1">
        <w:r w:rsidRPr="005173C8">
          <w:rPr>
            <w:rStyle w:val="Hyperlinkki"/>
            <w:noProof/>
          </w:rPr>
          <w:t>4.7.3</w:t>
        </w:r>
        <w:r w:rsidRPr="00DD2B68">
          <w:rPr>
            <w:rFonts w:ascii="Calibri" w:hAnsi="Calibri"/>
            <w:i w:val="0"/>
            <w:noProof/>
            <w:sz w:val="22"/>
            <w:szCs w:val="22"/>
            <w:lang w:eastAsia="fi-FI"/>
          </w:rPr>
          <w:tab/>
        </w:r>
        <w:r w:rsidRPr="005173C8">
          <w:rPr>
            <w:rStyle w:val="Hyperlinkki"/>
            <w:noProof/>
          </w:rPr>
          <w:t>Hampaaseen lisätyn materiaalin käyttötarkoitus ja hampaaseen lisätty materiaali</w:t>
        </w:r>
        <w:r>
          <w:rPr>
            <w:noProof/>
            <w:webHidden/>
          </w:rPr>
          <w:tab/>
        </w:r>
        <w:r>
          <w:rPr>
            <w:noProof/>
            <w:webHidden/>
          </w:rPr>
          <w:fldChar w:fldCharType="begin"/>
        </w:r>
        <w:r>
          <w:rPr>
            <w:noProof/>
            <w:webHidden/>
          </w:rPr>
          <w:instrText xml:space="preserve"> PAGEREF _Toc436732537 \h </w:instrText>
        </w:r>
        <w:r>
          <w:rPr>
            <w:noProof/>
            <w:webHidden/>
          </w:rPr>
        </w:r>
        <w:r>
          <w:rPr>
            <w:noProof/>
            <w:webHidden/>
          </w:rPr>
          <w:fldChar w:fldCharType="separate"/>
        </w:r>
        <w:r w:rsidR="00BB10F9">
          <w:rPr>
            <w:noProof/>
            <w:webHidden/>
          </w:rPr>
          <w:t>31</w:t>
        </w:r>
        <w:r>
          <w:rPr>
            <w:noProof/>
            <w:webHidden/>
          </w:rPr>
          <w:fldChar w:fldCharType="end"/>
        </w:r>
      </w:hyperlink>
    </w:p>
    <w:p w14:paraId="5A576AE9"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38" w:history="1">
        <w:r w:rsidRPr="005173C8">
          <w:rPr>
            <w:rStyle w:val="Hyperlinkki"/>
            <w:noProof/>
          </w:rPr>
          <w:t>4.8</w:t>
        </w:r>
        <w:r w:rsidRPr="00DD2B68">
          <w:rPr>
            <w:rFonts w:ascii="Calibri" w:hAnsi="Calibri"/>
            <w:smallCaps w:val="0"/>
            <w:noProof/>
            <w:sz w:val="22"/>
            <w:szCs w:val="22"/>
            <w:lang w:eastAsia="fi-FI"/>
          </w:rPr>
          <w:tab/>
        </w:r>
        <w:r w:rsidRPr="005173C8">
          <w:rPr>
            <w:rStyle w:val="Hyperlinkki"/>
            <w:noProof/>
          </w:rPr>
          <w:t>Hampaan kiinnityskudosten havainnot ja löydökset</w:t>
        </w:r>
        <w:r>
          <w:rPr>
            <w:noProof/>
            <w:webHidden/>
          </w:rPr>
          <w:tab/>
        </w:r>
        <w:r>
          <w:rPr>
            <w:noProof/>
            <w:webHidden/>
          </w:rPr>
          <w:fldChar w:fldCharType="begin"/>
        </w:r>
        <w:r>
          <w:rPr>
            <w:noProof/>
            <w:webHidden/>
          </w:rPr>
          <w:instrText xml:space="preserve"> PAGEREF _Toc436732538 \h </w:instrText>
        </w:r>
        <w:r>
          <w:rPr>
            <w:noProof/>
            <w:webHidden/>
          </w:rPr>
        </w:r>
        <w:r>
          <w:rPr>
            <w:noProof/>
            <w:webHidden/>
          </w:rPr>
          <w:fldChar w:fldCharType="separate"/>
        </w:r>
        <w:r w:rsidR="00BB10F9">
          <w:rPr>
            <w:noProof/>
            <w:webHidden/>
          </w:rPr>
          <w:t>32</w:t>
        </w:r>
        <w:r>
          <w:rPr>
            <w:noProof/>
            <w:webHidden/>
          </w:rPr>
          <w:fldChar w:fldCharType="end"/>
        </w:r>
      </w:hyperlink>
    </w:p>
    <w:p w14:paraId="66AD6248"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39" w:history="1">
        <w:r w:rsidRPr="005173C8">
          <w:rPr>
            <w:rStyle w:val="Hyperlinkki"/>
            <w:noProof/>
          </w:rPr>
          <w:t>4.8.1</w:t>
        </w:r>
        <w:r w:rsidRPr="00DD2B68">
          <w:rPr>
            <w:rFonts w:ascii="Calibri" w:hAnsi="Calibri"/>
            <w:i w:val="0"/>
            <w:noProof/>
            <w:sz w:val="22"/>
            <w:szCs w:val="22"/>
            <w:lang w:eastAsia="fi-FI"/>
          </w:rPr>
          <w:tab/>
        </w:r>
        <w:r w:rsidRPr="005173C8">
          <w:rPr>
            <w:rStyle w:val="Hyperlinkki"/>
            <w:noProof/>
          </w:rPr>
          <w:t>Ikenen havainnot ja löydökset, hampaan pinnat ja ienrajapinta</w:t>
        </w:r>
        <w:r>
          <w:rPr>
            <w:noProof/>
            <w:webHidden/>
          </w:rPr>
          <w:tab/>
        </w:r>
        <w:r>
          <w:rPr>
            <w:noProof/>
            <w:webHidden/>
          </w:rPr>
          <w:fldChar w:fldCharType="begin"/>
        </w:r>
        <w:r>
          <w:rPr>
            <w:noProof/>
            <w:webHidden/>
          </w:rPr>
          <w:instrText xml:space="preserve"> PAGEREF _Toc436732539 \h </w:instrText>
        </w:r>
        <w:r>
          <w:rPr>
            <w:noProof/>
            <w:webHidden/>
          </w:rPr>
        </w:r>
        <w:r>
          <w:rPr>
            <w:noProof/>
            <w:webHidden/>
          </w:rPr>
          <w:fldChar w:fldCharType="separate"/>
        </w:r>
        <w:r w:rsidR="00BB10F9">
          <w:rPr>
            <w:noProof/>
            <w:webHidden/>
          </w:rPr>
          <w:t>32</w:t>
        </w:r>
        <w:r>
          <w:rPr>
            <w:noProof/>
            <w:webHidden/>
          </w:rPr>
          <w:fldChar w:fldCharType="end"/>
        </w:r>
      </w:hyperlink>
    </w:p>
    <w:p w14:paraId="24A044BE"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40" w:history="1">
        <w:r w:rsidRPr="005173C8">
          <w:rPr>
            <w:rStyle w:val="Hyperlinkki"/>
            <w:noProof/>
          </w:rPr>
          <w:t>4.8.2</w:t>
        </w:r>
        <w:r w:rsidRPr="00DD2B68">
          <w:rPr>
            <w:rFonts w:ascii="Calibri" w:hAnsi="Calibri"/>
            <w:i w:val="0"/>
            <w:noProof/>
            <w:sz w:val="22"/>
            <w:szCs w:val="22"/>
            <w:lang w:eastAsia="fi-FI"/>
          </w:rPr>
          <w:tab/>
        </w:r>
        <w:r w:rsidRPr="005173C8">
          <w:rPr>
            <w:rStyle w:val="Hyperlinkki"/>
            <w:noProof/>
          </w:rPr>
          <w:t>Ientaskun syvyys, ienvetäymä mm ja ientaskun mittauspisteet</w:t>
        </w:r>
        <w:r>
          <w:rPr>
            <w:noProof/>
            <w:webHidden/>
          </w:rPr>
          <w:tab/>
        </w:r>
        <w:r>
          <w:rPr>
            <w:noProof/>
            <w:webHidden/>
          </w:rPr>
          <w:fldChar w:fldCharType="begin"/>
        </w:r>
        <w:r>
          <w:rPr>
            <w:noProof/>
            <w:webHidden/>
          </w:rPr>
          <w:instrText xml:space="preserve"> PAGEREF _Toc436732540 \h </w:instrText>
        </w:r>
        <w:r>
          <w:rPr>
            <w:noProof/>
            <w:webHidden/>
          </w:rPr>
        </w:r>
        <w:r>
          <w:rPr>
            <w:noProof/>
            <w:webHidden/>
          </w:rPr>
          <w:fldChar w:fldCharType="separate"/>
        </w:r>
        <w:r w:rsidR="00BB10F9">
          <w:rPr>
            <w:noProof/>
            <w:webHidden/>
          </w:rPr>
          <w:t>33</w:t>
        </w:r>
        <w:r>
          <w:rPr>
            <w:noProof/>
            <w:webHidden/>
          </w:rPr>
          <w:fldChar w:fldCharType="end"/>
        </w:r>
      </w:hyperlink>
    </w:p>
    <w:p w14:paraId="3379E5AC"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41" w:history="1">
        <w:r w:rsidRPr="005173C8">
          <w:rPr>
            <w:rStyle w:val="Hyperlinkki"/>
            <w:noProof/>
            <w:lang w:val="en-US"/>
          </w:rPr>
          <w:t>4.8.3</w:t>
        </w:r>
        <w:r w:rsidRPr="00DD2B68">
          <w:rPr>
            <w:rFonts w:ascii="Calibri" w:hAnsi="Calibri"/>
            <w:i w:val="0"/>
            <w:noProof/>
            <w:sz w:val="22"/>
            <w:szCs w:val="22"/>
            <w:lang w:eastAsia="fi-FI"/>
          </w:rPr>
          <w:tab/>
        </w:r>
        <w:r w:rsidRPr="005173C8">
          <w:rPr>
            <w:rStyle w:val="Hyperlinkki"/>
            <w:noProof/>
            <w:lang w:val="en-US"/>
          </w:rPr>
          <w:t>Furkaatioleesioiden asteet</w:t>
        </w:r>
        <w:r>
          <w:rPr>
            <w:noProof/>
            <w:webHidden/>
          </w:rPr>
          <w:tab/>
        </w:r>
        <w:r>
          <w:rPr>
            <w:noProof/>
            <w:webHidden/>
          </w:rPr>
          <w:fldChar w:fldCharType="begin"/>
        </w:r>
        <w:r>
          <w:rPr>
            <w:noProof/>
            <w:webHidden/>
          </w:rPr>
          <w:instrText xml:space="preserve"> PAGEREF _Toc436732541 \h </w:instrText>
        </w:r>
        <w:r>
          <w:rPr>
            <w:noProof/>
            <w:webHidden/>
          </w:rPr>
        </w:r>
        <w:r>
          <w:rPr>
            <w:noProof/>
            <w:webHidden/>
          </w:rPr>
          <w:fldChar w:fldCharType="separate"/>
        </w:r>
        <w:r w:rsidR="00BB10F9">
          <w:rPr>
            <w:noProof/>
            <w:webHidden/>
          </w:rPr>
          <w:t>34</w:t>
        </w:r>
        <w:r>
          <w:rPr>
            <w:noProof/>
            <w:webHidden/>
          </w:rPr>
          <w:fldChar w:fldCharType="end"/>
        </w:r>
      </w:hyperlink>
    </w:p>
    <w:p w14:paraId="666CB73F"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42" w:history="1">
        <w:r w:rsidRPr="005173C8">
          <w:rPr>
            <w:rStyle w:val="Hyperlinkki"/>
            <w:noProof/>
            <w:lang w:val="en-US"/>
          </w:rPr>
          <w:t>4.9</w:t>
        </w:r>
        <w:r w:rsidRPr="00DD2B68">
          <w:rPr>
            <w:rFonts w:ascii="Calibri" w:hAnsi="Calibri"/>
            <w:smallCaps w:val="0"/>
            <w:noProof/>
            <w:sz w:val="22"/>
            <w:szCs w:val="22"/>
            <w:lang w:eastAsia="fi-FI"/>
          </w:rPr>
          <w:tab/>
        </w:r>
        <w:r w:rsidRPr="005173C8">
          <w:rPr>
            <w:rStyle w:val="Hyperlinkki"/>
            <w:noProof/>
            <w:lang w:val="en-US"/>
          </w:rPr>
          <w:t>Hammaskohtainen purentastatus</w:t>
        </w:r>
        <w:r>
          <w:rPr>
            <w:noProof/>
            <w:webHidden/>
          </w:rPr>
          <w:tab/>
        </w:r>
        <w:r>
          <w:rPr>
            <w:noProof/>
            <w:webHidden/>
          </w:rPr>
          <w:fldChar w:fldCharType="begin"/>
        </w:r>
        <w:r>
          <w:rPr>
            <w:noProof/>
            <w:webHidden/>
          </w:rPr>
          <w:instrText xml:space="preserve"> PAGEREF _Toc436732542 \h </w:instrText>
        </w:r>
        <w:r>
          <w:rPr>
            <w:noProof/>
            <w:webHidden/>
          </w:rPr>
        </w:r>
        <w:r>
          <w:rPr>
            <w:noProof/>
            <w:webHidden/>
          </w:rPr>
          <w:fldChar w:fldCharType="separate"/>
        </w:r>
        <w:r w:rsidR="00BB10F9">
          <w:rPr>
            <w:noProof/>
            <w:webHidden/>
          </w:rPr>
          <w:t>34</w:t>
        </w:r>
        <w:r>
          <w:rPr>
            <w:noProof/>
            <w:webHidden/>
          </w:rPr>
          <w:fldChar w:fldCharType="end"/>
        </w:r>
      </w:hyperlink>
    </w:p>
    <w:p w14:paraId="73BEDBD4"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43" w:history="1">
        <w:r w:rsidRPr="005173C8">
          <w:rPr>
            <w:rStyle w:val="Hyperlinkki"/>
            <w:noProof/>
          </w:rPr>
          <w:t>4.9.1</w:t>
        </w:r>
        <w:r w:rsidRPr="00DD2B68">
          <w:rPr>
            <w:rFonts w:ascii="Calibri" w:hAnsi="Calibri"/>
            <w:i w:val="0"/>
            <w:noProof/>
            <w:sz w:val="22"/>
            <w:szCs w:val="22"/>
            <w:lang w:eastAsia="fi-FI"/>
          </w:rPr>
          <w:tab/>
        </w:r>
        <w:r w:rsidRPr="005173C8">
          <w:rPr>
            <w:rStyle w:val="Hyperlinkki"/>
            <w:noProof/>
          </w:rPr>
          <w:t>Palpoitavissa oleva puhkeamaton hammas ja palpaatiopaikka</w:t>
        </w:r>
        <w:r>
          <w:rPr>
            <w:noProof/>
            <w:webHidden/>
          </w:rPr>
          <w:tab/>
        </w:r>
        <w:r>
          <w:rPr>
            <w:noProof/>
            <w:webHidden/>
          </w:rPr>
          <w:fldChar w:fldCharType="begin"/>
        </w:r>
        <w:r>
          <w:rPr>
            <w:noProof/>
            <w:webHidden/>
          </w:rPr>
          <w:instrText xml:space="preserve"> PAGEREF _Toc436732543 \h </w:instrText>
        </w:r>
        <w:r>
          <w:rPr>
            <w:noProof/>
            <w:webHidden/>
          </w:rPr>
        </w:r>
        <w:r>
          <w:rPr>
            <w:noProof/>
            <w:webHidden/>
          </w:rPr>
          <w:fldChar w:fldCharType="separate"/>
        </w:r>
        <w:r w:rsidR="00BB10F9">
          <w:rPr>
            <w:noProof/>
            <w:webHidden/>
          </w:rPr>
          <w:t>34</w:t>
        </w:r>
        <w:r>
          <w:rPr>
            <w:noProof/>
            <w:webHidden/>
          </w:rPr>
          <w:fldChar w:fldCharType="end"/>
        </w:r>
      </w:hyperlink>
    </w:p>
    <w:p w14:paraId="7C043C16"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44" w:history="1">
        <w:r w:rsidRPr="005173C8">
          <w:rPr>
            <w:rStyle w:val="Hyperlinkki"/>
            <w:noProof/>
            <w:lang w:val="en-US"/>
          </w:rPr>
          <w:t>4.9.2</w:t>
        </w:r>
        <w:r w:rsidRPr="00DD2B68">
          <w:rPr>
            <w:rFonts w:ascii="Calibri" w:hAnsi="Calibri"/>
            <w:i w:val="0"/>
            <w:noProof/>
            <w:sz w:val="22"/>
            <w:szCs w:val="22"/>
            <w:lang w:eastAsia="fi-FI"/>
          </w:rPr>
          <w:tab/>
        </w:r>
        <w:r w:rsidRPr="005173C8">
          <w:rPr>
            <w:rStyle w:val="Hyperlinkki"/>
            <w:noProof/>
            <w:lang w:val="en-US"/>
          </w:rPr>
          <w:t>Hammaskohtainen purentalöydös</w:t>
        </w:r>
        <w:r>
          <w:rPr>
            <w:noProof/>
            <w:webHidden/>
          </w:rPr>
          <w:tab/>
        </w:r>
        <w:r>
          <w:rPr>
            <w:noProof/>
            <w:webHidden/>
          </w:rPr>
          <w:fldChar w:fldCharType="begin"/>
        </w:r>
        <w:r>
          <w:rPr>
            <w:noProof/>
            <w:webHidden/>
          </w:rPr>
          <w:instrText xml:space="preserve"> PAGEREF _Toc436732544 \h </w:instrText>
        </w:r>
        <w:r>
          <w:rPr>
            <w:noProof/>
            <w:webHidden/>
          </w:rPr>
        </w:r>
        <w:r>
          <w:rPr>
            <w:noProof/>
            <w:webHidden/>
          </w:rPr>
          <w:fldChar w:fldCharType="separate"/>
        </w:r>
        <w:r w:rsidR="00BB10F9">
          <w:rPr>
            <w:noProof/>
            <w:webHidden/>
          </w:rPr>
          <w:t>35</w:t>
        </w:r>
        <w:r>
          <w:rPr>
            <w:noProof/>
            <w:webHidden/>
          </w:rPr>
          <w:fldChar w:fldCharType="end"/>
        </w:r>
      </w:hyperlink>
    </w:p>
    <w:p w14:paraId="498223BC"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45" w:history="1">
        <w:r w:rsidRPr="005173C8">
          <w:rPr>
            <w:rStyle w:val="Hyperlinkki"/>
            <w:noProof/>
            <w:lang w:val="en-US"/>
          </w:rPr>
          <w:t>4.9.3</w:t>
        </w:r>
        <w:r w:rsidRPr="00DD2B68">
          <w:rPr>
            <w:rFonts w:ascii="Calibri" w:hAnsi="Calibri"/>
            <w:i w:val="0"/>
            <w:noProof/>
            <w:sz w:val="22"/>
            <w:szCs w:val="22"/>
            <w:lang w:eastAsia="fi-FI"/>
          </w:rPr>
          <w:tab/>
        </w:r>
        <w:r w:rsidRPr="005173C8">
          <w:rPr>
            <w:rStyle w:val="Hyperlinkki"/>
            <w:noProof/>
            <w:lang w:val="en-US"/>
          </w:rPr>
          <w:t>Hampaan siirtymät ja liikkuvuudet</w:t>
        </w:r>
        <w:r>
          <w:rPr>
            <w:noProof/>
            <w:webHidden/>
          </w:rPr>
          <w:tab/>
        </w:r>
        <w:r>
          <w:rPr>
            <w:noProof/>
            <w:webHidden/>
          </w:rPr>
          <w:fldChar w:fldCharType="begin"/>
        </w:r>
        <w:r>
          <w:rPr>
            <w:noProof/>
            <w:webHidden/>
          </w:rPr>
          <w:instrText xml:space="preserve"> PAGEREF _Toc436732545 \h </w:instrText>
        </w:r>
        <w:r>
          <w:rPr>
            <w:noProof/>
            <w:webHidden/>
          </w:rPr>
        </w:r>
        <w:r>
          <w:rPr>
            <w:noProof/>
            <w:webHidden/>
          </w:rPr>
          <w:fldChar w:fldCharType="separate"/>
        </w:r>
        <w:r w:rsidR="00BB10F9">
          <w:rPr>
            <w:noProof/>
            <w:webHidden/>
          </w:rPr>
          <w:t>35</w:t>
        </w:r>
        <w:r>
          <w:rPr>
            <w:noProof/>
            <w:webHidden/>
          </w:rPr>
          <w:fldChar w:fldCharType="end"/>
        </w:r>
      </w:hyperlink>
    </w:p>
    <w:p w14:paraId="20A1B3FF" w14:textId="77777777" w:rsidR="00302119" w:rsidRPr="00DD2B68" w:rsidRDefault="00302119">
      <w:pPr>
        <w:pStyle w:val="Sisluet2"/>
        <w:tabs>
          <w:tab w:val="left" w:pos="960"/>
          <w:tab w:val="right" w:leader="dot" w:pos="9629"/>
        </w:tabs>
        <w:rPr>
          <w:rFonts w:ascii="Calibri" w:hAnsi="Calibri"/>
          <w:smallCaps w:val="0"/>
          <w:noProof/>
          <w:sz w:val="22"/>
          <w:szCs w:val="22"/>
          <w:lang w:eastAsia="fi-FI"/>
        </w:rPr>
      </w:pPr>
      <w:hyperlink w:anchor="_Toc436732546" w:history="1">
        <w:r w:rsidRPr="005173C8">
          <w:rPr>
            <w:rStyle w:val="Hyperlinkki"/>
            <w:noProof/>
            <w:lang w:val="en-US"/>
          </w:rPr>
          <w:t>4.10</w:t>
        </w:r>
        <w:r w:rsidRPr="00DD2B68">
          <w:rPr>
            <w:rFonts w:ascii="Calibri" w:hAnsi="Calibri"/>
            <w:smallCaps w:val="0"/>
            <w:noProof/>
            <w:sz w:val="22"/>
            <w:szCs w:val="22"/>
            <w:lang w:eastAsia="fi-FI"/>
          </w:rPr>
          <w:tab/>
        </w:r>
        <w:r w:rsidRPr="005173C8">
          <w:rPr>
            <w:rStyle w:val="Hyperlinkki"/>
            <w:noProof/>
            <w:lang w:val="en-US"/>
          </w:rPr>
          <w:t>Hammaskohtaiset proteettiset rakenteet</w:t>
        </w:r>
        <w:r>
          <w:rPr>
            <w:noProof/>
            <w:webHidden/>
          </w:rPr>
          <w:tab/>
        </w:r>
        <w:r>
          <w:rPr>
            <w:noProof/>
            <w:webHidden/>
          </w:rPr>
          <w:fldChar w:fldCharType="begin"/>
        </w:r>
        <w:r>
          <w:rPr>
            <w:noProof/>
            <w:webHidden/>
          </w:rPr>
          <w:instrText xml:space="preserve"> PAGEREF _Toc436732546 \h </w:instrText>
        </w:r>
        <w:r>
          <w:rPr>
            <w:noProof/>
            <w:webHidden/>
          </w:rPr>
        </w:r>
        <w:r>
          <w:rPr>
            <w:noProof/>
            <w:webHidden/>
          </w:rPr>
          <w:fldChar w:fldCharType="separate"/>
        </w:r>
        <w:r w:rsidR="00BB10F9">
          <w:rPr>
            <w:noProof/>
            <w:webHidden/>
          </w:rPr>
          <w:t>35</w:t>
        </w:r>
        <w:r>
          <w:rPr>
            <w:noProof/>
            <w:webHidden/>
          </w:rPr>
          <w:fldChar w:fldCharType="end"/>
        </w:r>
      </w:hyperlink>
    </w:p>
    <w:p w14:paraId="76830929" w14:textId="77777777" w:rsidR="00302119" w:rsidRPr="00DD2B68" w:rsidRDefault="00302119">
      <w:pPr>
        <w:pStyle w:val="Sisluet3"/>
        <w:tabs>
          <w:tab w:val="left" w:pos="1440"/>
          <w:tab w:val="right" w:leader="dot" w:pos="9629"/>
        </w:tabs>
        <w:rPr>
          <w:rFonts w:ascii="Calibri" w:hAnsi="Calibri"/>
          <w:i w:val="0"/>
          <w:noProof/>
          <w:sz w:val="22"/>
          <w:szCs w:val="22"/>
          <w:lang w:eastAsia="fi-FI"/>
        </w:rPr>
      </w:pPr>
      <w:hyperlink w:anchor="_Toc436732547" w:history="1">
        <w:r w:rsidRPr="005173C8">
          <w:rPr>
            <w:rStyle w:val="Hyperlinkki"/>
            <w:noProof/>
            <w:lang w:val="en-US"/>
          </w:rPr>
          <w:t>4.10.1</w:t>
        </w:r>
        <w:r w:rsidRPr="00DD2B68">
          <w:rPr>
            <w:rFonts w:ascii="Calibri" w:hAnsi="Calibri"/>
            <w:i w:val="0"/>
            <w:noProof/>
            <w:sz w:val="22"/>
            <w:szCs w:val="22"/>
            <w:lang w:eastAsia="fi-FI"/>
          </w:rPr>
          <w:tab/>
        </w:r>
        <w:r w:rsidRPr="005173C8">
          <w:rPr>
            <w:rStyle w:val="Hyperlinkki"/>
            <w:noProof/>
            <w:lang w:val="en-US"/>
          </w:rPr>
          <w:t>Hammaskohtainen proteettinen rakenne</w:t>
        </w:r>
        <w:r>
          <w:rPr>
            <w:noProof/>
            <w:webHidden/>
          </w:rPr>
          <w:tab/>
        </w:r>
        <w:r>
          <w:rPr>
            <w:noProof/>
            <w:webHidden/>
          </w:rPr>
          <w:fldChar w:fldCharType="begin"/>
        </w:r>
        <w:r>
          <w:rPr>
            <w:noProof/>
            <w:webHidden/>
          </w:rPr>
          <w:instrText xml:space="preserve"> PAGEREF _Toc436732547 \h </w:instrText>
        </w:r>
        <w:r>
          <w:rPr>
            <w:noProof/>
            <w:webHidden/>
          </w:rPr>
        </w:r>
        <w:r>
          <w:rPr>
            <w:noProof/>
            <w:webHidden/>
          </w:rPr>
          <w:fldChar w:fldCharType="separate"/>
        </w:r>
        <w:r w:rsidR="00BB10F9">
          <w:rPr>
            <w:noProof/>
            <w:webHidden/>
          </w:rPr>
          <w:t>35</w:t>
        </w:r>
        <w:r>
          <w:rPr>
            <w:noProof/>
            <w:webHidden/>
          </w:rPr>
          <w:fldChar w:fldCharType="end"/>
        </w:r>
      </w:hyperlink>
    </w:p>
    <w:p w14:paraId="1C036DB2" w14:textId="77777777" w:rsidR="00302119" w:rsidRPr="00DD2B68" w:rsidRDefault="00302119">
      <w:pPr>
        <w:pStyle w:val="Sisluet3"/>
        <w:tabs>
          <w:tab w:val="left" w:pos="1440"/>
          <w:tab w:val="right" w:leader="dot" w:pos="9629"/>
        </w:tabs>
        <w:rPr>
          <w:rFonts w:ascii="Calibri" w:hAnsi="Calibri"/>
          <w:i w:val="0"/>
          <w:noProof/>
          <w:sz w:val="22"/>
          <w:szCs w:val="22"/>
          <w:lang w:eastAsia="fi-FI"/>
        </w:rPr>
      </w:pPr>
      <w:hyperlink w:anchor="_Toc436732548" w:history="1">
        <w:r w:rsidRPr="005173C8">
          <w:rPr>
            <w:rStyle w:val="Hyperlinkki"/>
            <w:noProof/>
          </w:rPr>
          <w:t>4.10.2</w:t>
        </w:r>
        <w:r w:rsidRPr="00DD2B68">
          <w:rPr>
            <w:rFonts w:ascii="Calibri" w:hAnsi="Calibri"/>
            <w:i w:val="0"/>
            <w:noProof/>
            <w:sz w:val="22"/>
            <w:szCs w:val="22"/>
            <w:lang w:eastAsia="fi-FI"/>
          </w:rPr>
          <w:tab/>
        </w:r>
        <w:r w:rsidRPr="005173C8">
          <w:rPr>
            <w:rStyle w:val="Hyperlinkki"/>
            <w:noProof/>
          </w:rPr>
          <w:t>Implanttikruunun tyyppi ja luun määrä implantin kaulaosan ympärillä</w:t>
        </w:r>
        <w:r>
          <w:rPr>
            <w:noProof/>
            <w:webHidden/>
          </w:rPr>
          <w:tab/>
        </w:r>
        <w:r>
          <w:rPr>
            <w:noProof/>
            <w:webHidden/>
          </w:rPr>
          <w:fldChar w:fldCharType="begin"/>
        </w:r>
        <w:r>
          <w:rPr>
            <w:noProof/>
            <w:webHidden/>
          </w:rPr>
          <w:instrText xml:space="preserve"> PAGEREF _Toc436732548 \h </w:instrText>
        </w:r>
        <w:r>
          <w:rPr>
            <w:noProof/>
            <w:webHidden/>
          </w:rPr>
        </w:r>
        <w:r>
          <w:rPr>
            <w:noProof/>
            <w:webHidden/>
          </w:rPr>
          <w:fldChar w:fldCharType="separate"/>
        </w:r>
        <w:r w:rsidR="00BB10F9">
          <w:rPr>
            <w:noProof/>
            <w:webHidden/>
          </w:rPr>
          <w:t>36</w:t>
        </w:r>
        <w:r>
          <w:rPr>
            <w:noProof/>
            <w:webHidden/>
          </w:rPr>
          <w:fldChar w:fldCharType="end"/>
        </w:r>
      </w:hyperlink>
    </w:p>
    <w:p w14:paraId="4A940C9F" w14:textId="77777777" w:rsidR="00302119" w:rsidRPr="00DD2B68" w:rsidRDefault="00302119">
      <w:pPr>
        <w:pStyle w:val="Sisluet3"/>
        <w:tabs>
          <w:tab w:val="left" w:pos="1440"/>
          <w:tab w:val="right" w:leader="dot" w:pos="9629"/>
        </w:tabs>
        <w:rPr>
          <w:rFonts w:ascii="Calibri" w:hAnsi="Calibri"/>
          <w:i w:val="0"/>
          <w:noProof/>
          <w:sz w:val="22"/>
          <w:szCs w:val="22"/>
          <w:lang w:eastAsia="fi-FI"/>
        </w:rPr>
      </w:pPr>
      <w:hyperlink w:anchor="_Toc436732549" w:history="1">
        <w:r w:rsidRPr="005173C8">
          <w:rPr>
            <w:rStyle w:val="Hyperlinkki"/>
            <w:noProof/>
            <w:lang w:val="en-US"/>
          </w:rPr>
          <w:t>4.10.3</w:t>
        </w:r>
        <w:r w:rsidRPr="00DD2B68">
          <w:rPr>
            <w:rFonts w:ascii="Calibri" w:hAnsi="Calibri"/>
            <w:i w:val="0"/>
            <w:noProof/>
            <w:sz w:val="22"/>
            <w:szCs w:val="22"/>
            <w:lang w:eastAsia="fi-FI"/>
          </w:rPr>
          <w:tab/>
        </w:r>
        <w:r w:rsidRPr="005173C8">
          <w:rPr>
            <w:rStyle w:val="Hyperlinkki"/>
            <w:noProof/>
            <w:lang w:val="en-US"/>
          </w:rPr>
          <w:t>Peri-implantiitti ja lisääntynyt liikkuvuus</w:t>
        </w:r>
        <w:r>
          <w:rPr>
            <w:noProof/>
            <w:webHidden/>
          </w:rPr>
          <w:tab/>
        </w:r>
        <w:r>
          <w:rPr>
            <w:noProof/>
            <w:webHidden/>
          </w:rPr>
          <w:fldChar w:fldCharType="begin"/>
        </w:r>
        <w:r>
          <w:rPr>
            <w:noProof/>
            <w:webHidden/>
          </w:rPr>
          <w:instrText xml:space="preserve"> PAGEREF _Toc436732549 \h </w:instrText>
        </w:r>
        <w:r>
          <w:rPr>
            <w:noProof/>
            <w:webHidden/>
          </w:rPr>
        </w:r>
        <w:r>
          <w:rPr>
            <w:noProof/>
            <w:webHidden/>
          </w:rPr>
          <w:fldChar w:fldCharType="separate"/>
        </w:r>
        <w:r w:rsidR="00BB10F9">
          <w:rPr>
            <w:noProof/>
            <w:webHidden/>
          </w:rPr>
          <w:t>36</w:t>
        </w:r>
        <w:r>
          <w:rPr>
            <w:noProof/>
            <w:webHidden/>
          </w:rPr>
          <w:fldChar w:fldCharType="end"/>
        </w:r>
      </w:hyperlink>
    </w:p>
    <w:p w14:paraId="2CB50A20" w14:textId="77777777" w:rsidR="00302119" w:rsidRPr="00DD2B68" w:rsidRDefault="00302119">
      <w:pPr>
        <w:pStyle w:val="Sisluet3"/>
        <w:tabs>
          <w:tab w:val="left" w:pos="1440"/>
          <w:tab w:val="right" w:leader="dot" w:pos="9629"/>
        </w:tabs>
        <w:rPr>
          <w:rFonts w:ascii="Calibri" w:hAnsi="Calibri"/>
          <w:i w:val="0"/>
          <w:noProof/>
          <w:sz w:val="22"/>
          <w:szCs w:val="22"/>
          <w:lang w:eastAsia="fi-FI"/>
        </w:rPr>
      </w:pPr>
      <w:hyperlink w:anchor="_Toc436732550" w:history="1">
        <w:r w:rsidRPr="005173C8">
          <w:rPr>
            <w:rStyle w:val="Hyperlinkki"/>
            <w:noProof/>
          </w:rPr>
          <w:t>4.10.4</w:t>
        </w:r>
        <w:r w:rsidRPr="00DD2B68">
          <w:rPr>
            <w:rFonts w:ascii="Calibri" w:hAnsi="Calibri"/>
            <w:i w:val="0"/>
            <w:noProof/>
            <w:sz w:val="22"/>
            <w:szCs w:val="22"/>
            <w:lang w:eastAsia="fi-FI"/>
          </w:rPr>
          <w:tab/>
        </w:r>
        <w:r w:rsidRPr="005173C8">
          <w:rPr>
            <w:rStyle w:val="Hyperlinkki"/>
            <w:noProof/>
          </w:rPr>
          <w:t>Implantin tunnusnumero, LOT ja implantin koko</w:t>
        </w:r>
        <w:r>
          <w:rPr>
            <w:noProof/>
            <w:webHidden/>
          </w:rPr>
          <w:tab/>
        </w:r>
        <w:r>
          <w:rPr>
            <w:noProof/>
            <w:webHidden/>
          </w:rPr>
          <w:fldChar w:fldCharType="begin"/>
        </w:r>
        <w:r>
          <w:rPr>
            <w:noProof/>
            <w:webHidden/>
          </w:rPr>
          <w:instrText xml:space="preserve"> PAGEREF _Toc436732550 \h </w:instrText>
        </w:r>
        <w:r>
          <w:rPr>
            <w:noProof/>
            <w:webHidden/>
          </w:rPr>
        </w:r>
        <w:r>
          <w:rPr>
            <w:noProof/>
            <w:webHidden/>
          </w:rPr>
          <w:fldChar w:fldCharType="separate"/>
        </w:r>
        <w:r w:rsidR="00BB10F9">
          <w:rPr>
            <w:noProof/>
            <w:webHidden/>
          </w:rPr>
          <w:t>37</w:t>
        </w:r>
        <w:r>
          <w:rPr>
            <w:noProof/>
            <w:webHidden/>
          </w:rPr>
          <w:fldChar w:fldCharType="end"/>
        </w:r>
      </w:hyperlink>
    </w:p>
    <w:p w14:paraId="385249B6" w14:textId="77777777" w:rsidR="00302119" w:rsidRPr="00DD2B68" w:rsidRDefault="00302119">
      <w:pPr>
        <w:pStyle w:val="Sisluet1"/>
        <w:tabs>
          <w:tab w:val="left" w:pos="480"/>
          <w:tab w:val="right" w:leader="dot" w:pos="9629"/>
        </w:tabs>
        <w:rPr>
          <w:rFonts w:ascii="Calibri" w:hAnsi="Calibri"/>
          <w:b w:val="0"/>
          <w:caps w:val="0"/>
          <w:noProof/>
          <w:sz w:val="22"/>
          <w:szCs w:val="22"/>
          <w:lang w:eastAsia="fi-FI"/>
        </w:rPr>
      </w:pPr>
      <w:hyperlink w:anchor="_Toc436732551" w:history="1">
        <w:r w:rsidRPr="005173C8">
          <w:rPr>
            <w:rStyle w:val="Hyperlinkki"/>
            <w:noProof/>
          </w:rPr>
          <w:t>5.</w:t>
        </w:r>
        <w:r w:rsidRPr="00DD2B68">
          <w:rPr>
            <w:rFonts w:ascii="Calibri" w:hAnsi="Calibri"/>
            <w:b w:val="0"/>
            <w:caps w:val="0"/>
            <w:noProof/>
            <w:sz w:val="22"/>
            <w:szCs w:val="22"/>
            <w:lang w:eastAsia="fi-FI"/>
          </w:rPr>
          <w:tab/>
        </w:r>
        <w:r w:rsidRPr="005173C8">
          <w:rPr>
            <w:rStyle w:val="Hyperlinkki"/>
            <w:noProof/>
          </w:rPr>
          <w:t>Suuremmat kuin yhden hampaan proteettiset rakenteet</w:t>
        </w:r>
        <w:r>
          <w:rPr>
            <w:noProof/>
            <w:webHidden/>
          </w:rPr>
          <w:tab/>
        </w:r>
        <w:r>
          <w:rPr>
            <w:noProof/>
            <w:webHidden/>
          </w:rPr>
          <w:fldChar w:fldCharType="begin"/>
        </w:r>
        <w:r>
          <w:rPr>
            <w:noProof/>
            <w:webHidden/>
          </w:rPr>
          <w:instrText xml:space="preserve"> PAGEREF _Toc436732551 \h </w:instrText>
        </w:r>
        <w:r>
          <w:rPr>
            <w:noProof/>
            <w:webHidden/>
          </w:rPr>
        </w:r>
        <w:r>
          <w:rPr>
            <w:noProof/>
            <w:webHidden/>
          </w:rPr>
          <w:fldChar w:fldCharType="separate"/>
        </w:r>
        <w:r w:rsidR="00BB10F9">
          <w:rPr>
            <w:noProof/>
            <w:webHidden/>
          </w:rPr>
          <w:t>38</w:t>
        </w:r>
        <w:r>
          <w:rPr>
            <w:noProof/>
            <w:webHidden/>
          </w:rPr>
          <w:fldChar w:fldCharType="end"/>
        </w:r>
      </w:hyperlink>
    </w:p>
    <w:p w14:paraId="47E2AE06"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52" w:history="1">
        <w:r w:rsidRPr="005173C8">
          <w:rPr>
            <w:rStyle w:val="Hyperlinkki"/>
            <w:noProof/>
            <w:lang w:val="en-US"/>
          </w:rPr>
          <w:t>5.1</w:t>
        </w:r>
        <w:r w:rsidRPr="00DD2B68">
          <w:rPr>
            <w:rFonts w:ascii="Calibri" w:hAnsi="Calibri"/>
            <w:smallCaps w:val="0"/>
            <w:noProof/>
            <w:sz w:val="22"/>
            <w:szCs w:val="22"/>
            <w:lang w:eastAsia="fi-FI"/>
          </w:rPr>
          <w:tab/>
        </w:r>
        <w:r w:rsidRPr="005173C8">
          <w:rPr>
            <w:rStyle w:val="Hyperlinkki"/>
            <w:noProof/>
            <w:lang w:val="en-US"/>
          </w:rPr>
          <w:t>Otsikko</w:t>
        </w:r>
        <w:r>
          <w:rPr>
            <w:noProof/>
            <w:webHidden/>
          </w:rPr>
          <w:tab/>
        </w:r>
        <w:r>
          <w:rPr>
            <w:noProof/>
            <w:webHidden/>
          </w:rPr>
          <w:fldChar w:fldCharType="begin"/>
        </w:r>
        <w:r>
          <w:rPr>
            <w:noProof/>
            <w:webHidden/>
          </w:rPr>
          <w:instrText xml:space="preserve"> PAGEREF _Toc436732552 \h </w:instrText>
        </w:r>
        <w:r>
          <w:rPr>
            <w:noProof/>
            <w:webHidden/>
          </w:rPr>
        </w:r>
        <w:r>
          <w:rPr>
            <w:noProof/>
            <w:webHidden/>
          </w:rPr>
          <w:fldChar w:fldCharType="separate"/>
        </w:r>
        <w:r w:rsidR="00BB10F9">
          <w:rPr>
            <w:noProof/>
            <w:webHidden/>
          </w:rPr>
          <w:t>38</w:t>
        </w:r>
        <w:r>
          <w:rPr>
            <w:noProof/>
            <w:webHidden/>
          </w:rPr>
          <w:fldChar w:fldCharType="end"/>
        </w:r>
      </w:hyperlink>
    </w:p>
    <w:p w14:paraId="5E3AED07"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53" w:history="1">
        <w:r w:rsidRPr="005173C8">
          <w:rPr>
            <w:rStyle w:val="Hyperlinkki"/>
            <w:noProof/>
          </w:rPr>
          <w:t>5.2</w:t>
        </w:r>
        <w:r w:rsidRPr="00DD2B68">
          <w:rPr>
            <w:rFonts w:ascii="Calibri" w:hAnsi="Calibri"/>
            <w:smallCaps w:val="0"/>
            <w:noProof/>
            <w:sz w:val="22"/>
            <w:szCs w:val="22"/>
            <w:lang w:eastAsia="fi-FI"/>
          </w:rPr>
          <w:tab/>
        </w:r>
        <w:r w:rsidRPr="005173C8">
          <w:rPr>
            <w:rStyle w:val="Hyperlinkki"/>
            <w:noProof/>
          </w:rPr>
          <w:t>Näyttömuoto</w:t>
        </w:r>
        <w:r>
          <w:rPr>
            <w:noProof/>
            <w:webHidden/>
          </w:rPr>
          <w:tab/>
        </w:r>
        <w:r>
          <w:rPr>
            <w:noProof/>
            <w:webHidden/>
          </w:rPr>
          <w:fldChar w:fldCharType="begin"/>
        </w:r>
        <w:r>
          <w:rPr>
            <w:noProof/>
            <w:webHidden/>
          </w:rPr>
          <w:instrText xml:space="preserve"> PAGEREF _Toc436732553 \h </w:instrText>
        </w:r>
        <w:r>
          <w:rPr>
            <w:noProof/>
            <w:webHidden/>
          </w:rPr>
        </w:r>
        <w:r>
          <w:rPr>
            <w:noProof/>
            <w:webHidden/>
          </w:rPr>
          <w:fldChar w:fldCharType="separate"/>
        </w:r>
        <w:r w:rsidR="00BB10F9">
          <w:rPr>
            <w:noProof/>
            <w:webHidden/>
          </w:rPr>
          <w:t>38</w:t>
        </w:r>
        <w:r>
          <w:rPr>
            <w:noProof/>
            <w:webHidden/>
          </w:rPr>
          <w:fldChar w:fldCharType="end"/>
        </w:r>
      </w:hyperlink>
    </w:p>
    <w:p w14:paraId="15A3FF03"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54" w:history="1">
        <w:r w:rsidRPr="005173C8">
          <w:rPr>
            <w:rStyle w:val="Hyperlinkki"/>
            <w:noProof/>
            <w:lang w:val="en-US"/>
          </w:rPr>
          <w:t>5.3</w:t>
        </w:r>
        <w:r w:rsidRPr="00DD2B68">
          <w:rPr>
            <w:rFonts w:ascii="Calibri" w:hAnsi="Calibri"/>
            <w:smallCaps w:val="0"/>
            <w:noProof/>
            <w:sz w:val="22"/>
            <w:szCs w:val="22"/>
            <w:lang w:eastAsia="fi-FI"/>
          </w:rPr>
          <w:tab/>
        </w:r>
        <w:r w:rsidRPr="005173C8">
          <w:rPr>
            <w:rStyle w:val="Hyperlinkki"/>
            <w:noProof/>
            <w:lang w:val="en-US"/>
          </w:rPr>
          <w:t>Entry</w:t>
        </w:r>
        <w:r>
          <w:rPr>
            <w:noProof/>
            <w:webHidden/>
          </w:rPr>
          <w:tab/>
        </w:r>
        <w:r>
          <w:rPr>
            <w:noProof/>
            <w:webHidden/>
          </w:rPr>
          <w:fldChar w:fldCharType="begin"/>
        </w:r>
        <w:r>
          <w:rPr>
            <w:noProof/>
            <w:webHidden/>
          </w:rPr>
          <w:instrText xml:space="preserve"> PAGEREF _Toc436732554 \h </w:instrText>
        </w:r>
        <w:r>
          <w:rPr>
            <w:noProof/>
            <w:webHidden/>
          </w:rPr>
        </w:r>
        <w:r>
          <w:rPr>
            <w:noProof/>
            <w:webHidden/>
          </w:rPr>
          <w:fldChar w:fldCharType="separate"/>
        </w:r>
        <w:r w:rsidR="00BB10F9">
          <w:rPr>
            <w:noProof/>
            <w:webHidden/>
          </w:rPr>
          <w:t>38</w:t>
        </w:r>
        <w:r>
          <w:rPr>
            <w:noProof/>
            <w:webHidden/>
          </w:rPr>
          <w:fldChar w:fldCharType="end"/>
        </w:r>
      </w:hyperlink>
    </w:p>
    <w:p w14:paraId="4F7AC4EB"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55" w:history="1">
        <w:r w:rsidRPr="005173C8">
          <w:rPr>
            <w:rStyle w:val="Hyperlinkki"/>
            <w:noProof/>
            <w:lang w:val="en-US"/>
          </w:rPr>
          <w:t>5.3.1</w:t>
        </w:r>
        <w:r w:rsidRPr="00DD2B68">
          <w:rPr>
            <w:rFonts w:ascii="Calibri" w:hAnsi="Calibri"/>
            <w:i w:val="0"/>
            <w:noProof/>
            <w:sz w:val="22"/>
            <w:szCs w:val="22"/>
            <w:lang w:eastAsia="fi-FI"/>
          </w:rPr>
          <w:tab/>
        </w:r>
        <w:r w:rsidRPr="005173C8">
          <w:rPr>
            <w:rStyle w:val="Hyperlinkki"/>
            <w:noProof/>
            <w:lang w:val="en-US"/>
          </w:rPr>
          <w:t>Leuka</w:t>
        </w:r>
        <w:r>
          <w:rPr>
            <w:noProof/>
            <w:webHidden/>
          </w:rPr>
          <w:tab/>
        </w:r>
        <w:r>
          <w:rPr>
            <w:noProof/>
            <w:webHidden/>
          </w:rPr>
          <w:fldChar w:fldCharType="begin"/>
        </w:r>
        <w:r>
          <w:rPr>
            <w:noProof/>
            <w:webHidden/>
          </w:rPr>
          <w:instrText xml:space="preserve"> PAGEREF _Toc436732555 \h </w:instrText>
        </w:r>
        <w:r>
          <w:rPr>
            <w:noProof/>
            <w:webHidden/>
          </w:rPr>
        </w:r>
        <w:r>
          <w:rPr>
            <w:noProof/>
            <w:webHidden/>
          </w:rPr>
          <w:fldChar w:fldCharType="separate"/>
        </w:r>
        <w:r w:rsidR="00BB10F9">
          <w:rPr>
            <w:noProof/>
            <w:webHidden/>
          </w:rPr>
          <w:t>39</w:t>
        </w:r>
        <w:r>
          <w:rPr>
            <w:noProof/>
            <w:webHidden/>
          </w:rPr>
          <w:fldChar w:fldCharType="end"/>
        </w:r>
      </w:hyperlink>
    </w:p>
    <w:p w14:paraId="33E1595E"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56" w:history="1">
        <w:r w:rsidRPr="005173C8">
          <w:rPr>
            <w:rStyle w:val="Hyperlinkki"/>
            <w:noProof/>
          </w:rPr>
          <w:t>5.3.2</w:t>
        </w:r>
        <w:r w:rsidRPr="00DD2B68">
          <w:rPr>
            <w:rFonts w:ascii="Calibri" w:hAnsi="Calibri"/>
            <w:i w:val="0"/>
            <w:noProof/>
            <w:sz w:val="22"/>
            <w:szCs w:val="22"/>
            <w:lang w:eastAsia="fi-FI"/>
          </w:rPr>
          <w:tab/>
        </w:r>
        <w:r w:rsidRPr="005173C8">
          <w:rPr>
            <w:rStyle w:val="Hyperlinkki"/>
            <w:noProof/>
          </w:rPr>
          <w:t>Proteettinen rakenne ja osaproteesin tyyppi</w:t>
        </w:r>
        <w:r>
          <w:rPr>
            <w:noProof/>
            <w:webHidden/>
          </w:rPr>
          <w:tab/>
        </w:r>
        <w:r>
          <w:rPr>
            <w:noProof/>
            <w:webHidden/>
          </w:rPr>
          <w:fldChar w:fldCharType="begin"/>
        </w:r>
        <w:r>
          <w:rPr>
            <w:noProof/>
            <w:webHidden/>
          </w:rPr>
          <w:instrText xml:space="preserve"> PAGEREF _Toc436732556 \h </w:instrText>
        </w:r>
        <w:r>
          <w:rPr>
            <w:noProof/>
            <w:webHidden/>
          </w:rPr>
        </w:r>
        <w:r>
          <w:rPr>
            <w:noProof/>
            <w:webHidden/>
          </w:rPr>
          <w:fldChar w:fldCharType="separate"/>
        </w:r>
        <w:r w:rsidR="00BB10F9">
          <w:rPr>
            <w:noProof/>
            <w:webHidden/>
          </w:rPr>
          <w:t>40</w:t>
        </w:r>
        <w:r>
          <w:rPr>
            <w:noProof/>
            <w:webHidden/>
          </w:rPr>
          <w:fldChar w:fldCharType="end"/>
        </w:r>
      </w:hyperlink>
    </w:p>
    <w:p w14:paraId="672E3780"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57" w:history="1">
        <w:r w:rsidRPr="005173C8">
          <w:rPr>
            <w:rStyle w:val="Hyperlinkki"/>
            <w:noProof/>
          </w:rPr>
          <w:t>5.3.3</w:t>
        </w:r>
        <w:r w:rsidRPr="00DD2B68">
          <w:rPr>
            <w:rFonts w:ascii="Calibri" w:hAnsi="Calibri"/>
            <w:i w:val="0"/>
            <w:noProof/>
            <w:sz w:val="22"/>
            <w:szCs w:val="22"/>
            <w:lang w:eastAsia="fi-FI"/>
          </w:rPr>
          <w:tab/>
        </w:r>
        <w:r w:rsidRPr="005173C8">
          <w:rPr>
            <w:rStyle w:val="Hyperlinkki"/>
            <w:noProof/>
          </w:rPr>
          <w:t>Proteettiseen rakenteeseen kuuluvat hampaat ja proteesihampaan tyyppi</w:t>
        </w:r>
        <w:r>
          <w:rPr>
            <w:noProof/>
            <w:webHidden/>
          </w:rPr>
          <w:tab/>
        </w:r>
        <w:r>
          <w:rPr>
            <w:noProof/>
            <w:webHidden/>
          </w:rPr>
          <w:fldChar w:fldCharType="begin"/>
        </w:r>
        <w:r>
          <w:rPr>
            <w:noProof/>
            <w:webHidden/>
          </w:rPr>
          <w:instrText xml:space="preserve"> PAGEREF _Toc436732557 \h </w:instrText>
        </w:r>
        <w:r>
          <w:rPr>
            <w:noProof/>
            <w:webHidden/>
          </w:rPr>
        </w:r>
        <w:r>
          <w:rPr>
            <w:noProof/>
            <w:webHidden/>
          </w:rPr>
          <w:fldChar w:fldCharType="separate"/>
        </w:r>
        <w:r w:rsidR="00BB10F9">
          <w:rPr>
            <w:noProof/>
            <w:webHidden/>
          </w:rPr>
          <w:t>40</w:t>
        </w:r>
        <w:r>
          <w:rPr>
            <w:noProof/>
            <w:webHidden/>
          </w:rPr>
          <w:fldChar w:fldCharType="end"/>
        </w:r>
      </w:hyperlink>
    </w:p>
    <w:p w14:paraId="731406DC"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58" w:history="1">
        <w:r w:rsidRPr="005173C8">
          <w:rPr>
            <w:rStyle w:val="Hyperlinkki"/>
            <w:noProof/>
            <w:lang w:val="en-US"/>
          </w:rPr>
          <w:t>5.3.4</w:t>
        </w:r>
        <w:r w:rsidRPr="00DD2B68">
          <w:rPr>
            <w:rFonts w:ascii="Calibri" w:hAnsi="Calibri"/>
            <w:i w:val="0"/>
            <w:noProof/>
            <w:sz w:val="22"/>
            <w:szCs w:val="22"/>
            <w:lang w:eastAsia="fi-FI"/>
          </w:rPr>
          <w:tab/>
        </w:r>
        <w:r w:rsidRPr="005173C8">
          <w:rPr>
            <w:rStyle w:val="Hyperlinkki"/>
            <w:noProof/>
            <w:lang w:val="en-US"/>
          </w:rPr>
          <w:t>Proteesin lisätietoa</w:t>
        </w:r>
        <w:r>
          <w:rPr>
            <w:noProof/>
            <w:webHidden/>
          </w:rPr>
          <w:tab/>
        </w:r>
        <w:r>
          <w:rPr>
            <w:noProof/>
            <w:webHidden/>
          </w:rPr>
          <w:fldChar w:fldCharType="begin"/>
        </w:r>
        <w:r>
          <w:rPr>
            <w:noProof/>
            <w:webHidden/>
          </w:rPr>
          <w:instrText xml:space="preserve"> PAGEREF _Toc436732558 \h </w:instrText>
        </w:r>
        <w:r>
          <w:rPr>
            <w:noProof/>
            <w:webHidden/>
          </w:rPr>
        </w:r>
        <w:r>
          <w:rPr>
            <w:noProof/>
            <w:webHidden/>
          </w:rPr>
          <w:fldChar w:fldCharType="separate"/>
        </w:r>
        <w:r w:rsidR="00BB10F9">
          <w:rPr>
            <w:noProof/>
            <w:webHidden/>
          </w:rPr>
          <w:t>41</w:t>
        </w:r>
        <w:r>
          <w:rPr>
            <w:noProof/>
            <w:webHidden/>
          </w:rPr>
          <w:fldChar w:fldCharType="end"/>
        </w:r>
      </w:hyperlink>
    </w:p>
    <w:p w14:paraId="62580C32"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59" w:history="1">
        <w:r w:rsidRPr="005173C8">
          <w:rPr>
            <w:rStyle w:val="Hyperlinkki"/>
            <w:noProof/>
            <w:lang w:val="en-US"/>
          </w:rPr>
          <w:t>5.3.5</w:t>
        </w:r>
        <w:r w:rsidRPr="00DD2B68">
          <w:rPr>
            <w:rFonts w:ascii="Calibri" w:hAnsi="Calibri"/>
            <w:i w:val="0"/>
            <w:noProof/>
            <w:sz w:val="22"/>
            <w:szCs w:val="22"/>
            <w:lang w:eastAsia="fi-FI"/>
          </w:rPr>
          <w:tab/>
        </w:r>
        <w:r w:rsidRPr="005173C8">
          <w:rPr>
            <w:rStyle w:val="Hyperlinkki"/>
            <w:noProof/>
            <w:lang w:val="en-US"/>
          </w:rPr>
          <w:t>Proteesin yksilöintitunnus</w:t>
        </w:r>
        <w:r>
          <w:rPr>
            <w:noProof/>
            <w:webHidden/>
          </w:rPr>
          <w:tab/>
        </w:r>
        <w:r>
          <w:rPr>
            <w:noProof/>
            <w:webHidden/>
          </w:rPr>
          <w:fldChar w:fldCharType="begin"/>
        </w:r>
        <w:r>
          <w:rPr>
            <w:noProof/>
            <w:webHidden/>
          </w:rPr>
          <w:instrText xml:space="preserve"> PAGEREF _Toc436732559 \h </w:instrText>
        </w:r>
        <w:r>
          <w:rPr>
            <w:noProof/>
            <w:webHidden/>
          </w:rPr>
        </w:r>
        <w:r>
          <w:rPr>
            <w:noProof/>
            <w:webHidden/>
          </w:rPr>
          <w:fldChar w:fldCharType="separate"/>
        </w:r>
        <w:r w:rsidR="00BB10F9">
          <w:rPr>
            <w:noProof/>
            <w:webHidden/>
          </w:rPr>
          <w:t>41</w:t>
        </w:r>
        <w:r>
          <w:rPr>
            <w:noProof/>
            <w:webHidden/>
          </w:rPr>
          <w:fldChar w:fldCharType="end"/>
        </w:r>
      </w:hyperlink>
    </w:p>
    <w:p w14:paraId="66D8D81E" w14:textId="77777777" w:rsidR="00302119" w:rsidRPr="00DD2B68" w:rsidRDefault="00302119">
      <w:pPr>
        <w:pStyle w:val="Sisluet1"/>
        <w:tabs>
          <w:tab w:val="left" w:pos="480"/>
          <w:tab w:val="right" w:leader="dot" w:pos="9629"/>
        </w:tabs>
        <w:rPr>
          <w:rFonts w:ascii="Calibri" w:hAnsi="Calibri"/>
          <w:b w:val="0"/>
          <w:caps w:val="0"/>
          <w:noProof/>
          <w:sz w:val="22"/>
          <w:szCs w:val="22"/>
          <w:lang w:eastAsia="fi-FI"/>
        </w:rPr>
      </w:pPr>
      <w:hyperlink w:anchor="_Toc436732560" w:history="1">
        <w:r w:rsidRPr="005173C8">
          <w:rPr>
            <w:rStyle w:val="Hyperlinkki"/>
            <w:noProof/>
          </w:rPr>
          <w:t>6.</w:t>
        </w:r>
        <w:r w:rsidRPr="00DD2B68">
          <w:rPr>
            <w:rFonts w:ascii="Calibri" w:hAnsi="Calibri"/>
            <w:b w:val="0"/>
            <w:caps w:val="0"/>
            <w:noProof/>
            <w:sz w:val="22"/>
            <w:szCs w:val="22"/>
            <w:lang w:eastAsia="fi-FI"/>
          </w:rPr>
          <w:tab/>
        </w:r>
        <w:r w:rsidRPr="005173C8">
          <w:rPr>
            <w:rStyle w:val="Hyperlinkki"/>
            <w:noProof/>
          </w:rPr>
          <w:t>Purentastatus</w:t>
        </w:r>
        <w:r>
          <w:rPr>
            <w:noProof/>
            <w:webHidden/>
          </w:rPr>
          <w:tab/>
        </w:r>
        <w:r>
          <w:rPr>
            <w:noProof/>
            <w:webHidden/>
          </w:rPr>
          <w:fldChar w:fldCharType="begin"/>
        </w:r>
        <w:r>
          <w:rPr>
            <w:noProof/>
            <w:webHidden/>
          </w:rPr>
          <w:instrText xml:space="preserve"> PAGEREF _Toc436732560 \h </w:instrText>
        </w:r>
        <w:r>
          <w:rPr>
            <w:noProof/>
            <w:webHidden/>
          </w:rPr>
        </w:r>
        <w:r>
          <w:rPr>
            <w:noProof/>
            <w:webHidden/>
          </w:rPr>
          <w:fldChar w:fldCharType="separate"/>
        </w:r>
        <w:r w:rsidR="00BB10F9">
          <w:rPr>
            <w:noProof/>
            <w:webHidden/>
          </w:rPr>
          <w:t>42</w:t>
        </w:r>
        <w:r>
          <w:rPr>
            <w:noProof/>
            <w:webHidden/>
          </w:rPr>
          <w:fldChar w:fldCharType="end"/>
        </w:r>
      </w:hyperlink>
    </w:p>
    <w:p w14:paraId="27E7DDB4"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61" w:history="1">
        <w:r w:rsidRPr="005173C8">
          <w:rPr>
            <w:rStyle w:val="Hyperlinkki"/>
            <w:noProof/>
            <w:lang w:val="en-US"/>
          </w:rPr>
          <w:t>6.1</w:t>
        </w:r>
        <w:r w:rsidRPr="00DD2B68">
          <w:rPr>
            <w:rFonts w:ascii="Calibri" w:hAnsi="Calibri"/>
            <w:smallCaps w:val="0"/>
            <w:noProof/>
            <w:sz w:val="22"/>
            <w:szCs w:val="22"/>
            <w:lang w:eastAsia="fi-FI"/>
          </w:rPr>
          <w:tab/>
        </w:r>
        <w:r w:rsidRPr="005173C8">
          <w:rPr>
            <w:rStyle w:val="Hyperlinkki"/>
            <w:noProof/>
            <w:lang w:val="en-US"/>
          </w:rPr>
          <w:t>Otsikko</w:t>
        </w:r>
        <w:r>
          <w:rPr>
            <w:noProof/>
            <w:webHidden/>
          </w:rPr>
          <w:tab/>
        </w:r>
        <w:r>
          <w:rPr>
            <w:noProof/>
            <w:webHidden/>
          </w:rPr>
          <w:fldChar w:fldCharType="begin"/>
        </w:r>
        <w:r>
          <w:rPr>
            <w:noProof/>
            <w:webHidden/>
          </w:rPr>
          <w:instrText xml:space="preserve"> PAGEREF _Toc436732561 \h </w:instrText>
        </w:r>
        <w:r>
          <w:rPr>
            <w:noProof/>
            <w:webHidden/>
          </w:rPr>
        </w:r>
        <w:r>
          <w:rPr>
            <w:noProof/>
            <w:webHidden/>
          </w:rPr>
          <w:fldChar w:fldCharType="separate"/>
        </w:r>
        <w:r w:rsidR="00BB10F9">
          <w:rPr>
            <w:noProof/>
            <w:webHidden/>
          </w:rPr>
          <w:t>42</w:t>
        </w:r>
        <w:r>
          <w:rPr>
            <w:noProof/>
            <w:webHidden/>
          </w:rPr>
          <w:fldChar w:fldCharType="end"/>
        </w:r>
      </w:hyperlink>
    </w:p>
    <w:p w14:paraId="0530FDF6"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62" w:history="1">
        <w:r w:rsidRPr="005173C8">
          <w:rPr>
            <w:rStyle w:val="Hyperlinkki"/>
            <w:noProof/>
            <w:lang w:val="en-US"/>
          </w:rPr>
          <w:t>6.2</w:t>
        </w:r>
        <w:r w:rsidRPr="00DD2B68">
          <w:rPr>
            <w:rFonts w:ascii="Calibri" w:hAnsi="Calibri"/>
            <w:smallCaps w:val="0"/>
            <w:noProof/>
            <w:sz w:val="22"/>
            <w:szCs w:val="22"/>
            <w:lang w:eastAsia="fi-FI"/>
          </w:rPr>
          <w:tab/>
        </w:r>
        <w:r w:rsidRPr="005173C8">
          <w:rPr>
            <w:rStyle w:val="Hyperlinkki"/>
            <w:noProof/>
            <w:lang w:val="en-US"/>
          </w:rPr>
          <w:t>Näyttömuoto</w:t>
        </w:r>
        <w:r>
          <w:rPr>
            <w:noProof/>
            <w:webHidden/>
          </w:rPr>
          <w:tab/>
        </w:r>
        <w:r>
          <w:rPr>
            <w:noProof/>
            <w:webHidden/>
          </w:rPr>
          <w:fldChar w:fldCharType="begin"/>
        </w:r>
        <w:r>
          <w:rPr>
            <w:noProof/>
            <w:webHidden/>
          </w:rPr>
          <w:instrText xml:space="preserve"> PAGEREF _Toc436732562 \h </w:instrText>
        </w:r>
        <w:r>
          <w:rPr>
            <w:noProof/>
            <w:webHidden/>
          </w:rPr>
        </w:r>
        <w:r>
          <w:rPr>
            <w:noProof/>
            <w:webHidden/>
          </w:rPr>
          <w:fldChar w:fldCharType="separate"/>
        </w:r>
        <w:r w:rsidR="00BB10F9">
          <w:rPr>
            <w:noProof/>
            <w:webHidden/>
          </w:rPr>
          <w:t>42</w:t>
        </w:r>
        <w:r>
          <w:rPr>
            <w:noProof/>
            <w:webHidden/>
          </w:rPr>
          <w:fldChar w:fldCharType="end"/>
        </w:r>
      </w:hyperlink>
    </w:p>
    <w:p w14:paraId="438B895A"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63" w:history="1">
        <w:r w:rsidRPr="005173C8">
          <w:rPr>
            <w:rStyle w:val="Hyperlinkki"/>
            <w:noProof/>
            <w:lang w:val="en-US"/>
          </w:rPr>
          <w:t>6.3</w:t>
        </w:r>
        <w:r w:rsidRPr="00DD2B68">
          <w:rPr>
            <w:rFonts w:ascii="Calibri" w:hAnsi="Calibri"/>
            <w:smallCaps w:val="0"/>
            <w:noProof/>
            <w:sz w:val="22"/>
            <w:szCs w:val="22"/>
            <w:lang w:eastAsia="fi-FI"/>
          </w:rPr>
          <w:tab/>
        </w:r>
        <w:r w:rsidRPr="005173C8">
          <w:rPr>
            <w:rStyle w:val="Hyperlinkki"/>
            <w:noProof/>
            <w:lang w:val="en-US"/>
          </w:rPr>
          <w:t>Entry</w:t>
        </w:r>
        <w:r>
          <w:rPr>
            <w:noProof/>
            <w:webHidden/>
          </w:rPr>
          <w:tab/>
        </w:r>
        <w:r>
          <w:rPr>
            <w:noProof/>
            <w:webHidden/>
          </w:rPr>
          <w:fldChar w:fldCharType="begin"/>
        </w:r>
        <w:r>
          <w:rPr>
            <w:noProof/>
            <w:webHidden/>
          </w:rPr>
          <w:instrText xml:space="preserve"> PAGEREF _Toc436732563 \h </w:instrText>
        </w:r>
        <w:r>
          <w:rPr>
            <w:noProof/>
            <w:webHidden/>
          </w:rPr>
        </w:r>
        <w:r>
          <w:rPr>
            <w:noProof/>
            <w:webHidden/>
          </w:rPr>
          <w:fldChar w:fldCharType="separate"/>
        </w:r>
        <w:r w:rsidR="00BB10F9">
          <w:rPr>
            <w:noProof/>
            <w:webHidden/>
          </w:rPr>
          <w:t>43</w:t>
        </w:r>
        <w:r>
          <w:rPr>
            <w:noProof/>
            <w:webHidden/>
          </w:rPr>
          <w:fldChar w:fldCharType="end"/>
        </w:r>
      </w:hyperlink>
    </w:p>
    <w:p w14:paraId="5B212A5E"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64" w:history="1">
        <w:r w:rsidRPr="005173C8">
          <w:rPr>
            <w:rStyle w:val="Hyperlinkki"/>
            <w:noProof/>
            <w:lang w:val="en-US"/>
          </w:rPr>
          <w:t>6.4</w:t>
        </w:r>
        <w:r w:rsidRPr="00DD2B68">
          <w:rPr>
            <w:rFonts w:ascii="Calibri" w:hAnsi="Calibri"/>
            <w:smallCaps w:val="0"/>
            <w:noProof/>
            <w:sz w:val="22"/>
            <w:szCs w:val="22"/>
            <w:lang w:eastAsia="fi-FI"/>
          </w:rPr>
          <w:tab/>
        </w:r>
        <w:r w:rsidRPr="005173C8">
          <w:rPr>
            <w:rStyle w:val="Hyperlinkki"/>
            <w:noProof/>
            <w:lang w:val="en-US"/>
          </w:rPr>
          <w:t>Etuhampaiden havainnot</w:t>
        </w:r>
        <w:r>
          <w:rPr>
            <w:noProof/>
            <w:webHidden/>
          </w:rPr>
          <w:tab/>
        </w:r>
        <w:r>
          <w:rPr>
            <w:noProof/>
            <w:webHidden/>
          </w:rPr>
          <w:fldChar w:fldCharType="begin"/>
        </w:r>
        <w:r>
          <w:rPr>
            <w:noProof/>
            <w:webHidden/>
          </w:rPr>
          <w:instrText xml:space="preserve"> PAGEREF _Toc436732564 \h </w:instrText>
        </w:r>
        <w:r>
          <w:rPr>
            <w:noProof/>
            <w:webHidden/>
          </w:rPr>
        </w:r>
        <w:r>
          <w:rPr>
            <w:noProof/>
            <w:webHidden/>
          </w:rPr>
          <w:fldChar w:fldCharType="separate"/>
        </w:r>
        <w:r w:rsidR="00BB10F9">
          <w:rPr>
            <w:noProof/>
            <w:webHidden/>
          </w:rPr>
          <w:t>45</w:t>
        </w:r>
        <w:r>
          <w:rPr>
            <w:noProof/>
            <w:webHidden/>
          </w:rPr>
          <w:fldChar w:fldCharType="end"/>
        </w:r>
      </w:hyperlink>
    </w:p>
    <w:p w14:paraId="22634ED6"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65" w:history="1">
        <w:r w:rsidRPr="005173C8">
          <w:rPr>
            <w:rStyle w:val="Hyperlinkki"/>
            <w:noProof/>
          </w:rPr>
          <w:t>6.4.1</w:t>
        </w:r>
        <w:r w:rsidRPr="00DD2B68">
          <w:rPr>
            <w:rFonts w:ascii="Calibri" w:hAnsi="Calibri"/>
            <w:i w:val="0"/>
            <w:noProof/>
            <w:sz w:val="22"/>
            <w:szCs w:val="22"/>
            <w:lang w:eastAsia="fi-FI"/>
          </w:rPr>
          <w:tab/>
        </w:r>
        <w:r w:rsidRPr="005173C8">
          <w:rPr>
            <w:rStyle w:val="Hyperlinkki"/>
            <w:noProof/>
          </w:rPr>
          <w:t>Alaetuhampaiden kallistumissuunta, yläetuhampaiden kallistumissuunta ja yläetuhampaiden näkyvyys</w:t>
        </w:r>
        <w:r>
          <w:rPr>
            <w:noProof/>
            <w:webHidden/>
          </w:rPr>
          <w:tab/>
        </w:r>
        <w:r>
          <w:rPr>
            <w:noProof/>
            <w:webHidden/>
          </w:rPr>
          <w:fldChar w:fldCharType="begin"/>
        </w:r>
        <w:r>
          <w:rPr>
            <w:noProof/>
            <w:webHidden/>
          </w:rPr>
          <w:instrText xml:space="preserve"> PAGEREF _Toc436732565 \h </w:instrText>
        </w:r>
        <w:r>
          <w:rPr>
            <w:noProof/>
            <w:webHidden/>
          </w:rPr>
        </w:r>
        <w:r>
          <w:rPr>
            <w:noProof/>
            <w:webHidden/>
          </w:rPr>
          <w:fldChar w:fldCharType="separate"/>
        </w:r>
        <w:r w:rsidR="00BB10F9">
          <w:rPr>
            <w:noProof/>
            <w:webHidden/>
          </w:rPr>
          <w:t>45</w:t>
        </w:r>
        <w:r>
          <w:rPr>
            <w:noProof/>
            <w:webHidden/>
          </w:rPr>
          <w:fldChar w:fldCharType="end"/>
        </w:r>
      </w:hyperlink>
    </w:p>
    <w:p w14:paraId="56D436CA"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66" w:history="1">
        <w:r w:rsidRPr="005173C8">
          <w:rPr>
            <w:rStyle w:val="Hyperlinkki"/>
            <w:noProof/>
            <w:lang w:val="en-US"/>
          </w:rPr>
          <w:t>6.4.2</w:t>
        </w:r>
        <w:r w:rsidRPr="00DD2B68">
          <w:rPr>
            <w:rFonts w:ascii="Calibri" w:hAnsi="Calibri"/>
            <w:i w:val="0"/>
            <w:noProof/>
            <w:sz w:val="22"/>
            <w:szCs w:val="22"/>
            <w:lang w:eastAsia="fi-FI"/>
          </w:rPr>
          <w:tab/>
        </w:r>
        <w:r w:rsidRPr="005173C8">
          <w:rPr>
            <w:rStyle w:val="Hyperlinkki"/>
            <w:noProof/>
            <w:lang w:val="en-US"/>
          </w:rPr>
          <w:t>Ylipurennan määrä</w:t>
        </w:r>
        <w:r>
          <w:rPr>
            <w:noProof/>
            <w:webHidden/>
          </w:rPr>
          <w:tab/>
        </w:r>
        <w:r>
          <w:rPr>
            <w:noProof/>
            <w:webHidden/>
          </w:rPr>
          <w:fldChar w:fldCharType="begin"/>
        </w:r>
        <w:r>
          <w:rPr>
            <w:noProof/>
            <w:webHidden/>
          </w:rPr>
          <w:instrText xml:space="preserve"> PAGEREF _Toc436732566 \h </w:instrText>
        </w:r>
        <w:r>
          <w:rPr>
            <w:noProof/>
            <w:webHidden/>
          </w:rPr>
        </w:r>
        <w:r>
          <w:rPr>
            <w:noProof/>
            <w:webHidden/>
          </w:rPr>
          <w:fldChar w:fldCharType="separate"/>
        </w:r>
        <w:r w:rsidR="00BB10F9">
          <w:rPr>
            <w:noProof/>
            <w:webHidden/>
          </w:rPr>
          <w:t>46</w:t>
        </w:r>
        <w:r>
          <w:rPr>
            <w:noProof/>
            <w:webHidden/>
          </w:rPr>
          <w:fldChar w:fldCharType="end"/>
        </w:r>
      </w:hyperlink>
    </w:p>
    <w:p w14:paraId="2646D56D"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67" w:history="1">
        <w:r w:rsidRPr="005173C8">
          <w:rPr>
            <w:rStyle w:val="Hyperlinkki"/>
            <w:noProof/>
            <w:lang w:val="en-US"/>
          </w:rPr>
          <w:t>6.5</w:t>
        </w:r>
        <w:r w:rsidRPr="00DD2B68">
          <w:rPr>
            <w:rFonts w:ascii="Calibri" w:hAnsi="Calibri"/>
            <w:smallCaps w:val="0"/>
            <w:noProof/>
            <w:sz w:val="22"/>
            <w:szCs w:val="22"/>
            <w:lang w:eastAsia="fi-FI"/>
          </w:rPr>
          <w:tab/>
        </w:r>
        <w:r w:rsidRPr="005173C8">
          <w:rPr>
            <w:rStyle w:val="Hyperlinkki"/>
            <w:noProof/>
            <w:lang w:val="en-US"/>
          </w:rPr>
          <w:t>Ylähammaskaaren havainnot</w:t>
        </w:r>
        <w:r>
          <w:rPr>
            <w:noProof/>
            <w:webHidden/>
          </w:rPr>
          <w:tab/>
        </w:r>
        <w:r>
          <w:rPr>
            <w:noProof/>
            <w:webHidden/>
          </w:rPr>
          <w:fldChar w:fldCharType="begin"/>
        </w:r>
        <w:r>
          <w:rPr>
            <w:noProof/>
            <w:webHidden/>
          </w:rPr>
          <w:instrText xml:space="preserve"> PAGEREF _Toc436732567 \h </w:instrText>
        </w:r>
        <w:r>
          <w:rPr>
            <w:noProof/>
            <w:webHidden/>
          </w:rPr>
        </w:r>
        <w:r>
          <w:rPr>
            <w:noProof/>
            <w:webHidden/>
          </w:rPr>
          <w:fldChar w:fldCharType="separate"/>
        </w:r>
        <w:r w:rsidR="00BB10F9">
          <w:rPr>
            <w:noProof/>
            <w:webHidden/>
          </w:rPr>
          <w:t>46</w:t>
        </w:r>
        <w:r>
          <w:rPr>
            <w:noProof/>
            <w:webHidden/>
          </w:rPr>
          <w:fldChar w:fldCharType="end"/>
        </w:r>
      </w:hyperlink>
    </w:p>
    <w:p w14:paraId="06767B9C"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68" w:history="1">
        <w:r w:rsidRPr="005173C8">
          <w:rPr>
            <w:rStyle w:val="Hyperlinkki"/>
            <w:noProof/>
          </w:rPr>
          <w:t>6.5.1</w:t>
        </w:r>
        <w:r w:rsidRPr="00DD2B68">
          <w:rPr>
            <w:rFonts w:ascii="Calibri" w:hAnsi="Calibri"/>
            <w:i w:val="0"/>
            <w:noProof/>
            <w:sz w:val="22"/>
            <w:szCs w:val="22"/>
            <w:lang w:eastAsia="fi-FI"/>
          </w:rPr>
          <w:tab/>
        </w:r>
        <w:r w:rsidRPr="005173C8">
          <w:rPr>
            <w:rStyle w:val="Hyperlinkki"/>
            <w:noProof/>
          </w:rPr>
          <w:t>Ylähammaskaari suhteessa yläleukaan, ylähammaskaaren suhde kasvojen keskiviivaan ja ylähammaskaaren purentataso suhteessa pupillitasoon</w:t>
        </w:r>
        <w:r>
          <w:rPr>
            <w:noProof/>
            <w:webHidden/>
          </w:rPr>
          <w:tab/>
        </w:r>
        <w:r>
          <w:rPr>
            <w:noProof/>
            <w:webHidden/>
          </w:rPr>
          <w:fldChar w:fldCharType="begin"/>
        </w:r>
        <w:r>
          <w:rPr>
            <w:noProof/>
            <w:webHidden/>
          </w:rPr>
          <w:instrText xml:space="preserve"> PAGEREF _Toc436732568 \h </w:instrText>
        </w:r>
        <w:r>
          <w:rPr>
            <w:noProof/>
            <w:webHidden/>
          </w:rPr>
        </w:r>
        <w:r>
          <w:rPr>
            <w:noProof/>
            <w:webHidden/>
          </w:rPr>
          <w:fldChar w:fldCharType="separate"/>
        </w:r>
        <w:r w:rsidR="00BB10F9">
          <w:rPr>
            <w:noProof/>
            <w:webHidden/>
          </w:rPr>
          <w:t>47</w:t>
        </w:r>
        <w:r>
          <w:rPr>
            <w:noProof/>
            <w:webHidden/>
          </w:rPr>
          <w:fldChar w:fldCharType="end"/>
        </w:r>
      </w:hyperlink>
    </w:p>
    <w:p w14:paraId="0A70CE51"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69" w:history="1">
        <w:r w:rsidRPr="005173C8">
          <w:rPr>
            <w:rStyle w:val="Hyperlinkki"/>
            <w:noProof/>
            <w:lang w:val="en-US"/>
          </w:rPr>
          <w:t>6.6</w:t>
        </w:r>
        <w:r w:rsidRPr="00DD2B68">
          <w:rPr>
            <w:rFonts w:ascii="Calibri" w:hAnsi="Calibri"/>
            <w:smallCaps w:val="0"/>
            <w:noProof/>
            <w:sz w:val="22"/>
            <w:szCs w:val="22"/>
            <w:lang w:eastAsia="fi-FI"/>
          </w:rPr>
          <w:tab/>
        </w:r>
        <w:r w:rsidRPr="005173C8">
          <w:rPr>
            <w:rStyle w:val="Hyperlinkki"/>
            <w:noProof/>
            <w:lang w:val="en-US"/>
          </w:rPr>
          <w:t>Alahammaskaaren havainnot</w:t>
        </w:r>
        <w:r>
          <w:rPr>
            <w:noProof/>
            <w:webHidden/>
          </w:rPr>
          <w:tab/>
        </w:r>
        <w:r>
          <w:rPr>
            <w:noProof/>
            <w:webHidden/>
          </w:rPr>
          <w:fldChar w:fldCharType="begin"/>
        </w:r>
        <w:r>
          <w:rPr>
            <w:noProof/>
            <w:webHidden/>
          </w:rPr>
          <w:instrText xml:space="preserve"> PAGEREF _Toc436732569 \h </w:instrText>
        </w:r>
        <w:r>
          <w:rPr>
            <w:noProof/>
            <w:webHidden/>
          </w:rPr>
        </w:r>
        <w:r>
          <w:rPr>
            <w:noProof/>
            <w:webHidden/>
          </w:rPr>
          <w:fldChar w:fldCharType="separate"/>
        </w:r>
        <w:r w:rsidR="00BB10F9">
          <w:rPr>
            <w:noProof/>
            <w:webHidden/>
          </w:rPr>
          <w:t>47</w:t>
        </w:r>
        <w:r>
          <w:rPr>
            <w:noProof/>
            <w:webHidden/>
          </w:rPr>
          <w:fldChar w:fldCharType="end"/>
        </w:r>
      </w:hyperlink>
    </w:p>
    <w:p w14:paraId="24A7A735"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70" w:history="1">
        <w:r w:rsidRPr="005173C8">
          <w:rPr>
            <w:rStyle w:val="Hyperlinkki"/>
            <w:noProof/>
          </w:rPr>
          <w:t>6.6.1</w:t>
        </w:r>
        <w:r w:rsidRPr="00DD2B68">
          <w:rPr>
            <w:rFonts w:ascii="Calibri" w:hAnsi="Calibri"/>
            <w:i w:val="0"/>
            <w:noProof/>
            <w:sz w:val="22"/>
            <w:szCs w:val="22"/>
            <w:lang w:eastAsia="fi-FI"/>
          </w:rPr>
          <w:tab/>
        </w:r>
        <w:r w:rsidRPr="005173C8">
          <w:rPr>
            <w:rStyle w:val="Hyperlinkki"/>
            <w:noProof/>
          </w:rPr>
          <w:t>Alahammaskaari suhteessa alaleukaan, alahammaskaaren suhde kasvojen keskiviivaan ja alahammaskaaren kasvusuunta</w:t>
        </w:r>
        <w:r>
          <w:rPr>
            <w:noProof/>
            <w:webHidden/>
          </w:rPr>
          <w:tab/>
        </w:r>
        <w:r>
          <w:rPr>
            <w:noProof/>
            <w:webHidden/>
          </w:rPr>
          <w:fldChar w:fldCharType="begin"/>
        </w:r>
        <w:r>
          <w:rPr>
            <w:noProof/>
            <w:webHidden/>
          </w:rPr>
          <w:instrText xml:space="preserve"> PAGEREF _Toc436732570 \h </w:instrText>
        </w:r>
        <w:r>
          <w:rPr>
            <w:noProof/>
            <w:webHidden/>
          </w:rPr>
        </w:r>
        <w:r>
          <w:rPr>
            <w:noProof/>
            <w:webHidden/>
          </w:rPr>
          <w:fldChar w:fldCharType="separate"/>
        </w:r>
        <w:r w:rsidR="00BB10F9">
          <w:rPr>
            <w:noProof/>
            <w:webHidden/>
          </w:rPr>
          <w:t>47</w:t>
        </w:r>
        <w:r>
          <w:rPr>
            <w:noProof/>
            <w:webHidden/>
          </w:rPr>
          <w:fldChar w:fldCharType="end"/>
        </w:r>
      </w:hyperlink>
    </w:p>
    <w:p w14:paraId="4EC6756B"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71" w:history="1">
        <w:r w:rsidRPr="005173C8">
          <w:rPr>
            <w:rStyle w:val="Hyperlinkki"/>
            <w:noProof/>
          </w:rPr>
          <w:t>6.6.2</w:t>
        </w:r>
        <w:r w:rsidRPr="00DD2B68">
          <w:rPr>
            <w:rFonts w:ascii="Calibri" w:hAnsi="Calibri"/>
            <w:i w:val="0"/>
            <w:noProof/>
            <w:sz w:val="22"/>
            <w:szCs w:val="22"/>
            <w:lang w:eastAsia="fi-FI"/>
          </w:rPr>
          <w:tab/>
        </w:r>
        <w:r w:rsidRPr="005173C8">
          <w:rPr>
            <w:rStyle w:val="Hyperlinkki"/>
            <w:noProof/>
          </w:rPr>
          <w:t>Alahammaskaaren liuku, alahammaskaaren liikkeen interferenssi ja alaleuan keskiviiva suhteessa yläleuan keskiviivaan</w:t>
        </w:r>
        <w:r>
          <w:rPr>
            <w:noProof/>
            <w:webHidden/>
          </w:rPr>
          <w:tab/>
        </w:r>
        <w:r>
          <w:rPr>
            <w:noProof/>
            <w:webHidden/>
          </w:rPr>
          <w:fldChar w:fldCharType="begin"/>
        </w:r>
        <w:r>
          <w:rPr>
            <w:noProof/>
            <w:webHidden/>
          </w:rPr>
          <w:instrText xml:space="preserve"> PAGEREF _Toc436732571 \h </w:instrText>
        </w:r>
        <w:r>
          <w:rPr>
            <w:noProof/>
            <w:webHidden/>
          </w:rPr>
        </w:r>
        <w:r>
          <w:rPr>
            <w:noProof/>
            <w:webHidden/>
          </w:rPr>
          <w:fldChar w:fldCharType="separate"/>
        </w:r>
        <w:r w:rsidR="00BB10F9">
          <w:rPr>
            <w:noProof/>
            <w:webHidden/>
          </w:rPr>
          <w:t>48</w:t>
        </w:r>
        <w:r>
          <w:rPr>
            <w:noProof/>
            <w:webHidden/>
          </w:rPr>
          <w:fldChar w:fldCharType="end"/>
        </w:r>
      </w:hyperlink>
    </w:p>
    <w:p w14:paraId="2E93698E"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72" w:history="1">
        <w:r w:rsidRPr="005173C8">
          <w:rPr>
            <w:rStyle w:val="Hyperlinkki"/>
            <w:noProof/>
            <w:lang w:val="en-US"/>
          </w:rPr>
          <w:t>6.6.3</w:t>
        </w:r>
        <w:r w:rsidRPr="00DD2B68">
          <w:rPr>
            <w:rFonts w:ascii="Calibri" w:hAnsi="Calibri"/>
            <w:i w:val="0"/>
            <w:noProof/>
            <w:sz w:val="22"/>
            <w:szCs w:val="22"/>
            <w:lang w:eastAsia="fi-FI"/>
          </w:rPr>
          <w:tab/>
        </w:r>
        <w:r w:rsidRPr="005173C8">
          <w:rPr>
            <w:rStyle w:val="Hyperlinkki"/>
            <w:noProof/>
            <w:lang w:val="en-US"/>
          </w:rPr>
          <w:t>Alahammaskaaren deviaatio ja deviaation vaihe</w:t>
        </w:r>
        <w:r>
          <w:rPr>
            <w:noProof/>
            <w:webHidden/>
          </w:rPr>
          <w:tab/>
        </w:r>
        <w:r>
          <w:rPr>
            <w:noProof/>
            <w:webHidden/>
          </w:rPr>
          <w:fldChar w:fldCharType="begin"/>
        </w:r>
        <w:r>
          <w:rPr>
            <w:noProof/>
            <w:webHidden/>
          </w:rPr>
          <w:instrText xml:space="preserve"> PAGEREF _Toc436732572 \h </w:instrText>
        </w:r>
        <w:r>
          <w:rPr>
            <w:noProof/>
            <w:webHidden/>
          </w:rPr>
        </w:r>
        <w:r>
          <w:rPr>
            <w:noProof/>
            <w:webHidden/>
          </w:rPr>
          <w:fldChar w:fldCharType="separate"/>
        </w:r>
        <w:r w:rsidR="00BB10F9">
          <w:rPr>
            <w:noProof/>
            <w:webHidden/>
          </w:rPr>
          <w:t>49</w:t>
        </w:r>
        <w:r>
          <w:rPr>
            <w:noProof/>
            <w:webHidden/>
          </w:rPr>
          <w:fldChar w:fldCharType="end"/>
        </w:r>
      </w:hyperlink>
    </w:p>
    <w:p w14:paraId="684544B3"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73" w:history="1">
        <w:r w:rsidRPr="005173C8">
          <w:rPr>
            <w:rStyle w:val="Hyperlinkki"/>
            <w:noProof/>
            <w:lang w:val="en-US"/>
          </w:rPr>
          <w:t>6.7</w:t>
        </w:r>
        <w:r w:rsidRPr="00DD2B68">
          <w:rPr>
            <w:rFonts w:ascii="Calibri" w:hAnsi="Calibri"/>
            <w:smallCaps w:val="0"/>
            <w:noProof/>
            <w:sz w:val="22"/>
            <w:szCs w:val="22"/>
            <w:lang w:eastAsia="fi-FI"/>
          </w:rPr>
          <w:tab/>
        </w:r>
        <w:r w:rsidRPr="005173C8">
          <w:rPr>
            <w:rStyle w:val="Hyperlinkki"/>
            <w:noProof/>
            <w:lang w:val="en-US"/>
          </w:rPr>
          <w:t>Speen kaaren havainnot</w:t>
        </w:r>
        <w:r>
          <w:rPr>
            <w:noProof/>
            <w:webHidden/>
          </w:rPr>
          <w:tab/>
        </w:r>
        <w:r>
          <w:rPr>
            <w:noProof/>
            <w:webHidden/>
          </w:rPr>
          <w:fldChar w:fldCharType="begin"/>
        </w:r>
        <w:r>
          <w:rPr>
            <w:noProof/>
            <w:webHidden/>
          </w:rPr>
          <w:instrText xml:space="preserve"> PAGEREF _Toc436732573 \h </w:instrText>
        </w:r>
        <w:r>
          <w:rPr>
            <w:noProof/>
            <w:webHidden/>
          </w:rPr>
        </w:r>
        <w:r>
          <w:rPr>
            <w:noProof/>
            <w:webHidden/>
          </w:rPr>
          <w:fldChar w:fldCharType="separate"/>
        </w:r>
        <w:r w:rsidR="00BB10F9">
          <w:rPr>
            <w:noProof/>
            <w:webHidden/>
          </w:rPr>
          <w:t>49</w:t>
        </w:r>
        <w:r>
          <w:rPr>
            <w:noProof/>
            <w:webHidden/>
          </w:rPr>
          <w:fldChar w:fldCharType="end"/>
        </w:r>
      </w:hyperlink>
    </w:p>
    <w:p w14:paraId="4469783E"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74" w:history="1">
        <w:r w:rsidRPr="005173C8">
          <w:rPr>
            <w:rStyle w:val="Hyperlinkki"/>
            <w:noProof/>
          </w:rPr>
          <w:t>6.7.1</w:t>
        </w:r>
        <w:r w:rsidRPr="00DD2B68">
          <w:rPr>
            <w:rFonts w:ascii="Calibri" w:hAnsi="Calibri"/>
            <w:i w:val="0"/>
            <w:noProof/>
            <w:sz w:val="22"/>
            <w:szCs w:val="22"/>
            <w:lang w:eastAsia="fi-FI"/>
          </w:rPr>
          <w:tab/>
        </w:r>
        <w:r w:rsidRPr="005173C8">
          <w:rPr>
            <w:rStyle w:val="Hyperlinkki"/>
            <w:noProof/>
          </w:rPr>
          <w:t>Speen kaaren muoto, leuka ja pään puoli</w:t>
        </w:r>
        <w:r>
          <w:rPr>
            <w:noProof/>
            <w:webHidden/>
          </w:rPr>
          <w:tab/>
        </w:r>
        <w:r>
          <w:rPr>
            <w:noProof/>
            <w:webHidden/>
          </w:rPr>
          <w:fldChar w:fldCharType="begin"/>
        </w:r>
        <w:r>
          <w:rPr>
            <w:noProof/>
            <w:webHidden/>
          </w:rPr>
          <w:instrText xml:space="preserve"> PAGEREF _Toc436732574 \h </w:instrText>
        </w:r>
        <w:r>
          <w:rPr>
            <w:noProof/>
            <w:webHidden/>
          </w:rPr>
        </w:r>
        <w:r>
          <w:rPr>
            <w:noProof/>
            <w:webHidden/>
          </w:rPr>
          <w:fldChar w:fldCharType="separate"/>
        </w:r>
        <w:r w:rsidR="00BB10F9">
          <w:rPr>
            <w:noProof/>
            <w:webHidden/>
          </w:rPr>
          <w:t>50</w:t>
        </w:r>
        <w:r>
          <w:rPr>
            <w:noProof/>
            <w:webHidden/>
          </w:rPr>
          <w:fldChar w:fldCharType="end"/>
        </w:r>
      </w:hyperlink>
    </w:p>
    <w:p w14:paraId="1D36CDF9"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75" w:history="1">
        <w:r w:rsidRPr="005173C8">
          <w:rPr>
            <w:rStyle w:val="Hyperlinkki"/>
            <w:noProof/>
            <w:lang w:val="en-US"/>
          </w:rPr>
          <w:t>6.8</w:t>
        </w:r>
        <w:r w:rsidRPr="00DD2B68">
          <w:rPr>
            <w:rFonts w:ascii="Calibri" w:hAnsi="Calibri"/>
            <w:smallCaps w:val="0"/>
            <w:noProof/>
            <w:sz w:val="22"/>
            <w:szCs w:val="22"/>
            <w:lang w:eastAsia="fi-FI"/>
          </w:rPr>
          <w:tab/>
        </w:r>
        <w:r w:rsidRPr="005173C8">
          <w:rPr>
            <w:rStyle w:val="Hyperlinkki"/>
            <w:noProof/>
            <w:lang w:val="en-US"/>
          </w:rPr>
          <w:t>Purennan havainnot</w:t>
        </w:r>
        <w:r>
          <w:rPr>
            <w:noProof/>
            <w:webHidden/>
          </w:rPr>
          <w:tab/>
        </w:r>
        <w:r>
          <w:rPr>
            <w:noProof/>
            <w:webHidden/>
          </w:rPr>
          <w:fldChar w:fldCharType="begin"/>
        </w:r>
        <w:r>
          <w:rPr>
            <w:noProof/>
            <w:webHidden/>
          </w:rPr>
          <w:instrText xml:space="preserve"> PAGEREF _Toc436732575 \h </w:instrText>
        </w:r>
        <w:r>
          <w:rPr>
            <w:noProof/>
            <w:webHidden/>
          </w:rPr>
        </w:r>
        <w:r>
          <w:rPr>
            <w:noProof/>
            <w:webHidden/>
          </w:rPr>
          <w:fldChar w:fldCharType="separate"/>
        </w:r>
        <w:r w:rsidR="00BB10F9">
          <w:rPr>
            <w:noProof/>
            <w:webHidden/>
          </w:rPr>
          <w:t>50</w:t>
        </w:r>
        <w:r>
          <w:rPr>
            <w:noProof/>
            <w:webHidden/>
          </w:rPr>
          <w:fldChar w:fldCharType="end"/>
        </w:r>
      </w:hyperlink>
    </w:p>
    <w:p w14:paraId="5A888F10"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76" w:history="1">
        <w:r w:rsidRPr="005173C8">
          <w:rPr>
            <w:rStyle w:val="Hyperlinkki"/>
            <w:noProof/>
            <w:lang w:val="en-US"/>
          </w:rPr>
          <w:t>6.8.1</w:t>
        </w:r>
        <w:r w:rsidRPr="00DD2B68">
          <w:rPr>
            <w:rFonts w:ascii="Calibri" w:hAnsi="Calibri"/>
            <w:i w:val="0"/>
            <w:noProof/>
            <w:sz w:val="22"/>
            <w:szCs w:val="22"/>
            <w:lang w:eastAsia="fi-FI"/>
          </w:rPr>
          <w:tab/>
        </w:r>
        <w:r w:rsidRPr="005173C8">
          <w:rPr>
            <w:rStyle w:val="Hyperlinkki"/>
            <w:noProof/>
            <w:lang w:val="en-US"/>
          </w:rPr>
          <w:t>Sivualueen purentasuhde ja pään puoli</w:t>
        </w:r>
        <w:r>
          <w:rPr>
            <w:noProof/>
            <w:webHidden/>
          </w:rPr>
          <w:tab/>
        </w:r>
        <w:r>
          <w:rPr>
            <w:noProof/>
            <w:webHidden/>
          </w:rPr>
          <w:fldChar w:fldCharType="begin"/>
        </w:r>
        <w:r>
          <w:rPr>
            <w:noProof/>
            <w:webHidden/>
          </w:rPr>
          <w:instrText xml:space="preserve"> PAGEREF _Toc436732576 \h </w:instrText>
        </w:r>
        <w:r>
          <w:rPr>
            <w:noProof/>
            <w:webHidden/>
          </w:rPr>
        </w:r>
        <w:r>
          <w:rPr>
            <w:noProof/>
            <w:webHidden/>
          </w:rPr>
          <w:fldChar w:fldCharType="separate"/>
        </w:r>
        <w:r w:rsidR="00BB10F9">
          <w:rPr>
            <w:noProof/>
            <w:webHidden/>
          </w:rPr>
          <w:t>50</w:t>
        </w:r>
        <w:r>
          <w:rPr>
            <w:noProof/>
            <w:webHidden/>
          </w:rPr>
          <w:fldChar w:fldCharType="end"/>
        </w:r>
      </w:hyperlink>
    </w:p>
    <w:p w14:paraId="43E54F33"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77" w:history="1">
        <w:r w:rsidRPr="005173C8">
          <w:rPr>
            <w:rStyle w:val="Hyperlinkki"/>
            <w:noProof/>
            <w:lang w:val="en-US"/>
          </w:rPr>
          <w:t>6.8.2</w:t>
        </w:r>
        <w:r w:rsidRPr="00DD2B68">
          <w:rPr>
            <w:rFonts w:ascii="Calibri" w:hAnsi="Calibri"/>
            <w:i w:val="0"/>
            <w:noProof/>
            <w:sz w:val="22"/>
            <w:szCs w:val="22"/>
            <w:lang w:eastAsia="fi-FI"/>
          </w:rPr>
          <w:tab/>
        </w:r>
        <w:r w:rsidRPr="005173C8">
          <w:rPr>
            <w:rStyle w:val="Hyperlinkki"/>
            <w:noProof/>
            <w:lang w:val="en-US"/>
          </w:rPr>
          <w:t>Maksimaalinen avaus ja protruusio</w:t>
        </w:r>
        <w:r>
          <w:rPr>
            <w:noProof/>
            <w:webHidden/>
          </w:rPr>
          <w:tab/>
        </w:r>
        <w:r>
          <w:rPr>
            <w:noProof/>
            <w:webHidden/>
          </w:rPr>
          <w:fldChar w:fldCharType="begin"/>
        </w:r>
        <w:r>
          <w:rPr>
            <w:noProof/>
            <w:webHidden/>
          </w:rPr>
          <w:instrText xml:space="preserve"> PAGEREF _Toc436732577 \h </w:instrText>
        </w:r>
        <w:r>
          <w:rPr>
            <w:noProof/>
            <w:webHidden/>
          </w:rPr>
        </w:r>
        <w:r>
          <w:rPr>
            <w:noProof/>
            <w:webHidden/>
          </w:rPr>
          <w:fldChar w:fldCharType="separate"/>
        </w:r>
        <w:r w:rsidR="00BB10F9">
          <w:rPr>
            <w:noProof/>
            <w:webHidden/>
          </w:rPr>
          <w:t>51</w:t>
        </w:r>
        <w:r>
          <w:rPr>
            <w:noProof/>
            <w:webHidden/>
          </w:rPr>
          <w:fldChar w:fldCharType="end"/>
        </w:r>
      </w:hyperlink>
    </w:p>
    <w:p w14:paraId="4F1C3111"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78" w:history="1">
        <w:r w:rsidRPr="005173C8">
          <w:rPr>
            <w:rStyle w:val="Hyperlinkki"/>
            <w:noProof/>
            <w:lang w:val="en-US"/>
          </w:rPr>
          <w:t>6.8.3</w:t>
        </w:r>
        <w:r w:rsidRPr="00DD2B68">
          <w:rPr>
            <w:rFonts w:ascii="Calibri" w:hAnsi="Calibri"/>
            <w:i w:val="0"/>
            <w:noProof/>
            <w:sz w:val="22"/>
            <w:szCs w:val="22"/>
            <w:lang w:eastAsia="fi-FI"/>
          </w:rPr>
          <w:tab/>
        </w:r>
        <w:r w:rsidRPr="005173C8">
          <w:rPr>
            <w:rStyle w:val="Hyperlinkki"/>
            <w:noProof/>
            <w:lang w:val="en-US"/>
          </w:rPr>
          <w:t>Ulkoinen purentakorkeus</w:t>
        </w:r>
        <w:r>
          <w:rPr>
            <w:noProof/>
            <w:webHidden/>
          </w:rPr>
          <w:tab/>
        </w:r>
        <w:r>
          <w:rPr>
            <w:noProof/>
            <w:webHidden/>
          </w:rPr>
          <w:fldChar w:fldCharType="begin"/>
        </w:r>
        <w:r>
          <w:rPr>
            <w:noProof/>
            <w:webHidden/>
          </w:rPr>
          <w:instrText xml:space="preserve"> PAGEREF _Toc436732578 \h </w:instrText>
        </w:r>
        <w:r>
          <w:rPr>
            <w:noProof/>
            <w:webHidden/>
          </w:rPr>
        </w:r>
        <w:r>
          <w:rPr>
            <w:noProof/>
            <w:webHidden/>
          </w:rPr>
          <w:fldChar w:fldCharType="separate"/>
        </w:r>
        <w:r w:rsidR="00BB10F9">
          <w:rPr>
            <w:noProof/>
            <w:webHidden/>
          </w:rPr>
          <w:t>51</w:t>
        </w:r>
        <w:r>
          <w:rPr>
            <w:noProof/>
            <w:webHidden/>
          </w:rPr>
          <w:fldChar w:fldCharType="end"/>
        </w:r>
      </w:hyperlink>
    </w:p>
    <w:p w14:paraId="07933557"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79" w:history="1">
        <w:r w:rsidRPr="005173C8">
          <w:rPr>
            <w:rStyle w:val="Hyperlinkki"/>
            <w:noProof/>
            <w:lang w:val="en-US"/>
          </w:rPr>
          <w:t>6.8.4</w:t>
        </w:r>
        <w:r w:rsidRPr="00DD2B68">
          <w:rPr>
            <w:rFonts w:ascii="Calibri" w:hAnsi="Calibri"/>
            <w:i w:val="0"/>
            <w:noProof/>
            <w:sz w:val="22"/>
            <w:szCs w:val="22"/>
            <w:lang w:eastAsia="fi-FI"/>
          </w:rPr>
          <w:tab/>
        </w:r>
        <w:r w:rsidRPr="005173C8">
          <w:rPr>
            <w:rStyle w:val="Hyperlinkki"/>
            <w:noProof/>
            <w:lang w:val="en-US"/>
          </w:rPr>
          <w:t>Horisontaalinen ja vertikaalinen ylipurenta</w:t>
        </w:r>
        <w:r>
          <w:rPr>
            <w:noProof/>
            <w:webHidden/>
          </w:rPr>
          <w:tab/>
        </w:r>
        <w:r>
          <w:rPr>
            <w:noProof/>
            <w:webHidden/>
          </w:rPr>
          <w:fldChar w:fldCharType="begin"/>
        </w:r>
        <w:r>
          <w:rPr>
            <w:noProof/>
            <w:webHidden/>
          </w:rPr>
          <w:instrText xml:space="preserve"> PAGEREF _Toc436732579 \h </w:instrText>
        </w:r>
        <w:r>
          <w:rPr>
            <w:noProof/>
            <w:webHidden/>
          </w:rPr>
        </w:r>
        <w:r>
          <w:rPr>
            <w:noProof/>
            <w:webHidden/>
          </w:rPr>
          <w:fldChar w:fldCharType="separate"/>
        </w:r>
        <w:r w:rsidR="00BB10F9">
          <w:rPr>
            <w:noProof/>
            <w:webHidden/>
          </w:rPr>
          <w:t>52</w:t>
        </w:r>
        <w:r>
          <w:rPr>
            <w:noProof/>
            <w:webHidden/>
          </w:rPr>
          <w:fldChar w:fldCharType="end"/>
        </w:r>
      </w:hyperlink>
    </w:p>
    <w:p w14:paraId="35720E1E"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80" w:history="1">
        <w:r w:rsidRPr="005173C8">
          <w:rPr>
            <w:rStyle w:val="Hyperlinkki"/>
            <w:noProof/>
            <w:lang w:val="en-US"/>
          </w:rPr>
          <w:t>6.9</w:t>
        </w:r>
        <w:r w:rsidRPr="00DD2B68">
          <w:rPr>
            <w:rFonts w:ascii="Calibri" w:hAnsi="Calibri"/>
            <w:smallCaps w:val="0"/>
            <w:noProof/>
            <w:sz w:val="22"/>
            <w:szCs w:val="22"/>
            <w:lang w:eastAsia="fi-FI"/>
          </w:rPr>
          <w:tab/>
        </w:r>
        <w:r w:rsidRPr="005173C8">
          <w:rPr>
            <w:rStyle w:val="Hyperlinkki"/>
            <w:noProof/>
            <w:lang w:val="en-US"/>
          </w:rPr>
          <w:t>Leukanivelen havainnot ja löydökset</w:t>
        </w:r>
        <w:r>
          <w:rPr>
            <w:noProof/>
            <w:webHidden/>
          </w:rPr>
          <w:tab/>
        </w:r>
        <w:r>
          <w:rPr>
            <w:noProof/>
            <w:webHidden/>
          </w:rPr>
          <w:fldChar w:fldCharType="begin"/>
        </w:r>
        <w:r>
          <w:rPr>
            <w:noProof/>
            <w:webHidden/>
          </w:rPr>
          <w:instrText xml:space="preserve"> PAGEREF _Toc436732580 \h </w:instrText>
        </w:r>
        <w:r>
          <w:rPr>
            <w:noProof/>
            <w:webHidden/>
          </w:rPr>
        </w:r>
        <w:r>
          <w:rPr>
            <w:noProof/>
            <w:webHidden/>
          </w:rPr>
          <w:fldChar w:fldCharType="separate"/>
        </w:r>
        <w:r w:rsidR="00BB10F9">
          <w:rPr>
            <w:noProof/>
            <w:webHidden/>
          </w:rPr>
          <w:t>52</w:t>
        </w:r>
        <w:r>
          <w:rPr>
            <w:noProof/>
            <w:webHidden/>
          </w:rPr>
          <w:fldChar w:fldCharType="end"/>
        </w:r>
      </w:hyperlink>
    </w:p>
    <w:p w14:paraId="7394619F"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81" w:history="1">
        <w:r w:rsidRPr="005173C8">
          <w:rPr>
            <w:rStyle w:val="Hyperlinkki"/>
            <w:noProof/>
          </w:rPr>
          <w:t>6.9.1</w:t>
        </w:r>
        <w:r w:rsidRPr="00DD2B68">
          <w:rPr>
            <w:rFonts w:ascii="Calibri" w:hAnsi="Calibri"/>
            <w:i w:val="0"/>
            <w:noProof/>
            <w:sz w:val="22"/>
            <w:szCs w:val="22"/>
            <w:lang w:eastAsia="fi-FI"/>
          </w:rPr>
          <w:tab/>
        </w:r>
        <w:r w:rsidRPr="005173C8">
          <w:rPr>
            <w:rStyle w:val="Hyperlinkki"/>
            <w:noProof/>
          </w:rPr>
          <w:t>Leukanivel, leukanivelen oire ja oireen esiintyminen</w:t>
        </w:r>
        <w:r>
          <w:rPr>
            <w:noProof/>
            <w:webHidden/>
          </w:rPr>
          <w:tab/>
        </w:r>
        <w:r>
          <w:rPr>
            <w:noProof/>
            <w:webHidden/>
          </w:rPr>
          <w:fldChar w:fldCharType="begin"/>
        </w:r>
        <w:r>
          <w:rPr>
            <w:noProof/>
            <w:webHidden/>
          </w:rPr>
          <w:instrText xml:space="preserve"> PAGEREF _Toc436732581 \h </w:instrText>
        </w:r>
        <w:r>
          <w:rPr>
            <w:noProof/>
            <w:webHidden/>
          </w:rPr>
        </w:r>
        <w:r>
          <w:rPr>
            <w:noProof/>
            <w:webHidden/>
          </w:rPr>
          <w:fldChar w:fldCharType="separate"/>
        </w:r>
        <w:r w:rsidR="00BB10F9">
          <w:rPr>
            <w:noProof/>
            <w:webHidden/>
          </w:rPr>
          <w:t>52</w:t>
        </w:r>
        <w:r>
          <w:rPr>
            <w:noProof/>
            <w:webHidden/>
          </w:rPr>
          <w:fldChar w:fldCharType="end"/>
        </w:r>
      </w:hyperlink>
    </w:p>
    <w:p w14:paraId="1E7210F7" w14:textId="77777777" w:rsidR="00302119" w:rsidRPr="00DD2B68" w:rsidRDefault="00302119">
      <w:pPr>
        <w:pStyle w:val="Sisluet2"/>
        <w:tabs>
          <w:tab w:val="left" w:pos="960"/>
          <w:tab w:val="right" w:leader="dot" w:pos="9629"/>
        </w:tabs>
        <w:rPr>
          <w:rFonts w:ascii="Calibri" w:hAnsi="Calibri"/>
          <w:smallCaps w:val="0"/>
          <w:noProof/>
          <w:sz w:val="22"/>
          <w:szCs w:val="22"/>
          <w:lang w:eastAsia="fi-FI"/>
        </w:rPr>
      </w:pPr>
      <w:hyperlink w:anchor="_Toc436732582" w:history="1">
        <w:r w:rsidRPr="005173C8">
          <w:rPr>
            <w:rStyle w:val="Hyperlinkki"/>
            <w:noProof/>
            <w:lang w:val="en-US"/>
          </w:rPr>
          <w:t>6.10</w:t>
        </w:r>
        <w:r w:rsidRPr="00DD2B68">
          <w:rPr>
            <w:rFonts w:ascii="Calibri" w:hAnsi="Calibri"/>
            <w:smallCaps w:val="0"/>
            <w:noProof/>
            <w:sz w:val="22"/>
            <w:szCs w:val="22"/>
            <w:lang w:eastAsia="fi-FI"/>
          </w:rPr>
          <w:tab/>
        </w:r>
        <w:r w:rsidRPr="005173C8">
          <w:rPr>
            <w:rStyle w:val="Hyperlinkki"/>
            <w:noProof/>
            <w:lang w:val="en-US"/>
          </w:rPr>
          <w:t>Purentalihasten havainnot ja löydökset</w:t>
        </w:r>
        <w:r>
          <w:rPr>
            <w:noProof/>
            <w:webHidden/>
          </w:rPr>
          <w:tab/>
        </w:r>
        <w:r>
          <w:rPr>
            <w:noProof/>
            <w:webHidden/>
          </w:rPr>
          <w:fldChar w:fldCharType="begin"/>
        </w:r>
        <w:r>
          <w:rPr>
            <w:noProof/>
            <w:webHidden/>
          </w:rPr>
          <w:instrText xml:space="preserve"> PAGEREF _Toc436732582 \h </w:instrText>
        </w:r>
        <w:r>
          <w:rPr>
            <w:noProof/>
            <w:webHidden/>
          </w:rPr>
        </w:r>
        <w:r>
          <w:rPr>
            <w:noProof/>
            <w:webHidden/>
          </w:rPr>
          <w:fldChar w:fldCharType="separate"/>
        </w:r>
        <w:r w:rsidR="00BB10F9">
          <w:rPr>
            <w:noProof/>
            <w:webHidden/>
          </w:rPr>
          <w:t>53</w:t>
        </w:r>
        <w:r>
          <w:rPr>
            <w:noProof/>
            <w:webHidden/>
          </w:rPr>
          <w:fldChar w:fldCharType="end"/>
        </w:r>
      </w:hyperlink>
    </w:p>
    <w:p w14:paraId="1901A57B" w14:textId="77777777" w:rsidR="00302119" w:rsidRPr="00DD2B68" w:rsidRDefault="00302119">
      <w:pPr>
        <w:pStyle w:val="Sisluet3"/>
        <w:tabs>
          <w:tab w:val="left" w:pos="1440"/>
          <w:tab w:val="right" w:leader="dot" w:pos="9629"/>
        </w:tabs>
        <w:rPr>
          <w:rFonts w:ascii="Calibri" w:hAnsi="Calibri"/>
          <w:i w:val="0"/>
          <w:noProof/>
          <w:sz w:val="22"/>
          <w:szCs w:val="22"/>
          <w:lang w:eastAsia="fi-FI"/>
        </w:rPr>
      </w:pPr>
      <w:hyperlink w:anchor="_Toc436732583" w:history="1">
        <w:r w:rsidRPr="005173C8">
          <w:rPr>
            <w:rStyle w:val="Hyperlinkki"/>
            <w:noProof/>
          </w:rPr>
          <w:t>6.10.1</w:t>
        </w:r>
        <w:r w:rsidRPr="00DD2B68">
          <w:rPr>
            <w:rFonts w:ascii="Calibri" w:hAnsi="Calibri"/>
            <w:i w:val="0"/>
            <w:noProof/>
            <w:sz w:val="22"/>
            <w:szCs w:val="22"/>
            <w:lang w:eastAsia="fi-FI"/>
          </w:rPr>
          <w:tab/>
        </w:r>
        <w:r w:rsidRPr="005173C8">
          <w:rPr>
            <w:rStyle w:val="Hyperlinkki"/>
            <w:noProof/>
          </w:rPr>
          <w:t>Purentalihas, pään ja kaulan puoli, purentalihaksen koko ja kipu</w:t>
        </w:r>
        <w:r>
          <w:rPr>
            <w:noProof/>
            <w:webHidden/>
          </w:rPr>
          <w:tab/>
        </w:r>
        <w:r>
          <w:rPr>
            <w:noProof/>
            <w:webHidden/>
          </w:rPr>
          <w:fldChar w:fldCharType="begin"/>
        </w:r>
        <w:r>
          <w:rPr>
            <w:noProof/>
            <w:webHidden/>
          </w:rPr>
          <w:instrText xml:space="preserve"> PAGEREF _Toc436732583 \h </w:instrText>
        </w:r>
        <w:r>
          <w:rPr>
            <w:noProof/>
            <w:webHidden/>
          </w:rPr>
        </w:r>
        <w:r>
          <w:rPr>
            <w:noProof/>
            <w:webHidden/>
          </w:rPr>
          <w:fldChar w:fldCharType="separate"/>
        </w:r>
        <w:r w:rsidR="00BB10F9">
          <w:rPr>
            <w:noProof/>
            <w:webHidden/>
          </w:rPr>
          <w:t>53</w:t>
        </w:r>
        <w:r>
          <w:rPr>
            <w:noProof/>
            <w:webHidden/>
          </w:rPr>
          <w:fldChar w:fldCharType="end"/>
        </w:r>
      </w:hyperlink>
    </w:p>
    <w:p w14:paraId="6F3619AD" w14:textId="77777777" w:rsidR="00302119" w:rsidRPr="00DD2B68" w:rsidRDefault="00302119">
      <w:pPr>
        <w:pStyle w:val="Sisluet2"/>
        <w:tabs>
          <w:tab w:val="left" w:pos="960"/>
          <w:tab w:val="right" w:leader="dot" w:pos="9629"/>
        </w:tabs>
        <w:rPr>
          <w:rFonts w:ascii="Calibri" w:hAnsi="Calibri"/>
          <w:smallCaps w:val="0"/>
          <w:noProof/>
          <w:sz w:val="22"/>
          <w:szCs w:val="22"/>
          <w:lang w:eastAsia="fi-FI"/>
        </w:rPr>
      </w:pPr>
      <w:hyperlink w:anchor="_Toc436732584" w:history="1">
        <w:r w:rsidRPr="005173C8">
          <w:rPr>
            <w:rStyle w:val="Hyperlinkki"/>
            <w:noProof/>
            <w:lang w:val="en-US"/>
          </w:rPr>
          <w:t>6.11</w:t>
        </w:r>
        <w:r w:rsidRPr="00DD2B68">
          <w:rPr>
            <w:rFonts w:ascii="Calibri" w:hAnsi="Calibri"/>
            <w:smallCaps w:val="0"/>
            <w:noProof/>
            <w:sz w:val="22"/>
            <w:szCs w:val="22"/>
            <w:lang w:eastAsia="fi-FI"/>
          </w:rPr>
          <w:tab/>
        </w:r>
        <w:r w:rsidRPr="005173C8">
          <w:rPr>
            <w:rStyle w:val="Hyperlinkki"/>
            <w:noProof/>
            <w:lang w:val="en-US"/>
          </w:rPr>
          <w:t>Kasvojen havainnot ja löydökset</w:t>
        </w:r>
        <w:r>
          <w:rPr>
            <w:noProof/>
            <w:webHidden/>
          </w:rPr>
          <w:tab/>
        </w:r>
        <w:r>
          <w:rPr>
            <w:noProof/>
            <w:webHidden/>
          </w:rPr>
          <w:fldChar w:fldCharType="begin"/>
        </w:r>
        <w:r>
          <w:rPr>
            <w:noProof/>
            <w:webHidden/>
          </w:rPr>
          <w:instrText xml:space="preserve"> PAGEREF _Toc436732584 \h </w:instrText>
        </w:r>
        <w:r>
          <w:rPr>
            <w:noProof/>
            <w:webHidden/>
          </w:rPr>
        </w:r>
        <w:r>
          <w:rPr>
            <w:noProof/>
            <w:webHidden/>
          </w:rPr>
          <w:fldChar w:fldCharType="separate"/>
        </w:r>
        <w:r w:rsidR="00BB10F9">
          <w:rPr>
            <w:noProof/>
            <w:webHidden/>
          </w:rPr>
          <w:t>53</w:t>
        </w:r>
        <w:r>
          <w:rPr>
            <w:noProof/>
            <w:webHidden/>
          </w:rPr>
          <w:fldChar w:fldCharType="end"/>
        </w:r>
      </w:hyperlink>
    </w:p>
    <w:p w14:paraId="0983F252" w14:textId="77777777" w:rsidR="00302119" w:rsidRPr="00DD2B68" w:rsidRDefault="00302119">
      <w:pPr>
        <w:pStyle w:val="Sisluet3"/>
        <w:tabs>
          <w:tab w:val="left" w:pos="1440"/>
          <w:tab w:val="right" w:leader="dot" w:pos="9629"/>
        </w:tabs>
        <w:rPr>
          <w:rFonts w:ascii="Calibri" w:hAnsi="Calibri"/>
          <w:i w:val="0"/>
          <w:noProof/>
          <w:sz w:val="22"/>
          <w:szCs w:val="22"/>
          <w:lang w:eastAsia="fi-FI"/>
        </w:rPr>
      </w:pPr>
      <w:hyperlink w:anchor="_Toc436732585" w:history="1">
        <w:r w:rsidRPr="005173C8">
          <w:rPr>
            <w:rStyle w:val="Hyperlinkki"/>
            <w:noProof/>
          </w:rPr>
          <w:t>6.11.1</w:t>
        </w:r>
        <w:r w:rsidRPr="00DD2B68">
          <w:rPr>
            <w:rFonts w:ascii="Calibri" w:hAnsi="Calibri"/>
            <w:i w:val="0"/>
            <w:noProof/>
            <w:sz w:val="22"/>
            <w:szCs w:val="22"/>
            <w:lang w:eastAsia="fi-FI"/>
          </w:rPr>
          <w:tab/>
        </w:r>
        <w:r w:rsidRPr="005173C8">
          <w:rPr>
            <w:rStyle w:val="Hyperlinkki"/>
            <w:noProof/>
          </w:rPr>
          <w:t>Kasvojen profiili ja nasolabiaalikulman suuruus</w:t>
        </w:r>
        <w:r>
          <w:rPr>
            <w:noProof/>
            <w:webHidden/>
          </w:rPr>
          <w:tab/>
        </w:r>
        <w:r>
          <w:rPr>
            <w:noProof/>
            <w:webHidden/>
          </w:rPr>
          <w:fldChar w:fldCharType="begin"/>
        </w:r>
        <w:r>
          <w:rPr>
            <w:noProof/>
            <w:webHidden/>
          </w:rPr>
          <w:instrText xml:space="preserve"> PAGEREF _Toc436732585 \h </w:instrText>
        </w:r>
        <w:r>
          <w:rPr>
            <w:noProof/>
            <w:webHidden/>
          </w:rPr>
        </w:r>
        <w:r>
          <w:rPr>
            <w:noProof/>
            <w:webHidden/>
          </w:rPr>
          <w:fldChar w:fldCharType="separate"/>
        </w:r>
        <w:r w:rsidR="00BB10F9">
          <w:rPr>
            <w:noProof/>
            <w:webHidden/>
          </w:rPr>
          <w:t>54</w:t>
        </w:r>
        <w:r>
          <w:rPr>
            <w:noProof/>
            <w:webHidden/>
          </w:rPr>
          <w:fldChar w:fldCharType="end"/>
        </w:r>
      </w:hyperlink>
    </w:p>
    <w:p w14:paraId="25F3D9A1" w14:textId="77777777" w:rsidR="00302119" w:rsidRPr="00DD2B68" w:rsidRDefault="00302119">
      <w:pPr>
        <w:pStyle w:val="Sisluet3"/>
        <w:tabs>
          <w:tab w:val="left" w:pos="1440"/>
          <w:tab w:val="right" w:leader="dot" w:pos="9629"/>
        </w:tabs>
        <w:rPr>
          <w:rFonts w:ascii="Calibri" w:hAnsi="Calibri"/>
          <w:i w:val="0"/>
          <w:noProof/>
          <w:sz w:val="22"/>
          <w:szCs w:val="22"/>
          <w:lang w:eastAsia="fi-FI"/>
        </w:rPr>
      </w:pPr>
      <w:hyperlink w:anchor="_Toc436732586" w:history="1">
        <w:r w:rsidRPr="005173C8">
          <w:rPr>
            <w:rStyle w:val="Hyperlinkki"/>
            <w:noProof/>
            <w:lang w:val="en-US"/>
          </w:rPr>
          <w:t>6.11.2</w:t>
        </w:r>
        <w:r w:rsidRPr="00DD2B68">
          <w:rPr>
            <w:rFonts w:ascii="Calibri" w:hAnsi="Calibri"/>
            <w:i w:val="0"/>
            <w:noProof/>
            <w:sz w:val="22"/>
            <w:szCs w:val="22"/>
            <w:lang w:eastAsia="fi-FI"/>
          </w:rPr>
          <w:tab/>
        </w:r>
        <w:r w:rsidRPr="005173C8">
          <w:rPr>
            <w:rStyle w:val="Hyperlinkki"/>
            <w:noProof/>
            <w:lang w:val="en-US"/>
          </w:rPr>
          <w:t>Keskikasvojen ja alakasvojen asymmetria</w:t>
        </w:r>
        <w:r>
          <w:rPr>
            <w:noProof/>
            <w:webHidden/>
          </w:rPr>
          <w:tab/>
        </w:r>
        <w:r>
          <w:rPr>
            <w:noProof/>
            <w:webHidden/>
          </w:rPr>
          <w:fldChar w:fldCharType="begin"/>
        </w:r>
        <w:r>
          <w:rPr>
            <w:noProof/>
            <w:webHidden/>
          </w:rPr>
          <w:instrText xml:space="preserve"> PAGEREF _Toc436732586 \h </w:instrText>
        </w:r>
        <w:r>
          <w:rPr>
            <w:noProof/>
            <w:webHidden/>
          </w:rPr>
        </w:r>
        <w:r>
          <w:rPr>
            <w:noProof/>
            <w:webHidden/>
          </w:rPr>
          <w:fldChar w:fldCharType="separate"/>
        </w:r>
        <w:r w:rsidR="00BB10F9">
          <w:rPr>
            <w:noProof/>
            <w:webHidden/>
          </w:rPr>
          <w:t>54</w:t>
        </w:r>
        <w:r>
          <w:rPr>
            <w:noProof/>
            <w:webHidden/>
          </w:rPr>
          <w:fldChar w:fldCharType="end"/>
        </w:r>
      </w:hyperlink>
    </w:p>
    <w:p w14:paraId="16F0C4EA" w14:textId="77777777" w:rsidR="00302119" w:rsidRPr="00DD2B68" w:rsidRDefault="00302119">
      <w:pPr>
        <w:pStyle w:val="Sisluet2"/>
        <w:tabs>
          <w:tab w:val="left" w:pos="960"/>
          <w:tab w:val="right" w:leader="dot" w:pos="9629"/>
        </w:tabs>
        <w:rPr>
          <w:rFonts w:ascii="Calibri" w:hAnsi="Calibri"/>
          <w:smallCaps w:val="0"/>
          <w:noProof/>
          <w:sz w:val="22"/>
          <w:szCs w:val="22"/>
          <w:lang w:eastAsia="fi-FI"/>
        </w:rPr>
      </w:pPr>
      <w:hyperlink w:anchor="_Toc436732587" w:history="1">
        <w:r w:rsidRPr="005173C8">
          <w:rPr>
            <w:rStyle w:val="Hyperlinkki"/>
            <w:noProof/>
            <w:lang w:val="en-US"/>
          </w:rPr>
          <w:t>6.12</w:t>
        </w:r>
        <w:r w:rsidRPr="00DD2B68">
          <w:rPr>
            <w:rFonts w:ascii="Calibri" w:hAnsi="Calibri"/>
            <w:smallCaps w:val="0"/>
            <w:noProof/>
            <w:sz w:val="22"/>
            <w:szCs w:val="22"/>
            <w:lang w:eastAsia="fi-FI"/>
          </w:rPr>
          <w:tab/>
        </w:r>
        <w:r w:rsidRPr="005173C8">
          <w:rPr>
            <w:rStyle w:val="Hyperlinkki"/>
            <w:noProof/>
            <w:lang w:val="en-US"/>
          </w:rPr>
          <w:t>Purentastatuksen tekstimuotoinen tieto</w:t>
        </w:r>
        <w:r>
          <w:rPr>
            <w:noProof/>
            <w:webHidden/>
          </w:rPr>
          <w:tab/>
        </w:r>
        <w:r>
          <w:rPr>
            <w:noProof/>
            <w:webHidden/>
          </w:rPr>
          <w:fldChar w:fldCharType="begin"/>
        </w:r>
        <w:r>
          <w:rPr>
            <w:noProof/>
            <w:webHidden/>
          </w:rPr>
          <w:instrText xml:space="preserve"> PAGEREF _Toc436732587 \h </w:instrText>
        </w:r>
        <w:r>
          <w:rPr>
            <w:noProof/>
            <w:webHidden/>
          </w:rPr>
        </w:r>
        <w:r>
          <w:rPr>
            <w:noProof/>
            <w:webHidden/>
          </w:rPr>
          <w:fldChar w:fldCharType="separate"/>
        </w:r>
        <w:r w:rsidR="00BB10F9">
          <w:rPr>
            <w:noProof/>
            <w:webHidden/>
          </w:rPr>
          <w:t>55</w:t>
        </w:r>
        <w:r>
          <w:rPr>
            <w:noProof/>
            <w:webHidden/>
          </w:rPr>
          <w:fldChar w:fldCharType="end"/>
        </w:r>
      </w:hyperlink>
    </w:p>
    <w:p w14:paraId="2DBF0D2A" w14:textId="77777777" w:rsidR="00302119" w:rsidRPr="00DD2B68" w:rsidRDefault="00302119">
      <w:pPr>
        <w:pStyle w:val="Sisluet1"/>
        <w:tabs>
          <w:tab w:val="left" w:pos="480"/>
          <w:tab w:val="right" w:leader="dot" w:pos="9629"/>
        </w:tabs>
        <w:rPr>
          <w:rFonts w:ascii="Calibri" w:hAnsi="Calibri"/>
          <w:b w:val="0"/>
          <w:caps w:val="0"/>
          <w:noProof/>
          <w:sz w:val="22"/>
          <w:szCs w:val="22"/>
          <w:lang w:eastAsia="fi-FI"/>
        </w:rPr>
      </w:pPr>
      <w:hyperlink w:anchor="_Toc436732588" w:history="1">
        <w:r w:rsidRPr="005173C8">
          <w:rPr>
            <w:rStyle w:val="Hyperlinkki"/>
            <w:noProof/>
          </w:rPr>
          <w:t>7.</w:t>
        </w:r>
        <w:r w:rsidRPr="00DD2B68">
          <w:rPr>
            <w:rFonts w:ascii="Calibri" w:hAnsi="Calibri"/>
            <w:b w:val="0"/>
            <w:caps w:val="0"/>
            <w:noProof/>
            <w:sz w:val="22"/>
            <w:szCs w:val="22"/>
            <w:lang w:eastAsia="fi-FI"/>
          </w:rPr>
          <w:tab/>
        </w:r>
        <w:r w:rsidRPr="005173C8">
          <w:rPr>
            <w:rStyle w:val="Hyperlinkki"/>
            <w:noProof/>
          </w:rPr>
          <w:t>Pehmyt- ja kovakudoksen havainnot</w:t>
        </w:r>
        <w:r>
          <w:rPr>
            <w:noProof/>
            <w:webHidden/>
          </w:rPr>
          <w:tab/>
        </w:r>
        <w:r>
          <w:rPr>
            <w:noProof/>
            <w:webHidden/>
          </w:rPr>
          <w:fldChar w:fldCharType="begin"/>
        </w:r>
        <w:r>
          <w:rPr>
            <w:noProof/>
            <w:webHidden/>
          </w:rPr>
          <w:instrText xml:space="preserve"> PAGEREF _Toc436732588 \h </w:instrText>
        </w:r>
        <w:r>
          <w:rPr>
            <w:noProof/>
            <w:webHidden/>
          </w:rPr>
        </w:r>
        <w:r>
          <w:rPr>
            <w:noProof/>
            <w:webHidden/>
          </w:rPr>
          <w:fldChar w:fldCharType="separate"/>
        </w:r>
        <w:r w:rsidR="00BB10F9">
          <w:rPr>
            <w:noProof/>
            <w:webHidden/>
          </w:rPr>
          <w:t>56</w:t>
        </w:r>
        <w:r>
          <w:rPr>
            <w:noProof/>
            <w:webHidden/>
          </w:rPr>
          <w:fldChar w:fldCharType="end"/>
        </w:r>
      </w:hyperlink>
    </w:p>
    <w:p w14:paraId="1568DB07"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89" w:history="1">
        <w:r w:rsidRPr="005173C8">
          <w:rPr>
            <w:rStyle w:val="Hyperlinkki"/>
            <w:noProof/>
            <w:lang w:val="en-US"/>
          </w:rPr>
          <w:t>7.1</w:t>
        </w:r>
        <w:r w:rsidRPr="00DD2B68">
          <w:rPr>
            <w:rFonts w:ascii="Calibri" w:hAnsi="Calibri"/>
            <w:smallCaps w:val="0"/>
            <w:noProof/>
            <w:sz w:val="22"/>
            <w:szCs w:val="22"/>
            <w:lang w:eastAsia="fi-FI"/>
          </w:rPr>
          <w:tab/>
        </w:r>
        <w:r w:rsidRPr="005173C8">
          <w:rPr>
            <w:rStyle w:val="Hyperlinkki"/>
            <w:noProof/>
            <w:lang w:val="en-US"/>
          </w:rPr>
          <w:t>Otsikko</w:t>
        </w:r>
        <w:r>
          <w:rPr>
            <w:noProof/>
            <w:webHidden/>
          </w:rPr>
          <w:tab/>
        </w:r>
        <w:r>
          <w:rPr>
            <w:noProof/>
            <w:webHidden/>
          </w:rPr>
          <w:fldChar w:fldCharType="begin"/>
        </w:r>
        <w:r>
          <w:rPr>
            <w:noProof/>
            <w:webHidden/>
          </w:rPr>
          <w:instrText xml:space="preserve"> PAGEREF _Toc436732589 \h </w:instrText>
        </w:r>
        <w:r>
          <w:rPr>
            <w:noProof/>
            <w:webHidden/>
          </w:rPr>
        </w:r>
        <w:r>
          <w:rPr>
            <w:noProof/>
            <w:webHidden/>
          </w:rPr>
          <w:fldChar w:fldCharType="separate"/>
        </w:r>
        <w:r w:rsidR="00BB10F9">
          <w:rPr>
            <w:noProof/>
            <w:webHidden/>
          </w:rPr>
          <w:t>56</w:t>
        </w:r>
        <w:r>
          <w:rPr>
            <w:noProof/>
            <w:webHidden/>
          </w:rPr>
          <w:fldChar w:fldCharType="end"/>
        </w:r>
      </w:hyperlink>
    </w:p>
    <w:p w14:paraId="72A75C0E"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90" w:history="1">
        <w:r w:rsidRPr="005173C8">
          <w:rPr>
            <w:rStyle w:val="Hyperlinkki"/>
            <w:noProof/>
            <w:lang w:val="en-US"/>
          </w:rPr>
          <w:t>7.2</w:t>
        </w:r>
        <w:r w:rsidRPr="00DD2B68">
          <w:rPr>
            <w:rFonts w:ascii="Calibri" w:hAnsi="Calibri"/>
            <w:smallCaps w:val="0"/>
            <w:noProof/>
            <w:sz w:val="22"/>
            <w:szCs w:val="22"/>
            <w:lang w:eastAsia="fi-FI"/>
          </w:rPr>
          <w:tab/>
        </w:r>
        <w:r w:rsidRPr="005173C8">
          <w:rPr>
            <w:rStyle w:val="Hyperlinkki"/>
            <w:noProof/>
            <w:lang w:val="en-US"/>
          </w:rPr>
          <w:t>Näyttömuoto</w:t>
        </w:r>
        <w:r>
          <w:rPr>
            <w:noProof/>
            <w:webHidden/>
          </w:rPr>
          <w:tab/>
        </w:r>
        <w:r>
          <w:rPr>
            <w:noProof/>
            <w:webHidden/>
          </w:rPr>
          <w:fldChar w:fldCharType="begin"/>
        </w:r>
        <w:r>
          <w:rPr>
            <w:noProof/>
            <w:webHidden/>
          </w:rPr>
          <w:instrText xml:space="preserve"> PAGEREF _Toc436732590 \h </w:instrText>
        </w:r>
        <w:r>
          <w:rPr>
            <w:noProof/>
            <w:webHidden/>
          </w:rPr>
        </w:r>
        <w:r>
          <w:rPr>
            <w:noProof/>
            <w:webHidden/>
          </w:rPr>
          <w:fldChar w:fldCharType="separate"/>
        </w:r>
        <w:r w:rsidR="00BB10F9">
          <w:rPr>
            <w:noProof/>
            <w:webHidden/>
          </w:rPr>
          <w:t>56</w:t>
        </w:r>
        <w:r>
          <w:rPr>
            <w:noProof/>
            <w:webHidden/>
          </w:rPr>
          <w:fldChar w:fldCharType="end"/>
        </w:r>
      </w:hyperlink>
    </w:p>
    <w:p w14:paraId="19836DFD"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91" w:history="1">
        <w:r w:rsidRPr="005173C8">
          <w:rPr>
            <w:rStyle w:val="Hyperlinkki"/>
            <w:noProof/>
            <w:lang w:val="en-US"/>
          </w:rPr>
          <w:t>7.3</w:t>
        </w:r>
        <w:r w:rsidRPr="00DD2B68">
          <w:rPr>
            <w:rFonts w:ascii="Calibri" w:hAnsi="Calibri"/>
            <w:smallCaps w:val="0"/>
            <w:noProof/>
            <w:sz w:val="22"/>
            <w:szCs w:val="22"/>
            <w:lang w:eastAsia="fi-FI"/>
          </w:rPr>
          <w:tab/>
        </w:r>
        <w:r w:rsidRPr="005173C8">
          <w:rPr>
            <w:rStyle w:val="Hyperlinkki"/>
            <w:noProof/>
            <w:lang w:val="en-US"/>
          </w:rPr>
          <w:t>Entry</w:t>
        </w:r>
        <w:r>
          <w:rPr>
            <w:noProof/>
            <w:webHidden/>
          </w:rPr>
          <w:tab/>
        </w:r>
        <w:r>
          <w:rPr>
            <w:noProof/>
            <w:webHidden/>
          </w:rPr>
          <w:fldChar w:fldCharType="begin"/>
        </w:r>
        <w:r>
          <w:rPr>
            <w:noProof/>
            <w:webHidden/>
          </w:rPr>
          <w:instrText xml:space="preserve"> PAGEREF _Toc436732591 \h </w:instrText>
        </w:r>
        <w:r>
          <w:rPr>
            <w:noProof/>
            <w:webHidden/>
          </w:rPr>
        </w:r>
        <w:r>
          <w:rPr>
            <w:noProof/>
            <w:webHidden/>
          </w:rPr>
          <w:fldChar w:fldCharType="separate"/>
        </w:r>
        <w:r w:rsidR="00BB10F9">
          <w:rPr>
            <w:noProof/>
            <w:webHidden/>
          </w:rPr>
          <w:t>57</w:t>
        </w:r>
        <w:r>
          <w:rPr>
            <w:noProof/>
            <w:webHidden/>
          </w:rPr>
          <w:fldChar w:fldCharType="end"/>
        </w:r>
      </w:hyperlink>
    </w:p>
    <w:p w14:paraId="621F41C6"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92" w:history="1">
        <w:r w:rsidRPr="005173C8">
          <w:rPr>
            <w:rStyle w:val="Hyperlinkki"/>
            <w:noProof/>
            <w:lang w:val="en-US"/>
          </w:rPr>
          <w:t>7.4</w:t>
        </w:r>
        <w:r w:rsidRPr="00DD2B68">
          <w:rPr>
            <w:rFonts w:ascii="Calibri" w:hAnsi="Calibri"/>
            <w:smallCaps w:val="0"/>
            <w:noProof/>
            <w:sz w:val="22"/>
            <w:szCs w:val="22"/>
            <w:lang w:eastAsia="fi-FI"/>
          </w:rPr>
          <w:tab/>
        </w:r>
        <w:r w:rsidRPr="005173C8">
          <w:rPr>
            <w:rStyle w:val="Hyperlinkki"/>
            <w:noProof/>
            <w:lang w:val="en-US"/>
          </w:rPr>
          <w:t>Suun alueen havainnot ja löydökset</w:t>
        </w:r>
        <w:r>
          <w:rPr>
            <w:noProof/>
            <w:webHidden/>
          </w:rPr>
          <w:tab/>
        </w:r>
        <w:r>
          <w:rPr>
            <w:noProof/>
            <w:webHidden/>
          </w:rPr>
          <w:fldChar w:fldCharType="begin"/>
        </w:r>
        <w:r>
          <w:rPr>
            <w:noProof/>
            <w:webHidden/>
          </w:rPr>
          <w:instrText xml:space="preserve"> PAGEREF _Toc436732592 \h </w:instrText>
        </w:r>
        <w:r>
          <w:rPr>
            <w:noProof/>
            <w:webHidden/>
          </w:rPr>
        </w:r>
        <w:r>
          <w:rPr>
            <w:noProof/>
            <w:webHidden/>
          </w:rPr>
          <w:fldChar w:fldCharType="separate"/>
        </w:r>
        <w:r w:rsidR="00BB10F9">
          <w:rPr>
            <w:noProof/>
            <w:webHidden/>
          </w:rPr>
          <w:t>59</w:t>
        </w:r>
        <w:r>
          <w:rPr>
            <w:noProof/>
            <w:webHidden/>
          </w:rPr>
          <w:fldChar w:fldCharType="end"/>
        </w:r>
      </w:hyperlink>
    </w:p>
    <w:p w14:paraId="642B31FA"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93" w:history="1">
        <w:r w:rsidRPr="005173C8">
          <w:rPr>
            <w:rStyle w:val="Hyperlinkki"/>
            <w:noProof/>
          </w:rPr>
          <w:t>7.4.1</w:t>
        </w:r>
        <w:r w:rsidRPr="00DD2B68">
          <w:rPr>
            <w:rFonts w:ascii="Calibri" w:hAnsi="Calibri"/>
            <w:i w:val="0"/>
            <w:noProof/>
            <w:sz w:val="22"/>
            <w:szCs w:val="22"/>
            <w:lang w:eastAsia="fi-FI"/>
          </w:rPr>
          <w:tab/>
        </w:r>
        <w:r w:rsidRPr="005173C8">
          <w:rPr>
            <w:rStyle w:val="Hyperlinkki"/>
            <w:noProof/>
          </w:rPr>
          <w:t>Hampaistoikä, alveoliluun korkeus, alveoliluun muoto ja suulaen muoto</w:t>
        </w:r>
        <w:r>
          <w:rPr>
            <w:noProof/>
            <w:webHidden/>
          </w:rPr>
          <w:tab/>
        </w:r>
        <w:r>
          <w:rPr>
            <w:noProof/>
            <w:webHidden/>
          </w:rPr>
          <w:fldChar w:fldCharType="begin"/>
        </w:r>
        <w:r>
          <w:rPr>
            <w:noProof/>
            <w:webHidden/>
          </w:rPr>
          <w:instrText xml:space="preserve"> PAGEREF _Toc436732593 \h </w:instrText>
        </w:r>
        <w:r>
          <w:rPr>
            <w:noProof/>
            <w:webHidden/>
          </w:rPr>
        </w:r>
        <w:r>
          <w:rPr>
            <w:noProof/>
            <w:webHidden/>
          </w:rPr>
          <w:fldChar w:fldCharType="separate"/>
        </w:r>
        <w:r w:rsidR="00BB10F9">
          <w:rPr>
            <w:noProof/>
            <w:webHidden/>
          </w:rPr>
          <w:t>59</w:t>
        </w:r>
        <w:r>
          <w:rPr>
            <w:noProof/>
            <w:webHidden/>
          </w:rPr>
          <w:fldChar w:fldCharType="end"/>
        </w:r>
      </w:hyperlink>
    </w:p>
    <w:p w14:paraId="682936FC"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94" w:history="1">
        <w:r w:rsidRPr="005173C8">
          <w:rPr>
            <w:rStyle w:val="Hyperlinkki"/>
            <w:noProof/>
            <w:lang w:val="en-US"/>
          </w:rPr>
          <w:t>7.4.2</w:t>
        </w:r>
        <w:r w:rsidRPr="00DD2B68">
          <w:rPr>
            <w:rFonts w:ascii="Calibri" w:hAnsi="Calibri"/>
            <w:i w:val="0"/>
            <w:noProof/>
            <w:sz w:val="22"/>
            <w:szCs w:val="22"/>
            <w:lang w:eastAsia="fi-FI"/>
          </w:rPr>
          <w:tab/>
        </w:r>
        <w:r w:rsidRPr="005173C8">
          <w:rPr>
            <w:rStyle w:val="Hyperlinkki"/>
            <w:noProof/>
            <w:lang w:val="en-US"/>
          </w:rPr>
          <w:t>Hampaiston valkaisu</w:t>
        </w:r>
        <w:r>
          <w:rPr>
            <w:noProof/>
            <w:webHidden/>
          </w:rPr>
          <w:tab/>
        </w:r>
        <w:r>
          <w:rPr>
            <w:noProof/>
            <w:webHidden/>
          </w:rPr>
          <w:fldChar w:fldCharType="begin"/>
        </w:r>
        <w:r>
          <w:rPr>
            <w:noProof/>
            <w:webHidden/>
          </w:rPr>
          <w:instrText xml:space="preserve"> PAGEREF _Toc436732594 \h </w:instrText>
        </w:r>
        <w:r>
          <w:rPr>
            <w:noProof/>
            <w:webHidden/>
          </w:rPr>
        </w:r>
        <w:r>
          <w:rPr>
            <w:noProof/>
            <w:webHidden/>
          </w:rPr>
          <w:fldChar w:fldCharType="separate"/>
        </w:r>
        <w:r w:rsidR="00BB10F9">
          <w:rPr>
            <w:noProof/>
            <w:webHidden/>
          </w:rPr>
          <w:t>60</w:t>
        </w:r>
        <w:r>
          <w:rPr>
            <w:noProof/>
            <w:webHidden/>
          </w:rPr>
          <w:fldChar w:fldCharType="end"/>
        </w:r>
      </w:hyperlink>
    </w:p>
    <w:p w14:paraId="102F425C"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95" w:history="1">
        <w:r w:rsidRPr="005173C8">
          <w:rPr>
            <w:rStyle w:val="Hyperlinkki"/>
            <w:noProof/>
            <w:lang w:val="en-US"/>
          </w:rPr>
          <w:t>7.4.3</w:t>
        </w:r>
        <w:r w:rsidRPr="00DD2B68">
          <w:rPr>
            <w:rFonts w:ascii="Calibri" w:hAnsi="Calibri"/>
            <w:i w:val="0"/>
            <w:noProof/>
            <w:sz w:val="22"/>
            <w:szCs w:val="22"/>
            <w:lang w:eastAsia="fi-FI"/>
          </w:rPr>
          <w:tab/>
        </w:r>
        <w:r w:rsidRPr="005173C8">
          <w:rPr>
            <w:rStyle w:val="Hyperlinkki"/>
            <w:noProof/>
            <w:lang w:val="en-US"/>
          </w:rPr>
          <w:t>Leukamurtuma ja leukamurtuman lisätiedot</w:t>
        </w:r>
        <w:r>
          <w:rPr>
            <w:noProof/>
            <w:webHidden/>
          </w:rPr>
          <w:tab/>
        </w:r>
        <w:r>
          <w:rPr>
            <w:noProof/>
            <w:webHidden/>
          </w:rPr>
          <w:fldChar w:fldCharType="begin"/>
        </w:r>
        <w:r>
          <w:rPr>
            <w:noProof/>
            <w:webHidden/>
          </w:rPr>
          <w:instrText xml:space="preserve"> PAGEREF _Toc436732595 \h </w:instrText>
        </w:r>
        <w:r>
          <w:rPr>
            <w:noProof/>
            <w:webHidden/>
          </w:rPr>
        </w:r>
        <w:r>
          <w:rPr>
            <w:noProof/>
            <w:webHidden/>
          </w:rPr>
          <w:fldChar w:fldCharType="separate"/>
        </w:r>
        <w:r w:rsidR="00BB10F9">
          <w:rPr>
            <w:noProof/>
            <w:webHidden/>
          </w:rPr>
          <w:t>61</w:t>
        </w:r>
        <w:r>
          <w:rPr>
            <w:noProof/>
            <w:webHidden/>
          </w:rPr>
          <w:fldChar w:fldCharType="end"/>
        </w:r>
      </w:hyperlink>
    </w:p>
    <w:p w14:paraId="00116A9D"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96" w:history="1">
        <w:r w:rsidRPr="005173C8">
          <w:rPr>
            <w:rStyle w:val="Hyperlinkki"/>
            <w:noProof/>
            <w:lang w:val="en-US"/>
          </w:rPr>
          <w:t>7.5</w:t>
        </w:r>
        <w:r w:rsidRPr="00DD2B68">
          <w:rPr>
            <w:rFonts w:ascii="Calibri" w:hAnsi="Calibri"/>
            <w:smallCaps w:val="0"/>
            <w:noProof/>
            <w:sz w:val="22"/>
            <w:szCs w:val="22"/>
            <w:lang w:eastAsia="fi-FI"/>
          </w:rPr>
          <w:tab/>
        </w:r>
        <w:r w:rsidRPr="005173C8">
          <w:rPr>
            <w:rStyle w:val="Hyperlinkki"/>
            <w:noProof/>
            <w:lang w:val="en-US"/>
          </w:rPr>
          <w:t>Huulten havainnot ja löydökset</w:t>
        </w:r>
        <w:r>
          <w:rPr>
            <w:noProof/>
            <w:webHidden/>
          </w:rPr>
          <w:tab/>
        </w:r>
        <w:r>
          <w:rPr>
            <w:noProof/>
            <w:webHidden/>
          </w:rPr>
          <w:fldChar w:fldCharType="begin"/>
        </w:r>
        <w:r>
          <w:rPr>
            <w:noProof/>
            <w:webHidden/>
          </w:rPr>
          <w:instrText xml:space="preserve"> PAGEREF _Toc436732596 \h </w:instrText>
        </w:r>
        <w:r>
          <w:rPr>
            <w:noProof/>
            <w:webHidden/>
          </w:rPr>
        </w:r>
        <w:r>
          <w:rPr>
            <w:noProof/>
            <w:webHidden/>
          </w:rPr>
          <w:fldChar w:fldCharType="separate"/>
        </w:r>
        <w:r w:rsidR="00BB10F9">
          <w:rPr>
            <w:noProof/>
            <w:webHidden/>
          </w:rPr>
          <w:t>61</w:t>
        </w:r>
        <w:r>
          <w:rPr>
            <w:noProof/>
            <w:webHidden/>
          </w:rPr>
          <w:fldChar w:fldCharType="end"/>
        </w:r>
      </w:hyperlink>
    </w:p>
    <w:p w14:paraId="3733BC70"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97" w:history="1">
        <w:r w:rsidRPr="005173C8">
          <w:rPr>
            <w:rStyle w:val="Hyperlinkki"/>
            <w:noProof/>
          </w:rPr>
          <w:t>7.5.1</w:t>
        </w:r>
        <w:r w:rsidRPr="00DD2B68">
          <w:rPr>
            <w:rFonts w:ascii="Calibri" w:hAnsi="Calibri"/>
            <w:i w:val="0"/>
            <w:noProof/>
            <w:sz w:val="22"/>
            <w:szCs w:val="22"/>
            <w:lang w:eastAsia="fi-FI"/>
          </w:rPr>
          <w:tab/>
        </w:r>
        <w:r w:rsidRPr="005173C8">
          <w:rPr>
            <w:rStyle w:val="Hyperlinkki"/>
            <w:noProof/>
          </w:rPr>
          <w:t>Ylä-/ alahuulen havainnot ja löydökset, huulen pituus ja asento</w:t>
        </w:r>
        <w:r>
          <w:rPr>
            <w:noProof/>
            <w:webHidden/>
          </w:rPr>
          <w:tab/>
        </w:r>
        <w:r>
          <w:rPr>
            <w:noProof/>
            <w:webHidden/>
          </w:rPr>
          <w:fldChar w:fldCharType="begin"/>
        </w:r>
        <w:r>
          <w:rPr>
            <w:noProof/>
            <w:webHidden/>
          </w:rPr>
          <w:instrText xml:space="preserve"> PAGEREF _Toc436732597 \h </w:instrText>
        </w:r>
        <w:r>
          <w:rPr>
            <w:noProof/>
            <w:webHidden/>
          </w:rPr>
        </w:r>
        <w:r>
          <w:rPr>
            <w:noProof/>
            <w:webHidden/>
          </w:rPr>
          <w:fldChar w:fldCharType="separate"/>
        </w:r>
        <w:r w:rsidR="00BB10F9">
          <w:rPr>
            <w:noProof/>
            <w:webHidden/>
          </w:rPr>
          <w:t>61</w:t>
        </w:r>
        <w:r>
          <w:rPr>
            <w:noProof/>
            <w:webHidden/>
          </w:rPr>
          <w:fldChar w:fldCharType="end"/>
        </w:r>
      </w:hyperlink>
    </w:p>
    <w:p w14:paraId="56D0DF64"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598" w:history="1">
        <w:r w:rsidRPr="005173C8">
          <w:rPr>
            <w:rStyle w:val="Hyperlinkki"/>
            <w:noProof/>
          </w:rPr>
          <w:t>7.5.2</w:t>
        </w:r>
        <w:r w:rsidRPr="00DD2B68">
          <w:rPr>
            <w:rFonts w:ascii="Calibri" w:hAnsi="Calibri"/>
            <w:i w:val="0"/>
            <w:noProof/>
            <w:sz w:val="22"/>
            <w:szCs w:val="22"/>
            <w:lang w:eastAsia="fi-FI"/>
          </w:rPr>
          <w:tab/>
        </w:r>
        <w:r w:rsidRPr="005173C8">
          <w:rPr>
            <w:rStyle w:val="Hyperlinkki"/>
            <w:noProof/>
          </w:rPr>
          <w:t>Huulisulku auki ja puutteellisen huulisulun syyt</w:t>
        </w:r>
        <w:r>
          <w:rPr>
            <w:noProof/>
            <w:webHidden/>
          </w:rPr>
          <w:tab/>
        </w:r>
        <w:r>
          <w:rPr>
            <w:noProof/>
            <w:webHidden/>
          </w:rPr>
          <w:fldChar w:fldCharType="begin"/>
        </w:r>
        <w:r>
          <w:rPr>
            <w:noProof/>
            <w:webHidden/>
          </w:rPr>
          <w:instrText xml:space="preserve"> PAGEREF _Toc436732598 \h </w:instrText>
        </w:r>
        <w:r>
          <w:rPr>
            <w:noProof/>
            <w:webHidden/>
          </w:rPr>
        </w:r>
        <w:r>
          <w:rPr>
            <w:noProof/>
            <w:webHidden/>
          </w:rPr>
          <w:fldChar w:fldCharType="separate"/>
        </w:r>
        <w:r w:rsidR="00BB10F9">
          <w:rPr>
            <w:noProof/>
            <w:webHidden/>
          </w:rPr>
          <w:t>62</w:t>
        </w:r>
        <w:r>
          <w:rPr>
            <w:noProof/>
            <w:webHidden/>
          </w:rPr>
          <w:fldChar w:fldCharType="end"/>
        </w:r>
      </w:hyperlink>
    </w:p>
    <w:p w14:paraId="2616EA7A"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599" w:history="1">
        <w:r w:rsidRPr="005173C8">
          <w:rPr>
            <w:rStyle w:val="Hyperlinkki"/>
            <w:noProof/>
            <w:lang w:val="en-US"/>
          </w:rPr>
          <w:t>7.6</w:t>
        </w:r>
        <w:r w:rsidRPr="00DD2B68">
          <w:rPr>
            <w:rFonts w:ascii="Calibri" w:hAnsi="Calibri"/>
            <w:smallCaps w:val="0"/>
            <w:noProof/>
            <w:sz w:val="22"/>
            <w:szCs w:val="22"/>
            <w:lang w:eastAsia="fi-FI"/>
          </w:rPr>
          <w:tab/>
        </w:r>
        <w:r w:rsidRPr="005173C8">
          <w:rPr>
            <w:rStyle w:val="Hyperlinkki"/>
            <w:noProof/>
            <w:lang w:val="en-US"/>
          </w:rPr>
          <w:t>Imusolmukkeiden havainnot ja löydökset</w:t>
        </w:r>
        <w:r>
          <w:rPr>
            <w:noProof/>
            <w:webHidden/>
          </w:rPr>
          <w:tab/>
        </w:r>
        <w:r>
          <w:rPr>
            <w:noProof/>
            <w:webHidden/>
          </w:rPr>
          <w:fldChar w:fldCharType="begin"/>
        </w:r>
        <w:r>
          <w:rPr>
            <w:noProof/>
            <w:webHidden/>
          </w:rPr>
          <w:instrText xml:space="preserve"> PAGEREF _Toc436732599 \h </w:instrText>
        </w:r>
        <w:r>
          <w:rPr>
            <w:noProof/>
            <w:webHidden/>
          </w:rPr>
        </w:r>
        <w:r>
          <w:rPr>
            <w:noProof/>
            <w:webHidden/>
          </w:rPr>
          <w:fldChar w:fldCharType="separate"/>
        </w:r>
        <w:r w:rsidR="00BB10F9">
          <w:rPr>
            <w:noProof/>
            <w:webHidden/>
          </w:rPr>
          <w:t>63</w:t>
        </w:r>
        <w:r>
          <w:rPr>
            <w:noProof/>
            <w:webHidden/>
          </w:rPr>
          <w:fldChar w:fldCharType="end"/>
        </w:r>
      </w:hyperlink>
    </w:p>
    <w:p w14:paraId="582E1A6B"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600" w:history="1">
        <w:r w:rsidRPr="005173C8">
          <w:rPr>
            <w:rStyle w:val="Hyperlinkki"/>
            <w:noProof/>
          </w:rPr>
          <w:t>7.6.1</w:t>
        </w:r>
        <w:r w:rsidRPr="00DD2B68">
          <w:rPr>
            <w:rFonts w:ascii="Calibri" w:hAnsi="Calibri"/>
            <w:i w:val="0"/>
            <w:noProof/>
            <w:sz w:val="22"/>
            <w:szCs w:val="22"/>
            <w:lang w:eastAsia="fi-FI"/>
          </w:rPr>
          <w:tab/>
        </w:r>
        <w:r w:rsidRPr="005173C8">
          <w:rPr>
            <w:rStyle w:val="Hyperlinkki"/>
            <w:noProof/>
          </w:rPr>
          <w:t>Imusolmuke, puoli ja imusolmukkeiden tila</w:t>
        </w:r>
        <w:r>
          <w:rPr>
            <w:noProof/>
            <w:webHidden/>
          </w:rPr>
          <w:tab/>
        </w:r>
        <w:r>
          <w:rPr>
            <w:noProof/>
            <w:webHidden/>
          </w:rPr>
          <w:fldChar w:fldCharType="begin"/>
        </w:r>
        <w:r>
          <w:rPr>
            <w:noProof/>
            <w:webHidden/>
          </w:rPr>
          <w:instrText xml:space="preserve"> PAGEREF _Toc436732600 \h </w:instrText>
        </w:r>
        <w:r>
          <w:rPr>
            <w:noProof/>
            <w:webHidden/>
          </w:rPr>
        </w:r>
        <w:r>
          <w:rPr>
            <w:noProof/>
            <w:webHidden/>
          </w:rPr>
          <w:fldChar w:fldCharType="separate"/>
        </w:r>
        <w:r w:rsidR="00BB10F9">
          <w:rPr>
            <w:noProof/>
            <w:webHidden/>
          </w:rPr>
          <w:t>63</w:t>
        </w:r>
        <w:r>
          <w:rPr>
            <w:noProof/>
            <w:webHidden/>
          </w:rPr>
          <w:fldChar w:fldCharType="end"/>
        </w:r>
      </w:hyperlink>
    </w:p>
    <w:p w14:paraId="7BB85B60"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601" w:history="1">
        <w:r w:rsidRPr="005173C8">
          <w:rPr>
            <w:rStyle w:val="Hyperlinkki"/>
            <w:noProof/>
          </w:rPr>
          <w:t>7.7</w:t>
        </w:r>
        <w:r w:rsidRPr="00DD2B68">
          <w:rPr>
            <w:rFonts w:ascii="Calibri" w:hAnsi="Calibri"/>
            <w:smallCaps w:val="0"/>
            <w:noProof/>
            <w:sz w:val="22"/>
            <w:szCs w:val="22"/>
            <w:lang w:eastAsia="fi-FI"/>
          </w:rPr>
          <w:tab/>
        </w:r>
        <w:r w:rsidRPr="005173C8">
          <w:rPr>
            <w:rStyle w:val="Hyperlinkki"/>
            <w:noProof/>
          </w:rPr>
          <w:t>Nielu- ja kitarisojen havainnot ja löydökset</w:t>
        </w:r>
        <w:r>
          <w:rPr>
            <w:noProof/>
            <w:webHidden/>
          </w:rPr>
          <w:tab/>
        </w:r>
        <w:r>
          <w:rPr>
            <w:noProof/>
            <w:webHidden/>
          </w:rPr>
          <w:fldChar w:fldCharType="begin"/>
        </w:r>
        <w:r>
          <w:rPr>
            <w:noProof/>
            <w:webHidden/>
          </w:rPr>
          <w:instrText xml:space="preserve"> PAGEREF _Toc436732601 \h </w:instrText>
        </w:r>
        <w:r>
          <w:rPr>
            <w:noProof/>
            <w:webHidden/>
          </w:rPr>
        </w:r>
        <w:r>
          <w:rPr>
            <w:noProof/>
            <w:webHidden/>
          </w:rPr>
          <w:fldChar w:fldCharType="separate"/>
        </w:r>
        <w:r w:rsidR="00BB10F9">
          <w:rPr>
            <w:noProof/>
            <w:webHidden/>
          </w:rPr>
          <w:t>64</w:t>
        </w:r>
        <w:r>
          <w:rPr>
            <w:noProof/>
            <w:webHidden/>
          </w:rPr>
          <w:fldChar w:fldCharType="end"/>
        </w:r>
      </w:hyperlink>
    </w:p>
    <w:p w14:paraId="6A967047"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602" w:history="1">
        <w:r w:rsidRPr="005173C8">
          <w:rPr>
            <w:rStyle w:val="Hyperlinkki"/>
            <w:noProof/>
            <w:lang w:val="en-US"/>
          </w:rPr>
          <w:t>7.7.1</w:t>
        </w:r>
        <w:r w:rsidRPr="00DD2B68">
          <w:rPr>
            <w:rFonts w:ascii="Calibri" w:hAnsi="Calibri"/>
            <w:i w:val="0"/>
            <w:noProof/>
            <w:sz w:val="22"/>
            <w:szCs w:val="22"/>
            <w:lang w:eastAsia="fi-FI"/>
          </w:rPr>
          <w:tab/>
        </w:r>
        <w:r w:rsidRPr="005173C8">
          <w:rPr>
            <w:rStyle w:val="Hyperlinkki"/>
            <w:noProof/>
            <w:lang w:val="en-US"/>
          </w:rPr>
          <w:t>Kitarisan tila</w:t>
        </w:r>
        <w:r>
          <w:rPr>
            <w:noProof/>
            <w:webHidden/>
          </w:rPr>
          <w:tab/>
        </w:r>
        <w:r>
          <w:rPr>
            <w:noProof/>
            <w:webHidden/>
          </w:rPr>
          <w:fldChar w:fldCharType="begin"/>
        </w:r>
        <w:r>
          <w:rPr>
            <w:noProof/>
            <w:webHidden/>
          </w:rPr>
          <w:instrText xml:space="preserve"> PAGEREF _Toc436732602 \h </w:instrText>
        </w:r>
        <w:r>
          <w:rPr>
            <w:noProof/>
            <w:webHidden/>
          </w:rPr>
        </w:r>
        <w:r>
          <w:rPr>
            <w:noProof/>
            <w:webHidden/>
          </w:rPr>
          <w:fldChar w:fldCharType="separate"/>
        </w:r>
        <w:r w:rsidR="00BB10F9">
          <w:rPr>
            <w:noProof/>
            <w:webHidden/>
          </w:rPr>
          <w:t>64</w:t>
        </w:r>
        <w:r>
          <w:rPr>
            <w:noProof/>
            <w:webHidden/>
          </w:rPr>
          <w:fldChar w:fldCharType="end"/>
        </w:r>
      </w:hyperlink>
    </w:p>
    <w:p w14:paraId="285E3E1E"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603" w:history="1">
        <w:r w:rsidRPr="005173C8">
          <w:rPr>
            <w:rStyle w:val="Hyperlinkki"/>
            <w:noProof/>
            <w:lang w:val="en-US"/>
          </w:rPr>
          <w:t>7.7.2</w:t>
        </w:r>
        <w:r w:rsidRPr="00DD2B68">
          <w:rPr>
            <w:rFonts w:ascii="Calibri" w:hAnsi="Calibri"/>
            <w:i w:val="0"/>
            <w:noProof/>
            <w:sz w:val="22"/>
            <w:szCs w:val="22"/>
            <w:lang w:eastAsia="fi-FI"/>
          </w:rPr>
          <w:tab/>
        </w:r>
        <w:r w:rsidRPr="005173C8">
          <w:rPr>
            <w:rStyle w:val="Hyperlinkki"/>
            <w:noProof/>
            <w:lang w:val="en-US"/>
          </w:rPr>
          <w:t>Nielurisan tila ja puoli</w:t>
        </w:r>
        <w:r>
          <w:rPr>
            <w:noProof/>
            <w:webHidden/>
          </w:rPr>
          <w:tab/>
        </w:r>
        <w:r>
          <w:rPr>
            <w:noProof/>
            <w:webHidden/>
          </w:rPr>
          <w:fldChar w:fldCharType="begin"/>
        </w:r>
        <w:r>
          <w:rPr>
            <w:noProof/>
            <w:webHidden/>
          </w:rPr>
          <w:instrText xml:space="preserve"> PAGEREF _Toc436732603 \h </w:instrText>
        </w:r>
        <w:r>
          <w:rPr>
            <w:noProof/>
            <w:webHidden/>
          </w:rPr>
        </w:r>
        <w:r>
          <w:rPr>
            <w:noProof/>
            <w:webHidden/>
          </w:rPr>
          <w:fldChar w:fldCharType="separate"/>
        </w:r>
        <w:r w:rsidR="00BB10F9">
          <w:rPr>
            <w:noProof/>
            <w:webHidden/>
          </w:rPr>
          <w:t>64</w:t>
        </w:r>
        <w:r>
          <w:rPr>
            <w:noProof/>
            <w:webHidden/>
          </w:rPr>
          <w:fldChar w:fldCharType="end"/>
        </w:r>
      </w:hyperlink>
    </w:p>
    <w:p w14:paraId="4281D512"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604" w:history="1">
        <w:r w:rsidRPr="005173C8">
          <w:rPr>
            <w:rStyle w:val="Hyperlinkki"/>
            <w:noProof/>
            <w:lang w:val="en-US"/>
          </w:rPr>
          <w:t>7.8</w:t>
        </w:r>
        <w:r w:rsidRPr="00DD2B68">
          <w:rPr>
            <w:rFonts w:ascii="Calibri" w:hAnsi="Calibri"/>
            <w:smallCaps w:val="0"/>
            <w:noProof/>
            <w:sz w:val="22"/>
            <w:szCs w:val="22"/>
            <w:lang w:eastAsia="fi-FI"/>
          </w:rPr>
          <w:tab/>
        </w:r>
        <w:r w:rsidRPr="005173C8">
          <w:rPr>
            <w:rStyle w:val="Hyperlinkki"/>
            <w:noProof/>
            <w:lang w:val="en-US"/>
          </w:rPr>
          <w:t>Sylkirauhasten havainnot ja löydökset</w:t>
        </w:r>
        <w:r>
          <w:rPr>
            <w:noProof/>
            <w:webHidden/>
          </w:rPr>
          <w:tab/>
        </w:r>
        <w:r>
          <w:rPr>
            <w:noProof/>
            <w:webHidden/>
          </w:rPr>
          <w:fldChar w:fldCharType="begin"/>
        </w:r>
        <w:r>
          <w:rPr>
            <w:noProof/>
            <w:webHidden/>
          </w:rPr>
          <w:instrText xml:space="preserve"> PAGEREF _Toc436732604 \h </w:instrText>
        </w:r>
        <w:r>
          <w:rPr>
            <w:noProof/>
            <w:webHidden/>
          </w:rPr>
        </w:r>
        <w:r>
          <w:rPr>
            <w:noProof/>
            <w:webHidden/>
          </w:rPr>
          <w:fldChar w:fldCharType="separate"/>
        </w:r>
        <w:r w:rsidR="00BB10F9">
          <w:rPr>
            <w:noProof/>
            <w:webHidden/>
          </w:rPr>
          <w:t>64</w:t>
        </w:r>
        <w:r>
          <w:rPr>
            <w:noProof/>
            <w:webHidden/>
          </w:rPr>
          <w:fldChar w:fldCharType="end"/>
        </w:r>
      </w:hyperlink>
    </w:p>
    <w:p w14:paraId="09D7FB05"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605" w:history="1">
        <w:r w:rsidRPr="005173C8">
          <w:rPr>
            <w:rStyle w:val="Hyperlinkki"/>
            <w:noProof/>
            <w:lang w:val="en-US"/>
          </w:rPr>
          <w:t>7.8.1</w:t>
        </w:r>
        <w:r w:rsidRPr="00DD2B68">
          <w:rPr>
            <w:rFonts w:ascii="Calibri" w:hAnsi="Calibri"/>
            <w:i w:val="0"/>
            <w:noProof/>
            <w:sz w:val="22"/>
            <w:szCs w:val="22"/>
            <w:lang w:eastAsia="fi-FI"/>
          </w:rPr>
          <w:tab/>
        </w:r>
        <w:r w:rsidRPr="005173C8">
          <w:rPr>
            <w:rStyle w:val="Hyperlinkki"/>
            <w:noProof/>
            <w:lang w:val="en-US"/>
          </w:rPr>
          <w:t>Sylkirauhanen, puoli ja sylkirauhasen tila</w:t>
        </w:r>
        <w:r>
          <w:rPr>
            <w:noProof/>
            <w:webHidden/>
          </w:rPr>
          <w:tab/>
        </w:r>
        <w:r>
          <w:rPr>
            <w:noProof/>
            <w:webHidden/>
          </w:rPr>
          <w:fldChar w:fldCharType="begin"/>
        </w:r>
        <w:r>
          <w:rPr>
            <w:noProof/>
            <w:webHidden/>
          </w:rPr>
          <w:instrText xml:space="preserve"> PAGEREF _Toc436732605 \h </w:instrText>
        </w:r>
        <w:r>
          <w:rPr>
            <w:noProof/>
            <w:webHidden/>
          </w:rPr>
        </w:r>
        <w:r>
          <w:rPr>
            <w:noProof/>
            <w:webHidden/>
          </w:rPr>
          <w:fldChar w:fldCharType="separate"/>
        </w:r>
        <w:r w:rsidR="00BB10F9">
          <w:rPr>
            <w:noProof/>
            <w:webHidden/>
          </w:rPr>
          <w:t>65</w:t>
        </w:r>
        <w:r>
          <w:rPr>
            <w:noProof/>
            <w:webHidden/>
          </w:rPr>
          <w:fldChar w:fldCharType="end"/>
        </w:r>
      </w:hyperlink>
    </w:p>
    <w:p w14:paraId="3DC59C60"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606" w:history="1">
        <w:r w:rsidRPr="005173C8">
          <w:rPr>
            <w:rStyle w:val="Hyperlinkki"/>
            <w:noProof/>
            <w:lang w:val="en-US"/>
          </w:rPr>
          <w:t>7.8.2</w:t>
        </w:r>
        <w:r w:rsidRPr="00DD2B68">
          <w:rPr>
            <w:rFonts w:ascii="Calibri" w:hAnsi="Calibri"/>
            <w:i w:val="0"/>
            <w:noProof/>
            <w:sz w:val="22"/>
            <w:szCs w:val="22"/>
            <w:lang w:eastAsia="fi-FI"/>
          </w:rPr>
          <w:tab/>
        </w:r>
        <w:r w:rsidRPr="005173C8">
          <w:rPr>
            <w:rStyle w:val="Hyperlinkki"/>
            <w:noProof/>
            <w:lang w:val="en-US"/>
          </w:rPr>
          <w:t>Sylkirauhasen aukon tukos</w:t>
        </w:r>
        <w:r>
          <w:rPr>
            <w:noProof/>
            <w:webHidden/>
          </w:rPr>
          <w:tab/>
        </w:r>
        <w:r>
          <w:rPr>
            <w:noProof/>
            <w:webHidden/>
          </w:rPr>
          <w:fldChar w:fldCharType="begin"/>
        </w:r>
        <w:r>
          <w:rPr>
            <w:noProof/>
            <w:webHidden/>
          </w:rPr>
          <w:instrText xml:space="preserve"> PAGEREF _Toc436732606 \h </w:instrText>
        </w:r>
        <w:r>
          <w:rPr>
            <w:noProof/>
            <w:webHidden/>
          </w:rPr>
        </w:r>
        <w:r>
          <w:rPr>
            <w:noProof/>
            <w:webHidden/>
          </w:rPr>
          <w:fldChar w:fldCharType="separate"/>
        </w:r>
        <w:r w:rsidR="00BB10F9">
          <w:rPr>
            <w:noProof/>
            <w:webHidden/>
          </w:rPr>
          <w:t>65</w:t>
        </w:r>
        <w:r>
          <w:rPr>
            <w:noProof/>
            <w:webHidden/>
          </w:rPr>
          <w:fldChar w:fldCharType="end"/>
        </w:r>
      </w:hyperlink>
    </w:p>
    <w:p w14:paraId="610CD322"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607" w:history="1">
        <w:r w:rsidRPr="005173C8">
          <w:rPr>
            <w:rStyle w:val="Hyperlinkki"/>
            <w:noProof/>
          </w:rPr>
          <w:t>7.9</w:t>
        </w:r>
        <w:r w:rsidRPr="00DD2B68">
          <w:rPr>
            <w:rFonts w:ascii="Calibri" w:hAnsi="Calibri"/>
            <w:smallCaps w:val="0"/>
            <w:noProof/>
            <w:sz w:val="22"/>
            <w:szCs w:val="22"/>
            <w:lang w:eastAsia="fi-FI"/>
          </w:rPr>
          <w:tab/>
        </w:r>
        <w:r w:rsidRPr="005173C8">
          <w:rPr>
            <w:rStyle w:val="Hyperlinkki"/>
            <w:noProof/>
          </w:rPr>
          <w:t>Hampaan kiinnityskudosten havainnot ja löydökset</w:t>
        </w:r>
        <w:r>
          <w:rPr>
            <w:noProof/>
            <w:webHidden/>
          </w:rPr>
          <w:tab/>
        </w:r>
        <w:r>
          <w:rPr>
            <w:noProof/>
            <w:webHidden/>
          </w:rPr>
          <w:fldChar w:fldCharType="begin"/>
        </w:r>
        <w:r>
          <w:rPr>
            <w:noProof/>
            <w:webHidden/>
          </w:rPr>
          <w:instrText xml:space="preserve"> PAGEREF _Toc436732607 \h </w:instrText>
        </w:r>
        <w:r>
          <w:rPr>
            <w:noProof/>
            <w:webHidden/>
          </w:rPr>
        </w:r>
        <w:r>
          <w:rPr>
            <w:noProof/>
            <w:webHidden/>
          </w:rPr>
          <w:fldChar w:fldCharType="separate"/>
        </w:r>
        <w:r w:rsidR="00BB10F9">
          <w:rPr>
            <w:noProof/>
            <w:webHidden/>
          </w:rPr>
          <w:t>66</w:t>
        </w:r>
        <w:r>
          <w:rPr>
            <w:noProof/>
            <w:webHidden/>
          </w:rPr>
          <w:fldChar w:fldCharType="end"/>
        </w:r>
      </w:hyperlink>
    </w:p>
    <w:p w14:paraId="440CAB66" w14:textId="77777777" w:rsidR="00302119" w:rsidRPr="00DD2B68" w:rsidRDefault="00302119">
      <w:pPr>
        <w:pStyle w:val="Sisluet2"/>
        <w:tabs>
          <w:tab w:val="left" w:pos="960"/>
          <w:tab w:val="right" w:leader="dot" w:pos="9629"/>
        </w:tabs>
        <w:rPr>
          <w:rFonts w:ascii="Calibri" w:hAnsi="Calibri"/>
          <w:smallCaps w:val="0"/>
          <w:noProof/>
          <w:sz w:val="22"/>
          <w:szCs w:val="22"/>
          <w:lang w:eastAsia="fi-FI"/>
        </w:rPr>
      </w:pPr>
      <w:hyperlink w:anchor="_Toc436732608" w:history="1">
        <w:r w:rsidRPr="005173C8">
          <w:rPr>
            <w:rStyle w:val="Hyperlinkki"/>
            <w:noProof/>
          </w:rPr>
          <w:t>7.10</w:t>
        </w:r>
        <w:r w:rsidRPr="00DD2B68">
          <w:rPr>
            <w:rFonts w:ascii="Calibri" w:hAnsi="Calibri"/>
            <w:smallCaps w:val="0"/>
            <w:noProof/>
            <w:sz w:val="22"/>
            <w:szCs w:val="22"/>
            <w:lang w:eastAsia="fi-FI"/>
          </w:rPr>
          <w:tab/>
        </w:r>
        <w:r w:rsidRPr="005173C8">
          <w:rPr>
            <w:rStyle w:val="Hyperlinkki"/>
            <w:noProof/>
          </w:rPr>
          <w:t>Suun alueen muiden kudosten havainnot ja löydökset</w:t>
        </w:r>
        <w:r>
          <w:rPr>
            <w:noProof/>
            <w:webHidden/>
          </w:rPr>
          <w:tab/>
        </w:r>
        <w:r>
          <w:rPr>
            <w:noProof/>
            <w:webHidden/>
          </w:rPr>
          <w:fldChar w:fldCharType="begin"/>
        </w:r>
        <w:r>
          <w:rPr>
            <w:noProof/>
            <w:webHidden/>
          </w:rPr>
          <w:instrText xml:space="preserve"> PAGEREF _Toc436732608 \h </w:instrText>
        </w:r>
        <w:r>
          <w:rPr>
            <w:noProof/>
            <w:webHidden/>
          </w:rPr>
        </w:r>
        <w:r>
          <w:rPr>
            <w:noProof/>
            <w:webHidden/>
          </w:rPr>
          <w:fldChar w:fldCharType="separate"/>
        </w:r>
        <w:r w:rsidR="00BB10F9">
          <w:rPr>
            <w:noProof/>
            <w:webHidden/>
          </w:rPr>
          <w:t>66</w:t>
        </w:r>
        <w:r>
          <w:rPr>
            <w:noProof/>
            <w:webHidden/>
          </w:rPr>
          <w:fldChar w:fldCharType="end"/>
        </w:r>
      </w:hyperlink>
    </w:p>
    <w:p w14:paraId="35183F0C" w14:textId="77777777" w:rsidR="00302119" w:rsidRPr="00DD2B68" w:rsidRDefault="00302119">
      <w:pPr>
        <w:pStyle w:val="Sisluet3"/>
        <w:tabs>
          <w:tab w:val="left" w:pos="1440"/>
          <w:tab w:val="right" w:leader="dot" w:pos="9629"/>
        </w:tabs>
        <w:rPr>
          <w:rFonts w:ascii="Calibri" w:hAnsi="Calibri"/>
          <w:i w:val="0"/>
          <w:noProof/>
          <w:sz w:val="22"/>
          <w:szCs w:val="22"/>
          <w:lang w:eastAsia="fi-FI"/>
        </w:rPr>
      </w:pPr>
      <w:hyperlink w:anchor="_Toc436732609" w:history="1">
        <w:r w:rsidRPr="005173C8">
          <w:rPr>
            <w:rStyle w:val="Hyperlinkki"/>
            <w:noProof/>
          </w:rPr>
          <w:t>7.10.1</w:t>
        </w:r>
        <w:r w:rsidRPr="00DD2B68">
          <w:rPr>
            <w:rFonts w:ascii="Calibri" w:hAnsi="Calibri"/>
            <w:i w:val="0"/>
            <w:noProof/>
            <w:sz w:val="22"/>
            <w:szCs w:val="22"/>
            <w:lang w:eastAsia="fi-FI"/>
          </w:rPr>
          <w:tab/>
        </w:r>
        <w:r w:rsidRPr="005173C8">
          <w:rPr>
            <w:rStyle w:val="Hyperlinkki"/>
            <w:noProof/>
          </w:rPr>
          <w:t>Suun limakalvolöydöksen sijainti, kohdekudos, kohdekudoksen koko ja suun limakalvojen havainnot ja löydökset</w:t>
        </w:r>
        <w:r>
          <w:rPr>
            <w:noProof/>
            <w:webHidden/>
          </w:rPr>
          <w:tab/>
        </w:r>
        <w:r>
          <w:rPr>
            <w:noProof/>
            <w:webHidden/>
          </w:rPr>
          <w:fldChar w:fldCharType="begin"/>
        </w:r>
        <w:r>
          <w:rPr>
            <w:noProof/>
            <w:webHidden/>
          </w:rPr>
          <w:instrText xml:space="preserve"> PAGEREF _Toc436732609 \h </w:instrText>
        </w:r>
        <w:r>
          <w:rPr>
            <w:noProof/>
            <w:webHidden/>
          </w:rPr>
        </w:r>
        <w:r>
          <w:rPr>
            <w:noProof/>
            <w:webHidden/>
          </w:rPr>
          <w:fldChar w:fldCharType="separate"/>
        </w:r>
        <w:r w:rsidR="00BB10F9">
          <w:rPr>
            <w:noProof/>
            <w:webHidden/>
          </w:rPr>
          <w:t>66</w:t>
        </w:r>
        <w:r>
          <w:rPr>
            <w:noProof/>
            <w:webHidden/>
          </w:rPr>
          <w:fldChar w:fldCharType="end"/>
        </w:r>
      </w:hyperlink>
    </w:p>
    <w:p w14:paraId="7E3784C6" w14:textId="77777777" w:rsidR="00302119" w:rsidRPr="00DD2B68" w:rsidRDefault="00302119">
      <w:pPr>
        <w:pStyle w:val="Sisluet3"/>
        <w:tabs>
          <w:tab w:val="left" w:pos="1440"/>
          <w:tab w:val="right" w:leader="dot" w:pos="9629"/>
        </w:tabs>
        <w:rPr>
          <w:rFonts w:ascii="Calibri" w:hAnsi="Calibri"/>
          <w:i w:val="0"/>
          <w:noProof/>
          <w:sz w:val="22"/>
          <w:szCs w:val="22"/>
          <w:lang w:eastAsia="fi-FI"/>
        </w:rPr>
      </w:pPr>
      <w:hyperlink w:anchor="_Toc436732610" w:history="1">
        <w:r w:rsidRPr="005173C8">
          <w:rPr>
            <w:rStyle w:val="Hyperlinkki"/>
            <w:noProof/>
          </w:rPr>
          <w:t>7.10.2</w:t>
        </w:r>
        <w:r w:rsidRPr="00DD2B68">
          <w:rPr>
            <w:rFonts w:ascii="Calibri" w:hAnsi="Calibri"/>
            <w:i w:val="0"/>
            <w:noProof/>
            <w:sz w:val="22"/>
            <w:szCs w:val="22"/>
            <w:lang w:eastAsia="fi-FI"/>
          </w:rPr>
          <w:tab/>
        </w:r>
        <w:r w:rsidRPr="005173C8">
          <w:rPr>
            <w:rStyle w:val="Hyperlinkki"/>
            <w:noProof/>
          </w:rPr>
          <w:t>Suun limakalvolöydöksen koko, minkä hampaan kohdalla limakalvolöydös sijaitsee ja suun limakalvolöydöksen kuvaus</w:t>
        </w:r>
        <w:r>
          <w:rPr>
            <w:noProof/>
            <w:webHidden/>
          </w:rPr>
          <w:tab/>
        </w:r>
        <w:r>
          <w:rPr>
            <w:noProof/>
            <w:webHidden/>
          </w:rPr>
          <w:fldChar w:fldCharType="begin"/>
        </w:r>
        <w:r>
          <w:rPr>
            <w:noProof/>
            <w:webHidden/>
          </w:rPr>
          <w:instrText xml:space="preserve"> PAGEREF _Toc436732610 \h </w:instrText>
        </w:r>
        <w:r>
          <w:rPr>
            <w:noProof/>
            <w:webHidden/>
          </w:rPr>
        </w:r>
        <w:r>
          <w:rPr>
            <w:noProof/>
            <w:webHidden/>
          </w:rPr>
          <w:fldChar w:fldCharType="separate"/>
        </w:r>
        <w:r w:rsidR="00BB10F9">
          <w:rPr>
            <w:noProof/>
            <w:webHidden/>
          </w:rPr>
          <w:t>67</w:t>
        </w:r>
        <w:r>
          <w:rPr>
            <w:noProof/>
            <w:webHidden/>
          </w:rPr>
          <w:fldChar w:fldCharType="end"/>
        </w:r>
      </w:hyperlink>
    </w:p>
    <w:p w14:paraId="32EDA2D5" w14:textId="77777777" w:rsidR="00302119" w:rsidRPr="00DD2B68" w:rsidRDefault="00302119">
      <w:pPr>
        <w:pStyle w:val="Sisluet2"/>
        <w:tabs>
          <w:tab w:val="left" w:pos="960"/>
          <w:tab w:val="right" w:leader="dot" w:pos="9629"/>
        </w:tabs>
        <w:rPr>
          <w:rFonts w:ascii="Calibri" w:hAnsi="Calibri"/>
          <w:smallCaps w:val="0"/>
          <w:noProof/>
          <w:sz w:val="22"/>
          <w:szCs w:val="22"/>
          <w:lang w:eastAsia="fi-FI"/>
        </w:rPr>
      </w:pPr>
      <w:hyperlink w:anchor="_Toc436732611" w:history="1">
        <w:r w:rsidRPr="005173C8">
          <w:rPr>
            <w:rStyle w:val="Hyperlinkki"/>
            <w:noProof/>
          </w:rPr>
          <w:t>7.11</w:t>
        </w:r>
        <w:r w:rsidRPr="00DD2B68">
          <w:rPr>
            <w:rFonts w:ascii="Calibri" w:hAnsi="Calibri"/>
            <w:smallCaps w:val="0"/>
            <w:noProof/>
            <w:sz w:val="22"/>
            <w:szCs w:val="22"/>
            <w:lang w:eastAsia="fi-FI"/>
          </w:rPr>
          <w:tab/>
        </w:r>
        <w:r w:rsidRPr="005173C8">
          <w:rPr>
            <w:rStyle w:val="Hyperlinkki"/>
            <w:noProof/>
          </w:rPr>
          <w:t>Pehmyt- ja kovakudosten tekstimuotoinen tieto</w:t>
        </w:r>
        <w:r>
          <w:rPr>
            <w:noProof/>
            <w:webHidden/>
          </w:rPr>
          <w:tab/>
        </w:r>
        <w:r>
          <w:rPr>
            <w:noProof/>
            <w:webHidden/>
          </w:rPr>
          <w:fldChar w:fldCharType="begin"/>
        </w:r>
        <w:r>
          <w:rPr>
            <w:noProof/>
            <w:webHidden/>
          </w:rPr>
          <w:instrText xml:space="preserve"> PAGEREF _Toc436732611 \h </w:instrText>
        </w:r>
        <w:r>
          <w:rPr>
            <w:noProof/>
            <w:webHidden/>
          </w:rPr>
        </w:r>
        <w:r>
          <w:rPr>
            <w:noProof/>
            <w:webHidden/>
          </w:rPr>
          <w:fldChar w:fldCharType="separate"/>
        </w:r>
        <w:r w:rsidR="00BB10F9">
          <w:rPr>
            <w:noProof/>
            <w:webHidden/>
          </w:rPr>
          <w:t>68</w:t>
        </w:r>
        <w:r>
          <w:rPr>
            <w:noProof/>
            <w:webHidden/>
          </w:rPr>
          <w:fldChar w:fldCharType="end"/>
        </w:r>
      </w:hyperlink>
    </w:p>
    <w:p w14:paraId="618C8571" w14:textId="77777777" w:rsidR="00302119" w:rsidRPr="00DD2B68" w:rsidRDefault="00302119">
      <w:pPr>
        <w:pStyle w:val="Sisluet1"/>
        <w:tabs>
          <w:tab w:val="left" w:pos="480"/>
          <w:tab w:val="right" w:leader="dot" w:pos="9629"/>
        </w:tabs>
        <w:rPr>
          <w:rFonts w:ascii="Calibri" w:hAnsi="Calibri"/>
          <w:b w:val="0"/>
          <w:caps w:val="0"/>
          <w:noProof/>
          <w:sz w:val="22"/>
          <w:szCs w:val="22"/>
          <w:lang w:eastAsia="fi-FI"/>
        </w:rPr>
      </w:pPr>
      <w:hyperlink w:anchor="_Toc436732612" w:history="1">
        <w:r w:rsidRPr="005173C8">
          <w:rPr>
            <w:rStyle w:val="Hyperlinkki"/>
            <w:noProof/>
          </w:rPr>
          <w:t>8.</w:t>
        </w:r>
        <w:r w:rsidRPr="00DD2B68">
          <w:rPr>
            <w:rFonts w:ascii="Calibri" w:hAnsi="Calibri"/>
            <w:b w:val="0"/>
            <w:caps w:val="0"/>
            <w:noProof/>
            <w:sz w:val="22"/>
            <w:szCs w:val="22"/>
            <w:lang w:eastAsia="fi-FI"/>
          </w:rPr>
          <w:tab/>
        </w:r>
        <w:r w:rsidRPr="005173C8">
          <w:rPr>
            <w:rStyle w:val="Hyperlinkki"/>
            <w:noProof/>
          </w:rPr>
          <w:t>Suun terveydenhuollon indeksit ja mittaukset</w:t>
        </w:r>
        <w:r>
          <w:rPr>
            <w:noProof/>
            <w:webHidden/>
          </w:rPr>
          <w:tab/>
        </w:r>
        <w:r>
          <w:rPr>
            <w:noProof/>
            <w:webHidden/>
          </w:rPr>
          <w:fldChar w:fldCharType="begin"/>
        </w:r>
        <w:r>
          <w:rPr>
            <w:noProof/>
            <w:webHidden/>
          </w:rPr>
          <w:instrText xml:space="preserve"> PAGEREF _Toc436732612 \h </w:instrText>
        </w:r>
        <w:r>
          <w:rPr>
            <w:noProof/>
            <w:webHidden/>
          </w:rPr>
        </w:r>
        <w:r>
          <w:rPr>
            <w:noProof/>
            <w:webHidden/>
          </w:rPr>
          <w:fldChar w:fldCharType="separate"/>
        </w:r>
        <w:r w:rsidR="00BB10F9">
          <w:rPr>
            <w:noProof/>
            <w:webHidden/>
          </w:rPr>
          <w:t>69</w:t>
        </w:r>
        <w:r>
          <w:rPr>
            <w:noProof/>
            <w:webHidden/>
          </w:rPr>
          <w:fldChar w:fldCharType="end"/>
        </w:r>
      </w:hyperlink>
    </w:p>
    <w:p w14:paraId="66E82580"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613" w:history="1">
        <w:r w:rsidRPr="005173C8">
          <w:rPr>
            <w:rStyle w:val="Hyperlinkki"/>
            <w:noProof/>
            <w:lang w:val="en-US"/>
          </w:rPr>
          <w:t>8.1</w:t>
        </w:r>
        <w:r w:rsidRPr="00DD2B68">
          <w:rPr>
            <w:rFonts w:ascii="Calibri" w:hAnsi="Calibri"/>
            <w:smallCaps w:val="0"/>
            <w:noProof/>
            <w:sz w:val="22"/>
            <w:szCs w:val="22"/>
            <w:lang w:eastAsia="fi-FI"/>
          </w:rPr>
          <w:tab/>
        </w:r>
        <w:r w:rsidRPr="005173C8">
          <w:rPr>
            <w:rStyle w:val="Hyperlinkki"/>
            <w:noProof/>
            <w:lang w:val="en-US"/>
          </w:rPr>
          <w:t>Otsikko</w:t>
        </w:r>
        <w:r>
          <w:rPr>
            <w:noProof/>
            <w:webHidden/>
          </w:rPr>
          <w:tab/>
        </w:r>
        <w:r>
          <w:rPr>
            <w:noProof/>
            <w:webHidden/>
          </w:rPr>
          <w:fldChar w:fldCharType="begin"/>
        </w:r>
        <w:r>
          <w:rPr>
            <w:noProof/>
            <w:webHidden/>
          </w:rPr>
          <w:instrText xml:space="preserve"> PAGEREF _Toc436732613 \h </w:instrText>
        </w:r>
        <w:r>
          <w:rPr>
            <w:noProof/>
            <w:webHidden/>
          </w:rPr>
        </w:r>
        <w:r>
          <w:rPr>
            <w:noProof/>
            <w:webHidden/>
          </w:rPr>
          <w:fldChar w:fldCharType="separate"/>
        </w:r>
        <w:r w:rsidR="00BB10F9">
          <w:rPr>
            <w:noProof/>
            <w:webHidden/>
          </w:rPr>
          <w:t>69</w:t>
        </w:r>
        <w:r>
          <w:rPr>
            <w:noProof/>
            <w:webHidden/>
          </w:rPr>
          <w:fldChar w:fldCharType="end"/>
        </w:r>
      </w:hyperlink>
    </w:p>
    <w:p w14:paraId="72F39D74"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614" w:history="1">
        <w:r w:rsidRPr="005173C8">
          <w:rPr>
            <w:rStyle w:val="Hyperlinkki"/>
            <w:noProof/>
            <w:lang w:val="en-US"/>
          </w:rPr>
          <w:t>8.2</w:t>
        </w:r>
        <w:r w:rsidRPr="00DD2B68">
          <w:rPr>
            <w:rFonts w:ascii="Calibri" w:hAnsi="Calibri"/>
            <w:smallCaps w:val="0"/>
            <w:noProof/>
            <w:sz w:val="22"/>
            <w:szCs w:val="22"/>
            <w:lang w:eastAsia="fi-FI"/>
          </w:rPr>
          <w:tab/>
        </w:r>
        <w:r w:rsidRPr="005173C8">
          <w:rPr>
            <w:rStyle w:val="Hyperlinkki"/>
            <w:noProof/>
            <w:lang w:val="en-US"/>
          </w:rPr>
          <w:t>Näyttömuoto</w:t>
        </w:r>
        <w:r>
          <w:rPr>
            <w:noProof/>
            <w:webHidden/>
          </w:rPr>
          <w:tab/>
        </w:r>
        <w:r>
          <w:rPr>
            <w:noProof/>
            <w:webHidden/>
          </w:rPr>
          <w:fldChar w:fldCharType="begin"/>
        </w:r>
        <w:r>
          <w:rPr>
            <w:noProof/>
            <w:webHidden/>
          </w:rPr>
          <w:instrText xml:space="preserve"> PAGEREF _Toc436732614 \h </w:instrText>
        </w:r>
        <w:r>
          <w:rPr>
            <w:noProof/>
            <w:webHidden/>
          </w:rPr>
        </w:r>
        <w:r>
          <w:rPr>
            <w:noProof/>
            <w:webHidden/>
          </w:rPr>
          <w:fldChar w:fldCharType="separate"/>
        </w:r>
        <w:r w:rsidR="00BB10F9">
          <w:rPr>
            <w:noProof/>
            <w:webHidden/>
          </w:rPr>
          <w:t>69</w:t>
        </w:r>
        <w:r>
          <w:rPr>
            <w:noProof/>
            <w:webHidden/>
          </w:rPr>
          <w:fldChar w:fldCharType="end"/>
        </w:r>
      </w:hyperlink>
    </w:p>
    <w:p w14:paraId="06EC51F2"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615" w:history="1">
        <w:r w:rsidRPr="005173C8">
          <w:rPr>
            <w:rStyle w:val="Hyperlinkki"/>
            <w:noProof/>
            <w:lang w:val="en-US"/>
          </w:rPr>
          <w:t>8.3</w:t>
        </w:r>
        <w:r w:rsidRPr="00DD2B68">
          <w:rPr>
            <w:rFonts w:ascii="Calibri" w:hAnsi="Calibri"/>
            <w:smallCaps w:val="0"/>
            <w:noProof/>
            <w:sz w:val="22"/>
            <w:szCs w:val="22"/>
            <w:lang w:eastAsia="fi-FI"/>
          </w:rPr>
          <w:tab/>
        </w:r>
        <w:r w:rsidRPr="005173C8">
          <w:rPr>
            <w:rStyle w:val="Hyperlinkki"/>
            <w:noProof/>
            <w:lang w:val="en-US"/>
          </w:rPr>
          <w:t>Entry</w:t>
        </w:r>
        <w:r>
          <w:rPr>
            <w:noProof/>
            <w:webHidden/>
          </w:rPr>
          <w:tab/>
        </w:r>
        <w:r>
          <w:rPr>
            <w:noProof/>
            <w:webHidden/>
          </w:rPr>
          <w:fldChar w:fldCharType="begin"/>
        </w:r>
        <w:r>
          <w:rPr>
            <w:noProof/>
            <w:webHidden/>
          </w:rPr>
          <w:instrText xml:space="preserve"> PAGEREF _Toc436732615 \h </w:instrText>
        </w:r>
        <w:r>
          <w:rPr>
            <w:noProof/>
            <w:webHidden/>
          </w:rPr>
        </w:r>
        <w:r>
          <w:rPr>
            <w:noProof/>
            <w:webHidden/>
          </w:rPr>
          <w:fldChar w:fldCharType="separate"/>
        </w:r>
        <w:r w:rsidR="00BB10F9">
          <w:rPr>
            <w:noProof/>
            <w:webHidden/>
          </w:rPr>
          <w:t>69</w:t>
        </w:r>
        <w:r>
          <w:rPr>
            <w:noProof/>
            <w:webHidden/>
          </w:rPr>
          <w:fldChar w:fldCharType="end"/>
        </w:r>
      </w:hyperlink>
    </w:p>
    <w:p w14:paraId="33106C7C"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616" w:history="1">
        <w:r w:rsidRPr="005173C8">
          <w:rPr>
            <w:rStyle w:val="Hyperlinkki"/>
            <w:noProof/>
            <w:lang w:val="en-US"/>
          </w:rPr>
          <w:t>8.4</w:t>
        </w:r>
        <w:r w:rsidRPr="00DD2B68">
          <w:rPr>
            <w:rFonts w:ascii="Calibri" w:hAnsi="Calibri"/>
            <w:smallCaps w:val="0"/>
            <w:noProof/>
            <w:sz w:val="22"/>
            <w:szCs w:val="22"/>
            <w:lang w:eastAsia="fi-FI"/>
          </w:rPr>
          <w:tab/>
        </w:r>
        <w:r w:rsidRPr="005173C8">
          <w:rPr>
            <w:rStyle w:val="Hyperlinkki"/>
            <w:noProof/>
            <w:lang w:val="en-US"/>
          </w:rPr>
          <w:t>Hammashoidon indeksit</w:t>
        </w:r>
        <w:r>
          <w:rPr>
            <w:noProof/>
            <w:webHidden/>
          </w:rPr>
          <w:tab/>
        </w:r>
        <w:r>
          <w:rPr>
            <w:noProof/>
            <w:webHidden/>
          </w:rPr>
          <w:fldChar w:fldCharType="begin"/>
        </w:r>
        <w:r>
          <w:rPr>
            <w:noProof/>
            <w:webHidden/>
          </w:rPr>
          <w:instrText xml:space="preserve"> PAGEREF _Toc436732616 \h </w:instrText>
        </w:r>
        <w:r>
          <w:rPr>
            <w:noProof/>
            <w:webHidden/>
          </w:rPr>
        </w:r>
        <w:r>
          <w:rPr>
            <w:noProof/>
            <w:webHidden/>
          </w:rPr>
          <w:fldChar w:fldCharType="separate"/>
        </w:r>
        <w:r w:rsidR="00BB10F9">
          <w:rPr>
            <w:noProof/>
            <w:webHidden/>
          </w:rPr>
          <w:t>71</w:t>
        </w:r>
        <w:r>
          <w:rPr>
            <w:noProof/>
            <w:webHidden/>
          </w:rPr>
          <w:fldChar w:fldCharType="end"/>
        </w:r>
      </w:hyperlink>
    </w:p>
    <w:p w14:paraId="181E9409"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617" w:history="1">
        <w:r w:rsidRPr="005173C8">
          <w:rPr>
            <w:rStyle w:val="Hyperlinkki"/>
            <w:noProof/>
          </w:rPr>
          <w:t>8.4.1</w:t>
        </w:r>
        <w:r w:rsidRPr="00DD2B68">
          <w:rPr>
            <w:rFonts w:ascii="Calibri" w:hAnsi="Calibri"/>
            <w:i w:val="0"/>
            <w:noProof/>
            <w:sz w:val="22"/>
            <w:szCs w:val="22"/>
            <w:lang w:eastAsia="fi-FI"/>
          </w:rPr>
          <w:tab/>
        </w:r>
        <w:r w:rsidRPr="005173C8">
          <w:rPr>
            <w:rStyle w:val="Hyperlinkki"/>
            <w:noProof/>
          </w:rPr>
          <w:t>Angle luokka kuutoset</w:t>
        </w:r>
        <w:r>
          <w:rPr>
            <w:noProof/>
            <w:webHidden/>
          </w:rPr>
          <w:tab/>
        </w:r>
        <w:r>
          <w:rPr>
            <w:noProof/>
            <w:webHidden/>
          </w:rPr>
          <w:fldChar w:fldCharType="begin"/>
        </w:r>
        <w:r>
          <w:rPr>
            <w:noProof/>
            <w:webHidden/>
          </w:rPr>
          <w:instrText xml:space="preserve"> PAGEREF _Toc436732617 \h </w:instrText>
        </w:r>
        <w:r>
          <w:rPr>
            <w:noProof/>
            <w:webHidden/>
          </w:rPr>
        </w:r>
        <w:r>
          <w:rPr>
            <w:noProof/>
            <w:webHidden/>
          </w:rPr>
          <w:fldChar w:fldCharType="separate"/>
        </w:r>
        <w:r w:rsidR="00BB10F9">
          <w:rPr>
            <w:noProof/>
            <w:webHidden/>
          </w:rPr>
          <w:t>71</w:t>
        </w:r>
        <w:r>
          <w:rPr>
            <w:noProof/>
            <w:webHidden/>
          </w:rPr>
          <w:fldChar w:fldCharType="end"/>
        </w:r>
      </w:hyperlink>
    </w:p>
    <w:p w14:paraId="6821DF94"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618" w:history="1">
        <w:r w:rsidRPr="005173C8">
          <w:rPr>
            <w:rStyle w:val="Hyperlinkki"/>
            <w:noProof/>
          </w:rPr>
          <w:t>8.4.2</w:t>
        </w:r>
        <w:r w:rsidRPr="00DD2B68">
          <w:rPr>
            <w:rFonts w:ascii="Calibri" w:hAnsi="Calibri"/>
            <w:i w:val="0"/>
            <w:noProof/>
            <w:sz w:val="22"/>
            <w:szCs w:val="22"/>
            <w:lang w:eastAsia="fi-FI"/>
          </w:rPr>
          <w:tab/>
        </w:r>
        <w:r w:rsidRPr="005173C8">
          <w:rPr>
            <w:rStyle w:val="Hyperlinkki"/>
            <w:noProof/>
          </w:rPr>
          <w:t>Angle luokka kulmahampaat</w:t>
        </w:r>
        <w:r>
          <w:rPr>
            <w:noProof/>
            <w:webHidden/>
          </w:rPr>
          <w:tab/>
        </w:r>
        <w:r>
          <w:rPr>
            <w:noProof/>
            <w:webHidden/>
          </w:rPr>
          <w:fldChar w:fldCharType="begin"/>
        </w:r>
        <w:r>
          <w:rPr>
            <w:noProof/>
            <w:webHidden/>
          </w:rPr>
          <w:instrText xml:space="preserve"> PAGEREF _Toc436732618 \h </w:instrText>
        </w:r>
        <w:r>
          <w:rPr>
            <w:noProof/>
            <w:webHidden/>
          </w:rPr>
        </w:r>
        <w:r>
          <w:rPr>
            <w:noProof/>
            <w:webHidden/>
          </w:rPr>
          <w:fldChar w:fldCharType="separate"/>
        </w:r>
        <w:r w:rsidR="00BB10F9">
          <w:rPr>
            <w:noProof/>
            <w:webHidden/>
          </w:rPr>
          <w:t>71</w:t>
        </w:r>
        <w:r>
          <w:rPr>
            <w:noProof/>
            <w:webHidden/>
          </w:rPr>
          <w:fldChar w:fldCharType="end"/>
        </w:r>
      </w:hyperlink>
    </w:p>
    <w:p w14:paraId="768B2773"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619" w:history="1">
        <w:r w:rsidRPr="005173C8">
          <w:rPr>
            <w:rStyle w:val="Hyperlinkki"/>
            <w:noProof/>
          </w:rPr>
          <w:t>8.4.3</w:t>
        </w:r>
        <w:r w:rsidRPr="00DD2B68">
          <w:rPr>
            <w:rFonts w:ascii="Calibri" w:hAnsi="Calibri"/>
            <w:i w:val="0"/>
            <w:noProof/>
            <w:sz w:val="22"/>
            <w:szCs w:val="22"/>
            <w:lang w:eastAsia="fi-FI"/>
          </w:rPr>
          <w:tab/>
        </w:r>
        <w:r w:rsidRPr="005173C8">
          <w:rPr>
            <w:rStyle w:val="Hyperlinkki"/>
            <w:noProof/>
          </w:rPr>
          <w:t>Angle luokka yleinen</w:t>
        </w:r>
        <w:r>
          <w:rPr>
            <w:noProof/>
            <w:webHidden/>
          </w:rPr>
          <w:tab/>
        </w:r>
        <w:r>
          <w:rPr>
            <w:noProof/>
            <w:webHidden/>
          </w:rPr>
          <w:fldChar w:fldCharType="begin"/>
        </w:r>
        <w:r>
          <w:rPr>
            <w:noProof/>
            <w:webHidden/>
          </w:rPr>
          <w:instrText xml:space="preserve"> PAGEREF _Toc436732619 \h </w:instrText>
        </w:r>
        <w:r>
          <w:rPr>
            <w:noProof/>
            <w:webHidden/>
          </w:rPr>
        </w:r>
        <w:r>
          <w:rPr>
            <w:noProof/>
            <w:webHidden/>
          </w:rPr>
          <w:fldChar w:fldCharType="separate"/>
        </w:r>
        <w:r w:rsidR="00BB10F9">
          <w:rPr>
            <w:noProof/>
            <w:webHidden/>
          </w:rPr>
          <w:t>72</w:t>
        </w:r>
        <w:r>
          <w:rPr>
            <w:noProof/>
            <w:webHidden/>
          </w:rPr>
          <w:fldChar w:fldCharType="end"/>
        </w:r>
      </w:hyperlink>
    </w:p>
    <w:p w14:paraId="53755C30"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620" w:history="1">
        <w:r w:rsidRPr="005173C8">
          <w:rPr>
            <w:rStyle w:val="Hyperlinkki"/>
            <w:noProof/>
            <w:lang w:val="en-US"/>
          </w:rPr>
          <w:t>8.4.4</w:t>
        </w:r>
        <w:r w:rsidRPr="00DD2B68">
          <w:rPr>
            <w:rFonts w:ascii="Calibri" w:hAnsi="Calibri"/>
            <w:i w:val="0"/>
            <w:noProof/>
            <w:sz w:val="22"/>
            <w:szCs w:val="22"/>
            <w:lang w:eastAsia="fi-FI"/>
          </w:rPr>
          <w:tab/>
        </w:r>
        <w:r w:rsidRPr="005173C8">
          <w:rPr>
            <w:rStyle w:val="Hyperlinkki"/>
            <w:noProof/>
            <w:lang w:val="en-US"/>
          </w:rPr>
          <w:t>Decayed Missing Filled (DMF)</w:t>
        </w:r>
        <w:r>
          <w:rPr>
            <w:noProof/>
            <w:webHidden/>
          </w:rPr>
          <w:tab/>
        </w:r>
        <w:r>
          <w:rPr>
            <w:noProof/>
            <w:webHidden/>
          </w:rPr>
          <w:fldChar w:fldCharType="begin"/>
        </w:r>
        <w:r>
          <w:rPr>
            <w:noProof/>
            <w:webHidden/>
          </w:rPr>
          <w:instrText xml:space="preserve"> PAGEREF _Toc436732620 \h </w:instrText>
        </w:r>
        <w:r>
          <w:rPr>
            <w:noProof/>
            <w:webHidden/>
          </w:rPr>
        </w:r>
        <w:r>
          <w:rPr>
            <w:noProof/>
            <w:webHidden/>
          </w:rPr>
          <w:fldChar w:fldCharType="separate"/>
        </w:r>
        <w:r w:rsidR="00BB10F9">
          <w:rPr>
            <w:noProof/>
            <w:webHidden/>
          </w:rPr>
          <w:t>72</w:t>
        </w:r>
        <w:r>
          <w:rPr>
            <w:noProof/>
            <w:webHidden/>
          </w:rPr>
          <w:fldChar w:fldCharType="end"/>
        </w:r>
      </w:hyperlink>
    </w:p>
    <w:p w14:paraId="585E8F8D"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621" w:history="1">
        <w:r w:rsidRPr="005173C8">
          <w:rPr>
            <w:rStyle w:val="Hyperlinkki"/>
            <w:noProof/>
            <w:lang w:val="en-US"/>
          </w:rPr>
          <w:t>8.4.5</w:t>
        </w:r>
        <w:r w:rsidRPr="00DD2B68">
          <w:rPr>
            <w:rFonts w:ascii="Calibri" w:hAnsi="Calibri"/>
            <w:i w:val="0"/>
            <w:noProof/>
            <w:sz w:val="22"/>
            <w:szCs w:val="22"/>
            <w:lang w:eastAsia="fi-FI"/>
          </w:rPr>
          <w:tab/>
        </w:r>
        <w:r w:rsidRPr="005173C8">
          <w:rPr>
            <w:rStyle w:val="Hyperlinkki"/>
            <w:noProof/>
            <w:lang w:val="en-US"/>
          </w:rPr>
          <w:t>Decayed Missing Filled maitohampaat (dmf)</w:t>
        </w:r>
        <w:r>
          <w:rPr>
            <w:noProof/>
            <w:webHidden/>
          </w:rPr>
          <w:tab/>
        </w:r>
        <w:r>
          <w:rPr>
            <w:noProof/>
            <w:webHidden/>
          </w:rPr>
          <w:fldChar w:fldCharType="begin"/>
        </w:r>
        <w:r>
          <w:rPr>
            <w:noProof/>
            <w:webHidden/>
          </w:rPr>
          <w:instrText xml:space="preserve"> PAGEREF _Toc436732621 \h </w:instrText>
        </w:r>
        <w:r>
          <w:rPr>
            <w:noProof/>
            <w:webHidden/>
          </w:rPr>
        </w:r>
        <w:r>
          <w:rPr>
            <w:noProof/>
            <w:webHidden/>
          </w:rPr>
          <w:fldChar w:fldCharType="separate"/>
        </w:r>
        <w:r w:rsidR="00BB10F9">
          <w:rPr>
            <w:noProof/>
            <w:webHidden/>
          </w:rPr>
          <w:t>72</w:t>
        </w:r>
        <w:r>
          <w:rPr>
            <w:noProof/>
            <w:webHidden/>
          </w:rPr>
          <w:fldChar w:fldCharType="end"/>
        </w:r>
      </w:hyperlink>
    </w:p>
    <w:p w14:paraId="3EB60690"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622" w:history="1">
        <w:r w:rsidRPr="005173C8">
          <w:rPr>
            <w:rStyle w:val="Hyperlinkki"/>
            <w:noProof/>
            <w:lang w:val="en-US"/>
          </w:rPr>
          <w:t>8.4.6</w:t>
        </w:r>
        <w:r w:rsidRPr="00DD2B68">
          <w:rPr>
            <w:rFonts w:ascii="Calibri" w:hAnsi="Calibri"/>
            <w:i w:val="0"/>
            <w:noProof/>
            <w:sz w:val="22"/>
            <w:szCs w:val="22"/>
            <w:lang w:eastAsia="fi-FI"/>
          </w:rPr>
          <w:tab/>
        </w:r>
        <w:r w:rsidRPr="005173C8">
          <w:rPr>
            <w:rStyle w:val="Hyperlinkki"/>
            <w:noProof/>
            <w:lang w:val="en-US"/>
          </w:rPr>
          <w:t>Decayed Missing Filled Surfaces (DMFS)</w:t>
        </w:r>
        <w:r>
          <w:rPr>
            <w:noProof/>
            <w:webHidden/>
          </w:rPr>
          <w:tab/>
        </w:r>
        <w:r>
          <w:rPr>
            <w:noProof/>
            <w:webHidden/>
          </w:rPr>
          <w:fldChar w:fldCharType="begin"/>
        </w:r>
        <w:r>
          <w:rPr>
            <w:noProof/>
            <w:webHidden/>
          </w:rPr>
          <w:instrText xml:space="preserve"> PAGEREF _Toc436732622 \h </w:instrText>
        </w:r>
        <w:r>
          <w:rPr>
            <w:noProof/>
            <w:webHidden/>
          </w:rPr>
        </w:r>
        <w:r>
          <w:rPr>
            <w:noProof/>
            <w:webHidden/>
          </w:rPr>
          <w:fldChar w:fldCharType="separate"/>
        </w:r>
        <w:r w:rsidR="00BB10F9">
          <w:rPr>
            <w:noProof/>
            <w:webHidden/>
          </w:rPr>
          <w:t>73</w:t>
        </w:r>
        <w:r>
          <w:rPr>
            <w:noProof/>
            <w:webHidden/>
          </w:rPr>
          <w:fldChar w:fldCharType="end"/>
        </w:r>
      </w:hyperlink>
    </w:p>
    <w:p w14:paraId="6826A331"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623" w:history="1">
        <w:r w:rsidRPr="005173C8">
          <w:rPr>
            <w:rStyle w:val="Hyperlinkki"/>
            <w:noProof/>
            <w:lang w:val="en-US"/>
          </w:rPr>
          <w:t>8.4.7</w:t>
        </w:r>
        <w:r w:rsidRPr="00DD2B68">
          <w:rPr>
            <w:rFonts w:ascii="Calibri" w:hAnsi="Calibri"/>
            <w:i w:val="0"/>
            <w:noProof/>
            <w:sz w:val="22"/>
            <w:szCs w:val="22"/>
            <w:lang w:eastAsia="fi-FI"/>
          </w:rPr>
          <w:tab/>
        </w:r>
        <w:r w:rsidRPr="005173C8">
          <w:rPr>
            <w:rStyle w:val="Hyperlinkki"/>
            <w:noProof/>
            <w:lang w:val="en-US"/>
          </w:rPr>
          <w:t>Decayed Missing Filled Surfaces pinnat/maitohampaat (dmfs)</w:t>
        </w:r>
        <w:r>
          <w:rPr>
            <w:noProof/>
            <w:webHidden/>
          </w:rPr>
          <w:tab/>
        </w:r>
        <w:r>
          <w:rPr>
            <w:noProof/>
            <w:webHidden/>
          </w:rPr>
          <w:fldChar w:fldCharType="begin"/>
        </w:r>
        <w:r>
          <w:rPr>
            <w:noProof/>
            <w:webHidden/>
          </w:rPr>
          <w:instrText xml:space="preserve"> PAGEREF _Toc436732623 \h </w:instrText>
        </w:r>
        <w:r>
          <w:rPr>
            <w:noProof/>
            <w:webHidden/>
          </w:rPr>
        </w:r>
        <w:r>
          <w:rPr>
            <w:noProof/>
            <w:webHidden/>
          </w:rPr>
          <w:fldChar w:fldCharType="separate"/>
        </w:r>
        <w:r w:rsidR="00BB10F9">
          <w:rPr>
            <w:noProof/>
            <w:webHidden/>
          </w:rPr>
          <w:t>73</w:t>
        </w:r>
        <w:r>
          <w:rPr>
            <w:noProof/>
            <w:webHidden/>
          </w:rPr>
          <w:fldChar w:fldCharType="end"/>
        </w:r>
      </w:hyperlink>
    </w:p>
    <w:p w14:paraId="2D4F89AF"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624" w:history="1">
        <w:r w:rsidRPr="005173C8">
          <w:rPr>
            <w:rStyle w:val="Hyperlinkki"/>
            <w:noProof/>
            <w:lang w:val="en-US"/>
          </w:rPr>
          <w:t>8.4.8</w:t>
        </w:r>
        <w:r w:rsidRPr="00DD2B68">
          <w:rPr>
            <w:rFonts w:ascii="Calibri" w:hAnsi="Calibri"/>
            <w:i w:val="0"/>
            <w:noProof/>
            <w:sz w:val="22"/>
            <w:szCs w:val="22"/>
            <w:lang w:eastAsia="fi-FI"/>
          </w:rPr>
          <w:tab/>
        </w:r>
        <w:r w:rsidRPr="005173C8">
          <w:rPr>
            <w:rStyle w:val="Hyperlinkki"/>
            <w:noProof/>
            <w:lang w:val="en-US"/>
          </w:rPr>
          <w:t>Community Periodontal index (CPI) ja hampaiston sekstantti</w:t>
        </w:r>
        <w:r>
          <w:rPr>
            <w:noProof/>
            <w:webHidden/>
          </w:rPr>
          <w:tab/>
        </w:r>
        <w:r>
          <w:rPr>
            <w:noProof/>
            <w:webHidden/>
          </w:rPr>
          <w:fldChar w:fldCharType="begin"/>
        </w:r>
        <w:r>
          <w:rPr>
            <w:noProof/>
            <w:webHidden/>
          </w:rPr>
          <w:instrText xml:space="preserve"> PAGEREF _Toc436732624 \h </w:instrText>
        </w:r>
        <w:r>
          <w:rPr>
            <w:noProof/>
            <w:webHidden/>
          </w:rPr>
        </w:r>
        <w:r>
          <w:rPr>
            <w:noProof/>
            <w:webHidden/>
          </w:rPr>
          <w:fldChar w:fldCharType="separate"/>
        </w:r>
        <w:r w:rsidR="00BB10F9">
          <w:rPr>
            <w:noProof/>
            <w:webHidden/>
          </w:rPr>
          <w:t>74</w:t>
        </w:r>
        <w:r>
          <w:rPr>
            <w:noProof/>
            <w:webHidden/>
          </w:rPr>
          <w:fldChar w:fldCharType="end"/>
        </w:r>
      </w:hyperlink>
    </w:p>
    <w:p w14:paraId="5F61D437"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625" w:history="1">
        <w:r w:rsidRPr="005173C8">
          <w:rPr>
            <w:rStyle w:val="Hyperlinkki"/>
            <w:noProof/>
            <w:lang w:val="en-US"/>
          </w:rPr>
          <w:t>8.4.9</w:t>
        </w:r>
        <w:r w:rsidRPr="00DD2B68">
          <w:rPr>
            <w:rFonts w:ascii="Calibri" w:hAnsi="Calibri"/>
            <w:i w:val="0"/>
            <w:noProof/>
            <w:sz w:val="22"/>
            <w:szCs w:val="22"/>
            <w:lang w:eastAsia="fi-FI"/>
          </w:rPr>
          <w:tab/>
        </w:r>
        <w:r w:rsidRPr="005173C8">
          <w:rPr>
            <w:rStyle w:val="Hyperlinkki"/>
            <w:noProof/>
            <w:lang w:val="en-US"/>
          </w:rPr>
          <w:t>Gingival Index (GI)</w:t>
        </w:r>
        <w:r>
          <w:rPr>
            <w:noProof/>
            <w:webHidden/>
          </w:rPr>
          <w:tab/>
        </w:r>
        <w:r>
          <w:rPr>
            <w:noProof/>
            <w:webHidden/>
          </w:rPr>
          <w:fldChar w:fldCharType="begin"/>
        </w:r>
        <w:r>
          <w:rPr>
            <w:noProof/>
            <w:webHidden/>
          </w:rPr>
          <w:instrText xml:space="preserve"> PAGEREF _Toc436732625 \h </w:instrText>
        </w:r>
        <w:r>
          <w:rPr>
            <w:noProof/>
            <w:webHidden/>
          </w:rPr>
        </w:r>
        <w:r>
          <w:rPr>
            <w:noProof/>
            <w:webHidden/>
          </w:rPr>
          <w:fldChar w:fldCharType="separate"/>
        </w:r>
        <w:r w:rsidR="00BB10F9">
          <w:rPr>
            <w:noProof/>
            <w:webHidden/>
          </w:rPr>
          <w:t>75</w:t>
        </w:r>
        <w:r>
          <w:rPr>
            <w:noProof/>
            <w:webHidden/>
          </w:rPr>
          <w:fldChar w:fldCharType="end"/>
        </w:r>
      </w:hyperlink>
    </w:p>
    <w:p w14:paraId="4717336C" w14:textId="77777777" w:rsidR="00302119" w:rsidRPr="00DD2B68" w:rsidRDefault="00302119">
      <w:pPr>
        <w:pStyle w:val="Sisluet3"/>
        <w:tabs>
          <w:tab w:val="left" w:pos="1440"/>
          <w:tab w:val="right" w:leader="dot" w:pos="9629"/>
        </w:tabs>
        <w:rPr>
          <w:rFonts w:ascii="Calibri" w:hAnsi="Calibri"/>
          <w:i w:val="0"/>
          <w:noProof/>
          <w:sz w:val="22"/>
          <w:szCs w:val="22"/>
          <w:lang w:eastAsia="fi-FI"/>
        </w:rPr>
      </w:pPr>
      <w:hyperlink w:anchor="_Toc436732626" w:history="1">
        <w:r w:rsidRPr="005173C8">
          <w:rPr>
            <w:rStyle w:val="Hyperlinkki"/>
            <w:noProof/>
            <w:lang w:val="en-US"/>
          </w:rPr>
          <w:t>8.4.10</w:t>
        </w:r>
        <w:r w:rsidRPr="00DD2B68">
          <w:rPr>
            <w:rFonts w:ascii="Calibri" w:hAnsi="Calibri"/>
            <w:i w:val="0"/>
            <w:noProof/>
            <w:sz w:val="22"/>
            <w:szCs w:val="22"/>
            <w:lang w:eastAsia="fi-FI"/>
          </w:rPr>
          <w:tab/>
        </w:r>
        <w:r w:rsidRPr="005173C8">
          <w:rPr>
            <w:rStyle w:val="Hyperlinkki"/>
            <w:noProof/>
            <w:lang w:val="en-US"/>
          </w:rPr>
          <w:t>Plaque Index (PI)</w:t>
        </w:r>
        <w:r>
          <w:rPr>
            <w:noProof/>
            <w:webHidden/>
          </w:rPr>
          <w:tab/>
        </w:r>
        <w:r>
          <w:rPr>
            <w:noProof/>
            <w:webHidden/>
          </w:rPr>
          <w:fldChar w:fldCharType="begin"/>
        </w:r>
        <w:r>
          <w:rPr>
            <w:noProof/>
            <w:webHidden/>
          </w:rPr>
          <w:instrText xml:space="preserve"> PAGEREF _Toc436732626 \h </w:instrText>
        </w:r>
        <w:r>
          <w:rPr>
            <w:noProof/>
            <w:webHidden/>
          </w:rPr>
        </w:r>
        <w:r>
          <w:rPr>
            <w:noProof/>
            <w:webHidden/>
          </w:rPr>
          <w:fldChar w:fldCharType="separate"/>
        </w:r>
        <w:r w:rsidR="00BB10F9">
          <w:rPr>
            <w:noProof/>
            <w:webHidden/>
          </w:rPr>
          <w:t>75</w:t>
        </w:r>
        <w:r>
          <w:rPr>
            <w:noProof/>
            <w:webHidden/>
          </w:rPr>
          <w:fldChar w:fldCharType="end"/>
        </w:r>
      </w:hyperlink>
    </w:p>
    <w:p w14:paraId="601C9039" w14:textId="77777777" w:rsidR="00302119" w:rsidRPr="00DD2B68" w:rsidRDefault="00302119">
      <w:pPr>
        <w:pStyle w:val="Sisluet3"/>
        <w:tabs>
          <w:tab w:val="left" w:pos="1440"/>
          <w:tab w:val="right" w:leader="dot" w:pos="9629"/>
        </w:tabs>
        <w:rPr>
          <w:rFonts w:ascii="Calibri" w:hAnsi="Calibri"/>
          <w:i w:val="0"/>
          <w:noProof/>
          <w:sz w:val="22"/>
          <w:szCs w:val="22"/>
          <w:lang w:eastAsia="fi-FI"/>
        </w:rPr>
      </w:pPr>
      <w:hyperlink w:anchor="_Toc436732627" w:history="1">
        <w:r w:rsidRPr="005173C8">
          <w:rPr>
            <w:rStyle w:val="Hyperlinkki"/>
            <w:noProof/>
            <w:lang w:val="en-US"/>
          </w:rPr>
          <w:t>8.4.11</w:t>
        </w:r>
        <w:r w:rsidRPr="00DD2B68">
          <w:rPr>
            <w:rFonts w:ascii="Calibri" w:hAnsi="Calibri"/>
            <w:i w:val="0"/>
            <w:noProof/>
            <w:sz w:val="22"/>
            <w:szCs w:val="22"/>
            <w:lang w:eastAsia="fi-FI"/>
          </w:rPr>
          <w:tab/>
        </w:r>
        <w:r w:rsidRPr="005173C8">
          <w:rPr>
            <w:rStyle w:val="Hyperlinkki"/>
            <w:noProof/>
            <w:lang w:val="en-US"/>
          </w:rPr>
          <w:t>Bleeding on Probing (BOP)</w:t>
        </w:r>
        <w:r>
          <w:rPr>
            <w:noProof/>
            <w:webHidden/>
          </w:rPr>
          <w:tab/>
        </w:r>
        <w:r>
          <w:rPr>
            <w:noProof/>
            <w:webHidden/>
          </w:rPr>
          <w:fldChar w:fldCharType="begin"/>
        </w:r>
        <w:r>
          <w:rPr>
            <w:noProof/>
            <w:webHidden/>
          </w:rPr>
          <w:instrText xml:space="preserve"> PAGEREF _Toc436732627 \h </w:instrText>
        </w:r>
        <w:r>
          <w:rPr>
            <w:noProof/>
            <w:webHidden/>
          </w:rPr>
        </w:r>
        <w:r>
          <w:rPr>
            <w:noProof/>
            <w:webHidden/>
          </w:rPr>
          <w:fldChar w:fldCharType="separate"/>
        </w:r>
        <w:r w:rsidR="00BB10F9">
          <w:rPr>
            <w:noProof/>
            <w:webHidden/>
          </w:rPr>
          <w:t>75</w:t>
        </w:r>
        <w:r>
          <w:rPr>
            <w:noProof/>
            <w:webHidden/>
          </w:rPr>
          <w:fldChar w:fldCharType="end"/>
        </w:r>
      </w:hyperlink>
    </w:p>
    <w:p w14:paraId="42D5BA51"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628" w:history="1">
        <w:r w:rsidRPr="005173C8">
          <w:rPr>
            <w:rStyle w:val="Hyperlinkki"/>
            <w:noProof/>
            <w:lang w:val="en-US"/>
          </w:rPr>
          <w:t>8.5</w:t>
        </w:r>
        <w:r w:rsidRPr="00DD2B68">
          <w:rPr>
            <w:rFonts w:ascii="Calibri" w:hAnsi="Calibri"/>
            <w:smallCaps w:val="0"/>
            <w:noProof/>
            <w:sz w:val="22"/>
            <w:szCs w:val="22"/>
            <w:lang w:eastAsia="fi-FI"/>
          </w:rPr>
          <w:tab/>
        </w:r>
        <w:r w:rsidRPr="005173C8">
          <w:rPr>
            <w:rStyle w:val="Hyperlinkki"/>
            <w:noProof/>
            <w:lang w:val="en-US"/>
          </w:rPr>
          <w:t>Syljen mittaukset</w:t>
        </w:r>
        <w:r>
          <w:rPr>
            <w:noProof/>
            <w:webHidden/>
          </w:rPr>
          <w:tab/>
        </w:r>
        <w:r>
          <w:rPr>
            <w:noProof/>
            <w:webHidden/>
          </w:rPr>
          <w:fldChar w:fldCharType="begin"/>
        </w:r>
        <w:r>
          <w:rPr>
            <w:noProof/>
            <w:webHidden/>
          </w:rPr>
          <w:instrText xml:space="preserve"> PAGEREF _Toc436732628 \h </w:instrText>
        </w:r>
        <w:r>
          <w:rPr>
            <w:noProof/>
            <w:webHidden/>
          </w:rPr>
        </w:r>
        <w:r>
          <w:rPr>
            <w:noProof/>
            <w:webHidden/>
          </w:rPr>
          <w:fldChar w:fldCharType="separate"/>
        </w:r>
        <w:r w:rsidR="00BB10F9">
          <w:rPr>
            <w:noProof/>
            <w:webHidden/>
          </w:rPr>
          <w:t>76</w:t>
        </w:r>
        <w:r>
          <w:rPr>
            <w:noProof/>
            <w:webHidden/>
          </w:rPr>
          <w:fldChar w:fldCharType="end"/>
        </w:r>
      </w:hyperlink>
    </w:p>
    <w:p w14:paraId="1C598693"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629" w:history="1">
        <w:r w:rsidRPr="005173C8">
          <w:rPr>
            <w:rStyle w:val="Hyperlinkki"/>
            <w:noProof/>
            <w:lang w:val="en-US"/>
          </w:rPr>
          <w:t>8.5.1</w:t>
        </w:r>
        <w:r w:rsidRPr="00DD2B68">
          <w:rPr>
            <w:rFonts w:ascii="Calibri" w:hAnsi="Calibri"/>
            <w:i w:val="0"/>
            <w:noProof/>
            <w:sz w:val="22"/>
            <w:szCs w:val="22"/>
            <w:lang w:eastAsia="fi-FI"/>
          </w:rPr>
          <w:tab/>
        </w:r>
        <w:r w:rsidRPr="005173C8">
          <w:rPr>
            <w:rStyle w:val="Hyperlinkki"/>
            <w:noProof/>
            <w:lang w:val="en-US"/>
          </w:rPr>
          <w:t>Syljen määrä</w:t>
        </w:r>
        <w:r>
          <w:rPr>
            <w:noProof/>
            <w:webHidden/>
          </w:rPr>
          <w:tab/>
        </w:r>
        <w:r>
          <w:rPr>
            <w:noProof/>
            <w:webHidden/>
          </w:rPr>
          <w:fldChar w:fldCharType="begin"/>
        </w:r>
        <w:r>
          <w:rPr>
            <w:noProof/>
            <w:webHidden/>
          </w:rPr>
          <w:instrText xml:space="preserve"> PAGEREF _Toc436732629 \h </w:instrText>
        </w:r>
        <w:r>
          <w:rPr>
            <w:noProof/>
            <w:webHidden/>
          </w:rPr>
        </w:r>
        <w:r>
          <w:rPr>
            <w:noProof/>
            <w:webHidden/>
          </w:rPr>
          <w:fldChar w:fldCharType="separate"/>
        </w:r>
        <w:r w:rsidR="00BB10F9">
          <w:rPr>
            <w:noProof/>
            <w:webHidden/>
          </w:rPr>
          <w:t>76</w:t>
        </w:r>
        <w:r>
          <w:rPr>
            <w:noProof/>
            <w:webHidden/>
          </w:rPr>
          <w:fldChar w:fldCharType="end"/>
        </w:r>
      </w:hyperlink>
    </w:p>
    <w:p w14:paraId="318C8461"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630" w:history="1">
        <w:r w:rsidRPr="005173C8">
          <w:rPr>
            <w:rStyle w:val="Hyperlinkki"/>
            <w:noProof/>
            <w:lang w:val="en-US"/>
          </w:rPr>
          <w:t>8.5.2</w:t>
        </w:r>
        <w:r w:rsidRPr="00DD2B68">
          <w:rPr>
            <w:rFonts w:ascii="Calibri" w:hAnsi="Calibri"/>
            <w:i w:val="0"/>
            <w:noProof/>
            <w:sz w:val="22"/>
            <w:szCs w:val="22"/>
            <w:lang w:eastAsia="fi-FI"/>
          </w:rPr>
          <w:tab/>
        </w:r>
        <w:r w:rsidRPr="005173C8">
          <w:rPr>
            <w:rStyle w:val="Hyperlinkki"/>
            <w:noProof/>
            <w:lang w:val="en-US"/>
          </w:rPr>
          <w:t>Syljen happamuus</w:t>
        </w:r>
        <w:r>
          <w:rPr>
            <w:noProof/>
            <w:webHidden/>
          </w:rPr>
          <w:tab/>
        </w:r>
        <w:r>
          <w:rPr>
            <w:noProof/>
            <w:webHidden/>
          </w:rPr>
          <w:fldChar w:fldCharType="begin"/>
        </w:r>
        <w:r>
          <w:rPr>
            <w:noProof/>
            <w:webHidden/>
          </w:rPr>
          <w:instrText xml:space="preserve"> PAGEREF _Toc436732630 \h </w:instrText>
        </w:r>
        <w:r>
          <w:rPr>
            <w:noProof/>
            <w:webHidden/>
          </w:rPr>
        </w:r>
        <w:r>
          <w:rPr>
            <w:noProof/>
            <w:webHidden/>
          </w:rPr>
          <w:fldChar w:fldCharType="separate"/>
        </w:r>
        <w:r w:rsidR="00BB10F9">
          <w:rPr>
            <w:noProof/>
            <w:webHidden/>
          </w:rPr>
          <w:t>76</w:t>
        </w:r>
        <w:r>
          <w:rPr>
            <w:noProof/>
            <w:webHidden/>
          </w:rPr>
          <w:fldChar w:fldCharType="end"/>
        </w:r>
      </w:hyperlink>
    </w:p>
    <w:p w14:paraId="76BF41F2"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631" w:history="1">
        <w:r w:rsidRPr="005173C8">
          <w:rPr>
            <w:rStyle w:val="Hyperlinkki"/>
            <w:noProof/>
          </w:rPr>
          <w:t>8.5.3</w:t>
        </w:r>
        <w:r w:rsidRPr="00DD2B68">
          <w:rPr>
            <w:rFonts w:ascii="Calibri" w:hAnsi="Calibri"/>
            <w:i w:val="0"/>
            <w:noProof/>
            <w:sz w:val="22"/>
            <w:szCs w:val="22"/>
            <w:lang w:eastAsia="fi-FI"/>
          </w:rPr>
          <w:tab/>
        </w:r>
        <w:r w:rsidRPr="005173C8">
          <w:rPr>
            <w:rStyle w:val="Hyperlinkki"/>
            <w:noProof/>
          </w:rPr>
          <w:t>Syljen puskurikapasiteetti</w:t>
        </w:r>
        <w:r>
          <w:rPr>
            <w:noProof/>
            <w:webHidden/>
          </w:rPr>
          <w:tab/>
        </w:r>
        <w:r>
          <w:rPr>
            <w:noProof/>
            <w:webHidden/>
          </w:rPr>
          <w:fldChar w:fldCharType="begin"/>
        </w:r>
        <w:r>
          <w:rPr>
            <w:noProof/>
            <w:webHidden/>
          </w:rPr>
          <w:instrText xml:space="preserve"> PAGEREF _Toc436732631 \h </w:instrText>
        </w:r>
        <w:r>
          <w:rPr>
            <w:noProof/>
            <w:webHidden/>
          </w:rPr>
        </w:r>
        <w:r>
          <w:rPr>
            <w:noProof/>
            <w:webHidden/>
          </w:rPr>
          <w:fldChar w:fldCharType="separate"/>
        </w:r>
        <w:r w:rsidR="00BB10F9">
          <w:rPr>
            <w:noProof/>
            <w:webHidden/>
          </w:rPr>
          <w:t>76</w:t>
        </w:r>
        <w:r>
          <w:rPr>
            <w:noProof/>
            <w:webHidden/>
          </w:rPr>
          <w:fldChar w:fldCharType="end"/>
        </w:r>
      </w:hyperlink>
    </w:p>
    <w:p w14:paraId="2251D069"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632" w:history="1">
        <w:r w:rsidRPr="005173C8">
          <w:rPr>
            <w:rStyle w:val="Hyperlinkki"/>
            <w:noProof/>
          </w:rPr>
          <w:t>8.5.4</w:t>
        </w:r>
        <w:r w:rsidRPr="00DD2B68">
          <w:rPr>
            <w:rFonts w:ascii="Calibri" w:hAnsi="Calibri"/>
            <w:i w:val="0"/>
            <w:noProof/>
            <w:sz w:val="22"/>
            <w:szCs w:val="22"/>
            <w:lang w:eastAsia="fi-FI"/>
          </w:rPr>
          <w:tab/>
        </w:r>
        <w:r w:rsidRPr="005173C8">
          <w:rPr>
            <w:rStyle w:val="Hyperlinkki"/>
            <w:noProof/>
          </w:rPr>
          <w:t>Syljen Str.mutans pitoisuus</w:t>
        </w:r>
        <w:r>
          <w:rPr>
            <w:noProof/>
            <w:webHidden/>
          </w:rPr>
          <w:tab/>
        </w:r>
        <w:r>
          <w:rPr>
            <w:noProof/>
            <w:webHidden/>
          </w:rPr>
          <w:fldChar w:fldCharType="begin"/>
        </w:r>
        <w:r>
          <w:rPr>
            <w:noProof/>
            <w:webHidden/>
          </w:rPr>
          <w:instrText xml:space="preserve"> PAGEREF _Toc436732632 \h </w:instrText>
        </w:r>
        <w:r>
          <w:rPr>
            <w:noProof/>
            <w:webHidden/>
          </w:rPr>
        </w:r>
        <w:r>
          <w:rPr>
            <w:noProof/>
            <w:webHidden/>
          </w:rPr>
          <w:fldChar w:fldCharType="separate"/>
        </w:r>
        <w:r w:rsidR="00BB10F9">
          <w:rPr>
            <w:noProof/>
            <w:webHidden/>
          </w:rPr>
          <w:t>77</w:t>
        </w:r>
        <w:r>
          <w:rPr>
            <w:noProof/>
            <w:webHidden/>
          </w:rPr>
          <w:fldChar w:fldCharType="end"/>
        </w:r>
      </w:hyperlink>
    </w:p>
    <w:p w14:paraId="37B50A69"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633" w:history="1">
        <w:r w:rsidRPr="005173C8">
          <w:rPr>
            <w:rStyle w:val="Hyperlinkki"/>
            <w:noProof/>
            <w:lang w:val="en-US"/>
          </w:rPr>
          <w:t>8.5.5</w:t>
        </w:r>
        <w:r w:rsidRPr="00DD2B68">
          <w:rPr>
            <w:rFonts w:ascii="Calibri" w:hAnsi="Calibri"/>
            <w:i w:val="0"/>
            <w:noProof/>
            <w:sz w:val="22"/>
            <w:szCs w:val="22"/>
            <w:lang w:eastAsia="fi-FI"/>
          </w:rPr>
          <w:tab/>
        </w:r>
        <w:r w:rsidRPr="005173C8">
          <w:rPr>
            <w:rStyle w:val="Hyperlinkki"/>
            <w:noProof/>
            <w:lang w:val="en-US"/>
          </w:rPr>
          <w:t>Syljen Lactobacillus pitoisuus</w:t>
        </w:r>
        <w:r>
          <w:rPr>
            <w:noProof/>
            <w:webHidden/>
          </w:rPr>
          <w:tab/>
        </w:r>
        <w:r>
          <w:rPr>
            <w:noProof/>
            <w:webHidden/>
          </w:rPr>
          <w:fldChar w:fldCharType="begin"/>
        </w:r>
        <w:r>
          <w:rPr>
            <w:noProof/>
            <w:webHidden/>
          </w:rPr>
          <w:instrText xml:space="preserve"> PAGEREF _Toc436732633 \h </w:instrText>
        </w:r>
        <w:r>
          <w:rPr>
            <w:noProof/>
            <w:webHidden/>
          </w:rPr>
        </w:r>
        <w:r>
          <w:rPr>
            <w:noProof/>
            <w:webHidden/>
          </w:rPr>
          <w:fldChar w:fldCharType="separate"/>
        </w:r>
        <w:r w:rsidR="00BB10F9">
          <w:rPr>
            <w:noProof/>
            <w:webHidden/>
          </w:rPr>
          <w:t>77</w:t>
        </w:r>
        <w:r>
          <w:rPr>
            <w:noProof/>
            <w:webHidden/>
          </w:rPr>
          <w:fldChar w:fldCharType="end"/>
        </w:r>
      </w:hyperlink>
    </w:p>
    <w:p w14:paraId="375D35D0" w14:textId="77777777" w:rsidR="00302119" w:rsidRPr="00DD2B68" w:rsidRDefault="00302119">
      <w:pPr>
        <w:pStyle w:val="Sisluet3"/>
        <w:tabs>
          <w:tab w:val="left" w:pos="1200"/>
          <w:tab w:val="right" w:leader="dot" w:pos="9629"/>
        </w:tabs>
        <w:rPr>
          <w:rFonts w:ascii="Calibri" w:hAnsi="Calibri"/>
          <w:i w:val="0"/>
          <w:noProof/>
          <w:sz w:val="22"/>
          <w:szCs w:val="22"/>
          <w:lang w:eastAsia="fi-FI"/>
        </w:rPr>
      </w:pPr>
      <w:hyperlink w:anchor="_Toc436732634" w:history="1">
        <w:r w:rsidRPr="005173C8">
          <w:rPr>
            <w:rStyle w:val="Hyperlinkki"/>
            <w:noProof/>
          </w:rPr>
          <w:t>8.5.6</w:t>
        </w:r>
        <w:r w:rsidRPr="00DD2B68">
          <w:rPr>
            <w:rFonts w:ascii="Calibri" w:hAnsi="Calibri"/>
            <w:i w:val="0"/>
            <w:noProof/>
            <w:sz w:val="22"/>
            <w:szCs w:val="22"/>
            <w:lang w:eastAsia="fi-FI"/>
          </w:rPr>
          <w:tab/>
        </w:r>
        <w:r w:rsidRPr="005173C8">
          <w:rPr>
            <w:rStyle w:val="Hyperlinkki"/>
            <w:noProof/>
          </w:rPr>
          <w:t>Sylkinäytteen järjestysnumero, sylkinäytteen tyyppi ja sylkinäytteen lisätieto</w:t>
        </w:r>
        <w:r>
          <w:rPr>
            <w:noProof/>
            <w:webHidden/>
          </w:rPr>
          <w:tab/>
        </w:r>
        <w:r>
          <w:rPr>
            <w:noProof/>
            <w:webHidden/>
          </w:rPr>
          <w:fldChar w:fldCharType="begin"/>
        </w:r>
        <w:r>
          <w:rPr>
            <w:noProof/>
            <w:webHidden/>
          </w:rPr>
          <w:instrText xml:space="preserve"> PAGEREF _Toc436732634 \h </w:instrText>
        </w:r>
        <w:r>
          <w:rPr>
            <w:noProof/>
            <w:webHidden/>
          </w:rPr>
        </w:r>
        <w:r>
          <w:rPr>
            <w:noProof/>
            <w:webHidden/>
          </w:rPr>
          <w:fldChar w:fldCharType="separate"/>
        </w:r>
        <w:r w:rsidR="00BB10F9">
          <w:rPr>
            <w:noProof/>
            <w:webHidden/>
          </w:rPr>
          <w:t>77</w:t>
        </w:r>
        <w:r>
          <w:rPr>
            <w:noProof/>
            <w:webHidden/>
          </w:rPr>
          <w:fldChar w:fldCharType="end"/>
        </w:r>
      </w:hyperlink>
    </w:p>
    <w:p w14:paraId="0DE633F9" w14:textId="77777777" w:rsidR="00302119" w:rsidRPr="00DD2B68" w:rsidRDefault="00302119">
      <w:pPr>
        <w:pStyle w:val="Sisluet1"/>
        <w:tabs>
          <w:tab w:val="left" w:pos="480"/>
          <w:tab w:val="right" w:leader="dot" w:pos="9629"/>
        </w:tabs>
        <w:rPr>
          <w:rFonts w:ascii="Calibri" w:hAnsi="Calibri"/>
          <w:b w:val="0"/>
          <w:caps w:val="0"/>
          <w:noProof/>
          <w:sz w:val="22"/>
          <w:szCs w:val="22"/>
          <w:lang w:eastAsia="fi-FI"/>
        </w:rPr>
      </w:pPr>
      <w:hyperlink w:anchor="_Toc436732635" w:history="1">
        <w:r w:rsidRPr="005173C8">
          <w:rPr>
            <w:rStyle w:val="Hyperlinkki"/>
            <w:noProof/>
          </w:rPr>
          <w:t>9.</w:t>
        </w:r>
        <w:r w:rsidRPr="00DD2B68">
          <w:rPr>
            <w:rFonts w:ascii="Calibri" w:hAnsi="Calibri"/>
            <w:b w:val="0"/>
            <w:caps w:val="0"/>
            <w:noProof/>
            <w:sz w:val="22"/>
            <w:szCs w:val="22"/>
            <w:lang w:eastAsia="fi-FI"/>
          </w:rPr>
          <w:tab/>
        </w:r>
        <w:r w:rsidRPr="005173C8">
          <w:rPr>
            <w:rStyle w:val="Hyperlinkki"/>
            <w:noProof/>
          </w:rPr>
          <w:t>Suun terveydenhuollon esitiedot ja omahoito</w:t>
        </w:r>
        <w:r>
          <w:rPr>
            <w:noProof/>
            <w:webHidden/>
          </w:rPr>
          <w:tab/>
        </w:r>
        <w:r>
          <w:rPr>
            <w:noProof/>
            <w:webHidden/>
          </w:rPr>
          <w:fldChar w:fldCharType="begin"/>
        </w:r>
        <w:r>
          <w:rPr>
            <w:noProof/>
            <w:webHidden/>
          </w:rPr>
          <w:instrText xml:space="preserve"> PAGEREF _Toc436732635 \h </w:instrText>
        </w:r>
        <w:r>
          <w:rPr>
            <w:noProof/>
            <w:webHidden/>
          </w:rPr>
        </w:r>
        <w:r>
          <w:rPr>
            <w:noProof/>
            <w:webHidden/>
          </w:rPr>
          <w:fldChar w:fldCharType="separate"/>
        </w:r>
        <w:r w:rsidR="00BB10F9">
          <w:rPr>
            <w:noProof/>
            <w:webHidden/>
          </w:rPr>
          <w:t>79</w:t>
        </w:r>
        <w:r>
          <w:rPr>
            <w:noProof/>
            <w:webHidden/>
          </w:rPr>
          <w:fldChar w:fldCharType="end"/>
        </w:r>
      </w:hyperlink>
    </w:p>
    <w:p w14:paraId="53648EE7"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636" w:history="1">
        <w:r w:rsidRPr="005173C8">
          <w:rPr>
            <w:rStyle w:val="Hyperlinkki"/>
            <w:noProof/>
            <w:lang w:val="en-US"/>
          </w:rPr>
          <w:t>9.1</w:t>
        </w:r>
        <w:r w:rsidRPr="00DD2B68">
          <w:rPr>
            <w:rFonts w:ascii="Calibri" w:hAnsi="Calibri"/>
            <w:smallCaps w:val="0"/>
            <w:noProof/>
            <w:sz w:val="22"/>
            <w:szCs w:val="22"/>
            <w:lang w:eastAsia="fi-FI"/>
          </w:rPr>
          <w:tab/>
        </w:r>
        <w:r w:rsidRPr="005173C8">
          <w:rPr>
            <w:rStyle w:val="Hyperlinkki"/>
            <w:noProof/>
            <w:lang w:val="en-US"/>
          </w:rPr>
          <w:t>Otsikko</w:t>
        </w:r>
        <w:r>
          <w:rPr>
            <w:noProof/>
            <w:webHidden/>
          </w:rPr>
          <w:tab/>
        </w:r>
        <w:r>
          <w:rPr>
            <w:noProof/>
            <w:webHidden/>
          </w:rPr>
          <w:fldChar w:fldCharType="begin"/>
        </w:r>
        <w:r>
          <w:rPr>
            <w:noProof/>
            <w:webHidden/>
          </w:rPr>
          <w:instrText xml:space="preserve"> PAGEREF _Toc436732636 \h </w:instrText>
        </w:r>
        <w:r>
          <w:rPr>
            <w:noProof/>
            <w:webHidden/>
          </w:rPr>
        </w:r>
        <w:r>
          <w:rPr>
            <w:noProof/>
            <w:webHidden/>
          </w:rPr>
          <w:fldChar w:fldCharType="separate"/>
        </w:r>
        <w:r w:rsidR="00BB10F9">
          <w:rPr>
            <w:noProof/>
            <w:webHidden/>
          </w:rPr>
          <w:t>79</w:t>
        </w:r>
        <w:r>
          <w:rPr>
            <w:noProof/>
            <w:webHidden/>
          </w:rPr>
          <w:fldChar w:fldCharType="end"/>
        </w:r>
      </w:hyperlink>
    </w:p>
    <w:p w14:paraId="53CB1DA4"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637" w:history="1">
        <w:r w:rsidRPr="005173C8">
          <w:rPr>
            <w:rStyle w:val="Hyperlinkki"/>
            <w:noProof/>
            <w:lang w:val="en-US"/>
          </w:rPr>
          <w:t>9.2</w:t>
        </w:r>
        <w:r w:rsidRPr="00DD2B68">
          <w:rPr>
            <w:rFonts w:ascii="Calibri" w:hAnsi="Calibri"/>
            <w:smallCaps w:val="0"/>
            <w:noProof/>
            <w:sz w:val="22"/>
            <w:szCs w:val="22"/>
            <w:lang w:eastAsia="fi-FI"/>
          </w:rPr>
          <w:tab/>
        </w:r>
        <w:r w:rsidRPr="005173C8">
          <w:rPr>
            <w:rStyle w:val="Hyperlinkki"/>
            <w:noProof/>
            <w:lang w:val="en-US"/>
          </w:rPr>
          <w:t>Näyttömuoto</w:t>
        </w:r>
        <w:r>
          <w:rPr>
            <w:noProof/>
            <w:webHidden/>
          </w:rPr>
          <w:tab/>
        </w:r>
        <w:r>
          <w:rPr>
            <w:noProof/>
            <w:webHidden/>
          </w:rPr>
          <w:fldChar w:fldCharType="begin"/>
        </w:r>
        <w:r>
          <w:rPr>
            <w:noProof/>
            <w:webHidden/>
          </w:rPr>
          <w:instrText xml:space="preserve"> PAGEREF _Toc436732637 \h </w:instrText>
        </w:r>
        <w:r>
          <w:rPr>
            <w:noProof/>
            <w:webHidden/>
          </w:rPr>
        </w:r>
        <w:r>
          <w:rPr>
            <w:noProof/>
            <w:webHidden/>
          </w:rPr>
          <w:fldChar w:fldCharType="separate"/>
        </w:r>
        <w:r w:rsidR="00BB10F9">
          <w:rPr>
            <w:noProof/>
            <w:webHidden/>
          </w:rPr>
          <w:t>79</w:t>
        </w:r>
        <w:r>
          <w:rPr>
            <w:noProof/>
            <w:webHidden/>
          </w:rPr>
          <w:fldChar w:fldCharType="end"/>
        </w:r>
      </w:hyperlink>
    </w:p>
    <w:p w14:paraId="323D01BC"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638" w:history="1">
        <w:r w:rsidRPr="005173C8">
          <w:rPr>
            <w:rStyle w:val="Hyperlinkki"/>
            <w:noProof/>
            <w:lang w:val="en-US"/>
          </w:rPr>
          <w:t>9.3</w:t>
        </w:r>
        <w:r w:rsidRPr="00DD2B68">
          <w:rPr>
            <w:rFonts w:ascii="Calibri" w:hAnsi="Calibri"/>
            <w:smallCaps w:val="0"/>
            <w:noProof/>
            <w:sz w:val="22"/>
            <w:szCs w:val="22"/>
            <w:lang w:eastAsia="fi-FI"/>
          </w:rPr>
          <w:tab/>
        </w:r>
        <w:r w:rsidRPr="005173C8">
          <w:rPr>
            <w:rStyle w:val="Hyperlinkki"/>
            <w:noProof/>
            <w:lang w:val="en-US"/>
          </w:rPr>
          <w:t>Entry</w:t>
        </w:r>
        <w:r>
          <w:rPr>
            <w:noProof/>
            <w:webHidden/>
          </w:rPr>
          <w:tab/>
        </w:r>
        <w:r>
          <w:rPr>
            <w:noProof/>
            <w:webHidden/>
          </w:rPr>
          <w:fldChar w:fldCharType="begin"/>
        </w:r>
        <w:r>
          <w:rPr>
            <w:noProof/>
            <w:webHidden/>
          </w:rPr>
          <w:instrText xml:space="preserve"> PAGEREF _Toc436732638 \h </w:instrText>
        </w:r>
        <w:r>
          <w:rPr>
            <w:noProof/>
            <w:webHidden/>
          </w:rPr>
        </w:r>
        <w:r>
          <w:rPr>
            <w:noProof/>
            <w:webHidden/>
          </w:rPr>
          <w:fldChar w:fldCharType="separate"/>
        </w:r>
        <w:r w:rsidR="00BB10F9">
          <w:rPr>
            <w:noProof/>
            <w:webHidden/>
          </w:rPr>
          <w:t>79</w:t>
        </w:r>
        <w:r>
          <w:rPr>
            <w:noProof/>
            <w:webHidden/>
          </w:rPr>
          <w:fldChar w:fldCharType="end"/>
        </w:r>
      </w:hyperlink>
    </w:p>
    <w:p w14:paraId="69784503" w14:textId="77777777" w:rsidR="00302119" w:rsidRPr="00DD2B68" w:rsidRDefault="00302119">
      <w:pPr>
        <w:pStyle w:val="Sisluet2"/>
        <w:tabs>
          <w:tab w:val="left" w:pos="720"/>
          <w:tab w:val="right" w:leader="dot" w:pos="9629"/>
        </w:tabs>
        <w:rPr>
          <w:rFonts w:ascii="Calibri" w:hAnsi="Calibri"/>
          <w:smallCaps w:val="0"/>
          <w:noProof/>
          <w:sz w:val="22"/>
          <w:szCs w:val="22"/>
          <w:lang w:eastAsia="fi-FI"/>
        </w:rPr>
      </w:pPr>
      <w:hyperlink w:anchor="_Toc436732639" w:history="1">
        <w:r w:rsidRPr="005173C8">
          <w:rPr>
            <w:rStyle w:val="Hyperlinkki"/>
            <w:noProof/>
            <w:lang w:val="en-US"/>
          </w:rPr>
          <w:t>9.4</w:t>
        </w:r>
        <w:r w:rsidRPr="00DD2B68">
          <w:rPr>
            <w:rFonts w:ascii="Calibri" w:hAnsi="Calibri"/>
            <w:smallCaps w:val="0"/>
            <w:noProof/>
            <w:sz w:val="22"/>
            <w:szCs w:val="22"/>
            <w:lang w:eastAsia="fi-FI"/>
          </w:rPr>
          <w:tab/>
        </w:r>
        <w:r w:rsidRPr="005173C8">
          <w:rPr>
            <w:rStyle w:val="Hyperlinkki"/>
            <w:noProof/>
            <w:lang w:val="en-US"/>
          </w:rPr>
          <w:t>Harjauskertojen määrä</w:t>
        </w:r>
        <w:r>
          <w:rPr>
            <w:noProof/>
            <w:webHidden/>
          </w:rPr>
          <w:tab/>
        </w:r>
        <w:r>
          <w:rPr>
            <w:noProof/>
            <w:webHidden/>
          </w:rPr>
          <w:fldChar w:fldCharType="begin"/>
        </w:r>
        <w:r>
          <w:rPr>
            <w:noProof/>
            <w:webHidden/>
          </w:rPr>
          <w:instrText xml:space="preserve"> PAGEREF _Toc436732639 \h </w:instrText>
        </w:r>
        <w:r>
          <w:rPr>
            <w:noProof/>
            <w:webHidden/>
          </w:rPr>
        </w:r>
        <w:r>
          <w:rPr>
            <w:noProof/>
            <w:webHidden/>
          </w:rPr>
          <w:fldChar w:fldCharType="separate"/>
        </w:r>
        <w:r w:rsidR="00BB10F9">
          <w:rPr>
            <w:noProof/>
            <w:webHidden/>
          </w:rPr>
          <w:t>80</w:t>
        </w:r>
        <w:r>
          <w:rPr>
            <w:noProof/>
            <w:webHidden/>
          </w:rPr>
          <w:fldChar w:fldCharType="end"/>
        </w:r>
      </w:hyperlink>
    </w:p>
    <w:p w14:paraId="45FC7B60" w14:textId="77777777" w:rsidR="00302119" w:rsidRPr="00DD2B68" w:rsidRDefault="00302119">
      <w:pPr>
        <w:pStyle w:val="Sisluet1"/>
        <w:tabs>
          <w:tab w:val="left" w:pos="480"/>
          <w:tab w:val="right" w:leader="dot" w:pos="9629"/>
        </w:tabs>
        <w:rPr>
          <w:rFonts w:ascii="Calibri" w:hAnsi="Calibri"/>
          <w:b w:val="0"/>
          <w:caps w:val="0"/>
          <w:noProof/>
          <w:sz w:val="22"/>
          <w:szCs w:val="22"/>
          <w:lang w:eastAsia="fi-FI"/>
        </w:rPr>
      </w:pPr>
      <w:hyperlink w:anchor="_Toc436732640" w:history="1">
        <w:r w:rsidRPr="005173C8">
          <w:rPr>
            <w:rStyle w:val="Hyperlinkki"/>
            <w:noProof/>
          </w:rPr>
          <w:t>10.</w:t>
        </w:r>
        <w:r w:rsidRPr="00DD2B68">
          <w:rPr>
            <w:rFonts w:ascii="Calibri" w:hAnsi="Calibri"/>
            <w:b w:val="0"/>
            <w:caps w:val="0"/>
            <w:noProof/>
            <w:sz w:val="22"/>
            <w:szCs w:val="22"/>
            <w:lang w:eastAsia="fi-FI"/>
          </w:rPr>
          <w:tab/>
        </w:r>
        <w:r w:rsidRPr="005173C8">
          <w:rPr>
            <w:rStyle w:val="Hyperlinkki"/>
            <w:noProof/>
          </w:rPr>
          <w:t>Muut otsikot ja rakenteiset tiedot</w:t>
        </w:r>
        <w:r>
          <w:rPr>
            <w:noProof/>
            <w:webHidden/>
          </w:rPr>
          <w:tab/>
        </w:r>
        <w:r>
          <w:rPr>
            <w:noProof/>
            <w:webHidden/>
          </w:rPr>
          <w:fldChar w:fldCharType="begin"/>
        </w:r>
        <w:r>
          <w:rPr>
            <w:noProof/>
            <w:webHidden/>
          </w:rPr>
          <w:instrText xml:space="preserve"> PAGEREF _Toc436732640 \h </w:instrText>
        </w:r>
        <w:r>
          <w:rPr>
            <w:noProof/>
            <w:webHidden/>
          </w:rPr>
        </w:r>
        <w:r>
          <w:rPr>
            <w:noProof/>
            <w:webHidden/>
          </w:rPr>
          <w:fldChar w:fldCharType="separate"/>
        </w:r>
        <w:r w:rsidR="00BB10F9">
          <w:rPr>
            <w:noProof/>
            <w:webHidden/>
          </w:rPr>
          <w:t>81</w:t>
        </w:r>
        <w:r>
          <w:rPr>
            <w:noProof/>
            <w:webHidden/>
          </w:rPr>
          <w:fldChar w:fldCharType="end"/>
        </w:r>
      </w:hyperlink>
    </w:p>
    <w:p w14:paraId="0215F250" w14:textId="77777777" w:rsidR="00302119" w:rsidRPr="00DD2B68" w:rsidRDefault="00302119">
      <w:pPr>
        <w:pStyle w:val="Sisluet2"/>
        <w:tabs>
          <w:tab w:val="left" w:pos="960"/>
          <w:tab w:val="right" w:leader="dot" w:pos="9629"/>
        </w:tabs>
        <w:rPr>
          <w:rFonts w:ascii="Calibri" w:hAnsi="Calibri"/>
          <w:smallCaps w:val="0"/>
          <w:noProof/>
          <w:sz w:val="22"/>
          <w:szCs w:val="22"/>
          <w:lang w:eastAsia="fi-FI"/>
        </w:rPr>
      </w:pPr>
      <w:hyperlink w:anchor="_Toc436732641" w:history="1">
        <w:r w:rsidRPr="005173C8">
          <w:rPr>
            <w:rStyle w:val="Hyperlinkki"/>
            <w:noProof/>
          </w:rPr>
          <w:t>10.1</w:t>
        </w:r>
        <w:r w:rsidRPr="00DD2B68">
          <w:rPr>
            <w:rFonts w:ascii="Calibri" w:hAnsi="Calibri"/>
            <w:smallCaps w:val="0"/>
            <w:noProof/>
            <w:sz w:val="22"/>
            <w:szCs w:val="22"/>
            <w:lang w:eastAsia="fi-FI"/>
          </w:rPr>
          <w:tab/>
        </w:r>
        <w:r w:rsidRPr="005173C8">
          <w:rPr>
            <w:rStyle w:val="Hyperlinkki"/>
            <w:noProof/>
          </w:rPr>
          <w:t>Diagnoosit ja käyntisyy</w:t>
        </w:r>
        <w:r>
          <w:rPr>
            <w:noProof/>
            <w:webHidden/>
          </w:rPr>
          <w:tab/>
        </w:r>
        <w:r>
          <w:rPr>
            <w:noProof/>
            <w:webHidden/>
          </w:rPr>
          <w:fldChar w:fldCharType="begin"/>
        </w:r>
        <w:r>
          <w:rPr>
            <w:noProof/>
            <w:webHidden/>
          </w:rPr>
          <w:instrText xml:space="preserve"> PAGEREF _Toc436732641 \h </w:instrText>
        </w:r>
        <w:r>
          <w:rPr>
            <w:noProof/>
            <w:webHidden/>
          </w:rPr>
        </w:r>
        <w:r>
          <w:rPr>
            <w:noProof/>
            <w:webHidden/>
          </w:rPr>
          <w:fldChar w:fldCharType="separate"/>
        </w:r>
        <w:r w:rsidR="00BB10F9">
          <w:rPr>
            <w:noProof/>
            <w:webHidden/>
          </w:rPr>
          <w:t>81</w:t>
        </w:r>
        <w:r>
          <w:rPr>
            <w:noProof/>
            <w:webHidden/>
          </w:rPr>
          <w:fldChar w:fldCharType="end"/>
        </w:r>
      </w:hyperlink>
    </w:p>
    <w:p w14:paraId="1EFD91C6" w14:textId="77777777" w:rsidR="00302119" w:rsidRPr="00DD2B68" w:rsidRDefault="00302119">
      <w:pPr>
        <w:pStyle w:val="Sisluet2"/>
        <w:tabs>
          <w:tab w:val="left" w:pos="960"/>
          <w:tab w:val="right" w:leader="dot" w:pos="9629"/>
        </w:tabs>
        <w:rPr>
          <w:rFonts w:ascii="Calibri" w:hAnsi="Calibri"/>
          <w:smallCaps w:val="0"/>
          <w:noProof/>
          <w:sz w:val="22"/>
          <w:szCs w:val="22"/>
          <w:lang w:eastAsia="fi-FI"/>
        </w:rPr>
      </w:pPr>
      <w:hyperlink w:anchor="_Toc436732642" w:history="1">
        <w:r w:rsidRPr="005173C8">
          <w:rPr>
            <w:rStyle w:val="Hyperlinkki"/>
            <w:noProof/>
          </w:rPr>
          <w:t>10.2</w:t>
        </w:r>
        <w:r w:rsidRPr="00DD2B68">
          <w:rPr>
            <w:rFonts w:ascii="Calibri" w:hAnsi="Calibri"/>
            <w:smallCaps w:val="0"/>
            <w:noProof/>
            <w:sz w:val="22"/>
            <w:szCs w:val="22"/>
            <w:lang w:eastAsia="fi-FI"/>
          </w:rPr>
          <w:tab/>
        </w:r>
        <w:r w:rsidRPr="005173C8">
          <w:rPr>
            <w:rStyle w:val="Hyperlinkki"/>
            <w:noProof/>
          </w:rPr>
          <w:t>Riskitiedot</w:t>
        </w:r>
        <w:r>
          <w:rPr>
            <w:noProof/>
            <w:webHidden/>
          </w:rPr>
          <w:tab/>
        </w:r>
        <w:r>
          <w:rPr>
            <w:noProof/>
            <w:webHidden/>
          </w:rPr>
          <w:fldChar w:fldCharType="begin"/>
        </w:r>
        <w:r>
          <w:rPr>
            <w:noProof/>
            <w:webHidden/>
          </w:rPr>
          <w:instrText xml:space="preserve"> PAGEREF _Toc436732642 \h </w:instrText>
        </w:r>
        <w:r>
          <w:rPr>
            <w:noProof/>
            <w:webHidden/>
          </w:rPr>
        </w:r>
        <w:r>
          <w:rPr>
            <w:noProof/>
            <w:webHidden/>
          </w:rPr>
          <w:fldChar w:fldCharType="separate"/>
        </w:r>
        <w:r w:rsidR="00BB10F9">
          <w:rPr>
            <w:noProof/>
            <w:webHidden/>
          </w:rPr>
          <w:t>83</w:t>
        </w:r>
        <w:r>
          <w:rPr>
            <w:noProof/>
            <w:webHidden/>
          </w:rPr>
          <w:fldChar w:fldCharType="end"/>
        </w:r>
      </w:hyperlink>
    </w:p>
    <w:p w14:paraId="00CE20F1" w14:textId="77777777" w:rsidR="00302119" w:rsidRPr="00DD2B68" w:rsidRDefault="00302119">
      <w:pPr>
        <w:pStyle w:val="Sisluet2"/>
        <w:tabs>
          <w:tab w:val="left" w:pos="960"/>
          <w:tab w:val="right" w:leader="dot" w:pos="9629"/>
        </w:tabs>
        <w:rPr>
          <w:rFonts w:ascii="Calibri" w:hAnsi="Calibri"/>
          <w:smallCaps w:val="0"/>
          <w:noProof/>
          <w:sz w:val="22"/>
          <w:szCs w:val="22"/>
          <w:lang w:eastAsia="fi-FI"/>
        </w:rPr>
      </w:pPr>
      <w:hyperlink w:anchor="_Toc436732643" w:history="1">
        <w:r w:rsidRPr="005173C8">
          <w:rPr>
            <w:rStyle w:val="Hyperlinkki"/>
            <w:noProof/>
          </w:rPr>
          <w:t>10.3</w:t>
        </w:r>
        <w:r w:rsidRPr="00DD2B68">
          <w:rPr>
            <w:rFonts w:ascii="Calibri" w:hAnsi="Calibri"/>
            <w:smallCaps w:val="0"/>
            <w:noProof/>
            <w:sz w:val="22"/>
            <w:szCs w:val="22"/>
            <w:lang w:eastAsia="fi-FI"/>
          </w:rPr>
          <w:tab/>
        </w:r>
        <w:r w:rsidRPr="005173C8">
          <w:rPr>
            <w:rStyle w:val="Hyperlinkki"/>
            <w:noProof/>
          </w:rPr>
          <w:t>Terveyteen vaikuttavat tekijät</w:t>
        </w:r>
        <w:r>
          <w:rPr>
            <w:noProof/>
            <w:webHidden/>
          </w:rPr>
          <w:tab/>
        </w:r>
        <w:r>
          <w:rPr>
            <w:noProof/>
            <w:webHidden/>
          </w:rPr>
          <w:fldChar w:fldCharType="begin"/>
        </w:r>
        <w:r>
          <w:rPr>
            <w:noProof/>
            <w:webHidden/>
          </w:rPr>
          <w:instrText xml:space="preserve"> PAGEREF _Toc436732643 \h </w:instrText>
        </w:r>
        <w:r>
          <w:rPr>
            <w:noProof/>
            <w:webHidden/>
          </w:rPr>
        </w:r>
        <w:r>
          <w:rPr>
            <w:noProof/>
            <w:webHidden/>
          </w:rPr>
          <w:fldChar w:fldCharType="separate"/>
        </w:r>
        <w:r w:rsidR="00BB10F9">
          <w:rPr>
            <w:noProof/>
            <w:webHidden/>
          </w:rPr>
          <w:t>86</w:t>
        </w:r>
        <w:r>
          <w:rPr>
            <w:noProof/>
            <w:webHidden/>
          </w:rPr>
          <w:fldChar w:fldCharType="end"/>
        </w:r>
      </w:hyperlink>
    </w:p>
    <w:p w14:paraId="7ED27704" w14:textId="77777777" w:rsidR="00302119" w:rsidRPr="00DD2B68" w:rsidRDefault="00302119">
      <w:pPr>
        <w:pStyle w:val="Sisluet2"/>
        <w:tabs>
          <w:tab w:val="left" w:pos="960"/>
          <w:tab w:val="right" w:leader="dot" w:pos="9629"/>
        </w:tabs>
        <w:rPr>
          <w:rFonts w:ascii="Calibri" w:hAnsi="Calibri"/>
          <w:smallCaps w:val="0"/>
          <w:noProof/>
          <w:sz w:val="22"/>
          <w:szCs w:val="22"/>
          <w:lang w:eastAsia="fi-FI"/>
        </w:rPr>
      </w:pPr>
      <w:hyperlink w:anchor="_Toc436732644" w:history="1">
        <w:r w:rsidRPr="005173C8">
          <w:rPr>
            <w:rStyle w:val="Hyperlinkki"/>
            <w:noProof/>
          </w:rPr>
          <w:t>10.4</w:t>
        </w:r>
        <w:r w:rsidRPr="00DD2B68">
          <w:rPr>
            <w:rFonts w:ascii="Calibri" w:hAnsi="Calibri"/>
            <w:smallCaps w:val="0"/>
            <w:noProof/>
            <w:sz w:val="22"/>
            <w:szCs w:val="22"/>
            <w:lang w:eastAsia="fi-FI"/>
          </w:rPr>
          <w:tab/>
        </w:r>
        <w:r w:rsidRPr="005173C8">
          <w:rPr>
            <w:rStyle w:val="Hyperlinkki"/>
            <w:noProof/>
          </w:rPr>
          <w:t>Fysiologiset mittaukset</w:t>
        </w:r>
        <w:r>
          <w:rPr>
            <w:noProof/>
            <w:webHidden/>
          </w:rPr>
          <w:tab/>
        </w:r>
        <w:r>
          <w:rPr>
            <w:noProof/>
            <w:webHidden/>
          </w:rPr>
          <w:fldChar w:fldCharType="begin"/>
        </w:r>
        <w:r>
          <w:rPr>
            <w:noProof/>
            <w:webHidden/>
          </w:rPr>
          <w:instrText xml:space="preserve"> PAGEREF _Toc436732644 \h </w:instrText>
        </w:r>
        <w:r>
          <w:rPr>
            <w:noProof/>
            <w:webHidden/>
          </w:rPr>
        </w:r>
        <w:r>
          <w:rPr>
            <w:noProof/>
            <w:webHidden/>
          </w:rPr>
          <w:fldChar w:fldCharType="separate"/>
        </w:r>
        <w:r w:rsidR="00BB10F9">
          <w:rPr>
            <w:noProof/>
            <w:webHidden/>
          </w:rPr>
          <w:t>86</w:t>
        </w:r>
        <w:r>
          <w:rPr>
            <w:noProof/>
            <w:webHidden/>
          </w:rPr>
          <w:fldChar w:fldCharType="end"/>
        </w:r>
      </w:hyperlink>
    </w:p>
    <w:p w14:paraId="6B2CE0DE" w14:textId="77777777" w:rsidR="00302119" w:rsidRPr="00DD2B68" w:rsidRDefault="00302119">
      <w:pPr>
        <w:pStyle w:val="Sisluet2"/>
        <w:tabs>
          <w:tab w:val="left" w:pos="960"/>
          <w:tab w:val="right" w:leader="dot" w:pos="9629"/>
        </w:tabs>
        <w:rPr>
          <w:rFonts w:ascii="Calibri" w:hAnsi="Calibri"/>
          <w:smallCaps w:val="0"/>
          <w:noProof/>
          <w:sz w:val="22"/>
          <w:szCs w:val="22"/>
          <w:lang w:eastAsia="fi-FI"/>
        </w:rPr>
      </w:pPr>
      <w:hyperlink w:anchor="_Toc436732645" w:history="1">
        <w:r w:rsidRPr="005173C8">
          <w:rPr>
            <w:rStyle w:val="Hyperlinkki"/>
            <w:noProof/>
          </w:rPr>
          <w:t>10.5</w:t>
        </w:r>
        <w:r w:rsidRPr="00DD2B68">
          <w:rPr>
            <w:rFonts w:ascii="Calibri" w:hAnsi="Calibri"/>
            <w:smallCaps w:val="0"/>
            <w:noProof/>
            <w:sz w:val="22"/>
            <w:szCs w:val="22"/>
            <w:lang w:eastAsia="fi-FI"/>
          </w:rPr>
          <w:tab/>
        </w:r>
        <w:r w:rsidRPr="005173C8">
          <w:rPr>
            <w:rStyle w:val="Hyperlinkki"/>
            <w:noProof/>
          </w:rPr>
          <w:t>Laboratorio</w:t>
        </w:r>
        <w:r>
          <w:rPr>
            <w:noProof/>
            <w:webHidden/>
          </w:rPr>
          <w:tab/>
        </w:r>
        <w:r>
          <w:rPr>
            <w:noProof/>
            <w:webHidden/>
          </w:rPr>
          <w:fldChar w:fldCharType="begin"/>
        </w:r>
        <w:r>
          <w:rPr>
            <w:noProof/>
            <w:webHidden/>
          </w:rPr>
          <w:instrText xml:space="preserve"> PAGEREF _Toc436732645 \h </w:instrText>
        </w:r>
        <w:r>
          <w:rPr>
            <w:noProof/>
            <w:webHidden/>
          </w:rPr>
        </w:r>
        <w:r>
          <w:rPr>
            <w:noProof/>
            <w:webHidden/>
          </w:rPr>
          <w:fldChar w:fldCharType="separate"/>
        </w:r>
        <w:r w:rsidR="00BB10F9">
          <w:rPr>
            <w:noProof/>
            <w:webHidden/>
          </w:rPr>
          <w:t>86</w:t>
        </w:r>
        <w:r>
          <w:rPr>
            <w:noProof/>
            <w:webHidden/>
          </w:rPr>
          <w:fldChar w:fldCharType="end"/>
        </w:r>
      </w:hyperlink>
    </w:p>
    <w:p w14:paraId="33BB992A" w14:textId="77777777" w:rsidR="00302119" w:rsidRPr="00DD2B68" w:rsidRDefault="00302119">
      <w:pPr>
        <w:pStyle w:val="Sisluet2"/>
        <w:tabs>
          <w:tab w:val="left" w:pos="960"/>
          <w:tab w:val="right" w:leader="dot" w:pos="9629"/>
        </w:tabs>
        <w:rPr>
          <w:rFonts w:ascii="Calibri" w:hAnsi="Calibri"/>
          <w:smallCaps w:val="0"/>
          <w:noProof/>
          <w:sz w:val="22"/>
          <w:szCs w:val="22"/>
          <w:lang w:eastAsia="fi-FI"/>
        </w:rPr>
      </w:pPr>
      <w:hyperlink w:anchor="_Toc436732646" w:history="1">
        <w:r w:rsidRPr="005173C8">
          <w:rPr>
            <w:rStyle w:val="Hyperlinkki"/>
            <w:noProof/>
          </w:rPr>
          <w:t>10.6</w:t>
        </w:r>
        <w:r w:rsidRPr="00DD2B68">
          <w:rPr>
            <w:rFonts w:ascii="Calibri" w:hAnsi="Calibri"/>
            <w:smallCaps w:val="0"/>
            <w:noProof/>
            <w:sz w:val="22"/>
            <w:szCs w:val="22"/>
            <w:lang w:eastAsia="fi-FI"/>
          </w:rPr>
          <w:tab/>
        </w:r>
        <w:r w:rsidRPr="005173C8">
          <w:rPr>
            <w:rStyle w:val="Hyperlinkki"/>
            <w:noProof/>
          </w:rPr>
          <w:t>Toimenpiteet</w:t>
        </w:r>
        <w:r>
          <w:rPr>
            <w:noProof/>
            <w:webHidden/>
          </w:rPr>
          <w:tab/>
        </w:r>
        <w:r>
          <w:rPr>
            <w:noProof/>
            <w:webHidden/>
          </w:rPr>
          <w:fldChar w:fldCharType="begin"/>
        </w:r>
        <w:r>
          <w:rPr>
            <w:noProof/>
            <w:webHidden/>
          </w:rPr>
          <w:instrText xml:space="preserve"> PAGEREF _Toc436732646 \h </w:instrText>
        </w:r>
        <w:r>
          <w:rPr>
            <w:noProof/>
            <w:webHidden/>
          </w:rPr>
        </w:r>
        <w:r>
          <w:rPr>
            <w:noProof/>
            <w:webHidden/>
          </w:rPr>
          <w:fldChar w:fldCharType="separate"/>
        </w:r>
        <w:r w:rsidR="00BB10F9">
          <w:rPr>
            <w:noProof/>
            <w:webHidden/>
          </w:rPr>
          <w:t>88</w:t>
        </w:r>
        <w:r>
          <w:rPr>
            <w:noProof/>
            <w:webHidden/>
          </w:rPr>
          <w:fldChar w:fldCharType="end"/>
        </w:r>
      </w:hyperlink>
    </w:p>
    <w:p w14:paraId="3EEFA51E" w14:textId="77777777" w:rsidR="00302119" w:rsidRPr="00DD2B68" w:rsidRDefault="00302119">
      <w:pPr>
        <w:pStyle w:val="Sisluet2"/>
        <w:tabs>
          <w:tab w:val="left" w:pos="960"/>
          <w:tab w:val="right" w:leader="dot" w:pos="9629"/>
        </w:tabs>
        <w:rPr>
          <w:rFonts w:ascii="Calibri" w:hAnsi="Calibri"/>
          <w:smallCaps w:val="0"/>
          <w:noProof/>
          <w:sz w:val="22"/>
          <w:szCs w:val="22"/>
          <w:lang w:eastAsia="fi-FI"/>
        </w:rPr>
      </w:pPr>
      <w:hyperlink w:anchor="_Toc436732647" w:history="1">
        <w:r w:rsidRPr="005173C8">
          <w:rPr>
            <w:rStyle w:val="Hyperlinkki"/>
            <w:noProof/>
          </w:rPr>
          <w:t>10.7</w:t>
        </w:r>
        <w:r w:rsidRPr="00DD2B68">
          <w:rPr>
            <w:rFonts w:ascii="Calibri" w:hAnsi="Calibri"/>
            <w:smallCaps w:val="0"/>
            <w:noProof/>
            <w:sz w:val="22"/>
            <w:szCs w:val="22"/>
            <w:lang w:eastAsia="fi-FI"/>
          </w:rPr>
          <w:tab/>
        </w:r>
        <w:r w:rsidRPr="005173C8">
          <w:rPr>
            <w:rStyle w:val="Hyperlinkki"/>
            <w:noProof/>
          </w:rPr>
          <w:t>Kuvantamisen tiedot</w:t>
        </w:r>
        <w:r>
          <w:rPr>
            <w:noProof/>
            <w:webHidden/>
          </w:rPr>
          <w:tab/>
        </w:r>
        <w:r>
          <w:rPr>
            <w:noProof/>
            <w:webHidden/>
          </w:rPr>
          <w:fldChar w:fldCharType="begin"/>
        </w:r>
        <w:r>
          <w:rPr>
            <w:noProof/>
            <w:webHidden/>
          </w:rPr>
          <w:instrText xml:space="preserve"> PAGEREF _Toc436732647 \h </w:instrText>
        </w:r>
        <w:r>
          <w:rPr>
            <w:noProof/>
            <w:webHidden/>
          </w:rPr>
        </w:r>
        <w:r>
          <w:rPr>
            <w:noProof/>
            <w:webHidden/>
          </w:rPr>
          <w:fldChar w:fldCharType="separate"/>
        </w:r>
        <w:r w:rsidR="00BB10F9">
          <w:rPr>
            <w:noProof/>
            <w:webHidden/>
          </w:rPr>
          <w:t>92</w:t>
        </w:r>
        <w:r>
          <w:rPr>
            <w:noProof/>
            <w:webHidden/>
          </w:rPr>
          <w:fldChar w:fldCharType="end"/>
        </w:r>
      </w:hyperlink>
    </w:p>
    <w:p w14:paraId="0A9E46F8" w14:textId="77777777" w:rsidR="00302119" w:rsidRPr="00DD2B68" w:rsidRDefault="00302119">
      <w:pPr>
        <w:pStyle w:val="Sisluet2"/>
        <w:tabs>
          <w:tab w:val="left" w:pos="960"/>
          <w:tab w:val="right" w:leader="dot" w:pos="9629"/>
        </w:tabs>
        <w:rPr>
          <w:rFonts w:ascii="Calibri" w:hAnsi="Calibri"/>
          <w:smallCaps w:val="0"/>
          <w:noProof/>
          <w:sz w:val="22"/>
          <w:szCs w:val="22"/>
          <w:lang w:eastAsia="fi-FI"/>
        </w:rPr>
      </w:pPr>
      <w:hyperlink w:anchor="_Toc436732648" w:history="1">
        <w:r w:rsidRPr="005173C8">
          <w:rPr>
            <w:rStyle w:val="Hyperlinkki"/>
            <w:noProof/>
          </w:rPr>
          <w:t>10.8</w:t>
        </w:r>
        <w:r w:rsidRPr="00DD2B68">
          <w:rPr>
            <w:rFonts w:ascii="Calibri" w:hAnsi="Calibri"/>
            <w:smallCaps w:val="0"/>
            <w:noProof/>
            <w:sz w:val="22"/>
            <w:szCs w:val="22"/>
            <w:lang w:eastAsia="fi-FI"/>
          </w:rPr>
          <w:tab/>
        </w:r>
        <w:r w:rsidRPr="005173C8">
          <w:rPr>
            <w:rStyle w:val="Hyperlinkki"/>
            <w:noProof/>
          </w:rPr>
          <w:t>Lääkehoito</w:t>
        </w:r>
        <w:r>
          <w:rPr>
            <w:noProof/>
            <w:webHidden/>
          </w:rPr>
          <w:tab/>
        </w:r>
        <w:r>
          <w:rPr>
            <w:noProof/>
            <w:webHidden/>
          </w:rPr>
          <w:fldChar w:fldCharType="begin"/>
        </w:r>
        <w:r>
          <w:rPr>
            <w:noProof/>
            <w:webHidden/>
          </w:rPr>
          <w:instrText xml:space="preserve"> PAGEREF _Toc436732648 \h </w:instrText>
        </w:r>
        <w:r>
          <w:rPr>
            <w:noProof/>
            <w:webHidden/>
          </w:rPr>
        </w:r>
        <w:r>
          <w:rPr>
            <w:noProof/>
            <w:webHidden/>
          </w:rPr>
          <w:fldChar w:fldCharType="separate"/>
        </w:r>
        <w:r w:rsidR="00BB10F9">
          <w:rPr>
            <w:noProof/>
            <w:webHidden/>
          </w:rPr>
          <w:t>94</w:t>
        </w:r>
        <w:r>
          <w:rPr>
            <w:noProof/>
            <w:webHidden/>
          </w:rPr>
          <w:fldChar w:fldCharType="end"/>
        </w:r>
      </w:hyperlink>
    </w:p>
    <w:p w14:paraId="75154E1D" w14:textId="77777777" w:rsidR="00302119" w:rsidRPr="00DD2B68" w:rsidRDefault="00302119">
      <w:pPr>
        <w:pStyle w:val="Sisluet2"/>
        <w:tabs>
          <w:tab w:val="left" w:pos="960"/>
          <w:tab w:val="right" w:leader="dot" w:pos="9629"/>
        </w:tabs>
        <w:rPr>
          <w:rFonts w:ascii="Calibri" w:hAnsi="Calibri"/>
          <w:smallCaps w:val="0"/>
          <w:noProof/>
          <w:sz w:val="22"/>
          <w:szCs w:val="22"/>
          <w:lang w:eastAsia="fi-FI"/>
        </w:rPr>
      </w:pPr>
      <w:hyperlink w:anchor="_Toc436732649" w:history="1">
        <w:r w:rsidRPr="005173C8">
          <w:rPr>
            <w:rStyle w:val="Hyperlinkki"/>
            <w:noProof/>
          </w:rPr>
          <w:t>10.9</w:t>
        </w:r>
        <w:r w:rsidRPr="00DD2B68">
          <w:rPr>
            <w:rFonts w:ascii="Calibri" w:hAnsi="Calibri"/>
            <w:smallCaps w:val="0"/>
            <w:noProof/>
            <w:sz w:val="22"/>
            <w:szCs w:val="22"/>
            <w:lang w:eastAsia="fi-FI"/>
          </w:rPr>
          <w:tab/>
        </w:r>
        <w:r w:rsidRPr="005173C8">
          <w:rPr>
            <w:rStyle w:val="Hyperlinkki"/>
            <w:noProof/>
          </w:rPr>
          <w:t>Ennaltaehkäisy (preventio)</w:t>
        </w:r>
        <w:r>
          <w:rPr>
            <w:noProof/>
            <w:webHidden/>
          </w:rPr>
          <w:tab/>
        </w:r>
        <w:r>
          <w:rPr>
            <w:noProof/>
            <w:webHidden/>
          </w:rPr>
          <w:fldChar w:fldCharType="begin"/>
        </w:r>
        <w:r>
          <w:rPr>
            <w:noProof/>
            <w:webHidden/>
          </w:rPr>
          <w:instrText xml:space="preserve"> PAGEREF _Toc436732649 \h </w:instrText>
        </w:r>
        <w:r>
          <w:rPr>
            <w:noProof/>
            <w:webHidden/>
          </w:rPr>
        </w:r>
        <w:r>
          <w:rPr>
            <w:noProof/>
            <w:webHidden/>
          </w:rPr>
          <w:fldChar w:fldCharType="separate"/>
        </w:r>
        <w:r w:rsidR="00BB10F9">
          <w:rPr>
            <w:noProof/>
            <w:webHidden/>
          </w:rPr>
          <w:t>94</w:t>
        </w:r>
        <w:r>
          <w:rPr>
            <w:noProof/>
            <w:webHidden/>
          </w:rPr>
          <w:fldChar w:fldCharType="end"/>
        </w:r>
      </w:hyperlink>
    </w:p>
    <w:p w14:paraId="4D62AD50" w14:textId="77777777" w:rsidR="00302119" w:rsidRPr="00DD2B68" w:rsidRDefault="00302119">
      <w:pPr>
        <w:pStyle w:val="Sisluet2"/>
        <w:tabs>
          <w:tab w:val="left" w:pos="960"/>
          <w:tab w:val="right" w:leader="dot" w:pos="9629"/>
        </w:tabs>
        <w:rPr>
          <w:rFonts w:ascii="Calibri" w:hAnsi="Calibri"/>
          <w:smallCaps w:val="0"/>
          <w:noProof/>
          <w:sz w:val="22"/>
          <w:szCs w:val="22"/>
          <w:lang w:eastAsia="fi-FI"/>
        </w:rPr>
      </w:pPr>
      <w:hyperlink w:anchor="_Toc436732650" w:history="1">
        <w:r w:rsidRPr="005173C8">
          <w:rPr>
            <w:rStyle w:val="Hyperlinkki"/>
            <w:noProof/>
          </w:rPr>
          <w:t>10.10</w:t>
        </w:r>
        <w:r w:rsidRPr="00DD2B68">
          <w:rPr>
            <w:rFonts w:ascii="Calibri" w:hAnsi="Calibri"/>
            <w:smallCaps w:val="0"/>
            <w:noProof/>
            <w:sz w:val="22"/>
            <w:szCs w:val="22"/>
            <w:lang w:eastAsia="fi-FI"/>
          </w:rPr>
          <w:tab/>
        </w:r>
        <w:r w:rsidRPr="005173C8">
          <w:rPr>
            <w:rStyle w:val="Hyperlinkki"/>
            <w:noProof/>
          </w:rPr>
          <w:t>Lausunnot ja todistukset</w:t>
        </w:r>
        <w:r>
          <w:rPr>
            <w:noProof/>
            <w:webHidden/>
          </w:rPr>
          <w:tab/>
        </w:r>
        <w:r>
          <w:rPr>
            <w:noProof/>
            <w:webHidden/>
          </w:rPr>
          <w:fldChar w:fldCharType="begin"/>
        </w:r>
        <w:r>
          <w:rPr>
            <w:noProof/>
            <w:webHidden/>
          </w:rPr>
          <w:instrText xml:space="preserve"> PAGEREF _Toc436732650 \h </w:instrText>
        </w:r>
        <w:r>
          <w:rPr>
            <w:noProof/>
            <w:webHidden/>
          </w:rPr>
        </w:r>
        <w:r>
          <w:rPr>
            <w:noProof/>
            <w:webHidden/>
          </w:rPr>
          <w:fldChar w:fldCharType="separate"/>
        </w:r>
        <w:r w:rsidR="00BB10F9">
          <w:rPr>
            <w:noProof/>
            <w:webHidden/>
          </w:rPr>
          <w:t>95</w:t>
        </w:r>
        <w:r>
          <w:rPr>
            <w:noProof/>
            <w:webHidden/>
          </w:rPr>
          <w:fldChar w:fldCharType="end"/>
        </w:r>
      </w:hyperlink>
    </w:p>
    <w:p w14:paraId="5D9FBCCA" w14:textId="77777777" w:rsidR="00302119" w:rsidRPr="00DD2B68" w:rsidRDefault="00302119">
      <w:pPr>
        <w:pStyle w:val="Sisluet1"/>
        <w:tabs>
          <w:tab w:val="left" w:pos="480"/>
          <w:tab w:val="right" w:leader="dot" w:pos="9629"/>
        </w:tabs>
        <w:rPr>
          <w:rFonts w:ascii="Calibri" w:hAnsi="Calibri"/>
          <w:b w:val="0"/>
          <w:caps w:val="0"/>
          <w:noProof/>
          <w:sz w:val="22"/>
          <w:szCs w:val="22"/>
          <w:lang w:eastAsia="fi-FI"/>
        </w:rPr>
      </w:pPr>
      <w:hyperlink w:anchor="_Toc436732651" w:history="1">
        <w:r w:rsidRPr="005173C8">
          <w:rPr>
            <w:rStyle w:val="Hyperlinkki"/>
            <w:noProof/>
          </w:rPr>
          <w:t>11.</w:t>
        </w:r>
        <w:r w:rsidRPr="00DD2B68">
          <w:rPr>
            <w:rFonts w:ascii="Calibri" w:hAnsi="Calibri"/>
            <w:b w:val="0"/>
            <w:caps w:val="0"/>
            <w:noProof/>
            <w:sz w:val="22"/>
            <w:szCs w:val="22"/>
            <w:lang w:eastAsia="fi-FI"/>
          </w:rPr>
          <w:tab/>
        </w:r>
        <w:r w:rsidRPr="005173C8">
          <w:rPr>
            <w:rStyle w:val="Hyperlinkki"/>
            <w:noProof/>
          </w:rPr>
          <w:t>Muut asiakirjat suun terveydenhuolto</w:t>
        </w:r>
        <w:r>
          <w:rPr>
            <w:noProof/>
            <w:webHidden/>
          </w:rPr>
          <w:tab/>
        </w:r>
        <w:r>
          <w:rPr>
            <w:noProof/>
            <w:webHidden/>
          </w:rPr>
          <w:fldChar w:fldCharType="begin"/>
        </w:r>
        <w:r>
          <w:rPr>
            <w:noProof/>
            <w:webHidden/>
          </w:rPr>
          <w:instrText xml:space="preserve"> PAGEREF _Toc436732651 \h </w:instrText>
        </w:r>
        <w:r>
          <w:rPr>
            <w:noProof/>
            <w:webHidden/>
          </w:rPr>
        </w:r>
        <w:r>
          <w:rPr>
            <w:noProof/>
            <w:webHidden/>
          </w:rPr>
          <w:fldChar w:fldCharType="separate"/>
        </w:r>
        <w:r w:rsidR="00BB10F9">
          <w:rPr>
            <w:noProof/>
            <w:webHidden/>
          </w:rPr>
          <w:t>96</w:t>
        </w:r>
        <w:r>
          <w:rPr>
            <w:noProof/>
            <w:webHidden/>
          </w:rPr>
          <w:fldChar w:fldCharType="end"/>
        </w:r>
      </w:hyperlink>
    </w:p>
    <w:p w14:paraId="541A6C58" w14:textId="77777777" w:rsidR="00302119" w:rsidRPr="00DD2B68" w:rsidRDefault="00302119">
      <w:pPr>
        <w:pStyle w:val="Sisluet2"/>
        <w:tabs>
          <w:tab w:val="left" w:pos="960"/>
          <w:tab w:val="right" w:leader="dot" w:pos="9629"/>
        </w:tabs>
        <w:rPr>
          <w:rFonts w:ascii="Calibri" w:hAnsi="Calibri"/>
          <w:smallCaps w:val="0"/>
          <w:noProof/>
          <w:sz w:val="22"/>
          <w:szCs w:val="22"/>
          <w:lang w:eastAsia="fi-FI"/>
        </w:rPr>
      </w:pPr>
      <w:hyperlink w:anchor="_Toc436732652" w:history="1">
        <w:r w:rsidRPr="005173C8">
          <w:rPr>
            <w:rStyle w:val="Hyperlinkki"/>
            <w:noProof/>
          </w:rPr>
          <w:t>11.1</w:t>
        </w:r>
        <w:r w:rsidRPr="00DD2B68">
          <w:rPr>
            <w:rFonts w:ascii="Calibri" w:hAnsi="Calibri"/>
            <w:smallCaps w:val="0"/>
            <w:noProof/>
            <w:sz w:val="22"/>
            <w:szCs w:val="22"/>
            <w:lang w:eastAsia="fi-FI"/>
          </w:rPr>
          <w:tab/>
        </w:r>
        <w:r w:rsidRPr="005173C8">
          <w:rPr>
            <w:rStyle w:val="Hyperlinkki"/>
            <w:noProof/>
          </w:rPr>
          <w:t>Suostumus</w:t>
        </w:r>
        <w:r>
          <w:rPr>
            <w:noProof/>
            <w:webHidden/>
          </w:rPr>
          <w:tab/>
        </w:r>
        <w:r>
          <w:rPr>
            <w:noProof/>
            <w:webHidden/>
          </w:rPr>
          <w:fldChar w:fldCharType="begin"/>
        </w:r>
        <w:r>
          <w:rPr>
            <w:noProof/>
            <w:webHidden/>
          </w:rPr>
          <w:instrText xml:space="preserve"> PAGEREF _Toc436732652 \h </w:instrText>
        </w:r>
        <w:r>
          <w:rPr>
            <w:noProof/>
            <w:webHidden/>
          </w:rPr>
        </w:r>
        <w:r>
          <w:rPr>
            <w:noProof/>
            <w:webHidden/>
          </w:rPr>
          <w:fldChar w:fldCharType="separate"/>
        </w:r>
        <w:r w:rsidR="00BB10F9">
          <w:rPr>
            <w:noProof/>
            <w:webHidden/>
          </w:rPr>
          <w:t>96</w:t>
        </w:r>
        <w:r>
          <w:rPr>
            <w:noProof/>
            <w:webHidden/>
          </w:rPr>
          <w:fldChar w:fldCharType="end"/>
        </w:r>
      </w:hyperlink>
    </w:p>
    <w:p w14:paraId="14BB5971" w14:textId="77777777" w:rsidR="00302119" w:rsidRPr="00DD2B68" w:rsidRDefault="00302119">
      <w:pPr>
        <w:pStyle w:val="Sisluet2"/>
        <w:tabs>
          <w:tab w:val="left" w:pos="960"/>
          <w:tab w:val="right" w:leader="dot" w:pos="9629"/>
        </w:tabs>
        <w:rPr>
          <w:rFonts w:ascii="Calibri" w:hAnsi="Calibri"/>
          <w:smallCaps w:val="0"/>
          <w:noProof/>
          <w:sz w:val="22"/>
          <w:szCs w:val="22"/>
          <w:lang w:eastAsia="fi-FI"/>
        </w:rPr>
      </w:pPr>
      <w:hyperlink w:anchor="_Toc436732654" w:history="1">
        <w:r w:rsidRPr="005173C8">
          <w:rPr>
            <w:rStyle w:val="Hyperlinkki"/>
            <w:noProof/>
          </w:rPr>
          <w:t>11.2</w:t>
        </w:r>
        <w:r w:rsidRPr="00DD2B68">
          <w:rPr>
            <w:rFonts w:ascii="Calibri" w:hAnsi="Calibri"/>
            <w:smallCaps w:val="0"/>
            <w:noProof/>
            <w:sz w:val="22"/>
            <w:szCs w:val="22"/>
            <w:lang w:eastAsia="fi-FI"/>
          </w:rPr>
          <w:tab/>
        </w:r>
        <w:r w:rsidRPr="005173C8">
          <w:rPr>
            <w:rStyle w:val="Hyperlinkki"/>
            <w:noProof/>
          </w:rPr>
          <w:t>Terveys- ja hoitosuunnitelma</w:t>
        </w:r>
        <w:r>
          <w:rPr>
            <w:noProof/>
            <w:webHidden/>
          </w:rPr>
          <w:tab/>
        </w:r>
        <w:r>
          <w:rPr>
            <w:noProof/>
            <w:webHidden/>
          </w:rPr>
          <w:fldChar w:fldCharType="begin"/>
        </w:r>
        <w:r>
          <w:rPr>
            <w:noProof/>
            <w:webHidden/>
          </w:rPr>
          <w:instrText xml:space="preserve"> PAGEREF _Toc436732654 \h </w:instrText>
        </w:r>
        <w:r>
          <w:rPr>
            <w:noProof/>
            <w:webHidden/>
          </w:rPr>
        </w:r>
        <w:r>
          <w:rPr>
            <w:noProof/>
            <w:webHidden/>
          </w:rPr>
          <w:fldChar w:fldCharType="separate"/>
        </w:r>
        <w:r w:rsidR="00BB10F9">
          <w:rPr>
            <w:noProof/>
            <w:webHidden/>
          </w:rPr>
          <w:t>96</w:t>
        </w:r>
        <w:r>
          <w:rPr>
            <w:noProof/>
            <w:webHidden/>
          </w:rPr>
          <w:fldChar w:fldCharType="end"/>
        </w:r>
      </w:hyperlink>
    </w:p>
    <w:p w14:paraId="726305FC" w14:textId="77777777" w:rsidR="00302119" w:rsidRPr="00DD2B68" w:rsidRDefault="00302119">
      <w:pPr>
        <w:pStyle w:val="Sisluet1"/>
        <w:tabs>
          <w:tab w:val="left" w:pos="480"/>
          <w:tab w:val="right" w:leader="dot" w:pos="9629"/>
        </w:tabs>
        <w:rPr>
          <w:rFonts w:ascii="Calibri" w:hAnsi="Calibri"/>
          <w:b w:val="0"/>
          <w:caps w:val="0"/>
          <w:noProof/>
          <w:sz w:val="22"/>
          <w:szCs w:val="22"/>
          <w:lang w:eastAsia="fi-FI"/>
        </w:rPr>
      </w:pPr>
      <w:hyperlink w:anchor="_Toc436732655" w:history="1">
        <w:r w:rsidRPr="005173C8">
          <w:rPr>
            <w:rStyle w:val="Hyperlinkki"/>
            <w:noProof/>
          </w:rPr>
          <w:t>12.</w:t>
        </w:r>
        <w:r w:rsidRPr="00DD2B68">
          <w:rPr>
            <w:rFonts w:ascii="Calibri" w:hAnsi="Calibri"/>
            <w:b w:val="0"/>
            <w:caps w:val="0"/>
            <w:noProof/>
            <w:sz w:val="22"/>
            <w:szCs w:val="22"/>
            <w:lang w:eastAsia="fi-FI"/>
          </w:rPr>
          <w:tab/>
        </w:r>
        <w:r w:rsidRPr="005173C8">
          <w:rPr>
            <w:rStyle w:val="Hyperlinkki"/>
            <w:noProof/>
          </w:rPr>
          <w:t>Suun terveydenhuollon tietojen haku</w:t>
        </w:r>
        <w:r>
          <w:rPr>
            <w:noProof/>
            <w:webHidden/>
          </w:rPr>
          <w:tab/>
        </w:r>
        <w:r>
          <w:rPr>
            <w:noProof/>
            <w:webHidden/>
          </w:rPr>
          <w:fldChar w:fldCharType="begin"/>
        </w:r>
        <w:r>
          <w:rPr>
            <w:noProof/>
            <w:webHidden/>
          </w:rPr>
          <w:instrText xml:space="preserve"> PAGEREF _Toc436732655 \h </w:instrText>
        </w:r>
        <w:r>
          <w:rPr>
            <w:noProof/>
            <w:webHidden/>
          </w:rPr>
        </w:r>
        <w:r>
          <w:rPr>
            <w:noProof/>
            <w:webHidden/>
          </w:rPr>
          <w:fldChar w:fldCharType="separate"/>
        </w:r>
        <w:r w:rsidR="00BB10F9">
          <w:rPr>
            <w:noProof/>
            <w:webHidden/>
          </w:rPr>
          <w:t>96</w:t>
        </w:r>
        <w:r>
          <w:rPr>
            <w:noProof/>
            <w:webHidden/>
          </w:rPr>
          <w:fldChar w:fldCharType="end"/>
        </w:r>
      </w:hyperlink>
    </w:p>
    <w:p w14:paraId="5BE98EC1" w14:textId="77777777" w:rsidR="000F4A9C" w:rsidRDefault="000E1BE7">
      <w:r>
        <w:rPr>
          <w:b/>
          <w:caps/>
          <w:sz w:val="20"/>
        </w:rPr>
        <w:fldChar w:fldCharType="end"/>
      </w:r>
      <w:r w:rsidR="000F4A9C">
        <w:tab/>
        <w:t xml:space="preserve"> </w:t>
      </w:r>
    </w:p>
    <w:p w14:paraId="2A1665D8" w14:textId="77777777" w:rsidR="004B2FA6" w:rsidRDefault="000F4A9C" w:rsidP="004B2FA6">
      <w:r>
        <w:br w:type="page"/>
      </w:r>
      <w:bookmarkStart w:id="71" w:name="_Toc450648959"/>
      <w:bookmarkStart w:id="72" w:name="_Toc450704290"/>
      <w:bookmarkEnd w:id="71"/>
      <w:bookmarkEnd w:id="72"/>
    </w:p>
    <w:p w14:paraId="384DE03E" w14:textId="77777777" w:rsidR="000F4A9C" w:rsidRDefault="00F063C5">
      <w:pPr>
        <w:pStyle w:val="Otsikko1"/>
      </w:pPr>
      <w:bookmarkStart w:id="73" w:name="_Toc436732503"/>
      <w:r>
        <w:t>JOHDANTO</w:t>
      </w:r>
      <w:bookmarkEnd w:id="73"/>
    </w:p>
    <w:p w14:paraId="1EA07D06" w14:textId="77777777" w:rsidR="00B43FCD" w:rsidRDefault="00B43FCD" w:rsidP="00275518">
      <w:pPr>
        <w:pStyle w:val="Otsikko2"/>
      </w:pPr>
      <w:bookmarkStart w:id="74" w:name="OLE_LINK3"/>
      <w:bookmarkStart w:id="75" w:name="OLE_LINK4"/>
      <w:bookmarkStart w:id="76" w:name="_Toc436732504"/>
      <w:r>
        <w:t>Työn</w:t>
      </w:r>
      <w:r w:rsidRPr="00B51087">
        <w:t xml:space="preserve"> tausta</w:t>
      </w:r>
      <w:r w:rsidR="00222BA8">
        <w:t xml:space="preserve"> ja lähestymistapa</w:t>
      </w:r>
      <w:bookmarkEnd w:id="76"/>
    </w:p>
    <w:p w14:paraId="0DE90222" w14:textId="77777777" w:rsidR="00A33B4A" w:rsidRDefault="00A33B4A" w:rsidP="00A33B4A">
      <w:r w:rsidRPr="00A224FD">
        <w:t>Tämä</w:t>
      </w:r>
      <w:r>
        <w:t xml:space="preserve">n </w:t>
      </w:r>
      <w:r w:rsidRPr="00A224FD">
        <w:t>määrittely</w:t>
      </w:r>
      <w:r>
        <w:t>n</w:t>
      </w:r>
      <w:r w:rsidRPr="00A224FD">
        <w:t xml:space="preserve"> </w:t>
      </w:r>
      <w:r>
        <w:t>e</w:t>
      </w:r>
      <w:r w:rsidR="00877D51">
        <w:t>n</w:t>
      </w:r>
      <w:r>
        <w:t xml:space="preserve">simmäinen versio toteutettiin </w:t>
      </w:r>
      <w:r w:rsidRPr="00A224FD">
        <w:t>Kelan toimeksiannossa Kansallisen terveysa</w:t>
      </w:r>
      <w:r w:rsidRPr="00A224FD">
        <w:t>r</w:t>
      </w:r>
      <w:r w:rsidRPr="00A224FD">
        <w:t xml:space="preserve">kiston rajapintamäärittelyt työpaketissa </w:t>
      </w:r>
      <w:r>
        <w:t>keväällä 2013</w:t>
      </w:r>
      <w:r w:rsidRPr="00A224FD">
        <w:t>.</w:t>
      </w:r>
      <w:r>
        <w:t xml:space="preserve"> 2013-2014 vuodenvaihteen ympärillä mä</w:t>
      </w:r>
      <w:r>
        <w:t>ä</w:t>
      </w:r>
      <w:r>
        <w:t>rittelyä päivitettiin THL valmistel</w:t>
      </w:r>
      <w:r w:rsidR="00877D51">
        <w:t>e</w:t>
      </w:r>
      <w:r>
        <w:t>milla tietosisältömäärityksillä sekä STH</w:t>
      </w:r>
      <w:r w:rsidR="00877D51">
        <w:t>-</w:t>
      </w:r>
      <w:r>
        <w:t>luokitusperheen päiv</w:t>
      </w:r>
      <w:r>
        <w:t>i</w:t>
      </w:r>
      <w:r>
        <w:t xml:space="preserve">tyksillä. </w:t>
      </w:r>
      <w:ins w:id="77" w:author="Tekijä">
        <w:r w:rsidR="00CA4385">
          <w:t>2015 päivitettiin näyttömuotolinjaukset ja rakenteissa havaitut tarkistustarpeet.</w:t>
        </w:r>
      </w:ins>
    </w:p>
    <w:p w14:paraId="3F03999C" w14:textId="77777777" w:rsidR="00A224FD" w:rsidRDefault="00A224FD" w:rsidP="00BB3E96"/>
    <w:p w14:paraId="0828C58D" w14:textId="77777777" w:rsidR="00A224FD" w:rsidRDefault="0015765E" w:rsidP="00BB3E96">
      <w:r>
        <w:t xml:space="preserve">Tämän määrittelyn osalta pohjana ovat olleet mm. </w:t>
      </w:r>
      <w:r w:rsidR="00A224FD" w:rsidRPr="00A224FD">
        <w:t xml:space="preserve">kansallisesti </w:t>
      </w:r>
      <w:r w:rsidRPr="00A224FD">
        <w:t>määritell</w:t>
      </w:r>
      <w:r>
        <w:t>yt</w:t>
      </w:r>
      <w:r w:rsidRPr="00A224FD">
        <w:t xml:space="preserve"> </w:t>
      </w:r>
      <w:r w:rsidR="00A224FD" w:rsidRPr="00A224FD">
        <w:t>ydintiedo</w:t>
      </w:r>
      <w:r>
        <w:t>t, h</w:t>
      </w:r>
      <w:r w:rsidR="00A224FD" w:rsidRPr="00A224FD">
        <w:t>ampaiden ja suun alueen nykytilatiedot (statustiedot)</w:t>
      </w:r>
      <w:r>
        <w:t xml:space="preserve"> eri tietosisältöineen</w:t>
      </w:r>
      <w:r w:rsidR="00A224FD" w:rsidRPr="00A224FD">
        <w:t>, tutkimukset ja mittaukset, jotka liitt</w:t>
      </w:r>
      <w:r w:rsidR="00A224FD" w:rsidRPr="00A224FD">
        <w:t>y</w:t>
      </w:r>
      <w:r w:rsidR="00A224FD" w:rsidRPr="00A224FD">
        <w:t>vät nykytilatietoihin</w:t>
      </w:r>
      <w:r>
        <w:t>,</w:t>
      </w:r>
      <w:r w:rsidR="00A224FD" w:rsidRPr="00A224FD">
        <w:t xml:space="preserve"> sekä jo vuosia koodistopalvelimella olleet </w:t>
      </w:r>
      <w:r>
        <w:t xml:space="preserve">suun terveydenhuollon </w:t>
      </w:r>
      <w:r w:rsidR="00A224FD" w:rsidRPr="00A224FD">
        <w:t>toimenpid</w:t>
      </w:r>
      <w:r w:rsidR="00A224FD" w:rsidRPr="00A224FD">
        <w:t>e</w:t>
      </w:r>
      <w:r w:rsidR="00A224FD" w:rsidRPr="00A224FD">
        <w:t xml:space="preserve">koodit. </w:t>
      </w:r>
    </w:p>
    <w:p w14:paraId="1F2F5777" w14:textId="77777777" w:rsidR="000F4A9C" w:rsidRPr="00275518" w:rsidRDefault="00B43FCD" w:rsidP="00275518">
      <w:pPr>
        <w:pStyle w:val="Otsikko2"/>
      </w:pPr>
      <w:bookmarkStart w:id="78" w:name="_Toc377040488"/>
      <w:bookmarkStart w:id="79" w:name="_Toc377042457"/>
      <w:bookmarkStart w:id="80" w:name="_Toc377630959"/>
      <w:bookmarkStart w:id="81" w:name="_Toc377631133"/>
      <w:bookmarkStart w:id="82" w:name="_Toc378146933"/>
      <w:bookmarkStart w:id="83" w:name="_Toc382387105"/>
      <w:bookmarkStart w:id="84" w:name="_Toc436732505"/>
      <w:bookmarkEnd w:id="78"/>
      <w:bookmarkEnd w:id="79"/>
      <w:bookmarkEnd w:id="80"/>
      <w:bookmarkEnd w:id="81"/>
      <w:bookmarkEnd w:id="82"/>
      <w:bookmarkEnd w:id="83"/>
      <w:r w:rsidRPr="00275518">
        <w:t>Määrittelyn tavoite</w:t>
      </w:r>
      <w:r w:rsidR="004B2FA6" w:rsidRPr="00275518">
        <w:t xml:space="preserve"> ja kohderyhmä</w:t>
      </w:r>
      <w:bookmarkEnd w:id="84"/>
    </w:p>
    <w:p w14:paraId="763B2E45" w14:textId="77777777" w:rsidR="00234966" w:rsidRDefault="00A224FD">
      <w:r w:rsidRPr="00A224FD">
        <w:t xml:space="preserve">Tavoitteena on </w:t>
      </w:r>
      <w:r w:rsidR="00EF3079">
        <w:t>toteuttaa suun terveydenhuollon tietojen CDA R2</w:t>
      </w:r>
      <w:r w:rsidR="003577CB">
        <w:t xml:space="preserve"> </w:t>
      </w:r>
      <w:r w:rsidR="00EB64E3">
        <w:t>-</w:t>
      </w:r>
      <w:r w:rsidR="003577CB">
        <w:t>soveltamisopas KanTa Potila</w:t>
      </w:r>
      <w:r w:rsidR="003577CB">
        <w:t>s</w:t>
      </w:r>
      <w:r w:rsidR="003577CB">
        <w:t>tiedon arkistoon arkistointia ja tietojen yhteiskäyttöisyyttä varten. Kohderyhmänä o</w:t>
      </w:r>
      <w:r w:rsidR="00E43176">
        <w:t>vat</w:t>
      </w:r>
      <w:r w:rsidR="003577CB">
        <w:t xml:space="preserve"> ensisijaisesti suun terveydenhuollon sektorin potila</w:t>
      </w:r>
      <w:r w:rsidR="003577CB">
        <w:t>s</w:t>
      </w:r>
      <w:r w:rsidR="003577CB">
        <w:t>tietojärjestelmätoimittajat.</w:t>
      </w:r>
      <w:r w:rsidR="00EF3079">
        <w:t xml:space="preserve"> </w:t>
      </w:r>
    </w:p>
    <w:p w14:paraId="576AF631" w14:textId="77777777" w:rsidR="00411D51" w:rsidRPr="003577CB" w:rsidRDefault="00EF3079" w:rsidP="00275518">
      <w:pPr>
        <w:pStyle w:val="Otsikko2"/>
      </w:pPr>
      <w:bookmarkStart w:id="85" w:name="_Toc436732506"/>
      <w:r>
        <w:t>Lähtötiedot</w:t>
      </w:r>
      <w:bookmarkEnd w:id="85"/>
    </w:p>
    <w:p w14:paraId="3D7389A5" w14:textId="77777777" w:rsidR="002307A9" w:rsidRDefault="00EF3079">
      <w:r>
        <w:t>Määrittelyn lähtötiedot tietosisältöjen osalta sekä muut pohjamäärittelyt on koottu seuraavista lä</w:t>
      </w:r>
      <w:r>
        <w:t>h</w:t>
      </w:r>
      <w:r>
        <w:t>teistä</w:t>
      </w:r>
    </w:p>
    <w:p w14:paraId="14746299" w14:textId="77777777" w:rsidR="00EF3079" w:rsidRDefault="00EF3079" w:rsidP="00EF3079">
      <w:pPr>
        <w:numPr>
          <w:ilvl w:val="0"/>
          <w:numId w:val="30"/>
        </w:numPr>
      </w:pPr>
      <w:r w:rsidRPr="00EF3079">
        <w:t>STM 2010. KanTa eArkiston vaiheistussuunnitelma.</w:t>
      </w:r>
      <w:r>
        <w:t xml:space="preserve"> [</w:t>
      </w:r>
      <w:r w:rsidR="003577CB">
        <w:t>2</w:t>
      </w:r>
      <w:r>
        <w:t>]</w:t>
      </w:r>
    </w:p>
    <w:p w14:paraId="4FF75163" w14:textId="77777777" w:rsidR="00EF3079" w:rsidRDefault="00EF3079" w:rsidP="00EF3079">
      <w:pPr>
        <w:numPr>
          <w:ilvl w:val="0"/>
          <w:numId w:val="30"/>
        </w:numPr>
      </w:pPr>
      <w:r w:rsidRPr="00EF3079">
        <w:t xml:space="preserve">Ydintiedot, otsikot ja näkymät </w:t>
      </w:r>
      <w:r w:rsidR="00E43176">
        <w:t>-</w:t>
      </w:r>
      <w:r w:rsidRPr="00EF3079">
        <w:t>opas 2007. Versio 3.0.</w:t>
      </w:r>
      <w:r>
        <w:t xml:space="preserve"> [</w:t>
      </w:r>
      <w:r w:rsidR="003577CB">
        <w:t>1</w:t>
      </w:r>
      <w:r>
        <w:t>]</w:t>
      </w:r>
    </w:p>
    <w:p w14:paraId="5DFA1995" w14:textId="77777777" w:rsidR="00EF3079" w:rsidRDefault="00EF3079" w:rsidP="00EF3079">
      <w:pPr>
        <w:numPr>
          <w:ilvl w:val="0"/>
          <w:numId w:val="30"/>
        </w:numPr>
      </w:pPr>
      <w:r w:rsidRPr="00EF3079">
        <w:t>Ydintiedot, otsikot ja näkymät -oppaan liitteet 2007. LIITE 10 Hampaiden ja suun alueen n</w:t>
      </w:r>
      <w:r w:rsidRPr="00EF3079">
        <w:t>y</w:t>
      </w:r>
      <w:r w:rsidRPr="00EF3079">
        <w:t>kytilatiedot (statustiedot).</w:t>
      </w:r>
      <w:r>
        <w:t xml:space="preserve"> [</w:t>
      </w:r>
      <w:r w:rsidR="003577CB">
        <w:t>3</w:t>
      </w:r>
      <w:r>
        <w:t>]</w:t>
      </w:r>
    </w:p>
    <w:p w14:paraId="5EB44211" w14:textId="77777777" w:rsidR="00EF3079" w:rsidRDefault="00EF3079" w:rsidP="00EF3079">
      <w:pPr>
        <w:numPr>
          <w:ilvl w:val="0"/>
          <w:numId w:val="30"/>
        </w:numPr>
      </w:pPr>
      <w:r w:rsidRPr="00EF3079">
        <w:t>STM 2007. Terveydenhuollon kansallinen tietojärjestelmäarkkitehtuuri KANTA-jatkomäärittely, syksy 2007 Ydindokumentti. Kanta-jatkomäärittely; ydindokumentti la</w:t>
      </w:r>
      <w:r w:rsidRPr="00EF3079">
        <w:t>u</w:t>
      </w:r>
      <w:r w:rsidRPr="00EF3079">
        <w:t>suntojen perusteella muokattuna.</w:t>
      </w:r>
      <w:r>
        <w:t xml:space="preserve"> [</w:t>
      </w:r>
      <w:r w:rsidR="003577CB">
        <w:t>4</w:t>
      </w:r>
      <w:r>
        <w:t>]</w:t>
      </w:r>
    </w:p>
    <w:p w14:paraId="44577751" w14:textId="77777777" w:rsidR="00EF3079" w:rsidRDefault="00EF3079" w:rsidP="00EF3079">
      <w:pPr>
        <w:numPr>
          <w:ilvl w:val="0"/>
          <w:numId w:val="30"/>
        </w:numPr>
      </w:pPr>
      <w:r w:rsidRPr="00EF3079">
        <w:t>Potilaskertomuksen ydintiedot Versio 4.0. 2009. Suun terveydenhuolto.</w:t>
      </w:r>
      <w:r>
        <w:t xml:space="preserve"> [</w:t>
      </w:r>
      <w:r w:rsidR="003577CB">
        <w:t>5</w:t>
      </w:r>
      <w:r>
        <w:t>]</w:t>
      </w:r>
    </w:p>
    <w:p w14:paraId="6A8942E7" w14:textId="77777777" w:rsidR="00EF3079" w:rsidRDefault="003577CB" w:rsidP="00EF3079">
      <w:pPr>
        <w:numPr>
          <w:ilvl w:val="0"/>
          <w:numId w:val="30"/>
        </w:numPr>
      </w:pPr>
      <w:r>
        <w:t>STH luokitusperh</w:t>
      </w:r>
      <w:r w:rsidR="00EF3079">
        <w:t>e Sosiaali- ja terveydenhuollon kansallisella koodistopalvelimella</w:t>
      </w:r>
      <w:r w:rsidR="000432FB">
        <w:t xml:space="preserve"> [6]</w:t>
      </w:r>
    </w:p>
    <w:p w14:paraId="2ED88803" w14:textId="77777777" w:rsidR="00A33B4A" w:rsidRDefault="00A33B4A" w:rsidP="004208A6">
      <w:pPr>
        <w:numPr>
          <w:ilvl w:val="0"/>
          <w:numId w:val="30"/>
        </w:numPr>
      </w:pPr>
      <w:r>
        <w:t>Suun terveydenhuollon tietosisältömääritykset Sosiaali- ja terveydenhuollon kansallisella koodistopalvelimella [16]</w:t>
      </w:r>
    </w:p>
    <w:p w14:paraId="43E6AABD" w14:textId="77777777" w:rsidR="0023038A" w:rsidRDefault="0023038A" w:rsidP="008E33EF">
      <w:pPr>
        <w:numPr>
          <w:ilvl w:val="0"/>
          <w:numId w:val="30"/>
        </w:numPr>
      </w:pPr>
      <w:r>
        <w:t>Suun terveydenhuollon potilaskertomusmerkintöjen toiminnalliset määritykset 2016 [18]</w:t>
      </w:r>
    </w:p>
    <w:p w14:paraId="0330F1BA" w14:textId="77777777" w:rsidR="00A97FAE" w:rsidRPr="00485AA5" w:rsidRDefault="00C63988" w:rsidP="00275518">
      <w:pPr>
        <w:pStyle w:val="Otsikko2"/>
      </w:pPr>
      <w:bookmarkStart w:id="86" w:name="_Toc436732507"/>
      <w:r>
        <w:t>Suun terveydenhuollon</w:t>
      </w:r>
      <w:r w:rsidR="00A97FAE">
        <w:t xml:space="preserve"> </w:t>
      </w:r>
      <w:r w:rsidR="00485AA5">
        <w:t xml:space="preserve">kansainväliset </w:t>
      </w:r>
      <w:r w:rsidR="00A97FAE">
        <w:t>standardit</w:t>
      </w:r>
      <w:bookmarkEnd w:id="86"/>
    </w:p>
    <w:p w14:paraId="07B6109D" w14:textId="77777777" w:rsidR="00485AA5" w:rsidRDefault="00485AA5" w:rsidP="00485AA5">
      <w:r>
        <w:t>Suun terveydenhuollon CDA-määrittelyjen pohjaksi tutustuttiin seuraaviin tietoihin/standa</w:t>
      </w:r>
      <w:r>
        <w:t>r</w:t>
      </w:r>
      <w:r>
        <w:t xml:space="preserve">deihin: </w:t>
      </w:r>
    </w:p>
    <w:p w14:paraId="6EA818AC" w14:textId="77777777" w:rsidR="00485AA5" w:rsidRPr="00485AA5" w:rsidRDefault="00406018" w:rsidP="00485AA5">
      <w:pPr>
        <w:numPr>
          <w:ilvl w:val="0"/>
          <w:numId w:val="15"/>
        </w:numPr>
        <w:rPr>
          <w:lang w:val="en-US"/>
        </w:rPr>
      </w:pPr>
      <w:r w:rsidRPr="00406018">
        <w:rPr>
          <w:lang w:val="en-US"/>
        </w:rPr>
        <w:t>American Dental Association (ADA) ja standardit</w:t>
      </w:r>
    </w:p>
    <w:p w14:paraId="41C773D0" w14:textId="77777777" w:rsidR="00485AA5" w:rsidRDefault="00406018" w:rsidP="00485AA5">
      <w:pPr>
        <w:numPr>
          <w:ilvl w:val="0"/>
          <w:numId w:val="15"/>
        </w:numPr>
        <w:rPr>
          <w:lang w:val="en-US"/>
        </w:rPr>
      </w:pPr>
      <w:r w:rsidRPr="00406018">
        <w:rPr>
          <w:lang w:val="en-US"/>
        </w:rPr>
        <w:t>ASTM International ja standardit</w:t>
      </w:r>
      <w:r>
        <w:rPr>
          <w:lang w:val="en-US"/>
        </w:rPr>
        <w:t xml:space="preserve"> </w:t>
      </w:r>
    </w:p>
    <w:p w14:paraId="1BB2CE81" w14:textId="77777777" w:rsidR="00406018" w:rsidRDefault="00406018" w:rsidP="00485AA5">
      <w:pPr>
        <w:numPr>
          <w:ilvl w:val="0"/>
          <w:numId w:val="15"/>
        </w:numPr>
      </w:pPr>
      <w:r w:rsidRPr="00406018">
        <w:t xml:space="preserve">Consolidated CDA </w:t>
      </w:r>
      <w:r w:rsidR="0023038A">
        <w:rPr>
          <w:lang w:val="en-US"/>
        </w:rPr>
        <w:t>–</w:t>
      </w:r>
      <w:r w:rsidRPr="00406018">
        <w:t>määrittely</w:t>
      </w:r>
    </w:p>
    <w:p w14:paraId="35A8D978" w14:textId="77777777" w:rsidR="00406018" w:rsidRPr="00406018" w:rsidRDefault="00406018" w:rsidP="00485AA5">
      <w:pPr>
        <w:numPr>
          <w:ilvl w:val="0"/>
          <w:numId w:val="15"/>
        </w:numPr>
      </w:pPr>
      <w:r>
        <w:t xml:space="preserve">Viron suun terveydenhuollon CDA-toteutus </w:t>
      </w:r>
      <w:r w:rsidR="0097582B">
        <w:t>[12]</w:t>
      </w:r>
    </w:p>
    <w:p w14:paraId="29ABA9AF" w14:textId="77777777" w:rsidR="00485AA5" w:rsidRPr="00406018" w:rsidRDefault="00485AA5" w:rsidP="00485AA5"/>
    <w:p w14:paraId="3999774A" w14:textId="77777777" w:rsidR="00406018" w:rsidRDefault="00485AA5" w:rsidP="00406018">
      <w:r>
        <w:t>Näistä standardeista on tehty erillinen kv-</w:t>
      </w:r>
      <w:r w:rsidR="00811786">
        <w:t>taustaselvitys</w:t>
      </w:r>
      <w:r>
        <w:t xml:space="preserve"> [</w:t>
      </w:r>
      <w:r w:rsidR="00811786">
        <w:t>13</w:t>
      </w:r>
      <w:r>
        <w:t xml:space="preserve">], </w:t>
      </w:r>
      <w:r w:rsidR="002C63E9">
        <w:t xml:space="preserve">seuraavassa on </w:t>
      </w:r>
      <w:r>
        <w:t>yhteenveto</w:t>
      </w:r>
      <w:r w:rsidR="002C63E9">
        <w:t xml:space="preserve">. </w:t>
      </w:r>
    </w:p>
    <w:p w14:paraId="4F822E1E" w14:textId="77777777" w:rsidR="00406018" w:rsidRPr="00406018" w:rsidRDefault="00406018" w:rsidP="00406018"/>
    <w:p w14:paraId="503025BD" w14:textId="77777777" w:rsidR="00406018" w:rsidRPr="00CF17F6" w:rsidRDefault="00406018" w:rsidP="00406018">
      <w:r w:rsidRPr="008E3E88">
        <w:t xml:space="preserve">HL7 </w:t>
      </w:r>
      <w:r w:rsidR="008E3E88" w:rsidRPr="008E3E88">
        <w:t xml:space="preserve">ja </w:t>
      </w:r>
      <w:r w:rsidRPr="008E3E88">
        <w:t xml:space="preserve">American Dental Association (ADA) </w:t>
      </w:r>
      <w:r w:rsidR="008E3E88" w:rsidRPr="008E3E88">
        <w:t xml:space="preserve">uutisoivat vuonna 2009 (2.9.2009) allekirjoittaneensa yhteistyösopimuksen terveydenhuollon IT-standardien kehittämisestä, </w:t>
      </w:r>
      <w:r w:rsidR="00CF17F6">
        <w:t xml:space="preserve">tavoitteena </w:t>
      </w:r>
      <w:r w:rsidR="008E3E88" w:rsidRPr="008E3E88">
        <w:t>s</w:t>
      </w:r>
      <w:r w:rsidR="008E3E88">
        <w:t>u</w:t>
      </w:r>
      <w:r w:rsidR="008E3E88" w:rsidRPr="008E3E88">
        <w:t>un terveyde</w:t>
      </w:r>
      <w:r w:rsidR="008E3E88" w:rsidRPr="008E3E88">
        <w:t>n</w:t>
      </w:r>
      <w:r w:rsidR="008E3E88" w:rsidRPr="008E3E88">
        <w:t>huollon tietojen harmonisointi sähköisten terveydenhuollon tietojär</w:t>
      </w:r>
      <w:r w:rsidR="008E3E88">
        <w:t>j</w:t>
      </w:r>
      <w:r w:rsidR="008E3E88" w:rsidRPr="008E3E88">
        <w:t>estelmien kanssa</w:t>
      </w:r>
      <w:r w:rsidR="00CF17F6">
        <w:t xml:space="preserve">, mikä </w:t>
      </w:r>
      <w:r w:rsidR="008E3E88">
        <w:t>tulisi parantamaan potilaan hoidon koordinointia. Sopimus tulisi edistämään seuraavia yhteistyöprojekt</w:t>
      </w:r>
      <w:r w:rsidR="008E3E88">
        <w:t>e</w:t>
      </w:r>
      <w:r w:rsidR="008E3E88">
        <w:t xml:space="preserve">ja: </w:t>
      </w:r>
    </w:p>
    <w:p w14:paraId="6224B2A1" w14:textId="77777777" w:rsidR="00406018" w:rsidRPr="00CF17F6" w:rsidRDefault="00406018" w:rsidP="008E3E88">
      <w:pPr>
        <w:numPr>
          <w:ilvl w:val="0"/>
          <w:numId w:val="21"/>
        </w:numPr>
      </w:pPr>
      <w:r w:rsidRPr="00CF17F6">
        <w:t xml:space="preserve">The Dental Continuity of Care Document (Dental CCD) </w:t>
      </w:r>
      <w:r w:rsidR="0023038A">
        <w:t>–</w:t>
      </w:r>
      <w:r w:rsidR="008E3E88" w:rsidRPr="00CF17F6">
        <w:t>toteutus</w:t>
      </w:r>
      <w:r w:rsidR="00CF17F6" w:rsidRPr="00CF17F6">
        <w:t xml:space="preserve">, joka edistäisi palvelujen koordinointia lääketieteen ja hammaslääketieteen ammattikuntien välillä </w:t>
      </w:r>
    </w:p>
    <w:p w14:paraId="34E5A4B4" w14:textId="77777777" w:rsidR="00406018" w:rsidRPr="00CF17F6" w:rsidRDefault="00406018" w:rsidP="008E3E88">
      <w:pPr>
        <w:numPr>
          <w:ilvl w:val="0"/>
          <w:numId w:val="21"/>
        </w:numPr>
      </w:pPr>
      <w:r w:rsidRPr="00CF17F6">
        <w:t>The Electronic Dental Record Functional Profile</w:t>
      </w:r>
      <w:r w:rsidR="00CF17F6" w:rsidRPr="00CF17F6">
        <w:t>, joka varmistaisi yhteensopivuuden sähköi</w:t>
      </w:r>
      <w:r w:rsidR="00CF17F6" w:rsidRPr="00CF17F6">
        <w:t>s</w:t>
      </w:r>
      <w:r w:rsidR="00CF17F6" w:rsidRPr="00CF17F6">
        <w:t xml:space="preserve">ten potilastieto- ja suun terveydenhuollon tietojärjestelmien </w:t>
      </w:r>
      <w:r w:rsidR="002C63E9">
        <w:t xml:space="preserve">välillä </w:t>
      </w:r>
      <w:r w:rsidR="00CF17F6" w:rsidRPr="00CF17F6">
        <w:t>eliminoiden toiminna</w:t>
      </w:r>
      <w:r w:rsidR="002C63E9">
        <w:t xml:space="preserve">n </w:t>
      </w:r>
      <w:r w:rsidR="00CF17F6" w:rsidRPr="00CF17F6">
        <w:t>ja sisällö</w:t>
      </w:r>
      <w:r w:rsidR="002C63E9">
        <w:t xml:space="preserve">n aukkoja </w:t>
      </w:r>
      <w:r w:rsidRPr="00CF17F6">
        <w:t xml:space="preserve"> </w:t>
      </w:r>
    </w:p>
    <w:p w14:paraId="68EC5B8A" w14:textId="77777777" w:rsidR="00406018" w:rsidRDefault="00406018" w:rsidP="008E3E88">
      <w:pPr>
        <w:numPr>
          <w:ilvl w:val="0"/>
          <w:numId w:val="21"/>
        </w:numPr>
        <w:rPr>
          <w:lang w:val="en-US"/>
        </w:rPr>
      </w:pPr>
      <w:r w:rsidRPr="00406018">
        <w:rPr>
          <w:lang w:val="en-US"/>
        </w:rPr>
        <w:t>ANSI/ADA</w:t>
      </w:r>
      <w:r w:rsidR="00CF17F6">
        <w:rPr>
          <w:lang w:val="en-US"/>
        </w:rPr>
        <w:t>:n</w:t>
      </w:r>
      <w:r w:rsidRPr="00406018">
        <w:rPr>
          <w:lang w:val="en-US"/>
        </w:rPr>
        <w:t xml:space="preserve"> </w:t>
      </w:r>
      <w:r w:rsidR="00CF17F6">
        <w:rPr>
          <w:lang w:val="en-US"/>
        </w:rPr>
        <w:t xml:space="preserve">ja </w:t>
      </w:r>
      <w:r w:rsidRPr="00406018">
        <w:rPr>
          <w:lang w:val="en-US"/>
        </w:rPr>
        <w:t>HL7</w:t>
      </w:r>
      <w:r w:rsidR="00CF17F6">
        <w:rPr>
          <w:lang w:val="en-US"/>
        </w:rPr>
        <w:t xml:space="preserve">:n </w:t>
      </w:r>
      <w:r w:rsidRPr="00406018">
        <w:rPr>
          <w:lang w:val="en-US"/>
        </w:rPr>
        <w:t>standard</w:t>
      </w:r>
      <w:r w:rsidR="00CF17F6">
        <w:rPr>
          <w:lang w:val="en-US"/>
        </w:rPr>
        <w:t xml:space="preserve">ien ristiinmäppäys auttaisi järjestelmäkehittäjiä rakentamaan standardinmukaisen tietokannan </w:t>
      </w:r>
      <w:r w:rsidRPr="00406018">
        <w:rPr>
          <w:lang w:val="en-US"/>
        </w:rPr>
        <w:t xml:space="preserve">HL7 Reference Information Model (RIM) </w:t>
      </w:r>
      <w:r w:rsidR="0023038A">
        <w:rPr>
          <w:lang w:val="en-US"/>
        </w:rPr>
        <w:t>–</w:t>
      </w:r>
      <w:r w:rsidR="00CF17F6">
        <w:rPr>
          <w:lang w:val="en-US"/>
        </w:rPr>
        <w:t xml:space="preserve">mallille ja </w:t>
      </w:r>
      <w:r w:rsidRPr="00406018">
        <w:rPr>
          <w:lang w:val="en-US"/>
        </w:rPr>
        <w:t>Specification 1000</w:t>
      </w:r>
      <w:r w:rsidR="00CF17F6">
        <w:rPr>
          <w:lang w:val="en-US"/>
        </w:rPr>
        <w:t xml:space="preserve"> </w:t>
      </w:r>
      <w:r w:rsidR="0023038A">
        <w:rPr>
          <w:lang w:val="en-US"/>
        </w:rPr>
        <w:t>–</w:t>
      </w:r>
      <w:r w:rsidR="00CF17F6">
        <w:rPr>
          <w:lang w:val="en-US"/>
        </w:rPr>
        <w:t>standardille</w:t>
      </w:r>
      <w:r w:rsidR="008E3E88">
        <w:rPr>
          <w:lang w:val="en-US"/>
        </w:rPr>
        <w:t xml:space="preserve"> (</w:t>
      </w:r>
      <w:r w:rsidR="008E3E88" w:rsidRPr="008E3E88">
        <w:rPr>
          <w:lang w:val="en-US"/>
        </w:rPr>
        <w:t>ANSI/ADA Standard No. 1000</w:t>
      </w:r>
      <w:r w:rsidR="00811786">
        <w:rPr>
          <w:lang w:val="en-US"/>
        </w:rPr>
        <w:t xml:space="preserve"> – </w:t>
      </w:r>
      <w:r w:rsidR="008E3E88" w:rsidRPr="008E3E88">
        <w:rPr>
          <w:lang w:val="en-US"/>
        </w:rPr>
        <w:t>Standard</w:t>
      </w:r>
      <w:r w:rsidR="00811786">
        <w:rPr>
          <w:lang w:val="en-US"/>
        </w:rPr>
        <w:t xml:space="preserve"> </w:t>
      </w:r>
      <w:r w:rsidR="008E3E88" w:rsidRPr="008E3E88">
        <w:rPr>
          <w:lang w:val="en-US"/>
        </w:rPr>
        <w:t>Clinical Data Architecture for the Structure and Content of an Electric Health Re</w:t>
      </w:r>
      <w:r w:rsidR="008E3E88" w:rsidRPr="008E3E88">
        <w:rPr>
          <w:lang w:val="en-US"/>
        </w:rPr>
        <w:t>c</w:t>
      </w:r>
      <w:r w:rsidR="008E3E88" w:rsidRPr="008E3E88">
        <w:rPr>
          <w:lang w:val="en-US"/>
        </w:rPr>
        <w:t>ord: 2010</w:t>
      </w:r>
      <w:r w:rsidR="008E3E88">
        <w:rPr>
          <w:lang w:val="en-US"/>
        </w:rPr>
        <w:t>)</w:t>
      </w:r>
      <w:r w:rsidRPr="00406018">
        <w:rPr>
          <w:lang w:val="en-US"/>
        </w:rPr>
        <w:t>.</w:t>
      </w:r>
    </w:p>
    <w:p w14:paraId="4E80A848" w14:textId="77777777" w:rsidR="00406018" w:rsidRPr="00406018" w:rsidRDefault="00406018" w:rsidP="00406018">
      <w:pPr>
        <w:rPr>
          <w:lang w:val="en-US"/>
        </w:rPr>
      </w:pPr>
    </w:p>
    <w:p w14:paraId="38C4A241" w14:textId="77777777" w:rsidR="002136B5" w:rsidRDefault="002136B5" w:rsidP="00406018">
      <w:r>
        <w:t xml:space="preserve">Dental CCD </w:t>
      </w:r>
      <w:r w:rsidR="0023038A">
        <w:t>–</w:t>
      </w:r>
      <w:r>
        <w:t xml:space="preserve">toteutuksesta ei kuitenkaan löytynyt määrityksiä tai esimerkkejä, joita olisi voitu tässä määritystyössä hyödyntää. </w:t>
      </w:r>
    </w:p>
    <w:p w14:paraId="6A91781E" w14:textId="77777777" w:rsidR="002136B5" w:rsidRDefault="002136B5" w:rsidP="00406018"/>
    <w:p w14:paraId="69BA154D" w14:textId="77777777" w:rsidR="00406018" w:rsidRPr="00406018" w:rsidRDefault="002136B5" w:rsidP="00406018">
      <w:r w:rsidRPr="002136B5">
        <w:t xml:space="preserve">ADA on lisäksi </w:t>
      </w:r>
      <w:r>
        <w:t xml:space="preserve">korostanut </w:t>
      </w:r>
      <w:r w:rsidRPr="002136B5">
        <w:t>SNODENT-koodisto</w:t>
      </w:r>
      <w:r>
        <w:t>n</w:t>
      </w:r>
      <w:r w:rsidRPr="002136B5">
        <w:t xml:space="preserve"> (Systematized Nomenclature of Dentistry)</w:t>
      </w:r>
      <w:r>
        <w:t xml:space="preserve"> merk</w:t>
      </w:r>
      <w:r>
        <w:t>i</w:t>
      </w:r>
      <w:r>
        <w:t>tystä. SNODEN</w:t>
      </w:r>
      <w:r w:rsidR="00CF2649">
        <w:t>T</w:t>
      </w:r>
      <w:r>
        <w:t xml:space="preserve"> </w:t>
      </w:r>
      <w:r w:rsidRPr="002136B5">
        <w:t xml:space="preserve">on SNOMED CT </w:t>
      </w:r>
      <w:r w:rsidR="0023038A">
        <w:t>–</w:t>
      </w:r>
      <w:r w:rsidRPr="002136B5">
        <w:t xml:space="preserve">koodiston virallinen osajoukko, ja on suunniteltu </w:t>
      </w:r>
      <w:r>
        <w:t xml:space="preserve">käytettäväksi </w:t>
      </w:r>
      <w:r w:rsidRPr="002136B5">
        <w:t>sähköis</w:t>
      </w:r>
      <w:r>
        <w:t xml:space="preserve">issä </w:t>
      </w:r>
      <w:r w:rsidRPr="002136B5">
        <w:t>terveys- ja suun terveydenhuollon tie</w:t>
      </w:r>
      <w:r>
        <w:t>doissa.</w:t>
      </w:r>
      <w:r w:rsidR="00CF2649">
        <w:t xml:space="preserve"> </w:t>
      </w:r>
      <w:r w:rsidR="00406018" w:rsidRPr="00406018">
        <w:t>ADA on kommentoinut (</w:t>
      </w:r>
      <w:r w:rsidR="00CF2649">
        <w:t>7.5.</w:t>
      </w:r>
      <w:r w:rsidR="00406018" w:rsidRPr="00406018">
        <w:t xml:space="preserve">2012) </w:t>
      </w:r>
      <w:r w:rsidR="00CF2649">
        <w:t>ja h</w:t>
      </w:r>
      <w:r w:rsidR="00CF2649">
        <w:t>a</w:t>
      </w:r>
      <w:r w:rsidR="00CF2649">
        <w:t xml:space="preserve">lunnut korostaa SNODENT-koodiston (samoin kuin </w:t>
      </w:r>
      <w:r w:rsidR="00CF2649" w:rsidRPr="00406018">
        <w:t xml:space="preserve">Current Dental Terminology CDT </w:t>
      </w:r>
      <w:r w:rsidR="0023038A">
        <w:t>–</w:t>
      </w:r>
      <w:r w:rsidR="00CF2649" w:rsidRPr="00406018">
        <w:t>standardi</w:t>
      </w:r>
      <w:r w:rsidR="00CF2649">
        <w:t xml:space="preserve">n; </w:t>
      </w:r>
      <w:r w:rsidR="00CF2649" w:rsidRPr="00406018">
        <w:t>toimenpidekoodit korvausvaatimuksissa</w:t>
      </w:r>
      <w:r w:rsidR="00CF2649">
        <w:t xml:space="preserve">) hyödyntämistä </w:t>
      </w:r>
      <w:r w:rsidR="002C63E9">
        <w:t xml:space="preserve">Yhdysvaltojen </w:t>
      </w:r>
      <w:r w:rsidR="00CF2649">
        <w:t xml:space="preserve">kansallisten </w:t>
      </w:r>
      <w:r w:rsidR="00CF2649" w:rsidRPr="00406018">
        <w:t xml:space="preserve">Meaningful Use </w:t>
      </w:r>
      <w:r w:rsidR="0023038A">
        <w:t>–</w:t>
      </w:r>
      <w:r w:rsidR="00CF2649" w:rsidRPr="00406018">
        <w:t>vaatimus</w:t>
      </w:r>
      <w:r w:rsidR="00CF2649">
        <w:t xml:space="preserve">ten yhteydessä. </w:t>
      </w:r>
    </w:p>
    <w:p w14:paraId="22D01539" w14:textId="77777777" w:rsidR="002136B5" w:rsidRDefault="002136B5" w:rsidP="00406018"/>
    <w:p w14:paraId="23CAF4EA" w14:textId="77777777" w:rsidR="002136B5" w:rsidRPr="00CF2649" w:rsidRDefault="00CF2649" w:rsidP="00CF2649">
      <w:r>
        <w:t>SNODENT-koodiston tarkoitus on (</w:t>
      </w:r>
      <w:hyperlink r:id="rId14" w:history="1">
        <w:r w:rsidRPr="00562D79">
          <w:rPr>
            <w:rStyle w:val="Hyperlinkki"/>
          </w:rPr>
          <w:t>www.ada.org/snodent.aspx</w:t>
        </w:r>
      </w:hyperlink>
      <w:r>
        <w:t>)</w:t>
      </w:r>
    </w:p>
    <w:p w14:paraId="3C227A3E" w14:textId="77777777" w:rsidR="002136B5" w:rsidRPr="00CF2649" w:rsidRDefault="00CF2649" w:rsidP="00CF2649">
      <w:pPr>
        <w:numPr>
          <w:ilvl w:val="0"/>
          <w:numId w:val="26"/>
        </w:numPr>
      </w:pPr>
      <w:r w:rsidRPr="00CF2649">
        <w:t xml:space="preserve">tarjota standardoidut termit hammassairauksien kuvaamiseen </w:t>
      </w:r>
    </w:p>
    <w:p w14:paraId="11B87012" w14:textId="77777777" w:rsidR="002136B5" w:rsidRPr="00CF2649" w:rsidRDefault="00CF2649" w:rsidP="00CF2649">
      <w:pPr>
        <w:numPr>
          <w:ilvl w:val="0"/>
          <w:numId w:val="26"/>
        </w:numPr>
      </w:pPr>
      <w:r w:rsidRPr="00CF2649">
        <w:t xml:space="preserve">tallentaa kliiniset yksityiskohdat ja potilaan erityispiirteet </w:t>
      </w:r>
    </w:p>
    <w:p w14:paraId="6BB02A51" w14:textId="77777777" w:rsidR="002136B5" w:rsidRPr="00CF2649" w:rsidRDefault="00CF2649" w:rsidP="00CF2649">
      <w:pPr>
        <w:numPr>
          <w:ilvl w:val="0"/>
          <w:numId w:val="26"/>
        </w:numPr>
      </w:pPr>
      <w:r w:rsidRPr="00CF2649">
        <w:t xml:space="preserve">mahdollistaa potilaan hoidon palvelujen ja tulosten analyysi </w:t>
      </w:r>
    </w:p>
    <w:p w14:paraId="60546613" w14:textId="77777777" w:rsidR="002136B5" w:rsidRPr="00CF2649" w:rsidRDefault="00CF2649" w:rsidP="00CF2649">
      <w:pPr>
        <w:numPr>
          <w:ilvl w:val="0"/>
          <w:numId w:val="26"/>
        </w:numPr>
      </w:pPr>
      <w:r w:rsidRPr="00CF2649">
        <w:t>olla yhteentoimiva sähköisten potilastietojen (</w:t>
      </w:r>
      <w:r w:rsidR="002136B5" w:rsidRPr="00CF2649">
        <w:t>Electronic Health Records</w:t>
      </w:r>
      <w:r>
        <w:t>,</w:t>
      </w:r>
      <w:r w:rsidR="002136B5" w:rsidRPr="00CF2649">
        <w:t xml:space="preserve"> EHR) </w:t>
      </w:r>
      <w:r w:rsidRPr="00CF2649">
        <w:t>ja sähköisten suun</w:t>
      </w:r>
      <w:r>
        <w:t xml:space="preserve"> </w:t>
      </w:r>
      <w:r w:rsidRPr="00CF2649">
        <w:t xml:space="preserve">terveydenhuollon </w:t>
      </w:r>
      <w:r>
        <w:t>tietojen (</w:t>
      </w:r>
      <w:r w:rsidR="002136B5" w:rsidRPr="00CF2649">
        <w:t>Electronic Dental Records</w:t>
      </w:r>
      <w:r>
        <w:t>,</w:t>
      </w:r>
      <w:r w:rsidR="002136B5" w:rsidRPr="00CF2649">
        <w:t xml:space="preserve"> EDR)</w:t>
      </w:r>
      <w:r>
        <w:t xml:space="preserve"> välillä</w:t>
      </w:r>
    </w:p>
    <w:p w14:paraId="20DCE276" w14:textId="77777777" w:rsidR="002136B5" w:rsidRPr="00282603" w:rsidRDefault="002136B5" w:rsidP="00406018"/>
    <w:p w14:paraId="54E8907F" w14:textId="77777777" w:rsidR="001602B1" w:rsidRPr="001602B1" w:rsidRDefault="001602B1" w:rsidP="00406018">
      <w:r w:rsidRPr="001602B1">
        <w:t xml:space="preserve">Määrittelytyön puitteissa tutustuttiin tarkemmin seuraaviin ANSI/ADA-standardeihin, jotka eivät kuitenkaan tarjonneet konkreettisia esimerkkejä hyödynnettäväksi tai paikallistettavaksi: </w:t>
      </w:r>
    </w:p>
    <w:p w14:paraId="78FC4AD9" w14:textId="77777777" w:rsidR="00406018" w:rsidRPr="00406018" w:rsidRDefault="00406018" w:rsidP="001602B1">
      <w:pPr>
        <w:numPr>
          <w:ilvl w:val="0"/>
          <w:numId w:val="29"/>
        </w:numPr>
        <w:rPr>
          <w:lang w:val="en-US"/>
        </w:rPr>
      </w:pPr>
      <w:r w:rsidRPr="00406018">
        <w:rPr>
          <w:lang w:val="en-US"/>
        </w:rPr>
        <w:t xml:space="preserve">ANSI/ADA 1027 Specification – Implementation Guide for ADA Specification No. 1000 Standard Clinical Data Architecture </w:t>
      </w:r>
      <w:r>
        <w:rPr>
          <w:lang w:val="en-US"/>
        </w:rPr>
        <w:t xml:space="preserve">– </w:t>
      </w:r>
      <w:r w:rsidRPr="00406018">
        <w:rPr>
          <w:lang w:val="en-US"/>
        </w:rPr>
        <w:t>Standardi</w:t>
      </w:r>
      <w:r>
        <w:rPr>
          <w:lang w:val="en-US"/>
        </w:rPr>
        <w:t xml:space="preserve"> </w:t>
      </w:r>
      <w:r w:rsidRPr="00406018">
        <w:rPr>
          <w:lang w:val="en-US"/>
        </w:rPr>
        <w:t>No. 1027 on ohjeistus standardissa No. 1000 esitettyjen loogisten tietomallien toteuttamiseen fyysisiksi tietomalleiksi</w:t>
      </w:r>
      <w:r w:rsidR="00811786">
        <w:rPr>
          <w:lang w:val="en-US"/>
        </w:rPr>
        <w:t xml:space="preserve"> (</w:t>
      </w:r>
      <w:r w:rsidRPr="00406018">
        <w:rPr>
          <w:lang w:val="en-US"/>
        </w:rPr>
        <w:t>ANSI/ADA Standard No. 1000</w:t>
      </w:r>
      <w:r w:rsidR="001602B1">
        <w:rPr>
          <w:lang w:val="en-US"/>
        </w:rPr>
        <w:t xml:space="preserve"> – </w:t>
      </w:r>
      <w:r w:rsidRPr="00406018">
        <w:rPr>
          <w:lang w:val="en-US"/>
        </w:rPr>
        <w:t>Standard</w:t>
      </w:r>
      <w:r w:rsidR="001602B1">
        <w:rPr>
          <w:lang w:val="en-US"/>
        </w:rPr>
        <w:t xml:space="preserve"> </w:t>
      </w:r>
      <w:r w:rsidRPr="00406018">
        <w:rPr>
          <w:lang w:val="en-US"/>
        </w:rPr>
        <w:t>Clinical Data Architecture for the Structure and Content of an Electric Health Record</w:t>
      </w:r>
      <w:r w:rsidR="00811786">
        <w:rPr>
          <w:lang w:val="en-US"/>
        </w:rPr>
        <w:t>)</w:t>
      </w:r>
      <w:r w:rsidRPr="00406018">
        <w:rPr>
          <w:lang w:val="en-US"/>
        </w:rPr>
        <w:t xml:space="preserve"> </w:t>
      </w:r>
    </w:p>
    <w:p w14:paraId="01D06A8F" w14:textId="77777777" w:rsidR="00406018" w:rsidRDefault="00406018" w:rsidP="001602B1">
      <w:pPr>
        <w:numPr>
          <w:ilvl w:val="0"/>
          <w:numId w:val="29"/>
        </w:numPr>
      </w:pPr>
      <w:r w:rsidRPr="00406018">
        <w:t xml:space="preserve">ANSI/ADA 1039 Standard Clinical Conceptual Data Model – </w:t>
      </w:r>
      <w:r>
        <w:t>Ohjeistus käsitteellisen prose</w:t>
      </w:r>
      <w:r>
        <w:t>s</w:t>
      </w:r>
      <w:r>
        <w:t>si- ja tietomallin luomiseen</w:t>
      </w:r>
    </w:p>
    <w:p w14:paraId="3394B004" w14:textId="77777777" w:rsidR="00406018" w:rsidRDefault="00406018" w:rsidP="00406018"/>
    <w:p w14:paraId="6A31488B" w14:textId="77777777" w:rsidR="00406018" w:rsidRDefault="00F40B04" w:rsidP="00406018">
      <w:r>
        <w:t>HL7:n k</w:t>
      </w:r>
      <w:r w:rsidR="00406018">
        <w:t xml:space="preserve">v-listalta saaduissa </w:t>
      </w:r>
      <w:r>
        <w:t xml:space="preserve">kommenteissa </w:t>
      </w:r>
      <w:r w:rsidR="00406018">
        <w:t>kehotettiin tutustumaan joihinkin ASTM-standardeihin.</w:t>
      </w:r>
      <w:r>
        <w:t xml:space="preserve"> </w:t>
      </w:r>
      <w:r w:rsidRPr="00F40B04">
        <w:t>ASTM International (</w:t>
      </w:r>
      <w:hyperlink r:id="rId15" w:history="1">
        <w:r w:rsidRPr="00F40B04">
          <w:rPr>
            <w:rStyle w:val="Hyperlinkki"/>
          </w:rPr>
          <w:t>www.astm.org</w:t>
        </w:r>
      </w:hyperlink>
      <w:r w:rsidRPr="00F40B04">
        <w:t>) on kansainvälinen standardointiorganisaatio (aiemmin Amer</w:t>
      </w:r>
      <w:r w:rsidRPr="00F40B04">
        <w:t>i</w:t>
      </w:r>
      <w:r w:rsidRPr="00F40B04">
        <w:t xml:space="preserve">can Society for Testing and Materials), jolla on </w:t>
      </w:r>
      <w:r>
        <w:t>tällä hetkellä noin 12 000 eri alan standardia. Org</w:t>
      </w:r>
      <w:r>
        <w:t>a</w:t>
      </w:r>
      <w:r>
        <w:t>nisaatiossa toimii 144 teknistä komiteaa, jotka vastaavat standardien tuottamisesta ja joiden kautta ASTM palvelee eri teollisuudenaloja, vaihdellen metalli- ja rakennusalasta kuluttajatuotteisiin ja moniin muihin</w:t>
      </w:r>
      <w:r w:rsidR="002C63E9">
        <w:t xml:space="preserve"> aloihin</w:t>
      </w:r>
      <w:r>
        <w:t>. L</w:t>
      </w:r>
      <w:r w:rsidR="00406018">
        <w:t xml:space="preserve">yhyen tutustumisen perusteella </w:t>
      </w:r>
      <w:r>
        <w:t>myöskään ASTM:n standardit eivät tarjo</w:t>
      </w:r>
      <w:r>
        <w:t>n</w:t>
      </w:r>
      <w:r>
        <w:t xml:space="preserve">neet </w:t>
      </w:r>
      <w:r w:rsidR="00406018">
        <w:t>konkreettisia malleja suun</w:t>
      </w:r>
      <w:r>
        <w:t xml:space="preserve"> terveydenhuollon määrittely</w:t>
      </w:r>
      <w:r w:rsidR="00406018">
        <w:t>työhön.</w:t>
      </w:r>
      <w:r>
        <w:t xml:space="preserve"> </w:t>
      </w:r>
    </w:p>
    <w:p w14:paraId="7FB8EB16" w14:textId="77777777" w:rsidR="00406018" w:rsidRPr="00282603" w:rsidRDefault="00406018" w:rsidP="00406018"/>
    <w:p w14:paraId="741FAF17" w14:textId="77777777" w:rsidR="00485AA5" w:rsidRDefault="00811786" w:rsidP="00485AA5">
      <w:r>
        <w:t xml:space="preserve">Myös </w:t>
      </w:r>
      <w:r w:rsidR="00F40B04">
        <w:t xml:space="preserve">Consolidated CDA </w:t>
      </w:r>
      <w:r w:rsidR="0023038A">
        <w:t>–</w:t>
      </w:r>
      <w:r w:rsidR="00406018" w:rsidRPr="00406018">
        <w:t>toteutusopas</w:t>
      </w:r>
      <w:r>
        <w:t xml:space="preserve">ta käytiin läpi suun terveydenhuollon tietojen näkökulmasta. Consolidated CDA </w:t>
      </w:r>
      <w:r w:rsidR="0023038A">
        <w:t>–</w:t>
      </w:r>
      <w:r>
        <w:t xml:space="preserve">toteutusopas </w:t>
      </w:r>
      <w:r w:rsidR="00406018" w:rsidRPr="00406018">
        <w:t>sisältää yhdeksän document-tason templatea</w:t>
      </w:r>
      <w:r w:rsidR="00F40B04">
        <w:t>/asiakirjamallia</w:t>
      </w:r>
      <w:r w:rsidR="00406018" w:rsidRPr="00406018">
        <w:t>, joi</w:t>
      </w:r>
      <w:r w:rsidR="00406018" w:rsidRPr="00406018">
        <w:t>s</w:t>
      </w:r>
      <w:r w:rsidR="00406018" w:rsidRPr="00406018">
        <w:t xml:space="preserve">ta viidessä </w:t>
      </w:r>
      <w:r w:rsidR="00F40B04">
        <w:t xml:space="preserve">on </w:t>
      </w:r>
      <w:r w:rsidR="00406018" w:rsidRPr="00406018">
        <w:t>muutamia suun terveydenhuoltoon liittyviä mainintoja</w:t>
      </w:r>
      <w:r w:rsidR="00F40B04">
        <w:t xml:space="preserve">. </w:t>
      </w:r>
      <w:r w:rsidR="00406018" w:rsidRPr="00406018">
        <w:t>Pääasiassa maininnat liittyvät koodistojen käyttöön asiakirjan ja ammattihenkilön luokittelun osalta</w:t>
      </w:r>
      <w:r w:rsidR="00F40B04">
        <w:t xml:space="preserve">. </w:t>
      </w:r>
      <w:r w:rsidR="00406018" w:rsidRPr="00406018">
        <w:t>Vaikka asiakirjakoodien osa</w:t>
      </w:r>
      <w:r w:rsidR="00406018" w:rsidRPr="00406018">
        <w:t>l</w:t>
      </w:r>
      <w:r w:rsidR="00406018" w:rsidRPr="00406018">
        <w:t xml:space="preserve">ta on mahdollista käyttää ala-/koulutusalakohtaisia koodeja, ClinicalDocument.code:n (Suomessa: asiakirjan potilasrekisteritunnus) käytön osalta oppaassa suositellaan </w:t>
      </w:r>
      <w:r>
        <w:t xml:space="preserve">aina </w:t>
      </w:r>
      <w:r w:rsidR="00406018" w:rsidRPr="00406018">
        <w:t xml:space="preserve">yhden </w:t>
      </w:r>
      <w:r w:rsidR="00B21F45">
        <w:t>ao. asiakirjalle määritellyn LOINC-</w:t>
      </w:r>
      <w:r w:rsidR="00406018" w:rsidRPr="00406018">
        <w:t>koodin käyttöä (preferred vs. additional codes)</w:t>
      </w:r>
      <w:r w:rsidR="00B21F45">
        <w:t xml:space="preserve">. </w:t>
      </w:r>
      <w:r w:rsidR="00B21F45" w:rsidRPr="00B21F45">
        <w:t xml:space="preserve">Ala-/koulutusalakohtaisten ns. </w:t>
      </w:r>
      <w:r w:rsidR="00406018" w:rsidRPr="00B21F45">
        <w:t xml:space="preserve">pre-coordinated </w:t>
      </w:r>
      <w:r w:rsidR="0023038A">
        <w:t>–</w:t>
      </w:r>
      <w:r w:rsidR="00B21F45" w:rsidRPr="00B21F45">
        <w:t xml:space="preserve">koodien käyttöä ei suositella, koska se saattaa synnyttää mahdollisen ristiriidan header-osassa ilmaistujen tietojen kanssa. </w:t>
      </w:r>
    </w:p>
    <w:p w14:paraId="7E8CE82F" w14:textId="77777777" w:rsidR="00B21F45" w:rsidRDefault="00B21F45" w:rsidP="00485AA5"/>
    <w:p w14:paraId="7EB44363" w14:textId="77777777" w:rsidR="000E1BE7" w:rsidRDefault="00B21F45" w:rsidP="00485AA5">
      <w:r w:rsidRPr="00B21F45">
        <w:t>Viron suun terveydenhuollon CDA</w:t>
      </w:r>
      <w:r w:rsidR="003A40A5">
        <w:t xml:space="preserve"> R2</w:t>
      </w:r>
      <w:r w:rsidRPr="00B21F45">
        <w:t xml:space="preserve">-toteutus </w:t>
      </w:r>
      <w:r w:rsidR="000E1BE7">
        <w:t>koostuu seuraavista tietoryhmistä.</w:t>
      </w:r>
    </w:p>
    <w:p w14:paraId="648A37F4" w14:textId="77777777" w:rsidR="00CA3EED" w:rsidRDefault="00CA3EED" w:rsidP="00CA3EED">
      <w:pPr>
        <w:numPr>
          <w:ilvl w:val="0"/>
          <w:numId w:val="32"/>
        </w:numPr>
        <w:sectPr w:rsidR="00CA3EED" w:rsidSect="00E424D0">
          <w:headerReference w:type="even" r:id="rId16"/>
          <w:headerReference w:type="default" r:id="rId17"/>
          <w:footerReference w:type="even" r:id="rId18"/>
          <w:footerReference w:type="default" r:id="rId19"/>
          <w:headerReference w:type="first" r:id="rId20"/>
          <w:footerReference w:type="first" r:id="rId21"/>
          <w:footnotePr>
            <w:numRestart w:val="eachSect"/>
          </w:footnotePr>
          <w:pgSz w:w="11907" w:h="16840" w:code="9"/>
          <w:pgMar w:top="567" w:right="1134" w:bottom="567" w:left="1134" w:header="567" w:footer="567" w:gutter="0"/>
          <w:cols w:space="708"/>
          <w:docGrid w:linePitch="326"/>
        </w:sectPr>
      </w:pPr>
    </w:p>
    <w:p w14:paraId="259189BF" w14:textId="77777777" w:rsidR="000E1BE7" w:rsidRDefault="000E1BE7" w:rsidP="00CA3EED">
      <w:pPr>
        <w:numPr>
          <w:ilvl w:val="0"/>
          <w:numId w:val="32"/>
        </w:numPr>
      </w:pPr>
      <w:r>
        <w:t>Allergia</w:t>
      </w:r>
    </w:p>
    <w:p w14:paraId="5B5E32C3" w14:textId="77777777" w:rsidR="000E1BE7" w:rsidRDefault="000E1BE7" w:rsidP="00CA3EED">
      <w:pPr>
        <w:numPr>
          <w:ilvl w:val="0"/>
          <w:numId w:val="32"/>
        </w:numPr>
      </w:pPr>
      <w:r>
        <w:t>Analyysit</w:t>
      </w:r>
    </w:p>
    <w:p w14:paraId="47CE3C87" w14:textId="77777777" w:rsidR="000E1BE7" w:rsidRDefault="000E1BE7" w:rsidP="00CA3EED">
      <w:pPr>
        <w:numPr>
          <w:ilvl w:val="0"/>
          <w:numId w:val="32"/>
        </w:numPr>
      </w:pPr>
      <w:r>
        <w:t>Todistukset</w:t>
      </w:r>
    </w:p>
    <w:p w14:paraId="4DF4F124" w14:textId="77777777" w:rsidR="000E1BE7" w:rsidRDefault="000E1BE7" w:rsidP="00CA3EED">
      <w:pPr>
        <w:numPr>
          <w:ilvl w:val="0"/>
          <w:numId w:val="32"/>
        </w:numPr>
      </w:pPr>
      <w:r>
        <w:t>Hampaiden terveys-osio</w:t>
      </w:r>
    </w:p>
    <w:p w14:paraId="48D3D3B6" w14:textId="77777777" w:rsidR="000E1BE7" w:rsidRDefault="000E1BE7" w:rsidP="00CA3EED">
      <w:pPr>
        <w:numPr>
          <w:ilvl w:val="0"/>
          <w:numId w:val="32"/>
        </w:numPr>
      </w:pPr>
      <w:r>
        <w:t>Hoitovaihtoehdot</w:t>
      </w:r>
    </w:p>
    <w:p w14:paraId="016DBA99" w14:textId="77777777" w:rsidR="000E1BE7" w:rsidRDefault="000E1BE7" w:rsidP="00CA3EED">
      <w:pPr>
        <w:numPr>
          <w:ilvl w:val="0"/>
          <w:numId w:val="32"/>
        </w:numPr>
      </w:pPr>
      <w:r>
        <w:t>Hoitosuositukset</w:t>
      </w:r>
    </w:p>
    <w:p w14:paraId="699C2C03" w14:textId="77777777" w:rsidR="000E1BE7" w:rsidRDefault="000E1BE7" w:rsidP="00CA3EED">
      <w:pPr>
        <w:numPr>
          <w:ilvl w:val="0"/>
          <w:numId w:val="32"/>
        </w:numPr>
      </w:pPr>
      <w:r>
        <w:t>Kliiniset havainnot</w:t>
      </w:r>
    </w:p>
    <w:p w14:paraId="27516448" w14:textId="77777777" w:rsidR="000E1BE7" w:rsidRDefault="000E1BE7" w:rsidP="00CA3EED">
      <w:pPr>
        <w:numPr>
          <w:ilvl w:val="0"/>
          <w:numId w:val="32"/>
        </w:numPr>
      </w:pPr>
      <w:r>
        <w:t>Hoitosuositukset</w:t>
      </w:r>
    </w:p>
    <w:p w14:paraId="7880E064" w14:textId="77777777" w:rsidR="000E1BE7" w:rsidRDefault="000E1BE7" w:rsidP="00CA3EED">
      <w:pPr>
        <w:numPr>
          <w:ilvl w:val="0"/>
          <w:numId w:val="32"/>
        </w:numPr>
      </w:pPr>
      <w:r>
        <w:t>Käynnin peruminen</w:t>
      </w:r>
    </w:p>
    <w:p w14:paraId="032D4C0D" w14:textId="77777777" w:rsidR="000E1BE7" w:rsidRDefault="000E1BE7" w:rsidP="00CA3EED">
      <w:pPr>
        <w:numPr>
          <w:ilvl w:val="0"/>
          <w:numId w:val="32"/>
        </w:numPr>
      </w:pPr>
      <w:r>
        <w:t>Hammashoito-/oikomishoitokäynti</w:t>
      </w:r>
    </w:p>
    <w:p w14:paraId="7BCB3B9A" w14:textId="77777777" w:rsidR="000E1BE7" w:rsidRDefault="000E1BE7" w:rsidP="00CA3EED">
      <w:pPr>
        <w:numPr>
          <w:ilvl w:val="0"/>
          <w:numId w:val="32"/>
        </w:numPr>
      </w:pPr>
      <w:r>
        <w:t>Hoidon löydökset</w:t>
      </w:r>
    </w:p>
    <w:p w14:paraId="3EBA7B95" w14:textId="77777777" w:rsidR="000E1BE7" w:rsidRDefault="000E1BE7" w:rsidP="00CA3EED">
      <w:pPr>
        <w:numPr>
          <w:ilvl w:val="0"/>
          <w:numId w:val="32"/>
        </w:numPr>
      </w:pPr>
      <w:r>
        <w:t>Liitetiedot / Huomautukset</w:t>
      </w:r>
    </w:p>
    <w:p w14:paraId="1323DE9F" w14:textId="77777777" w:rsidR="000E1BE7" w:rsidRDefault="000E1BE7" w:rsidP="00CA3EED">
      <w:pPr>
        <w:numPr>
          <w:ilvl w:val="0"/>
          <w:numId w:val="32"/>
        </w:numPr>
      </w:pPr>
      <w:r>
        <w:t>Reseptilääkkeet</w:t>
      </w:r>
    </w:p>
    <w:p w14:paraId="622024EB" w14:textId="77777777" w:rsidR="000E1BE7" w:rsidRDefault="000E1BE7" w:rsidP="00CA3EED">
      <w:pPr>
        <w:numPr>
          <w:ilvl w:val="0"/>
          <w:numId w:val="32"/>
        </w:numPr>
      </w:pPr>
      <w:r>
        <w:t>Hyväksytty hoitosuunnitelma</w:t>
      </w:r>
    </w:p>
    <w:p w14:paraId="06353D31" w14:textId="77777777" w:rsidR="000E1BE7" w:rsidRDefault="000E1BE7" w:rsidP="00CA3EED">
      <w:pPr>
        <w:numPr>
          <w:ilvl w:val="0"/>
          <w:numId w:val="32"/>
        </w:numPr>
      </w:pPr>
      <w:r>
        <w:t>Lähetteet</w:t>
      </w:r>
    </w:p>
    <w:p w14:paraId="437930E8" w14:textId="77777777" w:rsidR="000E1BE7" w:rsidRDefault="000E1BE7" w:rsidP="00CA3EED">
      <w:pPr>
        <w:numPr>
          <w:ilvl w:val="0"/>
          <w:numId w:val="32"/>
        </w:numPr>
      </w:pPr>
      <w:r>
        <w:t>Oikomis- ja hammashoidon röntgenan</w:t>
      </w:r>
      <w:r>
        <w:t>a</w:t>
      </w:r>
      <w:r>
        <w:t>lyysi</w:t>
      </w:r>
    </w:p>
    <w:p w14:paraId="1B55FF49" w14:textId="77777777" w:rsidR="000E1BE7" w:rsidRDefault="000E1BE7" w:rsidP="00CA3EED">
      <w:pPr>
        <w:numPr>
          <w:ilvl w:val="0"/>
          <w:numId w:val="32"/>
        </w:numPr>
      </w:pPr>
      <w:r>
        <w:t>Hoitotapahtumat, kestot</w:t>
      </w:r>
    </w:p>
    <w:p w14:paraId="4D2F668A" w14:textId="77777777" w:rsidR="000E1BE7" w:rsidRDefault="000E1BE7" w:rsidP="00CA3EED">
      <w:pPr>
        <w:numPr>
          <w:ilvl w:val="0"/>
          <w:numId w:val="32"/>
        </w:numPr>
      </w:pPr>
      <w:r>
        <w:t>Hampaiden panoraamaröntgen analyysi</w:t>
      </w:r>
    </w:p>
    <w:p w14:paraId="2E7D9FDD" w14:textId="77777777" w:rsidR="00B21F45" w:rsidRPr="00B21F45" w:rsidRDefault="000E1BE7" w:rsidP="00CA3EED">
      <w:pPr>
        <w:numPr>
          <w:ilvl w:val="0"/>
          <w:numId w:val="32"/>
        </w:numPr>
      </w:pPr>
      <w:r>
        <w:t xml:space="preserve">Hoitoyhteenveto </w:t>
      </w:r>
    </w:p>
    <w:p w14:paraId="246AB20F" w14:textId="77777777" w:rsidR="00CA3EED" w:rsidRDefault="00CA3EED" w:rsidP="00485AA5">
      <w:pPr>
        <w:sectPr w:rsidR="00CA3EED" w:rsidSect="00CA3EED">
          <w:footnotePr>
            <w:numRestart w:val="eachSect"/>
          </w:footnotePr>
          <w:type w:val="continuous"/>
          <w:pgSz w:w="11907" w:h="16840" w:code="9"/>
          <w:pgMar w:top="567" w:right="1134" w:bottom="567" w:left="1134" w:header="567" w:footer="567" w:gutter="0"/>
          <w:cols w:num="2" w:space="708"/>
          <w:docGrid w:linePitch="326"/>
        </w:sectPr>
      </w:pPr>
    </w:p>
    <w:p w14:paraId="2C3DBBF2" w14:textId="77777777" w:rsidR="00406018" w:rsidRDefault="00406018" w:rsidP="00485AA5"/>
    <w:p w14:paraId="57600C3A" w14:textId="77777777" w:rsidR="00CA3EED" w:rsidRPr="00B21F45" w:rsidRDefault="00CA3EED" w:rsidP="00485AA5">
      <w:r>
        <w:t xml:space="preserve">Näistä </w:t>
      </w:r>
      <w:r w:rsidR="00EE6431">
        <w:t>H</w:t>
      </w:r>
      <w:r>
        <w:t xml:space="preserve">ampaiden terveysosio sekä Kliiniset havainnot vastaavat lähinnä Suomen Hampaiden ja suun alueen statustiedot-osuutta. </w:t>
      </w:r>
      <w:r w:rsidR="00EE6431">
        <w:t>CDA</w:t>
      </w:r>
      <w:r w:rsidR="000B16C3">
        <w:t>:n</w:t>
      </w:r>
      <w:r w:rsidR="00EE6431">
        <w:t xml:space="preserve"> osalta teknisesti hyödyntämisen tapa on hyvin yhtenäinen Suomessa määritellyn kanssa, havaintoihin käytetään entry.observation </w:t>
      </w:r>
      <w:r w:rsidR="0023038A">
        <w:t>–</w:t>
      </w:r>
      <w:r w:rsidR="00EE6431">
        <w:t>rakenteita. Toiminnallisina eroina hammaskohtaisisssa rakenteisissa kirjauksissa ei mennä niin tarkalle erittelytasolle</w:t>
      </w:r>
      <w:r w:rsidR="000B16C3">
        <w:t xml:space="preserve"> kuin</w:t>
      </w:r>
      <w:r w:rsidR="00EE6431">
        <w:t xml:space="preserve"> mitä STH</w:t>
      </w:r>
      <w:r w:rsidR="000B16C3">
        <w:t>-</w:t>
      </w:r>
      <w:r w:rsidR="00EE6431">
        <w:t>luokitteluperheessä tehdään. Havaintojen luokitteluissa käytetään S</w:t>
      </w:r>
      <w:r w:rsidR="000B16C3">
        <w:t>NOMED</w:t>
      </w:r>
      <w:r w:rsidR="00EE6431">
        <w:t xml:space="preserve"> CT </w:t>
      </w:r>
      <w:r w:rsidR="0023038A">
        <w:t>–</w:t>
      </w:r>
      <w:r w:rsidR="00EE6431">
        <w:t>koodistoja (Suomessa kansallinen STH-luokitteluperhe). Jatkossa Suomessakin suunnitteilla olevien indeksti</w:t>
      </w:r>
      <w:r w:rsidR="00EE6431">
        <w:t>e</w:t>
      </w:r>
      <w:r w:rsidR="00EE6431">
        <w:t>tojen toteutukseen CDA</w:t>
      </w:r>
      <w:r w:rsidR="000B16C3">
        <w:t>-</w:t>
      </w:r>
      <w:r w:rsidR="00EE6431">
        <w:t>rakenteisiin Viron määrittelyistä löytyy toteutusesimerkit. Virossa on t</w:t>
      </w:r>
      <w:r w:rsidR="00EE6431">
        <w:t>o</w:t>
      </w:r>
      <w:r w:rsidR="00EE6431">
        <w:t>teutettu myös kansallinen tyylitiedosto, mikä näyttää hammaskartan tiedot ymmärrettävässä näy</w:t>
      </w:r>
      <w:r w:rsidR="00EE6431">
        <w:t>t</w:t>
      </w:r>
      <w:r w:rsidR="00EE6431">
        <w:t xml:space="preserve">tömuodossa suoraan CDA-xml:n pohjalta – Suomessa vaativammat näytön muotoilut on jätetty pääasiassa potilastietojärjestelmien käyttöliittymien vastuulle. </w:t>
      </w:r>
      <w:r w:rsidR="003A40A5">
        <w:t>Selkeitä synergioita Viron ja Suomen toteutuksissa on nähtävissä, sillä CDA-standardin paikallinen soveltaminen on tehty yhtenäisesti, mikä on hyvä asia. Toteutusteknisiä erojakin toki löytyy, kuten Virossa ei observationeissa ole kä</w:t>
      </w:r>
      <w:r w:rsidR="003A40A5">
        <w:t>y</w:t>
      </w:r>
      <w:r w:rsidR="003A40A5">
        <w:t>tetty ollenkaan yksilöivää id</w:t>
      </w:r>
      <w:r w:rsidR="000B16C3">
        <w:t>-</w:t>
      </w:r>
      <w:r w:rsidR="003A40A5">
        <w:t>elementtiä eikä rakenteita ole yksilöity xml-id:llä, rakenteista ja näy</w:t>
      </w:r>
      <w:r w:rsidR="003A40A5">
        <w:t>t</w:t>
      </w:r>
      <w:r w:rsidR="003A40A5">
        <w:t>tömuoto-osuutta ei ole sidottu toisiinsa viittauksin, rakenteita ei tunnisteta erillisillä templateId-elementeillä jne. – isompi asia yhteentoimivuuden toteuttamisessa on kuitenkin yllä mainittu hy</w:t>
      </w:r>
      <w:r w:rsidR="003A40A5">
        <w:t>ö</w:t>
      </w:r>
      <w:r w:rsidR="003A40A5">
        <w:t xml:space="preserve">dynnettävien luokitusten erot kuin mainitut CDA-tekniset eroavaisuudet.   </w:t>
      </w:r>
      <w:r w:rsidR="00EE6431">
        <w:t xml:space="preserve"> </w:t>
      </w:r>
    </w:p>
    <w:p w14:paraId="1AC1FAB1" w14:textId="77777777" w:rsidR="0022040A" w:rsidRPr="00406018" w:rsidRDefault="00B43FCD" w:rsidP="00275518">
      <w:pPr>
        <w:pStyle w:val="Otsikko2"/>
      </w:pPr>
      <w:bookmarkStart w:id="99" w:name="_Toc436732508"/>
      <w:r w:rsidRPr="00B51087">
        <w:t>Rajaukset</w:t>
      </w:r>
      <w:r w:rsidR="004B2FA6">
        <w:t xml:space="preserve"> ja oletukset</w:t>
      </w:r>
      <w:bookmarkEnd w:id="99"/>
    </w:p>
    <w:p w14:paraId="1EBB282D" w14:textId="77777777" w:rsidR="0048051A" w:rsidRDefault="0022040A" w:rsidP="0022040A">
      <w:r>
        <w:t>S</w:t>
      </w:r>
      <w:r w:rsidR="00C63988">
        <w:t>uun t</w:t>
      </w:r>
      <w:r w:rsidR="00485AA5">
        <w:t xml:space="preserve">erveydenhuollon </w:t>
      </w:r>
      <w:r>
        <w:t>kuvantamisen osion erityistietotarpeita ei käsitellä, tässä työssä viitataan vain kuvantamisen tietojen osalta aikaisemmin tehtyihin määrittelyihin ja sovitetaan suun terve</w:t>
      </w:r>
      <w:r>
        <w:t>y</w:t>
      </w:r>
      <w:r>
        <w:t>denhuollon tietoja niihin.</w:t>
      </w:r>
    </w:p>
    <w:p w14:paraId="0D0111F4" w14:textId="77777777" w:rsidR="000F4A9C" w:rsidRDefault="000F4A9C" w:rsidP="00275518">
      <w:pPr>
        <w:pStyle w:val="Otsikko2"/>
        <w:rPr>
          <w:ins w:id="100" w:author="Tekijä"/>
        </w:rPr>
      </w:pPr>
      <w:bookmarkStart w:id="101" w:name="_Toc436732509"/>
      <w:r w:rsidRPr="0080386F">
        <w:t>Viitatut</w:t>
      </w:r>
      <w:r w:rsidRPr="00B51087">
        <w:t xml:space="preserve"> määrittelyt</w:t>
      </w:r>
      <w:bookmarkEnd w:id="101"/>
    </w:p>
    <w:p w14:paraId="7D1A7BAE" w14:textId="77777777" w:rsidR="00893BEB" w:rsidRDefault="00893BEB" w:rsidP="00893BEB">
      <w:pPr>
        <w:rPr>
          <w:ins w:id="102" w:author="Tekijä"/>
        </w:rPr>
      </w:pPr>
      <w:ins w:id="103" w:author="Tekijä">
        <w:r>
          <w:t>Huom. Kelan Kanta- määrittelyjen tuoreimmat versiot löytyvät Kanta sivustolta ja siellä on ohjei</w:t>
        </w:r>
        <w:r>
          <w:t>s</w:t>
        </w:r>
        <w:r>
          <w:t>tettuna versioiden hyödyntäminen – alla on viitattu tämän määrittelyn päivityshetkellä voimassa o</w:t>
        </w:r>
        <w:r>
          <w:t>l</w:t>
        </w:r>
        <w:r>
          <w:t>leisiin versioihin.</w:t>
        </w:r>
      </w:ins>
    </w:p>
    <w:p w14:paraId="7C07AB55" w14:textId="77777777" w:rsidR="00893BEB" w:rsidRPr="00893BEB" w:rsidRDefault="00893BEB" w:rsidP="00893BEB"/>
    <w:tbl>
      <w:tblPr>
        <w:tblW w:w="9923" w:type="dxa"/>
        <w:tblInd w:w="108" w:type="dxa"/>
        <w:tblLayout w:type="fixed"/>
        <w:tblLook w:val="01E0" w:firstRow="1" w:lastRow="1" w:firstColumn="1" w:lastColumn="1" w:noHBand="0" w:noVBand="0"/>
      </w:tblPr>
      <w:tblGrid>
        <w:gridCol w:w="496"/>
        <w:gridCol w:w="1347"/>
        <w:gridCol w:w="8080"/>
      </w:tblGrid>
      <w:tr w:rsidR="00B43FCD" w:rsidRPr="00411D51" w14:paraId="6C3249AD" w14:textId="77777777" w:rsidTr="00737F8C">
        <w:tc>
          <w:tcPr>
            <w:tcW w:w="496" w:type="dxa"/>
          </w:tcPr>
          <w:p w14:paraId="4D44D616" w14:textId="77777777" w:rsidR="00B43FCD" w:rsidRDefault="00B43FCD" w:rsidP="009017A3">
            <w:pPr>
              <w:rPr>
                <w:szCs w:val="24"/>
              </w:rPr>
            </w:pPr>
            <w:r>
              <w:rPr>
                <w:szCs w:val="24"/>
              </w:rPr>
              <w:t>[1]</w:t>
            </w:r>
          </w:p>
        </w:tc>
        <w:tc>
          <w:tcPr>
            <w:tcW w:w="1347" w:type="dxa"/>
          </w:tcPr>
          <w:p w14:paraId="64D5EDB8" w14:textId="77777777" w:rsidR="00B43FCD" w:rsidRDefault="002307A9" w:rsidP="009017A3">
            <w:pPr>
              <w:rPr>
                <w:szCs w:val="24"/>
              </w:rPr>
            </w:pPr>
            <w:r>
              <w:rPr>
                <w:szCs w:val="24"/>
              </w:rPr>
              <w:t>STM</w:t>
            </w:r>
          </w:p>
        </w:tc>
        <w:tc>
          <w:tcPr>
            <w:tcW w:w="8080" w:type="dxa"/>
          </w:tcPr>
          <w:p w14:paraId="7E0DA2FA" w14:textId="77777777" w:rsidR="00B43FCD" w:rsidRPr="00411D51" w:rsidRDefault="00411D51" w:rsidP="00411D51">
            <w:pPr>
              <w:rPr>
                <w:szCs w:val="24"/>
              </w:rPr>
            </w:pPr>
            <w:r w:rsidRPr="00411D51">
              <w:rPr>
                <w:szCs w:val="24"/>
              </w:rPr>
              <w:t>Kansallisen sähköisen potilaskertomuksen vakioidut tietosisällöt: Opas ydintiet</w:t>
            </w:r>
            <w:r w:rsidRPr="00411D51">
              <w:rPr>
                <w:szCs w:val="24"/>
              </w:rPr>
              <w:t>o</w:t>
            </w:r>
            <w:r w:rsidRPr="00411D51">
              <w:rPr>
                <w:szCs w:val="24"/>
              </w:rPr>
              <w:t>jen, otsikoiden ja näkymien sekä erikoisala</w:t>
            </w:r>
            <w:r>
              <w:rPr>
                <w:szCs w:val="24"/>
              </w:rPr>
              <w:t>-</w:t>
            </w:r>
            <w:r w:rsidRPr="00411D51">
              <w:rPr>
                <w:szCs w:val="24"/>
              </w:rPr>
              <w:t>ja</w:t>
            </w:r>
            <w:r>
              <w:rPr>
                <w:szCs w:val="24"/>
              </w:rPr>
              <w:t xml:space="preserve"> </w:t>
            </w:r>
            <w:r w:rsidRPr="00411D51">
              <w:rPr>
                <w:szCs w:val="24"/>
              </w:rPr>
              <w:t>toimintokohtaisten</w:t>
            </w:r>
            <w:r>
              <w:rPr>
                <w:szCs w:val="24"/>
              </w:rPr>
              <w:t xml:space="preserve"> </w:t>
            </w:r>
            <w:r w:rsidRPr="00411D51">
              <w:rPr>
                <w:szCs w:val="24"/>
              </w:rPr>
              <w:t>rakenteisten tietojen toteuttaminen sähköisessä p</w:t>
            </w:r>
            <w:r w:rsidRPr="00411D51">
              <w:rPr>
                <w:szCs w:val="24"/>
              </w:rPr>
              <w:t>o</w:t>
            </w:r>
            <w:r w:rsidRPr="00411D51">
              <w:rPr>
                <w:szCs w:val="24"/>
              </w:rPr>
              <w:t>tilaskertomuksessa</w:t>
            </w:r>
            <w:r>
              <w:rPr>
                <w:szCs w:val="24"/>
              </w:rPr>
              <w:t>. Versio 3.0</w:t>
            </w:r>
          </w:p>
        </w:tc>
      </w:tr>
      <w:tr w:rsidR="009E19E7" w:rsidRPr="006F0AF0" w14:paraId="4FC22687" w14:textId="77777777" w:rsidTr="00737F8C">
        <w:tc>
          <w:tcPr>
            <w:tcW w:w="496" w:type="dxa"/>
          </w:tcPr>
          <w:p w14:paraId="60417199" w14:textId="77777777" w:rsidR="009E19E7" w:rsidRPr="00411D51" w:rsidRDefault="009E19E7" w:rsidP="009017A3">
            <w:pPr>
              <w:rPr>
                <w:szCs w:val="24"/>
              </w:rPr>
            </w:pPr>
            <w:r w:rsidRPr="00411D51">
              <w:rPr>
                <w:szCs w:val="24"/>
              </w:rPr>
              <w:t>[2]</w:t>
            </w:r>
          </w:p>
        </w:tc>
        <w:tc>
          <w:tcPr>
            <w:tcW w:w="1347" w:type="dxa"/>
          </w:tcPr>
          <w:p w14:paraId="49AFEF3F" w14:textId="77777777" w:rsidR="009E19E7" w:rsidRPr="00411D51" w:rsidRDefault="003577CB" w:rsidP="009017A3">
            <w:pPr>
              <w:rPr>
                <w:szCs w:val="24"/>
              </w:rPr>
            </w:pPr>
            <w:r w:rsidRPr="003577CB">
              <w:rPr>
                <w:szCs w:val="24"/>
                <w:lang w:val="en-US"/>
              </w:rPr>
              <w:t>STM</w:t>
            </w:r>
          </w:p>
        </w:tc>
        <w:tc>
          <w:tcPr>
            <w:tcW w:w="8080" w:type="dxa"/>
          </w:tcPr>
          <w:p w14:paraId="7D7A169B" w14:textId="77777777" w:rsidR="008364EF" w:rsidRPr="006F0AF0" w:rsidRDefault="003577CB" w:rsidP="003577CB">
            <w:pPr>
              <w:rPr>
                <w:szCs w:val="24"/>
                <w:lang w:val="en-US"/>
              </w:rPr>
            </w:pPr>
            <w:r w:rsidRPr="003577CB">
              <w:rPr>
                <w:szCs w:val="24"/>
                <w:lang w:val="en-US"/>
              </w:rPr>
              <w:t>KanTa eArkiston vaiheistussuunnitelma.</w:t>
            </w:r>
            <w:r>
              <w:rPr>
                <w:szCs w:val="24"/>
                <w:lang w:val="en-US"/>
              </w:rPr>
              <w:t xml:space="preserve"> 2010</w:t>
            </w:r>
          </w:p>
        </w:tc>
      </w:tr>
      <w:tr w:rsidR="00C63988" w:rsidRPr="003577CB" w14:paraId="49038E4A" w14:textId="77777777" w:rsidTr="00737F8C">
        <w:tc>
          <w:tcPr>
            <w:tcW w:w="496" w:type="dxa"/>
          </w:tcPr>
          <w:p w14:paraId="664CEA5F" w14:textId="77777777" w:rsidR="00C63988" w:rsidRPr="003577CB" w:rsidRDefault="00C63988" w:rsidP="009017A3">
            <w:pPr>
              <w:rPr>
                <w:szCs w:val="24"/>
                <w:lang w:val="en-US"/>
              </w:rPr>
            </w:pPr>
            <w:r w:rsidRPr="003577CB">
              <w:rPr>
                <w:szCs w:val="24"/>
                <w:lang w:val="en-US"/>
              </w:rPr>
              <w:t>[3]</w:t>
            </w:r>
          </w:p>
        </w:tc>
        <w:tc>
          <w:tcPr>
            <w:tcW w:w="1347" w:type="dxa"/>
          </w:tcPr>
          <w:p w14:paraId="2FC83CD8" w14:textId="77777777" w:rsidR="00C63988" w:rsidRPr="003577CB" w:rsidRDefault="003577CB" w:rsidP="009017A3">
            <w:pPr>
              <w:rPr>
                <w:szCs w:val="24"/>
                <w:lang w:val="en-US"/>
              </w:rPr>
            </w:pPr>
            <w:r>
              <w:rPr>
                <w:szCs w:val="24"/>
                <w:lang w:val="en-US"/>
              </w:rPr>
              <w:t>STM</w:t>
            </w:r>
          </w:p>
        </w:tc>
        <w:tc>
          <w:tcPr>
            <w:tcW w:w="8080" w:type="dxa"/>
          </w:tcPr>
          <w:p w14:paraId="2FD2E763" w14:textId="77777777" w:rsidR="00406018" w:rsidRPr="003577CB" w:rsidRDefault="003577CB" w:rsidP="003577CB">
            <w:pPr>
              <w:rPr>
                <w:szCs w:val="24"/>
              </w:rPr>
            </w:pPr>
            <w:r w:rsidRPr="003577CB">
              <w:rPr>
                <w:szCs w:val="24"/>
              </w:rPr>
              <w:t xml:space="preserve">Ydintiedot, otsikot ja näkymät </w:t>
            </w:r>
            <w:r w:rsidR="0023038A">
              <w:rPr>
                <w:szCs w:val="24"/>
              </w:rPr>
              <w:t>–</w:t>
            </w:r>
            <w:r w:rsidRPr="003577CB">
              <w:rPr>
                <w:szCs w:val="24"/>
              </w:rPr>
              <w:t>oppaan liitteet 2007. LIITE 10 Hampaiden ja suun alueen nykytilatiedot (statustiedot).</w:t>
            </w:r>
          </w:p>
        </w:tc>
      </w:tr>
      <w:tr w:rsidR="003577CB" w:rsidRPr="003577CB" w14:paraId="6D621441" w14:textId="77777777" w:rsidTr="00737F8C">
        <w:tc>
          <w:tcPr>
            <w:tcW w:w="496" w:type="dxa"/>
          </w:tcPr>
          <w:p w14:paraId="2876981B" w14:textId="77777777" w:rsidR="003577CB" w:rsidRPr="003577CB" w:rsidRDefault="003577CB" w:rsidP="009017A3">
            <w:pPr>
              <w:rPr>
                <w:szCs w:val="24"/>
                <w:lang w:val="en-US"/>
              </w:rPr>
            </w:pPr>
            <w:r>
              <w:rPr>
                <w:szCs w:val="24"/>
                <w:lang w:val="en-US"/>
              </w:rPr>
              <w:t xml:space="preserve">[4] </w:t>
            </w:r>
          </w:p>
        </w:tc>
        <w:tc>
          <w:tcPr>
            <w:tcW w:w="1347" w:type="dxa"/>
          </w:tcPr>
          <w:p w14:paraId="68B61AE0" w14:textId="77777777" w:rsidR="003577CB" w:rsidRDefault="003577CB" w:rsidP="009017A3">
            <w:pPr>
              <w:rPr>
                <w:szCs w:val="24"/>
                <w:lang w:val="en-US"/>
              </w:rPr>
            </w:pPr>
            <w:r>
              <w:rPr>
                <w:szCs w:val="24"/>
                <w:lang w:val="en-US"/>
              </w:rPr>
              <w:t>STM</w:t>
            </w:r>
          </w:p>
        </w:tc>
        <w:tc>
          <w:tcPr>
            <w:tcW w:w="8080" w:type="dxa"/>
          </w:tcPr>
          <w:p w14:paraId="2D31DFC3" w14:textId="77777777" w:rsidR="003577CB" w:rsidRPr="003577CB" w:rsidRDefault="003577CB" w:rsidP="00B30009">
            <w:pPr>
              <w:rPr>
                <w:szCs w:val="24"/>
              </w:rPr>
            </w:pPr>
            <w:r w:rsidRPr="003577CB">
              <w:rPr>
                <w:szCs w:val="24"/>
              </w:rPr>
              <w:t>Terveydenhuollon kansallinen tietojärjestelmäarkkitehtuuri KANTA-jatkomäärittely, syksy 2007 Ydindokumentti. Kanta-jatkomäärittely; ydindok</w:t>
            </w:r>
            <w:r w:rsidRPr="003577CB">
              <w:rPr>
                <w:szCs w:val="24"/>
              </w:rPr>
              <w:t>u</w:t>
            </w:r>
            <w:r w:rsidRPr="003577CB">
              <w:rPr>
                <w:szCs w:val="24"/>
              </w:rPr>
              <w:t>mentti lausuntojen perusteella muokattuna.</w:t>
            </w:r>
          </w:p>
        </w:tc>
      </w:tr>
      <w:tr w:rsidR="003577CB" w:rsidRPr="003577CB" w14:paraId="313771A2" w14:textId="77777777" w:rsidTr="00737F8C">
        <w:tc>
          <w:tcPr>
            <w:tcW w:w="496" w:type="dxa"/>
          </w:tcPr>
          <w:p w14:paraId="66AFE857" w14:textId="77777777" w:rsidR="003577CB" w:rsidRPr="003577CB" w:rsidRDefault="003577CB" w:rsidP="009017A3">
            <w:pPr>
              <w:rPr>
                <w:szCs w:val="24"/>
              </w:rPr>
            </w:pPr>
            <w:r>
              <w:rPr>
                <w:szCs w:val="24"/>
              </w:rPr>
              <w:t>[5]</w:t>
            </w:r>
          </w:p>
        </w:tc>
        <w:tc>
          <w:tcPr>
            <w:tcW w:w="1347" w:type="dxa"/>
          </w:tcPr>
          <w:p w14:paraId="05712CA6" w14:textId="77777777" w:rsidR="003577CB" w:rsidRPr="003577CB" w:rsidRDefault="003577CB" w:rsidP="009017A3">
            <w:pPr>
              <w:rPr>
                <w:szCs w:val="24"/>
              </w:rPr>
            </w:pPr>
            <w:r>
              <w:rPr>
                <w:szCs w:val="24"/>
              </w:rPr>
              <w:t>STM</w:t>
            </w:r>
          </w:p>
        </w:tc>
        <w:tc>
          <w:tcPr>
            <w:tcW w:w="8080" w:type="dxa"/>
          </w:tcPr>
          <w:p w14:paraId="61CA8404" w14:textId="77777777" w:rsidR="003577CB" w:rsidRPr="003577CB" w:rsidRDefault="003577CB" w:rsidP="00B30009">
            <w:pPr>
              <w:rPr>
                <w:szCs w:val="24"/>
              </w:rPr>
            </w:pPr>
            <w:r w:rsidRPr="003577CB">
              <w:rPr>
                <w:szCs w:val="24"/>
              </w:rPr>
              <w:t>Potilaskertomuksen ydintiedot Versio 4.0. 2009. Suun terveydenhuolto.</w:t>
            </w:r>
          </w:p>
        </w:tc>
      </w:tr>
      <w:tr w:rsidR="000432FB" w:rsidRPr="003577CB" w14:paraId="42B2E8DA" w14:textId="77777777" w:rsidTr="00737F8C">
        <w:tc>
          <w:tcPr>
            <w:tcW w:w="496" w:type="dxa"/>
          </w:tcPr>
          <w:p w14:paraId="370F2812" w14:textId="77777777" w:rsidR="000432FB" w:rsidRDefault="000432FB" w:rsidP="000432FB">
            <w:pPr>
              <w:rPr>
                <w:szCs w:val="24"/>
              </w:rPr>
            </w:pPr>
            <w:r>
              <w:rPr>
                <w:szCs w:val="24"/>
              </w:rPr>
              <w:t>[6]</w:t>
            </w:r>
          </w:p>
        </w:tc>
        <w:tc>
          <w:tcPr>
            <w:tcW w:w="1347" w:type="dxa"/>
          </w:tcPr>
          <w:p w14:paraId="5B811AAC" w14:textId="77777777" w:rsidR="000432FB" w:rsidRDefault="000432FB" w:rsidP="009017A3">
            <w:pPr>
              <w:rPr>
                <w:szCs w:val="24"/>
              </w:rPr>
            </w:pPr>
            <w:r>
              <w:rPr>
                <w:szCs w:val="24"/>
              </w:rPr>
              <w:t>THL</w:t>
            </w:r>
          </w:p>
        </w:tc>
        <w:tc>
          <w:tcPr>
            <w:tcW w:w="8080" w:type="dxa"/>
          </w:tcPr>
          <w:p w14:paraId="02E9140D" w14:textId="77777777" w:rsidR="000432FB" w:rsidRPr="003577CB" w:rsidRDefault="000432FB" w:rsidP="000432FB">
            <w:pPr>
              <w:rPr>
                <w:szCs w:val="24"/>
              </w:rPr>
            </w:pPr>
            <w:r>
              <w:rPr>
                <w:szCs w:val="24"/>
              </w:rPr>
              <w:t xml:space="preserve">STH luokitusperheen </w:t>
            </w:r>
            <w:r w:rsidR="00A33B4A" w:rsidRPr="005135B0">
              <w:rPr>
                <w:szCs w:val="24"/>
              </w:rPr>
              <w:t xml:space="preserve">2013 päivitetty versio </w:t>
            </w:r>
            <w:r w:rsidRPr="000432FB">
              <w:rPr>
                <w:szCs w:val="24"/>
              </w:rPr>
              <w:t>Sosiaali- ja terveydenhuollon kansa</w:t>
            </w:r>
            <w:r w:rsidRPr="000432FB">
              <w:rPr>
                <w:szCs w:val="24"/>
              </w:rPr>
              <w:t>l</w:t>
            </w:r>
            <w:r w:rsidRPr="000432FB">
              <w:rPr>
                <w:szCs w:val="24"/>
              </w:rPr>
              <w:t>lisella koodistopalvelimella</w:t>
            </w:r>
          </w:p>
        </w:tc>
      </w:tr>
      <w:tr w:rsidR="003577CB" w:rsidRPr="006F0AF0" w14:paraId="7FA1DF1F" w14:textId="77777777" w:rsidTr="00737F8C">
        <w:tc>
          <w:tcPr>
            <w:tcW w:w="496" w:type="dxa"/>
          </w:tcPr>
          <w:p w14:paraId="649BBA87" w14:textId="77777777" w:rsidR="003577CB" w:rsidRDefault="003577CB" w:rsidP="00801FC5">
            <w:pPr>
              <w:rPr>
                <w:szCs w:val="24"/>
              </w:rPr>
            </w:pPr>
            <w:r>
              <w:rPr>
                <w:szCs w:val="24"/>
              </w:rPr>
              <w:t>[8]</w:t>
            </w:r>
          </w:p>
        </w:tc>
        <w:tc>
          <w:tcPr>
            <w:tcW w:w="1347" w:type="dxa"/>
          </w:tcPr>
          <w:p w14:paraId="454FBAE3" w14:textId="77777777" w:rsidR="003577CB" w:rsidRDefault="003577CB" w:rsidP="004E79BF">
            <w:pPr>
              <w:rPr>
                <w:szCs w:val="24"/>
              </w:rPr>
            </w:pPr>
            <w:del w:id="104" w:author="Tekijä">
              <w:r w:rsidDel="004E79BF">
                <w:rPr>
                  <w:szCs w:val="24"/>
                </w:rPr>
                <w:delText>KanTa</w:delText>
              </w:r>
            </w:del>
            <w:ins w:id="105" w:author="Tekijä">
              <w:r w:rsidR="004E79BF">
                <w:rPr>
                  <w:szCs w:val="24"/>
                </w:rPr>
                <w:t>Kela</w:t>
              </w:r>
            </w:ins>
          </w:p>
        </w:tc>
        <w:tc>
          <w:tcPr>
            <w:tcW w:w="8080" w:type="dxa"/>
          </w:tcPr>
          <w:p w14:paraId="1EC17B3F" w14:textId="77777777" w:rsidR="003577CB" w:rsidRPr="006F0AF0" w:rsidRDefault="003577CB" w:rsidP="00DA5FD5">
            <w:pPr>
              <w:rPr>
                <w:szCs w:val="24"/>
              </w:rPr>
            </w:pPr>
            <w:r>
              <w:rPr>
                <w:szCs w:val="24"/>
              </w:rPr>
              <w:t>Kan</w:t>
            </w:r>
            <w:ins w:id="106" w:author="Tekijä">
              <w:r w:rsidR="004E79BF">
                <w:rPr>
                  <w:szCs w:val="24"/>
                </w:rPr>
                <w:t>t</w:t>
              </w:r>
            </w:ins>
            <w:del w:id="107" w:author="Tekijä">
              <w:r w:rsidDel="004E79BF">
                <w:rPr>
                  <w:szCs w:val="24"/>
                </w:rPr>
                <w:delText>T</w:delText>
              </w:r>
            </w:del>
            <w:r>
              <w:rPr>
                <w:szCs w:val="24"/>
              </w:rPr>
              <w:t xml:space="preserve">a </w:t>
            </w:r>
            <w:del w:id="108" w:author="Tekijä">
              <w:r w:rsidDel="004E79BF">
                <w:rPr>
                  <w:szCs w:val="24"/>
                </w:rPr>
                <w:delText xml:space="preserve">– eArkiston </w:delText>
              </w:r>
            </w:del>
            <w:ins w:id="109" w:author="Tekijä">
              <w:r w:rsidR="004E79BF">
                <w:rPr>
                  <w:szCs w:val="24"/>
                </w:rPr>
                <w:t xml:space="preserve">Potilastiedon arkiston </w:t>
              </w:r>
            </w:ins>
            <w:r w:rsidRPr="002D5699">
              <w:rPr>
                <w:szCs w:val="24"/>
              </w:rPr>
              <w:t>Kertomus ja lomakkeet</w:t>
            </w:r>
            <w:r>
              <w:rPr>
                <w:szCs w:val="24"/>
              </w:rPr>
              <w:t xml:space="preserve">, </w:t>
            </w:r>
            <w:r w:rsidR="00A33B4A">
              <w:rPr>
                <w:szCs w:val="24"/>
              </w:rPr>
              <w:t>versio 5.</w:t>
            </w:r>
            <w:ins w:id="110" w:author="Tekijä">
              <w:r w:rsidR="004E79BF">
                <w:rPr>
                  <w:szCs w:val="24"/>
                </w:rPr>
                <w:t>1</w:t>
              </w:r>
              <w:r w:rsidR="00DA5FD5">
                <w:rPr>
                  <w:szCs w:val="24"/>
                </w:rPr>
                <w:t>1</w:t>
              </w:r>
              <w:r w:rsidR="004E79BF">
                <w:rPr>
                  <w:szCs w:val="24"/>
                </w:rPr>
                <w:t>, 2015</w:t>
              </w:r>
            </w:ins>
          </w:p>
        </w:tc>
      </w:tr>
      <w:tr w:rsidR="003577CB" w:rsidRPr="002D5699" w14:paraId="4089A751" w14:textId="77777777" w:rsidTr="00737F8C">
        <w:tc>
          <w:tcPr>
            <w:tcW w:w="496" w:type="dxa"/>
          </w:tcPr>
          <w:p w14:paraId="7FF9B426" w14:textId="77777777" w:rsidR="003577CB" w:rsidRDefault="003577CB" w:rsidP="00801FC5">
            <w:pPr>
              <w:rPr>
                <w:szCs w:val="24"/>
              </w:rPr>
            </w:pPr>
            <w:r>
              <w:rPr>
                <w:szCs w:val="24"/>
              </w:rPr>
              <w:t>[9]</w:t>
            </w:r>
          </w:p>
        </w:tc>
        <w:tc>
          <w:tcPr>
            <w:tcW w:w="1347" w:type="dxa"/>
          </w:tcPr>
          <w:p w14:paraId="29811ACE" w14:textId="77777777" w:rsidR="003577CB" w:rsidRDefault="003577CB" w:rsidP="00801FC5">
            <w:pPr>
              <w:rPr>
                <w:szCs w:val="24"/>
              </w:rPr>
            </w:pPr>
            <w:del w:id="111" w:author="Tekijä">
              <w:r w:rsidDel="004E79BF">
                <w:rPr>
                  <w:szCs w:val="24"/>
                </w:rPr>
                <w:delText>STM</w:delText>
              </w:r>
            </w:del>
            <w:ins w:id="112" w:author="Tekijä">
              <w:r w:rsidR="004E79BF">
                <w:rPr>
                  <w:szCs w:val="24"/>
                </w:rPr>
                <w:t>Kela</w:t>
              </w:r>
            </w:ins>
          </w:p>
        </w:tc>
        <w:tc>
          <w:tcPr>
            <w:tcW w:w="8080" w:type="dxa"/>
          </w:tcPr>
          <w:p w14:paraId="58EE1432" w14:textId="77777777" w:rsidR="003577CB" w:rsidRPr="002D5699" w:rsidRDefault="004E79BF" w:rsidP="004E79BF">
            <w:pPr>
              <w:rPr>
                <w:szCs w:val="24"/>
              </w:rPr>
            </w:pPr>
            <w:ins w:id="113" w:author="Tekijä">
              <w:r w:rsidRPr="004E79BF">
                <w:rPr>
                  <w:color w:val="000000"/>
                  <w:szCs w:val="24"/>
                </w:rPr>
                <w:t xml:space="preserve">Kanta Potilastiedon arkisto, Potilastietojärjestelmien käyttötapaukset, </w:t>
              </w:r>
              <w:r w:rsidR="00893BEB">
                <w:rPr>
                  <w:color w:val="000000"/>
                  <w:szCs w:val="24"/>
                </w:rPr>
                <w:t xml:space="preserve">versio </w:t>
              </w:r>
              <w:r>
                <w:rPr>
                  <w:color w:val="000000"/>
                  <w:szCs w:val="24"/>
                </w:rPr>
                <w:t xml:space="preserve">2.10, </w:t>
              </w:r>
              <w:r w:rsidRPr="004E79BF">
                <w:rPr>
                  <w:color w:val="000000"/>
                  <w:szCs w:val="24"/>
                </w:rPr>
                <w:t>2015</w:t>
              </w:r>
            </w:ins>
            <w:del w:id="114" w:author="Tekijä">
              <w:r w:rsidR="003577CB" w:rsidDel="004E79BF">
                <w:rPr>
                  <w:color w:val="000000"/>
                  <w:szCs w:val="24"/>
                </w:rPr>
                <w:delText xml:space="preserve">KanTa-palvelut – eArkisto: Käyttötapaukset – Potilastietojärjestelmä. </w:delText>
              </w:r>
              <w:r w:rsidR="008F345D" w:rsidDel="004E79BF">
                <w:rPr>
                  <w:color w:val="000000"/>
                  <w:szCs w:val="24"/>
                </w:rPr>
                <w:delText>2.1.</w:delText>
              </w:r>
              <w:r w:rsidR="003577CB" w:rsidDel="004E79BF">
                <w:rPr>
                  <w:color w:val="000000"/>
                  <w:szCs w:val="24"/>
                </w:rPr>
                <w:delText>20</w:delText>
              </w:r>
              <w:r w:rsidR="0011371B" w:rsidDel="004E79BF">
                <w:rPr>
                  <w:color w:val="000000"/>
                  <w:szCs w:val="24"/>
                </w:rPr>
                <w:delText>1</w:delText>
              </w:r>
              <w:r w:rsidR="008F345D" w:rsidDel="004E79BF">
                <w:rPr>
                  <w:color w:val="000000"/>
                  <w:szCs w:val="24"/>
                </w:rPr>
                <w:delText>4</w:delText>
              </w:r>
              <w:r w:rsidR="003577CB" w:rsidDel="004E79BF">
                <w:rPr>
                  <w:color w:val="000000"/>
                  <w:szCs w:val="24"/>
                </w:rPr>
                <w:delText xml:space="preserve"> Versio </w:delText>
              </w:r>
              <w:r w:rsidR="0011371B" w:rsidDel="004E79BF">
                <w:rPr>
                  <w:color w:val="000000"/>
                  <w:szCs w:val="24"/>
                </w:rPr>
                <w:delText>2</w:delText>
              </w:r>
              <w:r w:rsidR="003577CB" w:rsidDel="004E79BF">
                <w:rPr>
                  <w:color w:val="000000"/>
                  <w:szCs w:val="24"/>
                </w:rPr>
                <w:delText>.</w:delText>
              </w:r>
              <w:r w:rsidR="008F345D" w:rsidDel="004E79BF">
                <w:rPr>
                  <w:color w:val="000000"/>
                  <w:szCs w:val="24"/>
                </w:rPr>
                <w:delText>7</w:delText>
              </w:r>
            </w:del>
          </w:p>
        </w:tc>
      </w:tr>
      <w:tr w:rsidR="003577CB" w:rsidRPr="004E79BF" w14:paraId="2FF01B3C" w14:textId="77777777" w:rsidTr="00737F8C">
        <w:tc>
          <w:tcPr>
            <w:tcW w:w="496" w:type="dxa"/>
          </w:tcPr>
          <w:p w14:paraId="7BE4B081" w14:textId="77777777" w:rsidR="003577CB" w:rsidRDefault="003577CB" w:rsidP="00801FC5">
            <w:pPr>
              <w:ind w:right="-179"/>
              <w:rPr>
                <w:szCs w:val="24"/>
              </w:rPr>
            </w:pPr>
            <w:r>
              <w:rPr>
                <w:szCs w:val="24"/>
              </w:rPr>
              <w:t>[10]</w:t>
            </w:r>
          </w:p>
        </w:tc>
        <w:tc>
          <w:tcPr>
            <w:tcW w:w="1347" w:type="dxa"/>
          </w:tcPr>
          <w:p w14:paraId="0F543C27" w14:textId="77777777" w:rsidR="003577CB" w:rsidRDefault="003577CB" w:rsidP="004E79BF">
            <w:pPr>
              <w:rPr>
                <w:szCs w:val="24"/>
              </w:rPr>
            </w:pPr>
            <w:del w:id="115" w:author="Tekijä">
              <w:r w:rsidDel="004E79BF">
                <w:rPr>
                  <w:szCs w:val="24"/>
                </w:rPr>
                <w:delText>KanTa</w:delText>
              </w:r>
            </w:del>
            <w:ins w:id="116" w:author="Tekijä">
              <w:r w:rsidR="004E79BF">
                <w:rPr>
                  <w:szCs w:val="24"/>
                </w:rPr>
                <w:t>Kela</w:t>
              </w:r>
            </w:ins>
          </w:p>
        </w:tc>
        <w:tc>
          <w:tcPr>
            <w:tcW w:w="8080" w:type="dxa"/>
          </w:tcPr>
          <w:p w14:paraId="2D945E3D" w14:textId="77777777" w:rsidR="003577CB" w:rsidRPr="004E79BF" w:rsidRDefault="00893BEB" w:rsidP="00893BEB">
            <w:pPr>
              <w:rPr>
                <w:color w:val="000000"/>
                <w:szCs w:val="24"/>
              </w:rPr>
            </w:pPr>
            <w:ins w:id="117" w:author="Tekijä">
              <w:r w:rsidRPr="00893BEB">
                <w:rPr>
                  <w:color w:val="000000"/>
                  <w:szCs w:val="24"/>
                </w:rPr>
                <w:t xml:space="preserve">Kanta Potilastiedon arkiston CDA R2 Header, </w:t>
              </w:r>
              <w:r>
                <w:rPr>
                  <w:color w:val="000000"/>
                  <w:szCs w:val="24"/>
                </w:rPr>
                <w:t xml:space="preserve">versio 4.65, </w:t>
              </w:r>
              <w:r w:rsidRPr="00893BEB">
                <w:rPr>
                  <w:color w:val="000000"/>
                  <w:szCs w:val="24"/>
                </w:rPr>
                <w:t>2015</w:t>
              </w:r>
            </w:ins>
            <w:del w:id="118" w:author="Tekijä">
              <w:r w:rsidR="003577CB" w:rsidRPr="004E79BF" w:rsidDel="00893BEB">
                <w:rPr>
                  <w:color w:val="000000"/>
                  <w:szCs w:val="24"/>
                </w:rPr>
                <w:delText>KanTa -  eArki</w:delText>
              </w:r>
              <w:r w:rsidR="003577CB" w:rsidRPr="004E79BF" w:rsidDel="00893BEB">
                <w:rPr>
                  <w:color w:val="000000"/>
                  <w:szCs w:val="24"/>
                </w:rPr>
                <w:delText>s</w:delText>
              </w:r>
              <w:r w:rsidR="003577CB" w:rsidRPr="004E79BF" w:rsidDel="00893BEB">
                <w:rPr>
                  <w:color w:val="000000"/>
                  <w:szCs w:val="24"/>
                </w:rPr>
                <w:delText>ton CDA Header,</w:delText>
              </w:r>
              <w:r w:rsidR="0011371B" w:rsidRPr="004E79BF" w:rsidDel="00893BEB">
                <w:rPr>
                  <w:color w:val="000000"/>
                  <w:szCs w:val="24"/>
                </w:rPr>
                <w:delText xml:space="preserve"> </w:delText>
              </w:r>
              <w:r w:rsidR="00A33B4A" w:rsidRPr="004E79BF" w:rsidDel="00893BEB">
                <w:rPr>
                  <w:color w:val="000000"/>
                  <w:szCs w:val="24"/>
                </w:rPr>
                <w:delText>versio 4.5</w:delText>
              </w:r>
              <w:r w:rsidR="00124F80" w:rsidRPr="004E79BF" w:rsidDel="00893BEB">
                <w:rPr>
                  <w:color w:val="000000"/>
                  <w:szCs w:val="24"/>
                </w:rPr>
                <w:delText>9</w:delText>
              </w:r>
              <w:r w:rsidR="00A33B4A" w:rsidRPr="004E79BF" w:rsidDel="00893BEB">
                <w:rPr>
                  <w:color w:val="000000"/>
                  <w:szCs w:val="24"/>
                </w:rPr>
                <w:delText xml:space="preserve">, </w:delText>
              </w:r>
              <w:r w:rsidR="00124F80" w:rsidRPr="004E79BF" w:rsidDel="00893BEB">
                <w:rPr>
                  <w:color w:val="000000"/>
                  <w:szCs w:val="24"/>
                </w:rPr>
                <w:delText>13.3.2014, OID: 1.2.246.777.11.2014.7</w:delText>
              </w:r>
            </w:del>
          </w:p>
        </w:tc>
      </w:tr>
      <w:tr w:rsidR="008364EF" w:rsidRPr="00282603" w14:paraId="5A5B4486" w14:textId="77777777" w:rsidTr="00737F8C">
        <w:tc>
          <w:tcPr>
            <w:tcW w:w="496" w:type="dxa"/>
          </w:tcPr>
          <w:p w14:paraId="295194CE" w14:textId="77777777" w:rsidR="00352B0F" w:rsidRPr="006E2A35" w:rsidRDefault="00406018" w:rsidP="006E2A35">
            <w:pPr>
              <w:ind w:right="-179"/>
              <w:rPr>
                <w:szCs w:val="24"/>
              </w:rPr>
            </w:pPr>
            <w:r w:rsidRPr="006E2A35">
              <w:rPr>
                <w:szCs w:val="24"/>
              </w:rPr>
              <w:t>[</w:t>
            </w:r>
            <w:r w:rsidR="0011371B" w:rsidRPr="006E2A35">
              <w:rPr>
                <w:szCs w:val="24"/>
              </w:rPr>
              <w:t>11</w:t>
            </w:r>
            <w:r w:rsidRPr="006E2A35">
              <w:rPr>
                <w:szCs w:val="24"/>
              </w:rPr>
              <w:t>]</w:t>
            </w:r>
          </w:p>
        </w:tc>
        <w:tc>
          <w:tcPr>
            <w:tcW w:w="1347" w:type="dxa"/>
          </w:tcPr>
          <w:p w14:paraId="39C66BAB" w14:textId="77777777" w:rsidR="008364EF" w:rsidRPr="006E2A35" w:rsidRDefault="0011371B" w:rsidP="006E2A35">
            <w:pPr>
              <w:ind w:right="-179"/>
              <w:rPr>
                <w:szCs w:val="24"/>
              </w:rPr>
            </w:pPr>
            <w:r w:rsidRPr="006E2A35">
              <w:rPr>
                <w:szCs w:val="24"/>
              </w:rPr>
              <w:t>HL7</w:t>
            </w:r>
          </w:p>
        </w:tc>
        <w:tc>
          <w:tcPr>
            <w:tcW w:w="8080" w:type="dxa"/>
          </w:tcPr>
          <w:p w14:paraId="0C1D47E1" w14:textId="77777777" w:rsidR="00352B0F" w:rsidRPr="00282603" w:rsidRDefault="00406018" w:rsidP="00DC3ABA">
            <w:pPr>
              <w:rPr>
                <w:szCs w:val="24"/>
                <w:lang w:val="en-US"/>
              </w:rPr>
            </w:pPr>
            <w:r w:rsidRPr="0056620E">
              <w:rPr>
                <w:szCs w:val="24"/>
                <w:lang w:val="en-US"/>
              </w:rPr>
              <w:t>HL7 Implementatio</w:t>
            </w:r>
            <w:r w:rsidRPr="00406018">
              <w:rPr>
                <w:szCs w:val="24"/>
                <w:lang w:val="en-US"/>
              </w:rPr>
              <w:t>n Guide for CDA® Release 2: IHE Health Story Consolid</w:t>
            </w:r>
            <w:r w:rsidRPr="00406018">
              <w:rPr>
                <w:szCs w:val="24"/>
                <w:lang w:val="en-US"/>
              </w:rPr>
              <w:t>a</w:t>
            </w:r>
            <w:r w:rsidRPr="00406018">
              <w:rPr>
                <w:szCs w:val="24"/>
                <w:lang w:val="en-US"/>
              </w:rPr>
              <w:t xml:space="preserve">tion, Release 1.1 </w:t>
            </w:r>
            <w:r w:rsidR="0023038A">
              <w:rPr>
                <w:szCs w:val="24"/>
                <w:lang w:val="en-US"/>
              </w:rPr>
              <w:t>–</w:t>
            </w:r>
            <w:r w:rsidRPr="00406018">
              <w:rPr>
                <w:szCs w:val="24"/>
                <w:lang w:val="en-US"/>
              </w:rPr>
              <w:t xml:space="preserve"> US Realm</w:t>
            </w:r>
            <w:r>
              <w:rPr>
                <w:szCs w:val="24"/>
                <w:lang w:val="en-US"/>
              </w:rPr>
              <w:t xml:space="preserve">, </w:t>
            </w:r>
            <w:hyperlink r:id="rId22" w:history="1">
              <w:r w:rsidRPr="00406018">
                <w:rPr>
                  <w:rStyle w:val="Hyperlinkki"/>
                  <w:lang w:val="en-US"/>
                </w:rPr>
                <w:t>http://www.hl7.org/implement/standards/product_brief.cfm?product_id=258</w:t>
              </w:r>
            </w:hyperlink>
          </w:p>
        </w:tc>
      </w:tr>
      <w:tr w:rsidR="0011371B" w:rsidRPr="00406018" w14:paraId="13FC6228" w14:textId="77777777" w:rsidTr="00737F8C">
        <w:tc>
          <w:tcPr>
            <w:tcW w:w="496" w:type="dxa"/>
          </w:tcPr>
          <w:p w14:paraId="7A60B4F3" w14:textId="77777777" w:rsidR="0011371B" w:rsidRPr="0011371B" w:rsidRDefault="00DC3ABA" w:rsidP="006E2A35">
            <w:pPr>
              <w:ind w:right="-179"/>
              <w:rPr>
                <w:szCs w:val="24"/>
              </w:rPr>
            </w:pPr>
            <w:r>
              <w:rPr>
                <w:szCs w:val="24"/>
              </w:rPr>
              <w:t>[12]</w:t>
            </w:r>
          </w:p>
        </w:tc>
        <w:tc>
          <w:tcPr>
            <w:tcW w:w="1347" w:type="dxa"/>
          </w:tcPr>
          <w:p w14:paraId="6B0ABA2C" w14:textId="77777777" w:rsidR="0011371B" w:rsidRPr="0011371B" w:rsidRDefault="0011371B" w:rsidP="006E2A35">
            <w:pPr>
              <w:ind w:right="-179"/>
              <w:rPr>
                <w:szCs w:val="24"/>
              </w:rPr>
            </w:pPr>
          </w:p>
        </w:tc>
        <w:tc>
          <w:tcPr>
            <w:tcW w:w="8080" w:type="dxa"/>
          </w:tcPr>
          <w:p w14:paraId="15951968" w14:textId="77777777" w:rsidR="0011371B" w:rsidRPr="0011371B" w:rsidRDefault="0011371B" w:rsidP="0011371B">
            <w:pPr>
              <w:rPr>
                <w:szCs w:val="24"/>
              </w:rPr>
            </w:pPr>
            <w:r w:rsidRPr="00406018">
              <w:rPr>
                <w:szCs w:val="24"/>
              </w:rPr>
              <w:t>Viron terveydenhuollon määrityksiä:</w:t>
            </w:r>
            <w:r>
              <w:rPr>
                <w:szCs w:val="24"/>
              </w:rPr>
              <w:t xml:space="preserve"> </w:t>
            </w:r>
            <w:hyperlink r:id="rId23" w:history="1">
              <w:r w:rsidRPr="00562D79">
                <w:rPr>
                  <w:rStyle w:val="Hyperlinkki"/>
                  <w:szCs w:val="24"/>
                </w:rPr>
                <w:t>http://pub.e-tervis.ee/devstandard/devStandards/4.0</w:t>
              </w:r>
            </w:hyperlink>
            <w:r>
              <w:rPr>
                <w:szCs w:val="24"/>
              </w:rPr>
              <w:t xml:space="preserve"> </w:t>
            </w:r>
          </w:p>
        </w:tc>
      </w:tr>
      <w:tr w:rsidR="008364EF" w:rsidRPr="00406018" w14:paraId="6D358FC4" w14:textId="77777777" w:rsidTr="00737F8C">
        <w:tc>
          <w:tcPr>
            <w:tcW w:w="496" w:type="dxa"/>
          </w:tcPr>
          <w:p w14:paraId="544E54EC" w14:textId="77777777" w:rsidR="008364EF" w:rsidRPr="00411D51" w:rsidRDefault="00DC3ABA" w:rsidP="00DC3ABA">
            <w:pPr>
              <w:ind w:right="-179"/>
              <w:rPr>
                <w:szCs w:val="24"/>
              </w:rPr>
            </w:pPr>
            <w:r>
              <w:rPr>
                <w:szCs w:val="24"/>
              </w:rPr>
              <w:t>[13]</w:t>
            </w:r>
          </w:p>
        </w:tc>
        <w:tc>
          <w:tcPr>
            <w:tcW w:w="1347" w:type="dxa"/>
          </w:tcPr>
          <w:p w14:paraId="5C1CCB02" w14:textId="77777777" w:rsidR="008364EF" w:rsidRDefault="008364EF" w:rsidP="00DC3ABA">
            <w:pPr>
              <w:ind w:right="-179"/>
              <w:rPr>
                <w:szCs w:val="24"/>
              </w:rPr>
            </w:pPr>
          </w:p>
        </w:tc>
        <w:tc>
          <w:tcPr>
            <w:tcW w:w="8080" w:type="dxa"/>
          </w:tcPr>
          <w:p w14:paraId="57A4ED6F" w14:textId="77777777" w:rsidR="008364EF" w:rsidRPr="00406018" w:rsidRDefault="0011371B" w:rsidP="00EB64E3">
            <w:pPr>
              <w:rPr>
                <w:szCs w:val="24"/>
              </w:rPr>
            </w:pPr>
            <w:r w:rsidRPr="00406018">
              <w:rPr>
                <w:szCs w:val="24"/>
              </w:rPr>
              <w:t>Suun</w:t>
            </w:r>
            <w:r w:rsidR="00EB64E3">
              <w:rPr>
                <w:szCs w:val="24"/>
              </w:rPr>
              <w:t xml:space="preserve"> terveydenhuollon CDA-määrittely – kv-taustaselvitys, 10.4.2013, </w:t>
            </w:r>
            <w:r w:rsidR="00EB64E3" w:rsidRPr="00EB64E3">
              <w:rPr>
                <w:szCs w:val="24"/>
              </w:rPr>
              <w:t xml:space="preserve">SuunTH_CDA_kv-taustaselvitys_20130410_v11.pdf </w:t>
            </w:r>
          </w:p>
        </w:tc>
      </w:tr>
      <w:tr w:rsidR="0011371B" w:rsidRPr="00406018" w14:paraId="01A73D34" w14:textId="77777777" w:rsidTr="00737F8C">
        <w:tc>
          <w:tcPr>
            <w:tcW w:w="496" w:type="dxa"/>
          </w:tcPr>
          <w:p w14:paraId="3AD9473E" w14:textId="77777777" w:rsidR="0011371B" w:rsidRPr="00411D51" w:rsidRDefault="00DC3ABA" w:rsidP="00DC3ABA">
            <w:pPr>
              <w:ind w:right="-179"/>
              <w:rPr>
                <w:szCs w:val="24"/>
              </w:rPr>
            </w:pPr>
            <w:r>
              <w:rPr>
                <w:szCs w:val="24"/>
              </w:rPr>
              <w:t>[14]</w:t>
            </w:r>
          </w:p>
        </w:tc>
        <w:tc>
          <w:tcPr>
            <w:tcW w:w="1347" w:type="dxa"/>
          </w:tcPr>
          <w:p w14:paraId="3C8EE4DF" w14:textId="77777777" w:rsidR="0011371B" w:rsidRDefault="00306559" w:rsidP="004E79BF">
            <w:pPr>
              <w:ind w:right="-179"/>
              <w:rPr>
                <w:szCs w:val="24"/>
              </w:rPr>
            </w:pPr>
            <w:del w:id="119" w:author="Tekijä">
              <w:r w:rsidDel="004E79BF">
                <w:rPr>
                  <w:szCs w:val="24"/>
                </w:rPr>
                <w:delText>KanTa</w:delText>
              </w:r>
            </w:del>
            <w:ins w:id="120" w:author="Tekijä">
              <w:r w:rsidR="004E79BF">
                <w:rPr>
                  <w:szCs w:val="24"/>
                </w:rPr>
                <w:t>Kela</w:t>
              </w:r>
            </w:ins>
          </w:p>
        </w:tc>
        <w:tc>
          <w:tcPr>
            <w:tcW w:w="8080" w:type="dxa"/>
          </w:tcPr>
          <w:p w14:paraId="50EF2690" w14:textId="77777777" w:rsidR="0011371B" w:rsidRPr="00406018" w:rsidRDefault="00893BEB" w:rsidP="0011371B">
            <w:pPr>
              <w:rPr>
                <w:szCs w:val="24"/>
              </w:rPr>
            </w:pPr>
            <w:ins w:id="121" w:author="Tekijä">
              <w:r w:rsidRPr="00893BEB">
                <w:rPr>
                  <w:szCs w:val="24"/>
                </w:rPr>
                <w:t>Kanta kuvantamisen CDA R2 merkinnät, v</w:t>
              </w:r>
              <w:r>
                <w:rPr>
                  <w:szCs w:val="24"/>
                </w:rPr>
                <w:t xml:space="preserve">ersio </w:t>
              </w:r>
              <w:r w:rsidRPr="00893BEB">
                <w:rPr>
                  <w:szCs w:val="24"/>
                </w:rPr>
                <w:t>2.10</w:t>
              </w:r>
              <w:r>
                <w:rPr>
                  <w:szCs w:val="24"/>
                </w:rPr>
                <w:t>, 2015</w:t>
              </w:r>
            </w:ins>
            <w:del w:id="122" w:author="Tekijä">
              <w:r w:rsidR="0011371B" w:rsidRPr="00352B0F" w:rsidDel="00893BEB">
                <w:rPr>
                  <w:szCs w:val="24"/>
                </w:rPr>
                <w:delText>KanTa kuvantamisen CDA R2 asiakirjarakenteet</w:delText>
              </w:r>
              <w:r w:rsidR="0011371B" w:rsidDel="00893BEB">
                <w:rPr>
                  <w:szCs w:val="24"/>
                </w:rPr>
                <w:delText xml:space="preserve">, </w:delText>
              </w:r>
              <w:r w:rsidR="00A33B4A" w:rsidRPr="00352B0F" w:rsidDel="00893BEB">
                <w:rPr>
                  <w:szCs w:val="24"/>
                </w:rPr>
                <w:delText xml:space="preserve">Versio </w:delText>
              </w:r>
              <w:r w:rsidR="00A33B4A" w:rsidDel="00893BEB">
                <w:rPr>
                  <w:szCs w:val="24"/>
                </w:rPr>
                <w:delText>2.00, 12</w:delText>
              </w:r>
              <w:r w:rsidR="00A33B4A" w:rsidRPr="00352B0F" w:rsidDel="00893BEB">
                <w:rPr>
                  <w:szCs w:val="24"/>
                </w:rPr>
                <w:delText>.12.201</w:delText>
              </w:r>
              <w:r w:rsidR="00A33B4A" w:rsidDel="00893BEB">
                <w:rPr>
                  <w:szCs w:val="24"/>
                </w:rPr>
                <w:delText>3</w:delText>
              </w:r>
              <w:r w:rsidR="0011371B" w:rsidRPr="00352B0F" w:rsidDel="00893BEB">
                <w:rPr>
                  <w:szCs w:val="24"/>
                </w:rPr>
                <w:delText>Versio 1.10</w:delText>
              </w:r>
              <w:r w:rsidR="0011371B" w:rsidDel="00893BEB">
                <w:rPr>
                  <w:szCs w:val="24"/>
                </w:rPr>
                <w:delText xml:space="preserve">, </w:delText>
              </w:r>
              <w:r w:rsidR="0011371B" w:rsidRPr="00352B0F" w:rsidDel="00893BEB">
                <w:rPr>
                  <w:szCs w:val="24"/>
                </w:rPr>
                <w:delText>28.12.2012</w:delText>
              </w:r>
            </w:del>
          </w:p>
        </w:tc>
      </w:tr>
      <w:tr w:rsidR="00306559" w:rsidRPr="00406018" w14:paraId="61F51ED0" w14:textId="77777777" w:rsidTr="00737F8C">
        <w:tc>
          <w:tcPr>
            <w:tcW w:w="496" w:type="dxa"/>
          </w:tcPr>
          <w:p w14:paraId="07E3B408" w14:textId="77777777" w:rsidR="00306559" w:rsidRDefault="00306559" w:rsidP="00DC3ABA">
            <w:pPr>
              <w:ind w:right="-179"/>
              <w:rPr>
                <w:szCs w:val="24"/>
              </w:rPr>
            </w:pPr>
            <w:r>
              <w:rPr>
                <w:szCs w:val="24"/>
              </w:rPr>
              <w:t>[15]</w:t>
            </w:r>
          </w:p>
        </w:tc>
        <w:tc>
          <w:tcPr>
            <w:tcW w:w="1347" w:type="dxa"/>
          </w:tcPr>
          <w:p w14:paraId="457E5CF7" w14:textId="77777777" w:rsidR="00306559" w:rsidRDefault="00CB672D" w:rsidP="004E79BF">
            <w:pPr>
              <w:ind w:right="-179"/>
              <w:rPr>
                <w:szCs w:val="24"/>
              </w:rPr>
            </w:pPr>
            <w:del w:id="123" w:author="Tekijä">
              <w:r w:rsidDel="004E79BF">
                <w:rPr>
                  <w:szCs w:val="24"/>
                </w:rPr>
                <w:delText>KanTa</w:delText>
              </w:r>
            </w:del>
            <w:ins w:id="124" w:author="Tekijä">
              <w:r w:rsidR="004E79BF">
                <w:rPr>
                  <w:szCs w:val="24"/>
                </w:rPr>
                <w:t>Kela</w:t>
              </w:r>
            </w:ins>
          </w:p>
        </w:tc>
        <w:tc>
          <w:tcPr>
            <w:tcW w:w="8080" w:type="dxa"/>
          </w:tcPr>
          <w:p w14:paraId="1BC14EB4" w14:textId="77777777" w:rsidR="00306559" w:rsidRPr="00352B0F" w:rsidRDefault="00893BEB" w:rsidP="00124F80">
            <w:pPr>
              <w:rPr>
                <w:szCs w:val="24"/>
              </w:rPr>
            </w:pPr>
            <w:ins w:id="125" w:author="Tekijä">
              <w:r w:rsidRPr="00893BEB">
                <w:rPr>
                  <w:szCs w:val="24"/>
                </w:rPr>
                <w:t>Terveys- ja hoitosuunnitelma - CDA R2 potilaskertomusrakenne, v</w:t>
              </w:r>
              <w:r>
                <w:rPr>
                  <w:szCs w:val="24"/>
                </w:rPr>
                <w:t xml:space="preserve">ersio </w:t>
              </w:r>
              <w:r w:rsidRPr="00893BEB">
                <w:rPr>
                  <w:szCs w:val="24"/>
                </w:rPr>
                <w:t>1.20</w:t>
              </w:r>
              <w:r>
                <w:rPr>
                  <w:szCs w:val="24"/>
                </w:rPr>
                <w:t>, 2015</w:t>
              </w:r>
            </w:ins>
            <w:del w:id="126" w:author="Tekijä">
              <w:r w:rsidR="00306559" w:rsidRPr="00306559" w:rsidDel="00893BEB">
                <w:rPr>
                  <w:szCs w:val="24"/>
                </w:rPr>
                <w:delText>Terveys- ja hoitosuunnitelma</w:delText>
              </w:r>
              <w:r w:rsidR="00306559" w:rsidDel="00893BEB">
                <w:rPr>
                  <w:szCs w:val="24"/>
                </w:rPr>
                <w:delText xml:space="preserve"> </w:delText>
              </w:r>
              <w:r w:rsidR="00306559" w:rsidRPr="00306559" w:rsidDel="00893BEB">
                <w:rPr>
                  <w:szCs w:val="24"/>
                </w:rPr>
                <w:delText>CDA R2 potilaskertomusrakenne</w:delText>
              </w:r>
              <w:r w:rsidR="00306559" w:rsidDel="00893BEB">
                <w:rPr>
                  <w:szCs w:val="24"/>
                </w:rPr>
                <w:delText xml:space="preserve">, </w:delText>
              </w:r>
              <w:r w:rsidR="00A33B4A" w:rsidDel="00893BEB">
                <w:rPr>
                  <w:szCs w:val="24"/>
                </w:rPr>
                <w:delText>versio 1.11, OID:</w:delText>
              </w:r>
              <w:r w:rsidR="00A33B4A" w:rsidDel="00893BEB">
                <w:delText xml:space="preserve"> </w:delText>
              </w:r>
              <w:r w:rsidR="00A33B4A" w:rsidRPr="00306559" w:rsidDel="00893BEB">
                <w:rPr>
                  <w:szCs w:val="24"/>
                </w:rPr>
                <w:delText>1.2.246.777.11.</w:delText>
              </w:r>
              <w:r w:rsidR="00A33B4A" w:rsidDel="00893BEB">
                <w:delText xml:space="preserve"> </w:delText>
              </w:r>
              <w:r w:rsidR="00A33B4A" w:rsidRPr="00BA7AAD" w:rsidDel="00893BEB">
                <w:rPr>
                  <w:szCs w:val="24"/>
                </w:rPr>
                <w:delText>2013.11</w:delText>
              </w:r>
            </w:del>
          </w:p>
        </w:tc>
      </w:tr>
      <w:tr w:rsidR="00A33B4A" w:rsidRPr="00406018" w14:paraId="709CC493" w14:textId="77777777" w:rsidTr="00F035DF">
        <w:tc>
          <w:tcPr>
            <w:tcW w:w="496" w:type="dxa"/>
          </w:tcPr>
          <w:p w14:paraId="13AC0016" w14:textId="77777777" w:rsidR="00A33B4A" w:rsidRDefault="00A33B4A" w:rsidP="00F035DF">
            <w:pPr>
              <w:ind w:right="-179"/>
              <w:rPr>
                <w:szCs w:val="24"/>
              </w:rPr>
            </w:pPr>
            <w:r>
              <w:rPr>
                <w:szCs w:val="24"/>
              </w:rPr>
              <w:t>[16]</w:t>
            </w:r>
          </w:p>
        </w:tc>
        <w:tc>
          <w:tcPr>
            <w:tcW w:w="1347" w:type="dxa"/>
          </w:tcPr>
          <w:p w14:paraId="488BFC65" w14:textId="77777777" w:rsidR="00A33B4A" w:rsidRDefault="00A33B4A" w:rsidP="00F035DF">
            <w:pPr>
              <w:ind w:right="-179"/>
              <w:rPr>
                <w:szCs w:val="24"/>
              </w:rPr>
            </w:pPr>
            <w:r>
              <w:rPr>
                <w:szCs w:val="24"/>
              </w:rPr>
              <w:t>THL</w:t>
            </w:r>
          </w:p>
        </w:tc>
        <w:tc>
          <w:tcPr>
            <w:tcW w:w="8080" w:type="dxa"/>
          </w:tcPr>
          <w:p w14:paraId="3D5E9592" w14:textId="77777777" w:rsidR="00A33B4A" w:rsidRPr="00306559" w:rsidRDefault="00A33B4A" w:rsidP="00F035DF">
            <w:pPr>
              <w:rPr>
                <w:szCs w:val="24"/>
              </w:rPr>
            </w:pPr>
            <w:r>
              <w:rPr>
                <w:szCs w:val="24"/>
              </w:rPr>
              <w:t xml:space="preserve">Suun terveydenhuollon tietosisältömääritykset </w:t>
            </w:r>
            <w:r w:rsidRPr="000432FB">
              <w:rPr>
                <w:szCs w:val="24"/>
              </w:rPr>
              <w:t>Sosiaali- ja terveydenhuollon ka</w:t>
            </w:r>
            <w:r w:rsidRPr="000432FB">
              <w:rPr>
                <w:szCs w:val="24"/>
              </w:rPr>
              <w:t>n</w:t>
            </w:r>
            <w:r w:rsidRPr="000432FB">
              <w:rPr>
                <w:szCs w:val="24"/>
              </w:rPr>
              <w:t>sallisella koodistopalvelimella</w:t>
            </w:r>
          </w:p>
        </w:tc>
      </w:tr>
      <w:tr w:rsidR="006A75E7" w:rsidRPr="00406018" w14:paraId="125C1E86" w14:textId="77777777" w:rsidTr="00737F8C">
        <w:tc>
          <w:tcPr>
            <w:tcW w:w="496" w:type="dxa"/>
          </w:tcPr>
          <w:p w14:paraId="492E20A1" w14:textId="77777777" w:rsidR="006A75E7" w:rsidRDefault="006A75E7" w:rsidP="006A75E7">
            <w:pPr>
              <w:ind w:right="-179"/>
              <w:rPr>
                <w:szCs w:val="24"/>
              </w:rPr>
            </w:pPr>
            <w:r>
              <w:rPr>
                <w:szCs w:val="24"/>
              </w:rPr>
              <w:t>[17]</w:t>
            </w:r>
          </w:p>
        </w:tc>
        <w:tc>
          <w:tcPr>
            <w:tcW w:w="1347" w:type="dxa"/>
          </w:tcPr>
          <w:p w14:paraId="09A6A99E" w14:textId="77777777" w:rsidR="006A75E7" w:rsidRDefault="006A75E7" w:rsidP="004E79BF">
            <w:pPr>
              <w:ind w:right="-179"/>
              <w:rPr>
                <w:szCs w:val="24"/>
              </w:rPr>
            </w:pPr>
            <w:del w:id="127" w:author="Tekijä">
              <w:r w:rsidDel="004E79BF">
                <w:rPr>
                  <w:szCs w:val="24"/>
                </w:rPr>
                <w:delText>KanTa</w:delText>
              </w:r>
            </w:del>
            <w:ins w:id="128" w:author="Tekijä">
              <w:r w:rsidR="004E79BF">
                <w:rPr>
                  <w:szCs w:val="24"/>
                </w:rPr>
                <w:t>Kela</w:t>
              </w:r>
            </w:ins>
          </w:p>
        </w:tc>
        <w:tc>
          <w:tcPr>
            <w:tcW w:w="8080" w:type="dxa"/>
          </w:tcPr>
          <w:p w14:paraId="59C5BFCE" w14:textId="77777777" w:rsidR="006A75E7" w:rsidRPr="00306559" w:rsidRDefault="00893BEB" w:rsidP="006A75E7">
            <w:pPr>
              <w:rPr>
                <w:szCs w:val="24"/>
              </w:rPr>
            </w:pPr>
            <w:ins w:id="129" w:author="Tekijä">
              <w:r w:rsidRPr="00893BEB">
                <w:rPr>
                  <w:szCs w:val="24"/>
                </w:rPr>
                <w:t>Kanta Laboratorion CDA R2 merkinnät, v</w:t>
              </w:r>
              <w:r>
                <w:rPr>
                  <w:szCs w:val="24"/>
                </w:rPr>
                <w:t xml:space="preserve">ersio </w:t>
              </w:r>
              <w:r w:rsidRPr="00893BEB">
                <w:rPr>
                  <w:szCs w:val="24"/>
                </w:rPr>
                <w:t>4.10</w:t>
              </w:r>
              <w:r>
                <w:rPr>
                  <w:szCs w:val="24"/>
                </w:rPr>
                <w:t>, 2015</w:t>
              </w:r>
            </w:ins>
            <w:del w:id="130" w:author="Tekijä">
              <w:r w:rsidR="006A75E7" w:rsidDel="00893BEB">
                <w:rPr>
                  <w:szCs w:val="24"/>
                </w:rPr>
                <w:delText>L</w:delText>
              </w:r>
              <w:r w:rsidR="006A75E7" w:rsidRPr="006A75E7" w:rsidDel="00893BEB">
                <w:rPr>
                  <w:szCs w:val="24"/>
                </w:rPr>
                <w:delText xml:space="preserve">aboratoriovastauksien CDA R2 </w:delText>
              </w:r>
              <w:r w:rsidR="0023038A" w:rsidDel="00893BEB">
                <w:rPr>
                  <w:szCs w:val="24"/>
                </w:rPr>
                <w:delText>–</w:delText>
              </w:r>
              <w:r w:rsidR="006A75E7" w:rsidRPr="006A75E7" w:rsidDel="00893BEB">
                <w:rPr>
                  <w:szCs w:val="24"/>
                </w:rPr>
                <w:delText>rakenne</w:delText>
              </w:r>
              <w:r w:rsidR="006A75E7" w:rsidDel="00893BEB">
                <w:rPr>
                  <w:szCs w:val="24"/>
                </w:rPr>
                <w:delText xml:space="preserve">, versio 4.00, 12.12.2013, OID </w:delText>
              </w:r>
              <w:r w:rsidR="006A75E7" w:rsidRPr="006A75E7" w:rsidDel="00893BEB">
                <w:rPr>
                  <w:szCs w:val="24"/>
                </w:rPr>
                <w:delText>1.2.246.777.11.2013.25</w:delText>
              </w:r>
            </w:del>
          </w:p>
        </w:tc>
      </w:tr>
      <w:tr w:rsidR="0023038A" w:rsidRPr="00406018" w14:paraId="2CAC59D5" w14:textId="77777777" w:rsidTr="00737F8C">
        <w:tc>
          <w:tcPr>
            <w:tcW w:w="496" w:type="dxa"/>
          </w:tcPr>
          <w:p w14:paraId="730BC89A" w14:textId="77777777" w:rsidR="0023038A" w:rsidRDefault="0023038A" w:rsidP="006A75E7">
            <w:pPr>
              <w:ind w:right="-179"/>
              <w:rPr>
                <w:szCs w:val="24"/>
              </w:rPr>
            </w:pPr>
            <w:r>
              <w:rPr>
                <w:szCs w:val="24"/>
              </w:rPr>
              <w:t>[18]</w:t>
            </w:r>
          </w:p>
        </w:tc>
        <w:tc>
          <w:tcPr>
            <w:tcW w:w="1347" w:type="dxa"/>
          </w:tcPr>
          <w:p w14:paraId="261BB88E" w14:textId="77777777" w:rsidR="0023038A" w:rsidRDefault="0023038A" w:rsidP="006A75E7">
            <w:pPr>
              <w:ind w:right="-179"/>
              <w:rPr>
                <w:szCs w:val="24"/>
              </w:rPr>
            </w:pPr>
            <w:r>
              <w:rPr>
                <w:szCs w:val="24"/>
              </w:rPr>
              <w:t>THL</w:t>
            </w:r>
          </w:p>
        </w:tc>
        <w:tc>
          <w:tcPr>
            <w:tcW w:w="8080" w:type="dxa"/>
          </w:tcPr>
          <w:p w14:paraId="1083D5C3" w14:textId="77777777" w:rsidR="0023038A" w:rsidRDefault="0023038A" w:rsidP="008E33EF">
            <w:pPr>
              <w:rPr>
                <w:szCs w:val="24"/>
              </w:rPr>
            </w:pPr>
            <w:r w:rsidRPr="0023038A">
              <w:rPr>
                <w:szCs w:val="24"/>
              </w:rPr>
              <w:t>Suun terveydenhuollon potilaskertomusmerkintöjen toiminnalliset määritykset 2016</w:t>
            </w:r>
            <w:r>
              <w:rPr>
                <w:szCs w:val="24"/>
              </w:rPr>
              <w:t xml:space="preserve">. </w:t>
            </w:r>
          </w:p>
        </w:tc>
      </w:tr>
      <w:bookmarkEnd w:id="74"/>
      <w:bookmarkEnd w:id="75"/>
    </w:tbl>
    <w:p w14:paraId="6AFEF87F" w14:textId="77777777" w:rsidR="008364EF" w:rsidRPr="00411D51" w:rsidRDefault="008364EF" w:rsidP="004B2FA6"/>
    <w:p w14:paraId="52902236" w14:textId="77777777" w:rsidR="0080154F" w:rsidRPr="00411D51" w:rsidRDefault="00E424D0" w:rsidP="004B2FA6">
      <w:r w:rsidRPr="00411D51">
        <w:br w:type="page"/>
      </w:r>
    </w:p>
    <w:p w14:paraId="7E7D580A" w14:textId="77777777" w:rsidR="00411D51" w:rsidRPr="00411D51" w:rsidRDefault="004A659B" w:rsidP="00411D51">
      <w:pPr>
        <w:pStyle w:val="Otsikko1"/>
      </w:pPr>
      <w:bookmarkStart w:id="131" w:name="_Toc436732510"/>
      <w:r>
        <w:t>SUUN TERVEYDENHUOLLON TIEDOT CDA R2 -TIETORAKENTEINA</w:t>
      </w:r>
      <w:bookmarkEnd w:id="131"/>
      <w:r w:rsidRPr="004A659B">
        <w:t xml:space="preserve"> </w:t>
      </w:r>
    </w:p>
    <w:p w14:paraId="29A78373" w14:textId="77777777" w:rsidR="009F73AF" w:rsidRDefault="00B94291" w:rsidP="004B2FA6">
      <w:r>
        <w:t xml:space="preserve">Kertomus- ja lomakkeet </w:t>
      </w:r>
      <w:r w:rsidR="0097582B">
        <w:t xml:space="preserve">-oppaan </w:t>
      </w:r>
      <w:r>
        <w:t>[8] pohjalta suun terveydenhuollon tietojen osalta ratkaisu nouda</w:t>
      </w:r>
      <w:r>
        <w:t>t</w:t>
      </w:r>
      <w:r>
        <w:t xml:space="preserve">taa seuraavaa </w:t>
      </w:r>
      <w:r w:rsidR="009F4CC7">
        <w:t xml:space="preserve">kuvassa 1 esitettävää </w:t>
      </w:r>
      <w:r>
        <w:t>ylätason rakennett</w:t>
      </w:r>
      <w:r w:rsidR="007134D6">
        <w:t>a.</w:t>
      </w:r>
      <w:r>
        <w:t xml:space="preserve"> </w:t>
      </w:r>
    </w:p>
    <w:p w14:paraId="1A6AAA85" w14:textId="77777777" w:rsidR="009F73AF" w:rsidRDefault="009F73AF" w:rsidP="004B2FA6">
      <w:pPr>
        <w:rPr>
          <w:ins w:id="132" w:author="Tekijä"/>
        </w:rPr>
      </w:pPr>
    </w:p>
    <w:p w14:paraId="091C7EB2" w14:textId="7D24FB0B" w:rsidR="0097582B" w:rsidRDefault="00E66772" w:rsidP="004B2FA6">
      <w:ins w:id="133" w:author="Tekijä">
        <w:r>
          <w:rPr>
            <w:noProof/>
          </w:rPr>
          <w:drawing>
            <wp:inline distT="0" distB="0" distL="0" distR="0" wp14:anchorId="143C2560" wp14:editId="1E31F231">
              <wp:extent cx="6088380" cy="4328160"/>
              <wp:effectExtent l="0" t="0" r="0" b="0"/>
              <wp:docPr id="32" name="Kuva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088380" cy="4328160"/>
                      </a:xfrm>
                      <a:prstGeom prst="rect">
                        <a:avLst/>
                      </a:prstGeom>
                      <a:noFill/>
                    </pic:spPr>
                  </pic:pic>
                </a:graphicData>
              </a:graphic>
            </wp:inline>
          </w:drawing>
        </w:r>
      </w:ins>
    </w:p>
    <w:p w14:paraId="253525FE" w14:textId="77777777" w:rsidR="00B94291" w:rsidRPr="0097582B" w:rsidRDefault="00B94291" w:rsidP="004B2FA6">
      <w:pPr>
        <w:rPr>
          <w:b/>
        </w:rPr>
      </w:pPr>
      <w:r w:rsidRPr="0097582B">
        <w:rPr>
          <w:b/>
        </w:rPr>
        <w:t>Kuva 1</w:t>
      </w:r>
      <w:r w:rsidR="0097582B">
        <w:rPr>
          <w:b/>
        </w:rPr>
        <w:t>.</w:t>
      </w:r>
      <w:r w:rsidR="009F4CC7" w:rsidRPr="0097582B">
        <w:rPr>
          <w:b/>
        </w:rPr>
        <w:t xml:space="preserve"> Suun terveydenhuollon tietoja sisältävän CDA R2 asiakirjan rakenne</w:t>
      </w:r>
    </w:p>
    <w:p w14:paraId="02FF4503" w14:textId="77777777" w:rsidR="009F4CC7" w:rsidRDefault="009F4CC7" w:rsidP="004B2FA6"/>
    <w:p w14:paraId="16073F5C" w14:textId="77777777" w:rsidR="009F4CC7" w:rsidRDefault="00416525" w:rsidP="004B2FA6">
      <w:r>
        <w:t>Asiakirjan header-</w:t>
      </w:r>
      <w:r w:rsidR="009F4CC7">
        <w:t>osuuden jälkeen merkinnän tiedoissa ilmaistaan näkymä, merkinnän tekijän ti</w:t>
      </w:r>
      <w:r w:rsidR="009F4CC7">
        <w:t>e</w:t>
      </w:r>
      <w:r w:rsidR="009F4CC7">
        <w:t xml:space="preserve">dot sekä potilaan tiedot. </w:t>
      </w:r>
      <w:r w:rsidR="00EC1EE9">
        <w:t xml:space="preserve">Hoitoprosessin vaihe annetaan merkinnän näkymän alle, </w:t>
      </w:r>
      <w:ins w:id="134" w:author="Tekijä">
        <w:r w:rsidR="002F47F5">
          <w:t>Hammas-, suu- ja leukasairaudet (</w:t>
        </w:r>
      </w:ins>
      <w:r w:rsidR="00EC1EE9">
        <w:t>SUU</w:t>
      </w:r>
      <w:ins w:id="135" w:author="Tekijä">
        <w:r w:rsidR="002F47F5">
          <w:t>)</w:t>
        </w:r>
      </w:ins>
      <w:r w:rsidR="00036355">
        <w:t>-</w:t>
      </w:r>
      <w:r w:rsidR="00EC1EE9">
        <w:t>näkymälle kaikki vaiheet ovat mahdollisia, samoin merkintä voi sisältää SUU</w:t>
      </w:r>
      <w:r w:rsidR="00036355">
        <w:t>-</w:t>
      </w:r>
      <w:r w:rsidR="00EC1EE9">
        <w:t xml:space="preserve">näkymälle kirjauksia useampaan eri hoitoprosessin vaiheeseen. </w:t>
      </w:r>
      <w:r w:rsidR="009F4CC7">
        <w:t xml:space="preserve">Asianmukaisen hoitoprosessin vaiheen alle tulee kunkin </w:t>
      </w:r>
      <w:ins w:id="136" w:author="Tekijä">
        <w:r w:rsidR="002F47F5">
          <w:t>otsikon alle yksi tai useampi entry (</w:t>
        </w:r>
      </w:ins>
      <w:del w:id="137" w:author="Tekijä">
        <w:r w:rsidR="009F4CC7" w:rsidDel="002F47F5">
          <w:delText xml:space="preserve">rakenteisen </w:delText>
        </w:r>
      </w:del>
      <w:ins w:id="138" w:author="Tekijä">
        <w:r w:rsidR="002F47F5">
          <w:t xml:space="preserve">rakenteinen </w:t>
        </w:r>
      </w:ins>
      <w:del w:id="139" w:author="Tekijä">
        <w:r w:rsidR="009F4CC7" w:rsidDel="002F47F5">
          <w:delText>tiet</w:delText>
        </w:r>
        <w:r w:rsidR="009F4CC7" w:rsidDel="002F47F5">
          <w:delText>o</w:delText>
        </w:r>
        <w:r w:rsidR="009F4CC7" w:rsidDel="002F47F5">
          <w:delText xml:space="preserve">ryhmän </w:delText>
        </w:r>
      </w:del>
      <w:ins w:id="140" w:author="Tekijä">
        <w:r w:rsidR="002F47F5">
          <w:t xml:space="preserve">tietoryhmä) </w:t>
        </w:r>
      </w:ins>
      <w:del w:id="141" w:author="Tekijä">
        <w:r w:rsidR="009F4CC7" w:rsidDel="002F47F5">
          <w:delText xml:space="preserve">osalta ko. Otsikko, jonka alla on entry ja </w:delText>
        </w:r>
      </w:del>
      <w:ins w:id="142" w:author="Tekijä">
        <w:r w:rsidR="002F47F5">
          <w:t xml:space="preserve">sekä </w:t>
        </w:r>
      </w:ins>
      <w:del w:id="143" w:author="Tekijä">
        <w:r w:rsidR="009F4CC7" w:rsidDel="002F47F5">
          <w:delText xml:space="preserve">sen </w:delText>
        </w:r>
      </w:del>
      <w:ins w:id="144" w:author="Tekijä">
        <w:r w:rsidR="002F47F5">
          <w:t xml:space="preserve">niiden </w:t>
        </w:r>
      </w:ins>
      <w:r w:rsidR="009F4CC7">
        <w:t>näyttömuoto-osuudet</w:t>
      </w:r>
      <w:ins w:id="145" w:author="Tekijä">
        <w:r w:rsidR="002F47F5">
          <w:t xml:space="preserve"> ja ma</w:t>
        </w:r>
        <w:r w:rsidR="002F47F5">
          <w:t>h</w:t>
        </w:r>
        <w:r w:rsidR="002F47F5">
          <w:t>dolliset muut vapaamuotoiset tekstit</w:t>
        </w:r>
      </w:ins>
      <w:r w:rsidR="009F4CC7">
        <w:t>.</w:t>
      </w:r>
      <w:r w:rsidR="00711DA6">
        <w:t xml:space="preserve"> [8] </w:t>
      </w:r>
    </w:p>
    <w:p w14:paraId="2F1679E7" w14:textId="77777777" w:rsidR="009432D6" w:rsidRDefault="009432D6" w:rsidP="004B2FA6"/>
    <w:p w14:paraId="0C4F565B" w14:textId="2B228A79" w:rsidR="00194916" w:rsidRDefault="00E66772" w:rsidP="004B2FA6">
      <w:pPr>
        <w:rPr>
          <w:ins w:id="146" w:author="Tekijä"/>
          <w:b/>
        </w:rPr>
      </w:pPr>
      <w:ins w:id="147" w:author="Tekijä">
        <w:r>
          <w:rPr>
            <w:b/>
            <w:noProof/>
          </w:rPr>
          <w:drawing>
            <wp:inline distT="0" distB="0" distL="0" distR="0" wp14:anchorId="6272827B" wp14:editId="1AD9A884">
              <wp:extent cx="6276340" cy="4859655"/>
              <wp:effectExtent l="0" t="0" r="0" b="0"/>
              <wp:docPr id="33" name="Kuva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276340" cy="4859655"/>
                      </a:xfrm>
                      <a:prstGeom prst="rect">
                        <a:avLst/>
                      </a:prstGeom>
                      <a:noFill/>
                    </pic:spPr>
                  </pic:pic>
                </a:graphicData>
              </a:graphic>
            </wp:inline>
          </w:drawing>
        </w:r>
      </w:ins>
    </w:p>
    <w:p w14:paraId="5AB0A6D1" w14:textId="77777777" w:rsidR="009F4CC7" w:rsidRPr="0097582B" w:rsidRDefault="003F7525" w:rsidP="004B2FA6">
      <w:pPr>
        <w:rPr>
          <w:b/>
        </w:rPr>
      </w:pPr>
      <w:r w:rsidRPr="0097582B">
        <w:rPr>
          <w:b/>
        </w:rPr>
        <w:t>Kuva 2</w:t>
      </w:r>
      <w:r w:rsidR="0097582B">
        <w:rPr>
          <w:b/>
        </w:rPr>
        <w:t>.</w:t>
      </w:r>
      <w:r w:rsidRPr="0097582B">
        <w:rPr>
          <w:b/>
        </w:rPr>
        <w:t xml:space="preserve"> Rakenteisesti käsiteltävät tietokokonaisuude</w:t>
      </w:r>
      <w:r w:rsidR="006516E0">
        <w:rPr>
          <w:b/>
        </w:rPr>
        <w:t>t</w:t>
      </w:r>
      <w:r w:rsidRPr="0097582B">
        <w:rPr>
          <w:b/>
        </w:rPr>
        <w:t xml:space="preserve"> suun terveydenhuollossa</w:t>
      </w:r>
      <w:r w:rsidR="009432D6">
        <w:rPr>
          <w:b/>
        </w:rPr>
        <w:t xml:space="preserve"> SUU-näkymällä</w:t>
      </w:r>
    </w:p>
    <w:p w14:paraId="45FC7DE3" w14:textId="77777777" w:rsidR="003F7525" w:rsidRDefault="003F7525" w:rsidP="004B2FA6"/>
    <w:p w14:paraId="02763EC4" w14:textId="77777777" w:rsidR="004A659B" w:rsidRDefault="004A659B" w:rsidP="004A659B">
      <w:r>
        <w:t xml:space="preserve">Kuvassa 2 on kuvattu otsikko-näytömuoto-entry -tietoryhmät, jotka ovat </w:t>
      </w:r>
      <w:r w:rsidR="00F97734">
        <w:t>S</w:t>
      </w:r>
      <w:r w:rsidR="00FE5E3A">
        <w:t xml:space="preserve">UU-näkymällä käytössä </w:t>
      </w:r>
      <w:r>
        <w:t>CDA R2 -asiakirjoilla/merkinnöissä käytössä</w:t>
      </w:r>
      <w:r w:rsidR="00FE5E3A">
        <w:t xml:space="preserve"> [18]</w:t>
      </w:r>
      <w:r>
        <w:t xml:space="preserve">. </w:t>
      </w:r>
      <w:r w:rsidR="00FE5E3A">
        <w:t>Tiedot ovat suun terveydenhuollon erikoisal</w:t>
      </w:r>
      <w:r w:rsidR="00FE5E3A">
        <w:t>a</w:t>
      </w:r>
      <w:r w:rsidR="00FE5E3A">
        <w:t>kohtaisia rakenteisia tietoja sekä yleisiä rakenteisia jatkuvien kertomusten näkymillä käytettyjä r</w:t>
      </w:r>
      <w:r w:rsidR="00FE5E3A">
        <w:t>a</w:t>
      </w:r>
      <w:r w:rsidR="00FE5E3A">
        <w:t xml:space="preserve">kenteita. </w:t>
      </w:r>
      <w:r w:rsidR="00AE384B">
        <w:t>Lisäksi omina merkintöinä (omissa näkymissään) annetaan laboratorion, kuvantamisen, riskien, lääkehoidon sekä erityisnäkymien tiedot. Omina erillisinä asiakirjoinaan tuotetaan lausu</w:t>
      </w:r>
      <w:r w:rsidR="00AE384B">
        <w:t>n</w:t>
      </w:r>
      <w:r w:rsidR="00AE384B">
        <w:t>not, henkilötietolomake, suostumustiedot sekä THP ylläpidettävänä asiakirjana terveys- ja hoit</w:t>
      </w:r>
      <w:r w:rsidR="00AE384B">
        <w:t>o</w:t>
      </w:r>
      <w:r w:rsidR="00AE384B">
        <w:t xml:space="preserve">suunnitelma. </w:t>
      </w:r>
    </w:p>
    <w:p w14:paraId="0D529BC1" w14:textId="77777777" w:rsidR="004A659B" w:rsidRDefault="004A659B" w:rsidP="004A659B"/>
    <w:p w14:paraId="352DF795" w14:textId="2A0AC218" w:rsidR="009432D6" w:rsidRDefault="00E66772" w:rsidP="004A659B">
      <w:ins w:id="148" w:author="Tekijä">
        <w:r>
          <w:rPr>
            <w:noProof/>
          </w:rPr>
          <w:drawing>
            <wp:inline distT="0" distB="0" distL="0" distR="0" wp14:anchorId="5E0481C6" wp14:editId="45AD7267">
              <wp:extent cx="6175375" cy="4192905"/>
              <wp:effectExtent l="0" t="0" r="0" b="0"/>
              <wp:docPr id="34" name="Kuva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175375" cy="4192905"/>
                      </a:xfrm>
                      <a:prstGeom prst="rect">
                        <a:avLst/>
                      </a:prstGeom>
                      <a:noFill/>
                    </pic:spPr>
                  </pic:pic>
                </a:graphicData>
              </a:graphic>
            </wp:inline>
          </w:drawing>
        </w:r>
      </w:ins>
    </w:p>
    <w:p w14:paraId="3F7FF001" w14:textId="77777777" w:rsidR="009432D6" w:rsidRPr="00423906" w:rsidRDefault="009432D6" w:rsidP="004A659B">
      <w:pPr>
        <w:rPr>
          <w:b/>
        </w:rPr>
      </w:pPr>
      <w:r w:rsidRPr="00423906">
        <w:rPr>
          <w:b/>
        </w:rPr>
        <w:t>Kuva 3: Hammasstatus näkymän rakenne</w:t>
      </w:r>
    </w:p>
    <w:p w14:paraId="2A271BA3" w14:textId="77777777" w:rsidR="009432D6" w:rsidRDefault="009432D6" w:rsidP="004A659B"/>
    <w:p w14:paraId="395C001A" w14:textId="77777777" w:rsidR="00AE384B" w:rsidRDefault="00AE384B" w:rsidP="004A659B">
      <w:r>
        <w:t xml:space="preserve">Kuvassa 3 yllä on esitetty hammasstatus-näkymän rakenne, jonne kirjataan suun terveydenhuollon erikoisalakohtaisista rakenteisista tiedoista ’Hampaiston nykytilan’ ja ’Suurempien kuin yhden hampaan proteettisten rakenteiden’ tietosisältöjen rakenteiset tiedot. </w:t>
      </w:r>
    </w:p>
    <w:p w14:paraId="197CAEA7" w14:textId="77777777" w:rsidR="00AE384B" w:rsidRDefault="00AE384B" w:rsidP="004A659B"/>
    <w:p w14:paraId="5F4501E6" w14:textId="77777777" w:rsidR="00AE384B" w:rsidRDefault="00AE384B" w:rsidP="004A659B">
      <w:r>
        <w:t xml:space="preserve">SUU- ja HAM näkymiin liittyvät toiminnalliset kuvaukset löytyvät toiminnallisesta määrittelystä. [18]. Tässä CDA-määrittelyssä keskitytään siirrettävien tietojen teknisen siirtomuodon kuvaukseen.  </w:t>
      </w:r>
    </w:p>
    <w:p w14:paraId="7566CE76" w14:textId="77777777" w:rsidR="00AE384B" w:rsidRDefault="00AE384B" w:rsidP="004A659B"/>
    <w:p w14:paraId="040B7304" w14:textId="77777777" w:rsidR="002D19F1" w:rsidRDefault="00AE384B" w:rsidP="004B2FA6">
      <w:r>
        <w:t>Entryjä muodostetaan pääsääntöisesti yksi per kirjatta</w:t>
      </w:r>
      <w:ins w:id="149" w:author="Tekijä">
        <w:r w:rsidR="008F43B2">
          <w:t>van</w:t>
        </w:r>
      </w:ins>
      <w:r>
        <w:t xml:space="preserve"> </w:t>
      </w:r>
      <w:del w:id="150" w:author="Tekijä">
        <w:r w:rsidDel="008F43B2">
          <w:delText>tietosisältö</w:delText>
        </w:r>
      </w:del>
      <w:ins w:id="151" w:author="Tekijä">
        <w:r w:rsidR="008F43B2">
          <w:t>tietosisällön tietoryhmä</w:t>
        </w:r>
      </w:ins>
      <w:r>
        <w:t xml:space="preserve">. </w:t>
      </w:r>
      <w:r w:rsidR="004A659B">
        <w:t>Ku</w:t>
      </w:r>
      <w:r w:rsidR="004A659B">
        <w:t>n</w:t>
      </w:r>
      <w:r w:rsidR="004A659B">
        <w:t xml:space="preserve">kin </w:t>
      </w:r>
      <w:r>
        <w:t>tietos</w:t>
      </w:r>
      <w:r>
        <w:t>i</w:t>
      </w:r>
      <w:r>
        <w:t xml:space="preserve">sällön osalta entryn muodostamisperiaate ja </w:t>
      </w:r>
      <w:r w:rsidR="004A659B">
        <w:t xml:space="preserve">entryn yksityiskohtainen rakenne on esitetty tulevissa luvuissa. </w:t>
      </w:r>
    </w:p>
    <w:p w14:paraId="46481487" w14:textId="77777777" w:rsidR="00E265B7" w:rsidRPr="00411D51" w:rsidRDefault="00743AD0" w:rsidP="004B2FA6">
      <w:r>
        <w:br w:type="page"/>
      </w:r>
    </w:p>
    <w:p w14:paraId="56486219" w14:textId="77777777" w:rsidR="00A33B4A" w:rsidRPr="009838B6" w:rsidRDefault="00A33B4A" w:rsidP="00A33B4A">
      <w:pPr>
        <w:pStyle w:val="Otsikko1"/>
      </w:pPr>
      <w:bookmarkStart w:id="152" w:name="_Toc436732511"/>
      <w:r>
        <w:t>SUUN TERVEYDENHUOLLON ASIAKIRJOJEN JA MERKINTÖJEN YLEISRAKENNE</w:t>
      </w:r>
      <w:bookmarkEnd w:id="152"/>
      <w:r w:rsidRPr="009838B6">
        <w:t xml:space="preserve"> </w:t>
      </w:r>
    </w:p>
    <w:p w14:paraId="31E837DE" w14:textId="77777777" w:rsidR="00040E65" w:rsidRDefault="00924E07" w:rsidP="00275518">
      <w:pPr>
        <w:pStyle w:val="Otsikko2"/>
      </w:pPr>
      <w:bookmarkStart w:id="153" w:name="_Toc436732512"/>
      <w:r w:rsidRPr="009838B6">
        <w:t>Header</w:t>
      </w:r>
      <w:bookmarkEnd w:id="153"/>
    </w:p>
    <w:p w14:paraId="34B410DF" w14:textId="77777777" w:rsidR="00355076" w:rsidRDefault="00355076" w:rsidP="00C63988">
      <w:r>
        <w:t>Suun terveydenhuollon tietoja</w:t>
      </w:r>
      <w:r w:rsidRPr="00355076">
        <w:t xml:space="preserve"> sisältävän asiakirjan Header-osuus toteutetaan eArkiston Header-määrittelyn mu</w:t>
      </w:r>
      <w:r>
        <w:t>kai</w:t>
      </w:r>
      <w:r w:rsidRPr="00355076">
        <w:t>sesti [</w:t>
      </w:r>
      <w:r w:rsidR="000432FB">
        <w:t>10</w:t>
      </w:r>
      <w:r w:rsidRPr="00355076">
        <w:t xml:space="preserve">]. Header-osuudessa ei ole </w:t>
      </w:r>
      <w:r>
        <w:t xml:space="preserve">rakenteisesti </w:t>
      </w:r>
      <w:r w:rsidRPr="00355076">
        <w:t xml:space="preserve">erityistä huomioitavaa </w:t>
      </w:r>
      <w:r>
        <w:t xml:space="preserve">suun </w:t>
      </w:r>
      <w:r w:rsidR="00FD4E3C">
        <w:t>te</w:t>
      </w:r>
      <w:r w:rsidR="00FD4E3C">
        <w:t>r</w:t>
      </w:r>
      <w:r w:rsidR="00FD4E3C">
        <w:t>veydenhuollon</w:t>
      </w:r>
      <w:r w:rsidRPr="00355076">
        <w:t xml:space="preserve"> näkökulmasta. Liitteenä o</w:t>
      </w:r>
      <w:r w:rsidR="00743AD0">
        <w:t>vat</w:t>
      </w:r>
      <w:r w:rsidRPr="00355076">
        <w:t xml:space="preserve"> xml-esimerk</w:t>
      </w:r>
      <w:r>
        <w:t>it suun terveydenhuollon tiedoista</w:t>
      </w:r>
      <w:r w:rsidRPr="00355076">
        <w:t>, jossa on Header-osuus myös muk</w:t>
      </w:r>
      <w:r w:rsidRPr="00355076">
        <w:t>a</w:t>
      </w:r>
      <w:r w:rsidRPr="00355076">
        <w:t>na.</w:t>
      </w:r>
    </w:p>
    <w:p w14:paraId="7AF810F4" w14:textId="77777777" w:rsidR="00F16B26" w:rsidRDefault="00F16B26" w:rsidP="00F16B26"/>
    <w:p w14:paraId="19AF4798" w14:textId="77777777" w:rsidR="0022040A" w:rsidRDefault="0022040A" w:rsidP="00F16B26">
      <w:r>
        <w:t>Suun terveydenhuollon osalta palvelutapahtuman käsite vastaa luontevimmin yhden käynnin tiet</w:t>
      </w:r>
      <w:r>
        <w:t>o</w:t>
      </w:r>
      <w:r>
        <w:t>sisältöä. Palvelutapahtuma sisältää yhden tai useamman merkinnän.</w:t>
      </w:r>
    </w:p>
    <w:p w14:paraId="745A5BDF" w14:textId="77777777" w:rsidR="00924E07" w:rsidRPr="004D6D4C" w:rsidRDefault="00924E07" w:rsidP="00275518">
      <w:pPr>
        <w:pStyle w:val="Otsikko2"/>
      </w:pPr>
      <w:bookmarkStart w:id="154" w:name="_Toc436732513"/>
      <w:r w:rsidRPr="004D6D4C">
        <w:t>Merkintä</w:t>
      </w:r>
      <w:r w:rsidR="00C579DE" w:rsidRPr="004D6D4C">
        <w:t xml:space="preserve"> ja asiakirjat</w:t>
      </w:r>
      <w:bookmarkEnd w:id="154"/>
    </w:p>
    <w:p w14:paraId="4983690E" w14:textId="77777777" w:rsidR="00991E89" w:rsidRDefault="009F73AF" w:rsidP="00C579DE">
      <w:pPr>
        <w:rPr>
          <w:lang w:eastAsia="fi-FI"/>
        </w:rPr>
      </w:pPr>
      <w:r>
        <w:rPr>
          <w:lang w:eastAsia="fi-FI"/>
        </w:rPr>
        <w:t>Suun terveydenhuollon tietoja</w:t>
      </w:r>
      <w:r w:rsidRPr="009F73AF">
        <w:rPr>
          <w:lang w:eastAsia="fi-FI"/>
        </w:rPr>
        <w:t xml:space="preserve"> sisältävien merkintöjen osalta noudatetaan </w:t>
      </w:r>
      <w:r>
        <w:rPr>
          <w:lang w:eastAsia="fi-FI"/>
        </w:rPr>
        <w:t xml:space="preserve">yleisiä </w:t>
      </w:r>
      <w:r w:rsidRPr="009F73AF">
        <w:rPr>
          <w:lang w:eastAsia="fi-FI"/>
        </w:rPr>
        <w:t>Kertomus ja l</w:t>
      </w:r>
      <w:r w:rsidRPr="009F73AF">
        <w:rPr>
          <w:lang w:eastAsia="fi-FI"/>
        </w:rPr>
        <w:t>o</w:t>
      </w:r>
      <w:r w:rsidRPr="009F73AF">
        <w:rPr>
          <w:lang w:eastAsia="fi-FI"/>
        </w:rPr>
        <w:t>makkeet -oppaan peri</w:t>
      </w:r>
      <w:r>
        <w:rPr>
          <w:lang w:eastAsia="fi-FI"/>
        </w:rPr>
        <w:t>aat</w:t>
      </w:r>
      <w:r w:rsidRPr="009F73AF">
        <w:rPr>
          <w:lang w:eastAsia="fi-FI"/>
        </w:rPr>
        <w:t>teita [</w:t>
      </w:r>
      <w:r w:rsidR="000432FB">
        <w:rPr>
          <w:lang w:eastAsia="fi-FI"/>
        </w:rPr>
        <w:t>8]</w:t>
      </w:r>
      <w:r w:rsidRPr="009F73AF">
        <w:rPr>
          <w:lang w:eastAsia="fi-FI"/>
        </w:rPr>
        <w:t>. Merkinnän rakenteessa alussa kerrotaan mihin näkymään merki</w:t>
      </w:r>
      <w:r w:rsidRPr="009F73AF">
        <w:rPr>
          <w:lang w:eastAsia="fi-FI"/>
        </w:rPr>
        <w:t>n</w:t>
      </w:r>
      <w:r w:rsidRPr="009F73AF">
        <w:rPr>
          <w:lang w:eastAsia="fi-FI"/>
        </w:rPr>
        <w:t>tä kuuluu. Sen jälkeen yksilöidään merkintään liittyvien ammattilaisten tiedot. Kolmantena hoit</w:t>
      </w:r>
      <w:r w:rsidRPr="009F73AF">
        <w:rPr>
          <w:lang w:eastAsia="fi-FI"/>
        </w:rPr>
        <w:t>o</w:t>
      </w:r>
      <w:r w:rsidRPr="009F73AF">
        <w:rPr>
          <w:lang w:eastAsia="fi-FI"/>
        </w:rPr>
        <w:t>prosessin vai</w:t>
      </w:r>
      <w:r>
        <w:rPr>
          <w:lang w:eastAsia="fi-FI"/>
        </w:rPr>
        <w:t>he alle kirja</w:t>
      </w:r>
      <w:r w:rsidRPr="009F73AF">
        <w:rPr>
          <w:lang w:eastAsia="fi-FI"/>
        </w:rPr>
        <w:t>taan varsinaiset merkinnän tiedot rakenteisessa ja näyttömuodossa. Tässä kirjatut merkinnän tiedot ovat esimerkkejä ja ne eivät ota kantaa, miten merkinnän tiedot tulee t</w:t>
      </w:r>
      <w:r w:rsidRPr="009F73AF">
        <w:rPr>
          <w:lang w:eastAsia="fi-FI"/>
        </w:rPr>
        <w:t>o</w:t>
      </w:r>
      <w:r w:rsidRPr="009F73AF">
        <w:rPr>
          <w:lang w:eastAsia="fi-FI"/>
        </w:rPr>
        <w:t>teuttaa.</w:t>
      </w:r>
    </w:p>
    <w:p w14:paraId="51621F6B" w14:textId="77777777" w:rsidR="009F73AF" w:rsidRDefault="009F73AF" w:rsidP="00C579DE">
      <w:pPr>
        <w:rPr>
          <w:highlight w:val="white"/>
          <w:lang w:eastAsia="fi-FI"/>
        </w:rPr>
      </w:pPr>
    </w:p>
    <w:p w14:paraId="3C5C23D6" w14:textId="42193153" w:rsidR="00C579DE" w:rsidRDefault="00E66772" w:rsidP="00C579DE">
      <w:pPr>
        <w:ind w:left="284"/>
        <w:rPr>
          <w:highlight w:val="white"/>
          <w:lang w:eastAsia="fi-FI"/>
        </w:rPr>
      </w:pPr>
      <w:r>
        <w:rPr>
          <w:noProof/>
          <w:lang w:eastAsia="fi-FI"/>
        </w:rPr>
        <w:drawing>
          <wp:inline distT="0" distB="0" distL="0" distR="0" wp14:anchorId="333D0672" wp14:editId="07898753">
            <wp:extent cx="1962150" cy="2752725"/>
            <wp:effectExtent l="0" t="0" r="0" b="0"/>
            <wp:docPr id="5"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2"/>
                    <pic:cNvPicPr>
                      <a:picLocks noChangeAspect="1" noChangeArrowheads="1"/>
                    </pic:cNvPicPr>
                  </pic:nvPicPr>
                  <pic:blipFill>
                    <a:blip r:embed="rId27">
                      <a:extLst>
                        <a:ext uri="{28A0092B-C50C-407E-A947-70E740481C1C}">
                          <a14:useLocalDpi xmlns:a14="http://schemas.microsoft.com/office/drawing/2010/main" val="0"/>
                        </a:ext>
                      </a:extLst>
                    </a:blip>
                    <a:srcRect r="49911"/>
                    <a:stretch>
                      <a:fillRect/>
                    </a:stretch>
                  </pic:blipFill>
                  <pic:spPr bwMode="auto">
                    <a:xfrm>
                      <a:off x="0" y="0"/>
                      <a:ext cx="1962150" cy="2752725"/>
                    </a:xfrm>
                    <a:prstGeom prst="rect">
                      <a:avLst/>
                    </a:prstGeom>
                    <a:noFill/>
                    <a:ln>
                      <a:noFill/>
                    </a:ln>
                  </pic:spPr>
                </pic:pic>
              </a:graphicData>
            </a:graphic>
          </wp:inline>
        </w:drawing>
      </w:r>
    </w:p>
    <w:p w14:paraId="35D7AC06" w14:textId="77777777" w:rsidR="00C579DE" w:rsidRPr="00743AD0" w:rsidRDefault="00C579DE" w:rsidP="00743AD0">
      <w:pPr>
        <w:ind w:left="284"/>
        <w:rPr>
          <w:b/>
        </w:rPr>
      </w:pPr>
      <w:r w:rsidRPr="00743AD0">
        <w:rPr>
          <w:b/>
        </w:rPr>
        <w:t xml:space="preserve">Kuva </w:t>
      </w:r>
      <w:r w:rsidR="00394341">
        <w:rPr>
          <w:b/>
        </w:rPr>
        <w:t>3</w:t>
      </w:r>
      <w:r w:rsidRPr="00743AD0">
        <w:rPr>
          <w:b/>
        </w:rPr>
        <w:t>:  Merkinnän rakenne</w:t>
      </w:r>
    </w:p>
    <w:p w14:paraId="2DEF2F82" w14:textId="77777777" w:rsidR="00C579DE" w:rsidRDefault="00C579DE" w:rsidP="00C579DE">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6249A4" w:rsidRPr="00F001AC" w14:paraId="7EFA38DE" w14:textId="77777777" w:rsidTr="0032790D">
        <w:tc>
          <w:tcPr>
            <w:tcW w:w="9779" w:type="dxa"/>
            <w:tcBorders>
              <w:top w:val="single" w:sz="4" w:space="0" w:color="000000"/>
              <w:left w:val="single" w:sz="4" w:space="0" w:color="000000"/>
              <w:bottom w:val="single" w:sz="4" w:space="0" w:color="000000"/>
              <w:right w:val="single" w:sz="4" w:space="0" w:color="000000"/>
            </w:tcBorders>
            <w:hideMark/>
          </w:tcPr>
          <w:p w14:paraId="4BFE5316" w14:textId="77777777" w:rsidR="00F91460" w:rsidRPr="00F001AC" w:rsidRDefault="00F91460" w:rsidP="00F91460">
            <w:pPr>
              <w:autoSpaceDE w:val="0"/>
              <w:autoSpaceDN w:val="0"/>
              <w:adjustRightInd w:val="0"/>
              <w:jc w:val="left"/>
              <w:rPr>
                <w:rFonts w:ascii="Courier New" w:hAnsi="Courier New" w:cs="Courier New"/>
                <w:color w:val="0000FF"/>
                <w:sz w:val="18"/>
                <w:lang w:val="en-US" w:eastAsia="fi-FI"/>
              </w:rPr>
            </w:pPr>
            <w:r w:rsidRPr="00F001AC">
              <w:rPr>
                <w:rFonts w:ascii="Courier New" w:hAnsi="Courier New" w:cs="Courier New"/>
                <w:color w:val="0000FF"/>
                <w:sz w:val="18"/>
                <w:lang w:val="en-US" w:eastAsia="fi-FI"/>
              </w:rPr>
              <w:t>&lt;!--</w:t>
            </w:r>
          </w:p>
          <w:p w14:paraId="76C64A0E" w14:textId="77777777" w:rsidR="00F91460" w:rsidRPr="00F001AC" w:rsidRDefault="00F91460" w:rsidP="00F91460">
            <w:pPr>
              <w:autoSpaceDE w:val="0"/>
              <w:autoSpaceDN w:val="0"/>
              <w:adjustRightInd w:val="0"/>
              <w:jc w:val="left"/>
              <w:rPr>
                <w:rFonts w:ascii="Courier New" w:hAnsi="Courier New" w:cs="Courier New"/>
                <w:color w:val="474747"/>
                <w:sz w:val="18"/>
                <w:lang w:val="en-US" w:eastAsia="fi-FI"/>
              </w:rPr>
            </w:pPr>
            <w:r w:rsidRPr="00F001AC">
              <w:rPr>
                <w:rFonts w:ascii="Courier New" w:hAnsi="Courier New" w:cs="Courier New"/>
                <w:color w:val="474747"/>
                <w:sz w:val="18"/>
                <w:lang w:val="en-US" w:eastAsia="fi-FI"/>
              </w:rPr>
              <w:t>********************************************************</w:t>
            </w:r>
          </w:p>
          <w:p w14:paraId="3013FDD6" w14:textId="77777777" w:rsidR="00F91460" w:rsidRPr="00F001AC" w:rsidRDefault="00F91460" w:rsidP="00F91460">
            <w:pPr>
              <w:autoSpaceDE w:val="0"/>
              <w:autoSpaceDN w:val="0"/>
              <w:adjustRightInd w:val="0"/>
              <w:jc w:val="left"/>
              <w:rPr>
                <w:rFonts w:ascii="Courier New" w:hAnsi="Courier New" w:cs="Courier New"/>
                <w:color w:val="474747"/>
                <w:sz w:val="18"/>
                <w:lang w:val="en-US" w:eastAsia="fi-FI"/>
              </w:rPr>
            </w:pPr>
            <w:r w:rsidRPr="00F001AC">
              <w:rPr>
                <w:rFonts w:ascii="Courier New" w:hAnsi="Courier New" w:cs="Courier New"/>
                <w:color w:val="474747"/>
                <w:sz w:val="18"/>
                <w:lang w:val="en-US" w:eastAsia="fi-FI"/>
              </w:rPr>
              <w:t xml:space="preserve">  CDA Body</w:t>
            </w:r>
          </w:p>
          <w:p w14:paraId="09FDD33C" w14:textId="77777777" w:rsidR="00F91460" w:rsidRPr="00F001AC" w:rsidRDefault="00F91460" w:rsidP="00F91460">
            <w:pPr>
              <w:autoSpaceDE w:val="0"/>
              <w:autoSpaceDN w:val="0"/>
              <w:adjustRightInd w:val="0"/>
              <w:jc w:val="left"/>
              <w:rPr>
                <w:rFonts w:ascii="Courier New" w:hAnsi="Courier New" w:cs="Courier New"/>
                <w:color w:val="474747"/>
                <w:sz w:val="18"/>
                <w:lang w:val="en-US" w:eastAsia="fi-FI"/>
              </w:rPr>
            </w:pPr>
            <w:r w:rsidRPr="00F001AC">
              <w:rPr>
                <w:rFonts w:ascii="Courier New" w:hAnsi="Courier New" w:cs="Courier New"/>
                <w:color w:val="474747"/>
                <w:sz w:val="18"/>
                <w:lang w:val="en-US" w:eastAsia="fi-FI"/>
              </w:rPr>
              <w:t>********************************************************</w:t>
            </w:r>
          </w:p>
          <w:p w14:paraId="699D6C20" w14:textId="77777777" w:rsidR="00F91460" w:rsidRPr="00F001AC" w:rsidRDefault="00F91460" w:rsidP="00F91460">
            <w:pPr>
              <w:autoSpaceDE w:val="0"/>
              <w:autoSpaceDN w:val="0"/>
              <w:adjustRightInd w:val="0"/>
              <w:jc w:val="left"/>
              <w:rPr>
                <w:rFonts w:ascii="Courier New" w:hAnsi="Courier New" w:cs="Courier New"/>
                <w:color w:val="0000FF"/>
                <w:sz w:val="18"/>
                <w:lang w:val="en-US" w:eastAsia="fi-FI"/>
              </w:rPr>
            </w:pPr>
            <w:r w:rsidRPr="00F001AC">
              <w:rPr>
                <w:rFonts w:ascii="Courier New" w:hAnsi="Courier New" w:cs="Courier New"/>
                <w:color w:val="0000FF"/>
                <w:sz w:val="18"/>
                <w:lang w:val="en-US" w:eastAsia="fi-FI"/>
              </w:rPr>
              <w:t>--&gt;</w:t>
            </w:r>
          </w:p>
          <w:p w14:paraId="574A04D4" w14:textId="77777777" w:rsidR="00F91460" w:rsidRPr="00F001AC" w:rsidRDefault="00F91460" w:rsidP="00F91460">
            <w:pPr>
              <w:autoSpaceDE w:val="0"/>
              <w:autoSpaceDN w:val="0"/>
              <w:adjustRightInd w:val="0"/>
              <w:jc w:val="left"/>
              <w:rPr>
                <w:rFonts w:ascii="Courier New" w:hAnsi="Courier New" w:cs="Courier New"/>
                <w:color w:val="0000FF"/>
                <w:sz w:val="18"/>
                <w:lang w:val="en-US" w:eastAsia="fi-FI"/>
              </w:rPr>
            </w:pPr>
            <w:r w:rsidRPr="00F001AC">
              <w:rPr>
                <w:rFonts w:ascii="Courier New" w:hAnsi="Courier New" w:cs="Courier New"/>
                <w:color w:val="000000"/>
                <w:sz w:val="18"/>
                <w:lang w:val="en-US" w:eastAsia="fi-FI"/>
              </w:rPr>
              <w:t xml:space="preserve">    </w:t>
            </w:r>
            <w:r w:rsidRPr="00F001AC">
              <w:rPr>
                <w:rFonts w:ascii="Courier New" w:hAnsi="Courier New" w:cs="Courier New"/>
                <w:color w:val="0000FF"/>
                <w:sz w:val="18"/>
                <w:lang w:val="en-US" w:eastAsia="fi-FI"/>
              </w:rPr>
              <w:t>&lt;</w:t>
            </w:r>
            <w:r w:rsidRPr="00F001AC">
              <w:rPr>
                <w:rFonts w:ascii="Courier New" w:hAnsi="Courier New" w:cs="Courier New"/>
                <w:color w:val="800000"/>
                <w:sz w:val="18"/>
                <w:lang w:val="en-US" w:eastAsia="fi-FI"/>
              </w:rPr>
              <w:t>component</w:t>
            </w:r>
            <w:r w:rsidRPr="00F001AC">
              <w:rPr>
                <w:rFonts w:ascii="Courier New" w:hAnsi="Courier New" w:cs="Courier New"/>
                <w:color w:val="0000FF"/>
                <w:sz w:val="18"/>
                <w:lang w:val="en-US" w:eastAsia="fi-FI"/>
              </w:rPr>
              <w:t>&gt;</w:t>
            </w:r>
          </w:p>
          <w:p w14:paraId="4DA826DC" w14:textId="77777777" w:rsidR="00F91460" w:rsidRPr="0056620E" w:rsidRDefault="00F91460" w:rsidP="00F91460">
            <w:pPr>
              <w:autoSpaceDE w:val="0"/>
              <w:autoSpaceDN w:val="0"/>
              <w:adjustRightInd w:val="0"/>
              <w:jc w:val="left"/>
              <w:rPr>
                <w:rFonts w:ascii="Courier New" w:hAnsi="Courier New" w:cs="Courier New"/>
                <w:color w:val="0000FF"/>
                <w:sz w:val="18"/>
                <w:lang w:eastAsia="fi-FI"/>
              </w:rPr>
            </w:pPr>
            <w:r w:rsidRPr="00F001AC">
              <w:rPr>
                <w:rFonts w:ascii="Courier New" w:hAnsi="Courier New" w:cs="Courier New"/>
                <w:color w:val="000000"/>
                <w:sz w:val="18"/>
                <w:lang w:val="en-US" w:eastAsia="fi-FI"/>
              </w:rPr>
              <w:t xml:space="preserve">        </w:t>
            </w:r>
            <w:r w:rsidRPr="00F001AC">
              <w:rPr>
                <w:rFonts w:ascii="Courier New" w:hAnsi="Courier New" w:cs="Courier New"/>
                <w:color w:val="0000FF"/>
                <w:sz w:val="18"/>
                <w:lang w:val="en-US" w:eastAsia="fi-FI"/>
              </w:rPr>
              <w:t>&lt;</w:t>
            </w:r>
            <w:r w:rsidRPr="00F001AC">
              <w:rPr>
                <w:rFonts w:ascii="Courier New" w:hAnsi="Courier New" w:cs="Courier New"/>
                <w:color w:val="800000"/>
                <w:sz w:val="18"/>
                <w:lang w:val="en-US" w:eastAsia="fi-FI"/>
              </w:rPr>
              <w:t>structuredBody</w:t>
            </w:r>
            <w:r w:rsidRPr="00F001AC">
              <w:rPr>
                <w:rFonts w:ascii="Courier New" w:hAnsi="Courier New" w:cs="Courier New"/>
                <w:i/>
                <w:iCs/>
                <w:color w:val="008080"/>
                <w:sz w:val="18"/>
                <w:lang w:val="en-US" w:eastAsia="fi-FI"/>
              </w:rPr>
              <w:t xml:space="preserve"> </w:t>
            </w:r>
            <w:r w:rsidRPr="00F001AC">
              <w:rPr>
                <w:rFonts w:ascii="Courier New" w:hAnsi="Courier New" w:cs="Courier New"/>
                <w:color w:val="FF0000"/>
                <w:sz w:val="18"/>
                <w:lang w:val="en-US" w:eastAsia="fi-FI"/>
              </w:rPr>
              <w:t>ID</w:t>
            </w:r>
            <w:r w:rsidRPr="00F001AC">
              <w:rPr>
                <w:rFonts w:ascii="Courier New" w:hAnsi="Courier New" w:cs="Courier New"/>
                <w:color w:val="0000FF"/>
                <w:sz w:val="18"/>
                <w:lang w:val="en-US" w:eastAsia="fi-FI"/>
              </w:rPr>
              <w:t>="</w:t>
            </w:r>
            <w:r w:rsidRPr="00F001AC">
              <w:rPr>
                <w:rFonts w:ascii="Courier New" w:hAnsi="Courier New" w:cs="Courier New"/>
                <w:color w:val="000000"/>
                <w:sz w:val="18"/>
                <w:lang w:val="en-US" w:eastAsia="fi-FI"/>
              </w:rPr>
              <w:t>OID1.2.246.10.1234567.</w:t>
            </w:r>
            <w:del w:id="155" w:author="Tekijä">
              <w:r w:rsidRPr="00F001AC" w:rsidDel="004D4A74">
                <w:rPr>
                  <w:rFonts w:ascii="Courier New" w:hAnsi="Courier New" w:cs="Courier New"/>
                  <w:color w:val="000000"/>
                  <w:sz w:val="18"/>
                  <w:lang w:val="en-US" w:eastAsia="fi-FI"/>
                </w:rPr>
                <w:delText>11.2013.3456</w:delText>
              </w:r>
            </w:del>
            <w:ins w:id="156" w:author="Tekijä">
              <w:r w:rsidR="004D4A74" w:rsidRPr="0056620E">
                <w:rPr>
                  <w:rFonts w:ascii="Courier New" w:hAnsi="Courier New" w:cs="Courier New"/>
                  <w:color w:val="000000"/>
                  <w:sz w:val="18"/>
                  <w:lang w:eastAsia="fi-FI"/>
                </w:rPr>
                <w:t>11.2015.3456</w:t>
              </w:r>
            </w:ins>
            <w:r w:rsidRPr="0056620E">
              <w:rPr>
                <w:rFonts w:ascii="Courier New" w:hAnsi="Courier New" w:cs="Courier New"/>
                <w:color w:val="0000FF"/>
                <w:sz w:val="18"/>
                <w:lang w:eastAsia="fi-FI"/>
              </w:rPr>
              <w:t>"&gt;</w:t>
            </w:r>
          </w:p>
          <w:p w14:paraId="46E7AAB3" w14:textId="77777777" w:rsidR="00F91460" w:rsidRPr="00F001AC" w:rsidRDefault="00F91460" w:rsidP="00F91460">
            <w:pPr>
              <w:autoSpaceDE w:val="0"/>
              <w:autoSpaceDN w:val="0"/>
              <w:adjustRightInd w:val="0"/>
              <w:jc w:val="left"/>
              <w:rPr>
                <w:rFonts w:ascii="Courier New" w:hAnsi="Courier New" w:cs="Courier New"/>
                <w:color w:val="0000FF"/>
                <w:sz w:val="18"/>
                <w:lang w:eastAsia="fi-FI"/>
              </w:rPr>
            </w:pPr>
            <w:r w:rsidRPr="0056620E">
              <w:rPr>
                <w:rFonts w:ascii="Courier New" w:hAnsi="Courier New" w:cs="Courier New"/>
                <w:color w:val="000000"/>
                <w:sz w:val="18"/>
                <w:lang w:eastAsia="fi-FI"/>
              </w:rPr>
              <w:t xml:space="preserve">            </w:t>
            </w:r>
            <w:r w:rsidRPr="00F001AC">
              <w:rPr>
                <w:rFonts w:ascii="Courier New" w:hAnsi="Courier New" w:cs="Courier New"/>
                <w:color w:val="0000FF"/>
                <w:sz w:val="18"/>
                <w:lang w:eastAsia="fi-FI"/>
              </w:rPr>
              <w:t>&lt;!--</w:t>
            </w:r>
            <w:r w:rsidRPr="00F001AC">
              <w:rPr>
                <w:rFonts w:ascii="Courier New" w:hAnsi="Courier New" w:cs="Courier New"/>
                <w:color w:val="474747"/>
                <w:sz w:val="18"/>
                <w:lang w:eastAsia="fi-FI"/>
              </w:rPr>
              <w:t xml:space="preserve"> Merkintä, joka sisältää suun th nykytilatietoja </w:t>
            </w:r>
            <w:r w:rsidRPr="00F001AC">
              <w:rPr>
                <w:rFonts w:ascii="Courier New" w:hAnsi="Courier New" w:cs="Courier New"/>
                <w:color w:val="0000FF"/>
                <w:sz w:val="18"/>
                <w:lang w:eastAsia="fi-FI"/>
              </w:rPr>
              <w:t>--&gt;</w:t>
            </w:r>
          </w:p>
          <w:p w14:paraId="408C7AA1" w14:textId="77777777" w:rsidR="00F91460" w:rsidRPr="00F001AC" w:rsidRDefault="00F91460" w:rsidP="00F91460">
            <w:pPr>
              <w:autoSpaceDE w:val="0"/>
              <w:autoSpaceDN w:val="0"/>
              <w:adjustRightInd w:val="0"/>
              <w:jc w:val="left"/>
              <w:rPr>
                <w:rFonts w:ascii="Courier New" w:hAnsi="Courier New" w:cs="Courier New"/>
                <w:color w:val="0000FF"/>
                <w:sz w:val="18"/>
                <w:lang w:val="en-US" w:eastAsia="fi-FI"/>
              </w:rPr>
            </w:pPr>
            <w:r w:rsidRPr="00F001AC">
              <w:rPr>
                <w:rFonts w:ascii="Courier New" w:hAnsi="Courier New" w:cs="Courier New"/>
                <w:color w:val="000000"/>
                <w:sz w:val="18"/>
                <w:lang w:eastAsia="fi-FI"/>
              </w:rPr>
              <w:t xml:space="preserve">            </w:t>
            </w:r>
            <w:r w:rsidRPr="00F001AC">
              <w:rPr>
                <w:rFonts w:ascii="Courier New" w:hAnsi="Courier New" w:cs="Courier New"/>
                <w:color w:val="0000FF"/>
                <w:sz w:val="18"/>
                <w:lang w:val="en-US" w:eastAsia="fi-FI"/>
              </w:rPr>
              <w:t>&lt;</w:t>
            </w:r>
            <w:r w:rsidRPr="00F001AC">
              <w:rPr>
                <w:rFonts w:ascii="Courier New" w:hAnsi="Courier New" w:cs="Courier New"/>
                <w:color w:val="800000"/>
                <w:sz w:val="18"/>
                <w:lang w:val="en-US" w:eastAsia="fi-FI"/>
              </w:rPr>
              <w:t>component</w:t>
            </w:r>
            <w:r w:rsidRPr="00F001AC">
              <w:rPr>
                <w:rFonts w:ascii="Courier New" w:hAnsi="Courier New" w:cs="Courier New"/>
                <w:color w:val="0000FF"/>
                <w:sz w:val="18"/>
                <w:lang w:val="en-US" w:eastAsia="fi-FI"/>
              </w:rPr>
              <w:t>&gt;</w:t>
            </w:r>
          </w:p>
          <w:p w14:paraId="68495804" w14:textId="77777777" w:rsidR="00F91460" w:rsidRPr="00F001AC" w:rsidRDefault="00F91460" w:rsidP="00F91460">
            <w:pPr>
              <w:autoSpaceDE w:val="0"/>
              <w:autoSpaceDN w:val="0"/>
              <w:adjustRightInd w:val="0"/>
              <w:jc w:val="left"/>
              <w:rPr>
                <w:rFonts w:ascii="Courier New" w:hAnsi="Courier New" w:cs="Courier New"/>
                <w:color w:val="0000FF"/>
                <w:sz w:val="18"/>
                <w:lang w:val="en-US" w:eastAsia="fi-FI"/>
              </w:rPr>
            </w:pPr>
            <w:r w:rsidRPr="00F001AC">
              <w:rPr>
                <w:rFonts w:ascii="Courier New" w:hAnsi="Courier New" w:cs="Courier New"/>
                <w:color w:val="000000"/>
                <w:sz w:val="18"/>
                <w:lang w:val="en-US" w:eastAsia="fi-FI"/>
              </w:rPr>
              <w:t xml:space="preserve">                </w:t>
            </w:r>
            <w:r w:rsidRPr="00F001AC">
              <w:rPr>
                <w:rFonts w:ascii="Courier New" w:hAnsi="Courier New" w:cs="Courier New"/>
                <w:color w:val="0000FF"/>
                <w:sz w:val="18"/>
                <w:lang w:val="en-US" w:eastAsia="fi-FI"/>
              </w:rPr>
              <w:t>&lt;</w:t>
            </w:r>
            <w:r w:rsidRPr="00F001AC">
              <w:rPr>
                <w:rFonts w:ascii="Courier New" w:hAnsi="Courier New" w:cs="Courier New"/>
                <w:color w:val="800000"/>
                <w:sz w:val="18"/>
                <w:lang w:val="en-US" w:eastAsia="fi-FI"/>
              </w:rPr>
              <w:t>section</w:t>
            </w:r>
            <w:r w:rsidRPr="00F001AC">
              <w:rPr>
                <w:rFonts w:ascii="Courier New" w:hAnsi="Courier New" w:cs="Courier New"/>
                <w:color w:val="0000FF"/>
                <w:sz w:val="18"/>
                <w:lang w:val="en-US" w:eastAsia="fi-FI"/>
              </w:rPr>
              <w:t>&gt;</w:t>
            </w:r>
          </w:p>
          <w:p w14:paraId="60C27003" w14:textId="77777777" w:rsidR="00F91460" w:rsidRPr="00F001AC" w:rsidRDefault="00F91460" w:rsidP="00F91460">
            <w:pPr>
              <w:autoSpaceDE w:val="0"/>
              <w:autoSpaceDN w:val="0"/>
              <w:adjustRightInd w:val="0"/>
              <w:jc w:val="left"/>
              <w:rPr>
                <w:rFonts w:ascii="Courier New" w:hAnsi="Courier New" w:cs="Courier New"/>
                <w:color w:val="0000FF"/>
                <w:sz w:val="18"/>
                <w:lang w:val="en-US" w:eastAsia="fi-FI"/>
              </w:rPr>
            </w:pPr>
            <w:r w:rsidRPr="00F001AC">
              <w:rPr>
                <w:rFonts w:ascii="Courier New" w:hAnsi="Courier New" w:cs="Courier New"/>
                <w:color w:val="000000"/>
                <w:sz w:val="18"/>
                <w:lang w:val="en-US" w:eastAsia="fi-FI"/>
              </w:rPr>
              <w:t xml:space="preserve">                    </w:t>
            </w:r>
            <w:r w:rsidRPr="00F001AC">
              <w:rPr>
                <w:rFonts w:ascii="Courier New" w:hAnsi="Courier New" w:cs="Courier New"/>
                <w:color w:val="0000FF"/>
                <w:sz w:val="18"/>
                <w:lang w:val="en-US" w:eastAsia="fi-FI"/>
              </w:rPr>
              <w:t>&lt;!--</w:t>
            </w:r>
            <w:r w:rsidRPr="00F001AC">
              <w:rPr>
                <w:rFonts w:ascii="Courier New" w:hAnsi="Courier New" w:cs="Courier New"/>
                <w:color w:val="474747"/>
                <w:sz w:val="18"/>
                <w:lang w:val="en-US" w:eastAsia="fi-FI"/>
              </w:rPr>
              <w:t xml:space="preserve"> Merkinnän OID  </w:t>
            </w:r>
            <w:r w:rsidRPr="00F001AC">
              <w:rPr>
                <w:rFonts w:ascii="Courier New" w:hAnsi="Courier New" w:cs="Courier New"/>
                <w:color w:val="0000FF"/>
                <w:sz w:val="18"/>
                <w:lang w:val="en-US" w:eastAsia="fi-FI"/>
              </w:rPr>
              <w:t>--&gt;</w:t>
            </w:r>
          </w:p>
          <w:p w14:paraId="1E5005C6" w14:textId="77777777" w:rsidR="006249A4" w:rsidRPr="00F001AC" w:rsidRDefault="00F91460" w:rsidP="008F43B2">
            <w:pPr>
              <w:autoSpaceDE w:val="0"/>
              <w:autoSpaceDN w:val="0"/>
              <w:adjustRightInd w:val="0"/>
              <w:jc w:val="left"/>
              <w:rPr>
                <w:lang w:val="en-US"/>
              </w:rPr>
            </w:pPr>
            <w:r w:rsidRPr="00F001AC">
              <w:rPr>
                <w:rFonts w:ascii="Courier New" w:hAnsi="Courier New" w:cs="Courier New"/>
                <w:color w:val="000000"/>
                <w:sz w:val="18"/>
                <w:lang w:val="en-US" w:eastAsia="fi-FI"/>
              </w:rPr>
              <w:t xml:space="preserve">                    </w:t>
            </w:r>
            <w:r w:rsidRPr="00F001AC">
              <w:rPr>
                <w:rFonts w:ascii="Courier New" w:hAnsi="Courier New" w:cs="Courier New"/>
                <w:color w:val="0000FF"/>
                <w:sz w:val="18"/>
                <w:lang w:val="en-US" w:eastAsia="fi-FI"/>
              </w:rPr>
              <w:t>&lt;</w:t>
            </w:r>
            <w:r w:rsidRPr="00F001AC">
              <w:rPr>
                <w:rFonts w:ascii="Courier New" w:hAnsi="Courier New" w:cs="Courier New"/>
                <w:color w:val="800000"/>
                <w:sz w:val="18"/>
                <w:lang w:val="en-US" w:eastAsia="fi-FI"/>
              </w:rPr>
              <w:t>id</w:t>
            </w:r>
            <w:r w:rsidRPr="00F001AC">
              <w:rPr>
                <w:rFonts w:ascii="Courier New" w:hAnsi="Courier New" w:cs="Courier New"/>
                <w:i/>
                <w:iCs/>
                <w:color w:val="008080"/>
                <w:sz w:val="18"/>
                <w:lang w:val="en-US" w:eastAsia="fi-FI"/>
              </w:rPr>
              <w:t xml:space="preserve"> </w:t>
            </w:r>
            <w:r w:rsidRPr="00F001AC">
              <w:rPr>
                <w:rFonts w:ascii="Courier New" w:hAnsi="Courier New" w:cs="Courier New"/>
                <w:color w:val="FF0000"/>
                <w:sz w:val="18"/>
                <w:lang w:val="en-US" w:eastAsia="fi-FI"/>
              </w:rPr>
              <w:t>root</w:t>
            </w:r>
            <w:r w:rsidRPr="00F001AC">
              <w:rPr>
                <w:rFonts w:ascii="Courier New" w:hAnsi="Courier New" w:cs="Courier New"/>
                <w:color w:val="0000FF"/>
                <w:sz w:val="18"/>
                <w:lang w:val="en-US" w:eastAsia="fi-FI"/>
              </w:rPr>
              <w:t>="</w:t>
            </w:r>
            <w:r w:rsidRPr="00F001AC">
              <w:rPr>
                <w:rFonts w:ascii="Courier New" w:hAnsi="Courier New" w:cs="Courier New"/>
                <w:color w:val="000000"/>
                <w:sz w:val="18"/>
                <w:lang w:val="en-US" w:eastAsia="fi-FI"/>
              </w:rPr>
              <w:t>1.2.246.10.1234567.14.</w:t>
            </w:r>
            <w:del w:id="157" w:author="Tekijä">
              <w:r w:rsidRPr="00F001AC" w:rsidDel="008F43B2">
                <w:rPr>
                  <w:rFonts w:ascii="Courier New" w:hAnsi="Courier New" w:cs="Courier New"/>
                  <w:color w:val="000000"/>
                  <w:sz w:val="18"/>
                  <w:lang w:val="en-US" w:eastAsia="fi-FI"/>
                </w:rPr>
                <w:delText>2013</w:delText>
              </w:r>
            </w:del>
            <w:ins w:id="158" w:author="Tekijä">
              <w:r w:rsidR="008F43B2" w:rsidRPr="00F001AC">
                <w:rPr>
                  <w:rFonts w:ascii="Courier New" w:hAnsi="Courier New" w:cs="Courier New"/>
                  <w:color w:val="000000"/>
                  <w:sz w:val="18"/>
                  <w:lang w:val="en-US" w:eastAsia="fi-FI"/>
                </w:rPr>
                <w:t>201</w:t>
              </w:r>
              <w:r w:rsidR="008F43B2">
                <w:rPr>
                  <w:rFonts w:ascii="Courier New" w:hAnsi="Courier New" w:cs="Courier New"/>
                  <w:color w:val="000000"/>
                  <w:sz w:val="18"/>
                  <w:lang w:val="en-US" w:eastAsia="fi-FI"/>
                </w:rPr>
                <w:t>5</w:t>
              </w:r>
            </w:ins>
            <w:r w:rsidRPr="00F001AC">
              <w:rPr>
                <w:rFonts w:ascii="Courier New" w:hAnsi="Courier New" w:cs="Courier New"/>
                <w:color w:val="000000"/>
                <w:sz w:val="18"/>
                <w:lang w:val="en-US" w:eastAsia="fi-FI"/>
              </w:rPr>
              <w:t>.123.1</w:t>
            </w:r>
            <w:r w:rsidRPr="00F001AC">
              <w:rPr>
                <w:rFonts w:ascii="Courier New" w:hAnsi="Courier New" w:cs="Courier New"/>
                <w:color w:val="0000FF"/>
                <w:sz w:val="18"/>
                <w:lang w:val="en-US" w:eastAsia="fi-FI"/>
              </w:rPr>
              <w:t>"/&gt;</w:t>
            </w:r>
          </w:p>
        </w:tc>
      </w:tr>
    </w:tbl>
    <w:p w14:paraId="6064A8D6" w14:textId="77777777" w:rsidR="009F73AF" w:rsidRPr="00F001AC" w:rsidRDefault="009F73AF" w:rsidP="006249A4">
      <w:pPr>
        <w:rPr>
          <w:lang w:val="en-US"/>
        </w:rPr>
      </w:pPr>
    </w:p>
    <w:p w14:paraId="10AE1441" w14:textId="77777777" w:rsidR="009F73AF" w:rsidRDefault="009F73AF" w:rsidP="009F73AF">
      <w:r>
        <w:t>Merkintöjen koostamisessa asiakirjoiksi noudatetaan olemassaolevaa ohjeistusta STM:n määritt</w:t>
      </w:r>
      <w:r>
        <w:t>e</w:t>
      </w:r>
      <w:r>
        <w:t>lyssä ’Kan</w:t>
      </w:r>
      <w:del w:id="159" w:author="Tekijä">
        <w:r w:rsidDel="005507B3">
          <w:delText>Ta-eArkisto</w:delText>
        </w:r>
      </w:del>
      <w:ins w:id="160" w:author="Tekijä">
        <w:r w:rsidR="005507B3">
          <w:t>ta Potilastiedon arkisto</w:t>
        </w:r>
      </w:ins>
      <w:r>
        <w:t>: Potilastietojärjestelmä-käyttötapaukset’ luvussa 5 kuvatun m</w:t>
      </w:r>
      <w:r>
        <w:t>u</w:t>
      </w:r>
      <w:r>
        <w:t>kaisesti [</w:t>
      </w:r>
      <w:r w:rsidR="000432FB">
        <w:t>9</w:t>
      </w:r>
      <w:r>
        <w:t>].</w:t>
      </w:r>
    </w:p>
    <w:p w14:paraId="014BB46B" w14:textId="77777777" w:rsidR="009F73AF" w:rsidRDefault="009F73AF" w:rsidP="009F73AF"/>
    <w:p w14:paraId="50552631" w14:textId="77777777" w:rsidR="009F73AF" w:rsidRDefault="009F73AF" w:rsidP="009F73AF">
      <w:r>
        <w:t>Mikäli merkinnässä tulee muitakin kuin suun terveydenhuoltoon liittyviä tietoja, suun terveyde</w:t>
      </w:r>
      <w:r>
        <w:t>n</w:t>
      </w:r>
      <w:r>
        <w:t>huollon tiedot tunnistetaan asiakirjoista näkymätunnuksella ja suun terveydenhuollon tietorakente</w:t>
      </w:r>
      <w:r>
        <w:t>i</w:t>
      </w:r>
      <w:r>
        <w:t>den tunnuksilla.</w:t>
      </w:r>
    </w:p>
    <w:p w14:paraId="6DA6FDEA" w14:textId="77777777" w:rsidR="00753B63" w:rsidRPr="009F73AF" w:rsidRDefault="00924E07" w:rsidP="00275518">
      <w:pPr>
        <w:pStyle w:val="Otsikko2"/>
      </w:pPr>
      <w:bookmarkStart w:id="161" w:name="_Toc436732514"/>
      <w:r w:rsidRPr="00753B63">
        <w:t>Näkymä</w:t>
      </w:r>
      <w:bookmarkEnd w:id="161"/>
    </w:p>
    <w:p w14:paraId="3A67F6B0" w14:textId="77777777" w:rsidR="00C63988" w:rsidRDefault="00E40871" w:rsidP="00614C0F">
      <w:r w:rsidRPr="00E40871">
        <w:t xml:space="preserve">AR/YDIN - Näkymät 1.2.246.537.6.12.2002 koodistossa </w:t>
      </w:r>
      <w:r>
        <w:t>suun terveydenhuollon tiedot laitetaan ’Hammas-, suu- ja leukasairaudet’-näkymälle</w:t>
      </w:r>
      <w:ins w:id="162" w:author="Tekijä">
        <w:r w:rsidR="005507B3">
          <w:t xml:space="preserve"> (SUU)</w:t>
        </w:r>
      </w:ins>
      <w:r>
        <w:t>, koodiarvo 58.</w:t>
      </w:r>
      <w:r w:rsidR="000432FB">
        <w:t xml:space="preserve"> Lisäksi käytössä on riskitiet</w:t>
      </w:r>
      <w:r w:rsidR="000432FB">
        <w:t>o</w:t>
      </w:r>
      <w:r w:rsidR="000432FB">
        <w:t>jen</w:t>
      </w:r>
      <w:r w:rsidR="00AA1252">
        <w:t>, laboratorion</w:t>
      </w:r>
      <w:r w:rsidR="00B607BF">
        <w:t>, lääkehoidon</w:t>
      </w:r>
      <w:r w:rsidR="00AA1252">
        <w:t xml:space="preserve"> ja kuvantamisen </w:t>
      </w:r>
      <w:r w:rsidR="000432FB">
        <w:t>osalta oma näkymätunnus.</w:t>
      </w:r>
      <w:r w:rsidR="00B15C17">
        <w:t xml:space="preserve"> [8]</w:t>
      </w:r>
    </w:p>
    <w:p w14:paraId="416FA15E" w14:textId="77777777" w:rsidR="00E40871" w:rsidRDefault="00E40871" w:rsidP="00614C0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614C0F" w14:paraId="474ED844" w14:textId="77777777" w:rsidTr="00614C0F">
        <w:tc>
          <w:tcPr>
            <w:tcW w:w="9779" w:type="dxa"/>
            <w:tcBorders>
              <w:top w:val="single" w:sz="4" w:space="0" w:color="000000"/>
              <w:left w:val="single" w:sz="4" w:space="0" w:color="000000"/>
              <w:bottom w:val="single" w:sz="4" w:space="0" w:color="000000"/>
              <w:right w:val="single" w:sz="4" w:space="0" w:color="000000"/>
            </w:tcBorders>
            <w:hideMark/>
          </w:tcPr>
          <w:p w14:paraId="728E6E69" w14:textId="77777777" w:rsidR="009F73AF" w:rsidRPr="00282603" w:rsidRDefault="009F73AF" w:rsidP="009F73AF">
            <w:pPr>
              <w:autoSpaceDE w:val="0"/>
              <w:autoSpaceDN w:val="0"/>
              <w:adjustRightInd w:val="0"/>
              <w:jc w:val="left"/>
              <w:rPr>
                <w:rFonts w:ascii="Courier New" w:hAnsi="Courier New" w:cs="Courier New"/>
                <w:color w:val="0000FF"/>
                <w:sz w:val="18"/>
                <w:szCs w:val="18"/>
                <w:lang w:eastAsia="fi-FI"/>
              </w:rPr>
            </w:pPr>
            <w:r w:rsidRPr="00282603">
              <w:rPr>
                <w:rFonts w:ascii="Courier New" w:hAnsi="Courier New" w:cs="Courier New"/>
                <w:color w:val="0000FF"/>
                <w:sz w:val="18"/>
                <w:szCs w:val="18"/>
                <w:lang w:eastAsia="fi-FI"/>
              </w:rPr>
              <w:t>&lt;!--</w:t>
            </w:r>
            <w:r w:rsidRPr="00282603">
              <w:rPr>
                <w:rFonts w:ascii="Courier New" w:hAnsi="Courier New" w:cs="Courier New"/>
                <w:color w:val="585858"/>
                <w:sz w:val="18"/>
                <w:szCs w:val="18"/>
                <w:lang w:eastAsia="fi-FI"/>
              </w:rPr>
              <w:t xml:space="preserve"> Näkymä</w:t>
            </w:r>
            <w:r w:rsidRPr="00282603">
              <w:rPr>
                <w:rFonts w:ascii="Courier New" w:hAnsi="Courier New" w:cs="Courier New"/>
                <w:color w:val="0000FF"/>
                <w:sz w:val="18"/>
                <w:szCs w:val="18"/>
                <w:lang w:eastAsia="fi-FI"/>
              </w:rPr>
              <w:t>--&gt;</w:t>
            </w:r>
          </w:p>
          <w:p w14:paraId="5D2E9520" w14:textId="77777777" w:rsidR="009F73AF" w:rsidRPr="009F73AF" w:rsidRDefault="009F73AF" w:rsidP="009F73AF">
            <w:pPr>
              <w:autoSpaceDE w:val="0"/>
              <w:autoSpaceDN w:val="0"/>
              <w:adjustRightInd w:val="0"/>
              <w:jc w:val="left"/>
              <w:rPr>
                <w:rFonts w:ascii="Courier New" w:hAnsi="Courier New" w:cs="Courier New"/>
                <w:color w:val="0000FF"/>
                <w:sz w:val="18"/>
                <w:szCs w:val="18"/>
                <w:lang w:eastAsia="fi-FI"/>
              </w:rPr>
            </w:pPr>
            <w:r w:rsidRPr="009F73AF">
              <w:rPr>
                <w:rFonts w:ascii="Courier New" w:hAnsi="Courier New" w:cs="Courier New"/>
                <w:color w:val="0000FF"/>
                <w:sz w:val="18"/>
                <w:szCs w:val="18"/>
                <w:lang w:eastAsia="fi-FI"/>
              </w:rPr>
              <w:t>&lt;</w:t>
            </w:r>
            <w:r w:rsidRPr="009F73AF">
              <w:rPr>
                <w:rFonts w:ascii="Courier New" w:hAnsi="Courier New" w:cs="Courier New"/>
                <w:color w:val="800000"/>
                <w:sz w:val="18"/>
                <w:szCs w:val="18"/>
                <w:lang w:eastAsia="fi-FI"/>
              </w:rPr>
              <w:t>code</w:t>
            </w:r>
            <w:r w:rsidRPr="009F73AF">
              <w:rPr>
                <w:rFonts w:ascii="Courier New" w:hAnsi="Courier New" w:cs="Courier New"/>
                <w:i/>
                <w:iCs/>
                <w:color w:val="008080"/>
                <w:sz w:val="18"/>
                <w:szCs w:val="18"/>
                <w:lang w:eastAsia="fi-FI"/>
              </w:rPr>
              <w:t xml:space="preserve"> </w:t>
            </w:r>
            <w:r w:rsidRPr="009F73AF">
              <w:rPr>
                <w:rFonts w:ascii="Courier New" w:hAnsi="Courier New" w:cs="Courier New"/>
                <w:color w:val="FF0000"/>
                <w:sz w:val="18"/>
                <w:szCs w:val="18"/>
                <w:lang w:eastAsia="fi-FI"/>
              </w:rPr>
              <w:t>code</w:t>
            </w:r>
            <w:r w:rsidRPr="009F73AF">
              <w:rPr>
                <w:rFonts w:ascii="Courier New" w:hAnsi="Courier New" w:cs="Courier New"/>
                <w:color w:val="0000FF"/>
                <w:sz w:val="18"/>
                <w:szCs w:val="18"/>
                <w:lang w:eastAsia="fi-FI"/>
              </w:rPr>
              <w:t>="</w:t>
            </w:r>
            <w:r w:rsidRPr="009F73AF">
              <w:rPr>
                <w:rFonts w:ascii="Courier New" w:hAnsi="Courier New" w:cs="Courier New"/>
                <w:color w:val="000000"/>
                <w:sz w:val="18"/>
                <w:szCs w:val="18"/>
                <w:lang w:eastAsia="fi-FI"/>
              </w:rPr>
              <w:t>58</w:t>
            </w:r>
            <w:r w:rsidRPr="009F73AF">
              <w:rPr>
                <w:rFonts w:ascii="Courier New" w:hAnsi="Courier New" w:cs="Courier New"/>
                <w:color w:val="0000FF"/>
                <w:sz w:val="18"/>
                <w:szCs w:val="18"/>
                <w:lang w:eastAsia="fi-FI"/>
              </w:rPr>
              <w:t>"</w:t>
            </w:r>
            <w:r w:rsidRPr="009F73AF">
              <w:rPr>
                <w:rFonts w:ascii="Courier New" w:hAnsi="Courier New" w:cs="Courier New"/>
                <w:i/>
                <w:iCs/>
                <w:color w:val="008080"/>
                <w:sz w:val="18"/>
                <w:szCs w:val="18"/>
                <w:lang w:eastAsia="fi-FI"/>
              </w:rPr>
              <w:t xml:space="preserve"> </w:t>
            </w:r>
            <w:r w:rsidRPr="009F73AF">
              <w:rPr>
                <w:rFonts w:ascii="Courier New" w:hAnsi="Courier New" w:cs="Courier New"/>
                <w:color w:val="FF0000"/>
                <w:sz w:val="18"/>
                <w:szCs w:val="18"/>
                <w:lang w:eastAsia="fi-FI"/>
              </w:rPr>
              <w:t>codeSystem</w:t>
            </w:r>
            <w:r w:rsidRPr="009F73AF">
              <w:rPr>
                <w:rFonts w:ascii="Courier New" w:hAnsi="Courier New" w:cs="Courier New"/>
                <w:color w:val="0000FF"/>
                <w:sz w:val="18"/>
                <w:szCs w:val="18"/>
                <w:lang w:eastAsia="fi-FI"/>
              </w:rPr>
              <w:t>="</w:t>
            </w:r>
            <w:r w:rsidRPr="009F73AF">
              <w:rPr>
                <w:rFonts w:ascii="Courier New" w:hAnsi="Courier New" w:cs="Courier New"/>
                <w:color w:val="000000"/>
                <w:sz w:val="18"/>
                <w:szCs w:val="18"/>
                <w:lang w:eastAsia="fi-FI"/>
              </w:rPr>
              <w:t>1.2.246.537.6.12.2002</w:t>
            </w:r>
            <w:r w:rsidRPr="009F73AF">
              <w:rPr>
                <w:rFonts w:ascii="Courier New" w:hAnsi="Courier New" w:cs="Courier New"/>
                <w:color w:val="0000FF"/>
                <w:sz w:val="18"/>
                <w:szCs w:val="18"/>
                <w:lang w:eastAsia="fi-FI"/>
              </w:rPr>
              <w:t>"</w:t>
            </w:r>
            <w:r w:rsidRPr="009F73AF">
              <w:rPr>
                <w:rFonts w:ascii="Courier New" w:hAnsi="Courier New" w:cs="Courier New"/>
                <w:i/>
                <w:iCs/>
                <w:color w:val="008080"/>
                <w:sz w:val="18"/>
                <w:szCs w:val="18"/>
                <w:lang w:eastAsia="fi-FI"/>
              </w:rPr>
              <w:t xml:space="preserve"> </w:t>
            </w:r>
            <w:r w:rsidRPr="009F73AF">
              <w:rPr>
                <w:rFonts w:ascii="Courier New" w:hAnsi="Courier New" w:cs="Courier New"/>
                <w:color w:val="FF0000"/>
                <w:sz w:val="18"/>
                <w:szCs w:val="18"/>
                <w:lang w:eastAsia="fi-FI"/>
              </w:rPr>
              <w:t>codeSystemName</w:t>
            </w:r>
            <w:r w:rsidRPr="009F73AF">
              <w:rPr>
                <w:rFonts w:ascii="Courier New" w:hAnsi="Courier New" w:cs="Courier New"/>
                <w:color w:val="0000FF"/>
                <w:sz w:val="18"/>
                <w:szCs w:val="18"/>
                <w:lang w:eastAsia="fi-FI"/>
              </w:rPr>
              <w:t>="</w:t>
            </w:r>
            <w:r w:rsidRPr="009F73AF">
              <w:rPr>
                <w:rFonts w:ascii="Courier New" w:hAnsi="Courier New" w:cs="Courier New"/>
                <w:color w:val="000000"/>
                <w:sz w:val="18"/>
                <w:szCs w:val="18"/>
                <w:lang w:eastAsia="fi-FI"/>
              </w:rPr>
              <w:t>AR/YDIN - Näkymät</w:t>
            </w:r>
            <w:r w:rsidRPr="009F73AF">
              <w:rPr>
                <w:rFonts w:ascii="Courier New" w:hAnsi="Courier New" w:cs="Courier New"/>
                <w:color w:val="0000FF"/>
                <w:sz w:val="18"/>
                <w:szCs w:val="18"/>
                <w:lang w:eastAsia="fi-FI"/>
              </w:rPr>
              <w:t>"</w:t>
            </w:r>
            <w:r w:rsidRPr="009F73AF">
              <w:rPr>
                <w:rFonts w:ascii="Courier New" w:hAnsi="Courier New" w:cs="Courier New"/>
                <w:i/>
                <w:iCs/>
                <w:color w:val="008080"/>
                <w:sz w:val="18"/>
                <w:szCs w:val="18"/>
                <w:lang w:eastAsia="fi-FI"/>
              </w:rPr>
              <w:t xml:space="preserve"> </w:t>
            </w:r>
            <w:r w:rsidRPr="009F73AF">
              <w:rPr>
                <w:rFonts w:ascii="Courier New" w:hAnsi="Courier New" w:cs="Courier New"/>
                <w:color w:val="FF0000"/>
                <w:sz w:val="18"/>
                <w:szCs w:val="18"/>
                <w:lang w:eastAsia="fi-FI"/>
              </w:rPr>
              <w:t>displayName</w:t>
            </w:r>
            <w:r w:rsidRPr="009F73AF">
              <w:rPr>
                <w:rFonts w:ascii="Courier New" w:hAnsi="Courier New" w:cs="Courier New"/>
                <w:color w:val="0000FF"/>
                <w:sz w:val="18"/>
                <w:szCs w:val="18"/>
                <w:lang w:eastAsia="fi-FI"/>
              </w:rPr>
              <w:t>="</w:t>
            </w:r>
            <w:r w:rsidRPr="009F73AF">
              <w:rPr>
                <w:rFonts w:ascii="Courier New" w:hAnsi="Courier New" w:cs="Courier New"/>
                <w:color w:val="000000"/>
                <w:sz w:val="18"/>
                <w:szCs w:val="18"/>
                <w:lang w:eastAsia="fi-FI"/>
              </w:rPr>
              <w:t>Hammas-, suu- ja leukasairaudet</w:t>
            </w:r>
            <w:r w:rsidRPr="009F73AF">
              <w:rPr>
                <w:rFonts w:ascii="Courier New" w:hAnsi="Courier New" w:cs="Courier New"/>
                <w:color w:val="0000FF"/>
                <w:sz w:val="18"/>
                <w:szCs w:val="18"/>
                <w:lang w:eastAsia="fi-FI"/>
              </w:rPr>
              <w:t>"/&gt;</w:t>
            </w:r>
          </w:p>
          <w:p w14:paraId="5F1BC484" w14:textId="77777777" w:rsidR="00614C0F" w:rsidRPr="00614C0F" w:rsidRDefault="009F73AF" w:rsidP="00E40871">
            <w:pPr>
              <w:autoSpaceDE w:val="0"/>
              <w:autoSpaceDN w:val="0"/>
              <w:adjustRightInd w:val="0"/>
              <w:jc w:val="left"/>
            </w:pPr>
            <w:r w:rsidRPr="009F73AF">
              <w:rPr>
                <w:rFonts w:ascii="Courier New" w:hAnsi="Courier New" w:cs="Courier New"/>
                <w:color w:val="0000FF"/>
                <w:sz w:val="18"/>
                <w:szCs w:val="18"/>
                <w:lang w:eastAsia="fi-FI"/>
              </w:rPr>
              <w:t>&lt;</w:t>
            </w:r>
            <w:r w:rsidRPr="009F73AF">
              <w:rPr>
                <w:rFonts w:ascii="Courier New" w:hAnsi="Courier New" w:cs="Courier New"/>
                <w:color w:val="800000"/>
                <w:sz w:val="18"/>
                <w:szCs w:val="18"/>
                <w:lang w:eastAsia="fi-FI"/>
              </w:rPr>
              <w:t>title</w:t>
            </w:r>
            <w:r w:rsidRPr="009F73AF">
              <w:rPr>
                <w:rFonts w:ascii="Courier New" w:hAnsi="Courier New" w:cs="Courier New"/>
                <w:color w:val="0000FF"/>
                <w:sz w:val="18"/>
                <w:szCs w:val="18"/>
                <w:lang w:eastAsia="fi-FI"/>
              </w:rPr>
              <w:t>&gt;</w:t>
            </w:r>
            <w:r w:rsidRPr="009F73AF">
              <w:rPr>
                <w:rFonts w:ascii="Courier New" w:hAnsi="Courier New" w:cs="Courier New"/>
                <w:color w:val="000000"/>
                <w:sz w:val="18"/>
                <w:szCs w:val="18"/>
                <w:lang w:eastAsia="fi-FI"/>
              </w:rPr>
              <w:t>Hammas-, suu- ja leukasairaudet</w:t>
            </w:r>
            <w:r w:rsidRPr="009F73AF">
              <w:rPr>
                <w:rFonts w:ascii="Courier New" w:hAnsi="Courier New" w:cs="Courier New"/>
                <w:color w:val="0000FF"/>
                <w:sz w:val="18"/>
                <w:szCs w:val="18"/>
                <w:lang w:eastAsia="fi-FI"/>
              </w:rPr>
              <w:t>&lt;/</w:t>
            </w:r>
            <w:r w:rsidRPr="009F73AF">
              <w:rPr>
                <w:rFonts w:ascii="Courier New" w:hAnsi="Courier New" w:cs="Courier New"/>
                <w:color w:val="800000"/>
                <w:sz w:val="18"/>
                <w:szCs w:val="18"/>
                <w:lang w:eastAsia="fi-FI"/>
              </w:rPr>
              <w:t>title</w:t>
            </w:r>
            <w:r w:rsidRPr="009F73AF">
              <w:rPr>
                <w:rFonts w:ascii="Courier New" w:hAnsi="Courier New" w:cs="Courier New"/>
                <w:color w:val="0000FF"/>
                <w:sz w:val="18"/>
                <w:szCs w:val="18"/>
                <w:lang w:eastAsia="fi-FI"/>
              </w:rPr>
              <w:t>&gt;</w:t>
            </w:r>
          </w:p>
        </w:tc>
      </w:tr>
    </w:tbl>
    <w:p w14:paraId="36CB7A27" w14:textId="77777777" w:rsidR="00B607BF" w:rsidRDefault="00B607BF" w:rsidP="00B607BF"/>
    <w:p w14:paraId="3719EEA7" w14:textId="77777777" w:rsidR="00B607BF" w:rsidRDefault="005507B3" w:rsidP="00B607BF">
      <w:ins w:id="163" w:author="Tekijä">
        <w:r>
          <w:t>Hammasstatus</w:t>
        </w:r>
        <w:r w:rsidR="008F43B2">
          <w:t xml:space="preserve"> </w:t>
        </w:r>
        <w:r>
          <w:t>(</w:t>
        </w:r>
      </w:ins>
      <w:r w:rsidR="00B607BF">
        <w:t>HAM</w:t>
      </w:r>
      <w:ins w:id="164" w:author="Tekijä">
        <w:r>
          <w:t>)</w:t>
        </w:r>
      </w:ins>
      <w:r w:rsidR="00B607BF">
        <w:t>-</w:t>
      </w:r>
      <w:ins w:id="165" w:author="Tekijä">
        <w:r>
          <w:t xml:space="preserve"> </w:t>
        </w:r>
      </w:ins>
      <w:r w:rsidR="00B607BF">
        <w:t xml:space="preserve">näkymällä käytetään </w:t>
      </w:r>
      <w:r w:rsidR="00B607BF" w:rsidRPr="00B607BF">
        <w:t xml:space="preserve">AR/YDIN </w:t>
      </w:r>
      <w:r w:rsidR="00B607BF">
        <w:t>–</w:t>
      </w:r>
      <w:r w:rsidR="00B607BF" w:rsidRPr="00B607BF">
        <w:t xml:space="preserve"> Näkymät</w:t>
      </w:r>
      <w:r w:rsidR="00B607BF">
        <w:t xml:space="preserve"> koodiston arvoa </w:t>
      </w:r>
      <w:del w:id="166" w:author="Tekijä">
        <w:r w:rsidR="00B607BF" w:rsidDel="005507B3">
          <w:delText>X</w:delText>
        </w:r>
      </w:del>
      <w:ins w:id="167" w:author="Tekijä">
        <w:r>
          <w:t>360</w:t>
        </w:r>
      </w:ins>
      <w:r w:rsidR="00B607BF">
        <w:t>.</w:t>
      </w:r>
    </w:p>
    <w:p w14:paraId="78E55741" w14:textId="77777777" w:rsidR="00B607BF" w:rsidRDefault="00B607BF" w:rsidP="00B607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B607BF" w14:paraId="1CE6A6AC" w14:textId="77777777" w:rsidTr="00F36B22">
        <w:tc>
          <w:tcPr>
            <w:tcW w:w="9779" w:type="dxa"/>
            <w:tcBorders>
              <w:top w:val="single" w:sz="4" w:space="0" w:color="000000"/>
              <w:left w:val="single" w:sz="4" w:space="0" w:color="000000"/>
              <w:bottom w:val="single" w:sz="4" w:space="0" w:color="000000"/>
              <w:right w:val="single" w:sz="4" w:space="0" w:color="000000"/>
            </w:tcBorders>
            <w:hideMark/>
          </w:tcPr>
          <w:p w14:paraId="1151499C" w14:textId="77777777" w:rsidR="00B607BF" w:rsidRPr="00302119" w:rsidRDefault="00B607BF" w:rsidP="00F36B22">
            <w:pPr>
              <w:autoSpaceDE w:val="0"/>
              <w:autoSpaceDN w:val="0"/>
              <w:adjustRightInd w:val="0"/>
              <w:jc w:val="left"/>
              <w:rPr>
                <w:rFonts w:ascii="Courier New" w:hAnsi="Courier New" w:cs="Courier New"/>
                <w:color w:val="0000FF"/>
                <w:sz w:val="18"/>
                <w:szCs w:val="18"/>
                <w:lang w:eastAsia="fi-FI"/>
              </w:rPr>
            </w:pPr>
            <w:r w:rsidRPr="00302119">
              <w:rPr>
                <w:rFonts w:ascii="Courier New" w:hAnsi="Courier New" w:cs="Courier New"/>
                <w:color w:val="0000FF"/>
                <w:sz w:val="18"/>
                <w:szCs w:val="18"/>
                <w:lang w:eastAsia="fi-FI"/>
              </w:rPr>
              <w:t>&lt;!--</w:t>
            </w:r>
            <w:r w:rsidRPr="00302119">
              <w:rPr>
                <w:rFonts w:ascii="Courier New" w:hAnsi="Courier New" w:cs="Courier New"/>
                <w:color w:val="585858"/>
                <w:sz w:val="18"/>
                <w:szCs w:val="18"/>
                <w:lang w:eastAsia="fi-FI"/>
              </w:rPr>
              <w:t xml:space="preserve"> Näkymä</w:t>
            </w:r>
            <w:r w:rsidRPr="00302119">
              <w:rPr>
                <w:rFonts w:ascii="Courier New" w:hAnsi="Courier New" w:cs="Courier New"/>
                <w:color w:val="0000FF"/>
                <w:sz w:val="18"/>
                <w:szCs w:val="18"/>
                <w:lang w:eastAsia="fi-FI"/>
              </w:rPr>
              <w:t>--&gt;</w:t>
            </w:r>
          </w:p>
          <w:p w14:paraId="768195D9" w14:textId="77777777" w:rsidR="00B607BF" w:rsidRPr="00302119" w:rsidRDefault="00B607BF" w:rsidP="00F36B22">
            <w:pPr>
              <w:autoSpaceDE w:val="0"/>
              <w:autoSpaceDN w:val="0"/>
              <w:adjustRightInd w:val="0"/>
              <w:jc w:val="left"/>
              <w:rPr>
                <w:rFonts w:ascii="Courier New" w:hAnsi="Courier New" w:cs="Courier New"/>
                <w:color w:val="0000FF"/>
                <w:sz w:val="18"/>
                <w:szCs w:val="18"/>
                <w:lang w:eastAsia="fi-FI"/>
              </w:rPr>
            </w:pPr>
            <w:r w:rsidRPr="00302119">
              <w:rPr>
                <w:rFonts w:ascii="Courier New" w:hAnsi="Courier New" w:cs="Courier New"/>
                <w:color w:val="0000FF"/>
                <w:sz w:val="18"/>
                <w:szCs w:val="18"/>
                <w:lang w:eastAsia="fi-FI"/>
              </w:rPr>
              <w:t>&lt;</w:t>
            </w:r>
            <w:r w:rsidRPr="00302119">
              <w:rPr>
                <w:rFonts w:ascii="Courier New" w:hAnsi="Courier New" w:cs="Courier New"/>
                <w:color w:val="800000"/>
                <w:sz w:val="18"/>
                <w:szCs w:val="18"/>
                <w:lang w:eastAsia="fi-FI"/>
              </w:rPr>
              <w:t>code</w:t>
            </w:r>
            <w:r w:rsidRPr="00302119">
              <w:rPr>
                <w:rFonts w:ascii="Courier New" w:hAnsi="Courier New" w:cs="Courier New"/>
                <w:i/>
                <w:iCs/>
                <w:color w:val="008080"/>
                <w:sz w:val="18"/>
                <w:szCs w:val="18"/>
                <w:lang w:eastAsia="fi-FI"/>
              </w:rPr>
              <w:t xml:space="preserve"> </w:t>
            </w:r>
            <w:r w:rsidRPr="00302119">
              <w:rPr>
                <w:rFonts w:ascii="Courier New" w:hAnsi="Courier New" w:cs="Courier New"/>
                <w:color w:val="FF0000"/>
                <w:sz w:val="18"/>
                <w:szCs w:val="18"/>
                <w:lang w:eastAsia="fi-FI"/>
              </w:rPr>
              <w:t>code</w:t>
            </w:r>
            <w:r w:rsidRPr="00302119">
              <w:rPr>
                <w:rFonts w:ascii="Courier New" w:hAnsi="Courier New" w:cs="Courier New"/>
                <w:color w:val="0000FF"/>
                <w:sz w:val="18"/>
                <w:szCs w:val="18"/>
                <w:lang w:eastAsia="fi-FI"/>
              </w:rPr>
              <w:t>="</w:t>
            </w:r>
            <w:r w:rsidR="008D7B82" w:rsidRPr="00302119">
              <w:rPr>
                <w:rFonts w:ascii="Courier New" w:hAnsi="Courier New" w:cs="Courier New"/>
                <w:color w:val="000000"/>
                <w:sz w:val="18"/>
                <w:szCs w:val="18"/>
                <w:lang w:eastAsia="fi-FI"/>
              </w:rPr>
              <w:t>360</w:t>
            </w:r>
            <w:r w:rsidRPr="00302119">
              <w:rPr>
                <w:rFonts w:ascii="Courier New" w:hAnsi="Courier New" w:cs="Courier New"/>
                <w:color w:val="0000FF"/>
                <w:sz w:val="18"/>
                <w:szCs w:val="18"/>
                <w:lang w:eastAsia="fi-FI"/>
              </w:rPr>
              <w:t>"</w:t>
            </w:r>
            <w:r w:rsidRPr="00302119">
              <w:rPr>
                <w:rFonts w:ascii="Courier New" w:hAnsi="Courier New" w:cs="Courier New"/>
                <w:i/>
                <w:iCs/>
                <w:color w:val="008080"/>
                <w:sz w:val="18"/>
                <w:szCs w:val="18"/>
                <w:lang w:eastAsia="fi-FI"/>
              </w:rPr>
              <w:t xml:space="preserve"> </w:t>
            </w:r>
            <w:r w:rsidRPr="00302119">
              <w:rPr>
                <w:rFonts w:ascii="Courier New" w:hAnsi="Courier New" w:cs="Courier New"/>
                <w:color w:val="FF0000"/>
                <w:sz w:val="18"/>
                <w:szCs w:val="18"/>
                <w:lang w:eastAsia="fi-FI"/>
              </w:rPr>
              <w:t>codeSystem</w:t>
            </w:r>
            <w:r w:rsidRPr="00302119">
              <w:rPr>
                <w:rFonts w:ascii="Courier New" w:hAnsi="Courier New" w:cs="Courier New"/>
                <w:color w:val="0000FF"/>
                <w:sz w:val="18"/>
                <w:szCs w:val="18"/>
                <w:lang w:eastAsia="fi-FI"/>
              </w:rPr>
              <w:t>="</w:t>
            </w:r>
            <w:r w:rsidRPr="00302119">
              <w:rPr>
                <w:rFonts w:ascii="Courier New" w:hAnsi="Courier New" w:cs="Courier New"/>
                <w:color w:val="000000"/>
                <w:sz w:val="18"/>
                <w:szCs w:val="18"/>
                <w:lang w:eastAsia="fi-FI"/>
              </w:rPr>
              <w:t>1.2.246.537.6.12.2002</w:t>
            </w:r>
            <w:r w:rsidRPr="00302119">
              <w:rPr>
                <w:rFonts w:ascii="Courier New" w:hAnsi="Courier New" w:cs="Courier New"/>
                <w:color w:val="0000FF"/>
                <w:sz w:val="18"/>
                <w:szCs w:val="18"/>
                <w:lang w:eastAsia="fi-FI"/>
              </w:rPr>
              <w:t>"</w:t>
            </w:r>
            <w:r w:rsidRPr="00302119">
              <w:rPr>
                <w:rFonts w:ascii="Courier New" w:hAnsi="Courier New" w:cs="Courier New"/>
                <w:i/>
                <w:iCs/>
                <w:color w:val="008080"/>
                <w:sz w:val="18"/>
                <w:szCs w:val="18"/>
                <w:lang w:eastAsia="fi-FI"/>
              </w:rPr>
              <w:t xml:space="preserve"> </w:t>
            </w:r>
            <w:r w:rsidRPr="00302119">
              <w:rPr>
                <w:rFonts w:ascii="Courier New" w:hAnsi="Courier New" w:cs="Courier New"/>
                <w:color w:val="FF0000"/>
                <w:sz w:val="18"/>
                <w:szCs w:val="18"/>
                <w:lang w:eastAsia="fi-FI"/>
              </w:rPr>
              <w:t>codeSystemName</w:t>
            </w:r>
            <w:r w:rsidRPr="00302119">
              <w:rPr>
                <w:rFonts w:ascii="Courier New" w:hAnsi="Courier New" w:cs="Courier New"/>
                <w:color w:val="0000FF"/>
                <w:sz w:val="18"/>
                <w:szCs w:val="18"/>
                <w:lang w:eastAsia="fi-FI"/>
              </w:rPr>
              <w:t>="</w:t>
            </w:r>
            <w:r w:rsidRPr="00302119">
              <w:rPr>
                <w:rFonts w:ascii="Courier New" w:hAnsi="Courier New" w:cs="Courier New"/>
                <w:color w:val="000000"/>
                <w:sz w:val="18"/>
                <w:szCs w:val="18"/>
                <w:lang w:eastAsia="fi-FI"/>
              </w:rPr>
              <w:t>AR/YDIN - Näkymät</w:t>
            </w:r>
            <w:r w:rsidRPr="00302119">
              <w:rPr>
                <w:rFonts w:ascii="Courier New" w:hAnsi="Courier New" w:cs="Courier New"/>
                <w:color w:val="0000FF"/>
                <w:sz w:val="18"/>
                <w:szCs w:val="18"/>
                <w:lang w:eastAsia="fi-FI"/>
              </w:rPr>
              <w:t>"</w:t>
            </w:r>
            <w:r w:rsidRPr="00302119">
              <w:rPr>
                <w:rFonts w:ascii="Courier New" w:hAnsi="Courier New" w:cs="Courier New"/>
                <w:i/>
                <w:iCs/>
                <w:color w:val="008080"/>
                <w:sz w:val="18"/>
                <w:szCs w:val="18"/>
                <w:lang w:eastAsia="fi-FI"/>
              </w:rPr>
              <w:t xml:space="preserve"> </w:t>
            </w:r>
            <w:r w:rsidRPr="00302119">
              <w:rPr>
                <w:rFonts w:ascii="Courier New" w:hAnsi="Courier New" w:cs="Courier New"/>
                <w:color w:val="FF0000"/>
                <w:sz w:val="18"/>
                <w:szCs w:val="18"/>
                <w:lang w:eastAsia="fi-FI"/>
              </w:rPr>
              <w:t>displayName</w:t>
            </w:r>
            <w:r w:rsidRPr="00302119">
              <w:rPr>
                <w:rFonts w:ascii="Courier New" w:hAnsi="Courier New" w:cs="Courier New"/>
                <w:color w:val="0000FF"/>
                <w:sz w:val="18"/>
                <w:szCs w:val="18"/>
                <w:lang w:eastAsia="fi-FI"/>
              </w:rPr>
              <w:t>="</w:t>
            </w:r>
            <w:r w:rsidR="00955509" w:rsidRPr="00302119">
              <w:rPr>
                <w:rFonts w:ascii="Courier New" w:hAnsi="Courier New" w:cs="Courier New"/>
                <w:color w:val="000000"/>
                <w:sz w:val="18"/>
                <w:szCs w:val="18"/>
                <w:lang w:eastAsia="fi-FI"/>
              </w:rPr>
              <w:t>Hammasstatus</w:t>
            </w:r>
            <w:r w:rsidRPr="00302119">
              <w:rPr>
                <w:rFonts w:ascii="Courier New" w:hAnsi="Courier New" w:cs="Courier New"/>
                <w:color w:val="0000FF"/>
                <w:sz w:val="18"/>
                <w:szCs w:val="18"/>
                <w:lang w:eastAsia="fi-FI"/>
              </w:rPr>
              <w:t>"/&gt;</w:t>
            </w:r>
          </w:p>
          <w:p w14:paraId="645E9E2A" w14:textId="77777777" w:rsidR="00B607BF" w:rsidRPr="00614C0F" w:rsidRDefault="00B607BF" w:rsidP="00B607BF">
            <w:pPr>
              <w:autoSpaceDE w:val="0"/>
              <w:autoSpaceDN w:val="0"/>
              <w:adjustRightInd w:val="0"/>
              <w:jc w:val="left"/>
            </w:pPr>
            <w:r w:rsidRPr="009F73AF">
              <w:rPr>
                <w:rFonts w:ascii="Courier New" w:hAnsi="Courier New" w:cs="Courier New"/>
                <w:color w:val="0000FF"/>
                <w:sz w:val="18"/>
                <w:szCs w:val="18"/>
                <w:lang w:eastAsia="fi-FI"/>
              </w:rPr>
              <w:t>&lt;</w:t>
            </w:r>
            <w:r w:rsidRPr="009F73AF">
              <w:rPr>
                <w:rFonts w:ascii="Courier New" w:hAnsi="Courier New" w:cs="Courier New"/>
                <w:color w:val="800000"/>
                <w:sz w:val="18"/>
                <w:szCs w:val="18"/>
                <w:lang w:eastAsia="fi-FI"/>
              </w:rPr>
              <w:t>title</w:t>
            </w:r>
            <w:r w:rsidRPr="009F73AF">
              <w:rPr>
                <w:rFonts w:ascii="Courier New" w:hAnsi="Courier New" w:cs="Courier New"/>
                <w:color w:val="0000FF"/>
                <w:sz w:val="18"/>
                <w:szCs w:val="18"/>
                <w:lang w:eastAsia="fi-FI"/>
              </w:rPr>
              <w:t>&gt;</w:t>
            </w:r>
            <w:r w:rsidRPr="009F73AF">
              <w:rPr>
                <w:rFonts w:ascii="Courier New" w:hAnsi="Courier New" w:cs="Courier New"/>
                <w:color w:val="000000"/>
                <w:sz w:val="18"/>
                <w:szCs w:val="18"/>
                <w:lang w:eastAsia="fi-FI"/>
              </w:rPr>
              <w:t>Hammas</w:t>
            </w:r>
            <w:r>
              <w:rPr>
                <w:rFonts w:ascii="Courier New" w:hAnsi="Courier New" w:cs="Courier New"/>
                <w:color w:val="000000"/>
                <w:sz w:val="18"/>
                <w:szCs w:val="18"/>
                <w:lang w:eastAsia="fi-FI"/>
              </w:rPr>
              <w:t>status</w:t>
            </w:r>
            <w:r w:rsidRPr="009F73AF">
              <w:rPr>
                <w:rFonts w:ascii="Courier New" w:hAnsi="Courier New" w:cs="Courier New"/>
                <w:color w:val="0000FF"/>
                <w:sz w:val="18"/>
                <w:szCs w:val="18"/>
                <w:lang w:eastAsia="fi-FI"/>
              </w:rPr>
              <w:t>&lt;/</w:t>
            </w:r>
            <w:r w:rsidRPr="009F73AF">
              <w:rPr>
                <w:rFonts w:ascii="Courier New" w:hAnsi="Courier New" w:cs="Courier New"/>
                <w:color w:val="800000"/>
                <w:sz w:val="18"/>
                <w:szCs w:val="18"/>
                <w:lang w:eastAsia="fi-FI"/>
              </w:rPr>
              <w:t>title</w:t>
            </w:r>
            <w:r w:rsidRPr="009F73AF">
              <w:rPr>
                <w:rFonts w:ascii="Courier New" w:hAnsi="Courier New" w:cs="Courier New"/>
                <w:color w:val="0000FF"/>
                <w:sz w:val="18"/>
                <w:szCs w:val="18"/>
                <w:lang w:eastAsia="fi-FI"/>
              </w:rPr>
              <w:t>&gt;</w:t>
            </w:r>
          </w:p>
        </w:tc>
      </w:tr>
    </w:tbl>
    <w:p w14:paraId="5794E029" w14:textId="77777777" w:rsidR="00941682" w:rsidRDefault="00941682" w:rsidP="00941682"/>
    <w:p w14:paraId="05687045" w14:textId="77777777" w:rsidR="00941682" w:rsidRDefault="00941682" w:rsidP="00941682">
      <w:r>
        <w:t xml:space="preserve">Kun tehdään kokonaishammasstatuksen tarkastus, jolloin jokaisen hampaan status tarkastetaan ja havainnot tallennetaan </w:t>
      </w:r>
      <w:del w:id="168" w:author="Tekijä">
        <w:r w:rsidDel="005507B3">
          <w:delText>HAM</w:delText>
        </w:r>
      </w:del>
      <w:ins w:id="169" w:author="Tekijä">
        <w:r w:rsidR="005507B3">
          <w:t>’Hammasstatus’</w:t>
        </w:r>
      </w:ins>
      <w:r>
        <w:t>-näkymälle, tuotetaan tästä erillinen kokonaishamma</w:t>
      </w:r>
      <w:r>
        <w:t>s</w:t>
      </w:r>
      <w:r>
        <w:t>statuksen tarkastustieto. Tieto kokonaishammasstatuksen tarkastuksesta tallennetaan teknisesti tuo</w:t>
      </w:r>
      <w:r>
        <w:t>t</w:t>
      </w:r>
      <w:r>
        <w:t xml:space="preserve">tamalla </w:t>
      </w:r>
      <w:ins w:id="170" w:author="Tekijä">
        <w:r w:rsidR="005507B3">
          <w:t>’</w:t>
        </w:r>
      </w:ins>
      <w:del w:id="171" w:author="Tekijä">
        <w:r w:rsidDel="005507B3">
          <w:delText>HAM</w:delText>
        </w:r>
      </w:del>
      <w:ins w:id="172" w:author="Tekijä">
        <w:r w:rsidR="005507B3">
          <w:t>Hammasstatus’</w:t>
        </w:r>
      </w:ins>
      <w:r>
        <w:t xml:space="preserve">-näkymän sisältävälle asiakirjalle lisänäkymäksi </w:t>
      </w:r>
      <w:ins w:id="173" w:author="Tekijä">
        <w:r w:rsidR="005507B3">
          <w:t>’Kokonaishamma</w:t>
        </w:r>
        <w:r w:rsidR="005507B3">
          <w:t>s</w:t>
        </w:r>
        <w:r w:rsidR="005507B3">
          <w:t>tarkastus’ (</w:t>
        </w:r>
      </w:ins>
      <w:r>
        <w:t>HAMK</w:t>
      </w:r>
      <w:ins w:id="174" w:author="Tekijä">
        <w:r w:rsidR="005507B3">
          <w:t>) – näkymäkoodiston koodiarvo 361.</w:t>
        </w:r>
      </w:ins>
      <w:del w:id="175" w:author="Tekijä">
        <w:r w:rsidDel="005507B3">
          <w:delText>.</w:delText>
        </w:r>
      </w:del>
      <w:r>
        <w:t xml:space="preserve"> Tällöin tieto kokonaishammasstatuksen tarkastuksesta saadaan asiakirjan Headeriin, ja tällaiset asiakirjat voidaan tunnistaa jo asiakirjahaun yhteydessä. [18]</w:t>
      </w:r>
    </w:p>
    <w:p w14:paraId="12A7C5B6" w14:textId="77777777" w:rsidR="00941682" w:rsidRDefault="00941682" w:rsidP="00941682"/>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941682" w:rsidRPr="00955509" w14:paraId="4C83FEB7" w14:textId="77777777" w:rsidTr="00B421CF">
        <w:tc>
          <w:tcPr>
            <w:tcW w:w="9779" w:type="dxa"/>
            <w:tcBorders>
              <w:top w:val="single" w:sz="4" w:space="0" w:color="000000"/>
              <w:left w:val="single" w:sz="4" w:space="0" w:color="000000"/>
              <w:bottom w:val="single" w:sz="4" w:space="0" w:color="000000"/>
              <w:right w:val="single" w:sz="4" w:space="0" w:color="000000"/>
            </w:tcBorders>
            <w:hideMark/>
          </w:tcPr>
          <w:p w14:paraId="495884E6" w14:textId="77777777" w:rsidR="00955509" w:rsidRPr="00302119" w:rsidRDefault="00955509" w:rsidP="00955509">
            <w:pPr>
              <w:autoSpaceDE w:val="0"/>
              <w:autoSpaceDN w:val="0"/>
              <w:adjustRightInd w:val="0"/>
              <w:jc w:val="left"/>
              <w:rPr>
                <w:rFonts w:ascii="Courier New" w:hAnsi="Courier New" w:cs="Courier New"/>
                <w:color w:val="0000FF"/>
                <w:sz w:val="18"/>
                <w:szCs w:val="18"/>
                <w:lang w:eastAsia="fi-FI"/>
              </w:rPr>
            </w:pPr>
            <w:r w:rsidRPr="00302119">
              <w:rPr>
                <w:rFonts w:ascii="Courier New" w:hAnsi="Courier New" w:cs="Courier New"/>
                <w:color w:val="0000FF"/>
                <w:sz w:val="18"/>
                <w:szCs w:val="18"/>
                <w:lang w:eastAsia="fi-FI"/>
              </w:rPr>
              <w:t>&lt;!--</w:t>
            </w:r>
            <w:r w:rsidRPr="00302119">
              <w:rPr>
                <w:rFonts w:ascii="Courier New" w:hAnsi="Courier New" w:cs="Courier New"/>
                <w:color w:val="474747"/>
                <w:sz w:val="18"/>
                <w:szCs w:val="18"/>
                <w:lang w:eastAsia="fi-FI"/>
              </w:rPr>
              <w:t xml:space="preserve"> Näkymä</w:t>
            </w:r>
            <w:r w:rsidRPr="00302119">
              <w:rPr>
                <w:rFonts w:ascii="Courier New" w:hAnsi="Courier New" w:cs="Courier New"/>
                <w:color w:val="0000FF"/>
                <w:sz w:val="18"/>
                <w:szCs w:val="18"/>
                <w:lang w:eastAsia="fi-FI"/>
              </w:rPr>
              <w:t>--&gt;</w:t>
            </w:r>
          </w:p>
          <w:p w14:paraId="63EF44B8" w14:textId="77777777" w:rsidR="00955509" w:rsidRPr="00302119" w:rsidRDefault="00955509" w:rsidP="00955509">
            <w:pPr>
              <w:autoSpaceDE w:val="0"/>
              <w:autoSpaceDN w:val="0"/>
              <w:adjustRightInd w:val="0"/>
              <w:jc w:val="left"/>
              <w:rPr>
                <w:rFonts w:ascii="Courier New" w:hAnsi="Courier New" w:cs="Courier New"/>
                <w:color w:val="0000FF"/>
                <w:sz w:val="18"/>
                <w:szCs w:val="18"/>
                <w:lang w:eastAsia="fi-FI"/>
              </w:rPr>
            </w:pPr>
            <w:r w:rsidRPr="00302119">
              <w:rPr>
                <w:rFonts w:ascii="Courier New" w:hAnsi="Courier New" w:cs="Courier New"/>
                <w:color w:val="0000FF"/>
                <w:sz w:val="18"/>
                <w:szCs w:val="18"/>
                <w:lang w:eastAsia="fi-FI"/>
              </w:rPr>
              <w:t>&lt;</w:t>
            </w:r>
            <w:r w:rsidRPr="00302119">
              <w:rPr>
                <w:rFonts w:ascii="Courier New" w:hAnsi="Courier New" w:cs="Courier New"/>
                <w:color w:val="800000"/>
                <w:sz w:val="18"/>
                <w:szCs w:val="18"/>
                <w:lang w:eastAsia="fi-FI"/>
              </w:rPr>
              <w:t>code</w:t>
            </w:r>
            <w:r w:rsidRPr="00302119">
              <w:rPr>
                <w:rFonts w:ascii="Courier New" w:hAnsi="Courier New" w:cs="Courier New"/>
                <w:i/>
                <w:iCs/>
                <w:color w:val="008080"/>
                <w:sz w:val="18"/>
                <w:szCs w:val="18"/>
                <w:lang w:eastAsia="fi-FI"/>
              </w:rPr>
              <w:t xml:space="preserve"> </w:t>
            </w:r>
            <w:r w:rsidRPr="00302119">
              <w:rPr>
                <w:rFonts w:ascii="Courier New" w:hAnsi="Courier New" w:cs="Courier New"/>
                <w:color w:val="FF0000"/>
                <w:sz w:val="18"/>
                <w:szCs w:val="18"/>
                <w:lang w:eastAsia="fi-FI"/>
              </w:rPr>
              <w:t>code</w:t>
            </w:r>
            <w:r w:rsidRPr="00302119">
              <w:rPr>
                <w:rFonts w:ascii="Courier New" w:hAnsi="Courier New" w:cs="Courier New"/>
                <w:color w:val="0000FF"/>
                <w:sz w:val="18"/>
                <w:szCs w:val="18"/>
                <w:lang w:eastAsia="fi-FI"/>
              </w:rPr>
              <w:t>="</w:t>
            </w:r>
            <w:r w:rsidR="008D7B82" w:rsidRPr="00302119">
              <w:rPr>
                <w:rFonts w:ascii="Courier New" w:hAnsi="Courier New" w:cs="Courier New"/>
                <w:color w:val="000000"/>
                <w:sz w:val="18"/>
                <w:szCs w:val="18"/>
                <w:lang w:eastAsia="fi-FI"/>
              </w:rPr>
              <w:t>360</w:t>
            </w:r>
            <w:r w:rsidRPr="00302119">
              <w:rPr>
                <w:rFonts w:ascii="Courier New" w:hAnsi="Courier New" w:cs="Courier New"/>
                <w:color w:val="0000FF"/>
                <w:sz w:val="18"/>
                <w:szCs w:val="18"/>
                <w:lang w:eastAsia="fi-FI"/>
              </w:rPr>
              <w:t>"</w:t>
            </w:r>
            <w:r w:rsidRPr="00302119">
              <w:rPr>
                <w:rFonts w:ascii="Courier New" w:hAnsi="Courier New" w:cs="Courier New"/>
                <w:i/>
                <w:iCs/>
                <w:color w:val="008080"/>
                <w:sz w:val="18"/>
                <w:szCs w:val="18"/>
                <w:lang w:eastAsia="fi-FI"/>
              </w:rPr>
              <w:t xml:space="preserve"> </w:t>
            </w:r>
            <w:r w:rsidRPr="00302119">
              <w:rPr>
                <w:rFonts w:ascii="Courier New" w:hAnsi="Courier New" w:cs="Courier New"/>
                <w:color w:val="FF0000"/>
                <w:sz w:val="18"/>
                <w:szCs w:val="18"/>
                <w:lang w:eastAsia="fi-FI"/>
              </w:rPr>
              <w:t>codeSystem</w:t>
            </w:r>
            <w:r w:rsidRPr="00302119">
              <w:rPr>
                <w:rFonts w:ascii="Courier New" w:hAnsi="Courier New" w:cs="Courier New"/>
                <w:color w:val="0000FF"/>
                <w:sz w:val="18"/>
                <w:szCs w:val="18"/>
                <w:lang w:eastAsia="fi-FI"/>
              </w:rPr>
              <w:t>="</w:t>
            </w:r>
            <w:r w:rsidRPr="00302119">
              <w:rPr>
                <w:rFonts w:ascii="Courier New" w:hAnsi="Courier New" w:cs="Courier New"/>
                <w:color w:val="000000"/>
                <w:sz w:val="18"/>
                <w:szCs w:val="18"/>
                <w:lang w:eastAsia="fi-FI"/>
              </w:rPr>
              <w:t>1.2.246.537.6.12.2002</w:t>
            </w:r>
            <w:r w:rsidRPr="00302119">
              <w:rPr>
                <w:rFonts w:ascii="Courier New" w:hAnsi="Courier New" w:cs="Courier New"/>
                <w:color w:val="0000FF"/>
                <w:sz w:val="18"/>
                <w:szCs w:val="18"/>
                <w:lang w:eastAsia="fi-FI"/>
              </w:rPr>
              <w:t>"</w:t>
            </w:r>
            <w:r w:rsidRPr="00302119">
              <w:rPr>
                <w:rFonts w:ascii="Courier New" w:hAnsi="Courier New" w:cs="Courier New"/>
                <w:i/>
                <w:iCs/>
                <w:color w:val="008080"/>
                <w:sz w:val="18"/>
                <w:szCs w:val="18"/>
                <w:lang w:eastAsia="fi-FI"/>
              </w:rPr>
              <w:t xml:space="preserve"> </w:t>
            </w:r>
            <w:r w:rsidRPr="00302119">
              <w:rPr>
                <w:rFonts w:ascii="Courier New" w:hAnsi="Courier New" w:cs="Courier New"/>
                <w:color w:val="FF0000"/>
                <w:sz w:val="18"/>
                <w:szCs w:val="18"/>
                <w:lang w:eastAsia="fi-FI"/>
              </w:rPr>
              <w:t>codeSystemName</w:t>
            </w:r>
            <w:r w:rsidRPr="00302119">
              <w:rPr>
                <w:rFonts w:ascii="Courier New" w:hAnsi="Courier New" w:cs="Courier New"/>
                <w:color w:val="0000FF"/>
                <w:sz w:val="18"/>
                <w:szCs w:val="18"/>
                <w:lang w:eastAsia="fi-FI"/>
              </w:rPr>
              <w:t>="</w:t>
            </w:r>
            <w:r w:rsidRPr="00302119">
              <w:rPr>
                <w:rFonts w:ascii="Courier New" w:hAnsi="Courier New" w:cs="Courier New"/>
                <w:color w:val="000000"/>
                <w:sz w:val="18"/>
                <w:szCs w:val="18"/>
                <w:lang w:eastAsia="fi-FI"/>
              </w:rPr>
              <w:t>AR/YDIN - Näkymät</w:t>
            </w:r>
            <w:r w:rsidRPr="00302119">
              <w:rPr>
                <w:rFonts w:ascii="Courier New" w:hAnsi="Courier New" w:cs="Courier New"/>
                <w:color w:val="0000FF"/>
                <w:sz w:val="18"/>
                <w:szCs w:val="18"/>
                <w:lang w:eastAsia="fi-FI"/>
              </w:rPr>
              <w:t>"</w:t>
            </w:r>
            <w:r w:rsidRPr="00302119">
              <w:rPr>
                <w:rFonts w:ascii="Courier New" w:hAnsi="Courier New" w:cs="Courier New"/>
                <w:i/>
                <w:iCs/>
                <w:color w:val="008080"/>
                <w:sz w:val="18"/>
                <w:szCs w:val="18"/>
                <w:lang w:eastAsia="fi-FI"/>
              </w:rPr>
              <w:t xml:space="preserve"> </w:t>
            </w:r>
            <w:r w:rsidRPr="00302119">
              <w:rPr>
                <w:rFonts w:ascii="Courier New" w:hAnsi="Courier New" w:cs="Courier New"/>
                <w:color w:val="FF0000"/>
                <w:sz w:val="18"/>
                <w:szCs w:val="18"/>
                <w:lang w:eastAsia="fi-FI"/>
              </w:rPr>
              <w:t>displayName</w:t>
            </w:r>
            <w:r w:rsidRPr="00302119">
              <w:rPr>
                <w:rFonts w:ascii="Courier New" w:hAnsi="Courier New" w:cs="Courier New"/>
                <w:color w:val="0000FF"/>
                <w:sz w:val="18"/>
                <w:szCs w:val="18"/>
                <w:lang w:eastAsia="fi-FI"/>
              </w:rPr>
              <w:t>="</w:t>
            </w:r>
            <w:r w:rsidRPr="00302119">
              <w:rPr>
                <w:rFonts w:ascii="Courier New" w:hAnsi="Courier New" w:cs="Courier New"/>
                <w:color w:val="000000"/>
                <w:sz w:val="18"/>
                <w:szCs w:val="18"/>
                <w:lang w:eastAsia="fi-FI"/>
              </w:rPr>
              <w:t>Hammasstatus</w:t>
            </w:r>
            <w:r w:rsidRPr="00302119">
              <w:rPr>
                <w:rFonts w:ascii="Courier New" w:hAnsi="Courier New" w:cs="Courier New"/>
                <w:color w:val="0000FF"/>
                <w:sz w:val="18"/>
                <w:szCs w:val="18"/>
                <w:lang w:eastAsia="fi-FI"/>
              </w:rPr>
              <w:t>"&gt;</w:t>
            </w:r>
          </w:p>
          <w:p w14:paraId="6D2C2686" w14:textId="77777777" w:rsidR="00955509" w:rsidRPr="00955509" w:rsidRDefault="00955509" w:rsidP="00955509">
            <w:pPr>
              <w:autoSpaceDE w:val="0"/>
              <w:autoSpaceDN w:val="0"/>
              <w:adjustRightInd w:val="0"/>
              <w:jc w:val="left"/>
              <w:rPr>
                <w:rFonts w:ascii="Courier New" w:hAnsi="Courier New" w:cs="Courier New"/>
                <w:color w:val="0000FF"/>
                <w:sz w:val="18"/>
                <w:szCs w:val="18"/>
                <w:lang w:eastAsia="fi-FI"/>
              </w:rPr>
            </w:pPr>
            <w:r w:rsidRPr="00302119">
              <w:rPr>
                <w:rFonts w:ascii="Courier New" w:hAnsi="Courier New" w:cs="Courier New"/>
                <w:color w:val="000000"/>
                <w:sz w:val="18"/>
                <w:szCs w:val="18"/>
                <w:lang w:eastAsia="fi-FI"/>
              </w:rPr>
              <w:t xml:space="preserve">   </w:t>
            </w:r>
            <w:r w:rsidRPr="00955509">
              <w:rPr>
                <w:rFonts w:ascii="Courier New" w:hAnsi="Courier New" w:cs="Courier New"/>
                <w:color w:val="0000FF"/>
                <w:sz w:val="18"/>
                <w:szCs w:val="18"/>
                <w:lang w:eastAsia="fi-FI"/>
              </w:rPr>
              <w:t>&lt;!--</w:t>
            </w:r>
            <w:r w:rsidRPr="00955509">
              <w:rPr>
                <w:rFonts w:ascii="Courier New" w:hAnsi="Courier New" w:cs="Courier New"/>
                <w:color w:val="474747"/>
                <w:sz w:val="18"/>
                <w:szCs w:val="18"/>
                <w:lang w:eastAsia="fi-FI"/>
              </w:rPr>
              <w:t xml:space="preserve"> Lisänäkymänä kokonaishammasstatuksen tarkastus HAMK näkymälle </w:t>
            </w:r>
            <w:r w:rsidRPr="00955509">
              <w:rPr>
                <w:rFonts w:ascii="Courier New" w:hAnsi="Courier New" w:cs="Courier New"/>
                <w:color w:val="0000FF"/>
                <w:sz w:val="18"/>
                <w:szCs w:val="18"/>
                <w:lang w:eastAsia="fi-FI"/>
              </w:rPr>
              <w:t>--&gt;</w:t>
            </w:r>
          </w:p>
          <w:p w14:paraId="51CEE128" w14:textId="77777777" w:rsidR="00955509" w:rsidRPr="004E48A5" w:rsidRDefault="00955509" w:rsidP="00955509">
            <w:pPr>
              <w:autoSpaceDE w:val="0"/>
              <w:autoSpaceDN w:val="0"/>
              <w:adjustRightInd w:val="0"/>
              <w:jc w:val="left"/>
              <w:rPr>
                <w:rFonts w:ascii="Courier New" w:hAnsi="Courier New" w:cs="Courier New"/>
                <w:color w:val="0000FF"/>
                <w:sz w:val="18"/>
                <w:szCs w:val="18"/>
                <w:lang w:eastAsia="fi-FI"/>
              </w:rPr>
            </w:pPr>
            <w:r w:rsidRPr="00955509">
              <w:rPr>
                <w:rFonts w:ascii="Courier New" w:hAnsi="Courier New" w:cs="Courier New"/>
                <w:color w:val="000000"/>
                <w:sz w:val="18"/>
                <w:szCs w:val="18"/>
                <w:lang w:eastAsia="fi-FI"/>
              </w:rPr>
              <w:t xml:space="preserve">   </w:t>
            </w:r>
            <w:r w:rsidRPr="004E48A5">
              <w:rPr>
                <w:rFonts w:ascii="Courier New" w:hAnsi="Courier New" w:cs="Courier New"/>
                <w:color w:val="0000FF"/>
                <w:sz w:val="18"/>
                <w:szCs w:val="18"/>
                <w:lang w:eastAsia="fi-FI"/>
              </w:rPr>
              <w:t>&lt;</w:t>
            </w:r>
            <w:r w:rsidRPr="004E48A5">
              <w:rPr>
                <w:rFonts w:ascii="Courier New" w:hAnsi="Courier New" w:cs="Courier New"/>
                <w:color w:val="800000"/>
                <w:sz w:val="18"/>
                <w:szCs w:val="18"/>
                <w:lang w:eastAsia="fi-FI"/>
              </w:rPr>
              <w:t>translation</w:t>
            </w:r>
            <w:r w:rsidRPr="004E48A5">
              <w:rPr>
                <w:rFonts w:ascii="Courier New" w:hAnsi="Courier New" w:cs="Courier New"/>
                <w:color w:val="0000FF"/>
                <w:sz w:val="18"/>
                <w:szCs w:val="18"/>
                <w:lang w:eastAsia="fi-FI"/>
              </w:rPr>
              <w:t>&gt;</w:t>
            </w:r>
          </w:p>
          <w:p w14:paraId="08A0ACC0" w14:textId="77777777" w:rsidR="00955509" w:rsidRPr="004E48A5" w:rsidRDefault="00955509" w:rsidP="00955509">
            <w:pPr>
              <w:autoSpaceDE w:val="0"/>
              <w:autoSpaceDN w:val="0"/>
              <w:adjustRightInd w:val="0"/>
              <w:jc w:val="left"/>
              <w:rPr>
                <w:rFonts w:ascii="Courier New" w:hAnsi="Courier New" w:cs="Courier New"/>
                <w:color w:val="0000FF"/>
                <w:sz w:val="18"/>
                <w:szCs w:val="18"/>
                <w:lang w:eastAsia="fi-FI"/>
              </w:rPr>
            </w:pPr>
            <w:r w:rsidRPr="004E48A5">
              <w:rPr>
                <w:rFonts w:ascii="Courier New" w:hAnsi="Courier New" w:cs="Courier New"/>
                <w:color w:val="000000"/>
                <w:sz w:val="18"/>
                <w:szCs w:val="18"/>
                <w:lang w:eastAsia="fi-FI"/>
              </w:rPr>
              <w:t xml:space="preserve">      </w:t>
            </w:r>
            <w:r w:rsidRPr="004E48A5">
              <w:rPr>
                <w:rFonts w:ascii="Courier New" w:hAnsi="Courier New" w:cs="Courier New"/>
                <w:color w:val="0000FF"/>
                <w:sz w:val="18"/>
                <w:szCs w:val="18"/>
                <w:lang w:eastAsia="fi-FI"/>
              </w:rPr>
              <w:t>&lt;</w:t>
            </w:r>
            <w:r w:rsidRPr="004E48A5">
              <w:rPr>
                <w:rFonts w:ascii="Courier New" w:hAnsi="Courier New" w:cs="Courier New"/>
                <w:color w:val="800000"/>
                <w:sz w:val="18"/>
                <w:szCs w:val="18"/>
                <w:lang w:eastAsia="fi-FI"/>
              </w:rPr>
              <w:t>qualifier</w:t>
            </w:r>
            <w:r w:rsidRPr="004E48A5">
              <w:rPr>
                <w:rFonts w:ascii="Courier New" w:hAnsi="Courier New" w:cs="Courier New"/>
                <w:color w:val="0000FF"/>
                <w:sz w:val="18"/>
                <w:szCs w:val="18"/>
                <w:lang w:eastAsia="fi-FI"/>
              </w:rPr>
              <w:t>&gt;</w:t>
            </w:r>
          </w:p>
          <w:p w14:paraId="171006D6" w14:textId="77777777" w:rsidR="00955509" w:rsidRPr="004E48A5" w:rsidRDefault="00955509" w:rsidP="00955509">
            <w:pPr>
              <w:autoSpaceDE w:val="0"/>
              <w:autoSpaceDN w:val="0"/>
              <w:adjustRightInd w:val="0"/>
              <w:ind w:left="1136" w:hanging="1136"/>
              <w:jc w:val="left"/>
              <w:rPr>
                <w:rFonts w:ascii="Courier New" w:hAnsi="Courier New" w:cs="Courier New"/>
                <w:color w:val="0000FF"/>
                <w:sz w:val="18"/>
                <w:szCs w:val="18"/>
                <w:lang w:eastAsia="fi-FI"/>
              </w:rPr>
            </w:pPr>
            <w:r w:rsidRPr="004E48A5">
              <w:rPr>
                <w:rFonts w:ascii="Courier New" w:hAnsi="Courier New" w:cs="Courier New"/>
                <w:color w:val="000000"/>
                <w:sz w:val="18"/>
                <w:szCs w:val="18"/>
                <w:lang w:eastAsia="fi-FI"/>
              </w:rPr>
              <w:t xml:space="preserve">         </w:t>
            </w:r>
            <w:r w:rsidRPr="004E48A5">
              <w:rPr>
                <w:rFonts w:ascii="Courier New" w:hAnsi="Courier New" w:cs="Courier New"/>
                <w:color w:val="0000FF"/>
                <w:sz w:val="18"/>
                <w:szCs w:val="18"/>
                <w:lang w:eastAsia="fi-FI"/>
              </w:rPr>
              <w:t>&lt;</w:t>
            </w:r>
            <w:r w:rsidRPr="004E48A5">
              <w:rPr>
                <w:rFonts w:ascii="Courier New" w:hAnsi="Courier New" w:cs="Courier New"/>
                <w:color w:val="800000"/>
                <w:sz w:val="18"/>
                <w:szCs w:val="18"/>
                <w:lang w:eastAsia="fi-FI"/>
              </w:rPr>
              <w:t>value</w:t>
            </w:r>
            <w:r w:rsidRPr="004E48A5">
              <w:rPr>
                <w:rFonts w:ascii="Courier New" w:hAnsi="Courier New" w:cs="Courier New"/>
                <w:i/>
                <w:iCs/>
                <w:color w:val="008080"/>
                <w:sz w:val="18"/>
                <w:szCs w:val="18"/>
                <w:lang w:eastAsia="fi-FI"/>
              </w:rPr>
              <w:t xml:space="preserve"> </w:t>
            </w:r>
            <w:r w:rsidRPr="004E48A5">
              <w:rPr>
                <w:rFonts w:ascii="Courier New" w:hAnsi="Courier New" w:cs="Courier New"/>
                <w:color w:val="FF0000"/>
                <w:sz w:val="18"/>
                <w:szCs w:val="18"/>
                <w:lang w:eastAsia="fi-FI"/>
              </w:rPr>
              <w:t>code</w:t>
            </w:r>
            <w:r w:rsidRPr="004E48A5">
              <w:rPr>
                <w:rFonts w:ascii="Courier New" w:hAnsi="Courier New" w:cs="Courier New"/>
                <w:color w:val="0000FF"/>
                <w:sz w:val="18"/>
                <w:szCs w:val="18"/>
                <w:lang w:eastAsia="fi-FI"/>
              </w:rPr>
              <w:t>="</w:t>
            </w:r>
            <w:r w:rsidR="008D7B82" w:rsidRPr="004E48A5">
              <w:rPr>
                <w:rFonts w:ascii="Courier New" w:hAnsi="Courier New" w:cs="Courier New"/>
                <w:color w:val="000000"/>
                <w:sz w:val="18"/>
                <w:szCs w:val="18"/>
                <w:lang w:eastAsia="fi-FI"/>
              </w:rPr>
              <w:t>361</w:t>
            </w:r>
            <w:r w:rsidRPr="004E48A5">
              <w:rPr>
                <w:rFonts w:ascii="Courier New" w:hAnsi="Courier New" w:cs="Courier New"/>
                <w:color w:val="0000FF"/>
                <w:sz w:val="18"/>
                <w:szCs w:val="18"/>
                <w:lang w:eastAsia="fi-FI"/>
              </w:rPr>
              <w:t>"</w:t>
            </w:r>
            <w:r w:rsidRPr="004E48A5">
              <w:rPr>
                <w:rFonts w:ascii="Courier New" w:hAnsi="Courier New" w:cs="Courier New"/>
                <w:i/>
                <w:iCs/>
                <w:color w:val="008080"/>
                <w:sz w:val="18"/>
                <w:szCs w:val="18"/>
                <w:lang w:eastAsia="fi-FI"/>
              </w:rPr>
              <w:t xml:space="preserve"> </w:t>
            </w:r>
            <w:r w:rsidRPr="004E48A5">
              <w:rPr>
                <w:rFonts w:ascii="Courier New" w:hAnsi="Courier New" w:cs="Courier New"/>
                <w:color w:val="FF0000"/>
                <w:sz w:val="18"/>
                <w:szCs w:val="18"/>
                <w:lang w:eastAsia="fi-FI"/>
              </w:rPr>
              <w:t>codeSystem</w:t>
            </w:r>
            <w:r w:rsidRPr="004E48A5">
              <w:rPr>
                <w:rFonts w:ascii="Courier New" w:hAnsi="Courier New" w:cs="Courier New"/>
                <w:color w:val="0000FF"/>
                <w:sz w:val="18"/>
                <w:szCs w:val="18"/>
                <w:lang w:eastAsia="fi-FI"/>
              </w:rPr>
              <w:t>="</w:t>
            </w:r>
            <w:r w:rsidRPr="004E48A5">
              <w:rPr>
                <w:rFonts w:ascii="Courier New" w:hAnsi="Courier New" w:cs="Courier New"/>
                <w:color w:val="000000"/>
                <w:sz w:val="18"/>
                <w:szCs w:val="18"/>
                <w:lang w:eastAsia="fi-FI"/>
              </w:rPr>
              <w:t>1.2.246.537.6.12.2002</w:t>
            </w:r>
            <w:r w:rsidRPr="004E48A5">
              <w:rPr>
                <w:rFonts w:ascii="Courier New" w:hAnsi="Courier New" w:cs="Courier New"/>
                <w:color w:val="0000FF"/>
                <w:sz w:val="18"/>
                <w:szCs w:val="18"/>
                <w:lang w:eastAsia="fi-FI"/>
              </w:rPr>
              <w:t>"</w:t>
            </w:r>
            <w:r w:rsidRPr="004E48A5">
              <w:rPr>
                <w:rFonts w:ascii="Courier New" w:hAnsi="Courier New" w:cs="Courier New"/>
                <w:i/>
                <w:iCs/>
                <w:color w:val="008080"/>
                <w:sz w:val="18"/>
                <w:szCs w:val="18"/>
                <w:lang w:eastAsia="fi-FI"/>
              </w:rPr>
              <w:t xml:space="preserve"> </w:t>
            </w:r>
            <w:r w:rsidRPr="004E48A5">
              <w:rPr>
                <w:rFonts w:ascii="Courier New" w:hAnsi="Courier New" w:cs="Courier New"/>
                <w:color w:val="FF0000"/>
                <w:sz w:val="18"/>
                <w:szCs w:val="18"/>
                <w:lang w:eastAsia="fi-FI"/>
              </w:rPr>
              <w:t>codeSystemName</w:t>
            </w:r>
            <w:r w:rsidRPr="004E48A5">
              <w:rPr>
                <w:rFonts w:ascii="Courier New" w:hAnsi="Courier New" w:cs="Courier New"/>
                <w:color w:val="0000FF"/>
                <w:sz w:val="18"/>
                <w:szCs w:val="18"/>
                <w:lang w:eastAsia="fi-FI"/>
              </w:rPr>
              <w:t>="</w:t>
            </w:r>
            <w:r w:rsidRPr="004E48A5">
              <w:rPr>
                <w:rFonts w:ascii="Courier New" w:hAnsi="Courier New" w:cs="Courier New"/>
                <w:color w:val="000000"/>
                <w:sz w:val="18"/>
                <w:szCs w:val="18"/>
                <w:lang w:eastAsia="fi-FI"/>
              </w:rPr>
              <w:t>AR/YDIN - Näkymät</w:t>
            </w:r>
            <w:r w:rsidRPr="004E48A5">
              <w:rPr>
                <w:rFonts w:ascii="Courier New" w:hAnsi="Courier New" w:cs="Courier New"/>
                <w:color w:val="0000FF"/>
                <w:sz w:val="18"/>
                <w:szCs w:val="18"/>
                <w:lang w:eastAsia="fi-FI"/>
              </w:rPr>
              <w:t>"</w:t>
            </w:r>
            <w:r w:rsidRPr="004E48A5">
              <w:rPr>
                <w:rFonts w:ascii="Courier New" w:hAnsi="Courier New" w:cs="Courier New"/>
                <w:i/>
                <w:iCs/>
                <w:color w:val="008080"/>
                <w:sz w:val="18"/>
                <w:szCs w:val="18"/>
                <w:lang w:eastAsia="fi-FI"/>
              </w:rPr>
              <w:t xml:space="preserve"> </w:t>
            </w:r>
            <w:r w:rsidRPr="004E48A5">
              <w:rPr>
                <w:rFonts w:ascii="Courier New" w:hAnsi="Courier New" w:cs="Courier New"/>
                <w:color w:val="FF0000"/>
                <w:sz w:val="18"/>
                <w:szCs w:val="18"/>
                <w:lang w:eastAsia="fi-FI"/>
              </w:rPr>
              <w:t>displayName</w:t>
            </w:r>
            <w:r w:rsidRPr="004E48A5">
              <w:rPr>
                <w:rFonts w:ascii="Courier New" w:hAnsi="Courier New" w:cs="Courier New"/>
                <w:color w:val="0000FF"/>
                <w:sz w:val="18"/>
                <w:szCs w:val="18"/>
                <w:lang w:eastAsia="fi-FI"/>
              </w:rPr>
              <w:t>="</w:t>
            </w:r>
            <w:del w:id="176" w:author="Tekijä">
              <w:r w:rsidRPr="004E48A5" w:rsidDel="005507B3">
                <w:rPr>
                  <w:rFonts w:ascii="Courier New" w:hAnsi="Courier New" w:cs="Courier New"/>
                  <w:color w:val="000000"/>
                  <w:sz w:val="18"/>
                  <w:szCs w:val="18"/>
                  <w:lang w:eastAsia="fi-FI"/>
                </w:rPr>
                <w:delText>Hammasstatuskooste</w:delText>
              </w:r>
            </w:del>
            <w:ins w:id="177" w:author="Tekijä">
              <w:r w:rsidR="005507B3" w:rsidRPr="004E48A5">
                <w:rPr>
                  <w:rFonts w:ascii="Courier New" w:hAnsi="Courier New" w:cs="Courier New"/>
                  <w:color w:val="000000"/>
                  <w:sz w:val="18"/>
                  <w:szCs w:val="18"/>
                  <w:lang w:eastAsia="fi-FI"/>
                </w:rPr>
                <w:t>Kokonaishammastarkastus</w:t>
              </w:r>
            </w:ins>
            <w:r w:rsidRPr="004E48A5">
              <w:rPr>
                <w:rFonts w:ascii="Courier New" w:hAnsi="Courier New" w:cs="Courier New"/>
                <w:color w:val="0000FF"/>
                <w:sz w:val="18"/>
                <w:szCs w:val="18"/>
                <w:lang w:eastAsia="fi-FI"/>
              </w:rPr>
              <w:t>"/&gt;</w:t>
            </w:r>
          </w:p>
          <w:p w14:paraId="5CE30559" w14:textId="77777777" w:rsidR="00955509" w:rsidRPr="00955509" w:rsidRDefault="00955509" w:rsidP="00955509">
            <w:pPr>
              <w:autoSpaceDE w:val="0"/>
              <w:autoSpaceDN w:val="0"/>
              <w:adjustRightInd w:val="0"/>
              <w:jc w:val="left"/>
              <w:rPr>
                <w:rFonts w:ascii="Courier New" w:hAnsi="Courier New" w:cs="Courier New"/>
                <w:color w:val="0000FF"/>
                <w:sz w:val="18"/>
                <w:szCs w:val="18"/>
                <w:lang w:val="en-US" w:eastAsia="fi-FI"/>
              </w:rPr>
            </w:pPr>
            <w:r w:rsidRPr="004E48A5">
              <w:rPr>
                <w:rFonts w:ascii="Courier New" w:hAnsi="Courier New" w:cs="Courier New"/>
                <w:color w:val="000000"/>
                <w:sz w:val="18"/>
                <w:szCs w:val="18"/>
                <w:lang w:eastAsia="fi-FI"/>
              </w:rPr>
              <w:t xml:space="preserve">      </w:t>
            </w:r>
            <w:r w:rsidRPr="00955509">
              <w:rPr>
                <w:rFonts w:ascii="Courier New" w:hAnsi="Courier New" w:cs="Courier New"/>
                <w:color w:val="0000FF"/>
                <w:sz w:val="18"/>
                <w:szCs w:val="18"/>
                <w:lang w:val="en-US" w:eastAsia="fi-FI"/>
              </w:rPr>
              <w:t>&lt;/</w:t>
            </w:r>
            <w:r w:rsidRPr="00955509">
              <w:rPr>
                <w:rFonts w:ascii="Courier New" w:hAnsi="Courier New" w:cs="Courier New"/>
                <w:color w:val="800000"/>
                <w:sz w:val="18"/>
                <w:szCs w:val="18"/>
                <w:lang w:val="en-US" w:eastAsia="fi-FI"/>
              </w:rPr>
              <w:t>qualifier</w:t>
            </w:r>
            <w:r w:rsidRPr="00955509">
              <w:rPr>
                <w:rFonts w:ascii="Courier New" w:hAnsi="Courier New" w:cs="Courier New"/>
                <w:color w:val="0000FF"/>
                <w:sz w:val="18"/>
                <w:szCs w:val="18"/>
                <w:lang w:val="en-US" w:eastAsia="fi-FI"/>
              </w:rPr>
              <w:t>&gt;</w:t>
            </w:r>
          </w:p>
          <w:p w14:paraId="0C511DB9" w14:textId="77777777" w:rsidR="00955509" w:rsidRPr="00955509" w:rsidRDefault="00955509" w:rsidP="00955509">
            <w:pPr>
              <w:autoSpaceDE w:val="0"/>
              <w:autoSpaceDN w:val="0"/>
              <w:adjustRightInd w:val="0"/>
              <w:jc w:val="left"/>
              <w:rPr>
                <w:rFonts w:ascii="Courier New" w:hAnsi="Courier New" w:cs="Courier New"/>
                <w:color w:val="0000FF"/>
                <w:sz w:val="18"/>
                <w:szCs w:val="18"/>
                <w:lang w:val="en-US" w:eastAsia="fi-FI"/>
              </w:rPr>
            </w:pPr>
            <w:r w:rsidRPr="00955509">
              <w:rPr>
                <w:rFonts w:ascii="Courier New" w:hAnsi="Courier New" w:cs="Courier New"/>
                <w:color w:val="000000"/>
                <w:sz w:val="18"/>
                <w:szCs w:val="18"/>
                <w:lang w:val="en-US" w:eastAsia="fi-FI"/>
              </w:rPr>
              <w:t xml:space="preserve">   </w:t>
            </w:r>
            <w:r w:rsidRPr="00955509">
              <w:rPr>
                <w:rFonts w:ascii="Courier New" w:hAnsi="Courier New" w:cs="Courier New"/>
                <w:color w:val="0000FF"/>
                <w:sz w:val="18"/>
                <w:szCs w:val="18"/>
                <w:lang w:val="en-US" w:eastAsia="fi-FI"/>
              </w:rPr>
              <w:t>&lt;/</w:t>
            </w:r>
            <w:r w:rsidRPr="00955509">
              <w:rPr>
                <w:rFonts w:ascii="Courier New" w:hAnsi="Courier New" w:cs="Courier New"/>
                <w:color w:val="800000"/>
                <w:sz w:val="18"/>
                <w:szCs w:val="18"/>
                <w:lang w:val="en-US" w:eastAsia="fi-FI"/>
              </w:rPr>
              <w:t>translation</w:t>
            </w:r>
            <w:r w:rsidRPr="00955509">
              <w:rPr>
                <w:rFonts w:ascii="Courier New" w:hAnsi="Courier New" w:cs="Courier New"/>
                <w:color w:val="0000FF"/>
                <w:sz w:val="18"/>
                <w:szCs w:val="18"/>
                <w:lang w:val="en-US" w:eastAsia="fi-FI"/>
              </w:rPr>
              <w:t>&gt;</w:t>
            </w:r>
          </w:p>
          <w:p w14:paraId="1EEDF563" w14:textId="77777777" w:rsidR="00955509" w:rsidRPr="00955509" w:rsidRDefault="00955509" w:rsidP="00955509">
            <w:pPr>
              <w:autoSpaceDE w:val="0"/>
              <w:autoSpaceDN w:val="0"/>
              <w:adjustRightInd w:val="0"/>
              <w:jc w:val="left"/>
              <w:rPr>
                <w:rFonts w:ascii="Courier New" w:hAnsi="Courier New" w:cs="Courier New"/>
                <w:color w:val="0000FF"/>
                <w:sz w:val="18"/>
                <w:szCs w:val="18"/>
                <w:lang w:val="en-US" w:eastAsia="fi-FI"/>
              </w:rPr>
            </w:pPr>
            <w:r w:rsidRPr="00955509">
              <w:rPr>
                <w:rFonts w:ascii="Courier New" w:hAnsi="Courier New" w:cs="Courier New"/>
                <w:color w:val="0000FF"/>
                <w:sz w:val="18"/>
                <w:szCs w:val="18"/>
                <w:lang w:val="en-US" w:eastAsia="fi-FI"/>
              </w:rPr>
              <w:t>&lt;/</w:t>
            </w:r>
            <w:r w:rsidRPr="00955509">
              <w:rPr>
                <w:rFonts w:ascii="Courier New" w:hAnsi="Courier New" w:cs="Courier New"/>
                <w:color w:val="800000"/>
                <w:sz w:val="18"/>
                <w:szCs w:val="18"/>
                <w:lang w:val="en-US" w:eastAsia="fi-FI"/>
              </w:rPr>
              <w:t>code</w:t>
            </w:r>
            <w:r w:rsidRPr="00955509">
              <w:rPr>
                <w:rFonts w:ascii="Courier New" w:hAnsi="Courier New" w:cs="Courier New"/>
                <w:color w:val="0000FF"/>
                <w:sz w:val="18"/>
                <w:szCs w:val="18"/>
                <w:lang w:val="en-US" w:eastAsia="fi-FI"/>
              </w:rPr>
              <w:t>&gt;</w:t>
            </w:r>
          </w:p>
          <w:p w14:paraId="29EB8CC4" w14:textId="77777777" w:rsidR="00941682" w:rsidRPr="00955509" w:rsidRDefault="00955509" w:rsidP="00955509">
            <w:pPr>
              <w:autoSpaceDE w:val="0"/>
              <w:autoSpaceDN w:val="0"/>
              <w:adjustRightInd w:val="0"/>
              <w:jc w:val="left"/>
              <w:rPr>
                <w:sz w:val="18"/>
                <w:szCs w:val="18"/>
                <w:lang w:val="en-US"/>
              </w:rPr>
            </w:pPr>
            <w:r w:rsidRPr="00955509">
              <w:rPr>
                <w:rFonts w:ascii="Courier New" w:hAnsi="Courier New" w:cs="Courier New"/>
                <w:color w:val="0000FF"/>
                <w:sz w:val="18"/>
                <w:szCs w:val="18"/>
                <w:lang w:val="en-US" w:eastAsia="fi-FI"/>
              </w:rPr>
              <w:t>&lt;</w:t>
            </w:r>
            <w:r w:rsidRPr="00955509">
              <w:rPr>
                <w:rFonts w:ascii="Courier New" w:hAnsi="Courier New" w:cs="Courier New"/>
                <w:color w:val="800000"/>
                <w:sz w:val="18"/>
                <w:szCs w:val="18"/>
                <w:lang w:val="en-US" w:eastAsia="fi-FI"/>
              </w:rPr>
              <w:t>title</w:t>
            </w:r>
            <w:r w:rsidRPr="00955509">
              <w:rPr>
                <w:rFonts w:ascii="Courier New" w:hAnsi="Courier New" w:cs="Courier New"/>
                <w:color w:val="0000FF"/>
                <w:sz w:val="18"/>
                <w:szCs w:val="18"/>
                <w:lang w:val="en-US" w:eastAsia="fi-FI"/>
              </w:rPr>
              <w:t>&gt;</w:t>
            </w:r>
            <w:r w:rsidRPr="00955509">
              <w:rPr>
                <w:rFonts w:ascii="Courier New" w:hAnsi="Courier New" w:cs="Courier New"/>
                <w:color w:val="000000"/>
                <w:sz w:val="18"/>
                <w:szCs w:val="18"/>
                <w:lang w:val="en-US" w:eastAsia="fi-FI"/>
              </w:rPr>
              <w:t>Hammasstatus Hammasstatuskooste</w:t>
            </w:r>
            <w:r w:rsidRPr="00955509">
              <w:rPr>
                <w:rFonts w:ascii="Courier New" w:hAnsi="Courier New" w:cs="Courier New"/>
                <w:color w:val="0000FF"/>
                <w:sz w:val="18"/>
                <w:szCs w:val="18"/>
                <w:lang w:val="en-US" w:eastAsia="fi-FI"/>
              </w:rPr>
              <w:t>&lt;/</w:t>
            </w:r>
            <w:r w:rsidRPr="00955509">
              <w:rPr>
                <w:rFonts w:ascii="Courier New" w:hAnsi="Courier New" w:cs="Courier New"/>
                <w:color w:val="800000"/>
                <w:sz w:val="18"/>
                <w:szCs w:val="18"/>
                <w:lang w:val="en-US" w:eastAsia="fi-FI"/>
              </w:rPr>
              <w:t>title</w:t>
            </w:r>
            <w:r w:rsidRPr="00955509">
              <w:rPr>
                <w:rFonts w:ascii="Courier New" w:hAnsi="Courier New" w:cs="Courier New"/>
                <w:color w:val="0000FF"/>
                <w:sz w:val="18"/>
                <w:szCs w:val="18"/>
                <w:lang w:val="en-US" w:eastAsia="fi-FI"/>
              </w:rPr>
              <w:t>&gt;</w:t>
            </w:r>
          </w:p>
        </w:tc>
      </w:tr>
    </w:tbl>
    <w:p w14:paraId="7ECF7F34" w14:textId="77777777" w:rsidR="00941682" w:rsidRPr="00955509" w:rsidRDefault="00941682" w:rsidP="00941682">
      <w:pPr>
        <w:rPr>
          <w:lang w:val="en-US"/>
        </w:rPr>
      </w:pPr>
    </w:p>
    <w:p w14:paraId="794FEE17" w14:textId="77777777" w:rsidR="006249A4" w:rsidRDefault="006249A4" w:rsidP="00275518">
      <w:pPr>
        <w:pStyle w:val="Otsikko2"/>
      </w:pPr>
      <w:bookmarkStart w:id="178" w:name="_Toc436732515"/>
      <w:r>
        <w:t>Merkinnän osallistuj</w:t>
      </w:r>
      <w:r w:rsidR="00EE0EC4">
        <w:t>ien tiedot näyttömuodossa</w:t>
      </w:r>
      <w:bookmarkEnd w:id="178"/>
    </w:p>
    <w:p w14:paraId="0A6DE078" w14:textId="77777777" w:rsidR="00CD1998" w:rsidRDefault="00E40871" w:rsidP="00CD1998">
      <w:r w:rsidRPr="00E40871">
        <w:t>Merkinnän</w:t>
      </w:r>
      <w:r w:rsidRPr="004E2E69">
        <w:rPr>
          <w:color w:val="000000"/>
        </w:rPr>
        <w:t xml:space="preserve"> </w:t>
      </w:r>
      <w:r w:rsidR="00DF6F35" w:rsidRPr="004E2E69">
        <w:rPr>
          <w:color w:val="000000"/>
        </w:rPr>
        <w:t>tekoon osallistuneiden</w:t>
      </w:r>
      <w:r w:rsidR="00DF6F35" w:rsidRPr="00906C4D">
        <w:t xml:space="preserve"> </w:t>
      </w:r>
      <w:r w:rsidRPr="00E40871">
        <w:t>tiedot ja päiväys näyttömuodossa text-elementissä. Merkinnän tietojen osalta toteutus tehdään Kertomus ja lomak</w:t>
      </w:r>
      <w:r>
        <w:t>keet -</w:t>
      </w:r>
      <w:r w:rsidR="00220D3E">
        <w:t>oppaan</w:t>
      </w:r>
      <w:r>
        <w:t xml:space="preserve"> mukaisesti. [</w:t>
      </w:r>
      <w:r w:rsidR="000432FB">
        <w:t>8</w:t>
      </w:r>
      <w:r w:rsidRPr="00E40871">
        <w:t>]</w:t>
      </w:r>
      <w:ins w:id="179" w:author="Tekijä">
        <w:r w:rsidR="005507B3">
          <w:t xml:space="preserve"> Alla ja kohdan 3.6 esimerkissä hammaslääkäri on annettu HYV roolilla ja hammashoitaja MER roolilla. </w:t>
        </w:r>
      </w:ins>
    </w:p>
    <w:p w14:paraId="344915AA" w14:textId="77777777" w:rsidR="00E40871" w:rsidRDefault="00E40871" w:rsidP="00CD199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CD1998" w:rsidRPr="00E40871" w14:paraId="084BAFDD" w14:textId="77777777" w:rsidTr="0032790D">
        <w:tc>
          <w:tcPr>
            <w:tcW w:w="9779" w:type="dxa"/>
            <w:tcBorders>
              <w:top w:val="single" w:sz="4" w:space="0" w:color="000000"/>
              <w:left w:val="single" w:sz="4" w:space="0" w:color="000000"/>
              <w:bottom w:val="single" w:sz="4" w:space="0" w:color="000000"/>
              <w:right w:val="single" w:sz="4" w:space="0" w:color="000000"/>
            </w:tcBorders>
            <w:hideMark/>
          </w:tcPr>
          <w:p w14:paraId="72D0EBD4" w14:textId="77777777" w:rsidR="00F91460" w:rsidRPr="00F001AC" w:rsidRDefault="00F91460" w:rsidP="00F91460">
            <w:pPr>
              <w:autoSpaceDE w:val="0"/>
              <w:autoSpaceDN w:val="0"/>
              <w:adjustRightInd w:val="0"/>
              <w:jc w:val="left"/>
              <w:rPr>
                <w:rFonts w:ascii="Courier New" w:hAnsi="Courier New" w:cs="Courier New"/>
                <w:color w:val="0000FF"/>
                <w:sz w:val="18"/>
                <w:lang w:eastAsia="fi-FI"/>
              </w:rPr>
            </w:pPr>
            <w:r w:rsidRPr="00F001AC">
              <w:rPr>
                <w:rFonts w:ascii="Courier New" w:hAnsi="Courier New" w:cs="Courier New"/>
                <w:color w:val="0000FF"/>
                <w:sz w:val="18"/>
                <w:lang w:eastAsia="fi-FI"/>
              </w:rPr>
              <w:t>&lt;</w:t>
            </w:r>
            <w:r w:rsidRPr="00F001AC">
              <w:rPr>
                <w:rFonts w:ascii="Courier New" w:hAnsi="Courier New" w:cs="Courier New"/>
                <w:color w:val="800000"/>
                <w:sz w:val="18"/>
                <w:lang w:eastAsia="fi-FI"/>
              </w:rPr>
              <w:t>text</w:t>
            </w:r>
            <w:r w:rsidRPr="00F001AC">
              <w:rPr>
                <w:rFonts w:ascii="Courier New" w:hAnsi="Courier New" w:cs="Courier New"/>
                <w:color w:val="0000FF"/>
                <w:sz w:val="18"/>
                <w:lang w:eastAsia="fi-FI"/>
              </w:rPr>
              <w:t>&gt;</w:t>
            </w:r>
          </w:p>
          <w:p w14:paraId="53F41262" w14:textId="77777777" w:rsidR="00F91460" w:rsidRPr="00F001AC" w:rsidRDefault="00F91460" w:rsidP="00F91460">
            <w:pPr>
              <w:autoSpaceDE w:val="0"/>
              <w:autoSpaceDN w:val="0"/>
              <w:adjustRightInd w:val="0"/>
              <w:jc w:val="left"/>
              <w:rPr>
                <w:rFonts w:ascii="Courier New" w:hAnsi="Courier New" w:cs="Courier New"/>
                <w:color w:val="0000FF"/>
                <w:sz w:val="18"/>
                <w:lang w:eastAsia="fi-FI"/>
              </w:rPr>
            </w:pPr>
            <w:r w:rsidRPr="00F001AC">
              <w:rPr>
                <w:rFonts w:ascii="Courier New" w:hAnsi="Courier New" w:cs="Courier New"/>
                <w:color w:val="000000"/>
                <w:sz w:val="18"/>
                <w:lang w:eastAsia="fi-FI"/>
              </w:rPr>
              <w:t xml:space="preserve">    </w:t>
            </w:r>
            <w:r w:rsidRPr="00F001AC">
              <w:rPr>
                <w:rFonts w:ascii="Courier New" w:hAnsi="Courier New" w:cs="Courier New"/>
                <w:color w:val="0000FF"/>
                <w:sz w:val="18"/>
                <w:lang w:eastAsia="fi-FI"/>
              </w:rPr>
              <w:t>&lt;</w:t>
            </w:r>
            <w:r w:rsidRPr="00F001AC">
              <w:rPr>
                <w:rFonts w:ascii="Courier New" w:hAnsi="Courier New" w:cs="Courier New"/>
                <w:color w:val="800000"/>
                <w:sz w:val="18"/>
                <w:lang w:eastAsia="fi-FI"/>
              </w:rPr>
              <w:t>paragraph</w:t>
            </w:r>
            <w:r w:rsidRPr="00F001AC">
              <w:rPr>
                <w:rFonts w:ascii="Courier New" w:hAnsi="Courier New" w:cs="Courier New"/>
                <w:color w:val="0000FF"/>
                <w:sz w:val="18"/>
                <w:lang w:eastAsia="fi-FI"/>
              </w:rPr>
              <w:t>&gt;</w:t>
            </w:r>
            <w:r w:rsidRPr="00F001AC">
              <w:rPr>
                <w:rFonts w:ascii="Courier New" w:hAnsi="Courier New" w:cs="Courier New"/>
                <w:color w:val="000000"/>
                <w:sz w:val="18"/>
                <w:lang w:eastAsia="fi-FI"/>
              </w:rPr>
              <w:t>XXX Terveysasema</w:t>
            </w:r>
            <w:r w:rsidRPr="00F001AC">
              <w:rPr>
                <w:rFonts w:ascii="Courier New" w:hAnsi="Courier New" w:cs="Courier New"/>
                <w:color w:val="0000FF"/>
                <w:sz w:val="18"/>
                <w:lang w:eastAsia="fi-FI"/>
              </w:rPr>
              <w:t>&lt;/</w:t>
            </w:r>
            <w:r w:rsidRPr="00F001AC">
              <w:rPr>
                <w:rFonts w:ascii="Courier New" w:hAnsi="Courier New" w:cs="Courier New"/>
                <w:color w:val="800000"/>
                <w:sz w:val="18"/>
                <w:lang w:eastAsia="fi-FI"/>
              </w:rPr>
              <w:t>paragraph</w:t>
            </w:r>
            <w:r w:rsidRPr="00F001AC">
              <w:rPr>
                <w:rFonts w:ascii="Courier New" w:hAnsi="Courier New" w:cs="Courier New"/>
                <w:color w:val="0000FF"/>
                <w:sz w:val="18"/>
                <w:lang w:eastAsia="fi-FI"/>
              </w:rPr>
              <w:t>&gt;</w:t>
            </w:r>
          </w:p>
          <w:p w14:paraId="557228DE" w14:textId="77777777" w:rsidR="00F91460" w:rsidRPr="00F001AC" w:rsidRDefault="00F91460" w:rsidP="00F91460">
            <w:pPr>
              <w:autoSpaceDE w:val="0"/>
              <w:autoSpaceDN w:val="0"/>
              <w:adjustRightInd w:val="0"/>
              <w:jc w:val="left"/>
              <w:rPr>
                <w:rFonts w:ascii="Courier New" w:hAnsi="Courier New" w:cs="Courier New"/>
                <w:color w:val="0000FF"/>
                <w:sz w:val="18"/>
                <w:lang w:eastAsia="fi-FI"/>
              </w:rPr>
            </w:pPr>
            <w:r w:rsidRPr="00F001AC">
              <w:rPr>
                <w:rFonts w:ascii="Courier New" w:hAnsi="Courier New" w:cs="Courier New"/>
                <w:color w:val="000000"/>
                <w:sz w:val="18"/>
                <w:lang w:eastAsia="fi-FI"/>
              </w:rPr>
              <w:t xml:space="preserve">    </w:t>
            </w:r>
            <w:r w:rsidRPr="00F001AC">
              <w:rPr>
                <w:rFonts w:ascii="Courier New" w:hAnsi="Courier New" w:cs="Courier New"/>
                <w:color w:val="0000FF"/>
                <w:sz w:val="18"/>
                <w:lang w:eastAsia="fi-FI"/>
              </w:rPr>
              <w:t>&lt;</w:t>
            </w:r>
            <w:r w:rsidRPr="00F001AC">
              <w:rPr>
                <w:rFonts w:ascii="Courier New" w:hAnsi="Courier New" w:cs="Courier New"/>
                <w:color w:val="800000"/>
                <w:sz w:val="18"/>
                <w:lang w:eastAsia="fi-FI"/>
              </w:rPr>
              <w:t>paragraph</w:t>
            </w:r>
            <w:r w:rsidRPr="00F001AC">
              <w:rPr>
                <w:rFonts w:ascii="Courier New" w:hAnsi="Courier New" w:cs="Courier New"/>
                <w:color w:val="0000FF"/>
                <w:sz w:val="18"/>
                <w:lang w:eastAsia="fi-FI"/>
              </w:rPr>
              <w:t>&gt;</w:t>
            </w:r>
            <w:r w:rsidRPr="00F001AC">
              <w:rPr>
                <w:rFonts w:ascii="Courier New" w:hAnsi="Courier New" w:cs="Courier New"/>
                <w:color w:val="000000"/>
                <w:sz w:val="18"/>
                <w:lang w:eastAsia="fi-FI"/>
              </w:rPr>
              <w:t>HLL Pekka Päivystäjä</w:t>
            </w:r>
            <w:r w:rsidRPr="00F001AC">
              <w:rPr>
                <w:rFonts w:ascii="Courier New" w:hAnsi="Courier New" w:cs="Courier New"/>
                <w:color w:val="0000FF"/>
                <w:sz w:val="18"/>
                <w:lang w:eastAsia="fi-FI"/>
              </w:rPr>
              <w:t>&lt;/</w:t>
            </w:r>
            <w:r w:rsidRPr="00F001AC">
              <w:rPr>
                <w:rFonts w:ascii="Courier New" w:hAnsi="Courier New" w:cs="Courier New"/>
                <w:color w:val="800000"/>
                <w:sz w:val="18"/>
                <w:lang w:eastAsia="fi-FI"/>
              </w:rPr>
              <w:t>paragraph</w:t>
            </w:r>
            <w:r w:rsidRPr="00F001AC">
              <w:rPr>
                <w:rFonts w:ascii="Courier New" w:hAnsi="Courier New" w:cs="Courier New"/>
                <w:color w:val="0000FF"/>
                <w:sz w:val="18"/>
                <w:lang w:eastAsia="fi-FI"/>
              </w:rPr>
              <w:t>&gt;</w:t>
            </w:r>
          </w:p>
          <w:p w14:paraId="1796C2BD" w14:textId="77777777" w:rsidR="00F91460" w:rsidRPr="00F001AC" w:rsidRDefault="00F91460" w:rsidP="00F91460">
            <w:pPr>
              <w:autoSpaceDE w:val="0"/>
              <w:autoSpaceDN w:val="0"/>
              <w:adjustRightInd w:val="0"/>
              <w:jc w:val="left"/>
              <w:rPr>
                <w:rFonts w:ascii="Courier New" w:hAnsi="Courier New" w:cs="Courier New"/>
                <w:color w:val="0000FF"/>
                <w:sz w:val="18"/>
                <w:lang w:eastAsia="fi-FI"/>
              </w:rPr>
            </w:pPr>
            <w:r w:rsidRPr="00F001AC">
              <w:rPr>
                <w:rFonts w:ascii="Courier New" w:hAnsi="Courier New" w:cs="Courier New"/>
                <w:color w:val="000000"/>
                <w:sz w:val="18"/>
                <w:lang w:eastAsia="fi-FI"/>
              </w:rPr>
              <w:t xml:space="preserve">    </w:t>
            </w:r>
            <w:r w:rsidRPr="00F001AC">
              <w:rPr>
                <w:rFonts w:ascii="Courier New" w:hAnsi="Courier New" w:cs="Courier New"/>
                <w:color w:val="0000FF"/>
                <w:sz w:val="18"/>
                <w:lang w:eastAsia="fi-FI"/>
              </w:rPr>
              <w:t>&lt;</w:t>
            </w:r>
            <w:r w:rsidRPr="00F001AC">
              <w:rPr>
                <w:rFonts w:ascii="Courier New" w:hAnsi="Courier New" w:cs="Courier New"/>
                <w:color w:val="800000"/>
                <w:sz w:val="18"/>
                <w:lang w:eastAsia="fi-FI"/>
              </w:rPr>
              <w:t>paragraph</w:t>
            </w:r>
            <w:r w:rsidRPr="00F001AC">
              <w:rPr>
                <w:rFonts w:ascii="Courier New" w:hAnsi="Courier New" w:cs="Courier New"/>
                <w:color w:val="0000FF"/>
                <w:sz w:val="18"/>
                <w:lang w:eastAsia="fi-FI"/>
              </w:rPr>
              <w:t>&gt;</w:t>
            </w:r>
            <w:r w:rsidRPr="00F001AC">
              <w:rPr>
                <w:rFonts w:ascii="Courier New" w:hAnsi="Courier New" w:cs="Courier New"/>
                <w:color w:val="000000"/>
                <w:sz w:val="18"/>
                <w:lang w:eastAsia="fi-FI"/>
              </w:rPr>
              <w:t>Hammashoitaja Hellä Hoitaja</w:t>
            </w:r>
            <w:r w:rsidRPr="00F001AC">
              <w:rPr>
                <w:rFonts w:ascii="Courier New" w:hAnsi="Courier New" w:cs="Courier New"/>
                <w:color w:val="0000FF"/>
                <w:sz w:val="18"/>
                <w:lang w:eastAsia="fi-FI"/>
              </w:rPr>
              <w:t>&lt;/</w:t>
            </w:r>
            <w:r w:rsidRPr="00F001AC">
              <w:rPr>
                <w:rFonts w:ascii="Courier New" w:hAnsi="Courier New" w:cs="Courier New"/>
                <w:color w:val="800000"/>
                <w:sz w:val="18"/>
                <w:lang w:eastAsia="fi-FI"/>
              </w:rPr>
              <w:t>paragraph</w:t>
            </w:r>
            <w:r w:rsidRPr="00F001AC">
              <w:rPr>
                <w:rFonts w:ascii="Courier New" w:hAnsi="Courier New" w:cs="Courier New"/>
                <w:color w:val="0000FF"/>
                <w:sz w:val="18"/>
                <w:lang w:eastAsia="fi-FI"/>
              </w:rPr>
              <w:t>&gt;</w:t>
            </w:r>
          </w:p>
          <w:p w14:paraId="0DB98A54" w14:textId="77777777" w:rsidR="00F91460" w:rsidRPr="00F001AC" w:rsidRDefault="00F91460" w:rsidP="00F91460">
            <w:pPr>
              <w:autoSpaceDE w:val="0"/>
              <w:autoSpaceDN w:val="0"/>
              <w:adjustRightInd w:val="0"/>
              <w:jc w:val="left"/>
              <w:rPr>
                <w:rFonts w:ascii="Courier New" w:hAnsi="Courier New" w:cs="Courier New"/>
                <w:color w:val="0000FF"/>
                <w:sz w:val="18"/>
                <w:lang w:val="en-US" w:eastAsia="fi-FI"/>
              </w:rPr>
            </w:pPr>
            <w:r w:rsidRPr="00F001AC">
              <w:rPr>
                <w:rFonts w:ascii="Courier New" w:hAnsi="Courier New" w:cs="Courier New"/>
                <w:color w:val="000000"/>
                <w:sz w:val="18"/>
                <w:lang w:eastAsia="fi-FI"/>
              </w:rPr>
              <w:t xml:space="preserve">    </w:t>
            </w:r>
            <w:r w:rsidRPr="00F001AC">
              <w:rPr>
                <w:rFonts w:ascii="Courier New" w:hAnsi="Courier New" w:cs="Courier New"/>
                <w:color w:val="0000FF"/>
                <w:sz w:val="18"/>
                <w:lang w:val="en-US" w:eastAsia="fi-FI"/>
              </w:rPr>
              <w:t>&lt;</w:t>
            </w:r>
            <w:r w:rsidRPr="00F001AC">
              <w:rPr>
                <w:rFonts w:ascii="Courier New" w:hAnsi="Courier New" w:cs="Courier New"/>
                <w:color w:val="800000"/>
                <w:sz w:val="18"/>
                <w:lang w:val="en-US" w:eastAsia="fi-FI"/>
              </w:rPr>
              <w:t>paragraph</w:t>
            </w:r>
            <w:r w:rsidRPr="00F001AC">
              <w:rPr>
                <w:rFonts w:ascii="Courier New" w:hAnsi="Courier New" w:cs="Courier New"/>
                <w:color w:val="0000FF"/>
                <w:sz w:val="18"/>
                <w:lang w:val="en-US" w:eastAsia="fi-FI"/>
              </w:rPr>
              <w:t>&gt;</w:t>
            </w:r>
            <w:del w:id="180" w:author="Tekijä">
              <w:r w:rsidRPr="00F001AC" w:rsidDel="007B743B">
                <w:rPr>
                  <w:rFonts w:ascii="Courier New" w:hAnsi="Courier New" w:cs="Courier New"/>
                  <w:color w:val="000000"/>
                  <w:sz w:val="18"/>
                  <w:lang w:val="en-US" w:eastAsia="fi-FI"/>
                </w:rPr>
                <w:delText>01.06.2013</w:delText>
              </w:r>
            </w:del>
            <w:ins w:id="181" w:author="Tekijä">
              <w:r w:rsidR="007B743B">
                <w:rPr>
                  <w:rFonts w:ascii="Courier New" w:hAnsi="Courier New" w:cs="Courier New"/>
                  <w:color w:val="000000"/>
                  <w:sz w:val="18"/>
                  <w:lang w:val="en-US" w:eastAsia="fi-FI"/>
                </w:rPr>
                <w:t>01.06.2015</w:t>
              </w:r>
            </w:ins>
            <w:r w:rsidRPr="00F001AC">
              <w:rPr>
                <w:rFonts w:ascii="Courier New" w:hAnsi="Courier New" w:cs="Courier New"/>
                <w:color w:val="0000FF"/>
                <w:sz w:val="18"/>
                <w:lang w:val="en-US" w:eastAsia="fi-FI"/>
              </w:rPr>
              <w:t>&lt;/</w:t>
            </w:r>
            <w:r w:rsidRPr="00F001AC">
              <w:rPr>
                <w:rFonts w:ascii="Courier New" w:hAnsi="Courier New" w:cs="Courier New"/>
                <w:color w:val="800000"/>
                <w:sz w:val="18"/>
                <w:lang w:val="en-US" w:eastAsia="fi-FI"/>
              </w:rPr>
              <w:t>paragraph</w:t>
            </w:r>
            <w:r w:rsidRPr="00F001AC">
              <w:rPr>
                <w:rFonts w:ascii="Courier New" w:hAnsi="Courier New" w:cs="Courier New"/>
                <w:color w:val="0000FF"/>
                <w:sz w:val="18"/>
                <w:lang w:val="en-US" w:eastAsia="fi-FI"/>
              </w:rPr>
              <w:t>&gt;</w:t>
            </w:r>
          </w:p>
          <w:p w14:paraId="21FC7ECD" w14:textId="77777777" w:rsidR="00F91460" w:rsidRPr="00F001AC" w:rsidDel="00715EB9" w:rsidRDefault="00F91460" w:rsidP="00F91460">
            <w:pPr>
              <w:autoSpaceDE w:val="0"/>
              <w:autoSpaceDN w:val="0"/>
              <w:adjustRightInd w:val="0"/>
              <w:jc w:val="left"/>
              <w:rPr>
                <w:del w:id="182" w:author="Tekijä"/>
                <w:rFonts w:ascii="Courier New" w:hAnsi="Courier New" w:cs="Courier New"/>
                <w:color w:val="0000FF"/>
                <w:sz w:val="18"/>
                <w:lang w:val="en-US" w:eastAsia="fi-FI"/>
              </w:rPr>
            </w:pPr>
            <w:del w:id="183" w:author="Tekijä">
              <w:r w:rsidRPr="00F001AC" w:rsidDel="00715EB9">
                <w:rPr>
                  <w:rFonts w:ascii="Courier New" w:hAnsi="Courier New" w:cs="Courier New"/>
                  <w:color w:val="000000"/>
                  <w:sz w:val="18"/>
                  <w:lang w:val="en-US" w:eastAsia="fi-FI"/>
                </w:rPr>
                <w:delText xml:space="preserve">    </w:delText>
              </w:r>
              <w:r w:rsidRPr="00F001AC" w:rsidDel="00715EB9">
                <w:rPr>
                  <w:rFonts w:ascii="Courier New" w:hAnsi="Courier New" w:cs="Courier New"/>
                  <w:color w:val="0000FF"/>
                  <w:sz w:val="18"/>
                  <w:lang w:val="en-US" w:eastAsia="fi-FI"/>
                </w:rPr>
                <w:delText>&lt;</w:delText>
              </w:r>
              <w:r w:rsidRPr="00F001AC" w:rsidDel="00715EB9">
                <w:rPr>
                  <w:rFonts w:ascii="Courier New" w:hAnsi="Courier New" w:cs="Courier New"/>
                  <w:color w:val="800000"/>
                  <w:sz w:val="18"/>
                  <w:lang w:val="en-US" w:eastAsia="fi-FI"/>
                </w:rPr>
                <w:delText>br</w:delText>
              </w:r>
              <w:r w:rsidRPr="00F001AC" w:rsidDel="00715EB9">
                <w:rPr>
                  <w:rFonts w:ascii="Courier New" w:hAnsi="Courier New" w:cs="Courier New"/>
                  <w:color w:val="0000FF"/>
                  <w:sz w:val="18"/>
                  <w:lang w:val="en-US" w:eastAsia="fi-FI"/>
                </w:rPr>
                <w:delText>/&gt;</w:delText>
              </w:r>
            </w:del>
          </w:p>
          <w:p w14:paraId="6E99407B" w14:textId="77777777" w:rsidR="00CD1998" w:rsidRPr="00E40871" w:rsidRDefault="00F91460" w:rsidP="00E40871">
            <w:pPr>
              <w:autoSpaceDE w:val="0"/>
              <w:autoSpaceDN w:val="0"/>
              <w:adjustRightInd w:val="0"/>
              <w:jc w:val="left"/>
              <w:rPr>
                <w:lang w:val="en-US"/>
              </w:rPr>
            </w:pPr>
            <w:r w:rsidRPr="00F001AC">
              <w:rPr>
                <w:rFonts w:ascii="Courier New" w:hAnsi="Courier New" w:cs="Courier New"/>
                <w:color w:val="0000FF"/>
                <w:sz w:val="18"/>
                <w:lang w:val="en-US" w:eastAsia="fi-FI"/>
              </w:rPr>
              <w:t>&lt;/</w:t>
            </w:r>
            <w:r w:rsidRPr="00F001AC">
              <w:rPr>
                <w:rFonts w:ascii="Courier New" w:hAnsi="Courier New" w:cs="Courier New"/>
                <w:color w:val="800000"/>
                <w:sz w:val="18"/>
                <w:lang w:val="en-US" w:eastAsia="fi-FI"/>
              </w:rPr>
              <w:t>text</w:t>
            </w:r>
            <w:r w:rsidRPr="00F001AC">
              <w:rPr>
                <w:rFonts w:ascii="Courier New" w:hAnsi="Courier New" w:cs="Courier New"/>
                <w:color w:val="0000FF"/>
                <w:sz w:val="18"/>
                <w:lang w:val="en-US" w:eastAsia="fi-FI"/>
              </w:rPr>
              <w:t>&gt;</w:t>
            </w:r>
          </w:p>
        </w:tc>
      </w:tr>
    </w:tbl>
    <w:p w14:paraId="5AA66A74" w14:textId="77777777" w:rsidR="00EE0EC4" w:rsidRDefault="00EE0EC4" w:rsidP="00275518">
      <w:pPr>
        <w:pStyle w:val="Otsikko2"/>
      </w:pPr>
      <w:bookmarkStart w:id="184" w:name="_Toc436732516"/>
      <w:r>
        <w:t>Potilaan tiedot</w:t>
      </w:r>
      <w:bookmarkEnd w:id="184"/>
      <w:r>
        <w:t xml:space="preserve"> </w:t>
      </w:r>
    </w:p>
    <w:p w14:paraId="3D4ED4AF" w14:textId="77777777" w:rsidR="00823A34" w:rsidRDefault="005F6557" w:rsidP="00823A34">
      <w:r>
        <w:t xml:space="preserve">Potilaan tiedot esitetään bodyssä Näkymä-tasolla. </w:t>
      </w:r>
    </w:p>
    <w:p w14:paraId="144210AC" w14:textId="77777777" w:rsidR="00E40871" w:rsidRDefault="00E40871" w:rsidP="00823A3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823A34" w14:paraId="3083F021" w14:textId="77777777" w:rsidTr="00222481">
        <w:tc>
          <w:tcPr>
            <w:tcW w:w="9779" w:type="dxa"/>
            <w:tcBorders>
              <w:top w:val="single" w:sz="4" w:space="0" w:color="000000"/>
              <w:left w:val="single" w:sz="4" w:space="0" w:color="000000"/>
              <w:bottom w:val="single" w:sz="4" w:space="0" w:color="000000"/>
              <w:right w:val="single" w:sz="4" w:space="0" w:color="000000"/>
            </w:tcBorders>
            <w:hideMark/>
          </w:tcPr>
          <w:p w14:paraId="45865AD2" w14:textId="77777777" w:rsidR="00E40871" w:rsidRPr="00E40871" w:rsidRDefault="00E40871" w:rsidP="00E40871">
            <w:pPr>
              <w:autoSpaceDE w:val="0"/>
              <w:autoSpaceDN w:val="0"/>
              <w:adjustRightInd w:val="0"/>
              <w:jc w:val="left"/>
              <w:rPr>
                <w:rFonts w:ascii="Courier New" w:hAnsi="Courier New" w:cs="Courier New"/>
                <w:color w:val="0000FF"/>
                <w:sz w:val="18"/>
                <w:szCs w:val="18"/>
                <w:lang w:eastAsia="fi-FI"/>
              </w:rPr>
            </w:pPr>
            <w:r w:rsidRPr="00E40871">
              <w:rPr>
                <w:rFonts w:ascii="Courier New" w:hAnsi="Courier New" w:cs="Courier New"/>
                <w:color w:val="0000FF"/>
                <w:sz w:val="18"/>
                <w:szCs w:val="18"/>
                <w:lang w:eastAsia="fi-FI"/>
              </w:rPr>
              <w:t>&lt;!--</w:t>
            </w:r>
            <w:r w:rsidRPr="00E40871">
              <w:rPr>
                <w:rFonts w:ascii="Courier New" w:hAnsi="Courier New" w:cs="Courier New"/>
                <w:color w:val="585858"/>
                <w:sz w:val="18"/>
                <w:szCs w:val="18"/>
                <w:lang w:eastAsia="fi-FI"/>
              </w:rPr>
              <w:t xml:space="preserve"> Potilaan tiedot Bodyssa näkymätasolla  </w:t>
            </w:r>
            <w:r w:rsidRPr="00E40871">
              <w:rPr>
                <w:rFonts w:ascii="Courier New" w:hAnsi="Courier New" w:cs="Courier New"/>
                <w:color w:val="0000FF"/>
                <w:sz w:val="18"/>
                <w:szCs w:val="18"/>
                <w:lang w:eastAsia="fi-FI"/>
              </w:rPr>
              <w:t>--&gt;</w:t>
            </w:r>
          </w:p>
          <w:p w14:paraId="4E56F6F1" w14:textId="77777777" w:rsidR="00E40871" w:rsidRPr="00302119" w:rsidRDefault="00E40871" w:rsidP="00E40871">
            <w:pPr>
              <w:autoSpaceDE w:val="0"/>
              <w:autoSpaceDN w:val="0"/>
              <w:adjustRightInd w:val="0"/>
              <w:jc w:val="left"/>
              <w:rPr>
                <w:rFonts w:ascii="Courier New" w:hAnsi="Courier New" w:cs="Courier New"/>
                <w:color w:val="0000FF"/>
                <w:sz w:val="18"/>
                <w:szCs w:val="18"/>
                <w:lang w:eastAsia="fi-FI"/>
              </w:rPr>
            </w:pPr>
            <w:r w:rsidRPr="00302119">
              <w:rPr>
                <w:rFonts w:ascii="Courier New" w:hAnsi="Courier New" w:cs="Courier New"/>
                <w:color w:val="0000FF"/>
                <w:sz w:val="18"/>
                <w:szCs w:val="18"/>
                <w:lang w:eastAsia="fi-FI"/>
              </w:rPr>
              <w:t>&lt;</w:t>
            </w:r>
            <w:r w:rsidRPr="00302119">
              <w:rPr>
                <w:rFonts w:ascii="Courier New" w:hAnsi="Courier New" w:cs="Courier New"/>
                <w:color w:val="800000"/>
                <w:sz w:val="18"/>
                <w:szCs w:val="18"/>
                <w:lang w:eastAsia="fi-FI"/>
              </w:rPr>
              <w:t>subject</w:t>
            </w:r>
            <w:r w:rsidRPr="00302119">
              <w:rPr>
                <w:rFonts w:ascii="Courier New" w:hAnsi="Courier New" w:cs="Courier New"/>
                <w:i/>
                <w:iCs/>
                <w:color w:val="008080"/>
                <w:sz w:val="18"/>
                <w:szCs w:val="18"/>
                <w:lang w:eastAsia="fi-FI"/>
              </w:rPr>
              <w:t xml:space="preserve"> </w:t>
            </w:r>
            <w:r w:rsidRPr="00302119">
              <w:rPr>
                <w:rFonts w:ascii="Courier New" w:hAnsi="Courier New" w:cs="Courier New"/>
                <w:color w:val="FF0000"/>
                <w:sz w:val="18"/>
                <w:szCs w:val="18"/>
                <w:lang w:eastAsia="fi-FI"/>
              </w:rPr>
              <w:t>typeCode</w:t>
            </w:r>
            <w:r w:rsidRPr="00302119">
              <w:rPr>
                <w:rFonts w:ascii="Courier New" w:hAnsi="Courier New" w:cs="Courier New"/>
                <w:color w:val="0000FF"/>
                <w:sz w:val="18"/>
                <w:szCs w:val="18"/>
                <w:lang w:eastAsia="fi-FI"/>
              </w:rPr>
              <w:t>="</w:t>
            </w:r>
            <w:r w:rsidRPr="00302119">
              <w:rPr>
                <w:rFonts w:ascii="Courier New" w:hAnsi="Courier New" w:cs="Courier New"/>
                <w:color w:val="000000"/>
                <w:sz w:val="18"/>
                <w:szCs w:val="18"/>
                <w:lang w:eastAsia="fi-FI"/>
              </w:rPr>
              <w:t>SBJ</w:t>
            </w:r>
            <w:r w:rsidRPr="00302119">
              <w:rPr>
                <w:rFonts w:ascii="Courier New" w:hAnsi="Courier New" w:cs="Courier New"/>
                <w:color w:val="0000FF"/>
                <w:sz w:val="18"/>
                <w:szCs w:val="18"/>
                <w:lang w:eastAsia="fi-FI"/>
              </w:rPr>
              <w:t>"&gt;</w:t>
            </w:r>
          </w:p>
          <w:p w14:paraId="794C4E6B" w14:textId="77777777" w:rsidR="00E40871" w:rsidRDefault="00E40871" w:rsidP="00E40871">
            <w:pPr>
              <w:autoSpaceDE w:val="0"/>
              <w:autoSpaceDN w:val="0"/>
              <w:adjustRightInd w:val="0"/>
              <w:jc w:val="left"/>
              <w:rPr>
                <w:rFonts w:ascii="Courier New" w:hAnsi="Courier New" w:cs="Courier New"/>
                <w:color w:val="0000FF"/>
                <w:sz w:val="18"/>
                <w:szCs w:val="18"/>
                <w:lang w:val="en-US" w:eastAsia="fi-FI"/>
              </w:rPr>
            </w:pPr>
            <w:r w:rsidRPr="00302119">
              <w:rPr>
                <w:rFonts w:ascii="Courier New" w:hAnsi="Courier New" w:cs="Courier New"/>
                <w:i/>
                <w:iCs/>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relatedSubject</w:t>
            </w:r>
            <w:r>
              <w:rPr>
                <w:rFonts w:ascii="Courier New" w:hAnsi="Courier New" w:cs="Courier New"/>
                <w:i/>
                <w:iCs/>
                <w:color w:val="008080"/>
                <w:sz w:val="18"/>
                <w:szCs w:val="18"/>
                <w:lang w:val="en-US" w:eastAsia="fi-FI"/>
              </w:rPr>
              <w:t xml:space="preserve"> </w:t>
            </w:r>
            <w:r>
              <w:rPr>
                <w:rFonts w:ascii="Courier New" w:hAnsi="Courier New" w:cs="Courier New"/>
                <w:color w:val="FF0000"/>
                <w:sz w:val="18"/>
                <w:szCs w:val="18"/>
                <w:lang w:val="en-US" w:eastAsia="fi-FI"/>
              </w:rPr>
              <w:t>classCode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PAT</w:t>
            </w:r>
            <w:r>
              <w:rPr>
                <w:rFonts w:ascii="Courier New" w:hAnsi="Courier New" w:cs="Courier New"/>
                <w:color w:val="0000FF"/>
                <w:sz w:val="18"/>
                <w:szCs w:val="18"/>
                <w:lang w:val="en-US" w:eastAsia="fi-FI"/>
              </w:rPr>
              <w:t>"&gt;</w:t>
            </w:r>
          </w:p>
          <w:p w14:paraId="7F695B06" w14:textId="77777777" w:rsidR="00E40871" w:rsidRDefault="00E40871" w:rsidP="00E40871">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585858"/>
                <w:sz w:val="18"/>
                <w:szCs w:val="18"/>
                <w:lang w:val="en-US" w:eastAsia="fi-FI"/>
              </w:rPr>
              <w:t xml:space="preserve"> Henkilötunnus </w:t>
            </w:r>
            <w:r>
              <w:rPr>
                <w:rFonts w:ascii="Courier New" w:hAnsi="Courier New" w:cs="Courier New"/>
                <w:color w:val="0000FF"/>
                <w:sz w:val="18"/>
                <w:szCs w:val="18"/>
                <w:lang w:val="en-US" w:eastAsia="fi-FI"/>
              </w:rPr>
              <w:t>--&gt;</w:t>
            </w:r>
          </w:p>
          <w:p w14:paraId="07D5F4A3" w14:textId="77777777" w:rsidR="00E40871" w:rsidRDefault="00E40871" w:rsidP="00E40871">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code</w:t>
            </w:r>
            <w:r>
              <w:rPr>
                <w:rFonts w:ascii="Courier New" w:hAnsi="Courier New" w:cs="Courier New"/>
                <w:i/>
                <w:iCs/>
                <w:color w:val="008080"/>
                <w:sz w:val="18"/>
                <w:szCs w:val="18"/>
                <w:lang w:val="en-US" w:eastAsia="fi-FI"/>
              </w:rPr>
              <w:t xml:space="preserve"> </w:t>
            </w:r>
            <w:r>
              <w:rPr>
                <w:rFonts w:ascii="Courier New" w:hAnsi="Courier New" w:cs="Courier New"/>
                <w:color w:val="FF0000"/>
                <w:sz w:val="18"/>
                <w:szCs w:val="18"/>
                <w:lang w:val="en-US" w:eastAsia="fi-FI"/>
              </w:rPr>
              <w:t>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010144-</w:t>
            </w:r>
            <w:ins w:id="185" w:author="Tekijä">
              <w:r w:rsidR="00B4303E">
                <w:rPr>
                  <w:rFonts w:ascii="Courier New" w:hAnsi="Courier New" w:cs="Courier New"/>
                  <w:color w:val="000000"/>
                  <w:sz w:val="18"/>
                  <w:szCs w:val="18"/>
                  <w:lang w:val="en-US" w:eastAsia="fi-FI"/>
                </w:rPr>
                <w:t>9</w:t>
              </w:r>
            </w:ins>
            <w:del w:id="186" w:author="Tekijä">
              <w:r w:rsidDel="00B4303E">
                <w:rPr>
                  <w:rFonts w:ascii="Courier New" w:hAnsi="Courier New" w:cs="Courier New"/>
                  <w:color w:val="000000"/>
                  <w:sz w:val="18"/>
                  <w:szCs w:val="18"/>
                  <w:lang w:val="en-US" w:eastAsia="fi-FI"/>
                </w:rPr>
                <w:delText>1</w:delText>
              </w:r>
            </w:del>
            <w:r>
              <w:rPr>
                <w:rFonts w:ascii="Courier New" w:hAnsi="Courier New" w:cs="Courier New"/>
                <w:color w:val="000000"/>
                <w:sz w:val="18"/>
                <w:szCs w:val="18"/>
                <w:lang w:val="en-US" w:eastAsia="fi-FI"/>
              </w:rPr>
              <w:t>23X</w:t>
            </w:r>
            <w:r>
              <w:rPr>
                <w:rFonts w:ascii="Courier New" w:hAnsi="Courier New" w:cs="Courier New"/>
                <w:color w:val="0000FF"/>
                <w:sz w:val="18"/>
                <w:szCs w:val="18"/>
                <w:lang w:val="en-US" w:eastAsia="fi-FI"/>
              </w:rPr>
              <w:t>"</w:t>
            </w:r>
            <w:r>
              <w:rPr>
                <w:rFonts w:ascii="Courier New" w:hAnsi="Courier New" w:cs="Courier New"/>
                <w:i/>
                <w:iCs/>
                <w:color w:val="008080"/>
                <w:sz w:val="18"/>
                <w:szCs w:val="18"/>
                <w:lang w:val="en-US" w:eastAsia="fi-FI"/>
              </w:rPr>
              <w:t xml:space="preserve"> </w:t>
            </w:r>
            <w:r>
              <w:rPr>
                <w:rFonts w:ascii="Courier New" w:hAnsi="Courier New" w:cs="Courier New"/>
                <w:color w:val="FF0000"/>
                <w:sz w:val="18"/>
                <w:szCs w:val="18"/>
                <w:lang w:val="en-US" w:eastAsia="fi-FI"/>
              </w:rPr>
              <w:t>codeSystem</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1.2.246.21</w:t>
            </w:r>
            <w:r>
              <w:rPr>
                <w:rFonts w:ascii="Courier New" w:hAnsi="Courier New" w:cs="Courier New"/>
                <w:color w:val="0000FF"/>
                <w:sz w:val="18"/>
                <w:szCs w:val="18"/>
                <w:lang w:val="en-US" w:eastAsia="fi-FI"/>
              </w:rPr>
              <w:t>"/&gt;</w:t>
            </w:r>
          </w:p>
          <w:p w14:paraId="3616C3A4" w14:textId="77777777" w:rsidR="00E40871" w:rsidRDefault="00E40871" w:rsidP="00E40871">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subject</w:t>
            </w:r>
            <w:r>
              <w:rPr>
                <w:rFonts w:ascii="Courier New" w:hAnsi="Courier New" w:cs="Courier New"/>
                <w:i/>
                <w:iCs/>
                <w:color w:val="008080"/>
                <w:sz w:val="18"/>
                <w:szCs w:val="18"/>
                <w:lang w:val="en-US" w:eastAsia="fi-FI"/>
              </w:rPr>
              <w:t xml:space="preserve"> </w:t>
            </w:r>
            <w:r>
              <w:rPr>
                <w:rFonts w:ascii="Courier New" w:hAnsi="Courier New" w:cs="Courier New"/>
                <w:color w:val="FF0000"/>
                <w:sz w:val="18"/>
                <w:szCs w:val="18"/>
                <w:lang w:val="en-US" w:eastAsia="fi-FI"/>
              </w:rPr>
              <w:t>classCode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PSN</w:t>
            </w:r>
            <w:r>
              <w:rPr>
                <w:rFonts w:ascii="Courier New" w:hAnsi="Courier New" w:cs="Courier New"/>
                <w:color w:val="0000FF"/>
                <w:sz w:val="18"/>
                <w:szCs w:val="18"/>
                <w:lang w:val="en-US" w:eastAsia="fi-FI"/>
              </w:rPr>
              <w:t>"&gt;</w:t>
            </w:r>
          </w:p>
          <w:p w14:paraId="225C4DC9" w14:textId="77777777" w:rsidR="00E40871" w:rsidRDefault="00E40871" w:rsidP="00E40871">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name</w:t>
            </w:r>
            <w:r>
              <w:rPr>
                <w:rFonts w:ascii="Courier New" w:hAnsi="Courier New" w:cs="Courier New"/>
                <w:color w:val="0000FF"/>
                <w:sz w:val="18"/>
                <w:szCs w:val="18"/>
                <w:lang w:val="en-US" w:eastAsia="fi-FI"/>
              </w:rPr>
              <w:t>&gt;</w:t>
            </w:r>
          </w:p>
          <w:p w14:paraId="4A20DE60" w14:textId="77777777" w:rsidR="00E40871" w:rsidRDefault="00E40871" w:rsidP="00E40871">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given</w:t>
            </w:r>
            <w:r>
              <w:rPr>
                <w:rFonts w:ascii="Courier New" w:hAnsi="Courier New" w:cs="Courier New"/>
                <w:color w:val="0000FF"/>
                <w:sz w:val="18"/>
                <w:szCs w:val="18"/>
                <w:lang w:val="en-US" w:eastAsia="fi-FI"/>
              </w:rPr>
              <w:t>&gt;</w:t>
            </w:r>
            <w:r>
              <w:rPr>
                <w:rFonts w:ascii="Courier New" w:hAnsi="Courier New" w:cs="Courier New"/>
                <w:color w:val="000000"/>
                <w:sz w:val="18"/>
                <w:szCs w:val="18"/>
                <w:lang w:val="en-US" w:eastAsia="fi-FI"/>
              </w:rPr>
              <w:t>Erkki</w:t>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given</w:t>
            </w:r>
            <w:r>
              <w:rPr>
                <w:rFonts w:ascii="Courier New" w:hAnsi="Courier New" w:cs="Courier New"/>
                <w:color w:val="0000FF"/>
                <w:sz w:val="18"/>
                <w:szCs w:val="18"/>
                <w:lang w:val="en-US" w:eastAsia="fi-FI"/>
              </w:rPr>
              <w:t>&gt;</w:t>
            </w:r>
          </w:p>
          <w:p w14:paraId="69FFF837" w14:textId="77777777" w:rsidR="00E40871" w:rsidRDefault="00E40871" w:rsidP="00E40871">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given</w:t>
            </w:r>
            <w:r>
              <w:rPr>
                <w:rFonts w:ascii="Courier New" w:hAnsi="Courier New" w:cs="Courier New"/>
                <w:color w:val="0000FF"/>
                <w:sz w:val="18"/>
                <w:szCs w:val="18"/>
                <w:lang w:val="en-US" w:eastAsia="fi-FI"/>
              </w:rPr>
              <w:t>&gt;</w:t>
            </w:r>
            <w:r>
              <w:rPr>
                <w:rFonts w:ascii="Courier New" w:hAnsi="Courier New" w:cs="Courier New"/>
                <w:color w:val="000000"/>
                <w:sz w:val="18"/>
                <w:szCs w:val="18"/>
                <w:lang w:val="en-US" w:eastAsia="fi-FI"/>
              </w:rPr>
              <w:t>Matti</w:t>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given</w:t>
            </w:r>
            <w:r>
              <w:rPr>
                <w:rFonts w:ascii="Courier New" w:hAnsi="Courier New" w:cs="Courier New"/>
                <w:color w:val="0000FF"/>
                <w:sz w:val="18"/>
                <w:szCs w:val="18"/>
                <w:lang w:val="en-US" w:eastAsia="fi-FI"/>
              </w:rPr>
              <w:t>&gt;</w:t>
            </w:r>
          </w:p>
          <w:p w14:paraId="1BE2530A" w14:textId="77777777" w:rsidR="00E40871" w:rsidRDefault="00E40871" w:rsidP="00E40871">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given</w:t>
            </w:r>
            <w:r>
              <w:rPr>
                <w:rFonts w:ascii="Courier New" w:hAnsi="Courier New" w:cs="Courier New"/>
                <w:i/>
                <w:iCs/>
                <w:color w:val="008080"/>
                <w:sz w:val="18"/>
                <w:szCs w:val="18"/>
                <w:lang w:val="en-US" w:eastAsia="fi-FI"/>
              </w:rPr>
              <w:t xml:space="preserve"> </w:t>
            </w:r>
            <w:r>
              <w:rPr>
                <w:rFonts w:ascii="Courier New" w:hAnsi="Courier New" w:cs="Courier New"/>
                <w:color w:val="FF0000"/>
                <w:sz w:val="18"/>
                <w:szCs w:val="18"/>
                <w:lang w:val="en-US" w:eastAsia="fi-FI"/>
              </w:rPr>
              <w:t>qualifier</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CL</w:t>
            </w:r>
            <w:r>
              <w:rPr>
                <w:rFonts w:ascii="Courier New" w:hAnsi="Courier New" w:cs="Courier New"/>
                <w:color w:val="0000FF"/>
                <w:sz w:val="18"/>
                <w:szCs w:val="18"/>
                <w:lang w:val="en-US" w:eastAsia="fi-FI"/>
              </w:rPr>
              <w:t>"&gt;</w:t>
            </w:r>
            <w:r>
              <w:rPr>
                <w:rFonts w:ascii="Courier New" w:hAnsi="Courier New" w:cs="Courier New"/>
                <w:color w:val="000000"/>
                <w:sz w:val="18"/>
                <w:szCs w:val="18"/>
                <w:lang w:val="en-US" w:eastAsia="fi-FI"/>
              </w:rPr>
              <w:t>Matti</w:t>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given</w:t>
            </w:r>
            <w:r>
              <w:rPr>
                <w:rFonts w:ascii="Courier New" w:hAnsi="Courier New" w:cs="Courier New"/>
                <w:color w:val="0000FF"/>
                <w:sz w:val="18"/>
                <w:szCs w:val="18"/>
                <w:lang w:val="en-US" w:eastAsia="fi-FI"/>
              </w:rPr>
              <w:t>&gt;</w:t>
            </w:r>
          </w:p>
          <w:p w14:paraId="5498602D" w14:textId="77777777" w:rsidR="00E40871" w:rsidRDefault="00E40871" w:rsidP="00E40871">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family</w:t>
            </w:r>
            <w:r>
              <w:rPr>
                <w:rFonts w:ascii="Courier New" w:hAnsi="Courier New" w:cs="Courier New"/>
                <w:color w:val="0000FF"/>
                <w:sz w:val="18"/>
                <w:szCs w:val="18"/>
                <w:lang w:val="en-US" w:eastAsia="fi-FI"/>
              </w:rPr>
              <w:t>&gt;</w:t>
            </w:r>
            <w:r>
              <w:rPr>
                <w:rFonts w:ascii="Courier New" w:hAnsi="Courier New" w:cs="Courier New"/>
                <w:color w:val="000000"/>
                <w:sz w:val="18"/>
                <w:szCs w:val="18"/>
                <w:lang w:val="en-US" w:eastAsia="fi-FI"/>
              </w:rPr>
              <w:t>Meikäläinen</w:t>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family</w:t>
            </w:r>
            <w:r>
              <w:rPr>
                <w:rFonts w:ascii="Courier New" w:hAnsi="Courier New" w:cs="Courier New"/>
                <w:color w:val="0000FF"/>
                <w:sz w:val="18"/>
                <w:szCs w:val="18"/>
                <w:lang w:val="en-US" w:eastAsia="fi-FI"/>
              </w:rPr>
              <w:t>&gt;</w:t>
            </w:r>
          </w:p>
          <w:p w14:paraId="74AE8B5E" w14:textId="77777777" w:rsidR="00E40871" w:rsidRDefault="00E40871" w:rsidP="00E40871">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name</w:t>
            </w:r>
            <w:r>
              <w:rPr>
                <w:rFonts w:ascii="Courier New" w:hAnsi="Courier New" w:cs="Courier New"/>
                <w:color w:val="0000FF"/>
                <w:sz w:val="18"/>
                <w:szCs w:val="18"/>
                <w:lang w:val="en-US" w:eastAsia="fi-FI"/>
              </w:rPr>
              <w:t>&gt;</w:t>
            </w:r>
          </w:p>
          <w:p w14:paraId="67257A00" w14:textId="77777777" w:rsidR="00E40871" w:rsidRDefault="00E40871" w:rsidP="00E40871">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subject</w:t>
            </w:r>
            <w:r>
              <w:rPr>
                <w:rFonts w:ascii="Courier New" w:hAnsi="Courier New" w:cs="Courier New"/>
                <w:color w:val="0000FF"/>
                <w:sz w:val="18"/>
                <w:szCs w:val="18"/>
                <w:lang w:val="en-US" w:eastAsia="fi-FI"/>
              </w:rPr>
              <w:t>&gt;</w:t>
            </w:r>
          </w:p>
          <w:p w14:paraId="23C63EB9" w14:textId="77777777" w:rsidR="00E40871" w:rsidRDefault="00E40871" w:rsidP="00E40871">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relatedSubject</w:t>
            </w:r>
            <w:r>
              <w:rPr>
                <w:rFonts w:ascii="Courier New" w:hAnsi="Courier New" w:cs="Courier New"/>
                <w:color w:val="0000FF"/>
                <w:sz w:val="18"/>
                <w:szCs w:val="18"/>
                <w:lang w:val="en-US" w:eastAsia="fi-FI"/>
              </w:rPr>
              <w:t>&gt;</w:t>
            </w:r>
          </w:p>
          <w:p w14:paraId="07610831" w14:textId="77777777" w:rsidR="00823A34" w:rsidRPr="00614C0F" w:rsidRDefault="00E40871" w:rsidP="00E40871">
            <w:pPr>
              <w:autoSpaceDE w:val="0"/>
              <w:autoSpaceDN w:val="0"/>
              <w:adjustRightInd w:val="0"/>
              <w:jc w:val="left"/>
            </w:pP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subject</w:t>
            </w:r>
            <w:r>
              <w:rPr>
                <w:rFonts w:ascii="Courier New" w:hAnsi="Courier New" w:cs="Courier New"/>
                <w:color w:val="0000FF"/>
                <w:sz w:val="18"/>
                <w:szCs w:val="18"/>
                <w:lang w:val="en-US" w:eastAsia="fi-FI"/>
              </w:rPr>
              <w:t>&gt;</w:t>
            </w:r>
          </w:p>
        </w:tc>
      </w:tr>
    </w:tbl>
    <w:p w14:paraId="50A001E5" w14:textId="77777777" w:rsidR="00823A34" w:rsidRPr="00823A34" w:rsidRDefault="00823A34" w:rsidP="00275518">
      <w:pPr>
        <w:pStyle w:val="Otsikko2"/>
      </w:pPr>
      <w:bookmarkStart w:id="187" w:name="_Toc436732517"/>
      <w:r>
        <w:t>Merkinnän palveluyksikkö</w:t>
      </w:r>
      <w:r w:rsidR="006F3664">
        <w:t xml:space="preserve">, tekijät </w:t>
      </w:r>
      <w:r>
        <w:t xml:space="preserve">ja </w:t>
      </w:r>
      <w:r w:rsidR="006F3664">
        <w:t>tapahtuma-aika</w:t>
      </w:r>
      <w:bookmarkEnd w:id="187"/>
    </w:p>
    <w:p w14:paraId="25759B37" w14:textId="77777777" w:rsidR="005F6557" w:rsidRDefault="00E40871" w:rsidP="005F6557">
      <w:r>
        <w:t>Suun terveydenhuollon tietojen osalta merkinnä</w:t>
      </w:r>
      <w:r w:rsidR="00D01D3F">
        <w:t>n tekijä</w:t>
      </w:r>
      <w:ins w:id="188" w:author="Tekijä">
        <w:r w:rsidR="007B743B">
          <w:t xml:space="preserve"> (MER-rooli)</w:t>
        </w:r>
      </w:ins>
      <w:r w:rsidR="00D01D3F">
        <w:t xml:space="preserve"> on usein hammashoitaja. Ho</w:t>
      </w:r>
      <w:r w:rsidR="00D01D3F">
        <w:t>i</w:t>
      </w:r>
      <w:r w:rsidR="00D01D3F">
        <w:t>tavan hamma</w:t>
      </w:r>
      <w:r w:rsidR="00D01D3F">
        <w:t>s</w:t>
      </w:r>
      <w:r w:rsidR="00D01D3F">
        <w:t>lääkärin tiedot annetaan myös merkintätasolla</w:t>
      </w:r>
      <w:ins w:id="189" w:author="Tekijä">
        <w:r w:rsidR="007B743B">
          <w:t xml:space="preserve"> (alla esimerkissä HYV-roolilla). MER-rooli on pakollinen ja se voi esiintyä vain kertaalleen merkinnällä.</w:t>
        </w:r>
      </w:ins>
      <w:del w:id="190" w:author="Tekijä">
        <w:r w:rsidR="00D01D3F" w:rsidDel="007B743B">
          <w:delText>.</w:delText>
        </w:r>
      </w:del>
      <w:r w:rsidR="005F6557">
        <w:t xml:space="preserve"> </w:t>
      </w:r>
    </w:p>
    <w:p w14:paraId="2BD04B79" w14:textId="77777777" w:rsidR="00823A34" w:rsidRDefault="00823A34" w:rsidP="00823A3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823A34" w14:paraId="4D0CF500" w14:textId="77777777" w:rsidTr="00222481">
        <w:tc>
          <w:tcPr>
            <w:tcW w:w="9779" w:type="dxa"/>
            <w:tcBorders>
              <w:top w:val="single" w:sz="4" w:space="0" w:color="000000"/>
              <w:left w:val="single" w:sz="4" w:space="0" w:color="000000"/>
              <w:bottom w:val="single" w:sz="4" w:space="0" w:color="000000"/>
              <w:right w:val="single" w:sz="4" w:space="0" w:color="000000"/>
            </w:tcBorders>
            <w:hideMark/>
          </w:tcPr>
          <w:p w14:paraId="70EC272A" w14:textId="77777777" w:rsidR="001E4E3A" w:rsidRPr="001E4E3A" w:rsidRDefault="001E4E3A" w:rsidP="001E4E3A">
            <w:pPr>
              <w:autoSpaceDE w:val="0"/>
              <w:autoSpaceDN w:val="0"/>
              <w:adjustRightInd w:val="0"/>
              <w:jc w:val="left"/>
              <w:rPr>
                <w:rFonts w:ascii="Courier New" w:hAnsi="Courier New" w:cs="Courier New"/>
                <w:color w:val="0000FF"/>
                <w:sz w:val="18"/>
                <w:szCs w:val="18"/>
                <w:lang w:eastAsia="fi-FI"/>
              </w:rPr>
            </w:pPr>
            <w:r w:rsidRPr="001E4E3A">
              <w:rPr>
                <w:rFonts w:ascii="Courier New" w:hAnsi="Courier New" w:cs="Courier New"/>
                <w:color w:val="0000FF"/>
                <w:sz w:val="18"/>
                <w:szCs w:val="18"/>
                <w:lang w:eastAsia="fi-FI"/>
              </w:rPr>
              <w:t>&lt;!--</w:t>
            </w:r>
            <w:r w:rsidRPr="001E4E3A">
              <w:rPr>
                <w:rFonts w:ascii="Courier New" w:hAnsi="Courier New" w:cs="Courier New"/>
                <w:color w:val="585858"/>
                <w:sz w:val="18"/>
                <w:szCs w:val="18"/>
                <w:lang w:eastAsia="fi-FI"/>
              </w:rPr>
              <w:t xml:space="preserve"> merkinnän palveluyksikkö, tekijät ja tapahtuma-aika </w:t>
            </w:r>
            <w:r w:rsidRPr="001E4E3A">
              <w:rPr>
                <w:rFonts w:ascii="Courier New" w:hAnsi="Courier New" w:cs="Courier New"/>
                <w:color w:val="0000FF"/>
                <w:sz w:val="18"/>
                <w:szCs w:val="18"/>
                <w:lang w:eastAsia="fi-FI"/>
              </w:rPr>
              <w:t>--&gt;</w:t>
            </w:r>
          </w:p>
          <w:p w14:paraId="2EA757AA" w14:textId="77777777" w:rsidR="001E4E3A" w:rsidRPr="001E4E3A" w:rsidRDefault="001E4E3A" w:rsidP="001E4E3A">
            <w:pPr>
              <w:autoSpaceDE w:val="0"/>
              <w:autoSpaceDN w:val="0"/>
              <w:adjustRightInd w:val="0"/>
              <w:jc w:val="left"/>
              <w:rPr>
                <w:rFonts w:ascii="Courier New" w:hAnsi="Courier New" w:cs="Courier New"/>
                <w:color w:val="0000FF"/>
                <w:sz w:val="18"/>
                <w:szCs w:val="18"/>
                <w:lang w:eastAsia="fi-FI"/>
              </w:rPr>
            </w:pPr>
            <w:r w:rsidRPr="001E4E3A">
              <w:rPr>
                <w:rFonts w:ascii="Courier New" w:hAnsi="Courier New" w:cs="Courier New"/>
                <w:color w:val="0000FF"/>
                <w:sz w:val="18"/>
                <w:szCs w:val="18"/>
                <w:lang w:eastAsia="fi-FI"/>
              </w:rPr>
              <w:t>&lt;</w:t>
            </w:r>
            <w:r w:rsidRPr="001E4E3A">
              <w:rPr>
                <w:rFonts w:ascii="Courier New" w:hAnsi="Courier New" w:cs="Courier New"/>
                <w:color w:val="800000"/>
                <w:sz w:val="18"/>
                <w:szCs w:val="18"/>
                <w:lang w:eastAsia="fi-FI"/>
              </w:rPr>
              <w:t>author</w:t>
            </w:r>
            <w:r w:rsidRPr="001E4E3A">
              <w:rPr>
                <w:rFonts w:ascii="Courier New" w:hAnsi="Courier New" w:cs="Courier New"/>
                <w:color w:val="0000FF"/>
                <w:sz w:val="18"/>
                <w:szCs w:val="18"/>
                <w:lang w:eastAsia="fi-FI"/>
              </w:rPr>
              <w:t>&gt;</w:t>
            </w:r>
          </w:p>
          <w:p w14:paraId="64DAF3B1" w14:textId="77777777" w:rsidR="001E4E3A" w:rsidRPr="001E4E3A" w:rsidRDefault="001E4E3A" w:rsidP="001E4E3A">
            <w:pPr>
              <w:autoSpaceDE w:val="0"/>
              <w:autoSpaceDN w:val="0"/>
              <w:adjustRightInd w:val="0"/>
              <w:jc w:val="left"/>
              <w:rPr>
                <w:rFonts w:ascii="Courier New" w:hAnsi="Courier New" w:cs="Courier New"/>
                <w:color w:val="0000FF"/>
                <w:sz w:val="18"/>
                <w:szCs w:val="18"/>
                <w:lang w:eastAsia="fi-FI"/>
              </w:rPr>
            </w:pPr>
            <w:r w:rsidRPr="001E4E3A">
              <w:rPr>
                <w:rFonts w:ascii="Courier New" w:hAnsi="Courier New" w:cs="Courier New"/>
                <w:i/>
                <w:iCs/>
                <w:color w:val="008080"/>
                <w:sz w:val="18"/>
                <w:szCs w:val="18"/>
                <w:lang w:eastAsia="fi-FI"/>
              </w:rPr>
              <w:tab/>
            </w:r>
            <w:r w:rsidRPr="001E4E3A">
              <w:rPr>
                <w:rFonts w:ascii="Courier New" w:hAnsi="Courier New" w:cs="Courier New"/>
                <w:color w:val="0000FF"/>
                <w:sz w:val="18"/>
                <w:szCs w:val="18"/>
                <w:lang w:eastAsia="fi-FI"/>
              </w:rPr>
              <w:t>&lt;!--</w:t>
            </w:r>
            <w:r w:rsidRPr="001E4E3A">
              <w:rPr>
                <w:rFonts w:ascii="Courier New" w:hAnsi="Courier New" w:cs="Courier New"/>
                <w:color w:val="585858"/>
                <w:sz w:val="18"/>
                <w:szCs w:val="18"/>
                <w:lang w:eastAsia="fi-FI"/>
              </w:rPr>
              <w:t xml:space="preserve"> Ammattihenkilön rooli  </w:t>
            </w:r>
            <w:r w:rsidRPr="001E4E3A">
              <w:rPr>
                <w:rFonts w:ascii="Courier New" w:hAnsi="Courier New" w:cs="Courier New"/>
                <w:color w:val="0000FF"/>
                <w:sz w:val="18"/>
                <w:szCs w:val="18"/>
                <w:lang w:eastAsia="fi-FI"/>
              </w:rPr>
              <w:t>--&gt;</w:t>
            </w:r>
          </w:p>
          <w:p w14:paraId="3EC3AC76" w14:textId="77777777" w:rsidR="001E4E3A" w:rsidRPr="001E4E3A" w:rsidRDefault="001E4E3A" w:rsidP="00F001AC">
            <w:pPr>
              <w:autoSpaceDE w:val="0"/>
              <w:autoSpaceDN w:val="0"/>
              <w:adjustRightInd w:val="0"/>
              <w:ind w:left="284" w:hanging="284"/>
              <w:jc w:val="left"/>
              <w:rPr>
                <w:rFonts w:ascii="Courier New" w:hAnsi="Courier New" w:cs="Courier New"/>
                <w:color w:val="0000FF"/>
                <w:sz w:val="18"/>
                <w:szCs w:val="18"/>
                <w:lang w:eastAsia="fi-FI"/>
              </w:rPr>
            </w:pPr>
            <w:r w:rsidRPr="001E4E3A">
              <w:rPr>
                <w:rFonts w:ascii="Courier New" w:hAnsi="Courier New" w:cs="Courier New"/>
                <w:i/>
                <w:iCs/>
                <w:color w:val="008080"/>
                <w:sz w:val="18"/>
                <w:szCs w:val="18"/>
                <w:lang w:eastAsia="fi-FI"/>
              </w:rPr>
              <w:tab/>
            </w:r>
            <w:r w:rsidRPr="001E4E3A">
              <w:rPr>
                <w:rFonts w:ascii="Courier New" w:hAnsi="Courier New" w:cs="Courier New"/>
                <w:color w:val="0000FF"/>
                <w:sz w:val="18"/>
                <w:szCs w:val="18"/>
                <w:lang w:eastAsia="fi-FI"/>
              </w:rPr>
              <w:t>&lt;</w:t>
            </w:r>
            <w:r w:rsidRPr="001E4E3A">
              <w:rPr>
                <w:rFonts w:ascii="Courier New" w:hAnsi="Courier New" w:cs="Courier New"/>
                <w:color w:val="800000"/>
                <w:sz w:val="18"/>
                <w:szCs w:val="18"/>
                <w:lang w:eastAsia="fi-FI"/>
              </w:rPr>
              <w:t>functionCode</w:t>
            </w:r>
            <w:r w:rsidRPr="001E4E3A">
              <w:rPr>
                <w:rFonts w:ascii="Courier New" w:hAnsi="Courier New" w:cs="Courier New"/>
                <w:i/>
                <w:iCs/>
                <w:color w:val="008080"/>
                <w:sz w:val="18"/>
                <w:szCs w:val="18"/>
                <w:lang w:eastAsia="fi-FI"/>
              </w:rPr>
              <w:t xml:space="preserve"> </w:t>
            </w:r>
            <w:r w:rsidRPr="001E4E3A">
              <w:rPr>
                <w:rFonts w:ascii="Courier New" w:hAnsi="Courier New" w:cs="Courier New"/>
                <w:color w:val="FF0000"/>
                <w:sz w:val="18"/>
                <w:szCs w:val="18"/>
                <w:lang w:eastAsia="fi-FI"/>
              </w:rPr>
              <w:t>code</w:t>
            </w:r>
            <w:r w:rsidRPr="001E4E3A">
              <w:rPr>
                <w:rFonts w:ascii="Courier New" w:hAnsi="Courier New" w:cs="Courier New"/>
                <w:color w:val="0000FF"/>
                <w:sz w:val="18"/>
                <w:szCs w:val="18"/>
                <w:lang w:eastAsia="fi-FI"/>
              </w:rPr>
              <w:t>="</w:t>
            </w:r>
            <w:r w:rsidRPr="001E4E3A">
              <w:rPr>
                <w:rFonts w:ascii="Courier New" w:hAnsi="Courier New" w:cs="Courier New"/>
                <w:color w:val="000000"/>
                <w:sz w:val="18"/>
                <w:szCs w:val="18"/>
                <w:lang w:eastAsia="fi-FI"/>
              </w:rPr>
              <w:t>HYV</w:t>
            </w:r>
            <w:r w:rsidRPr="001E4E3A">
              <w:rPr>
                <w:rFonts w:ascii="Courier New" w:hAnsi="Courier New" w:cs="Courier New"/>
                <w:color w:val="0000FF"/>
                <w:sz w:val="18"/>
                <w:szCs w:val="18"/>
                <w:lang w:eastAsia="fi-FI"/>
              </w:rPr>
              <w:t>"</w:t>
            </w:r>
            <w:r w:rsidRPr="001E4E3A">
              <w:rPr>
                <w:rFonts w:ascii="Courier New" w:hAnsi="Courier New" w:cs="Courier New"/>
                <w:i/>
                <w:iCs/>
                <w:color w:val="008080"/>
                <w:sz w:val="18"/>
                <w:szCs w:val="18"/>
                <w:lang w:eastAsia="fi-FI"/>
              </w:rPr>
              <w:t xml:space="preserve"> </w:t>
            </w:r>
            <w:r w:rsidRPr="001E4E3A">
              <w:rPr>
                <w:rFonts w:ascii="Courier New" w:hAnsi="Courier New" w:cs="Courier New"/>
                <w:color w:val="FF0000"/>
                <w:sz w:val="18"/>
                <w:szCs w:val="18"/>
                <w:lang w:eastAsia="fi-FI"/>
              </w:rPr>
              <w:t>codeSystem</w:t>
            </w:r>
            <w:r w:rsidRPr="001E4E3A">
              <w:rPr>
                <w:rFonts w:ascii="Courier New" w:hAnsi="Courier New" w:cs="Courier New"/>
                <w:color w:val="0000FF"/>
                <w:sz w:val="18"/>
                <w:szCs w:val="18"/>
                <w:lang w:eastAsia="fi-FI"/>
              </w:rPr>
              <w:t>="</w:t>
            </w:r>
            <w:r w:rsidRPr="001E4E3A">
              <w:rPr>
                <w:rFonts w:ascii="Courier New" w:hAnsi="Courier New" w:cs="Courier New"/>
                <w:color w:val="000000"/>
                <w:sz w:val="18"/>
                <w:szCs w:val="18"/>
                <w:lang w:eastAsia="fi-FI"/>
              </w:rPr>
              <w:t>1.2.246.537.5.40006.2003</w:t>
            </w:r>
            <w:r w:rsidRPr="001E4E3A">
              <w:rPr>
                <w:rFonts w:ascii="Courier New" w:hAnsi="Courier New" w:cs="Courier New"/>
                <w:color w:val="0000FF"/>
                <w:sz w:val="18"/>
                <w:szCs w:val="18"/>
                <w:lang w:eastAsia="fi-FI"/>
              </w:rPr>
              <w:t>"</w:t>
            </w:r>
            <w:r w:rsidRPr="001E4E3A">
              <w:rPr>
                <w:rFonts w:ascii="Courier New" w:hAnsi="Courier New" w:cs="Courier New"/>
                <w:i/>
                <w:iCs/>
                <w:color w:val="008080"/>
                <w:sz w:val="18"/>
                <w:szCs w:val="18"/>
                <w:lang w:eastAsia="fi-FI"/>
              </w:rPr>
              <w:t xml:space="preserve"> </w:t>
            </w:r>
            <w:r w:rsidRPr="001E4E3A">
              <w:rPr>
                <w:rFonts w:ascii="Courier New" w:hAnsi="Courier New" w:cs="Courier New"/>
                <w:color w:val="FF0000"/>
                <w:sz w:val="18"/>
                <w:szCs w:val="18"/>
                <w:lang w:eastAsia="fi-FI"/>
              </w:rPr>
              <w:t>codeSystemN</w:t>
            </w:r>
            <w:r w:rsidRPr="001E4E3A">
              <w:rPr>
                <w:rFonts w:ascii="Courier New" w:hAnsi="Courier New" w:cs="Courier New"/>
                <w:color w:val="FF0000"/>
                <w:sz w:val="18"/>
                <w:szCs w:val="18"/>
                <w:lang w:eastAsia="fi-FI"/>
              </w:rPr>
              <w:t>a</w:t>
            </w:r>
            <w:r w:rsidRPr="001E4E3A">
              <w:rPr>
                <w:rFonts w:ascii="Courier New" w:hAnsi="Courier New" w:cs="Courier New"/>
                <w:color w:val="FF0000"/>
                <w:sz w:val="18"/>
                <w:szCs w:val="18"/>
                <w:lang w:eastAsia="fi-FI"/>
              </w:rPr>
              <w:t>me</w:t>
            </w:r>
            <w:r w:rsidRPr="001E4E3A">
              <w:rPr>
                <w:rFonts w:ascii="Courier New" w:hAnsi="Courier New" w:cs="Courier New"/>
                <w:color w:val="0000FF"/>
                <w:sz w:val="18"/>
                <w:szCs w:val="18"/>
                <w:lang w:eastAsia="fi-FI"/>
              </w:rPr>
              <w:t>="</w:t>
            </w:r>
            <w:r w:rsidRPr="001E4E3A">
              <w:rPr>
                <w:rFonts w:ascii="Courier New" w:hAnsi="Courier New" w:cs="Courier New"/>
                <w:color w:val="000000"/>
                <w:sz w:val="18"/>
                <w:szCs w:val="18"/>
                <w:lang w:eastAsia="fi-FI"/>
              </w:rPr>
              <w:t>eArkisto - tekninen CDA R2 henkilötarkennin</w:t>
            </w:r>
            <w:r w:rsidRPr="001E4E3A">
              <w:rPr>
                <w:rFonts w:ascii="Courier New" w:hAnsi="Courier New" w:cs="Courier New"/>
                <w:color w:val="0000FF"/>
                <w:sz w:val="18"/>
                <w:szCs w:val="18"/>
                <w:lang w:eastAsia="fi-FI"/>
              </w:rPr>
              <w:t>"</w:t>
            </w:r>
            <w:r w:rsidRPr="001E4E3A">
              <w:rPr>
                <w:rFonts w:ascii="Courier New" w:hAnsi="Courier New" w:cs="Courier New"/>
                <w:i/>
                <w:iCs/>
                <w:color w:val="008080"/>
                <w:sz w:val="18"/>
                <w:szCs w:val="18"/>
                <w:lang w:eastAsia="fi-FI"/>
              </w:rPr>
              <w:t xml:space="preserve"> </w:t>
            </w:r>
            <w:r w:rsidRPr="001E4E3A">
              <w:rPr>
                <w:rFonts w:ascii="Courier New" w:hAnsi="Courier New" w:cs="Courier New"/>
                <w:color w:val="FF0000"/>
                <w:sz w:val="18"/>
                <w:szCs w:val="18"/>
                <w:lang w:eastAsia="fi-FI"/>
              </w:rPr>
              <w:t>displayName</w:t>
            </w:r>
            <w:r w:rsidRPr="001E4E3A">
              <w:rPr>
                <w:rFonts w:ascii="Courier New" w:hAnsi="Courier New" w:cs="Courier New"/>
                <w:color w:val="0000FF"/>
                <w:sz w:val="18"/>
                <w:szCs w:val="18"/>
                <w:lang w:eastAsia="fi-FI"/>
              </w:rPr>
              <w:t>="</w:t>
            </w:r>
            <w:r w:rsidRPr="001E4E3A">
              <w:rPr>
                <w:rFonts w:ascii="Courier New" w:hAnsi="Courier New" w:cs="Courier New"/>
                <w:color w:val="000000"/>
                <w:sz w:val="18"/>
                <w:szCs w:val="18"/>
                <w:lang w:eastAsia="fi-FI"/>
              </w:rPr>
              <w:t>Merkinnän hyväksyjä</w:t>
            </w:r>
            <w:r w:rsidRPr="001E4E3A">
              <w:rPr>
                <w:rFonts w:ascii="Courier New" w:hAnsi="Courier New" w:cs="Courier New"/>
                <w:color w:val="0000FF"/>
                <w:sz w:val="18"/>
                <w:szCs w:val="18"/>
                <w:lang w:eastAsia="fi-FI"/>
              </w:rPr>
              <w:t>"/&gt;</w:t>
            </w:r>
          </w:p>
          <w:p w14:paraId="73BBF891" w14:textId="77777777" w:rsidR="001E4E3A" w:rsidRPr="001E4E3A" w:rsidRDefault="001E4E3A" w:rsidP="001E4E3A">
            <w:pPr>
              <w:autoSpaceDE w:val="0"/>
              <w:autoSpaceDN w:val="0"/>
              <w:adjustRightInd w:val="0"/>
              <w:jc w:val="left"/>
              <w:rPr>
                <w:rFonts w:ascii="Courier New" w:hAnsi="Courier New" w:cs="Courier New"/>
                <w:color w:val="0000FF"/>
                <w:sz w:val="18"/>
                <w:szCs w:val="18"/>
                <w:lang w:eastAsia="fi-FI"/>
              </w:rPr>
            </w:pPr>
            <w:r w:rsidRPr="001E4E3A">
              <w:rPr>
                <w:rFonts w:ascii="Courier New" w:hAnsi="Courier New" w:cs="Courier New"/>
                <w:i/>
                <w:iCs/>
                <w:color w:val="008080"/>
                <w:sz w:val="18"/>
                <w:szCs w:val="18"/>
                <w:lang w:eastAsia="fi-FI"/>
              </w:rPr>
              <w:tab/>
            </w:r>
            <w:r w:rsidRPr="001E4E3A">
              <w:rPr>
                <w:rFonts w:ascii="Courier New" w:hAnsi="Courier New" w:cs="Courier New"/>
                <w:color w:val="0000FF"/>
                <w:sz w:val="18"/>
                <w:szCs w:val="18"/>
                <w:lang w:eastAsia="fi-FI"/>
              </w:rPr>
              <w:t>&lt;!--</w:t>
            </w:r>
            <w:r w:rsidRPr="001E4E3A">
              <w:rPr>
                <w:rFonts w:ascii="Courier New" w:hAnsi="Courier New" w:cs="Courier New"/>
                <w:color w:val="585858"/>
                <w:sz w:val="18"/>
                <w:szCs w:val="18"/>
                <w:lang w:eastAsia="fi-FI"/>
              </w:rPr>
              <w:t xml:space="preserve">  Ammattihenkilön merkinnän tekoaika </w:t>
            </w:r>
            <w:r w:rsidRPr="001E4E3A">
              <w:rPr>
                <w:rFonts w:ascii="Courier New" w:hAnsi="Courier New" w:cs="Courier New"/>
                <w:color w:val="0000FF"/>
                <w:sz w:val="18"/>
                <w:szCs w:val="18"/>
                <w:lang w:eastAsia="fi-FI"/>
              </w:rPr>
              <w:t>--&gt;</w:t>
            </w:r>
          </w:p>
          <w:p w14:paraId="0D3BBA61" w14:textId="77777777" w:rsidR="001E4E3A" w:rsidRPr="001E4E3A" w:rsidRDefault="001E4E3A" w:rsidP="001E4E3A">
            <w:pPr>
              <w:autoSpaceDE w:val="0"/>
              <w:autoSpaceDN w:val="0"/>
              <w:adjustRightInd w:val="0"/>
              <w:jc w:val="left"/>
              <w:rPr>
                <w:rFonts w:ascii="Courier New" w:hAnsi="Courier New" w:cs="Courier New"/>
                <w:color w:val="0000FF"/>
                <w:sz w:val="18"/>
                <w:szCs w:val="18"/>
                <w:lang w:eastAsia="fi-FI"/>
              </w:rPr>
            </w:pPr>
            <w:r w:rsidRPr="001E4E3A">
              <w:rPr>
                <w:rFonts w:ascii="Courier New" w:hAnsi="Courier New" w:cs="Courier New"/>
                <w:i/>
                <w:iCs/>
                <w:color w:val="008080"/>
                <w:sz w:val="18"/>
                <w:szCs w:val="18"/>
                <w:lang w:eastAsia="fi-FI"/>
              </w:rPr>
              <w:tab/>
            </w:r>
            <w:r w:rsidRPr="001E4E3A">
              <w:rPr>
                <w:rFonts w:ascii="Courier New" w:hAnsi="Courier New" w:cs="Courier New"/>
                <w:color w:val="0000FF"/>
                <w:sz w:val="18"/>
                <w:szCs w:val="18"/>
                <w:lang w:eastAsia="fi-FI"/>
              </w:rPr>
              <w:t>&lt;</w:t>
            </w:r>
            <w:r w:rsidRPr="001E4E3A">
              <w:rPr>
                <w:rFonts w:ascii="Courier New" w:hAnsi="Courier New" w:cs="Courier New"/>
                <w:color w:val="800000"/>
                <w:sz w:val="18"/>
                <w:szCs w:val="18"/>
                <w:lang w:eastAsia="fi-FI"/>
              </w:rPr>
              <w:t>time</w:t>
            </w:r>
            <w:r w:rsidRPr="001E4E3A">
              <w:rPr>
                <w:rFonts w:ascii="Courier New" w:hAnsi="Courier New" w:cs="Courier New"/>
                <w:i/>
                <w:iCs/>
                <w:color w:val="008080"/>
                <w:sz w:val="18"/>
                <w:szCs w:val="18"/>
                <w:lang w:eastAsia="fi-FI"/>
              </w:rPr>
              <w:t xml:space="preserve"> </w:t>
            </w:r>
            <w:r w:rsidRPr="001E4E3A">
              <w:rPr>
                <w:rFonts w:ascii="Courier New" w:hAnsi="Courier New" w:cs="Courier New"/>
                <w:color w:val="FF0000"/>
                <w:sz w:val="18"/>
                <w:szCs w:val="18"/>
                <w:lang w:eastAsia="fi-FI"/>
              </w:rPr>
              <w:t>value</w:t>
            </w:r>
            <w:r w:rsidRPr="001E4E3A">
              <w:rPr>
                <w:rFonts w:ascii="Courier New" w:hAnsi="Courier New" w:cs="Courier New"/>
                <w:color w:val="0000FF"/>
                <w:sz w:val="18"/>
                <w:szCs w:val="18"/>
                <w:lang w:eastAsia="fi-FI"/>
              </w:rPr>
              <w:t>="</w:t>
            </w:r>
            <w:del w:id="191" w:author="Tekijä">
              <w:r w:rsidRPr="001E4E3A" w:rsidDel="005507B3">
                <w:rPr>
                  <w:rFonts w:ascii="Courier New" w:hAnsi="Courier New" w:cs="Courier New"/>
                  <w:color w:val="000000"/>
                  <w:sz w:val="18"/>
                  <w:szCs w:val="18"/>
                  <w:lang w:eastAsia="fi-FI"/>
                </w:rPr>
                <w:delText>20130601</w:delText>
              </w:r>
            </w:del>
            <w:ins w:id="192" w:author="Tekijä">
              <w:r w:rsidR="005507B3">
                <w:rPr>
                  <w:rFonts w:ascii="Courier New" w:hAnsi="Courier New" w:cs="Courier New"/>
                  <w:color w:val="000000"/>
                  <w:sz w:val="18"/>
                  <w:szCs w:val="18"/>
                  <w:lang w:eastAsia="fi-FI"/>
                </w:rPr>
                <w:t>20150601</w:t>
              </w:r>
            </w:ins>
            <w:r w:rsidRPr="001E4E3A">
              <w:rPr>
                <w:rFonts w:ascii="Courier New" w:hAnsi="Courier New" w:cs="Courier New"/>
                <w:color w:val="000000"/>
                <w:sz w:val="18"/>
                <w:szCs w:val="18"/>
                <w:lang w:eastAsia="fi-FI"/>
              </w:rPr>
              <w:t>141059</w:t>
            </w:r>
            <w:ins w:id="193" w:author="Tekijä">
              <w:r w:rsidR="006B4FCB">
                <w:rPr>
                  <w:rFonts w:ascii="Courier New" w:hAnsi="Courier New" w:cs="Courier New"/>
                  <w:color w:val="000000"/>
                  <w:sz w:val="18"/>
                  <w:szCs w:val="18"/>
                  <w:lang w:eastAsia="fi-FI"/>
                </w:rPr>
                <w:t>+0300</w:t>
              </w:r>
            </w:ins>
            <w:r w:rsidRPr="001E4E3A">
              <w:rPr>
                <w:rFonts w:ascii="Courier New" w:hAnsi="Courier New" w:cs="Courier New"/>
                <w:color w:val="0000FF"/>
                <w:sz w:val="18"/>
                <w:szCs w:val="18"/>
                <w:lang w:eastAsia="fi-FI"/>
              </w:rPr>
              <w:t>"/&gt;</w:t>
            </w:r>
          </w:p>
          <w:p w14:paraId="4769DDB3" w14:textId="77777777" w:rsidR="001E4E3A" w:rsidRPr="001E4E3A" w:rsidRDefault="001E4E3A" w:rsidP="001E4E3A">
            <w:pPr>
              <w:autoSpaceDE w:val="0"/>
              <w:autoSpaceDN w:val="0"/>
              <w:adjustRightInd w:val="0"/>
              <w:jc w:val="left"/>
              <w:rPr>
                <w:rFonts w:ascii="Courier New" w:hAnsi="Courier New" w:cs="Courier New"/>
                <w:color w:val="0000FF"/>
                <w:sz w:val="18"/>
                <w:szCs w:val="18"/>
                <w:lang w:eastAsia="fi-FI"/>
              </w:rPr>
            </w:pPr>
            <w:r w:rsidRPr="001E4E3A">
              <w:rPr>
                <w:rFonts w:ascii="Courier New" w:hAnsi="Courier New" w:cs="Courier New"/>
                <w:i/>
                <w:iCs/>
                <w:color w:val="008080"/>
                <w:sz w:val="18"/>
                <w:szCs w:val="18"/>
                <w:lang w:eastAsia="fi-FI"/>
              </w:rPr>
              <w:tab/>
            </w:r>
            <w:r w:rsidRPr="001E4E3A">
              <w:rPr>
                <w:rFonts w:ascii="Courier New" w:hAnsi="Courier New" w:cs="Courier New"/>
                <w:color w:val="0000FF"/>
                <w:sz w:val="18"/>
                <w:szCs w:val="18"/>
                <w:lang w:eastAsia="fi-FI"/>
              </w:rPr>
              <w:t>&lt;</w:t>
            </w:r>
            <w:r w:rsidRPr="001E4E3A">
              <w:rPr>
                <w:rFonts w:ascii="Courier New" w:hAnsi="Courier New" w:cs="Courier New"/>
                <w:color w:val="800000"/>
                <w:sz w:val="18"/>
                <w:szCs w:val="18"/>
                <w:lang w:eastAsia="fi-FI"/>
              </w:rPr>
              <w:t>assignedAuthor</w:t>
            </w:r>
            <w:r w:rsidRPr="001E4E3A">
              <w:rPr>
                <w:rFonts w:ascii="Courier New" w:hAnsi="Courier New" w:cs="Courier New"/>
                <w:color w:val="0000FF"/>
                <w:sz w:val="18"/>
                <w:szCs w:val="18"/>
                <w:lang w:eastAsia="fi-FI"/>
              </w:rPr>
              <w:t>&gt;</w:t>
            </w:r>
          </w:p>
          <w:p w14:paraId="436AFA4A" w14:textId="77777777" w:rsidR="001E4E3A" w:rsidRPr="001E4E3A" w:rsidRDefault="001E4E3A" w:rsidP="001E4E3A">
            <w:pPr>
              <w:autoSpaceDE w:val="0"/>
              <w:autoSpaceDN w:val="0"/>
              <w:adjustRightInd w:val="0"/>
              <w:jc w:val="left"/>
              <w:rPr>
                <w:rFonts w:ascii="Courier New" w:hAnsi="Courier New" w:cs="Courier New"/>
                <w:color w:val="0000FF"/>
                <w:sz w:val="18"/>
                <w:szCs w:val="18"/>
                <w:lang w:eastAsia="fi-FI"/>
              </w:rPr>
            </w:pPr>
            <w:r w:rsidRPr="001E4E3A">
              <w:rPr>
                <w:rFonts w:ascii="Courier New" w:hAnsi="Courier New" w:cs="Courier New"/>
                <w:i/>
                <w:iCs/>
                <w:color w:val="008080"/>
                <w:sz w:val="18"/>
                <w:szCs w:val="18"/>
                <w:lang w:eastAsia="fi-FI"/>
              </w:rPr>
              <w:tab/>
            </w:r>
            <w:r w:rsidRPr="001E4E3A">
              <w:rPr>
                <w:rFonts w:ascii="Courier New" w:hAnsi="Courier New" w:cs="Courier New"/>
                <w:i/>
                <w:iCs/>
                <w:color w:val="008080"/>
                <w:sz w:val="18"/>
                <w:szCs w:val="18"/>
                <w:lang w:eastAsia="fi-FI"/>
              </w:rPr>
              <w:tab/>
            </w:r>
            <w:r w:rsidRPr="001E4E3A">
              <w:rPr>
                <w:rFonts w:ascii="Courier New" w:hAnsi="Courier New" w:cs="Courier New"/>
                <w:color w:val="0000FF"/>
                <w:sz w:val="18"/>
                <w:szCs w:val="18"/>
                <w:lang w:eastAsia="fi-FI"/>
              </w:rPr>
              <w:t>&lt;!--</w:t>
            </w:r>
            <w:r w:rsidRPr="001E4E3A">
              <w:rPr>
                <w:rFonts w:ascii="Courier New" w:hAnsi="Courier New" w:cs="Courier New"/>
                <w:color w:val="585858"/>
                <w:sz w:val="18"/>
                <w:szCs w:val="18"/>
                <w:lang w:eastAsia="fi-FI"/>
              </w:rPr>
              <w:t xml:space="preserve">  Ammattihenkilön perustunniste henkilötunnus</w:t>
            </w:r>
            <w:r w:rsidRPr="001E4E3A">
              <w:rPr>
                <w:rFonts w:ascii="Courier New" w:hAnsi="Courier New" w:cs="Courier New"/>
                <w:color w:val="0000FF"/>
                <w:sz w:val="18"/>
                <w:szCs w:val="18"/>
                <w:lang w:eastAsia="fi-FI"/>
              </w:rPr>
              <w:t>--&gt;</w:t>
            </w:r>
          </w:p>
          <w:p w14:paraId="7A10AFB0" w14:textId="77777777" w:rsidR="001E4E3A" w:rsidRPr="001E4E3A" w:rsidRDefault="001E4E3A" w:rsidP="001E4E3A">
            <w:pPr>
              <w:autoSpaceDE w:val="0"/>
              <w:autoSpaceDN w:val="0"/>
              <w:adjustRightInd w:val="0"/>
              <w:jc w:val="left"/>
              <w:rPr>
                <w:rFonts w:ascii="Courier New" w:hAnsi="Courier New" w:cs="Courier New"/>
                <w:color w:val="0000FF"/>
                <w:sz w:val="18"/>
                <w:szCs w:val="18"/>
                <w:lang w:eastAsia="fi-FI"/>
              </w:rPr>
            </w:pPr>
            <w:r w:rsidRPr="001E4E3A">
              <w:rPr>
                <w:rFonts w:ascii="Courier New" w:hAnsi="Courier New" w:cs="Courier New"/>
                <w:i/>
                <w:iCs/>
                <w:color w:val="008080"/>
                <w:sz w:val="18"/>
                <w:szCs w:val="18"/>
                <w:lang w:eastAsia="fi-FI"/>
              </w:rPr>
              <w:tab/>
            </w:r>
            <w:r w:rsidRPr="001E4E3A">
              <w:rPr>
                <w:rFonts w:ascii="Courier New" w:hAnsi="Courier New" w:cs="Courier New"/>
                <w:i/>
                <w:iCs/>
                <w:color w:val="008080"/>
                <w:sz w:val="18"/>
                <w:szCs w:val="18"/>
                <w:lang w:eastAsia="fi-FI"/>
              </w:rPr>
              <w:tab/>
            </w:r>
            <w:r w:rsidRPr="001E4E3A">
              <w:rPr>
                <w:rFonts w:ascii="Courier New" w:hAnsi="Courier New" w:cs="Courier New"/>
                <w:color w:val="0000FF"/>
                <w:sz w:val="18"/>
                <w:szCs w:val="18"/>
                <w:lang w:eastAsia="fi-FI"/>
              </w:rPr>
              <w:t>&lt;</w:t>
            </w:r>
            <w:r w:rsidRPr="001E4E3A">
              <w:rPr>
                <w:rFonts w:ascii="Courier New" w:hAnsi="Courier New" w:cs="Courier New"/>
                <w:color w:val="800000"/>
                <w:sz w:val="18"/>
                <w:szCs w:val="18"/>
                <w:lang w:eastAsia="fi-FI"/>
              </w:rPr>
              <w:t>id</w:t>
            </w:r>
            <w:r w:rsidRPr="001E4E3A">
              <w:rPr>
                <w:rFonts w:ascii="Courier New" w:hAnsi="Courier New" w:cs="Courier New"/>
                <w:i/>
                <w:iCs/>
                <w:color w:val="008080"/>
                <w:sz w:val="18"/>
                <w:szCs w:val="18"/>
                <w:lang w:eastAsia="fi-FI"/>
              </w:rPr>
              <w:t xml:space="preserve"> </w:t>
            </w:r>
            <w:r w:rsidRPr="001E4E3A">
              <w:rPr>
                <w:rFonts w:ascii="Courier New" w:hAnsi="Courier New" w:cs="Courier New"/>
                <w:color w:val="FF0000"/>
                <w:sz w:val="18"/>
                <w:szCs w:val="18"/>
                <w:lang w:eastAsia="fi-FI"/>
              </w:rPr>
              <w:t>extension</w:t>
            </w:r>
            <w:r w:rsidRPr="001E4E3A">
              <w:rPr>
                <w:rFonts w:ascii="Courier New" w:hAnsi="Courier New" w:cs="Courier New"/>
                <w:color w:val="0000FF"/>
                <w:sz w:val="18"/>
                <w:szCs w:val="18"/>
                <w:lang w:eastAsia="fi-FI"/>
              </w:rPr>
              <w:t>="</w:t>
            </w:r>
            <w:r w:rsidRPr="001E4E3A">
              <w:rPr>
                <w:rFonts w:ascii="Courier New" w:hAnsi="Courier New" w:cs="Courier New"/>
                <w:color w:val="000000"/>
                <w:sz w:val="18"/>
                <w:szCs w:val="18"/>
                <w:lang w:eastAsia="fi-FI"/>
              </w:rPr>
              <w:t>123456-</w:t>
            </w:r>
            <w:ins w:id="194" w:author="Tekijä">
              <w:r w:rsidR="00B4303E">
                <w:rPr>
                  <w:rFonts w:ascii="Courier New" w:hAnsi="Courier New" w:cs="Courier New"/>
                  <w:color w:val="000000"/>
                  <w:sz w:val="18"/>
                  <w:szCs w:val="18"/>
                  <w:lang w:eastAsia="fi-FI"/>
                </w:rPr>
                <w:t>9</w:t>
              </w:r>
            </w:ins>
            <w:del w:id="195" w:author="Tekijä">
              <w:r w:rsidRPr="001E4E3A" w:rsidDel="00B4303E">
                <w:rPr>
                  <w:rFonts w:ascii="Courier New" w:hAnsi="Courier New" w:cs="Courier New"/>
                  <w:color w:val="000000"/>
                  <w:sz w:val="18"/>
                  <w:szCs w:val="18"/>
                  <w:lang w:eastAsia="fi-FI"/>
                </w:rPr>
                <w:delText>1</w:delText>
              </w:r>
            </w:del>
            <w:r w:rsidRPr="001E4E3A">
              <w:rPr>
                <w:rFonts w:ascii="Courier New" w:hAnsi="Courier New" w:cs="Courier New"/>
                <w:color w:val="000000"/>
                <w:sz w:val="18"/>
                <w:szCs w:val="18"/>
                <w:lang w:eastAsia="fi-FI"/>
              </w:rPr>
              <w:t>234</w:t>
            </w:r>
            <w:r w:rsidRPr="001E4E3A">
              <w:rPr>
                <w:rFonts w:ascii="Courier New" w:hAnsi="Courier New" w:cs="Courier New"/>
                <w:color w:val="0000FF"/>
                <w:sz w:val="18"/>
                <w:szCs w:val="18"/>
                <w:lang w:eastAsia="fi-FI"/>
              </w:rPr>
              <w:t>"</w:t>
            </w:r>
            <w:r w:rsidRPr="001E4E3A">
              <w:rPr>
                <w:rFonts w:ascii="Courier New" w:hAnsi="Courier New" w:cs="Courier New"/>
                <w:i/>
                <w:iCs/>
                <w:color w:val="008080"/>
                <w:sz w:val="18"/>
                <w:szCs w:val="18"/>
                <w:lang w:eastAsia="fi-FI"/>
              </w:rPr>
              <w:t xml:space="preserve"> </w:t>
            </w:r>
            <w:r w:rsidRPr="001E4E3A">
              <w:rPr>
                <w:rFonts w:ascii="Courier New" w:hAnsi="Courier New" w:cs="Courier New"/>
                <w:color w:val="FF0000"/>
                <w:sz w:val="18"/>
                <w:szCs w:val="18"/>
                <w:lang w:eastAsia="fi-FI"/>
              </w:rPr>
              <w:t>root</w:t>
            </w:r>
            <w:r w:rsidRPr="001E4E3A">
              <w:rPr>
                <w:rFonts w:ascii="Courier New" w:hAnsi="Courier New" w:cs="Courier New"/>
                <w:color w:val="0000FF"/>
                <w:sz w:val="18"/>
                <w:szCs w:val="18"/>
                <w:lang w:eastAsia="fi-FI"/>
              </w:rPr>
              <w:t>="</w:t>
            </w:r>
            <w:r w:rsidRPr="001E4E3A">
              <w:rPr>
                <w:rFonts w:ascii="Courier New" w:hAnsi="Courier New" w:cs="Courier New"/>
                <w:color w:val="000000"/>
                <w:sz w:val="18"/>
                <w:szCs w:val="18"/>
                <w:lang w:eastAsia="fi-FI"/>
              </w:rPr>
              <w:t>1.2.246.21</w:t>
            </w:r>
            <w:r w:rsidRPr="001E4E3A">
              <w:rPr>
                <w:rFonts w:ascii="Courier New" w:hAnsi="Courier New" w:cs="Courier New"/>
                <w:color w:val="0000FF"/>
                <w:sz w:val="18"/>
                <w:szCs w:val="18"/>
                <w:lang w:eastAsia="fi-FI"/>
              </w:rPr>
              <w:t>"/&gt;</w:t>
            </w:r>
          </w:p>
          <w:p w14:paraId="6D30E5BA" w14:textId="77777777" w:rsidR="001E4E3A" w:rsidRPr="00302119" w:rsidRDefault="001E4E3A" w:rsidP="001E4E3A">
            <w:pPr>
              <w:autoSpaceDE w:val="0"/>
              <w:autoSpaceDN w:val="0"/>
              <w:adjustRightInd w:val="0"/>
              <w:jc w:val="left"/>
              <w:rPr>
                <w:rFonts w:ascii="Courier New" w:hAnsi="Courier New" w:cs="Courier New"/>
                <w:color w:val="0000FF"/>
                <w:sz w:val="18"/>
                <w:szCs w:val="18"/>
                <w:lang w:val="en-US" w:eastAsia="fi-FI"/>
              </w:rPr>
            </w:pPr>
            <w:r w:rsidRPr="001E4E3A">
              <w:rPr>
                <w:rFonts w:ascii="Courier New" w:hAnsi="Courier New" w:cs="Courier New"/>
                <w:i/>
                <w:iCs/>
                <w:color w:val="008080"/>
                <w:sz w:val="18"/>
                <w:szCs w:val="18"/>
                <w:lang w:eastAsia="fi-FI"/>
              </w:rPr>
              <w:tab/>
            </w:r>
            <w:r w:rsidRPr="001E4E3A">
              <w:rPr>
                <w:rFonts w:ascii="Courier New" w:hAnsi="Courier New" w:cs="Courier New"/>
                <w:i/>
                <w:iCs/>
                <w:color w:val="008080"/>
                <w:sz w:val="18"/>
                <w:szCs w:val="18"/>
                <w:lang w:eastAsia="fi-FI"/>
              </w:rPr>
              <w:tab/>
            </w:r>
            <w:r w:rsidRPr="00302119">
              <w:rPr>
                <w:rFonts w:ascii="Courier New" w:hAnsi="Courier New" w:cs="Courier New"/>
                <w:color w:val="0000FF"/>
                <w:sz w:val="18"/>
                <w:szCs w:val="18"/>
                <w:lang w:val="en-US" w:eastAsia="fi-FI"/>
              </w:rPr>
              <w:t>&lt;!--</w:t>
            </w:r>
            <w:r w:rsidRPr="00302119">
              <w:rPr>
                <w:rFonts w:ascii="Courier New" w:hAnsi="Courier New" w:cs="Courier New"/>
                <w:color w:val="585858"/>
                <w:sz w:val="18"/>
                <w:szCs w:val="18"/>
                <w:lang w:val="en-US" w:eastAsia="fi-FI"/>
              </w:rPr>
              <w:t xml:space="preserve">  Ammattihenkilön nimi </w:t>
            </w:r>
            <w:r w:rsidRPr="00302119">
              <w:rPr>
                <w:rFonts w:ascii="Courier New" w:hAnsi="Courier New" w:cs="Courier New"/>
                <w:color w:val="0000FF"/>
                <w:sz w:val="18"/>
                <w:szCs w:val="18"/>
                <w:lang w:val="en-US" w:eastAsia="fi-FI"/>
              </w:rPr>
              <w:t>--&gt;</w:t>
            </w:r>
          </w:p>
          <w:p w14:paraId="07E9F4E7"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sidRPr="00302119">
              <w:rPr>
                <w:rFonts w:ascii="Courier New" w:hAnsi="Courier New" w:cs="Courier New"/>
                <w:i/>
                <w:iCs/>
                <w:color w:val="008080"/>
                <w:sz w:val="18"/>
                <w:szCs w:val="18"/>
                <w:lang w:val="en-US" w:eastAsia="fi-FI"/>
              </w:rPr>
              <w:tab/>
            </w:r>
            <w:r w:rsidRPr="00302119">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assignedPerson</w:t>
            </w:r>
            <w:r>
              <w:rPr>
                <w:rFonts w:ascii="Courier New" w:hAnsi="Courier New" w:cs="Courier New"/>
                <w:color w:val="0000FF"/>
                <w:sz w:val="18"/>
                <w:szCs w:val="18"/>
                <w:lang w:val="en-US" w:eastAsia="fi-FI"/>
              </w:rPr>
              <w:t>&gt;</w:t>
            </w:r>
          </w:p>
          <w:p w14:paraId="3564FDC9"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name</w:t>
            </w:r>
            <w:r>
              <w:rPr>
                <w:rFonts w:ascii="Courier New" w:hAnsi="Courier New" w:cs="Courier New"/>
                <w:color w:val="0000FF"/>
                <w:sz w:val="18"/>
                <w:szCs w:val="18"/>
                <w:lang w:val="en-US" w:eastAsia="fi-FI"/>
              </w:rPr>
              <w:t>&gt;</w:t>
            </w:r>
          </w:p>
          <w:p w14:paraId="7E68E6E0"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given</w:t>
            </w:r>
            <w:r>
              <w:rPr>
                <w:rFonts w:ascii="Courier New" w:hAnsi="Courier New" w:cs="Courier New"/>
                <w:color w:val="0000FF"/>
                <w:sz w:val="18"/>
                <w:szCs w:val="18"/>
                <w:lang w:val="en-US" w:eastAsia="fi-FI"/>
              </w:rPr>
              <w:t>&gt;</w:t>
            </w:r>
            <w:r>
              <w:rPr>
                <w:rFonts w:ascii="Courier New" w:hAnsi="Courier New" w:cs="Courier New"/>
                <w:color w:val="000000"/>
                <w:sz w:val="18"/>
                <w:szCs w:val="18"/>
                <w:lang w:val="en-US" w:eastAsia="fi-FI"/>
              </w:rPr>
              <w:t>Pekka</w:t>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given</w:t>
            </w:r>
            <w:r>
              <w:rPr>
                <w:rFonts w:ascii="Courier New" w:hAnsi="Courier New" w:cs="Courier New"/>
                <w:color w:val="0000FF"/>
                <w:sz w:val="18"/>
                <w:szCs w:val="18"/>
                <w:lang w:val="en-US" w:eastAsia="fi-FI"/>
              </w:rPr>
              <w:t>&gt;</w:t>
            </w:r>
          </w:p>
          <w:p w14:paraId="196E1DEE"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given</w:t>
            </w:r>
            <w:r>
              <w:rPr>
                <w:rFonts w:ascii="Courier New" w:hAnsi="Courier New" w:cs="Courier New"/>
                <w:i/>
                <w:iCs/>
                <w:color w:val="008080"/>
                <w:sz w:val="18"/>
                <w:szCs w:val="18"/>
                <w:lang w:val="en-US" w:eastAsia="fi-FI"/>
              </w:rPr>
              <w:t xml:space="preserve"> </w:t>
            </w:r>
            <w:r>
              <w:rPr>
                <w:rFonts w:ascii="Courier New" w:hAnsi="Courier New" w:cs="Courier New"/>
                <w:color w:val="FF0000"/>
                <w:sz w:val="18"/>
                <w:szCs w:val="18"/>
                <w:lang w:val="en-US" w:eastAsia="fi-FI"/>
              </w:rPr>
              <w:t>qualifier</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CL</w:t>
            </w:r>
            <w:r>
              <w:rPr>
                <w:rFonts w:ascii="Courier New" w:hAnsi="Courier New" w:cs="Courier New"/>
                <w:color w:val="0000FF"/>
                <w:sz w:val="18"/>
                <w:szCs w:val="18"/>
                <w:lang w:val="en-US" w:eastAsia="fi-FI"/>
              </w:rPr>
              <w:t>"&gt;</w:t>
            </w:r>
            <w:r>
              <w:rPr>
                <w:rFonts w:ascii="Courier New" w:hAnsi="Courier New" w:cs="Courier New"/>
                <w:color w:val="000000"/>
                <w:sz w:val="18"/>
                <w:szCs w:val="18"/>
                <w:lang w:val="en-US" w:eastAsia="fi-FI"/>
              </w:rPr>
              <w:t>Pekka</w:t>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given</w:t>
            </w:r>
            <w:r>
              <w:rPr>
                <w:rFonts w:ascii="Courier New" w:hAnsi="Courier New" w:cs="Courier New"/>
                <w:color w:val="0000FF"/>
                <w:sz w:val="18"/>
                <w:szCs w:val="18"/>
                <w:lang w:val="en-US" w:eastAsia="fi-FI"/>
              </w:rPr>
              <w:t>&gt;</w:t>
            </w:r>
          </w:p>
          <w:p w14:paraId="307F055C"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family</w:t>
            </w:r>
            <w:r>
              <w:rPr>
                <w:rFonts w:ascii="Courier New" w:hAnsi="Courier New" w:cs="Courier New"/>
                <w:color w:val="0000FF"/>
                <w:sz w:val="18"/>
                <w:szCs w:val="18"/>
                <w:lang w:val="en-US" w:eastAsia="fi-FI"/>
              </w:rPr>
              <w:t>&gt;</w:t>
            </w:r>
            <w:r>
              <w:rPr>
                <w:rFonts w:ascii="Courier New" w:hAnsi="Courier New" w:cs="Courier New"/>
                <w:color w:val="000000"/>
                <w:sz w:val="18"/>
                <w:szCs w:val="18"/>
                <w:lang w:val="en-US" w:eastAsia="fi-FI"/>
              </w:rPr>
              <w:t>Päivystäjä</w:t>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family</w:t>
            </w:r>
            <w:r>
              <w:rPr>
                <w:rFonts w:ascii="Courier New" w:hAnsi="Courier New" w:cs="Courier New"/>
                <w:color w:val="0000FF"/>
                <w:sz w:val="18"/>
                <w:szCs w:val="18"/>
                <w:lang w:val="en-US" w:eastAsia="fi-FI"/>
              </w:rPr>
              <w:t>&gt;</w:t>
            </w:r>
          </w:p>
          <w:p w14:paraId="13FD625B"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suffix</w:t>
            </w:r>
            <w:r>
              <w:rPr>
                <w:rFonts w:ascii="Courier New" w:hAnsi="Courier New" w:cs="Courier New"/>
                <w:color w:val="0000FF"/>
                <w:sz w:val="18"/>
                <w:szCs w:val="18"/>
                <w:lang w:val="en-US" w:eastAsia="fi-FI"/>
              </w:rPr>
              <w:t>&gt;</w:t>
            </w:r>
            <w:r>
              <w:rPr>
                <w:rFonts w:ascii="Courier New" w:hAnsi="Courier New" w:cs="Courier New"/>
                <w:color w:val="000000"/>
                <w:sz w:val="18"/>
                <w:szCs w:val="18"/>
                <w:lang w:val="en-US" w:eastAsia="fi-FI"/>
              </w:rPr>
              <w:t>HLL</w:t>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suffix</w:t>
            </w:r>
            <w:r>
              <w:rPr>
                <w:rFonts w:ascii="Courier New" w:hAnsi="Courier New" w:cs="Courier New"/>
                <w:color w:val="0000FF"/>
                <w:sz w:val="18"/>
                <w:szCs w:val="18"/>
                <w:lang w:val="en-US" w:eastAsia="fi-FI"/>
              </w:rPr>
              <w:t>&gt;</w:t>
            </w:r>
          </w:p>
          <w:p w14:paraId="7AB2FEEB"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name</w:t>
            </w:r>
            <w:r>
              <w:rPr>
                <w:rFonts w:ascii="Courier New" w:hAnsi="Courier New" w:cs="Courier New"/>
                <w:color w:val="0000FF"/>
                <w:sz w:val="18"/>
                <w:szCs w:val="18"/>
                <w:lang w:val="en-US" w:eastAsia="fi-FI"/>
              </w:rPr>
              <w:t>&gt;</w:t>
            </w:r>
          </w:p>
          <w:p w14:paraId="3FEA709C"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assignedPerson</w:t>
            </w:r>
            <w:r>
              <w:rPr>
                <w:rFonts w:ascii="Courier New" w:hAnsi="Courier New" w:cs="Courier New"/>
                <w:color w:val="0000FF"/>
                <w:sz w:val="18"/>
                <w:szCs w:val="18"/>
                <w:lang w:val="en-US" w:eastAsia="fi-FI"/>
              </w:rPr>
              <w:t>&gt;</w:t>
            </w:r>
          </w:p>
          <w:p w14:paraId="1FEEF89A"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representedOrganization</w:t>
            </w:r>
            <w:r>
              <w:rPr>
                <w:rFonts w:ascii="Courier New" w:hAnsi="Courier New" w:cs="Courier New"/>
                <w:color w:val="0000FF"/>
                <w:sz w:val="18"/>
                <w:szCs w:val="18"/>
                <w:lang w:val="en-US" w:eastAsia="fi-FI"/>
              </w:rPr>
              <w:t>&gt;</w:t>
            </w:r>
          </w:p>
          <w:p w14:paraId="2DC3DCF3"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585858"/>
                <w:sz w:val="18"/>
                <w:szCs w:val="18"/>
                <w:lang w:val="en-US" w:eastAsia="fi-FI"/>
              </w:rPr>
              <w:t xml:space="preserve"> Ammattihenkilön palveluyksikkö </w:t>
            </w:r>
            <w:r>
              <w:rPr>
                <w:rFonts w:ascii="Courier New" w:hAnsi="Courier New" w:cs="Courier New"/>
                <w:color w:val="0000FF"/>
                <w:sz w:val="18"/>
                <w:szCs w:val="18"/>
                <w:lang w:val="en-US" w:eastAsia="fi-FI"/>
              </w:rPr>
              <w:t>--&gt;</w:t>
            </w:r>
          </w:p>
          <w:p w14:paraId="4E00282C"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i/>
                <w:iCs/>
                <w:color w:val="008080"/>
                <w:sz w:val="18"/>
                <w:szCs w:val="18"/>
                <w:lang w:val="en-US" w:eastAsia="fi-FI"/>
              </w:rPr>
              <w:t xml:space="preserve"> </w:t>
            </w:r>
            <w:r>
              <w:rPr>
                <w:rFonts w:ascii="Courier New" w:hAnsi="Courier New" w:cs="Courier New"/>
                <w:color w:val="FF0000"/>
                <w:sz w:val="18"/>
                <w:szCs w:val="18"/>
                <w:lang w:val="en-US" w:eastAsia="fi-FI"/>
              </w:rPr>
              <w:t>extension</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102</w:t>
            </w:r>
            <w:r>
              <w:rPr>
                <w:rFonts w:ascii="Courier New" w:hAnsi="Courier New" w:cs="Courier New"/>
                <w:color w:val="0000FF"/>
                <w:sz w:val="18"/>
                <w:szCs w:val="18"/>
                <w:lang w:val="en-US" w:eastAsia="fi-FI"/>
              </w:rPr>
              <w:t>"</w:t>
            </w:r>
            <w:r>
              <w:rPr>
                <w:rFonts w:ascii="Courier New" w:hAnsi="Courier New" w:cs="Courier New"/>
                <w:i/>
                <w:iCs/>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1.2.246.10.1234567.10</w:t>
            </w:r>
            <w:r>
              <w:rPr>
                <w:rFonts w:ascii="Courier New" w:hAnsi="Courier New" w:cs="Courier New"/>
                <w:color w:val="0000FF"/>
                <w:sz w:val="18"/>
                <w:szCs w:val="18"/>
                <w:lang w:val="en-US" w:eastAsia="fi-FI"/>
              </w:rPr>
              <w:t>"/&gt;</w:t>
            </w:r>
          </w:p>
          <w:p w14:paraId="77120E47"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name</w:t>
            </w:r>
            <w:r>
              <w:rPr>
                <w:rFonts w:ascii="Courier New" w:hAnsi="Courier New" w:cs="Courier New"/>
                <w:color w:val="0000FF"/>
                <w:sz w:val="18"/>
                <w:szCs w:val="18"/>
                <w:lang w:val="en-US" w:eastAsia="fi-FI"/>
              </w:rPr>
              <w:t>&gt;</w:t>
            </w:r>
            <w:r>
              <w:rPr>
                <w:rFonts w:ascii="Courier New" w:hAnsi="Courier New" w:cs="Courier New"/>
                <w:color w:val="000000"/>
                <w:sz w:val="18"/>
                <w:szCs w:val="18"/>
                <w:lang w:val="en-US" w:eastAsia="fi-FI"/>
              </w:rPr>
              <w:t>XXX terveysasema</w:t>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name</w:t>
            </w:r>
            <w:r>
              <w:rPr>
                <w:rFonts w:ascii="Courier New" w:hAnsi="Courier New" w:cs="Courier New"/>
                <w:color w:val="0000FF"/>
                <w:sz w:val="18"/>
                <w:szCs w:val="18"/>
                <w:lang w:val="en-US" w:eastAsia="fi-FI"/>
              </w:rPr>
              <w:t>&gt;</w:t>
            </w:r>
          </w:p>
          <w:p w14:paraId="0ABAA206"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representedOrganization</w:t>
            </w:r>
            <w:r>
              <w:rPr>
                <w:rFonts w:ascii="Courier New" w:hAnsi="Courier New" w:cs="Courier New"/>
                <w:color w:val="0000FF"/>
                <w:sz w:val="18"/>
                <w:szCs w:val="18"/>
                <w:lang w:val="en-US" w:eastAsia="fi-FI"/>
              </w:rPr>
              <w:t>&gt;</w:t>
            </w:r>
          </w:p>
          <w:p w14:paraId="34E666C5" w14:textId="77777777" w:rsidR="001E4E3A" w:rsidRPr="001E4E3A" w:rsidRDefault="001E4E3A" w:rsidP="001E4E3A">
            <w:pPr>
              <w:autoSpaceDE w:val="0"/>
              <w:autoSpaceDN w:val="0"/>
              <w:adjustRightInd w:val="0"/>
              <w:jc w:val="left"/>
              <w:rPr>
                <w:rFonts w:ascii="Courier New" w:hAnsi="Courier New" w:cs="Courier New"/>
                <w:color w:val="0000FF"/>
                <w:sz w:val="18"/>
                <w:szCs w:val="18"/>
                <w:lang w:eastAsia="fi-FI"/>
              </w:rPr>
            </w:pPr>
            <w:r>
              <w:rPr>
                <w:rFonts w:ascii="Courier New" w:hAnsi="Courier New" w:cs="Courier New"/>
                <w:i/>
                <w:iCs/>
                <w:color w:val="008080"/>
                <w:sz w:val="18"/>
                <w:szCs w:val="18"/>
                <w:lang w:val="en-US" w:eastAsia="fi-FI"/>
              </w:rPr>
              <w:tab/>
            </w:r>
            <w:r w:rsidRPr="001E4E3A">
              <w:rPr>
                <w:rFonts w:ascii="Courier New" w:hAnsi="Courier New" w:cs="Courier New"/>
                <w:color w:val="0000FF"/>
                <w:sz w:val="18"/>
                <w:szCs w:val="18"/>
                <w:lang w:eastAsia="fi-FI"/>
              </w:rPr>
              <w:t>&lt;/</w:t>
            </w:r>
            <w:r w:rsidRPr="001E4E3A">
              <w:rPr>
                <w:rFonts w:ascii="Courier New" w:hAnsi="Courier New" w:cs="Courier New"/>
                <w:color w:val="800000"/>
                <w:sz w:val="18"/>
                <w:szCs w:val="18"/>
                <w:lang w:eastAsia="fi-FI"/>
              </w:rPr>
              <w:t>assignedAuthor</w:t>
            </w:r>
            <w:r w:rsidRPr="001E4E3A">
              <w:rPr>
                <w:rFonts w:ascii="Courier New" w:hAnsi="Courier New" w:cs="Courier New"/>
                <w:color w:val="0000FF"/>
                <w:sz w:val="18"/>
                <w:szCs w:val="18"/>
                <w:lang w:eastAsia="fi-FI"/>
              </w:rPr>
              <w:t>&gt;</w:t>
            </w:r>
          </w:p>
          <w:p w14:paraId="06015BF3" w14:textId="77777777" w:rsidR="001E4E3A" w:rsidRPr="001E4E3A" w:rsidRDefault="001E4E3A" w:rsidP="001E4E3A">
            <w:pPr>
              <w:autoSpaceDE w:val="0"/>
              <w:autoSpaceDN w:val="0"/>
              <w:adjustRightInd w:val="0"/>
              <w:jc w:val="left"/>
              <w:rPr>
                <w:rFonts w:ascii="Courier New" w:hAnsi="Courier New" w:cs="Courier New"/>
                <w:color w:val="0000FF"/>
                <w:sz w:val="18"/>
                <w:szCs w:val="18"/>
                <w:lang w:eastAsia="fi-FI"/>
              </w:rPr>
            </w:pPr>
            <w:r w:rsidRPr="001E4E3A">
              <w:rPr>
                <w:rFonts w:ascii="Courier New" w:hAnsi="Courier New" w:cs="Courier New"/>
                <w:color w:val="0000FF"/>
                <w:sz w:val="18"/>
                <w:szCs w:val="18"/>
                <w:lang w:eastAsia="fi-FI"/>
              </w:rPr>
              <w:t>&lt;/</w:t>
            </w:r>
            <w:r w:rsidRPr="001E4E3A">
              <w:rPr>
                <w:rFonts w:ascii="Courier New" w:hAnsi="Courier New" w:cs="Courier New"/>
                <w:color w:val="800000"/>
                <w:sz w:val="18"/>
                <w:szCs w:val="18"/>
                <w:lang w:eastAsia="fi-FI"/>
              </w:rPr>
              <w:t>author</w:t>
            </w:r>
            <w:r w:rsidRPr="001E4E3A">
              <w:rPr>
                <w:rFonts w:ascii="Courier New" w:hAnsi="Courier New" w:cs="Courier New"/>
                <w:color w:val="0000FF"/>
                <w:sz w:val="18"/>
                <w:szCs w:val="18"/>
                <w:lang w:eastAsia="fi-FI"/>
              </w:rPr>
              <w:t>&gt;</w:t>
            </w:r>
          </w:p>
          <w:p w14:paraId="7D313E95" w14:textId="77777777" w:rsidR="001E4E3A" w:rsidRPr="001E4E3A" w:rsidRDefault="001E4E3A" w:rsidP="001E4E3A">
            <w:pPr>
              <w:autoSpaceDE w:val="0"/>
              <w:autoSpaceDN w:val="0"/>
              <w:adjustRightInd w:val="0"/>
              <w:jc w:val="left"/>
              <w:rPr>
                <w:rFonts w:ascii="Courier New" w:hAnsi="Courier New" w:cs="Courier New"/>
                <w:color w:val="0000FF"/>
                <w:sz w:val="18"/>
                <w:szCs w:val="18"/>
                <w:lang w:eastAsia="fi-FI"/>
              </w:rPr>
            </w:pPr>
            <w:r w:rsidRPr="001E4E3A">
              <w:rPr>
                <w:rFonts w:ascii="Courier New" w:hAnsi="Courier New" w:cs="Courier New"/>
                <w:color w:val="0000FF"/>
                <w:sz w:val="18"/>
                <w:szCs w:val="18"/>
                <w:lang w:eastAsia="fi-FI"/>
              </w:rPr>
              <w:t>&lt;</w:t>
            </w:r>
            <w:r w:rsidRPr="001E4E3A">
              <w:rPr>
                <w:rFonts w:ascii="Courier New" w:hAnsi="Courier New" w:cs="Courier New"/>
                <w:color w:val="800000"/>
                <w:sz w:val="18"/>
                <w:szCs w:val="18"/>
                <w:lang w:eastAsia="fi-FI"/>
              </w:rPr>
              <w:t>author</w:t>
            </w:r>
            <w:r w:rsidRPr="001E4E3A">
              <w:rPr>
                <w:rFonts w:ascii="Courier New" w:hAnsi="Courier New" w:cs="Courier New"/>
                <w:color w:val="0000FF"/>
                <w:sz w:val="18"/>
                <w:szCs w:val="18"/>
                <w:lang w:eastAsia="fi-FI"/>
              </w:rPr>
              <w:t>&gt;</w:t>
            </w:r>
          </w:p>
          <w:p w14:paraId="653ADB01" w14:textId="77777777" w:rsidR="001E4E3A" w:rsidRPr="001E4E3A" w:rsidRDefault="001E4E3A" w:rsidP="001E4E3A">
            <w:pPr>
              <w:autoSpaceDE w:val="0"/>
              <w:autoSpaceDN w:val="0"/>
              <w:adjustRightInd w:val="0"/>
              <w:jc w:val="left"/>
              <w:rPr>
                <w:rFonts w:ascii="Courier New" w:hAnsi="Courier New" w:cs="Courier New"/>
                <w:color w:val="0000FF"/>
                <w:sz w:val="18"/>
                <w:szCs w:val="18"/>
                <w:lang w:eastAsia="fi-FI"/>
              </w:rPr>
            </w:pPr>
            <w:r w:rsidRPr="001E4E3A">
              <w:rPr>
                <w:rFonts w:ascii="Courier New" w:hAnsi="Courier New" w:cs="Courier New"/>
                <w:i/>
                <w:iCs/>
                <w:color w:val="008080"/>
                <w:sz w:val="18"/>
                <w:szCs w:val="18"/>
                <w:lang w:eastAsia="fi-FI"/>
              </w:rPr>
              <w:tab/>
            </w:r>
            <w:r w:rsidRPr="001E4E3A">
              <w:rPr>
                <w:rFonts w:ascii="Courier New" w:hAnsi="Courier New" w:cs="Courier New"/>
                <w:color w:val="0000FF"/>
                <w:sz w:val="18"/>
                <w:szCs w:val="18"/>
                <w:lang w:eastAsia="fi-FI"/>
              </w:rPr>
              <w:t>&lt;!--</w:t>
            </w:r>
            <w:r w:rsidRPr="001E4E3A">
              <w:rPr>
                <w:rFonts w:ascii="Courier New" w:hAnsi="Courier New" w:cs="Courier New"/>
                <w:color w:val="585858"/>
                <w:sz w:val="18"/>
                <w:szCs w:val="18"/>
                <w:lang w:eastAsia="fi-FI"/>
              </w:rPr>
              <w:t xml:space="preserve"> Merkinnän tekijän rooli on aina MER  </w:t>
            </w:r>
            <w:r w:rsidRPr="001E4E3A">
              <w:rPr>
                <w:rFonts w:ascii="Courier New" w:hAnsi="Courier New" w:cs="Courier New"/>
                <w:color w:val="0000FF"/>
                <w:sz w:val="18"/>
                <w:szCs w:val="18"/>
                <w:lang w:eastAsia="fi-FI"/>
              </w:rPr>
              <w:t>--&gt;</w:t>
            </w:r>
          </w:p>
          <w:p w14:paraId="1DF09F64" w14:textId="77777777" w:rsidR="001E4E3A" w:rsidRPr="00282603" w:rsidRDefault="001E4E3A" w:rsidP="001E4E3A">
            <w:pPr>
              <w:autoSpaceDE w:val="0"/>
              <w:autoSpaceDN w:val="0"/>
              <w:adjustRightInd w:val="0"/>
              <w:jc w:val="left"/>
              <w:rPr>
                <w:rFonts w:ascii="Courier New" w:hAnsi="Courier New" w:cs="Courier New"/>
                <w:color w:val="0000FF"/>
                <w:sz w:val="18"/>
                <w:szCs w:val="18"/>
                <w:lang w:eastAsia="fi-FI"/>
              </w:rPr>
            </w:pPr>
            <w:r w:rsidRPr="001E4E3A">
              <w:rPr>
                <w:rFonts w:ascii="Courier New" w:hAnsi="Courier New" w:cs="Courier New"/>
                <w:i/>
                <w:iCs/>
                <w:color w:val="008080"/>
                <w:sz w:val="18"/>
                <w:szCs w:val="18"/>
                <w:lang w:eastAsia="fi-FI"/>
              </w:rPr>
              <w:tab/>
            </w:r>
            <w:r w:rsidRPr="00282603">
              <w:rPr>
                <w:rFonts w:ascii="Courier New" w:hAnsi="Courier New" w:cs="Courier New"/>
                <w:color w:val="0000FF"/>
                <w:sz w:val="18"/>
                <w:szCs w:val="18"/>
                <w:lang w:eastAsia="fi-FI"/>
              </w:rPr>
              <w:t>&lt;</w:t>
            </w:r>
            <w:r w:rsidRPr="00282603">
              <w:rPr>
                <w:rFonts w:ascii="Courier New" w:hAnsi="Courier New" w:cs="Courier New"/>
                <w:color w:val="800000"/>
                <w:sz w:val="18"/>
                <w:szCs w:val="18"/>
                <w:lang w:eastAsia="fi-FI"/>
              </w:rPr>
              <w:t>functionCode</w:t>
            </w:r>
            <w:r w:rsidRPr="00282603">
              <w:rPr>
                <w:rFonts w:ascii="Courier New" w:hAnsi="Courier New" w:cs="Courier New"/>
                <w:i/>
                <w:iCs/>
                <w:color w:val="008080"/>
                <w:sz w:val="18"/>
                <w:szCs w:val="18"/>
                <w:lang w:eastAsia="fi-FI"/>
              </w:rPr>
              <w:t xml:space="preserve"> </w:t>
            </w:r>
            <w:r w:rsidRPr="00282603">
              <w:rPr>
                <w:rFonts w:ascii="Courier New" w:hAnsi="Courier New" w:cs="Courier New"/>
                <w:color w:val="FF0000"/>
                <w:sz w:val="18"/>
                <w:szCs w:val="18"/>
                <w:lang w:eastAsia="fi-FI"/>
              </w:rPr>
              <w:t>code</w:t>
            </w:r>
            <w:r w:rsidRPr="00282603">
              <w:rPr>
                <w:rFonts w:ascii="Courier New" w:hAnsi="Courier New" w:cs="Courier New"/>
                <w:color w:val="0000FF"/>
                <w:sz w:val="18"/>
                <w:szCs w:val="18"/>
                <w:lang w:eastAsia="fi-FI"/>
              </w:rPr>
              <w:t>="</w:t>
            </w:r>
            <w:r w:rsidRPr="00282603">
              <w:rPr>
                <w:rFonts w:ascii="Courier New" w:hAnsi="Courier New" w:cs="Courier New"/>
                <w:color w:val="000000"/>
                <w:sz w:val="18"/>
                <w:szCs w:val="18"/>
                <w:lang w:eastAsia="fi-FI"/>
              </w:rPr>
              <w:t>MER</w:t>
            </w:r>
            <w:r w:rsidRPr="00282603">
              <w:rPr>
                <w:rFonts w:ascii="Courier New" w:hAnsi="Courier New" w:cs="Courier New"/>
                <w:color w:val="0000FF"/>
                <w:sz w:val="18"/>
                <w:szCs w:val="18"/>
                <w:lang w:eastAsia="fi-FI"/>
              </w:rPr>
              <w:t>"</w:t>
            </w:r>
            <w:r w:rsidRPr="00282603">
              <w:rPr>
                <w:rFonts w:ascii="Courier New" w:hAnsi="Courier New" w:cs="Courier New"/>
                <w:i/>
                <w:iCs/>
                <w:color w:val="008080"/>
                <w:sz w:val="18"/>
                <w:szCs w:val="18"/>
                <w:lang w:eastAsia="fi-FI"/>
              </w:rPr>
              <w:t xml:space="preserve"> </w:t>
            </w:r>
            <w:r w:rsidRPr="00282603">
              <w:rPr>
                <w:rFonts w:ascii="Courier New" w:hAnsi="Courier New" w:cs="Courier New"/>
                <w:color w:val="FF0000"/>
                <w:sz w:val="18"/>
                <w:szCs w:val="18"/>
                <w:lang w:eastAsia="fi-FI"/>
              </w:rPr>
              <w:t>codeSystem</w:t>
            </w:r>
            <w:r w:rsidRPr="00282603">
              <w:rPr>
                <w:rFonts w:ascii="Courier New" w:hAnsi="Courier New" w:cs="Courier New"/>
                <w:color w:val="0000FF"/>
                <w:sz w:val="18"/>
                <w:szCs w:val="18"/>
                <w:lang w:eastAsia="fi-FI"/>
              </w:rPr>
              <w:t>="</w:t>
            </w:r>
            <w:r w:rsidRPr="00282603">
              <w:rPr>
                <w:rFonts w:ascii="Courier New" w:hAnsi="Courier New" w:cs="Courier New"/>
                <w:color w:val="000000"/>
                <w:sz w:val="18"/>
                <w:szCs w:val="18"/>
                <w:lang w:eastAsia="fi-FI"/>
              </w:rPr>
              <w:t>1.2.246.537.5.40006.2003</w:t>
            </w:r>
            <w:r w:rsidRPr="00282603">
              <w:rPr>
                <w:rFonts w:ascii="Courier New" w:hAnsi="Courier New" w:cs="Courier New"/>
                <w:color w:val="0000FF"/>
                <w:sz w:val="18"/>
                <w:szCs w:val="18"/>
                <w:lang w:eastAsia="fi-FI"/>
              </w:rPr>
              <w:t>"</w:t>
            </w:r>
            <w:r w:rsidRPr="00282603">
              <w:rPr>
                <w:rFonts w:ascii="Courier New" w:hAnsi="Courier New" w:cs="Courier New"/>
                <w:i/>
                <w:iCs/>
                <w:color w:val="008080"/>
                <w:sz w:val="18"/>
                <w:szCs w:val="18"/>
                <w:lang w:eastAsia="fi-FI"/>
              </w:rPr>
              <w:t xml:space="preserve"> </w:t>
            </w:r>
            <w:r w:rsidRPr="00282603">
              <w:rPr>
                <w:rFonts w:ascii="Courier New" w:hAnsi="Courier New" w:cs="Courier New"/>
                <w:color w:val="FF0000"/>
                <w:sz w:val="18"/>
                <w:szCs w:val="18"/>
                <w:lang w:eastAsia="fi-FI"/>
              </w:rPr>
              <w:t>codeSystemN</w:t>
            </w:r>
            <w:r w:rsidRPr="00282603">
              <w:rPr>
                <w:rFonts w:ascii="Courier New" w:hAnsi="Courier New" w:cs="Courier New"/>
                <w:color w:val="FF0000"/>
                <w:sz w:val="18"/>
                <w:szCs w:val="18"/>
                <w:lang w:eastAsia="fi-FI"/>
              </w:rPr>
              <w:t>a</w:t>
            </w:r>
            <w:r w:rsidRPr="00282603">
              <w:rPr>
                <w:rFonts w:ascii="Courier New" w:hAnsi="Courier New" w:cs="Courier New"/>
                <w:color w:val="FF0000"/>
                <w:sz w:val="18"/>
                <w:szCs w:val="18"/>
                <w:lang w:eastAsia="fi-FI"/>
              </w:rPr>
              <w:t>me</w:t>
            </w:r>
            <w:r w:rsidRPr="00282603">
              <w:rPr>
                <w:rFonts w:ascii="Courier New" w:hAnsi="Courier New" w:cs="Courier New"/>
                <w:color w:val="0000FF"/>
                <w:sz w:val="18"/>
                <w:szCs w:val="18"/>
                <w:lang w:eastAsia="fi-FI"/>
              </w:rPr>
              <w:t>="</w:t>
            </w:r>
            <w:r w:rsidRPr="00282603">
              <w:rPr>
                <w:rFonts w:ascii="Courier New" w:hAnsi="Courier New" w:cs="Courier New"/>
                <w:color w:val="000000"/>
                <w:sz w:val="18"/>
                <w:szCs w:val="18"/>
                <w:lang w:eastAsia="fi-FI"/>
              </w:rPr>
              <w:t>eArkisto - tekninen CDA R2 henkilötarkennin</w:t>
            </w:r>
            <w:r w:rsidRPr="00282603">
              <w:rPr>
                <w:rFonts w:ascii="Courier New" w:hAnsi="Courier New" w:cs="Courier New"/>
                <w:color w:val="0000FF"/>
                <w:sz w:val="18"/>
                <w:szCs w:val="18"/>
                <w:lang w:eastAsia="fi-FI"/>
              </w:rPr>
              <w:t>"</w:t>
            </w:r>
            <w:r w:rsidRPr="00282603">
              <w:rPr>
                <w:rFonts w:ascii="Courier New" w:hAnsi="Courier New" w:cs="Courier New"/>
                <w:i/>
                <w:iCs/>
                <w:color w:val="008080"/>
                <w:sz w:val="18"/>
                <w:szCs w:val="18"/>
                <w:lang w:eastAsia="fi-FI"/>
              </w:rPr>
              <w:t xml:space="preserve"> </w:t>
            </w:r>
            <w:r w:rsidRPr="00282603">
              <w:rPr>
                <w:rFonts w:ascii="Courier New" w:hAnsi="Courier New" w:cs="Courier New"/>
                <w:color w:val="FF0000"/>
                <w:sz w:val="18"/>
                <w:szCs w:val="18"/>
                <w:lang w:eastAsia="fi-FI"/>
              </w:rPr>
              <w:t>displayName</w:t>
            </w:r>
            <w:r w:rsidRPr="00282603">
              <w:rPr>
                <w:rFonts w:ascii="Courier New" w:hAnsi="Courier New" w:cs="Courier New"/>
                <w:color w:val="0000FF"/>
                <w:sz w:val="18"/>
                <w:szCs w:val="18"/>
                <w:lang w:eastAsia="fi-FI"/>
              </w:rPr>
              <w:t>="</w:t>
            </w:r>
            <w:r w:rsidRPr="00282603">
              <w:rPr>
                <w:rFonts w:ascii="Courier New" w:hAnsi="Courier New" w:cs="Courier New"/>
                <w:color w:val="000000"/>
                <w:sz w:val="18"/>
                <w:szCs w:val="18"/>
                <w:lang w:eastAsia="fi-FI"/>
              </w:rPr>
              <w:t>Merkinnän tekijä</w:t>
            </w:r>
            <w:r w:rsidRPr="00282603">
              <w:rPr>
                <w:rFonts w:ascii="Courier New" w:hAnsi="Courier New" w:cs="Courier New"/>
                <w:color w:val="0000FF"/>
                <w:sz w:val="18"/>
                <w:szCs w:val="18"/>
                <w:lang w:eastAsia="fi-FI"/>
              </w:rPr>
              <w:t>"/&gt;</w:t>
            </w:r>
          </w:p>
          <w:p w14:paraId="331F73A1" w14:textId="77777777" w:rsidR="001E4E3A" w:rsidRPr="001E4E3A" w:rsidRDefault="001E4E3A" w:rsidP="001E4E3A">
            <w:pPr>
              <w:autoSpaceDE w:val="0"/>
              <w:autoSpaceDN w:val="0"/>
              <w:adjustRightInd w:val="0"/>
              <w:jc w:val="left"/>
              <w:rPr>
                <w:rFonts w:ascii="Courier New" w:hAnsi="Courier New" w:cs="Courier New"/>
                <w:color w:val="0000FF"/>
                <w:sz w:val="18"/>
                <w:szCs w:val="18"/>
                <w:lang w:eastAsia="fi-FI"/>
              </w:rPr>
            </w:pPr>
            <w:r w:rsidRPr="00282603">
              <w:rPr>
                <w:rFonts w:ascii="Courier New" w:hAnsi="Courier New" w:cs="Courier New"/>
                <w:i/>
                <w:iCs/>
                <w:color w:val="008080"/>
                <w:sz w:val="18"/>
                <w:szCs w:val="18"/>
                <w:lang w:eastAsia="fi-FI"/>
              </w:rPr>
              <w:tab/>
            </w:r>
            <w:r w:rsidRPr="001E4E3A">
              <w:rPr>
                <w:rFonts w:ascii="Courier New" w:hAnsi="Courier New" w:cs="Courier New"/>
                <w:color w:val="0000FF"/>
                <w:sz w:val="18"/>
                <w:szCs w:val="18"/>
                <w:lang w:eastAsia="fi-FI"/>
              </w:rPr>
              <w:t>&lt;!--</w:t>
            </w:r>
            <w:r w:rsidRPr="001E4E3A">
              <w:rPr>
                <w:rFonts w:ascii="Courier New" w:hAnsi="Courier New" w:cs="Courier New"/>
                <w:color w:val="585858"/>
                <w:sz w:val="18"/>
                <w:szCs w:val="18"/>
                <w:lang w:eastAsia="fi-FI"/>
              </w:rPr>
              <w:t xml:space="preserve">  Ammattihenkilön merkinnän tekoaika </w:t>
            </w:r>
            <w:r w:rsidRPr="001E4E3A">
              <w:rPr>
                <w:rFonts w:ascii="Courier New" w:hAnsi="Courier New" w:cs="Courier New"/>
                <w:color w:val="0000FF"/>
                <w:sz w:val="18"/>
                <w:szCs w:val="18"/>
                <w:lang w:eastAsia="fi-FI"/>
              </w:rPr>
              <w:t>--&gt;</w:t>
            </w:r>
          </w:p>
          <w:p w14:paraId="58A3B916" w14:textId="77777777" w:rsidR="001E4E3A" w:rsidRPr="001E4E3A" w:rsidRDefault="001E4E3A" w:rsidP="001E4E3A">
            <w:pPr>
              <w:autoSpaceDE w:val="0"/>
              <w:autoSpaceDN w:val="0"/>
              <w:adjustRightInd w:val="0"/>
              <w:jc w:val="left"/>
              <w:rPr>
                <w:rFonts w:ascii="Courier New" w:hAnsi="Courier New" w:cs="Courier New"/>
                <w:color w:val="0000FF"/>
                <w:sz w:val="18"/>
                <w:szCs w:val="18"/>
                <w:lang w:eastAsia="fi-FI"/>
              </w:rPr>
            </w:pPr>
            <w:r w:rsidRPr="001E4E3A">
              <w:rPr>
                <w:rFonts w:ascii="Courier New" w:hAnsi="Courier New" w:cs="Courier New"/>
                <w:i/>
                <w:iCs/>
                <w:color w:val="008080"/>
                <w:sz w:val="18"/>
                <w:szCs w:val="18"/>
                <w:lang w:eastAsia="fi-FI"/>
              </w:rPr>
              <w:tab/>
            </w:r>
            <w:r w:rsidRPr="001E4E3A">
              <w:rPr>
                <w:rFonts w:ascii="Courier New" w:hAnsi="Courier New" w:cs="Courier New"/>
                <w:color w:val="0000FF"/>
                <w:sz w:val="18"/>
                <w:szCs w:val="18"/>
                <w:lang w:eastAsia="fi-FI"/>
              </w:rPr>
              <w:t>&lt;</w:t>
            </w:r>
            <w:r w:rsidRPr="001E4E3A">
              <w:rPr>
                <w:rFonts w:ascii="Courier New" w:hAnsi="Courier New" w:cs="Courier New"/>
                <w:color w:val="800000"/>
                <w:sz w:val="18"/>
                <w:szCs w:val="18"/>
                <w:lang w:eastAsia="fi-FI"/>
              </w:rPr>
              <w:t>time</w:t>
            </w:r>
            <w:r w:rsidRPr="001E4E3A">
              <w:rPr>
                <w:rFonts w:ascii="Courier New" w:hAnsi="Courier New" w:cs="Courier New"/>
                <w:i/>
                <w:iCs/>
                <w:color w:val="008080"/>
                <w:sz w:val="18"/>
                <w:szCs w:val="18"/>
                <w:lang w:eastAsia="fi-FI"/>
              </w:rPr>
              <w:t xml:space="preserve"> </w:t>
            </w:r>
            <w:r w:rsidRPr="001E4E3A">
              <w:rPr>
                <w:rFonts w:ascii="Courier New" w:hAnsi="Courier New" w:cs="Courier New"/>
                <w:color w:val="FF0000"/>
                <w:sz w:val="18"/>
                <w:szCs w:val="18"/>
                <w:lang w:eastAsia="fi-FI"/>
              </w:rPr>
              <w:t>value</w:t>
            </w:r>
            <w:r w:rsidRPr="001E4E3A">
              <w:rPr>
                <w:rFonts w:ascii="Courier New" w:hAnsi="Courier New" w:cs="Courier New"/>
                <w:color w:val="0000FF"/>
                <w:sz w:val="18"/>
                <w:szCs w:val="18"/>
                <w:lang w:eastAsia="fi-FI"/>
              </w:rPr>
              <w:t>="</w:t>
            </w:r>
            <w:del w:id="196" w:author="Tekijä">
              <w:r w:rsidRPr="001E4E3A" w:rsidDel="005507B3">
                <w:rPr>
                  <w:rFonts w:ascii="Courier New" w:hAnsi="Courier New" w:cs="Courier New"/>
                  <w:color w:val="000000"/>
                  <w:sz w:val="18"/>
                  <w:szCs w:val="18"/>
                  <w:lang w:eastAsia="fi-FI"/>
                </w:rPr>
                <w:delText>20130601</w:delText>
              </w:r>
            </w:del>
            <w:ins w:id="197" w:author="Tekijä">
              <w:r w:rsidR="005507B3">
                <w:rPr>
                  <w:rFonts w:ascii="Courier New" w:hAnsi="Courier New" w:cs="Courier New"/>
                  <w:color w:val="000000"/>
                  <w:sz w:val="18"/>
                  <w:szCs w:val="18"/>
                  <w:lang w:eastAsia="fi-FI"/>
                </w:rPr>
                <w:t>20150601</w:t>
              </w:r>
            </w:ins>
            <w:r w:rsidRPr="001E4E3A">
              <w:rPr>
                <w:rFonts w:ascii="Courier New" w:hAnsi="Courier New" w:cs="Courier New"/>
                <w:color w:val="000000"/>
                <w:sz w:val="18"/>
                <w:szCs w:val="18"/>
                <w:lang w:eastAsia="fi-FI"/>
              </w:rPr>
              <w:t>141059</w:t>
            </w:r>
            <w:ins w:id="198" w:author="Tekijä">
              <w:r w:rsidR="006B4FCB">
                <w:rPr>
                  <w:rFonts w:ascii="Courier New" w:hAnsi="Courier New" w:cs="Courier New"/>
                  <w:color w:val="000000"/>
                  <w:sz w:val="18"/>
                  <w:szCs w:val="18"/>
                  <w:lang w:eastAsia="fi-FI"/>
                </w:rPr>
                <w:t>+0300</w:t>
              </w:r>
            </w:ins>
            <w:r w:rsidRPr="001E4E3A">
              <w:rPr>
                <w:rFonts w:ascii="Courier New" w:hAnsi="Courier New" w:cs="Courier New"/>
                <w:color w:val="0000FF"/>
                <w:sz w:val="18"/>
                <w:szCs w:val="18"/>
                <w:lang w:eastAsia="fi-FI"/>
              </w:rPr>
              <w:t>"/&gt;</w:t>
            </w:r>
          </w:p>
          <w:p w14:paraId="1C00536A" w14:textId="77777777" w:rsidR="001E4E3A" w:rsidRPr="001E4E3A" w:rsidRDefault="001E4E3A" w:rsidP="001E4E3A">
            <w:pPr>
              <w:autoSpaceDE w:val="0"/>
              <w:autoSpaceDN w:val="0"/>
              <w:adjustRightInd w:val="0"/>
              <w:jc w:val="left"/>
              <w:rPr>
                <w:rFonts w:ascii="Courier New" w:hAnsi="Courier New" w:cs="Courier New"/>
                <w:color w:val="0000FF"/>
                <w:sz w:val="18"/>
                <w:szCs w:val="18"/>
                <w:lang w:eastAsia="fi-FI"/>
              </w:rPr>
            </w:pPr>
            <w:r w:rsidRPr="001E4E3A">
              <w:rPr>
                <w:rFonts w:ascii="Courier New" w:hAnsi="Courier New" w:cs="Courier New"/>
                <w:i/>
                <w:iCs/>
                <w:color w:val="008080"/>
                <w:sz w:val="18"/>
                <w:szCs w:val="18"/>
                <w:lang w:eastAsia="fi-FI"/>
              </w:rPr>
              <w:tab/>
            </w:r>
            <w:r w:rsidRPr="001E4E3A">
              <w:rPr>
                <w:rFonts w:ascii="Courier New" w:hAnsi="Courier New" w:cs="Courier New"/>
                <w:color w:val="0000FF"/>
                <w:sz w:val="18"/>
                <w:szCs w:val="18"/>
                <w:lang w:eastAsia="fi-FI"/>
              </w:rPr>
              <w:t>&lt;</w:t>
            </w:r>
            <w:r w:rsidRPr="001E4E3A">
              <w:rPr>
                <w:rFonts w:ascii="Courier New" w:hAnsi="Courier New" w:cs="Courier New"/>
                <w:color w:val="800000"/>
                <w:sz w:val="18"/>
                <w:szCs w:val="18"/>
                <w:lang w:eastAsia="fi-FI"/>
              </w:rPr>
              <w:t>assignedAuthor</w:t>
            </w:r>
            <w:r w:rsidRPr="001E4E3A">
              <w:rPr>
                <w:rFonts w:ascii="Courier New" w:hAnsi="Courier New" w:cs="Courier New"/>
                <w:color w:val="0000FF"/>
                <w:sz w:val="18"/>
                <w:szCs w:val="18"/>
                <w:lang w:eastAsia="fi-FI"/>
              </w:rPr>
              <w:t>&gt;</w:t>
            </w:r>
          </w:p>
          <w:p w14:paraId="538CDBDA" w14:textId="77777777" w:rsidR="001E4E3A" w:rsidRPr="001E4E3A" w:rsidRDefault="001E4E3A" w:rsidP="001E4E3A">
            <w:pPr>
              <w:autoSpaceDE w:val="0"/>
              <w:autoSpaceDN w:val="0"/>
              <w:adjustRightInd w:val="0"/>
              <w:jc w:val="left"/>
              <w:rPr>
                <w:rFonts w:ascii="Courier New" w:hAnsi="Courier New" w:cs="Courier New"/>
                <w:color w:val="0000FF"/>
                <w:sz w:val="18"/>
                <w:szCs w:val="18"/>
                <w:lang w:eastAsia="fi-FI"/>
              </w:rPr>
            </w:pPr>
            <w:r w:rsidRPr="001E4E3A">
              <w:rPr>
                <w:rFonts w:ascii="Courier New" w:hAnsi="Courier New" w:cs="Courier New"/>
                <w:i/>
                <w:iCs/>
                <w:color w:val="008080"/>
                <w:sz w:val="18"/>
                <w:szCs w:val="18"/>
                <w:lang w:eastAsia="fi-FI"/>
              </w:rPr>
              <w:tab/>
            </w:r>
            <w:r w:rsidRPr="001E4E3A">
              <w:rPr>
                <w:rFonts w:ascii="Courier New" w:hAnsi="Courier New" w:cs="Courier New"/>
                <w:i/>
                <w:iCs/>
                <w:color w:val="008080"/>
                <w:sz w:val="18"/>
                <w:szCs w:val="18"/>
                <w:lang w:eastAsia="fi-FI"/>
              </w:rPr>
              <w:tab/>
            </w:r>
            <w:r w:rsidRPr="001E4E3A">
              <w:rPr>
                <w:rFonts w:ascii="Courier New" w:hAnsi="Courier New" w:cs="Courier New"/>
                <w:color w:val="0000FF"/>
                <w:sz w:val="18"/>
                <w:szCs w:val="18"/>
                <w:lang w:eastAsia="fi-FI"/>
              </w:rPr>
              <w:t>&lt;!--</w:t>
            </w:r>
            <w:r w:rsidRPr="001E4E3A">
              <w:rPr>
                <w:rFonts w:ascii="Courier New" w:hAnsi="Courier New" w:cs="Courier New"/>
                <w:color w:val="585858"/>
                <w:sz w:val="18"/>
                <w:szCs w:val="18"/>
                <w:lang w:eastAsia="fi-FI"/>
              </w:rPr>
              <w:t xml:space="preserve">  Ammattihenkilön perustunniste henkilötunnus</w:t>
            </w:r>
            <w:r w:rsidRPr="001E4E3A">
              <w:rPr>
                <w:rFonts w:ascii="Courier New" w:hAnsi="Courier New" w:cs="Courier New"/>
                <w:color w:val="0000FF"/>
                <w:sz w:val="18"/>
                <w:szCs w:val="18"/>
                <w:lang w:eastAsia="fi-FI"/>
              </w:rPr>
              <w:t>--&gt;</w:t>
            </w:r>
          </w:p>
          <w:p w14:paraId="5DDB2BEF" w14:textId="77777777" w:rsidR="001E4E3A" w:rsidRPr="001E4E3A" w:rsidRDefault="001E4E3A" w:rsidP="001E4E3A">
            <w:pPr>
              <w:autoSpaceDE w:val="0"/>
              <w:autoSpaceDN w:val="0"/>
              <w:adjustRightInd w:val="0"/>
              <w:jc w:val="left"/>
              <w:rPr>
                <w:rFonts w:ascii="Courier New" w:hAnsi="Courier New" w:cs="Courier New"/>
                <w:color w:val="0000FF"/>
                <w:sz w:val="18"/>
                <w:szCs w:val="18"/>
                <w:lang w:eastAsia="fi-FI"/>
              </w:rPr>
            </w:pPr>
            <w:r w:rsidRPr="001E4E3A">
              <w:rPr>
                <w:rFonts w:ascii="Courier New" w:hAnsi="Courier New" w:cs="Courier New"/>
                <w:i/>
                <w:iCs/>
                <w:color w:val="008080"/>
                <w:sz w:val="18"/>
                <w:szCs w:val="18"/>
                <w:lang w:eastAsia="fi-FI"/>
              </w:rPr>
              <w:tab/>
            </w:r>
            <w:r w:rsidRPr="001E4E3A">
              <w:rPr>
                <w:rFonts w:ascii="Courier New" w:hAnsi="Courier New" w:cs="Courier New"/>
                <w:i/>
                <w:iCs/>
                <w:color w:val="008080"/>
                <w:sz w:val="18"/>
                <w:szCs w:val="18"/>
                <w:lang w:eastAsia="fi-FI"/>
              </w:rPr>
              <w:tab/>
            </w:r>
            <w:r w:rsidRPr="001E4E3A">
              <w:rPr>
                <w:rFonts w:ascii="Courier New" w:hAnsi="Courier New" w:cs="Courier New"/>
                <w:color w:val="0000FF"/>
                <w:sz w:val="18"/>
                <w:szCs w:val="18"/>
                <w:lang w:eastAsia="fi-FI"/>
              </w:rPr>
              <w:t>&lt;</w:t>
            </w:r>
            <w:r w:rsidRPr="001E4E3A">
              <w:rPr>
                <w:rFonts w:ascii="Courier New" w:hAnsi="Courier New" w:cs="Courier New"/>
                <w:color w:val="800000"/>
                <w:sz w:val="18"/>
                <w:szCs w:val="18"/>
                <w:lang w:eastAsia="fi-FI"/>
              </w:rPr>
              <w:t>id</w:t>
            </w:r>
            <w:r w:rsidRPr="001E4E3A">
              <w:rPr>
                <w:rFonts w:ascii="Courier New" w:hAnsi="Courier New" w:cs="Courier New"/>
                <w:i/>
                <w:iCs/>
                <w:color w:val="008080"/>
                <w:sz w:val="18"/>
                <w:szCs w:val="18"/>
                <w:lang w:eastAsia="fi-FI"/>
              </w:rPr>
              <w:t xml:space="preserve"> </w:t>
            </w:r>
            <w:r w:rsidRPr="001E4E3A">
              <w:rPr>
                <w:rFonts w:ascii="Courier New" w:hAnsi="Courier New" w:cs="Courier New"/>
                <w:color w:val="FF0000"/>
                <w:sz w:val="18"/>
                <w:szCs w:val="18"/>
                <w:lang w:eastAsia="fi-FI"/>
              </w:rPr>
              <w:t>extension</w:t>
            </w:r>
            <w:r w:rsidRPr="001E4E3A">
              <w:rPr>
                <w:rFonts w:ascii="Courier New" w:hAnsi="Courier New" w:cs="Courier New"/>
                <w:color w:val="0000FF"/>
                <w:sz w:val="18"/>
                <w:szCs w:val="18"/>
                <w:lang w:eastAsia="fi-FI"/>
              </w:rPr>
              <w:t>="</w:t>
            </w:r>
            <w:r w:rsidRPr="001E4E3A">
              <w:rPr>
                <w:rFonts w:ascii="Courier New" w:hAnsi="Courier New" w:cs="Courier New"/>
                <w:color w:val="000000"/>
                <w:sz w:val="18"/>
                <w:szCs w:val="18"/>
                <w:lang w:eastAsia="fi-FI"/>
              </w:rPr>
              <w:t>123456-</w:t>
            </w:r>
            <w:ins w:id="199" w:author="Tekijä">
              <w:r w:rsidR="00B4303E">
                <w:rPr>
                  <w:rFonts w:ascii="Courier New" w:hAnsi="Courier New" w:cs="Courier New"/>
                  <w:color w:val="000000"/>
                  <w:sz w:val="18"/>
                  <w:szCs w:val="18"/>
                  <w:lang w:eastAsia="fi-FI"/>
                </w:rPr>
                <w:t>9</w:t>
              </w:r>
            </w:ins>
            <w:del w:id="200" w:author="Tekijä">
              <w:r w:rsidRPr="001E4E3A" w:rsidDel="00B4303E">
                <w:rPr>
                  <w:rFonts w:ascii="Courier New" w:hAnsi="Courier New" w:cs="Courier New"/>
                  <w:color w:val="000000"/>
                  <w:sz w:val="18"/>
                  <w:szCs w:val="18"/>
                  <w:lang w:eastAsia="fi-FI"/>
                </w:rPr>
                <w:delText>1</w:delText>
              </w:r>
            </w:del>
            <w:r w:rsidRPr="001E4E3A">
              <w:rPr>
                <w:rFonts w:ascii="Courier New" w:hAnsi="Courier New" w:cs="Courier New"/>
                <w:color w:val="000000"/>
                <w:sz w:val="18"/>
                <w:szCs w:val="18"/>
                <w:lang w:eastAsia="fi-FI"/>
              </w:rPr>
              <w:t>234</w:t>
            </w:r>
            <w:r w:rsidRPr="001E4E3A">
              <w:rPr>
                <w:rFonts w:ascii="Courier New" w:hAnsi="Courier New" w:cs="Courier New"/>
                <w:color w:val="0000FF"/>
                <w:sz w:val="18"/>
                <w:szCs w:val="18"/>
                <w:lang w:eastAsia="fi-FI"/>
              </w:rPr>
              <w:t>"</w:t>
            </w:r>
            <w:r w:rsidRPr="001E4E3A">
              <w:rPr>
                <w:rFonts w:ascii="Courier New" w:hAnsi="Courier New" w:cs="Courier New"/>
                <w:i/>
                <w:iCs/>
                <w:color w:val="008080"/>
                <w:sz w:val="18"/>
                <w:szCs w:val="18"/>
                <w:lang w:eastAsia="fi-FI"/>
              </w:rPr>
              <w:t xml:space="preserve"> </w:t>
            </w:r>
            <w:r w:rsidRPr="001E4E3A">
              <w:rPr>
                <w:rFonts w:ascii="Courier New" w:hAnsi="Courier New" w:cs="Courier New"/>
                <w:color w:val="FF0000"/>
                <w:sz w:val="18"/>
                <w:szCs w:val="18"/>
                <w:lang w:eastAsia="fi-FI"/>
              </w:rPr>
              <w:t>root</w:t>
            </w:r>
            <w:r w:rsidRPr="001E4E3A">
              <w:rPr>
                <w:rFonts w:ascii="Courier New" w:hAnsi="Courier New" w:cs="Courier New"/>
                <w:color w:val="0000FF"/>
                <w:sz w:val="18"/>
                <w:szCs w:val="18"/>
                <w:lang w:eastAsia="fi-FI"/>
              </w:rPr>
              <w:t>="</w:t>
            </w:r>
            <w:r w:rsidRPr="001E4E3A">
              <w:rPr>
                <w:rFonts w:ascii="Courier New" w:hAnsi="Courier New" w:cs="Courier New"/>
                <w:color w:val="000000"/>
                <w:sz w:val="18"/>
                <w:szCs w:val="18"/>
                <w:lang w:eastAsia="fi-FI"/>
              </w:rPr>
              <w:t>1.2.246.21</w:t>
            </w:r>
            <w:r w:rsidRPr="001E4E3A">
              <w:rPr>
                <w:rFonts w:ascii="Courier New" w:hAnsi="Courier New" w:cs="Courier New"/>
                <w:color w:val="0000FF"/>
                <w:sz w:val="18"/>
                <w:szCs w:val="18"/>
                <w:lang w:eastAsia="fi-FI"/>
              </w:rPr>
              <w:t>"/&gt;</w:t>
            </w:r>
          </w:p>
          <w:p w14:paraId="3C3165B0" w14:textId="77777777" w:rsidR="001E4E3A" w:rsidRPr="007649F7" w:rsidRDefault="001E4E3A" w:rsidP="001E4E3A">
            <w:pPr>
              <w:autoSpaceDE w:val="0"/>
              <w:autoSpaceDN w:val="0"/>
              <w:adjustRightInd w:val="0"/>
              <w:jc w:val="left"/>
              <w:rPr>
                <w:rFonts w:ascii="Courier New" w:hAnsi="Courier New" w:cs="Courier New"/>
                <w:color w:val="0000FF"/>
                <w:sz w:val="18"/>
                <w:szCs w:val="18"/>
                <w:lang w:val="en-US" w:eastAsia="fi-FI"/>
              </w:rPr>
            </w:pPr>
            <w:r w:rsidRPr="001E4E3A">
              <w:rPr>
                <w:rFonts w:ascii="Courier New" w:hAnsi="Courier New" w:cs="Courier New"/>
                <w:i/>
                <w:iCs/>
                <w:color w:val="008080"/>
                <w:sz w:val="18"/>
                <w:szCs w:val="18"/>
                <w:lang w:eastAsia="fi-FI"/>
              </w:rPr>
              <w:tab/>
            </w:r>
            <w:r w:rsidRPr="001E4E3A">
              <w:rPr>
                <w:rFonts w:ascii="Courier New" w:hAnsi="Courier New" w:cs="Courier New"/>
                <w:i/>
                <w:iCs/>
                <w:color w:val="008080"/>
                <w:sz w:val="18"/>
                <w:szCs w:val="18"/>
                <w:lang w:eastAsia="fi-FI"/>
              </w:rPr>
              <w:tab/>
            </w:r>
            <w:r w:rsidRPr="007649F7">
              <w:rPr>
                <w:rFonts w:ascii="Courier New" w:hAnsi="Courier New" w:cs="Courier New"/>
                <w:color w:val="0000FF"/>
                <w:sz w:val="18"/>
                <w:szCs w:val="18"/>
                <w:lang w:val="en-US" w:eastAsia="fi-FI"/>
              </w:rPr>
              <w:t>&lt;!--</w:t>
            </w:r>
            <w:r w:rsidRPr="007649F7">
              <w:rPr>
                <w:rFonts w:ascii="Courier New" w:hAnsi="Courier New" w:cs="Courier New"/>
                <w:color w:val="585858"/>
                <w:sz w:val="18"/>
                <w:szCs w:val="18"/>
                <w:lang w:val="en-US" w:eastAsia="fi-FI"/>
              </w:rPr>
              <w:t xml:space="preserve">  Ammattihenkilön nimi </w:t>
            </w:r>
            <w:r w:rsidRPr="007649F7">
              <w:rPr>
                <w:rFonts w:ascii="Courier New" w:hAnsi="Courier New" w:cs="Courier New"/>
                <w:color w:val="0000FF"/>
                <w:sz w:val="18"/>
                <w:szCs w:val="18"/>
                <w:lang w:val="en-US" w:eastAsia="fi-FI"/>
              </w:rPr>
              <w:t>--&gt;</w:t>
            </w:r>
          </w:p>
          <w:p w14:paraId="4E16E010"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sidRPr="007649F7">
              <w:rPr>
                <w:rFonts w:ascii="Courier New" w:hAnsi="Courier New" w:cs="Courier New"/>
                <w:i/>
                <w:iCs/>
                <w:color w:val="008080"/>
                <w:sz w:val="18"/>
                <w:szCs w:val="18"/>
                <w:lang w:val="en-US" w:eastAsia="fi-FI"/>
              </w:rPr>
              <w:tab/>
            </w:r>
            <w:r w:rsidRPr="007649F7">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assignedPerson</w:t>
            </w:r>
            <w:r>
              <w:rPr>
                <w:rFonts w:ascii="Courier New" w:hAnsi="Courier New" w:cs="Courier New"/>
                <w:color w:val="0000FF"/>
                <w:sz w:val="18"/>
                <w:szCs w:val="18"/>
                <w:lang w:val="en-US" w:eastAsia="fi-FI"/>
              </w:rPr>
              <w:t>&gt;</w:t>
            </w:r>
          </w:p>
          <w:p w14:paraId="5E9E9875"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name</w:t>
            </w:r>
            <w:r>
              <w:rPr>
                <w:rFonts w:ascii="Courier New" w:hAnsi="Courier New" w:cs="Courier New"/>
                <w:color w:val="0000FF"/>
                <w:sz w:val="18"/>
                <w:szCs w:val="18"/>
                <w:lang w:val="en-US" w:eastAsia="fi-FI"/>
              </w:rPr>
              <w:t>&gt;</w:t>
            </w:r>
          </w:p>
          <w:p w14:paraId="054BA7C2"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given</w:t>
            </w:r>
            <w:r>
              <w:rPr>
                <w:rFonts w:ascii="Courier New" w:hAnsi="Courier New" w:cs="Courier New"/>
                <w:color w:val="0000FF"/>
                <w:sz w:val="18"/>
                <w:szCs w:val="18"/>
                <w:lang w:val="en-US" w:eastAsia="fi-FI"/>
              </w:rPr>
              <w:t>&gt;</w:t>
            </w:r>
            <w:r>
              <w:rPr>
                <w:rFonts w:ascii="Courier New" w:hAnsi="Courier New" w:cs="Courier New"/>
                <w:color w:val="000000"/>
                <w:sz w:val="18"/>
                <w:szCs w:val="18"/>
                <w:lang w:val="en-US" w:eastAsia="fi-FI"/>
              </w:rPr>
              <w:t>Hellä</w:t>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given</w:t>
            </w:r>
            <w:r>
              <w:rPr>
                <w:rFonts w:ascii="Courier New" w:hAnsi="Courier New" w:cs="Courier New"/>
                <w:color w:val="0000FF"/>
                <w:sz w:val="18"/>
                <w:szCs w:val="18"/>
                <w:lang w:val="en-US" w:eastAsia="fi-FI"/>
              </w:rPr>
              <w:t>&gt;</w:t>
            </w:r>
          </w:p>
          <w:p w14:paraId="426F7C7E"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given</w:t>
            </w:r>
            <w:r>
              <w:rPr>
                <w:rFonts w:ascii="Courier New" w:hAnsi="Courier New" w:cs="Courier New"/>
                <w:i/>
                <w:iCs/>
                <w:color w:val="008080"/>
                <w:sz w:val="18"/>
                <w:szCs w:val="18"/>
                <w:lang w:val="en-US" w:eastAsia="fi-FI"/>
              </w:rPr>
              <w:t xml:space="preserve"> </w:t>
            </w:r>
            <w:r>
              <w:rPr>
                <w:rFonts w:ascii="Courier New" w:hAnsi="Courier New" w:cs="Courier New"/>
                <w:color w:val="FF0000"/>
                <w:sz w:val="18"/>
                <w:szCs w:val="18"/>
                <w:lang w:val="en-US" w:eastAsia="fi-FI"/>
              </w:rPr>
              <w:t>qualifier</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CL</w:t>
            </w:r>
            <w:r>
              <w:rPr>
                <w:rFonts w:ascii="Courier New" w:hAnsi="Courier New" w:cs="Courier New"/>
                <w:color w:val="0000FF"/>
                <w:sz w:val="18"/>
                <w:szCs w:val="18"/>
                <w:lang w:val="en-US" w:eastAsia="fi-FI"/>
              </w:rPr>
              <w:t>"&gt;</w:t>
            </w:r>
            <w:r>
              <w:rPr>
                <w:rFonts w:ascii="Courier New" w:hAnsi="Courier New" w:cs="Courier New"/>
                <w:color w:val="000000"/>
                <w:sz w:val="18"/>
                <w:szCs w:val="18"/>
                <w:lang w:val="en-US" w:eastAsia="fi-FI"/>
              </w:rPr>
              <w:t>Hellä</w:t>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given</w:t>
            </w:r>
            <w:r>
              <w:rPr>
                <w:rFonts w:ascii="Courier New" w:hAnsi="Courier New" w:cs="Courier New"/>
                <w:color w:val="0000FF"/>
                <w:sz w:val="18"/>
                <w:szCs w:val="18"/>
                <w:lang w:val="en-US" w:eastAsia="fi-FI"/>
              </w:rPr>
              <w:t>&gt;</w:t>
            </w:r>
          </w:p>
          <w:p w14:paraId="4A07BE65"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family</w:t>
            </w:r>
            <w:r>
              <w:rPr>
                <w:rFonts w:ascii="Courier New" w:hAnsi="Courier New" w:cs="Courier New"/>
                <w:color w:val="0000FF"/>
                <w:sz w:val="18"/>
                <w:szCs w:val="18"/>
                <w:lang w:val="en-US" w:eastAsia="fi-FI"/>
              </w:rPr>
              <w:t>&gt;</w:t>
            </w:r>
            <w:r>
              <w:rPr>
                <w:rFonts w:ascii="Courier New" w:hAnsi="Courier New" w:cs="Courier New"/>
                <w:color w:val="000000"/>
                <w:sz w:val="18"/>
                <w:szCs w:val="18"/>
                <w:lang w:val="en-US" w:eastAsia="fi-FI"/>
              </w:rPr>
              <w:t>Hoitaja</w:t>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family</w:t>
            </w:r>
            <w:r>
              <w:rPr>
                <w:rFonts w:ascii="Courier New" w:hAnsi="Courier New" w:cs="Courier New"/>
                <w:color w:val="0000FF"/>
                <w:sz w:val="18"/>
                <w:szCs w:val="18"/>
                <w:lang w:val="en-US" w:eastAsia="fi-FI"/>
              </w:rPr>
              <w:t>&gt;</w:t>
            </w:r>
          </w:p>
          <w:p w14:paraId="2620139E"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suffix</w:t>
            </w:r>
            <w:r>
              <w:rPr>
                <w:rFonts w:ascii="Courier New" w:hAnsi="Courier New" w:cs="Courier New"/>
                <w:color w:val="0000FF"/>
                <w:sz w:val="18"/>
                <w:szCs w:val="18"/>
                <w:lang w:val="en-US" w:eastAsia="fi-FI"/>
              </w:rPr>
              <w:t>&gt;</w:t>
            </w:r>
            <w:r>
              <w:rPr>
                <w:rFonts w:ascii="Courier New" w:hAnsi="Courier New" w:cs="Courier New"/>
                <w:color w:val="000000"/>
                <w:sz w:val="18"/>
                <w:szCs w:val="18"/>
                <w:lang w:val="en-US" w:eastAsia="fi-FI"/>
              </w:rPr>
              <w:t>hammashoitaja</w:t>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suffix</w:t>
            </w:r>
            <w:r>
              <w:rPr>
                <w:rFonts w:ascii="Courier New" w:hAnsi="Courier New" w:cs="Courier New"/>
                <w:color w:val="0000FF"/>
                <w:sz w:val="18"/>
                <w:szCs w:val="18"/>
                <w:lang w:val="en-US" w:eastAsia="fi-FI"/>
              </w:rPr>
              <w:t>&gt;</w:t>
            </w:r>
          </w:p>
          <w:p w14:paraId="379D4F98"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name</w:t>
            </w:r>
            <w:r>
              <w:rPr>
                <w:rFonts w:ascii="Courier New" w:hAnsi="Courier New" w:cs="Courier New"/>
                <w:color w:val="0000FF"/>
                <w:sz w:val="18"/>
                <w:szCs w:val="18"/>
                <w:lang w:val="en-US" w:eastAsia="fi-FI"/>
              </w:rPr>
              <w:t>&gt;</w:t>
            </w:r>
          </w:p>
          <w:p w14:paraId="290340BA"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assignedPerson</w:t>
            </w:r>
            <w:r>
              <w:rPr>
                <w:rFonts w:ascii="Courier New" w:hAnsi="Courier New" w:cs="Courier New"/>
                <w:color w:val="0000FF"/>
                <w:sz w:val="18"/>
                <w:szCs w:val="18"/>
                <w:lang w:val="en-US" w:eastAsia="fi-FI"/>
              </w:rPr>
              <w:t>&gt;</w:t>
            </w:r>
          </w:p>
          <w:p w14:paraId="7CD6F67C"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representedOrganization</w:t>
            </w:r>
            <w:r>
              <w:rPr>
                <w:rFonts w:ascii="Courier New" w:hAnsi="Courier New" w:cs="Courier New"/>
                <w:color w:val="0000FF"/>
                <w:sz w:val="18"/>
                <w:szCs w:val="18"/>
                <w:lang w:val="en-US" w:eastAsia="fi-FI"/>
              </w:rPr>
              <w:t>&gt;</w:t>
            </w:r>
          </w:p>
          <w:p w14:paraId="5DBAE7DC"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585858"/>
                <w:sz w:val="18"/>
                <w:szCs w:val="18"/>
                <w:lang w:val="en-US" w:eastAsia="fi-FI"/>
              </w:rPr>
              <w:t xml:space="preserve"> Ammattihenkilön palveluyksikkö </w:t>
            </w:r>
            <w:r>
              <w:rPr>
                <w:rFonts w:ascii="Courier New" w:hAnsi="Courier New" w:cs="Courier New"/>
                <w:color w:val="0000FF"/>
                <w:sz w:val="18"/>
                <w:szCs w:val="18"/>
                <w:lang w:val="en-US" w:eastAsia="fi-FI"/>
              </w:rPr>
              <w:t>--&gt;</w:t>
            </w:r>
          </w:p>
          <w:p w14:paraId="665DC3A7"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i/>
                <w:iCs/>
                <w:color w:val="008080"/>
                <w:sz w:val="18"/>
                <w:szCs w:val="18"/>
                <w:lang w:val="en-US" w:eastAsia="fi-FI"/>
              </w:rPr>
              <w:t xml:space="preserve"> </w:t>
            </w:r>
            <w:r>
              <w:rPr>
                <w:rFonts w:ascii="Courier New" w:hAnsi="Courier New" w:cs="Courier New"/>
                <w:color w:val="FF0000"/>
                <w:sz w:val="18"/>
                <w:szCs w:val="18"/>
                <w:lang w:val="en-US" w:eastAsia="fi-FI"/>
              </w:rPr>
              <w:t>extension</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102</w:t>
            </w:r>
            <w:r>
              <w:rPr>
                <w:rFonts w:ascii="Courier New" w:hAnsi="Courier New" w:cs="Courier New"/>
                <w:color w:val="0000FF"/>
                <w:sz w:val="18"/>
                <w:szCs w:val="18"/>
                <w:lang w:val="en-US" w:eastAsia="fi-FI"/>
              </w:rPr>
              <w:t>"</w:t>
            </w:r>
            <w:r>
              <w:rPr>
                <w:rFonts w:ascii="Courier New" w:hAnsi="Courier New" w:cs="Courier New"/>
                <w:i/>
                <w:iCs/>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1.2.246.10.1234567.10</w:t>
            </w:r>
            <w:r>
              <w:rPr>
                <w:rFonts w:ascii="Courier New" w:hAnsi="Courier New" w:cs="Courier New"/>
                <w:color w:val="0000FF"/>
                <w:sz w:val="18"/>
                <w:szCs w:val="18"/>
                <w:lang w:val="en-US" w:eastAsia="fi-FI"/>
              </w:rPr>
              <w:t>"/&gt;</w:t>
            </w:r>
          </w:p>
          <w:p w14:paraId="3627CA9D"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name</w:t>
            </w:r>
            <w:r>
              <w:rPr>
                <w:rFonts w:ascii="Courier New" w:hAnsi="Courier New" w:cs="Courier New"/>
                <w:color w:val="0000FF"/>
                <w:sz w:val="18"/>
                <w:szCs w:val="18"/>
                <w:lang w:val="en-US" w:eastAsia="fi-FI"/>
              </w:rPr>
              <w:t>&gt;</w:t>
            </w:r>
            <w:r>
              <w:rPr>
                <w:rFonts w:ascii="Courier New" w:hAnsi="Courier New" w:cs="Courier New"/>
                <w:color w:val="000000"/>
                <w:sz w:val="18"/>
                <w:szCs w:val="18"/>
                <w:lang w:val="en-US" w:eastAsia="fi-FI"/>
              </w:rPr>
              <w:t>XXX terveysasema</w:t>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name</w:t>
            </w:r>
            <w:r>
              <w:rPr>
                <w:rFonts w:ascii="Courier New" w:hAnsi="Courier New" w:cs="Courier New"/>
                <w:color w:val="0000FF"/>
                <w:sz w:val="18"/>
                <w:szCs w:val="18"/>
                <w:lang w:val="en-US" w:eastAsia="fi-FI"/>
              </w:rPr>
              <w:t>&gt;</w:t>
            </w:r>
          </w:p>
          <w:p w14:paraId="2F94C6EC"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representedOrganization</w:t>
            </w:r>
            <w:r>
              <w:rPr>
                <w:rFonts w:ascii="Courier New" w:hAnsi="Courier New" w:cs="Courier New"/>
                <w:color w:val="0000FF"/>
                <w:sz w:val="18"/>
                <w:szCs w:val="18"/>
                <w:lang w:val="en-US" w:eastAsia="fi-FI"/>
              </w:rPr>
              <w:t>&gt;</w:t>
            </w:r>
          </w:p>
          <w:p w14:paraId="79A0160F"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assignedAuthor</w:t>
            </w:r>
            <w:r>
              <w:rPr>
                <w:rFonts w:ascii="Courier New" w:hAnsi="Courier New" w:cs="Courier New"/>
                <w:color w:val="0000FF"/>
                <w:sz w:val="18"/>
                <w:szCs w:val="18"/>
                <w:lang w:val="en-US" w:eastAsia="fi-FI"/>
              </w:rPr>
              <w:t>&gt;</w:t>
            </w:r>
          </w:p>
          <w:p w14:paraId="0D7B44D9" w14:textId="77777777" w:rsidR="00823A34" w:rsidRPr="00614C0F" w:rsidRDefault="001E4E3A" w:rsidP="00AE00C8">
            <w:pPr>
              <w:autoSpaceDE w:val="0"/>
              <w:autoSpaceDN w:val="0"/>
              <w:adjustRightInd w:val="0"/>
              <w:jc w:val="left"/>
            </w:pP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author</w:t>
            </w:r>
            <w:r>
              <w:rPr>
                <w:rFonts w:ascii="Courier New" w:hAnsi="Courier New" w:cs="Courier New"/>
                <w:color w:val="0000FF"/>
                <w:sz w:val="18"/>
                <w:szCs w:val="18"/>
                <w:lang w:val="en-US" w:eastAsia="fi-FI"/>
              </w:rPr>
              <w:t>&gt;</w:t>
            </w:r>
          </w:p>
        </w:tc>
      </w:tr>
    </w:tbl>
    <w:p w14:paraId="051FD560" w14:textId="77777777" w:rsidR="00CF1432" w:rsidRDefault="00CF1432" w:rsidP="00275518">
      <w:pPr>
        <w:pStyle w:val="Otsikko2"/>
      </w:pPr>
      <w:bookmarkStart w:id="201" w:name="_Toc436732518"/>
      <w:r>
        <w:t>Hoitoprosessin vaihe</w:t>
      </w:r>
      <w:bookmarkEnd w:id="201"/>
    </w:p>
    <w:p w14:paraId="31496538" w14:textId="77777777" w:rsidR="00CF1432" w:rsidRDefault="00D01D3F" w:rsidP="00117A52">
      <w:r>
        <w:t>Suun terveydenhuollon tiedot</w:t>
      </w:r>
      <w:r w:rsidR="00C62233">
        <w:t xml:space="preserve"> kirjataan </w:t>
      </w:r>
      <w:r>
        <w:t>asianmukais</w:t>
      </w:r>
      <w:r w:rsidR="009F0A6F">
        <w:t>e</w:t>
      </w:r>
      <w:r>
        <w:t xml:space="preserve">en vaiheeseen kuuluvaksi, </w:t>
      </w:r>
      <w:r w:rsidR="00C62233">
        <w:t xml:space="preserve">pääsääntöisesti </w:t>
      </w:r>
      <w:r w:rsidR="00B231C8">
        <w:t>H</w:t>
      </w:r>
      <w:r w:rsidR="00C62233">
        <w:t>oidon tot</w:t>
      </w:r>
      <w:r w:rsidR="00E6481D">
        <w:t>eutus</w:t>
      </w:r>
      <w:r w:rsidR="00B231C8">
        <w:t xml:space="preserve"> </w:t>
      </w:r>
      <w:r w:rsidR="00E6481D">
        <w:t>-</w:t>
      </w:r>
      <w:r w:rsidR="00C62233">
        <w:t xml:space="preserve">vaiheen alle. </w:t>
      </w:r>
    </w:p>
    <w:p w14:paraId="67BCE8A9" w14:textId="77777777" w:rsidR="002A4014" w:rsidRDefault="002A4014" w:rsidP="002A40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2A4014" w14:paraId="32FA4679" w14:textId="77777777" w:rsidTr="0032790D">
        <w:tc>
          <w:tcPr>
            <w:tcW w:w="9779" w:type="dxa"/>
            <w:tcBorders>
              <w:top w:val="single" w:sz="4" w:space="0" w:color="000000"/>
              <w:left w:val="single" w:sz="4" w:space="0" w:color="000000"/>
              <w:bottom w:val="single" w:sz="4" w:space="0" w:color="000000"/>
              <w:right w:val="single" w:sz="4" w:space="0" w:color="000000"/>
            </w:tcBorders>
            <w:hideMark/>
          </w:tcPr>
          <w:p w14:paraId="55369AFF" w14:textId="77777777" w:rsidR="00DF6F35" w:rsidRPr="008E33EF" w:rsidRDefault="00DF6F35" w:rsidP="00DF6F35">
            <w:pPr>
              <w:autoSpaceDE w:val="0"/>
              <w:autoSpaceDN w:val="0"/>
              <w:adjustRightInd w:val="0"/>
              <w:jc w:val="left"/>
              <w:rPr>
                <w:rFonts w:ascii="Courier New" w:hAnsi="Courier New" w:cs="Courier New"/>
                <w:color w:val="0000FF"/>
                <w:sz w:val="18"/>
                <w:lang w:eastAsia="fi-FI"/>
              </w:rPr>
            </w:pPr>
            <w:r w:rsidRPr="008E33EF">
              <w:rPr>
                <w:rFonts w:ascii="Courier New" w:hAnsi="Courier New" w:cs="Courier New"/>
                <w:color w:val="0000FF"/>
                <w:sz w:val="18"/>
                <w:lang w:eastAsia="fi-FI"/>
              </w:rPr>
              <w:t>&lt;!--</w:t>
            </w:r>
            <w:r w:rsidRPr="008E33EF">
              <w:rPr>
                <w:rFonts w:ascii="Courier New" w:hAnsi="Courier New" w:cs="Courier New"/>
                <w:color w:val="474747"/>
                <w:sz w:val="18"/>
                <w:lang w:eastAsia="fi-FI"/>
              </w:rPr>
              <w:t xml:space="preserve"> Hoitoprosessin vaihe "Hoidon toteutus"   </w:t>
            </w:r>
            <w:r w:rsidRPr="008E33EF">
              <w:rPr>
                <w:rFonts w:ascii="Courier New" w:hAnsi="Courier New" w:cs="Courier New"/>
                <w:color w:val="0000FF"/>
                <w:sz w:val="18"/>
                <w:lang w:eastAsia="fi-FI"/>
              </w:rPr>
              <w:t>--&gt;</w:t>
            </w:r>
          </w:p>
          <w:p w14:paraId="2AE50F4A" w14:textId="77777777" w:rsidR="00DF6F35" w:rsidRPr="00302119" w:rsidRDefault="00DF6F35" w:rsidP="00DF6F35">
            <w:pPr>
              <w:autoSpaceDE w:val="0"/>
              <w:autoSpaceDN w:val="0"/>
              <w:adjustRightInd w:val="0"/>
              <w:jc w:val="left"/>
              <w:rPr>
                <w:rFonts w:ascii="Courier New" w:hAnsi="Courier New" w:cs="Courier New"/>
                <w:color w:val="0000FF"/>
                <w:sz w:val="18"/>
                <w:lang w:eastAsia="fi-FI"/>
              </w:rPr>
            </w:pPr>
            <w:r w:rsidRPr="00302119">
              <w:rPr>
                <w:rFonts w:ascii="Courier New" w:hAnsi="Courier New" w:cs="Courier New"/>
                <w:color w:val="0000FF"/>
                <w:sz w:val="18"/>
                <w:lang w:eastAsia="fi-FI"/>
              </w:rPr>
              <w:t>&lt;</w:t>
            </w:r>
            <w:r w:rsidRPr="00302119">
              <w:rPr>
                <w:rFonts w:ascii="Courier New" w:hAnsi="Courier New" w:cs="Courier New"/>
                <w:color w:val="800000"/>
                <w:sz w:val="18"/>
                <w:lang w:eastAsia="fi-FI"/>
              </w:rPr>
              <w:t>component</w:t>
            </w:r>
            <w:r w:rsidRPr="00302119">
              <w:rPr>
                <w:rFonts w:ascii="Courier New" w:hAnsi="Courier New" w:cs="Courier New"/>
                <w:color w:val="0000FF"/>
                <w:sz w:val="18"/>
                <w:lang w:eastAsia="fi-FI"/>
              </w:rPr>
              <w:t>&gt;</w:t>
            </w:r>
          </w:p>
          <w:p w14:paraId="30885DE1" w14:textId="77777777" w:rsidR="00DF6F35" w:rsidRPr="008E33EF" w:rsidRDefault="00DF6F35" w:rsidP="00DF6F35">
            <w:pPr>
              <w:autoSpaceDE w:val="0"/>
              <w:autoSpaceDN w:val="0"/>
              <w:adjustRightInd w:val="0"/>
              <w:jc w:val="left"/>
              <w:rPr>
                <w:rFonts w:ascii="Courier New" w:hAnsi="Courier New" w:cs="Courier New"/>
                <w:color w:val="0000FF"/>
                <w:sz w:val="18"/>
                <w:lang w:val="en-US" w:eastAsia="fi-FI"/>
              </w:rPr>
            </w:pPr>
            <w:r w:rsidRPr="00302119">
              <w:rPr>
                <w:rFonts w:ascii="Courier New" w:hAnsi="Courier New" w:cs="Courier New"/>
                <w:color w:val="000000"/>
                <w:sz w:val="18"/>
                <w:lang w:eastAsia="fi-FI"/>
              </w:rPr>
              <w:t xml:space="preserve">    </w:t>
            </w:r>
            <w:r w:rsidRPr="008E33EF">
              <w:rPr>
                <w:rFonts w:ascii="Courier New" w:hAnsi="Courier New" w:cs="Courier New"/>
                <w:color w:val="0000FF"/>
                <w:sz w:val="18"/>
                <w:lang w:val="en-US" w:eastAsia="fi-FI"/>
              </w:rPr>
              <w:t>&lt;</w:t>
            </w:r>
            <w:r w:rsidRPr="008E33EF">
              <w:rPr>
                <w:rFonts w:ascii="Courier New" w:hAnsi="Courier New" w:cs="Courier New"/>
                <w:color w:val="800000"/>
                <w:sz w:val="18"/>
                <w:lang w:val="en-US" w:eastAsia="fi-FI"/>
              </w:rPr>
              <w:t>section</w:t>
            </w:r>
            <w:r w:rsidRPr="008E33EF">
              <w:rPr>
                <w:rFonts w:ascii="Courier New" w:hAnsi="Courier New" w:cs="Courier New"/>
                <w:color w:val="0000FF"/>
                <w:sz w:val="18"/>
                <w:lang w:val="en-US" w:eastAsia="fi-FI"/>
              </w:rPr>
              <w:t>&gt;</w:t>
            </w:r>
          </w:p>
          <w:p w14:paraId="7A864BF7" w14:textId="77777777" w:rsidR="00DF6F35" w:rsidRPr="008E33EF" w:rsidRDefault="00DF6F35" w:rsidP="008E33EF">
            <w:pPr>
              <w:autoSpaceDE w:val="0"/>
              <w:autoSpaceDN w:val="0"/>
              <w:adjustRightInd w:val="0"/>
              <w:ind w:left="852" w:hanging="852"/>
              <w:jc w:val="left"/>
              <w:rPr>
                <w:rFonts w:ascii="Courier New" w:hAnsi="Courier New" w:cs="Courier New"/>
                <w:color w:val="0000FF"/>
                <w:sz w:val="18"/>
                <w:lang w:val="en-US" w:eastAsia="fi-FI"/>
              </w:rPr>
            </w:pPr>
            <w:r w:rsidRPr="008E33EF">
              <w:rPr>
                <w:rFonts w:ascii="Courier New" w:hAnsi="Courier New" w:cs="Courier New"/>
                <w:color w:val="000000"/>
                <w:sz w:val="18"/>
                <w:lang w:val="en-US" w:eastAsia="fi-FI"/>
              </w:rPr>
              <w:t xml:space="preserve">        </w:t>
            </w:r>
            <w:r w:rsidRPr="008E33EF">
              <w:rPr>
                <w:rFonts w:ascii="Courier New" w:hAnsi="Courier New" w:cs="Courier New"/>
                <w:color w:val="0000FF"/>
                <w:sz w:val="18"/>
                <w:lang w:val="en-US" w:eastAsia="fi-FI"/>
              </w:rPr>
              <w:t>&lt;</w:t>
            </w:r>
            <w:r w:rsidRPr="008E33EF">
              <w:rPr>
                <w:rFonts w:ascii="Courier New" w:hAnsi="Courier New" w:cs="Courier New"/>
                <w:color w:val="800000"/>
                <w:sz w:val="18"/>
                <w:lang w:val="en-US" w:eastAsia="fi-FI"/>
              </w:rPr>
              <w:t>code</w:t>
            </w:r>
            <w:r w:rsidRPr="008E33EF">
              <w:rPr>
                <w:rFonts w:ascii="Courier New" w:hAnsi="Courier New" w:cs="Courier New"/>
                <w:i/>
                <w:iCs/>
                <w:color w:val="008080"/>
                <w:sz w:val="18"/>
                <w:lang w:val="en-US" w:eastAsia="fi-FI"/>
              </w:rPr>
              <w:t xml:space="preserve"> </w:t>
            </w:r>
            <w:r w:rsidRPr="008E33EF">
              <w:rPr>
                <w:rFonts w:ascii="Courier New" w:hAnsi="Courier New" w:cs="Courier New"/>
                <w:color w:val="FF0000"/>
                <w:sz w:val="18"/>
                <w:lang w:val="en-US" w:eastAsia="fi-FI"/>
              </w:rPr>
              <w:t>code</w:t>
            </w:r>
            <w:r w:rsidRPr="008E33EF">
              <w:rPr>
                <w:rFonts w:ascii="Courier New" w:hAnsi="Courier New" w:cs="Courier New"/>
                <w:color w:val="0000FF"/>
                <w:sz w:val="18"/>
                <w:lang w:val="en-US" w:eastAsia="fi-FI"/>
              </w:rPr>
              <w:t>="</w:t>
            </w:r>
            <w:r w:rsidRPr="008E33EF">
              <w:rPr>
                <w:rFonts w:ascii="Courier New" w:hAnsi="Courier New" w:cs="Courier New"/>
                <w:color w:val="000000"/>
                <w:sz w:val="18"/>
                <w:lang w:val="en-US" w:eastAsia="fi-FI"/>
              </w:rPr>
              <w:t>15</w:t>
            </w:r>
            <w:r w:rsidRPr="008E33EF">
              <w:rPr>
                <w:rFonts w:ascii="Courier New" w:hAnsi="Courier New" w:cs="Courier New"/>
                <w:color w:val="0000FF"/>
                <w:sz w:val="18"/>
                <w:lang w:val="en-US" w:eastAsia="fi-FI"/>
              </w:rPr>
              <w:t>"</w:t>
            </w:r>
            <w:r w:rsidRPr="008E33EF">
              <w:rPr>
                <w:rFonts w:ascii="Courier New" w:hAnsi="Courier New" w:cs="Courier New"/>
                <w:i/>
                <w:iCs/>
                <w:color w:val="008080"/>
                <w:sz w:val="18"/>
                <w:lang w:val="en-US" w:eastAsia="fi-FI"/>
              </w:rPr>
              <w:t xml:space="preserve"> </w:t>
            </w:r>
            <w:r w:rsidRPr="008E33EF">
              <w:rPr>
                <w:rFonts w:ascii="Courier New" w:hAnsi="Courier New" w:cs="Courier New"/>
                <w:color w:val="FF0000"/>
                <w:sz w:val="18"/>
                <w:lang w:val="en-US" w:eastAsia="fi-FI"/>
              </w:rPr>
              <w:t>codeSystem</w:t>
            </w:r>
            <w:r w:rsidRPr="008E33EF">
              <w:rPr>
                <w:rFonts w:ascii="Courier New" w:hAnsi="Courier New" w:cs="Courier New"/>
                <w:color w:val="0000FF"/>
                <w:sz w:val="18"/>
                <w:lang w:val="en-US" w:eastAsia="fi-FI"/>
              </w:rPr>
              <w:t>="</w:t>
            </w:r>
            <w:r w:rsidRPr="008E33EF">
              <w:rPr>
                <w:rFonts w:ascii="Courier New" w:hAnsi="Courier New" w:cs="Courier New"/>
                <w:color w:val="000000"/>
                <w:sz w:val="18"/>
                <w:lang w:val="en-US" w:eastAsia="fi-FI"/>
              </w:rPr>
              <w:t>1.2.246.537.6.13.2006</w:t>
            </w:r>
            <w:r w:rsidRPr="008E33EF">
              <w:rPr>
                <w:rFonts w:ascii="Courier New" w:hAnsi="Courier New" w:cs="Courier New"/>
                <w:color w:val="0000FF"/>
                <w:sz w:val="18"/>
                <w:lang w:val="en-US" w:eastAsia="fi-FI"/>
              </w:rPr>
              <w:t>"</w:t>
            </w:r>
            <w:r w:rsidRPr="008E33EF">
              <w:rPr>
                <w:rFonts w:ascii="Courier New" w:hAnsi="Courier New" w:cs="Courier New"/>
                <w:i/>
                <w:iCs/>
                <w:color w:val="008080"/>
                <w:sz w:val="18"/>
                <w:lang w:val="en-US" w:eastAsia="fi-FI"/>
              </w:rPr>
              <w:t xml:space="preserve"> </w:t>
            </w:r>
            <w:r w:rsidRPr="008E33EF">
              <w:rPr>
                <w:rFonts w:ascii="Courier New" w:hAnsi="Courier New" w:cs="Courier New"/>
                <w:color w:val="FF0000"/>
                <w:sz w:val="18"/>
                <w:lang w:val="en-US" w:eastAsia="fi-FI"/>
              </w:rPr>
              <w:t>codeSystemName</w:t>
            </w:r>
            <w:r w:rsidRPr="008E33EF">
              <w:rPr>
                <w:rFonts w:ascii="Courier New" w:hAnsi="Courier New" w:cs="Courier New"/>
                <w:color w:val="0000FF"/>
                <w:sz w:val="18"/>
                <w:lang w:val="en-US" w:eastAsia="fi-FI"/>
              </w:rPr>
              <w:t>="</w:t>
            </w:r>
            <w:r w:rsidRPr="008E33EF">
              <w:rPr>
                <w:rFonts w:ascii="Courier New" w:hAnsi="Courier New" w:cs="Courier New"/>
                <w:color w:val="000000"/>
                <w:sz w:val="18"/>
                <w:lang w:val="en-US" w:eastAsia="fi-FI"/>
              </w:rPr>
              <w:t>AR/YDIN - Hoitoprosessin vaihe</w:t>
            </w:r>
            <w:r w:rsidRPr="008E33EF">
              <w:rPr>
                <w:rFonts w:ascii="Courier New" w:hAnsi="Courier New" w:cs="Courier New"/>
                <w:color w:val="0000FF"/>
                <w:sz w:val="18"/>
                <w:lang w:val="en-US" w:eastAsia="fi-FI"/>
              </w:rPr>
              <w:t>"</w:t>
            </w:r>
            <w:r w:rsidRPr="008E33EF">
              <w:rPr>
                <w:rFonts w:ascii="Courier New" w:hAnsi="Courier New" w:cs="Courier New"/>
                <w:i/>
                <w:iCs/>
                <w:color w:val="008080"/>
                <w:sz w:val="18"/>
                <w:lang w:val="en-US" w:eastAsia="fi-FI"/>
              </w:rPr>
              <w:t xml:space="preserve"> </w:t>
            </w:r>
            <w:r w:rsidRPr="008E33EF">
              <w:rPr>
                <w:rFonts w:ascii="Courier New" w:hAnsi="Courier New" w:cs="Courier New"/>
                <w:color w:val="FF0000"/>
                <w:sz w:val="18"/>
                <w:lang w:val="en-US" w:eastAsia="fi-FI"/>
              </w:rPr>
              <w:t>displayName</w:t>
            </w:r>
            <w:r w:rsidRPr="008E33EF">
              <w:rPr>
                <w:rFonts w:ascii="Courier New" w:hAnsi="Courier New" w:cs="Courier New"/>
                <w:color w:val="0000FF"/>
                <w:sz w:val="18"/>
                <w:lang w:val="en-US" w:eastAsia="fi-FI"/>
              </w:rPr>
              <w:t>="</w:t>
            </w:r>
            <w:r w:rsidRPr="008E33EF">
              <w:rPr>
                <w:rFonts w:ascii="Courier New" w:hAnsi="Courier New" w:cs="Courier New"/>
                <w:color w:val="000000"/>
                <w:sz w:val="18"/>
                <w:lang w:val="en-US" w:eastAsia="fi-FI"/>
              </w:rPr>
              <w:t>Hoidon toteutus</w:t>
            </w:r>
            <w:r w:rsidRPr="008E33EF">
              <w:rPr>
                <w:rFonts w:ascii="Courier New" w:hAnsi="Courier New" w:cs="Courier New"/>
                <w:color w:val="0000FF"/>
                <w:sz w:val="18"/>
                <w:lang w:val="en-US" w:eastAsia="fi-FI"/>
              </w:rPr>
              <w:t>"/&gt;</w:t>
            </w:r>
          </w:p>
          <w:p w14:paraId="0D1D2AA9" w14:textId="77777777" w:rsidR="002A4014" w:rsidRPr="00614C0F" w:rsidRDefault="00DF6F35" w:rsidP="001E4E3A">
            <w:pPr>
              <w:autoSpaceDE w:val="0"/>
              <w:autoSpaceDN w:val="0"/>
              <w:adjustRightInd w:val="0"/>
              <w:jc w:val="left"/>
            </w:pPr>
            <w:r w:rsidRPr="008E33EF">
              <w:rPr>
                <w:rFonts w:ascii="Courier New" w:hAnsi="Courier New" w:cs="Courier New"/>
                <w:color w:val="000000"/>
                <w:sz w:val="18"/>
                <w:lang w:val="en-US" w:eastAsia="fi-FI"/>
              </w:rPr>
              <w:t xml:space="preserve">        </w:t>
            </w:r>
            <w:r w:rsidRPr="008E33EF">
              <w:rPr>
                <w:rFonts w:ascii="Courier New" w:hAnsi="Courier New" w:cs="Courier New"/>
                <w:color w:val="0000FF"/>
                <w:sz w:val="18"/>
                <w:lang w:val="en-US" w:eastAsia="fi-FI"/>
              </w:rPr>
              <w:t>&lt;</w:t>
            </w:r>
            <w:r w:rsidRPr="008E33EF">
              <w:rPr>
                <w:rFonts w:ascii="Courier New" w:hAnsi="Courier New" w:cs="Courier New"/>
                <w:color w:val="800000"/>
                <w:sz w:val="18"/>
                <w:lang w:val="en-US" w:eastAsia="fi-FI"/>
              </w:rPr>
              <w:t>title</w:t>
            </w:r>
            <w:r w:rsidRPr="008E33EF">
              <w:rPr>
                <w:rFonts w:ascii="Courier New" w:hAnsi="Courier New" w:cs="Courier New"/>
                <w:color w:val="0000FF"/>
                <w:sz w:val="18"/>
                <w:lang w:val="en-US" w:eastAsia="fi-FI"/>
              </w:rPr>
              <w:t>&gt;</w:t>
            </w:r>
            <w:r w:rsidRPr="008E33EF">
              <w:rPr>
                <w:rFonts w:ascii="Courier New" w:hAnsi="Courier New" w:cs="Courier New"/>
                <w:color w:val="000000"/>
                <w:sz w:val="18"/>
                <w:lang w:val="en-US" w:eastAsia="fi-FI"/>
              </w:rPr>
              <w:t>Hoidon toteutus</w:t>
            </w:r>
            <w:r w:rsidRPr="008E33EF">
              <w:rPr>
                <w:rFonts w:ascii="Courier New" w:hAnsi="Courier New" w:cs="Courier New"/>
                <w:color w:val="0000FF"/>
                <w:sz w:val="18"/>
                <w:lang w:val="en-US" w:eastAsia="fi-FI"/>
              </w:rPr>
              <w:t>&lt;/</w:t>
            </w:r>
            <w:r w:rsidRPr="008E33EF">
              <w:rPr>
                <w:rFonts w:ascii="Courier New" w:hAnsi="Courier New" w:cs="Courier New"/>
                <w:color w:val="800000"/>
                <w:sz w:val="18"/>
                <w:lang w:val="en-US" w:eastAsia="fi-FI"/>
              </w:rPr>
              <w:t>title</w:t>
            </w:r>
            <w:r w:rsidRPr="008E33EF">
              <w:rPr>
                <w:rFonts w:ascii="Courier New" w:hAnsi="Courier New" w:cs="Courier New"/>
                <w:color w:val="0000FF"/>
                <w:sz w:val="18"/>
                <w:lang w:val="en-US" w:eastAsia="fi-FI"/>
              </w:rPr>
              <w:t>&gt;</w:t>
            </w:r>
          </w:p>
        </w:tc>
      </w:tr>
    </w:tbl>
    <w:p w14:paraId="466E68D2" w14:textId="77777777" w:rsidR="00CF1432" w:rsidRPr="00F02992" w:rsidRDefault="00CF1432" w:rsidP="00275518">
      <w:pPr>
        <w:pStyle w:val="Otsikko2"/>
      </w:pPr>
      <w:bookmarkStart w:id="202" w:name="_Toc436732519"/>
      <w:r w:rsidRPr="00F02992">
        <w:t>Otsik</w:t>
      </w:r>
      <w:r w:rsidR="00D01D3F" w:rsidRPr="00F02992">
        <w:t>ot</w:t>
      </w:r>
      <w:r w:rsidR="00F02992">
        <w:t>, näyttö</w:t>
      </w:r>
      <w:r w:rsidR="00F02992" w:rsidRPr="00F02992">
        <w:t>muodon tiedot</w:t>
      </w:r>
      <w:r w:rsidR="00D01D3F" w:rsidRPr="00F02992">
        <w:t xml:space="preserve"> ja </w:t>
      </w:r>
      <w:r w:rsidR="00F02992">
        <w:t>rakenteiset tiedot</w:t>
      </w:r>
      <w:r w:rsidR="00D01D3F" w:rsidRPr="00F02992">
        <w:t xml:space="preserve"> (entryt)</w:t>
      </w:r>
      <w:bookmarkEnd w:id="202"/>
    </w:p>
    <w:p w14:paraId="14B82A77" w14:textId="77777777" w:rsidR="00B415A9" w:rsidRDefault="00F02992" w:rsidP="00E6481D">
      <w:pPr>
        <w:rPr>
          <w:ins w:id="203" w:author="Tekijä"/>
        </w:rPr>
      </w:pPr>
      <w:r>
        <w:t xml:space="preserve">Luvussa 2 kuvattujen tietoryhmien osalta jokaisella on omat otsikkonsa </w:t>
      </w:r>
      <w:r w:rsidRPr="00117A52">
        <w:t xml:space="preserve">AR/YDIN </w:t>
      </w:r>
      <w:r>
        <w:t>– Otsikot ko</w:t>
      </w:r>
      <w:r>
        <w:t>o</w:t>
      </w:r>
      <w:r>
        <w:t xml:space="preserve">distossa. Seuraavissa luvuissa jokainen tietoryhmä on käsitelty erikseen. </w:t>
      </w:r>
    </w:p>
    <w:p w14:paraId="7841D977" w14:textId="77777777" w:rsidR="007F2988" w:rsidRDefault="007F2988" w:rsidP="00E6481D">
      <w:pPr>
        <w:rPr>
          <w:ins w:id="204" w:author="Tekijä"/>
        </w:rPr>
      </w:pPr>
    </w:p>
    <w:p w14:paraId="114099F4" w14:textId="77777777" w:rsidR="007F2988" w:rsidRDefault="007F2988" w:rsidP="00E6481D">
      <w:ins w:id="205" w:author="Tekijä">
        <w:r w:rsidRPr="007F2988">
          <w:t>Hammasstatus (HAM) näkymälle tehtyjen hammaskohtaisten kirjausten näyttömuoto vi</w:t>
        </w:r>
        <w:r w:rsidRPr="007F2988">
          <w:t>e</w:t>
        </w:r>
        <w:r w:rsidRPr="007F2988">
          <w:t>dään</w:t>
        </w:r>
        <w:r>
          <w:t>/kopioidaan</w:t>
        </w:r>
        <w:r w:rsidRPr="007F2988">
          <w:t xml:space="preserve"> samalla kertaa päivitettävän Hammas-, suu- ja leukasairauden (SUU)-näkymän merkinnän näyttömuotoon</w:t>
        </w:r>
        <w:r>
          <w:t>.</w:t>
        </w:r>
        <w:r w:rsidRPr="007F2988">
          <w:t xml:space="preserve"> HAM-näkymälle </w:t>
        </w:r>
        <w:r>
          <w:t>annetaan myös sama näyttömuoto, koska näyttömuoto on merkinnöillä</w:t>
        </w:r>
        <w:r w:rsidRPr="007F2988">
          <w:t xml:space="preserve">. </w:t>
        </w:r>
        <w:r>
          <w:t>Perusteluna tälle kuviolle on se, että</w:t>
        </w:r>
        <w:r w:rsidRPr="007F2988">
          <w:t xml:space="preserve"> </w:t>
        </w:r>
        <w:r>
          <w:t xml:space="preserve">SUU-näkymä sisältää tällöin kaiken keskeisen luettavaksi tarkoitetun tiedon ja </w:t>
        </w:r>
        <w:r w:rsidRPr="007F2988">
          <w:t>muiden kuin suun th järjestelmien ei tarvitse käsitellä ollenkaan HAM-näkymää</w:t>
        </w:r>
        <w:r>
          <w:t>.</w:t>
        </w:r>
      </w:ins>
    </w:p>
    <w:p w14:paraId="765ED285" w14:textId="77777777" w:rsidR="00B415A9" w:rsidRPr="00275518" w:rsidRDefault="00B415A9" w:rsidP="008E33EF">
      <w:pPr>
        <w:pStyle w:val="Otsikko2"/>
      </w:pPr>
      <w:bookmarkStart w:id="206" w:name="_Toc377399029"/>
      <w:bookmarkStart w:id="207" w:name="_Toc436732520"/>
      <w:r>
        <w:t>Tietosisältömäärittelyjen ja STH-luokitusten hyödyntämistapa rakenteisissa tiedoissa (entry:ssä)</w:t>
      </w:r>
      <w:bookmarkEnd w:id="206"/>
      <w:bookmarkEnd w:id="207"/>
    </w:p>
    <w:p w14:paraId="2EBF30F4" w14:textId="77777777" w:rsidR="00B415A9" w:rsidRDefault="00B415A9" w:rsidP="00B415A9">
      <w:r>
        <w:t>THL on valmistellut koodistopalvelusta löytyvät suun terveydenhuollon tietosisältömäärittelyt, nä</w:t>
      </w:r>
      <w:r>
        <w:t>i</w:t>
      </w:r>
      <w:r>
        <w:t>den tietosisältömäärittelyjen kenttien oid:ja on käytetty laajasti etenkin havaintojen kohteiden yks</w:t>
      </w:r>
      <w:r>
        <w:t>i</w:t>
      </w:r>
      <w:r>
        <w:t>löintiin (observation:n code:ssa). Koodistopalvelusta lyötyviä STH luokituksia on käytetty pääsää</w:t>
      </w:r>
      <w:r>
        <w:t>n</w:t>
      </w:r>
      <w:r>
        <w:t>töisesti havaintojen arvojen (observation value) antamiseen. CDA-rakenteiden läpikäynnissä tätä yleisperiaatetta ei ole tietojen yksityiskohtaisissa esityksissä toistettu.</w:t>
      </w:r>
    </w:p>
    <w:p w14:paraId="77C5C532" w14:textId="77777777" w:rsidR="00B415A9" w:rsidRDefault="00B415A9" w:rsidP="00B415A9"/>
    <w:p w14:paraId="792B1715" w14:textId="77777777" w:rsidR="00B415A9" w:rsidRDefault="00B415A9" w:rsidP="00B415A9">
      <w:r>
        <w:t>Tietojen toistuvuudet on esitetty THL tietosisältömäärittelyssä. Pääsääntöisesti mikäli luokituksella ilmaistu havainto tai havainnot voivat olla toistuvia, ne esitetään antamalla observation value:ssa useampi arvo ko. luokituksesta. Toistuvilla tiedoilla voi olla myös täydentäviä observationeita, jo</w:t>
      </w:r>
      <w:r>
        <w:t>l</w:t>
      </w:r>
      <w:r>
        <w:t>loin lisätiedot koskevat vain osaa arvojoukkoa – tällöin pitää toistaa koko ylemmän tason eR.observation –rakennetta.</w:t>
      </w:r>
    </w:p>
    <w:p w14:paraId="05216DA7" w14:textId="77777777" w:rsidR="00B415A9" w:rsidRDefault="00B415A9" w:rsidP="00B415A9"/>
    <w:p w14:paraId="6E785E3B" w14:textId="77777777" w:rsidR="00B415A9" w:rsidRDefault="00B415A9" w:rsidP="00E6481D">
      <w:r>
        <w:t>Boolean tietotyypillä (kyllä/ei) esitettävät tiedot ovat pääsääntöisesti sellaisia, että false-vaihtoehtoa ei esitetä observation-rakenteella ollenkaan. Mikäli kuvattu asia on havaittu, silloin observation v</w:t>
      </w:r>
      <w:r>
        <w:t>a</w:t>
      </w:r>
      <w:r>
        <w:t>lue:ssa annetaan true.</w:t>
      </w:r>
    </w:p>
    <w:p w14:paraId="1AC3F0FA" w14:textId="77777777" w:rsidR="009C724D" w:rsidRPr="00A500E9" w:rsidRDefault="009C724D" w:rsidP="009C724D">
      <w:pPr>
        <w:pStyle w:val="Otsikko2"/>
      </w:pPr>
      <w:bookmarkStart w:id="208" w:name="_Toc436732521"/>
      <w:r w:rsidRPr="00A500E9">
        <w:t>Reference</w:t>
      </w:r>
      <w:r>
        <w:t>-</w:t>
      </w:r>
      <w:r w:rsidRPr="00A500E9">
        <w:t xml:space="preserve">viittaukset </w:t>
      </w:r>
      <w:r>
        <w:t>SUU- ja HAM-näkymien välillä</w:t>
      </w:r>
      <w:bookmarkEnd w:id="208"/>
      <w:r>
        <w:t xml:space="preserve"> </w:t>
      </w:r>
    </w:p>
    <w:p w14:paraId="6A005DE4" w14:textId="77777777" w:rsidR="00036FC2" w:rsidRDefault="00036FC2" w:rsidP="00036FC2">
      <w:r>
        <w:t>Viittaus HAM- näkymältä SUU-näkymälle toteutetaan seuraavalla yleisrakenteella</w:t>
      </w:r>
      <w:ins w:id="209" w:author="Tekijä">
        <w:r w:rsidR="0040195A">
          <w:t>, kts. myös Ke</w:t>
        </w:r>
        <w:r w:rsidR="0040195A">
          <w:t>r</w:t>
        </w:r>
        <w:r w:rsidR="0040195A">
          <w:t xml:space="preserve">tomus- ja lomakkeet [8] määrittely viittausten toteutusten osalta. </w:t>
        </w:r>
      </w:ins>
      <w:r>
        <w:t>Tiedot tulevat eri asiakirjoilla ja HAM-näkymälle kirjattujen asioiden muut käyntitiedot on toisella asiakirjalla SUU- näkymällä, j</w:t>
      </w:r>
      <w:r>
        <w:t>o</w:t>
      </w:r>
      <w:r>
        <w:t>ten viittauksessa käytetään reference.externalDocument-viittausta – viittauksen kohteeksi annetaan ko. asiakirjan setId ja id</w:t>
      </w:r>
      <w:ins w:id="210" w:author="Tekijä">
        <w:r w:rsidR="007B743B">
          <w:t xml:space="preserve"> – viittausrakenteen templateId on </w:t>
        </w:r>
        <w:r w:rsidR="007B743B" w:rsidRPr="007B743B">
          <w:t>1.2.246.537.6.12.999.2003.20.1</w:t>
        </w:r>
      </w:ins>
      <w:r>
        <w:t>. Tämä viittaus on pakollinen.</w:t>
      </w:r>
    </w:p>
    <w:p w14:paraId="2B1EE113" w14:textId="77777777" w:rsidR="00036FC2" w:rsidRDefault="00036FC2" w:rsidP="00036FC2"/>
    <w:p w14:paraId="5AAD694C" w14:textId="77777777" w:rsidR="00036FC2" w:rsidRDefault="00036FC2" w:rsidP="00036FC2">
      <w:r>
        <w:t xml:space="preserve">STH01 osalta viittausrakenne sijoitetaan pääobservation:in alle …entry.obervation.reference…ja se toistetaan asiakirjan jokaisella entryllä (jokaisen hampaan osalta). </w:t>
      </w:r>
    </w:p>
    <w:p w14:paraId="49AD68D1" w14:textId="77777777" w:rsidR="00036FC2" w:rsidRDefault="00036FC2" w:rsidP="00036FC2"/>
    <w:p w14:paraId="1C9AFC75" w14:textId="77777777" w:rsidR="00036FC2" w:rsidRDefault="00036FC2" w:rsidP="00036FC2">
      <w:r>
        <w:t>STH02 osalta viittausrakenne sijoitetaan organizerin alle …entry.organizer.reference… ja se toist</w:t>
      </w:r>
      <w:r>
        <w:t>e</w:t>
      </w:r>
      <w:r>
        <w:t>taana asiakirjalla jokaisen entryn (proteettisen rakenteen) osalta erikseen.</w:t>
      </w:r>
    </w:p>
    <w:p w14:paraId="00D3E8E1" w14:textId="77777777" w:rsidR="00036FC2" w:rsidRDefault="00036FC2" w:rsidP="00036FC2"/>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036FC2" w:rsidRPr="004D4A74" w14:paraId="59F33542" w14:textId="77777777" w:rsidTr="00E32A6A">
        <w:tc>
          <w:tcPr>
            <w:tcW w:w="9779" w:type="dxa"/>
            <w:tcBorders>
              <w:top w:val="single" w:sz="4" w:space="0" w:color="000000"/>
              <w:left w:val="single" w:sz="4" w:space="0" w:color="000000"/>
              <w:bottom w:val="single" w:sz="4" w:space="0" w:color="000000"/>
              <w:right w:val="single" w:sz="4" w:space="0" w:color="000000"/>
            </w:tcBorders>
            <w:hideMark/>
          </w:tcPr>
          <w:p w14:paraId="5C99A114" w14:textId="77777777" w:rsidR="00036FC2" w:rsidRPr="00036FC2" w:rsidRDefault="00036FC2" w:rsidP="00036FC2">
            <w:pPr>
              <w:autoSpaceDE w:val="0"/>
              <w:autoSpaceDN w:val="0"/>
              <w:adjustRightInd w:val="0"/>
              <w:jc w:val="left"/>
              <w:rPr>
                <w:rFonts w:ascii="Courier New" w:hAnsi="Courier New" w:cs="Courier New"/>
                <w:color w:val="0000FF"/>
                <w:sz w:val="18"/>
                <w:lang w:eastAsia="fi-FI"/>
              </w:rPr>
            </w:pPr>
            <w:r w:rsidRPr="00036FC2">
              <w:rPr>
                <w:rFonts w:ascii="Courier New" w:hAnsi="Courier New" w:cs="Courier New"/>
                <w:color w:val="0000FF"/>
                <w:sz w:val="18"/>
                <w:lang w:eastAsia="fi-FI"/>
              </w:rPr>
              <w:t>&lt;!--</w:t>
            </w:r>
            <w:r w:rsidRPr="00036FC2">
              <w:rPr>
                <w:rFonts w:ascii="Courier New" w:hAnsi="Courier New" w:cs="Courier New"/>
                <w:color w:val="474747"/>
                <w:sz w:val="18"/>
                <w:lang w:eastAsia="fi-FI"/>
              </w:rPr>
              <w:t xml:space="preserve"> Viittaus toisessa asiakirjassa oleviin SUU-näkymän tietoihin, toistetaan jokaiselle entry:lle asiakirjalla </w:t>
            </w:r>
            <w:r w:rsidRPr="00036FC2">
              <w:rPr>
                <w:rFonts w:ascii="Courier New" w:hAnsi="Courier New" w:cs="Courier New"/>
                <w:color w:val="0000FF"/>
                <w:sz w:val="18"/>
                <w:lang w:eastAsia="fi-FI"/>
              </w:rPr>
              <w:t>--&gt;</w:t>
            </w:r>
          </w:p>
          <w:p w14:paraId="0CC575F4" w14:textId="77777777" w:rsidR="00036FC2" w:rsidRPr="004E48A5" w:rsidRDefault="00036FC2" w:rsidP="00036FC2">
            <w:pPr>
              <w:autoSpaceDE w:val="0"/>
              <w:autoSpaceDN w:val="0"/>
              <w:adjustRightInd w:val="0"/>
              <w:jc w:val="left"/>
              <w:rPr>
                <w:rFonts w:ascii="Courier New" w:hAnsi="Courier New" w:cs="Courier New"/>
                <w:color w:val="0000FF"/>
                <w:sz w:val="18"/>
                <w:lang w:eastAsia="fi-FI"/>
              </w:rPr>
            </w:pP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reference</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typeCode</w:t>
            </w:r>
            <w:r w:rsidRPr="004E48A5">
              <w:rPr>
                <w:rFonts w:ascii="Courier New" w:hAnsi="Courier New" w:cs="Courier New"/>
                <w:color w:val="0000FF"/>
                <w:sz w:val="18"/>
                <w:lang w:eastAsia="fi-FI"/>
              </w:rPr>
              <w:t>="</w:t>
            </w:r>
            <w:r w:rsidR="00F236BA" w:rsidRPr="004E48A5">
              <w:rPr>
                <w:rFonts w:ascii="Courier New" w:hAnsi="Courier New" w:cs="Courier New"/>
                <w:color w:val="000000"/>
                <w:sz w:val="18"/>
                <w:lang w:eastAsia="fi-FI"/>
              </w:rPr>
              <w:t>SPRT</w:t>
            </w:r>
            <w:r w:rsidRPr="004E48A5">
              <w:rPr>
                <w:rFonts w:ascii="Courier New" w:hAnsi="Courier New" w:cs="Courier New"/>
                <w:color w:val="0000FF"/>
                <w:sz w:val="18"/>
                <w:lang w:eastAsia="fi-FI"/>
              </w:rPr>
              <w:t>"&gt;</w:t>
            </w:r>
          </w:p>
          <w:p w14:paraId="0E4ACFFC" w14:textId="77777777" w:rsidR="00036FC2" w:rsidRPr="004E48A5" w:rsidRDefault="00036FC2" w:rsidP="00036FC2">
            <w:pPr>
              <w:autoSpaceDE w:val="0"/>
              <w:autoSpaceDN w:val="0"/>
              <w:adjustRightInd w:val="0"/>
              <w:jc w:val="left"/>
              <w:rPr>
                <w:rFonts w:ascii="Courier New" w:hAnsi="Courier New" w:cs="Courier New"/>
                <w:color w:val="0000FF"/>
                <w:sz w:val="18"/>
                <w:lang w:eastAsia="fi-FI"/>
              </w:rPr>
            </w:pPr>
            <w:r w:rsidRPr="004E48A5">
              <w:rPr>
                <w:rFonts w:ascii="Courier New" w:hAnsi="Courier New" w:cs="Courier New"/>
                <w:color w:val="000000"/>
                <w:sz w:val="18"/>
                <w:lang w:eastAsia="fi-FI"/>
              </w:rPr>
              <w:t xml:space="preserve">   </w:t>
            </w: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externalDocument</w:t>
            </w:r>
            <w:r w:rsidRPr="004E48A5">
              <w:rPr>
                <w:rFonts w:ascii="Courier New" w:hAnsi="Courier New" w:cs="Courier New"/>
                <w:color w:val="0000FF"/>
                <w:sz w:val="18"/>
                <w:lang w:eastAsia="fi-FI"/>
              </w:rPr>
              <w:t>&gt;</w:t>
            </w:r>
          </w:p>
          <w:p w14:paraId="6719AED1" w14:textId="77777777" w:rsidR="00036FC2" w:rsidRPr="004E48A5" w:rsidRDefault="00036FC2" w:rsidP="00036FC2">
            <w:pPr>
              <w:autoSpaceDE w:val="0"/>
              <w:autoSpaceDN w:val="0"/>
              <w:adjustRightInd w:val="0"/>
              <w:jc w:val="left"/>
              <w:rPr>
                <w:rFonts w:ascii="Courier New" w:hAnsi="Courier New" w:cs="Courier New"/>
                <w:color w:val="0000FF"/>
                <w:sz w:val="18"/>
                <w:lang w:eastAsia="fi-FI"/>
              </w:rPr>
            </w:pPr>
            <w:r w:rsidRPr="004E48A5">
              <w:rPr>
                <w:rFonts w:ascii="Courier New" w:hAnsi="Courier New" w:cs="Courier New"/>
                <w:color w:val="000000"/>
                <w:sz w:val="18"/>
                <w:lang w:eastAsia="fi-FI"/>
              </w:rPr>
              <w:t xml:space="preserve">      </w:t>
            </w:r>
            <w:r w:rsidRPr="004E48A5">
              <w:rPr>
                <w:rFonts w:ascii="Courier New" w:hAnsi="Courier New" w:cs="Courier New"/>
                <w:color w:val="0000FF"/>
                <w:sz w:val="18"/>
                <w:lang w:eastAsia="fi-FI"/>
              </w:rPr>
              <w:t>&lt;!--</w:t>
            </w:r>
            <w:r w:rsidRPr="004E48A5">
              <w:rPr>
                <w:rFonts w:ascii="Courier New" w:hAnsi="Courier New" w:cs="Courier New"/>
                <w:color w:val="474747"/>
                <w:sz w:val="18"/>
                <w:lang w:eastAsia="fi-FI"/>
              </w:rPr>
              <w:t xml:space="preserve"> viittausrakenteen templateId </w:t>
            </w:r>
            <w:r w:rsidRPr="004E48A5">
              <w:rPr>
                <w:rFonts w:ascii="Courier New" w:hAnsi="Courier New" w:cs="Courier New"/>
                <w:color w:val="0000FF"/>
                <w:sz w:val="18"/>
                <w:lang w:eastAsia="fi-FI"/>
              </w:rPr>
              <w:t>--&gt;</w:t>
            </w:r>
          </w:p>
          <w:p w14:paraId="5F547193" w14:textId="77777777" w:rsidR="00036FC2" w:rsidRPr="00036FC2" w:rsidRDefault="00036FC2" w:rsidP="00036FC2">
            <w:pPr>
              <w:autoSpaceDE w:val="0"/>
              <w:autoSpaceDN w:val="0"/>
              <w:adjustRightInd w:val="0"/>
              <w:jc w:val="left"/>
              <w:rPr>
                <w:rFonts w:ascii="Courier New" w:hAnsi="Courier New" w:cs="Courier New"/>
                <w:color w:val="0000FF"/>
                <w:sz w:val="18"/>
                <w:lang w:eastAsia="fi-FI"/>
              </w:rPr>
            </w:pPr>
            <w:r w:rsidRPr="004E48A5">
              <w:rPr>
                <w:rFonts w:ascii="Courier New" w:hAnsi="Courier New" w:cs="Courier New"/>
                <w:color w:val="000000"/>
                <w:sz w:val="18"/>
                <w:lang w:eastAsia="fi-FI"/>
              </w:rPr>
              <w:t xml:space="preserve">      </w:t>
            </w:r>
            <w:r w:rsidRPr="00036FC2">
              <w:rPr>
                <w:rFonts w:ascii="Courier New" w:hAnsi="Courier New" w:cs="Courier New"/>
                <w:color w:val="0000FF"/>
                <w:sz w:val="18"/>
                <w:lang w:eastAsia="fi-FI"/>
              </w:rPr>
              <w:t>&lt;</w:t>
            </w:r>
            <w:r w:rsidRPr="00036FC2">
              <w:rPr>
                <w:rFonts w:ascii="Courier New" w:hAnsi="Courier New" w:cs="Courier New"/>
                <w:color w:val="800000"/>
                <w:sz w:val="18"/>
                <w:lang w:eastAsia="fi-FI"/>
              </w:rPr>
              <w:t>templateId</w:t>
            </w:r>
            <w:r w:rsidRPr="00036FC2">
              <w:rPr>
                <w:rFonts w:ascii="Courier New" w:hAnsi="Courier New" w:cs="Courier New"/>
                <w:i/>
                <w:iCs/>
                <w:color w:val="008080"/>
                <w:sz w:val="18"/>
                <w:lang w:eastAsia="fi-FI"/>
              </w:rPr>
              <w:t xml:space="preserve"> </w:t>
            </w:r>
            <w:r w:rsidRPr="00036FC2">
              <w:rPr>
                <w:rFonts w:ascii="Courier New" w:hAnsi="Courier New" w:cs="Courier New"/>
                <w:color w:val="FF0000"/>
                <w:sz w:val="18"/>
                <w:lang w:eastAsia="fi-FI"/>
              </w:rPr>
              <w:t>root</w:t>
            </w:r>
            <w:r w:rsidRPr="00036FC2">
              <w:rPr>
                <w:rFonts w:ascii="Courier New" w:hAnsi="Courier New" w:cs="Courier New"/>
                <w:color w:val="0000FF"/>
                <w:sz w:val="18"/>
                <w:lang w:eastAsia="fi-FI"/>
              </w:rPr>
              <w:t>="</w:t>
            </w:r>
            <w:r w:rsidRPr="00036FC2">
              <w:rPr>
                <w:rFonts w:ascii="Courier New" w:hAnsi="Courier New" w:cs="Courier New"/>
                <w:color w:val="000000"/>
                <w:sz w:val="18"/>
                <w:lang w:eastAsia="fi-FI"/>
              </w:rPr>
              <w:t>1.2.246.537.6.12.999.2003.20.</w:t>
            </w:r>
            <w:del w:id="211" w:author="Tekijä">
              <w:r w:rsidRPr="00036FC2" w:rsidDel="007B743B">
                <w:rPr>
                  <w:rFonts w:ascii="Courier New" w:hAnsi="Courier New" w:cs="Courier New"/>
                  <w:color w:val="000000"/>
                  <w:sz w:val="18"/>
                  <w:lang w:eastAsia="fi-FI"/>
                </w:rPr>
                <w:delText>4</w:delText>
              </w:r>
            </w:del>
            <w:ins w:id="212" w:author="Tekijä">
              <w:r w:rsidR="007B743B">
                <w:rPr>
                  <w:rFonts w:ascii="Courier New" w:hAnsi="Courier New" w:cs="Courier New"/>
                  <w:color w:val="000000"/>
                  <w:sz w:val="18"/>
                  <w:lang w:eastAsia="fi-FI"/>
                </w:rPr>
                <w:t>1</w:t>
              </w:r>
            </w:ins>
            <w:r w:rsidRPr="00036FC2">
              <w:rPr>
                <w:rFonts w:ascii="Courier New" w:hAnsi="Courier New" w:cs="Courier New"/>
                <w:color w:val="0000FF"/>
                <w:sz w:val="18"/>
                <w:lang w:eastAsia="fi-FI"/>
              </w:rPr>
              <w:t>"/&gt;</w:t>
            </w:r>
          </w:p>
          <w:p w14:paraId="4595F296" w14:textId="77777777" w:rsidR="00036FC2" w:rsidRPr="00036FC2" w:rsidRDefault="00036FC2" w:rsidP="00036FC2">
            <w:pPr>
              <w:autoSpaceDE w:val="0"/>
              <w:autoSpaceDN w:val="0"/>
              <w:adjustRightInd w:val="0"/>
              <w:jc w:val="left"/>
              <w:rPr>
                <w:rFonts w:ascii="Courier New" w:hAnsi="Courier New" w:cs="Courier New"/>
                <w:color w:val="0000FF"/>
                <w:sz w:val="18"/>
                <w:lang w:eastAsia="fi-FI"/>
              </w:rPr>
            </w:pPr>
            <w:r w:rsidRPr="00036FC2">
              <w:rPr>
                <w:rFonts w:ascii="Courier New" w:hAnsi="Courier New" w:cs="Courier New"/>
                <w:color w:val="000000"/>
                <w:sz w:val="18"/>
                <w:lang w:eastAsia="fi-FI"/>
              </w:rPr>
              <w:t xml:space="preserve">      </w:t>
            </w:r>
            <w:r w:rsidRPr="00036FC2">
              <w:rPr>
                <w:rFonts w:ascii="Courier New" w:hAnsi="Courier New" w:cs="Courier New"/>
                <w:color w:val="0000FF"/>
                <w:sz w:val="18"/>
                <w:lang w:eastAsia="fi-FI"/>
              </w:rPr>
              <w:t>&lt;!--</w:t>
            </w:r>
            <w:r w:rsidRPr="00036FC2">
              <w:rPr>
                <w:rFonts w:ascii="Courier New" w:hAnsi="Courier New" w:cs="Courier New"/>
                <w:color w:val="474747"/>
                <w:sz w:val="18"/>
                <w:lang w:eastAsia="fi-FI"/>
              </w:rPr>
              <w:t xml:space="preserve"> tähän viitatun asiakirjan id  </w:t>
            </w:r>
            <w:r w:rsidRPr="00036FC2">
              <w:rPr>
                <w:rFonts w:ascii="Courier New" w:hAnsi="Courier New" w:cs="Courier New"/>
                <w:color w:val="0000FF"/>
                <w:sz w:val="18"/>
                <w:lang w:eastAsia="fi-FI"/>
              </w:rPr>
              <w:t>--&gt;</w:t>
            </w:r>
          </w:p>
          <w:p w14:paraId="24884AB2" w14:textId="77777777" w:rsidR="00036FC2" w:rsidRPr="00302119" w:rsidRDefault="00036FC2" w:rsidP="00036FC2">
            <w:pPr>
              <w:autoSpaceDE w:val="0"/>
              <w:autoSpaceDN w:val="0"/>
              <w:adjustRightInd w:val="0"/>
              <w:jc w:val="left"/>
              <w:rPr>
                <w:rFonts w:ascii="Courier New" w:hAnsi="Courier New" w:cs="Courier New"/>
                <w:color w:val="0000FF"/>
                <w:sz w:val="18"/>
                <w:lang w:eastAsia="fi-FI"/>
              </w:rPr>
            </w:pPr>
            <w:r w:rsidRPr="0056620E">
              <w:rPr>
                <w:rFonts w:ascii="Courier New" w:hAnsi="Courier New" w:cs="Courier New"/>
                <w:color w:val="000000"/>
                <w:sz w:val="18"/>
                <w:lang w:eastAsia="fi-FI"/>
              </w:rPr>
              <w:t xml:space="preserve">      </w:t>
            </w:r>
            <w:r w:rsidRPr="00302119">
              <w:rPr>
                <w:rFonts w:ascii="Courier New" w:hAnsi="Courier New" w:cs="Courier New"/>
                <w:color w:val="0000FF"/>
                <w:sz w:val="18"/>
                <w:lang w:eastAsia="fi-FI"/>
              </w:rPr>
              <w:t>&lt;</w:t>
            </w:r>
            <w:r w:rsidRPr="00302119">
              <w:rPr>
                <w:rFonts w:ascii="Courier New" w:hAnsi="Courier New" w:cs="Courier New"/>
                <w:color w:val="800000"/>
                <w:sz w:val="18"/>
                <w:lang w:eastAsia="fi-FI"/>
              </w:rPr>
              <w:t>id</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root</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1.2.246.10.1234567.</w:t>
            </w:r>
            <w:del w:id="213" w:author="Tekijä">
              <w:r w:rsidRPr="00302119" w:rsidDel="004D4A74">
                <w:rPr>
                  <w:rFonts w:ascii="Courier New" w:hAnsi="Courier New" w:cs="Courier New"/>
                  <w:color w:val="000000"/>
                  <w:sz w:val="18"/>
                  <w:lang w:eastAsia="fi-FI"/>
                </w:rPr>
                <w:delText>11.2013.3456</w:delText>
              </w:r>
            </w:del>
            <w:ins w:id="214" w:author="Tekijä">
              <w:r w:rsidR="004D4A74" w:rsidRPr="00302119">
                <w:rPr>
                  <w:rFonts w:ascii="Courier New" w:hAnsi="Courier New" w:cs="Courier New"/>
                  <w:color w:val="000000"/>
                  <w:sz w:val="18"/>
                  <w:lang w:eastAsia="fi-FI"/>
                </w:rPr>
                <w:t>11.2015.3456</w:t>
              </w:r>
            </w:ins>
            <w:r w:rsidRPr="00302119">
              <w:rPr>
                <w:rFonts w:ascii="Courier New" w:hAnsi="Courier New" w:cs="Courier New"/>
                <w:color w:val="0000FF"/>
                <w:sz w:val="18"/>
                <w:lang w:eastAsia="fi-FI"/>
              </w:rPr>
              <w:t>"/&gt;</w:t>
            </w:r>
          </w:p>
          <w:p w14:paraId="1BA65F37" w14:textId="77777777" w:rsidR="00036FC2" w:rsidRPr="00302119" w:rsidRDefault="00036FC2" w:rsidP="00036FC2">
            <w:pPr>
              <w:autoSpaceDE w:val="0"/>
              <w:autoSpaceDN w:val="0"/>
              <w:adjustRightInd w:val="0"/>
              <w:jc w:val="left"/>
              <w:rPr>
                <w:rFonts w:ascii="Courier New" w:hAnsi="Courier New" w:cs="Courier New"/>
                <w:color w:val="0000FF"/>
                <w:sz w:val="18"/>
                <w:lang w:eastAsia="fi-FI"/>
              </w:rPr>
            </w:pPr>
            <w:r w:rsidRPr="00302119">
              <w:rPr>
                <w:rFonts w:ascii="Courier New" w:hAnsi="Courier New" w:cs="Courier New"/>
                <w:color w:val="000000"/>
                <w:sz w:val="18"/>
                <w:lang w:eastAsia="fi-FI"/>
              </w:rPr>
              <w:t xml:space="preserve">      </w:t>
            </w:r>
            <w:r w:rsidRPr="00302119">
              <w:rPr>
                <w:rFonts w:ascii="Courier New" w:hAnsi="Courier New" w:cs="Courier New"/>
                <w:color w:val="0000FF"/>
                <w:sz w:val="18"/>
                <w:lang w:eastAsia="fi-FI"/>
              </w:rPr>
              <w:t>&lt;!--</w:t>
            </w:r>
            <w:r w:rsidRPr="00302119">
              <w:rPr>
                <w:rFonts w:ascii="Courier New" w:hAnsi="Courier New" w:cs="Courier New"/>
                <w:color w:val="474747"/>
                <w:sz w:val="18"/>
                <w:lang w:eastAsia="fi-FI"/>
              </w:rPr>
              <w:t xml:space="preserve"> asiakirjan setid</w:t>
            </w:r>
            <w:r w:rsidRPr="00302119">
              <w:rPr>
                <w:rFonts w:ascii="Courier New" w:hAnsi="Courier New" w:cs="Courier New"/>
                <w:color w:val="0000FF"/>
                <w:sz w:val="18"/>
                <w:lang w:eastAsia="fi-FI"/>
              </w:rPr>
              <w:t>--&gt;</w:t>
            </w:r>
          </w:p>
          <w:p w14:paraId="589F7E92" w14:textId="77777777" w:rsidR="00036FC2" w:rsidRPr="00036FC2" w:rsidRDefault="00036FC2" w:rsidP="00036FC2">
            <w:pPr>
              <w:autoSpaceDE w:val="0"/>
              <w:autoSpaceDN w:val="0"/>
              <w:adjustRightInd w:val="0"/>
              <w:jc w:val="left"/>
              <w:rPr>
                <w:rFonts w:ascii="Courier New" w:hAnsi="Courier New" w:cs="Courier New"/>
                <w:color w:val="0000FF"/>
                <w:sz w:val="18"/>
                <w:lang w:val="en-US" w:eastAsia="fi-FI"/>
              </w:rPr>
            </w:pPr>
            <w:r w:rsidRPr="00302119">
              <w:rPr>
                <w:rFonts w:ascii="Courier New" w:hAnsi="Courier New" w:cs="Courier New"/>
                <w:color w:val="000000"/>
                <w:sz w:val="18"/>
                <w:lang w:eastAsia="fi-FI"/>
              </w:rPr>
              <w:t xml:space="preserve">      </w:t>
            </w:r>
            <w:r w:rsidRPr="00302119">
              <w:rPr>
                <w:rFonts w:ascii="Courier New" w:hAnsi="Courier New" w:cs="Courier New"/>
                <w:color w:val="0000FF"/>
                <w:sz w:val="18"/>
                <w:lang w:eastAsia="fi-FI"/>
              </w:rPr>
              <w:t>&lt;</w:t>
            </w:r>
            <w:r w:rsidRPr="00302119">
              <w:rPr>
                <w:rFonts w:ascii="Courier New" w:hAnsi="Courier New" w:cs="Courier New"/>
                <w:color w:val="800000"/>
                <w:sz w:val="18"/>
                <w:lang w:eastAsia="fi-FI"/>
              </w:rPr>
              <w:t>setId</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root</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1.2.246.10.1234567.</w:t>
            </w:r>
            <w:del w:id="215" w:author="Tekijä">
              <w:r w:rsidRPr="00302119" w:rsidDel="004D4A74">
                <w:rPr>
                  <w:rFonts w:ascii="Courier New" w:hAnsi="Courier New" w:cs="Courier New"/>
                  <w:color w:val="000000"/>
                  <w:sz w:val="18"/>
                  <w:lang w:eastAsia="fi-FI"/>
                </w:rPr>
                <w:delText>11.2013.3456</w:delText>
              </w:r>
            </w:del>
            <w:ins w:id="216" w:author="Tekijä">
              <w:r w:rsidR="004D4A74">
                <w:rPr>
                  <w:rFonts w:ascii="Courier New" w:hAnsi="Courier New" w:cs="Courier New"/>
                  <w:color w:val="000000"/>
                  <w:sz w:val="18"/>
                  <w:lang w:val="en-US" w:eastAsia="fi-FI"/>
                </w:rPr>
                <w:t>11.2015.3456</w:t>
              </w:r>
            </w:ins>
            <w:r w:rsidRPr="00036FC2">
              <w:rPr>
                <w:rFonts w:ascii="Courier New" w:hAnsi="Courier New" w:cs="Courier New"/>
                <w:color w:val="0000FF"/>
                <w:sz w:val="18"/>
                <w:lang w:val="en-US" w:eastAsia="fi-FI"/>
              </w:rPr>
              <w:t>"/&gt;</w:t>
            </w:r>
          </w:p>
          <w:p w14:paraId="79C78CB7" w14:textId="77777777" w:rsidR="00036FC2" w:rsidRPr="00036FC2" w:rsidRDefault="00036FC2" w:rsidP="00036FC2">
            <w:pPr>
              <w:autoSpaceDE w:val="0"/>
              <w:autoSpaceDN w:val="0"/>
              <w:adjustRightInd w:val="0"/>
              <w:jc w:val="left"/>
              <w:rPr>
                <w:rFonts w:ascii="Courier New" w:hAnsi="Courier New" w:cs="Courier New"/>
                <w:color w:val="0000FF"/>
                <w:sz w:val="18"/>
                <w:lang w:val="en-US" w:eastAsia="fi-FI"/>
              </w:rPr>
            </w:pPr>
            <w:r w:rsidRPr="00036FC2">
              <w:rPr>
                <w:rFonts w:ascii="Courier New" w:hAnsi="Courier New" w:cs="Courier New"/>
                <w:color w:val="000000"/>
                <w:sz w:val="18"/>
                <w:lang w:val="en-US" w:eastAsia="fi-FI"/>
              </w:rPr>
              <w:t xml:space="preserve">   </w:t>
            </w:r>
            <w:r w:rsidRPr="00036FC2">
              <w:rPr>
                <w:rFonts w:ascii="Courier New" w:hAnsi="Courier New" w:cs="Courier New"/>
                <w:color w:val="0000FF"/>
                <w:sz w:val="18"/>
                <w:lang w:val="en-US" w:eastAsia="fi-FI"/>
              </w:rPr>
              <w:t>&lt;/</w:t>
            </w:r>
            <w:r w:rsidRPr="00036FC2">
              <w:rPr>
                <w:rFonts w:ascii="Courier New" w:hAnsi="Courier New" w:cs="Courier New"/>
                <w:color w:val="800000"/>
                <w:sz w:val="18"/>
                <w:lang w:val="en-US" w:eastAsia="fi-FI"/>
              </w:rPr>
              <w:t>externalDocument</w:t>
            </w:r>
            <w:r w:rsidRPr="00036FC2">
              <w:rPr>
                <w:rFonts w:ascii="Courier New" w:hAnsi="Courier New" w:cs="Courier New"/>
                <w:color w:val="0000FF"/>
                <w:sz w:val="18"/>
                <w:lang w:val="en-US" w:eastAsia="fi-FI"/>
              </w:rPr>
              <w:t>&gt;</w:t>
            </w:r>
          </w:p>
          <w:p w14:paraId="776E34F9" w14:textId="77777777" w:rsidR="00036FC2" w:rsidRPr="004D4A74" w:rsidRDefault="00036FC2" w:rsidP="00C8029E">
            <w:pPr>
              <w:autoSpaceDE w:val="0"/>
              <w:autoSpaceDN w:val="0"/>
              <w:adjustRightInd w:val="0"/>
              <w:jc w:val="left"/>
              <w:rPr>
                <w:sz w:val="18"/>
                <w:lang w:val="en-US"/>
              </w:rPr>
            </w:pPr>
            <w:r w:rsidRPr="00036FC2">
              <w:rPr>
                <w:rFonts w:ascii="Courier New" w:hAnsi="Courier New" w:cs="Courier New"/>
                <w:color w:val="0000FF"/>
                <w:sz w:val="18"/>
                <w:lang w:val="en-US" w:eastAsia="fi-FI"/>
              </w:rPr>
              <w:t>&lt;/</w:t>
            </w:r>
            <w:r w:rsidRPr="00036FC2">
              <w:rPr>
                <w:rFonts w:ascii="Courier New" w:hAnsi="Courier New" w:cs="Courier New"/>
                <w:color w:val="800000"/>
                <w:sz w:val="18"/>
                <w:lang w:val="en-US" w:eastAsia="fi-FI"/>
              </w:rPr>
              <w:t>reference</w:t>
            </w:r>
            <w:r w:rsidRPr="00036FC2">
              <w:rPr>
                <w:rFonts w:ascii="Courier New" w:hAnsi="Courier New" w:cs="Courier New"/>
                <w:color w:val="0000FF"/>
                <w:sz w:val="18"/>
                <w:lang w:val="en-US" w:eastAsia="fi-FI"/>
              </w:rPr>
              <w:t>&gt;</w:t>
            </w:r>
          </w:p>
        </w:tc>
      </w:tr>
    </w:tbl>
    <w:p w14:paraId="624F081B" w14:textId="77777777" w:rsidR="00036FC2" w:rsidRPr="004D4A74" w:rsidRDefault="00036FC2" w:rsidP="00036FC2">
      <w:pPr>
        <w:rPr>
          <w:lang w:val="en-US"/>
        </w:rPr>
      </w:pPr>
    </w:p>
    <w:p w14:paraId="0CF6D991" w14:textId="77777777" w:rsidR="00036FC2" w:rsidRDefault="00C8029E" w:rsidP="009C724D">
      <w:r>
        <w:t xml:space="preserve">Viitatessa SUU-näkymältä HAM-näkymälle käytetään samanlaista viittausrakennetta kuin edellä. STH03, STH04, STH05 ja STH06 osalta viittaus sijoitetaan </w:t>
      </w:r>
      <w:r w:rsidRPr="00C8029E">
        <w:t>organizerin alle</w:t>
      </w:r>
      <w:del w:id="217" w:author="Tekijä">
        <w:r w:rsidRPr="00C8029E" w:rsidDel="007B743B">
          <w:delText xml:space="preserve"> </w:delText>
        </w:r>
      </w:del>
      <w:r w:rsidRPr="00C8029E">
        <w:t xml:space="preserve">  …entry.organizer.reference… ja se toistetaana asiakirjalla jokaisen entryn osalta erikseen.</w:t>
      </w:r>
      <w:r>
        <w:t xml:space="preserve"> Tämä viittaus annettaan ainoastaan silloin, kun SUU-näkymän kirjauksen yhteydessä on kirjattu tietoja myös HAM-näkymälle, joten viittaus tässä on ehdollisesti pakollinen.</w:t>
      </w:r>
    </w:p>
    <w:p w14:paraId="75053669" w14:textId="77777777" w:rsidR="00036FC2" w:rsidRDefault="00036FC2" w:rsidP="00036FC2"/>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036FC2" w:rsidRPr="004D4A74" w14:paraId="5AC865C8" w14:textId="77777777" w:rsidTr="00E32A6A">
        <w:tc>
          <w:tcPr>
            <w:tcW w:w="9779" w:type="dxa"/>
            <w:tcBorders>
              <w:top w:val="single" w:sz="4" w:space="0" w:color="000000"/>
              <w:left w:val="single" w:sz="4" w:space="0" w:color="000000"/>
              <w:bottom w:val="single" w:sz="4" w:space="0" w:color="000000"/>
              <w:right w:val="single" w:sz="4" w:space="0" w:color="000000"/>
            </w:tcBorders>
            <w:hideMark/>
          </w:tcPr>
          <w:p w14:paraId="640556D3" w14:textId="77777777" w:rsidR="00C8029E" w:rsidRPr="00C8029E" w:rsidRDefault="00C8029E" w:rsidP="00C8029E">
            <w:pPr>
              <w:autoSpaceDE w:val="0"/>
              <w:autoSpaceDN w:val="0"/>
              <w:adjustRightInd w:val="0"/>
              <w:jc w:val="left"/>
              <w:rPr>
                <w:rFonts w:ascii="Courier New" w:hAnsi="Courier New" w:cs="Courier New"/>
                <w:color w:val="474747"/>
                <w:sz w:val="18"/>
                <w:lang w:eastAsia="fi-FI"/>
              </w:rPr>
            </w:pPr>
            <w:r w:rsidRPr="00C8029E">
              <w:rPr>
                <w:rFonts w:ascii="Courier New" w:hAnsi="Courier New" w:cs="Courier New"/>
                <w:color w:val="0000FF"/>
                <w:sz w:val="18"/>
                <w:lang w:eastAsia="fi-FI"/>
              </w:rPr>
              <w:t>&lt;!--</w:t>
            </w:r>
            <w:r w:rsidRPr="00C8029E">
              <w:rPr>
                <w:rFonts w:ascii="Courier New" w:hAnsi="Courier New" w:cs="Courier New"/>
                <w:color w:val="474747"/>
                <w:sz w:val="18"/>
                <w:lang w:eastAsia="fi-FI"/>
              </w:rPr>
              <w:t xml:space="preserve"> Viittaus toisessa asiakirjassa oleviin HAM-näkymän tietoihin, mikäli HAM näkymälle on samassa yhteydessä kirjattu tietoja.</w:t>
            </w:r>
          </w:p>
          <w:p w14:paraId="3BE0C015" w14:textId="77777777" w:rsidR="00C8029E" w:rsidRPr="00C8029E" w:rsidRDefault="00C8029E" w:rsidP="00C8029E">
            <w:pPr>
              <w:autoSpaceDE w:val="0"/>
              <w:autoSpaceDN w:val="0"/>
              <w:adjustRightInd w:val="0"/>
              <w:jc w:val="left"/>
              <w:rPr>
                <w:rFonts w:ascii="Courier New" w:hAnsi="Courier New" w:cs="Courier New"/>
                <w:color w:val="0000FF"/>
                <w:sz w:val="18"/>
                <w:lang w:eastAsia="fi-FI"/>
              </w:rPr>
            </w:pPr>
            <w:r w:rsidRPr="00C8029E">
              <w:rPr>
                <w:rFonts w:ascii="Courier New" w:hAnsi="Courier New" w:cs="Courier New"/>
                <w:color w:val="474747"/>
                <w:sz w:val="18"/>
                <w:lang w:eastAsia="fi-FI"/>
              </w:rPr>
              <w:t>Toistetaan asiakirjalla jokaisen entry.organizer -rakenteen alla, koska entry:jä on py</w:t>
            </w:r>
            <w:r w:rsidRPr="00C8029E">
              <w:rPr>
                <w:rFonts w:ascii="Courier New" w:hAnsi="Courier New" w:cs="Courier New"/>
                <w:color w:val="474747"/>
                <w:sz w:val="18"/>
                <w:lang w:eastAsia="fi-FI"/>
              </w:rPr>
              <w:t>s</w:t>
            </w:r>
            <w:r w:rsidRPr="00C8029E">
              <w:rPr>
                <w:rFonts w:ascii="Courier New" w:hAnsi="Courier New" w:cs="Courier New"/>
                <w:color w:val="474747"/>
                <w:sz w:val="18"/>
                <w:lang w:eastAsia="fi-FI"/>
              </w:rPr>
              <w:t xml:space="preserve">tyttävä käsittelemään itsenäisinä. </w:t>
            </w:r>
            <w:r w:rsidRPr="00C8029E">
              <w:rPr>
                <w:rFonts w:ascii="Courier New" w:hAnsi="Courier New" w:cs="Courier New"/>
                <w:color w:val="0000FF"/>
                <w:sz w:val="18"/>
                <w:lang w:eastAsia="fi-FI"/>
              </w:rPr>
              <w:t>--&gt;</w:t>
            </w:r>
          </w:p>
          <w:p w14:paraId="3835C0E4" w14:textId="77777777" w:rsidR="00C8029E" w:rsidRPr="004E48A5" w:rsidRDefault="00C8029E" w:rsidP="00C8029E">
            <w:pPr>
              <w:autoSpaceDE w:val="0"/>
              <w:autoSpaceDN w:val="0"/>
              <w:adjustRightInd w:val="0"/>
              <w:jc w:val="left"/>
              <w:rPr>
                <w:rFonts w:ascii="Courier New" w:hAnsi="Courier New" w:cs="Courier New"/>
                <w:color w:val="0000FF"/>
                <w:sz w:val="18"/>
                <w:lang w:eastAsia="fi-FI"/>
              </w:rPr>
            </w:pP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reference</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typeCode</w:t>
            </w:r>
            <w:r w:rsidRPr="004E48A5">
              <w:rPr>
                <w:rFonts w:ascii="Courier New" w:hAnsi="Courier New" w:cs="Courier New"/>
                <w:color w:val="0000FF"/>
                <w:sz w:val="18"/>
                <w:lang w:eastAsia="fi-FI"/>
              </w:rPr>
              <w:t>="</w:t>
            </w:r>
            <w:r w:rsidR="00F236BA" w:rsidRPr="004E48A5">
              <w:rPr>
                <w:rFonts w:ascii="Courier New" w:hAnsi="Courier New" w:cs="Courier New"/>
                <w:color w:val="000000"/>
                <w:sz w:val="18"/>
                <w:lang w:eastAsia="fi-FI"/>
              </w:rPr>
              <w:t>SPRT</w:t>
            </w:r>
            <w:r w:rsidRPr="004E48A5">
              <w:rPr>
                <w:rFonts w:ascii="Courier New" w:hAnsi="Courier New" w:cs="Courier New"/>
                <w:color w:val="0000FF"/>
                <w:sz w:val="18"/>
                <w:lang w:eastAsia="fi-FI"/>
              </w:rPr>
              <w:t>"&gt;</w:t>
            </w:r>
          </w:p>
          <w:p w14:paraId="0135CDD0" w14:textId="77777777" w:rsidR="00C8029E" w:rsidRPr="004E48A5" w:rsidRDefault="00C8029E" w:rsidP="00C8029E">
            <w:pPr>
              <w:autoSpaceDE w:val="0"/>
              <w:autoSpaceDN w:val="0"/>
              <w:adjustRightInd w:val="0"/>
              <w:jc w:val="left"/>
              <w:rPr>
                <w:rFonts w:ascii="Courier New" w:hAnsi="Courier New" w:cs="Courier New"/>
                <w:color w:val="0000FF"/>
                <w:sz w:val="18"/>
                <w:lang w:eastAsia="fi-FI"/>
              </w:rPr>
            </w:pPr>
            <w:r w:rsidRPr="004E48A5">
              <w:rPr>
                <w:rFonts w:ascii="Courier New" w:hAnsi="Courier New" w:cs="Courier New"/>
                <w:color w:val="000000"/>
                <w:sz w:val="18"/>
                <w:lang w:eastAsia="fi-FI"/>
              </w:rPr>
              <w:t xml:space="preserve">  </w:t>
            </w: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externalDocument</w:t>
            </w:r>
            <w:r w:rsidRPr="004E48A5">
              <w:rPr>
                <w:rFonts w:ascii="Courier New" w:hAnsi="Courier New" w:cs="Courier New"/>
                <w:color w:val="0000FF"/>
                <w:sz w:val="18"/>
                <w:lang w:eastAsia="fi-FI"/>
              </w:rPr>
              <w:t>&gt;</w:t>
            </w:r>
          </w:p>
          <w:p w14:paraId="08255605" w14:textId="77777777" w:rsidR="00C8029E" w:rsidRPr="004E48A5" w:rsidRDefault="00C8029E" w:rsidP="00C8029E">
            <w:pPr>
              <w:autoSpaceDE w:val="0"/>
              <w:autoSpaceDN w:val="0"/>
              <w:adjustRightInd w:val="0"/>
              <w:jc w:val="left"/>
              <w:rPr>
                <w:rFonts w:ascii="Courier New" w:hAnsi="Courier New" w:cs="Courier New"/>
                <w:color w:val="0000FF"/>
                <w:sz w:val="18"/>
                <w:lang w:eastAsia="fi-FI"/>
              </w:rPr>
            </w:pPr>
            <w:r w:rsidRPr="004E48A5">
              <w:rPr>
                <w:rFonts w:ascii="Courier New" w:hAnsi="Courier New" w:cs="Courier New"/>
                <w:color w:val="000000"/>
                <w:sz w:val="18"/>
                <w:lang w:eastAsia="fi-FI"/>
              </w:rPr>
              <w:t xml:space="preserve">    </w:t>
            </w:r>
            <w:r w:rsidRPr="004E48A5">
              <w:rPr>
                <w:rFonts w:ascii="Courier New" w:hAnsi="Courier New" w:cs="Courier New"/>
                <w:color w:val="0000FF"/>
                <w:sz w:val="18"/>
                <w:lang w:eastAsia="fi-FI"/>
              </w:rPr>
              <w:t>&lt;!--</w:t>
            </w:r>
            <w:r w:rsidRPr="004E48A5">
              <w:rPr>
                <w:rFonts w:ascii="Courier New" w:hAnsi="Courier New" w:cs="Courier New"/>
                <w:color w:val="474747"/>
                <w:sz w:val="18"/>
                <w:lang w:eastAsia="fi-FI"/>
              </w:rPr>
              <w:t xml:space="preserve"> viittausrakenteen templateId </w:t>
            </w:r>
            <w:r w:rsidRPr="004E48A5">
              <w:rPr>
                <w:rFonts w:ascii="Courier New" w:hAnsi="Courier New" w:cs="Courier New"/>
                <w:color w:val="0000FF"/>
                <w:sz w:val="18"/>
                <w:lang w:eastAsia="fi-FI"/>
              </w:rPr>
              <w:t>--&gt;</w:t>
            </w:r>
          </w:p>
          <w:p w14:paraId="1B61ACCD" w14:textId="77777777" w:rsidR="00C8029E" w:rsidRPr="00C8029E" w:rsidRDefault="00C8029E" w:rsidP="00C8029E">
            <w:pPr>
              <w:autoSpaceDE w:val="0"/>
              <w:autoSpaceDN w:val="0"/>
              <w:adjustRightInd w:val="0"/>
              <w:jc w:val="left"/>
              <w:rPr>
                <w:rFonts w:ascii="Courier New" w:hAnsi="Courier New" w:cs="Courier New"/>
                <w:color w:val="0000FF"/>
                <w:sz w:val="18"/>
                <w:lang w:eastAsia="fi-FI"/>
              </w:rPr>
            </w:pPr>
            <w:r w:rsidRPr="004E48A5">
              <w:rPr>
                <w:rFonts w:ascii="Courier New" w:hAnsi="Courier New" w:cs="Courier New"/>
                <w:color w:val="000000"/>
                <w:sz w:val="18"/>
                <w:lang w:eastAsia="fi-FI"/>
              </w:rPr>
              <w:t xml:space="preserve">    </w:t>
            </w:r>
            <w:r w:rsidRPr="00C8029E">
              <w:rPr>
                <w:rFonts w:ascii="Courier New" w:hAnsi="Courier New" w:cs="Courier New"/>
                <w:color w:val="0000FF"/>
                <w:sz w:val="18"/>
                <w:lang w:eastAsia="fi-FI"/>
              </w:rPr>
              <w:t>&lt;</w:t>
            </w:r>
            <w:r w:rsidRPr="00C8029E">
              <w:rPr>
                <w:rFonts w:ascii="Courier New" w:hAnsi="Courier New" w:cs="Courier New"/>
                <w:color w:val="800000"/>
                <w:sz w:val="18"/>
                <w:lang w:eastAsia="fi-FI"/>
              </w:rPr>
              <w:t>templateId</w:t>
            </w:r>
            <w:r w:rsidRPr="00C8029E">
              <w:rPr>
                <w:rFonts w:ascii="Courier New" w:hAnsi="Courier New" w:cs="Courier New"/>
                <w:i/>
                <w:iCs/>
                <w:color w:val="008080"/>
                <w:sz w:val="18"/>
                <w:lang w:eastAsia="fi-FI"/>
              </w:rPr>
              <w:t xml:space="preserve"> </w:t>
            </w:r>
            <w:r w:rsidRPr="00C8029E">
              <w:rPr>
                <w:rFonts w:ascii="Courier New" w:hAnsi="Courier New" w:cs="Courier New"/>
                <w:color w:val="FF0000"/>
                <w:sz w:val="18"/>
                <w:lang w:eastAsia="fi-FI"/>
              </w:rPr>
              <w:t>root</w:t>
            </w:r>
            <w:r w:rsidRPr="00C8029E">
              <w:rPr>
                <w:rFonts w:ascii="Courier New" w:hAnsi="Courier New" w:cs="Courier New"/>
                <w:color w:val="0000FF"/>
                <w:sz w:val="18"/>
                <w:lang w:eastAsia="fi-FI"/>
              </w:rPr>
              <w:t>="</w:t>
            </w:r>
            <w:r w:rsidRPr="00C8029E">
              <w:rPr>
                <w:rFonts w:ascii="Courier New" w:hAnsi="Courier New" w:cs="Courier New"/>
                <w:color w:val="000000"/>
                <w:sz w:val="18"/>
                <w:lang w:eastAsia="fi-FI"/>
              </w:rPr>
              <w:t>1.2.246.537.6.12.999.2003.20.</w:t>
            </w:r>
            <w:del w:id="218" w:author="Tekijä">
              <w:r w:rsidRPr="00C8029E" w:rsidDel="007B743B">
                <w:rPr>
                  <w:rFonts w:ascii="Courier New" w:hAnsi="Courier New" w:cs="Courier New"/>
                  <w:color w:val="000000"/>
                  <w:sz w:val="18"/>
                  <w:lang w:eastAsia="fi-FI"/>
                </w:rPr>
                <w:delText>4</w:delText>
              </w:r>
            </w:del>
            <w:ins w:id="219" w:author="Tekijä">
              <w:r w:rsidR="007B743B">
                <w:rPr>
                  <w:rFonts w:ascii="Courier New" w:hAnsi="Courier New" w:cs="Courier New"/>
                  <w:color w:val="000000"/>
                  <w:sz w:val="18"/>
                  <w:lang w:eastAsia="fi-FI"/>
                </w:rPr>
                <w:t>1</w:t>
              </w:r>
            </w:ins>
            <w:r w:rsidRPr="00C8029E">
              <w:rPr>
                <w:rFonts w:ascii="Courier New" w:hAnsi="Courier New" w:cs="Courier New"/>
                <w:color w:val="0000FF"/>
                <w:sz w:val="18"/>
                <w:lang w:eastAsia="fi-FI"/>
              </w:rPr>
              <w:t>"/&gt;</w:t>
            </w:r>
          </w:p>
          <w:p w14:paraId="0D2EEF2F" w14:textId="77777777" w:rsidR="00C8029E" w:rsidRPr="00C8029E" w:rsidRDefault="00C8029E" w:rsidP="00C8029E">
            <w:pPr>
              <w:autoSpaceDE w:val="0"/>
              <w:autoSpaceDN w:val="0"/>
              <w:adjustRightInd w:val="0"/>
              <w:jc w:val="left"/>
              <w:rPr>
                <w:rFonts w:ascii="Courier New" w:hAnsi="Courier New" w:cs="Courier New"/>
                <w:color w:val="0000FF"/>
                <w:sz w:val="18"/>
                <w:lang w:eastAsia="fi-FI"/>
              </w:rPr>
            </w:pPr>
            <w:r w:rsidRPr="00C8029E">
              <w:rPr>
                <w:rFonts w:ascii="Courier New" w:hAnsi="Courier New" w:cs="Courier New"/>
                <w:color w:val="000000"/>
                <w:sz w:val="18"/>
                <w:lang w:eastAsia="fi-FI"/>
              </w:rPr>
              <w:t xml:space="preserve">    </w:t>
            </w:r>
            <w:r w:rsidRPr="00C8029E">
              <w:rPr>
                <w:rFonts w:ascii="Courier New" w:hAnsi="Courier New" w:cs="Courier New"/>
                <w:color w:val="0000FF"/>
                <w:sz w:val="18"/>
                <w:lang w:eastAsia="fi-FI"/>
              </w:rPr>
              <w:t>&lt;!--</w:t>
            </w:r>
            <w:r w:rsidRPr="00C8029E">
              <w:rPr>
                <w:rFonts w:ascii="Courier New" w:hAnsi="Courier New" w:cs="Courier New"/>
                <w:color w:val="474747"/>
                <w:sz w:val="18"/>
                <w:lang w:eastAsia="fi-FI"/>
              </w:rPr>
              <w:t xml:space="preserve"> tähän viitatun asiakirjan id  </w:t>
            </w:r>
            <w:r w:rsidRPr="00C8029E">
              <w:rPr>
                <w:rFonts w:ascii="Courier New" w:hAnsi="Courier New" w:cs="Courier New"/>
                <w:color w:val="0000FF"/>
                <w:sz w:val="18"/>
                <w:lang w:eastAsia="fi-FI"/>
              </w:rPr>
              <w:t>--&gt;</w:t>
            </w:r>
          </w:p>
          <w:p w14:paraId="5C9A8A78" w14:textId="77777777" w:rsidR="00C8029E" w:rsidRPr="00302119" w:rsidRDefault="00C8029E" w:rsidP="00C8029E">
            <w:pPr>
              <w:autoSpaceDE w:val="0"/>
              <w:autoSpaceDN w:val="0"/>
              <w:adjustRightInd w:val="0"/>
              <w:jc w:val="left"/>
              <w:rPr>
                <w:rFonts w:ascii="Courier New" w:hAnsi="Courier New" w:cs="Courier New"/>
                <w:color w:val="0000FF"/>
                <w:sz w:val="18"/>
                <w:lang w:eastAsia="fi-FI"/>
              </w:rPr>
            </w:pPr>
            <w:r w:rsidRPr="0056620E">
              <w:rPr>
                <w:rFonts w:ascii="Courier New" w:hAnsi="Courier New" w:cs="Courier New"/>
                <w:color w:val="000000"/>
                <w:sz w:val="18"/>
                <w:lang w:eastAsia="fi-FI"/>
              </w:rPr>
              <w:t xml:space="preserve">    </w:t>
            </w:r>
            <w:r w:rsidRPr="00302119">
              <w:rPr>
                <w:rFonts w:ascii="Courier New" w:hAnsi="Courier New" w:cs="Courier New"/>
                <w:color w:val="0000FF"/>
                <w:sz w:val="18"/>
                <w:lang w:eastAsia="fi-FI"/>
              </w:rPr>
              <w:t>&lt;</w:t>
            </w:r>
            <w:r w:rsidRPr="00302119">
              <w:rPr>
                <w:rFonts w:ascii="Courier New" w:hAnsi="Courier New" w:cs="Courier New"/>
                <w:color w:val="800000"/>
                <w:sz w:val="18"/>
                <w:lang w:eastAsia="fi-FI"/>
              </w:rPr>
              <w:t>id</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root</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1.2.246.10.1234567.</w:t>
            </w:r>
            <w:del w:id="220" w:author="Tekijä">
              <w:r w:rsidRPr="00302119" w:rsidDel="004D4A74">
                <w:rPr>
                  <w:rFonts w:ascii="Courier New" w:hAnsi="Courier New" w:cs="Courier New"/>
                  <w:color w:val="000000"/>
                  <w:sz w:val="18"/>
                  <w:lang w:eastAsia="fi-FI"/>
                </w:rPr>
                <w:delText>11.2013.3456</w:delText>
              </w:r>
            </w:del>
            <w:ins w:id="221" w:author="Tekijä">
              <w:r w:rsidR="004D4A74" w:rsidRPr="00302119">
                <w:rPr>
                  <w:rFonts w:ascii="Courier New" w:hAnsi="Courier New" w:cs="Courier New"/>
                  <w:color w:val="000000"/>
                  <w:sz w:val="18"/>
                  <w:lang w:eastAsia="fi-FI"/>
                </w:rPr>
                <w:t>11.2015.3456</w:t>
              </w:r>
            </w:ins>
            <w:r w:rsidRPr="00302119">
              <w:rPr>
                <w:rFonts w:ascii="Courier New" w:hAnsi="Courier New" w:cs="Courier New"/>
                <w:color w:val="0000FF"/>
                <w:sz w:val="18"/>
                <w:lang w:eastAsia="fi-FI"/>
              </w:rPr>
              <w:t>"/&gt;</w:t>
            </w:r>
          </w:p>
          <w:p w14:paraId="2FBEFC1E" w14:textId="77777777" w:rsidR="00C8029E" w:rsidRPr="00302119" w:rsidRDefault="00C8029E" w:rsidP="00C8029E">
            <w:pPr>
              <w:autoSpaceDE w:val="0"/>
              <w:autoSpaceDN w:val="0"/>
              <w:adjustRightInd w:val="0"/>
              <w:jc w:val="left"/>
              <w:rPr>
                <w:rFonts w:ascii="Courier New" w:hAnsi="Courier New" w:cs="Courier New"/>
                <w:color w:val="0000FF"/>
                <w:sz w:val="18"/>
                <w:lang w:eastAsia="fi-FI"/>
              </w:rPr>
            </w:pPr>
            <w:r w:rsidRPr="00302119">
              <w:rPr>
                <w:rFonts w:ascii="Courier New" w:hAnsi="Courier New" w:cs="Courier New"/>
                <w:color w:val="000000"/>
                <w:sz w:val="18"/>
                <w:lang w:eastAsia="fi-FI"/>
              </w:rPr>
              <w:t xml:space="preserve">    </w:t>
            </w:r>
            <w:r w:rsidRPr="00302119">
              <w:rPr>
                <w:rFonts w:ascii="Courier New" w:hAnsi="Courier New" w:cs="Courier New"/>
                <w:color w:val="0000FF"/>
                <w:sz w:val="18"/>
                <w:lang w:eastAsia="fi-FI"/>
              </w:rPr>
              <w:t>&lt;!--</w:t>
            </w:r>
            <w:r w:rsidRPr="00302119">
              <w:rPr>
                <w:rFonts w:ascii="Courier New" w:hAnsi="Courier New" w:cs="Courier New"/>
                <w:color w:val="474747"/>
                <w:sz w:val="18"/>
                <w:lang w:eastAsia="fi-FI"/>
              </w:rPr>
              <w:t xml:space="preserve"> asiakirjan setid</w:t>
            </w:r>
            <w:r w:rsidRPr="00302119">
              <w:rPr>
                <w:rFonts w:ascii="Courier New" w:hAnsi="Courier New" w:cs="Courier New"/>
                <w:color w:val="0000FF"/>
                <w:sz w:val="18"/>
                <w:lang w:eastAsia="fi-FI"/>
              </w:rPr>
              <w:t>--&gt;</w:t>
            </w:r>
          </w:p>
          <w:p w14:paraId="4CDAD6E0" w14:textId="77777777" w:rsidR="00C8029E" w:rsidRPr="004D15CF" w:rsidRDefault="00C8029E" w:rsidP="00C8029E">
            <w:pPr>
              <w:autoSpaceDE w:val="0"/>
              <w:autoSpaceDN w:val="0"/>
              <w:adjustRightInd w:val="0"/>
              <w:jc w:val="left"/>
              <w:rPr>
                <w:rFonts w:ascii="Courier New" w:hAnsi="Courier New" w:cs="Courier New"/>
                <w:color w:val="0000FF"/>
                <w:sz w:val="18"/>
                <w:lang w:val="en-US" w:eastAsia="fi-FI"/>
              </w:rPr>
            </w:pPr>
            <w:r w:rsidRPr="00302119">
              <w:rPr>
                <w:rFonts w:ascii="Courier New" w:hAnsi="Courier New" w:cs="Courier New"/>
                <w:color w:val="000000"/>
                <w:sz w:val="18"/>
                <w:lang w:eastAsia="fi-FI"/>
              </w:rPr>
              <w:t xml:space="preserve">    </w:t>
            </w:r>
            <w:r w:rsidRPr="00302119">
              <w:rPr>
                <w:rFonts w:ascii="Courier New" w:hAnsi="Courier New" w:cs="Courier New"/>
                <w:color w:val="0000FF"/>
                <w:sz w:val="18"/>
                <w:lang w:eastAsia="fi-FI"/>
              </w:rPr>
              <w:t>&lt;</w:t>
            </w:r>
            <w:r w:rsidRPr="00302119">
              <w:rPr>
                <w:rFonts w:ascii="Courier New" w:hAnsi="Courier New" w:cs="Courier New"/>
                <w:color w:val="800000"/>
                <w:sz w:val="18"/>
                <w:lang w:eastAsia="fi-FI"/>
              </w:rPr>
              <w:t>setId</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root</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1.2.246.10.1234567.</w:t>
            </w:r>
            <w:del w:id="222" w:author="Tekijä">
              <w:r w:rsidRPr="00302119" w:rsidDel="004D4A74">
                <w:rPr>
                  <w:rFonts w:ascii="Courier New" w:hAnsi="Courier New" w:cs="Courier New"/>
                  <w:color w:val="000000"/>
                  <w:sz w:val="18"/>
                  <w:lang w:eastAsia="fi-FI"/>
                </w:rPr>
                <w:delText>11.2013.3456</w:delText>
              </w:r>
            </w:del>
            <w:ins w:id="223" w:author="Tekijä">
              <w:r w:rsidR="004D4A74">
                <w:rPr>
                  <w:rFonts w:ascii="Courier New" w:hAnsi="Courier New" w:cs="Courier New"/>
                  <w:color w:val="000000"/>
                  <w:sz w:val="18"/>
                  <w:lang w:val="en-US" w:eastAsia="fi-FI"/>
                </w:rPr>
                <w:t>11.2015.3456</w:t>
              </w:r>
            </w:ins>
            <w:r w:rsidRPr="004D15CF">
              <w:rPr>
                <w:rFonts w:ascii="Courier New" w:hAnsi="Courier New" w:cs="Courier New"/>
                <w:color w:val="0000FF"/>
                <w:sz w:val="18"/>
                <w:lang w:val="en-US" w:eastAsia="fi-FI"/>
              </w:rPr>
              <w:t>"/&gt;</w:t>
            </w:r>
          </w:p>
          <w:p w14:paraId="02723043" w14:textId="77777777" w:rsidR="00C8029E" w:rsidRPr="00C8029E" w:rsidRDefault="00C8029E" w:rsidP="00C8029E">
            <w:pPr>
              <w:autoSpaceDE w:val="0"/>
              <w:autoSpaceDN w:val="0"/>
              <w:adjustRightInd w:val="0"/>
              <w:jc w:val="left"/>
              <w:rPr>
                <w:rFonts w:ascii="Courier New" w:hAnsi="Courier New" w:cs="Courier New"/>
                <w:color w:val="0000FF"/>
                <w:sz w:val="18"/>
                <w:lang w:val="en-US" w:eastAsia="fi-FI"/>
              </w:rPr>
            </w:pPr>
            <w:r w:rsidRPr="004D15CF">
              <w:rPr>
                <w:rFonts w:ascii="Courier New" w:hAnsi="Courier New" w:cs="Courier New"/>
                <w:color w:val="000000"/>
                <w:sz w:val="18"/>
                <w:lang w:val="en-US" w:eastAsia="fi-FI"/>
              </w:rPr>
              <w:t xml:space="preserve">  </w:t>
            </w:r>
            <w:r w:rsidRPr="00C8029E">
              <w:rPr>
                <w:rFonts w:ascii="Courier New" w:hAnsi="Courier New" w:cs="Courier New"/>
                <w:color w:val="0000FF"/>
                <w:sz w:val="18"/>
                <w:lang w:val="en-US" w:eastAsia="fi-FI"/>
              </w:rPr>
              <w:t>&lt;/</w:t>
            </w:r>
            <w:r w:rsidRPr="00C8029E">
              <w:rPr>
                <w:rFonts w:ascii="Courier New" w:hAnsi="Courier New" w:cs="Courier New"/>
                <w:color w:val="800000"/>
                <w:sz w:val="18"/>
                <w:lang w:val="en-US" w:eastAsia="fi-FI"/>
              </w:rPr>
              <w:t>externalDocument</w:t>
            </w:r>
            <w:r w:rsidRPr="00C8029E">
              <w:rPr>
                <w:rFonts w:ascii="Courier New" w:hAnsi="Courier New" w:cs="Courier New"/>
                <w:color w:val="0000FF"/>
                <w:sz w:val="18"/>
                <w:lang w:val="en-US" w:eastAsia="fi-FI"/>
              </w:rPr>
              <w:t>&gt;</w:t>
            </w:r>
          </w:p>
          <w:p w14:paraId="71B2287E" w14:textId="77777777" w:rsidR="00036FC2" w:rsidRPr="004D4A74" w:rsidRDefault="00C8029E" w:rsidP="00C8029E">
            <w:pPr>
              <w:autoSpaceDE w:val="0"/>
              <w:autoSpaceDN w:val="0"/>
              <w:adjustRightInd w:val="0"/>
              <w:jc w:val="left"/>
              <w:rPr>
                <w:sz w:val="18"/>
                <w:lang w:val="en-US"/>
              </w:rPr>
            </w:pPr>
            <w:r w:rsidRPr="00C8029E">
              <w:rPr>
                <w:rFonts w:ascii="Courier New" w:hAnsi="Courier New" w:cs="Courier New"/>
                <w:color w:val="0000FF"/>
                <w:sz w:val="18"/>
                <w:lang w:val="en-US" w:eastAsia="fi-FI"/>
              </w:rPr>
              <w:t>&lt;/</w:t>
            </w:r>
            <w:r w:rsidRPr="00C8029E">
              <w:rPr>
                <w:rFonts w:ascii="Courier New" w:hAnsi="Courier New" w:cs="Courier New"/>
                <w:color w:val="800000"/>
                <w:sz w:val="18"/>
                <w:lang w:val="en-US" w:eastAsia="fi-FI"/>
              </w:rPr>
              <w:t>reference</w:t>
            </w:r>
            <w:r w:rsidRPr="00C8029E">
              <w:rPr>
                <w:rFonts w:ascii="Courier New" w:hAnsi="Courier New" w:cs="Courier New"/>
                <w:color w:val="0000FF"/>
                <w:sz w:val="18"/>
                <w:lang w:val="en-US" w:eastAsia="fi-FI"/>
              </w:rPr>
              <w:t>&gt;</w:t>
            </w:r>
          </w:p>
        </w:tc>
      </w:tr>
    </w:tbl>
    <w:p w14:paraId="54F58BBD" w14:textId="77777777" w:rsidR="00036FC2" w:rsidRPr="004D4A74" w:rsidRDefault="00036FC2" w:rsidP="00036FC2">
      <w:pPr>
        <w:rPr>
          <w:lang w:val="en-US"/>
        </w:rPr>
      </w:pPr>
    </w:p>
    <w:p w14:paraId="6AFEA295" w14:textId="77777777" w:rsidR="009C724D" w:rsidRDefault="00036FC2" w:rsidP="009C724D">
      <w:r>
        <w:t xml:space="preserve">Muuten rakenteisista osioista ei ole tarve viitata aikaisempiin kirjauksiin, sillä tuorein kohteen entry sisältää kaikki tarvittavat tiedot. </w:t>
      </w:r>
    </w:p>
    <w:p w14:paraId="45B00E90" w14:textId="77777777" w:rsidR="00913B76" w:rsidRDefault="00913B76" w:rsidP="00913B76">
      <w:pPr>
        <w:pStyle w:val="Otsikko2"/>
      </w:pPr>
      <w:bookmarkStart w:id="224" w:name="_Toc436732522"/>
      <w:r>
        <w:t>Observation valuessa käytettävät CD ja CV tietotyypit</w:t>
      </w:r>
      <w:bookmarkEnd w:id="224"/>
    </w:p>
    <w:p w14:paraId="0E2B7B77" w14:textId="77777777" w:rsidR="0056620E" w:rsidRPr="00913B76" w:rsidRDefault="00913B76" w:rsidP="0056620E">
      <w:r w:rsidRPr="00DA5FD5">
        <w:t>Tämän määrittelyn pohjalla olevien tietosisältömäärittelyjen mukaisesti kansallisilla luokituksilla annetut havainnot ovat CV-tietotyyppiä (=koodisto on kiinnitetty ja vain kyseessä olevaa koodistoa saa käyttää).</w:t>
      </w:r>
      <w:r w:rsidR="00625772" w:rsidRPr="00DA5FD5">
        <w:t xml:space="preserve"> </w:t>
      </w:r>
      <w:del w:id="225" w:author="Tekijä">
        <w:r w:rsidR="00625772" w:rsidRPr="00DA5FD5" w:rsidDel="00DA5FD5">
          <w:delText xml:space="preserve">Lähtökohtaisesti näin onkin, mutta määrittelyssä kuvatut xml-rakenteet ja liitteissä olevissa esimerkeissä on </w:delText>
        </w:r>
        <w:r w:rsidR="00D9515C" w:rsidRPr="00DA5FD5" w:rsidDel="00DA5FD5">
          <w:delText xml:space="preserve">nyt </w:delText>
        </w:r>
        <w:r w:rsidR="00625772" w:rsidRPr="00DA5FD5" w:rsidDel="00DA5FD5">
          <w:delText>käytetty systemaattisesti</w:delText>
        </w:r>
      </w:del>
      <w:ins w:id="226" w:author="Tekijä">
        <w:r w:rsidR="00DA5FD5">
          <w:t>Keskusteluissa on esitetty myös tarve</w:t>
        </w:r>
      </w:ins>
      <w:r w:rsidR="00625772" w:rsidRPr="00DA5FD5">
        <w:t xml:space="preserve"> CD-tietotyyppi</w:t>
      </w:r>
      <w:ins w:id="227" w:author="Tekijä">
        <w:r w:rsidR="00DA5FD5">
          <w:t>ll</w:t>
        </w:r>
      </w:ins>
      <w:r w:rsidR="00625772" w:rsidRPr="00DA5FD5">
        <w:t xml:space="preserve">ä </w:t>
      </w:r>
      <w:del w:id="228" w:author="Tekijä">
        <w:r w:rsidR="00625772" w:rsidRPr="00DA5FD5" w:rsidDel="00DA5FD5">
          <w:delText xml:space="preserve">mahdollistaen </w:delText>
        </w:r>
      </w:del>
      <w:ins w:id="229" w:author="Tekijä">
        <w:r w:rsidR="00DA5FD5" w:rsidRPr="00DA5FD5">
          <w:t>mahdollista</w:t>
        </w:r>
        <w:r w:rsidR="00DA5FD5">
          <w:t>a</w:t>
        </w:r>
        <w:r w:rsidR="00DA5FD5" w:rsidRPr="00DA5FD5">
          <w:t xml:space="preserve"> </w:t>
        </w:r>
      </w:ins>
      <w:r w:rsidR="00625772" w:rsidRPr="00DA5FD5">
        <w:t>havaintojen i</w:t>
      </w:r>
      <w:r w:rsidR="00625772" w:rsidRPr="00DA5FD5">
        <w:t>l</w:t>
      </w:r>
      <w:r w:rsidR="00625772" w:rsidRPr="00DA5FD5">
        <w:t xml:space="preserve">maisemisen tai tarkemman tason kirjaukset myös paikallisilla </w:t>
      </w:r>
      <w:r w:rsidR="00D9515C" w:rsidRPr="00DA5FD5">
        <w:t xml:space="preserve">tai järjestelmäkohtaisilla </w:t>
      </w:r>
      <w:r w:rsidR="00625772" w:rsidRPr="00DA5FD5">
        <w:t>loukituksilla</w:t>
      </w:r>
      <w:del w:id="230" w:author="Tekijä">
        <w:r w:rsidR="00625772" w:rsidRPr="00DA5FD5" w:rsidDel="00DA5FD5">
          <w:delText xml:space="preserve">. Tarve on tullut esiin THL/Kela/Järjestelmätoimittajat yhteisissä työpajoissa, mutta </w:delText>
        </w:r>
        <w:r w:rsidR="00D9515C" w:rsidRPr="00DA5FD5" w:rsidDel="00DA5FD5">
          <w:delText>tarkemmin tietokohtaisesti tätä tarve</w:delText>
        </w:r>
        <w:r w:rsidR="00D9515C" w:rsidRPr="00DA5FD5" w:rsidDel="00DA5FD5">
          <w:delText>t</w:delText>
        </w:r>
        <w:r w:rsidR="00D9515C" w:rsidRPr="00DA5FD5" w:rsidDel="00DA5FD5">
          <w:delText>ta ei ole pystytty vielä rajaamaan. Suun terveydenhuollon CDA toteutuksen pilotoinnin kokemusten perusteella on tarkoitus rajata tarkemmin, missä kaikissa tiedoissa on yleensä tarve sallia mahdoll</w:delText>
        </w:r>
        <w:r w:rsidR="00D9515C" w:rsidRPr="00DA5FD5" w:rsidDel="00DA5FD5">
          <w:delText>i</w:delText>
        </w:r>
        <w:r w:rsidR="00D9515C" w:rsidRPr="00DA5FD5" w:rsidDel="00DA5FD5">
          <w:delText>suus CD-tietotyypin käyttöön ja muuttaa sen jälkeen loput tiedot tähän siirtomuotomäärittelyynkin CV-tietotyypiksi</w:delText>
        </w:r>
      </w:del>
      <w:ins w:id="231" w:author="Tekijä">
        <w:r w:rsidR="00DA5FD5">
          <w:t>, mutta niitä ei sisällytetty tähän versioon</w:t>
        </w:r>
      </w:ins>
      <w:r w:rsidR="00D9515C" w:rsidRPr="00DA5FD5">
        <w:t>.</w:t>
      </w:r>
    </w:p>
    <w:p w14:paraId="352C2CD8" w14:textId="77777777" w:rsidR="00ED577C" w:rsidRDefault="00AA014C" w:rsidP="00E6481D">
      <w:r>
        <w:br w:type="page"/>
      </w:r>
    </w:p>
    <w:p w14:paraId="7AC11F2D" w14:textId="77777777" w:rsidR="00F02992" w:rsidRPr="004208A6" w:rsidRDefault="00AE4448" w:rsidP="004208A6">
      <w:pPr>
        <w:pStyle w:val="Otsikko1"/>
      </w:pPr>
      <w:bookmarkStart w:id="232" w:name="_Toc436732523"/>
      <w:r w:rsidRPr="002266EB">
        <w:t>Hampai</w:t>
      </w:r>
      <w:r>
        <w:t>ston</w:t>
      </w:r>
      <w:r w:rsidRPr="002266EB">
        <w:t xml:space="preserve"> </w:t>
      </w:r>
      <w:r w:rsidR="004A659B">
        <w:t>nykytila</w:t>
      </w:r>
      <w:bookmarkEnd w:id="232"/>
      <w:r w:rsidR="00F02992" w:rsidRPr="004208A6">
        <w:t xml:space="preserve"> </w:t>
      </w:r>
    </w:p>
    <w:p w14:paraId="5DD5F0D7" w14:textId="77777777" w:rsidR="00A56255" w:rsidRDefault="00F02992" w:rsidP="00A56255">
      <w:r w:rsidRPr="002266EB">
        <w:t xml:space="preserve">Tiedot kuvaavat henkilön </w:t>
      </w:r>
      <w:r w:rsidR="004A659B">
        <w:t>hampaiston nykytilan rakenteiset kirjaukset</w:t>
      </w:r>
      <w:r w:rsidRPr="002266EB">
        <w:t>.</w:t>
      </w:r>
      <w:r w:rsidR="004A659B">
        <w:t xml:space="preserve"> </w:t>
      </w:r>
      <w:r w:rsidR="00AA014C">
        <w:t>Hampaiston nykytilan tiet</w:t>
      </w:r>
      <w:r w:rsidR="00AA014C">
        <w:t>o</w:t>
      </w:r>
      <w:r w:rsidR="00AA014C">
        <w:t>sisältö on kuvattu STH01 Hampaiston nykytila tietosisältömäärittelyssä [16]</w:t>
      </w:r>
      <w:r w:rsidR="00B607BF">
        <w:t>.</w:t>
      </w:r>
    </w:p>
    <w:p w14:paraId="73854CBB" w14:textId="77777777" w:rsidR="00B607BF" w:rsidRDefault="00B607BF" w:rsidP="00A56255"/>
    <w:p w14:paraId="5BDD9FF6" w14:textId="77777777" w:rsidR="00B607BF" w:rsidRDefault="00B607BF" w:rsidP="00A56255">
      <w:r>
        <w:t>Hampaiston nykytilatiedot kirjataan HAM-näkymälle.</w:t>
      </w:r>
    </w:p>
    <w:p w14:paraId="604E8E49" w14:textId="77777777" w:rsidR="00A56255" w:rsidRDefault="00A56255" w:rsidP="00275518">
      <w:pPr>
        <w:pStyle w:val="Otsikko2"/>
      </w:pPr>
      <w:bookmarkStart w:id="233" w:name="_Toc436732524"/>
      <w:r>
        <w:t>Otsikko</w:t>
      </w:r>
      <w:bookmarkEnd w:id="233"/>
    </w:p>
    <w:p w14:paraId="40B57244" w14:textId="77777777" w:rsidR="00A56255" w:rsidRDefault="00A56255" w:rsidP="00A56255">
      <w:r w:rsidRPr="00A56255">
        <w:t xml:space="preserve">Otsikkona </w:t>
      </w:r>
      <w:r w:rsidRPr="00117A52">
        <w:t xml:space="preserve">AR/YDIN </w:t>
      </w:r>
      <w:r>
        <w:t>– Otsikot ko</w:t>
      </w:r>
      <w:r>
        <w:t>o</w:t>
      </w:r>
      <w:r>
        <w:t>distosta ’Nykytila’, koodiarvo 37.</w:t>
      </w:r>
    </w:p>
    <w:p w14:paraId="0BED7C30" w14:textId="77777777" w:rsidR="00A56255" w:rsidRPr="00A56255" w:rsidRDefault="00A56255" w:rsidP="00A56255">
      <w:r w:rsidRPr="00A56255">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A56255" w14:paraId="23FF9639" w14:textId="77777777" w:rsidTr="009E54AB">
        <w:tc>
          <w:tcPr>
            <w:tcW w:w="9779" w:type="dxa"/>
            <w:tcBorders>
              <w:top w:val="single" w:sz="4" w:space="0" w:color="000000"/>
              <w:left w:val="single" w:sz="4" w:space="0" w:color="000000"/>
              <w:bottom w:val="single" w:sz="4" w:space="0" w:color="000000"/>
              <w:right w:val="single" w:sz="4" w:space="0" w:color="000000"/>
            </w:tcBorders>
            <w:hideMark/>
          </w:tcPr>
          <w:p w14:paraId="30C1FCFA"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component</w:t>
            </w:r>
            <w:r>
              <w:rPr>
                <w:rFonts w:ascii="Courier New" w:hAnsi="Courier New" w:cs="Courier New"/>
                <w:color w:val="0000FF"/>
                <w:sz w:val="18"/>
                <w:szCs w:val="18"/>
                <w:lang w:val="en-US" w:eastAsia="fi-FI"/>
              </w:rPr>
              <w:t>&gt;</w:t>
            </w:r>
          </w:p>
          <w:p w14:paraId="1D12DDDC" w14:textId="77777777" w:rsidR="001E4E3A" w:rsidRDefault="001E4E3A" w:rsidP="001E4E3A">
            <w:pPr>
              <w:autoSpaceDE w:val="0"/>
              <w:autoSpaceDN w:val="0"/>
              <w:adjustRightInd w:val="0"/>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section</w:t>
            </w:r>
            <w:r>
              <w:rPr>
                <w:rFonts w:ascii="Courier New" w:hAnsi="Courier New" w:cs="Courier New"/>
                <w:color w:val="0000FF"/>
                <w:sz w:val="18"/>
                <w:szCs w:val="18"/>
                <w:lang w:val="en-US" w:eastAsia="fi-FI"/>
              </w:rPr>
              <w:t>&gt;</w:t>
            </w:r>
          </w:p>
          <w:p w14:paraId="77D60EFE" w14:textId="77777777" w:rsidR="001E4E3A" w:rsidRDefault="001E4E3A" w:rsidP="008E33EF">
            <w:pPr>
              <w:autoSpaceDE w:val="0"/>
              <w:autoSpaceDN w:val="0"/>
              <w:adjustRightInd w:val="0"/>
              <w:ind w:left="568" w:hanging="568"/>
              <w:jc w:val="left"/>
              <w:rPr>
                <w:rFonts w:ascii="Courier New" w:hAnsi="Courier New" w:cs="Courier New"/>
                <w:color w:val="0000FF"/>
                <w:sz w:val="18"/>
                <w:szCs w:val="18"/>
                <w:lang w:val="en-US" w:eastAsia="fi-FI"/>
              </w:rPr>
            </w:pP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code</w:t>
            </w:r>
            <w:r>
              <w:rPr>
                <w:rFonts w:ascii="Courier New" w:hAnsi="Courier New" w:cs="Courier New"/>
                <w:i/>
                <w:iCs/>
                <w:color w:val="008080"/>
                <w:sz w:val="18"/>
                <w:szCs w:val="18"/>
                <w:lang w:val="en-US" w:eastAsia="fi-FI"/>
              </w:rPr>
              <w:t xml:space="preserve"> </w:t>
            </w:r>
            <w:r>
              <w:rPr>
                <w:rFonts w:ascii="Courier New" w:hAnsi="Courier New" w:cs="Courier New"/>
                <w:color w:val="FF0000"/>
                <w:sz w:val="18"/>
                <w:szCs w:val="18"/>
                <w:lang w:val="en-US" w:eastAsia="fi-FI"/>
              </w:rPr>
              <w:t>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37</w:t>
            </w:r>
            <w:r>
              <w:rPr>
                <w:rFonts w:ascii="Courier New" w:hAnsi="Courier New" w:cs="Courier New"/>
                <w:color w:val="0000FF"/>
                <w:sz w:val="18"/>
                <w:szCs w:val="18"/>
                <w:lang w:val="en-US" w:eastAsia="fi-FI"/>
              </w:rPr>
              <w:t>"</w:t>
            </w:r>
            <w:r>
              <w:rPr>
                <w:rFonts w:ascii="Courier New" w:hAnsi="Courier New" w:cs="Courier New"/>
                <w:i/>
                <w:iCs/>
                <w:color w:val="008080"/>
                <w:sz w:val="18"/>
                <w:szCs w:val="18"/>
                <w:lang w:val="en-US" w:eastAsia="fi-FI"/>
              </w:rPr>
              <w:t xml:space="preserve"> </w:t>
            </w:r>
            <w:r>
              <w:rPr>
                <w:rFonts w:ascii="Courier New" w:hAnsi="Courier New" w:cs="Courier New"/>
                <w:color w:val="FF0000"/>
                <w:sz w:val="18"/>
                <w:szCs w:val="18"/>
                <w:lang w:val="en-US" w:eastAsia="fi-FI"/>
              </w:rPr>
              <w:t>codeSystem</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1.2.246.537.6.14.2006</w:t>
            </w:r>
            <w:r>
              <w:rPr>
                <w:rFonts w:ascii="Courier New" w:hAnsi="Courier New" w:cs="Courier New"/>
                <w:color w:val="0000FF"/>
                <w:sz w:val="18"/>
                <w:szCs w:val="18"/>
                <w:lang w:val="en-US" w:eastAsia="fi-FI"/>
              </w:rPr>
              <w:t>"</w:t>
            </w:r>
            <w:r>
              <w:rPr>
                <w:rFonts w:ascii="Courier New" w:hAnsi="Courier New" w:cs="Courier New"/>
                <w:i/>
                <w:iCs/>
                <w:color w:val="008080"/>
                <w:sz w:val="18"/>
                <w:szCs w:val="18"/>
                <w:lang w:val="en-US" w:eastAsia="fi-FI"/>
              </w:rPr>
              <w:t xml:space="preserve"> </w:t>
            </w:r>
            <w:r>
              <w:rPr>
                <w:rFonts w:ascii="Courier New" w:hAnsi="Courier New" w:cs="Courier New"/>
                <w:color w:val="FF0000"/>
                <w:sz w:val="18"/>
                <w:szCs w:val="18"/>
                <w:lang w:val="en-US" w:eastAsia="fi-FI"/>
              </w:rPr>
              <w:t>codeSystemName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AR/YDIN Otsikot</w:t>
            </w:r>
            <w:r>
              <w:rPr>
                <w:rFonts w:ascii="Courier New" w:hAnsi="Courier New" w:cs="Courier New"/>
                <w:color w:val="0000FF"/>
                <w:sz w:val="18"/>
                <w:szCs w:val="18"/>
                <w:lang w:val="en-US" w:eastAsia="fi-FI"/>
              </w:rPr>
              <w:t>"</w:t>
            </w:r>
            <w:r>
              <w:rPr>
                <w:rFonts w:ascii="Courier New" w:hAnsi="Courier New" w:cs="Courier New"/>
                <w:i/>
                <w:iCs/>
                <w:color w:val="008080"/>
                <w:sz w:val="18"/>
                <w:szCs w:val="18"/>
                <w:lang w:val="en-US" w:eastAsia="fi-FI"/>
              </w:rPr>
              <w:t xml:space="preserve"> </w:t>
            </w:r>
            <w:r>
              <w:rPr>
                <w:rFonts w:ascii="Courier New" w:hAnsi="Courier New" w:cs="Courier New"/>
                <w:color w:val="FF0000"/>
                <w:sz w:val="18"/>
                <w:szCs w:val="18"/>
                <w:lang w:val="en-US" w:eastAsia="fi-FI"/>
              </w:rPr>
              <w:t>displayName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Nykytila (status)</w:t>
            </w:r>
            <w:r>
              <w:rPr>
                <w:rFonts w:ascii="Courier New" w:hAnsi="Courier New" w:cs="Courier New"/>
                <w:color w:val="0000FF"/>
                <w:sz w:val="18"/>
                <w:szCs w:val="18"/>
                <w:lang w:val="en-US" w:eastAsia="fi-FI"/>
              </w:rPr>
              <w:t>"/&gt;</w:t>
            </w:r>
          </w:p>
          <w:p w14:paraId="6A0A30D0" w14:textId="77777777" w:rsidR="00A56255" w:rsidRPr="00614C0F" w:rsidRDefault="001E4E3A" w:rsidP="001E4E3A">
            <w:pPr>
              <w:autoSpaceDE w:val="0"/>
              <w:autoSpaceDN w:val="0"/>
              <w:adjustRightInd w:val="0"/>
              <w:jc w:val="left"/>
            </w:pPr>
            <w:r>
              <w:rPr>
                <w:rFonts w:ascii="Courier New" w:hAnsi="Courier New" w:cs="Courier New"/>
                <w:i/>
                <w:iCs/>
                <w:color w:val="008080"/>
                <w:sz w:val="18"/>
                <w:szCs w:val="18"/>
                <w:lang w:val="en-US" w:eastAsia="fi-FI"/>
              </w:rPr>
              <w:tab/>
            </w:r>
            <w:r>
              <w:rPr>
                <w:rFonts w:ascii="Courier New" w:hAnsi="Courier New" w:cs="Courier New"/>
                <w:i/>
                <w:iCs/>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title</w:t>
            </w:r>
            <w:r>
              <w:rPr>
                <w:rFonts w:ascii="Courier New" w:hAnsi="Courier New" w:cs="Courier New"/>
                <w:color w:val="0000FF"/>
                <w:sz w:val="18"/>
                <w:szCs w:val="18"/>
                <w:lang w:val="en-US" w:eastAsia="fi-FI"/>
              </w:rPr>
              <w:t>&gt;</w:t>
            </w:r>
            <w:r>
              <w:rPr>
                <w:rFonts w:ascii="Courier New" w:hAnsi="Courier New" w:cs="Courier New"/>
                <w:color w:val="000000"/>
                <w:sz w:val="18"/>
                <w:szCs w:val="18"/>
                <w:lang w:val="en-US" w:eastAsia="fi-FI"/>
              </w:rPr>
              <w:t>Nykytila (status)</w:t>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title</w:t>
            </w:r>
            <w:r>
              <w:rPr>
                <w:rFonts w:ascii="Courier New" w:hAnsi="Courier New" w:cs="Courier New"/>
                <w:color w:val="0000FF"/>
                <w:sz w:val="18"/>
                <w:szCs w:val="18"/>
                <w:lang w:val="en-US" w:eastAsia="fi-FI"/>
              </w:rPr>
              <w:t>&gt;</w:t>
            </w:r>
          </w:p>
        </w:tc>
      </w:tr>
    </w:tbl>
    <w:p w14:paraId="1F32C973" w14:textId="77777777" w:rsidR="00143531" w:rsidRPr="00143531" w:rsidRDefault="00143531" w:rsidP="008E33EF">
      <w:pPr>
        <w:pStyle w:val="Otsikko2"/>
        <w:rPr>
          <w:lang w:val="en-US"/>
        </w:rPr>
      </w:pPr>
      <w:bookmarkStart w:id="234" w:name="_Toc377630980"/>
      <w:bookmarkStart w:id="235" w:name="_Toc377631154"/>
      <w:bookmarkStart w:id="236" w:name="_Toc377399032"/>
      <w:bookmarkStart w:id="237" w:name="_Toc436732525"/>
      <w:bookmarkEnd w:id="234"/>
      <w:bookmarkEnd w:id="235"/>
      <w:r w:rsidRPr="00143531">
        <w:rPr>
          <w:lang w:val="en-US"/>
        </w:rPr>
        <w:t>Hampaiston nykytila näyttömuodossa</w:t>
      </w:r>
      <w:bookmarkEnd w:id="236"/>
      <w:bookmarkEnd w:id="237"/>
    </w:p>
    <w:p w14:paraId="7A66F1DA" w14:textId="77777777" w:rsidR="00143531" w:rsidRPr="00143531" w:rsidRDefault="00143531" w:rsidP="00143531">
      <w:r w:rsidRPr="00143531">
        <w:t>Näyttömuodon toteutusohjeistus on Kertomus ja lomakkeet -oppaassa [8]. Alla on esimerkki näy</w:t>
      </w:r>
      <w:r w:rsidRPr="00143531">
        <w:t>t</w:t>
      </w:r>
      <w:r w:rsidRPr="00143531">
        <w:t>tömuotoon tuotavista tiedoista, tiedot on tarkemmin kuvattu kunkin observationin kohdalla.  Käytt</w:t>
      </w:r>
      <w:r w:rsidRPr="00143531">
        <w:t>ä</w:t>
      </w:r>
      <w:r w:rsidRPr="00143531">
        <w:t xml:space="preserve">jän syöttämät näyttötietokentät merkataan antamalla tietokentälle attribuutti </w:t>
      </w:r>
      <w:r w:rsidRPr="00143531">
        <w:rPr>
          <w:rFonts w:ascii="Arial" w:hAnsi="Arial" w:cs="Arial"/>
          <w:color w:val="FF0000"/>
          <w:sz w:val="20"/>
          <w:highlight w:val="white"/>
          <w:lang w:eastAsia="fi-FI"/>
        </w:rPr>
        <w:t>styleC</w:t>
      </w:r>
      <w:r w:rsidRPr="00143531">
        <w:rPr>
          <w:rFonts w:ascii="Arial" w:hAnsi="Arial" w:cs="Arial"/>
          <w:color w:val="FF0000"/>
          <w:sz w:val="20"/>
          <w:highlight w:val="white"/>
          <w:lang w:eastAsia="fi-FI"/>
        </w:rPr>
        <w:t>o</w:t>
      </w:r>
      <w:r w:rsidRPr="00143531">
        <w:rPr>
          <w:rFonts w:ascii="Arial" w:hAnsi="Arial" w:cs="Arial"/>
          <w:color w:val="FF0000"/>
          <w:sz w:val="20"/>
          <w:highlight w:val="white"/>
          <w:lang w:eastAsia="fi-FI"/>
        </w:rPr>
        <w:t>de</w:t>
      </w:r>
      <w:r w:rsidRPr="00143531">
        <w:rPr>
          <w:rFonts w:ascii="Arial" w:hAnsi="Arial" w:cs="Arial"/>
          <w:color w:val="0000FF"/>
          <w:sz w:val="20"/>
          <w:highlight w:val="white"/>
          <w:lang w:eastAsia="fi-FI"/>
        </w:rPr>
        <w:t>="</w:t>
      </w:r>
      <w:r w:rsidRPr="00143531">
        <w:rPr>
          <w:rFonts w:ascii="Arial" w:hAnsi="Arial" w:cs="Arial"/>
          <w:color w:val="000000"/>
          <w:sz w:val="20"/>
          <w:highlight w:val="white"/>
          <w:lang w:eastAsia="fi-FI"/>
        </w:rPr>
        <w:t>xUnstructured</w:t>
      </w:r>
      <w:r w:rsidRPr="00143531">
        <w:rPr>
          <w:rFonts w:ascii="Arial" w:hAnsi="Arial" w:cs="Arial"/>
          <w:color w:val="0000FF"/>
          <w:sz w:val="20"/>
          <w:highlight w:val="white"/>
          <w:lang w:eastAsia="fi-FI"/>
        </w:rPr>
        <w:t>"</w:t>
      </w:r>
      <w:r w:rsidRPr="00143531">
        <w:t>.</w:t>
      </w:r>
    </w:p>
    <w:p w14:paraId="5A59376C" w14:textId="77777777" w:rsidR="00143531" w:rsidRDefault="00143531" w:rsidP="00143531">
      <w:pPr>
        <w:rPr>
          <w:ins w:id="238" w:author="Tekijä"/>
        </w:rPr>
      </w:pPr>
    </w:p>
    <w:p w14:paraId="2BB0148F" w14:textId="77777777" w:rsidR="00A922F6" w:rsidRDefault="00A922F6" w:rsidP="00143531">
      <w:pPr>
        <w:rPr>
          <w:ins w:id="239" w:author="Tekijä"/>
        </w:rPr>
      </w:pPr>
      <w:ins w:id="240" w:author="Tekijä">
        <w:r w:rsidRPr="00A922F6">
          <w:t>Geneerinen esitystapa:</w:t>
        </w:r>
      </w:ins>
    </w:p>
    <w:p w14:paraId="1D118220" w14:textId="77777777" w:rsidR="00A922F6" w:rsidRDefault="00A922F6" w:rsidP="00143531">
      <w:pPr>
        <w:rPr>
          <w:ins w:id="241" w:author="Tekijä"/>
        </w:rPr>
      </w:pPr>
    </w:p>
    <w:p w14:paraId="43B9C6BD" w14:textId="77777777" w:rsidR="00A922F6" w:rsidRPr="001565D4" w:rsidRDefault="00AD49E8" w:rsidP="00143531">
      <w:pPr>
        <w:rPr>
          <w:ins w:id="242" w:author="Tekijä"/>
        </w:rPr>
      </w:pPr>
      <w:ins w:id="243" w:author="Tekijä">
        <w:r w:rsidRPr="001565D4">
          <w:rPr>
            <w:b/>
          </w:rPr>
          <w:t>”Hammas</w:t>
        </w:r>
        <w:r w:rsidR="00D03F6C" w:rsidRPr="001565D4">
          <w:rPr>
            <w:b/>
          </w:rPr>
          <w:t>:</w:t>
        </w:r>
        <w:r w:rsidRPr="001565D4">
          <w:rPr>
            <w:b/>
          </w:rPr>
          <w:t>”</w:t>
        </w:r>
        <w:r w:rsidR="00B32589" w:rsidRPr="001565D4">
          <w:rPr>
            <w:b/>
          </w:rPr>
          <w:t xml:space="preserve"> CodeId 2*</w:t>
        </w:r>
        <w:r w:rsidR="00B32589" w:rsidRPr="001565D4">
          <w:t>;</w:t>
        </w:r>
        <w:r w:rsidR="008C69FD" w:rsidRPr="001565D4">
          <w:t xml:space="preserve">CodeId 3**; </w:t>
        </w:r>
        <w:r w:rsidR="00C465B8">
          <w:t xml:space="preserve">CodeId 4***; </w:t>
        </w:r>
        <w:r w:rsidR="008C69FD" w:rsidRPr="001565D4">
          <w:t>CodeId 21; CodeId</w:t>
        </w:r>
        <w:r w:rsidR="00330B3C" w:rsidRPr="001565D4">
          <w:t xml:space="preserve"> 33*</w:t>
        </w:r>
        <w:r w:rsidR="00C465B8">
          <w:t>*</w:t>
        </w:r>
        <w:r w:rsidR="00330B3C" w:rsidRPr="001565D4">
          <w:t>**; CodeId 35; C</w:t>
        </w:r>
        <w:r w:rsidR="00330B3C" w:rsidRPr="001565D4">
          <w:t>o</w:t>
        </w:r>
        <w:r w:rsidR="00330B3C" w:rsidRPr="001565D4">
          <w:t>deId 34*</w:t>
        </w:r>
        <w:r w:rsidR="00C465B8">
          <w:t>*</w:t>
        </w:r>
        <w:r w:rsidR="00330B3C" w:rsidRPr="001565D4">
          <w:t>***;</w:t>
        </w:r>
        <w:r w:rsidR="001565D4">
          <w:t xml:space="preserve"> </w:t>
        </w:r>
        <w:r w:rsidR="001565D4" w:rsidRPr="001565D4">
          <w:t>CodeId 55</w:t>
        </w:r>
        <w:r w:rsidR="001565D4">
          <w:t>; CodeId 71**</w:t>
        </w:r>
        <w:r w:rsidR="00C465B8">
          <w:t>*</w:t>
        </w:r>
        <w:r w:rsidR="001565D4">
          <w:t>***; CodeId 72; CodeId 74; CodeId 81; CodeId 84*</w:t>
        </w:r>
        <w:r w:rsidR="00C465B8">
          <w:t>*</w:t>
        </w:r>
        <w:r w:rsidR="001565D4">
          <w:t>*****; CodeId 85*</w:t>
        </w:r>
        <w:r w:rsidR="00C465B8">
          <w:t>*</w:t>
        </w:r>
        <w:r w:rsidR="001565D4">
          <w:t>******;</w:t>
        </w:r>
      </w:ins>
    </w:p>
    <w:p w14:paraId="490A1494" w14:textId="77777777" w:rsidR="00AD49E8" w:rsidRDefault="00B32589" w:rsidP="00143531">
      <w:pPr>
        <w:rPr>
          <w:ins w:id="244" w:author="Tekijä"/>
        </w:rPr>
      </w:pPr>
      <w:ins w:id="245" w:author="Tekijä">
        <w:r>
          <w:t>* vain lyhyt nimi</w:t>
        </w:r>
      </w:ins>
    </w:p>
    <w:p w14:paraId="22C45C64" w14:textId="77777777" w:rsidR="008C69FD" w:rsidRDefault="008C69FD" w:rsidP="00143531">
      <w:pPr>
        <w:rPr>
          <w:ins w:id="246" w:author="Tekijä"/>
        </w:rPr>
      </w:pPr>
      <w:ins w:id="247" w:author="Tekijä">
        <w:r>
          <w:t>** ”Ylilukuinen hammas”, jos CodeId 3=true</w:t>
        </w:r>
      </w:ins>
    </w:p>
    <w:p w14:paraId="62192E02" w14:textId="77777777" w:rsidR="00C465B8" w:rsidRDefault="00C465B8" w:rsidP="00143531">
      <w:pPr>
        <w:rPr>
          <w:ins w:id="248" w:author="Tekijä"/>
        </w:rPr>
      </w:pPr>
      <w:ins w:id="249" w:author="Tekijä">
        <w:r>
          <w:t>*** Annetaan, mikäli CodeId 4≠1</w:t>
        </w:r>
      </w:ins>
    </w:p>
    <w:p w14:paraId="7B070014" w14:textId="77777777" w:rsidR="008C69FD" w:rsidRDefault="00330B3C" w:rsidP="00143531">
      <w:pPr>
        <w:rPr>
          <w:ins w:id="250" w:author="Tekijä"/>
        </w:rPr>
      </w:pPr>
      <w:ins w:id="251" w:author="Tekijä">
        <w:r>
          <w:t>**</w:t>
        </w:r>
        <w:r w:rsidR="00C465B8">
          <w:t>*</w:t>
        </w:r>
        <w:r>
          <w:t>* ”Karies: ”, jos CodeId 33=true</w:t>
        </w:r>
      </w:ins>
    </w:p>
    <w:p w14:paraId="569AFB0C" w14:textId="77777777" w:rsidR="00330B3C" w:rsidRDefault="00330B3C" w:rsidP="00143531">
      <w:pPr>
        <w:rPr>
          <w:ins w:id="252" w:author="Tekijä"/>
        </w:rPr>
      </w:pPr>
      <w:ins w:id="253" w:author="Tekijä">
        <w:r>
          <w:t>***</w:t>
        </w:r>
        <w:r w:rsidR="00C465B8">
          <w:t>*</w:t>
        </w:r>
        <w:r>
          <w:t>* ”Sekundäärikaries;”, jos CodeId 34=true</w:t>
        </w:r>
      </w:ins>
    </w:p>
    <w:p w14:paraId="129DD7E6" w14:textId="77777777" w:rsidR="001565D4" w:rsidRDefault="001565D4" w:rsidP="00143531">
      <w:pPr>
        <w:rPr>
          <w:ins w:id="254" w:author="Tekijä"/>
        </w:rPr>
      </w:pPr>
      <w:ins w:id="255" w:author="Tekijä">
        <w:r>
          <w:t>****</w:t>
        </w:r>
        <w:r w:rsidR="00C465B8">
          <w:t>*</w:t>
        </w:r>
        <w:r>
          <w:t>* ”</w:t>
        </w:r>
        <w:r w:rsidRPr="001565D4">
          <w:t xml:space="preserve"> </w:t>
        </w:r>
        <w:r>
          <w:t>Palpoitavissa oleva puhkeamaton hammas”, jos CodeId 71=true</w:t>
        </w:r>
      </w:ins>
    </w:p>
    <w:p w14:paraId="4C70528B" w14:textId="77777777" w:rsidR="00B32589" w:rsidRDefault="001565D4" w:rsidP="00143531">
      <w:pPr>
        <w:rPr>
          <w:ins w:id="256" w:author="Tekijä"/>
        </w:rPr>
      </w:pPr>
      <w:ins w:id="257" w:author="Tekijä">
        <w:r>
          <w:t>*****</w:t>
        </w:r>
        <w:r w:rsidR="00C465B8">
          <w:t>*</w:t>
        </w:r>
        <w:r>
          <w:t>* ”P</w:t>
        </w:r>
        <w:r w:rsidRPr="001565D4">
          <w:t>eri-implantiitti</w:t>
        </w:r>
        <w:r>
          <w:t>", jos CodeId 84=true</w:t>
        </w:r>
      </w:ins>
    </w:p>
    <w:p w14:paraId="0C1B7CFC" w14:textId="77777777" w:rsidR="001565D4" w:rsidRDefault="001565D4" w:rsidP="001565D4">
      <w:pPr>
        <w:rPr>
          <w:ins w:id="258" w:author="Tekijä"/>
        </w:rPr>
      </w:pPr>
      <w:ins w:id="259" w:author="Tekijä">
        <w:r>
          <w:t>******</w:t>
        </w:r>
        <w:r w:rsidR="00C465B8">
          <w:t>*</w:t>
        </w:r>
        <w:r>
          <w:t>* ”Lisääntynyt liikkuvuus", jos CodeId 85=true</w:t>
        </w:r>
      </w:ins>
    </w:p>
    <w:p w14:paraId="159684E6" w14:textId="77777777" w:rsidR="001565D4" w:rsidRDefault="001565D4" w:rsidP="00143531">
      <w:pPr>
        <w:rPr>
          <w:ins w:id="260" w:author="Tekijä"/>
        </w:rPr>
      </w:pPr>
    </w:p>
    <w:p w14:paraId="4A752B9E" w14:textId="77777777" w:rsidR="00D03F6C" w:rsidRDefault="00D03F6C" w:rsidP="00143531">
      <w:pPr>
        <w:rPr>
          <w:ins w:id="261" w:author="Tekijä"/>
        </w:rPr>
      </w:pPr>
      <w:ins w:id="262" w:author="Tekijä">
        <w:r>
          <w:t>Esimerkkejä näyttömuotoisista kirjauksista:</w:t>
        </w:r>
      </w:ins>
    </w:p>
    <w:p w14:paraId="0C1731DB" w14:textId="77777777" w:rsidR="00D03F6C" w:rsidRDefault="00D03F6C" w:rsidP="00143531">
      <w:pPr>
        <w:rPr>
          <w:ins w:id="263" w:author="Tekijä"/>
        </w:rPr>
      </w:pPr>
    </w:p>
    <w:p w14:paraId="70E04FC9" w14:textId="77777777" w:rsidR="00D03F6C" w:rsidRDefault="00D03F6C" w:rsidP="00D03F6C">
      <w:pPr>
        <w:rPr>
          <w:ins w:id="264" w:author="Tekijä"/>
        </w:rPr>
      </w:pPr>
      <w:ins w:id="265" w:author="Tekijä">
        <w:r w:rsidRPr="00D03F6C">
          <w:rPr>
            <w:b/>
          </w:rPr>
          <w:t>Hammas: d 18;</w:t>
        </w:r>
        <w:r>
          <w:t xml:space="preserve"> Ylilukuinen hammas </w:t>
        </w:r>
      </w:ins>
    </w:p>
    <w:p w14:paraId="6861B8D2" w14:textId="77777777" w:rsidR="00D03F6C" w:rsidRDefault="00D03F6C" w:rsidP="00D03F6C">
      <w:pPr>
        <w:rPr>
          <w:ins w:id="266" w:author="Tekijä"/>
        </w:rPr>
      </w:pPr>
      <w:ins w:id="267" w:author="Tekijä">
        <w:r w:rsidRPr="00D03F6C">
          <w:rPr>
            <w:b/>
          </w:rPr>
          <w:t>Hammas: d 13;</w:t>
        </w:r>
        <w:r>
          <w:t xml:space="preserve"> Palpoitavissa oleva puhkeamaton hammas; Bukkaalinen tai labiaalinen sijainti; Hampaan bukkaalinen tai labiaalinen siirtymä</w:t>
        </w:r>
      </w:ins>
    </w:p>
    <w:p w14:paraId="07FC3239" w14:textId="77777777" w:rsidR="00D03F6C" w:rsidRDefault="00D03F6C" w:rsidP="00D03F6C">
      <w:pPr>
        <w:rPr>
          <w:ins w:id="268" w:author="Tekijä"/>
        </w:rPr>
      </w:pPr>
      <w:ins w:id="269" w:author="Tekijä">
        <w:r w:rsidRPr="00D03F6C">
          <w:rPr>
            <w:b/>
          </w:rPr>
          <w:t>Hammas: d 25;</w:t>
        </w:r>
        <w:r>
          <w:t xml:space="preserve"> Implanttijatke metalli; Peri-implantiitti; Lisääntynyt liikkuvuus</w:t>
        </w:r>
      </w:ins>
    </w:p>
    <w:p w14:paraId="711F77B1" w14:textId="77777777" w:rsidR="00D03F6C" w:rsidRDefault="00D03F6C" w:rsidP="00D03F6C">
      <w:pPr>
        <w:rPr>
          <w:ins w:id="270" w:author="Tekijä"/>
        </w:rPr>
      </w:pPr>
      <w:ins w:id="271" w:author="Tekijä">
        <w:r w:rsidRPr="00D03F6C">
          <w:rPr>
            <w:b/>
          </w:rPr>
          <w:t>Hammas: d 38;</w:t>
        </w:r>
        <w:r>
          <w:t xml:space="preserve"> Koko hampaan puutos</w:t>
        </w:r>
      </w:ins>
    </w:p>
    <w:p w14:paraId="5F3FA9F9" w14:textId="77777777" w:rsidR="00D03F6C" w:rsidRDefault="00D03F6C" w:rsidP="00D03F6C">
      <w:pPr>
        <w:rPr>
          <w:ins w:id="272" w:author="Tekijä"/>
        </w:rPr>
      </w:pPr>
      <w:ins w:id="273" w:author="Tekijä">
        <w:r w:rsidRPr="00D03F6C">
          <w:rPr>
            <w:b/>
          </w:rPr>
          <w:t>Hammas: d 42;</w:t>
        </w:r>
        <w:r>
          <w:t xml:space="preserve"> Hampaan havainnot ja löydökset: Abraasio; Karies: Hampaan dentiinikudos; S</w:t>
        </w:r>
        <w:r>
          <w:t>e</w:t>
        </w:r>
        <w:r>
          <w:t>kundäärikaries; Ientaskun syvyys suurempi tai yhtä suuri kuin 4 mm mutta ei apexiin saakka</w:t>
        </w:r>
      </w:ins>
    </w:p>
    <w:p w14:paraId="2868AC38" w14:textId="77777777" w:rsidR="00D03F6C" w:rsidRPr="00143531" w:rsidRDefault="00D03F6C" w:rsidP="0014353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143531" w:rsidRPr="00143531" w14:paraId="0302652B" w14:textId="77777777" w:rsidTr="00143531">
        <w:tc>
          <w:tcPr>
            <w:tcW w:w="9779" w:type="dxa"/>
            <w:tcBorders>
              <w:top w:val="single" w:sz="4" w:space="0" w:color="000000"/>
              <w:left w:val="single" w:sz="4" w:space="0" w:color="000000"/>
              <w:bottom w:val="single" w:sz="4" w:space="0" w:color="000000"/>
              <w:right w:val="single" w:sz="4" w:space="0" w:color="000000"/>
            </w:tcBorders>
            <w:hideMark/>
          </w:tcPr>
          <w:p w14:paraId="52A3B65C" w14:textId="77777777" w:rsidR="0068521C" w:rsidRPr="0068521C" w:rsidRDefault="0068521C" w:rsidP="0068521C">
            <w:pPr>
              <w:autoSpaceDE w:val="0"/>
              <w:autoSpaceDN w:val="0"/>
              <w:adjustRightInd w:val="0"/>
              <w:jc w:val="left"/>
              <w:rPr>
                <w:ins w:id="274" w:author="Tekijä"/>
                <w:rFonts w:ascii="Courier New" w:hAnsi="Courier New" w:cs="Courier New"/>
                <w:color w:val="0000FF"/>
                <w:sz w:val="18"/>
                <w:lang w:eastAsia="fi-FI"/>
              </w:rPr>
            </w:pPr>
            <w:ins w:id="275" w:author="Tekijä">
              <w:r w:rsidRPr="0068521C">
                <w:rPr>
                  <w:rFonts w:ascii="Courier New" w:hAnsi="Courier New" w:cs="Courier New"/>
                  <w:color w:val="000000"/>
                  <w:sz w:val="18"/>
                  <w:lang w:eastAsia="fi-FI"/>
                </w:rPr>
                <w:t xml:space="preserve">   </w:t>
              </w:r>
              <w:r w:rsidRPr="0068521C">
                <w:rPr>
                  <w:rFonts w:ascii="Courier New" w:hAnsi="Courier New" w:cs="Courier New"/>
                  <w:color w:val="0000FF"/>
                  <w:sz w:val="18"/>
                  <w:lang w:eastAsia="fi-FI"/>
                </w:rPr>
                <w:t>&lt;</w:t>
              </w:r>
              <w:r w:rsidRPr="0068521C">
                <w:rPr>
                  <w:rFonts w:ascii="Courier New" w:hAnsi="Courier New" w:cs="Courier New"/>
                  <w:color w:val="800000"/>
                  <w:sz w:val="18"/>
                  <w:lang w:eastAsia="fi-FI"/>
                </w:rPr>
                <w:t>text</w:t>
              </w:r>
              <w:r w:rsidRPr="0068521C">
                <w:rPr>
                  <w:rFonts w:ascii="Courier New" w:hAnsi="Courier New" w:cs="Courier New"/>
                  <w:color w:val="0000FF"/>
                  <w:sz w:val="18"/>
                  <w:lang w:eastAsia="fi-FI"/>
                </w:rPr>
                <w:t>&gt;</w:t>
              </w:r>
            </w:ins>
          </w:p>
          <w:p w14:paraId="6D97D557" w14:textId="77777777" w:rsidR="0068521C" w:rsidRPr="0068521C" w:rsidRDefault="0068521C" w:rsidP="0068521C">
            <w:pPr>
              <w:autoSpaceDE w:val="0"/>
              <w:autoSpaceDN w:val="0"/>
              <w:adjustRightInd w:val="0"/>
              <w:jc w:val="left"/>
              <w:rPr>
                <w:ins w:id="276" w:author="Tekijä"/>
                <w:rFonts w:ascii="Courier New" w:hAnsi="Courier New" w:cs="Courier New"/>
                <w:color w:val="0000FF"/>
                <w:sz w:val="18"/>
                <w:lang w:eastAsia="fi-FI"/>
              </w:rPr>
            </w:pPr>
            <w:ins w:id="277" w:author="Tekijä">
              <w:r w:rsidRPr="0068521C">
                <w:rPr>
                  <w:rFonts w:ascii="Courier New" w:hAnsi="Courier New" w:cs="Courier New"/>
                  <w:color w:val="000000"/>
                  <w:sz w:val="18"/>
                  <w:lang w:eastAsia="fi-FI"/>
                </w:rPr>
                <w:t xml:space="preserve">        </w:t>
              </w:r>
              <w:r w:rsidRPr="0068521C">
                <w:rPr>
                  <w:rFonts w:ascii="Courier New" w:hAnsi="Courier New" w:cs="Courier New"/>
                  <w:color w:val="0000FF"/>
                  <w:sz w:val="18"/>
                  <w:lang w:eastAsia="fi-FI"/>
                </w:rPr>
                <w:t>&lt;!--</w:t>
              </w:r>
              <w:r w:rsidRPr="0068521C">
                <w:rPr>
                  <w:rFonts w:ascii="Courier New" w:hAnsi="Courier New" w:cs="Courier New"/>
                  <w:color w:val="474747"/>
                  <w:sz w:val="18"/>
                  <w:lang w:eastAsia="fi-FI"/>
                </w:rPr>
                <w:t xml:space="preserve"> ensimmäinen hammas </w:t>
              </w:r>
              <w:r w:rsidRPr="0068521C">
                <w:rPr>
                  <w:rFonts w:ascii="Courier New" w:hAnsi="Courier New" w:cs="Courier New"/>
                  <w:color w:val="0000FF"/>
                  <w:sz w:val="18"/>
                  <w:lang w:eastAsia="fi-FI"/>
                </w:rPr>
                <w:t>--&gt;</w:t>
              </w:r>
            </w:ins>
          </w:p>
          <w:p w14:paraId="74E05659" w14:textId="77777777" w:rsidR="0068521C" w:rsidRPr="00302119" w:rsidRDefault="0068521C" w:rsidP="0068521C">
            <w:pPr>
              <w:autoSpaceDE w:val="0"/>
              <w:autoSpaceDN w:val="0"/>
              <w:adjustRightInd w:val="0"/>
              <w:jc w:val="left"/>
              <w:rPr>
                <w:ins w:id="278" w:author="Tekijä"/>
                <w:rFonts w:ascii="Courier New" w:hAnsi="Courier New" w:cs="Courier New"/>
                <w:color w:val="0000FF"/>
                <w:sz w:val="18"/>
                <w:lang w:eastAsia="fi-FI"/>
              </w:rPr>
            </w:pPr>
            <w:ins w:id="279" w:author="Tekijä">
              <w:r w:rsidRPr="0068521C">
                <w:rPr>
                  <w:rFonts w:ascii="Courier New" w:hAnsi="Courier New" w:cs="Courier New"/>
                  <w:color w:val="000000"/>
                  <w:sz w:val="18"/>
                  <w:lang w:eastAsia="fi-FI"/>
                </w:rPr>
                <w:t xml:space="preserve">        </w:t>
              </w:r>
              <w:r w:rsidRPr="00302119">
                <w:rPr>
                  <w:rFonts w:ascii="Courier New" w:hAnsi="Courier New" w:cs="Courier New"/>
                  <w:color w:val="0000FF"/>
                  <w:sz w:val="18"/>
                  <w:lang w:eastAsia="fi-FI"/>
                </w:rPr>
                <w:t>&lt;</w:t>
              </w:r>
              <w:r w:rsidRPr="00302119">
                <w:rPr>
                  <w:rFonts w:ascii="Courier New" w:hAnsi="Courier New" w:cs="Courier New"/>
                  <w:color w:val="800000"/>
                  <w:sz w:val="18"/>
                  <w:lang w:eastAsia="fi-FI"/>
                </w:rPr>
                <w:t>paragraph</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ID</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OID1.2.246.10.1234567.14.2015.123.1.10.1.1</w:t>
              </w:r>
              <w:r w:rsidRPr="00302119">
                <w:rPr>
                  <w:rFonts w:ascii="Courier New" w:hAnsi="Courier New" w:cs="Courier New"/>
                  <w:color w:val="0000FF"/>
                  <w:sz w:val="18"/>
                  <w:lang w:eastAsia="fi-FI"/>
                </w:rPr>
                <w:t>"&gt;</w:t>
              </w:r>
            </w:ins>
          </w:p>
          <w:p w14:paraId="5D5D9C53" w14:textId="77777777" w:rsidR="0068521C" w:rsidRPr="0068521C" w:rsidRDefault="0068521C" w:rsidP="0068521C">
            <w:pPr>
              <w:autoSpaceDE w:val="0"/>
              <w:autoSpaceDN w:val="0"/>
              <w:adjustRightInd w:val="0"/>
              <w:jc w:val="left"/>
              <w:rPr>
                <w:ins w:id="280" w:author="Tekijä"/>
                <w:rFonts w:ascii="Courier New" w:hAnsi="Courier New" w:cs="Courier New"/>
                <w:color w:val="0000FF"/>
                <w:sz w:val="18"/>
                <w:lang w:val="en-US" w:eastAsia="fi-FI"/>
              </w:rPr>
            </w:pPr>
            <w:ins w:id="281" w:author="Tekijä">
              <w:r w:rsidRPr="00302119">
                <w:rPr>
                  <w:rFonts w:ascii="Courier New" w:hAnsi="Courier New" w:cs="Courier New"/>
                  <w:color w:val="000000"/>
                  <w:sz w:val="18"/>
                  <w:lang w:eastAsia="fi-FI"/>
                </w:rPr>
                <w:t xml:space="preserve">            </w:t>
              </w:r>
              <w:r w:rsidRPr="0068521C">
                <w:rPr>
                  <w:rFonts w:ascii="Courier New" w:hAnsi="Courier New" w:cs="Courier New"/>
                  <w:color w:val="0000FF"/>
                  <w:sz w:val="18"/>
                  <w:lang w:val="en-US" w:eastAsia="fi-FI"/>
                </w:rPr>
                <w:t>&lt;</w:t>
              </w:r>
              <w:r w:rsidRPr="0068521C">
                <w:rPr>
                  <w:rFonts w:ascii="Courier New" w:hAnsi="Courier New" w:cs="Courier New"/>
                  <w:color w:val="800000"/>
                  <w:sz w:val="18"/>
                  <w:lang w:val="en-US" w:eastAsia="fi-FI"/>
                </w:rPr>
                <w:t>content</w:t>
              </w:r>
              <w:r w:rsidRPr="0068521C">
                <w:rPr>
                  <w:rFonts w:ascii="Courier New" w:hAnsi="Courier New" w:cs="Courier New"/>
                  <w:i/>
                  <w:iCs/>
                  <w:color w:val="008080"/>
                  <w:sz w:val="18"/>
                  <w:lang w:val="en-US" w:eastAsia="fi-FI"/>
                </w:rPr>
                <w:t xml:space="preserve"> </w:t>
              </w:r>
              <w:r w:rsidRPr="0068521C">
                <w:rPr>
                  <w:rFonts w:ascii="Courier New" w:hAnsi="Courier New" w:cs="Courier New"/>
                  <w:color w:val="FF0000"/>
                  <w:sz w:val="18"/>
                  <w:lang w:val="en-US" w:eastAsia="fi-FI"/>
                </w:rPr>
                <w:t>styleCode</w:t>
              </w:r>
              <w:r w:rsidRPr="0068521C">
                <w:rPr>
                  <w:rFonts w:ascii="Courier New" w:hAnsi="Courier New" w:cs="Courier New"/>
                  <w:color w:val="0000FF"/>
                  <w:sz w:val="18"/>
                  <w:lang w:val="en-US" w:eastAsia="fi-FI"/>
                </w:rPr>
                <w:t>="</w:t>
              </w:r>
              <w:r w:rsidRPr="0068521C">
                <w:rPr>
                  <w:rFonts w:ascii="Courier New" w:hAnsi="Courier New" w:cs="Courier New"/>
                  <w:color w:val="000000"/>
                  <w:sz w:val="18"/>
                  <w:lang w:val="en-US" w:eastAsia="fi-FI"/>
                </w:rPr>
                <w:t>Bold</w:t>
              </w:r>
              <w:r w:rsidRPr="0068521C">
                <w:rPr>
                  <w:rFonts w:ascii="Courier New" w:hAnsi="Courier New" w:cs="Courier New"/>
                  <w:color w:val="0000FF"/>
                  <w:sz w:val="18"/>
                  <w:lang w:val="en-US" w:eastAsia="fi-FI"/>
                </w:rPr>
                <w:t>"&gt;</w:t>
              </w:r>
              <w:r w:rsidRPr="0068521C">
                <w:rPr>
                  <w:rFonts w:ascii="Courier New" w:hAnsi="Courier New" w:cs="Courier New"/>
                  <w:color w:val="000000"/>
                  <w:sz w:val="18"/>
                  <w:lang w:val="en-US" w:eastAsia="fi-FI"/>
                </w:rPr>
                <w:t xml:space="preserve">Hammas: d 18;  </w:t>
              </w:r>
              <w:r w:rsidRPr="0068521C">
                <w:rPr>
                  <w:rFonts w:ascii="Courier New" w:hAnsi="Courier New" w:cs="Courier New"/>
                  <w:color w:val="0000FF"/>
                  <w:sz w:val="18"/>
                  <w:lang w:val="en-US" w:eastAsia="fi-FI"/>
                </w:rPr>
                <w:t>&lt;/</w:t>
              </w:r>
              <w:r w:rsidRPr="0068521C">
                <w:rPr>
                  <w:rFonts w:ascii="Courier New" w:hAnsi="Courier New" w:cs="Courier New"/>
                  <w:color w:val="800000"/>
                  <w:sz w:val="18"/>
                  <w:lang w:val="en-US" w:eastAsia="fi-FI"/>
                </w:rPr>
                <w:t>content</w:t>
              </w:r>
              <w:r w:rsidRPr="0068521C">
                <w:rPr>
                  <w:rFonts w:ascii="Courier New" w:hAnsi="Courier New" w:cs="Courier New"/>
                  <w:color w:val="0000FF"/>
                  <w:sz w:val="18"/>
                  <w:lang w:val="en-US" w:eastAsia="fi-FI"/>
                </w:rPr>
                <w:t>&gt;</w:t>
              </w:r>
            </w:ins>
          </w:p>
          <w:p w14:paraId="6B431010" w14:textId="77777777" w:rsidR="0068521C" w:rsidRPr="0068521C" w:rsidRDefault="0068521C" w:rsidP="0068521C">
            <w:pPr>
              <w:autoSpaceDE w:val="0"/>
              <w:autoSpaceDN w:val="0"/>
              <w:adjustRightInd w:val="0"/>
              <w:ind w:left="1420" w:hanging="1420"/>
              <w:jc w:val="left"/>
              <w:rPr>
                <w:ins w:id="282" w:author="Tekijä"/>
                <w:rFonts w:ascii="Courier New" w:hAnsi="Courier New" w:cs="Courier New"/>
                <w:color w:val="0000FF"/>
                <w:sz w:val="18"/>
                <w:lang w:val="en-US" w:eastAsia="fi-FI"/>
              </w:rPr>
            </w:pPr>
            <w:ins w:id="283" w:author="Tekijä">
              <w:r w:rsidRPr="0068521C">
                <w:rPr>
                  <w:rFonts w:ascii="Courier New" w:hAnsi="Courier New" w:cs="Courier New"/>
                  <w:color w:val="000000"/>
                  <w:sz w:val="18"/>
                  <w:lang w:val="en-US" w:eastAsia="fi-FI"/>
                </w:rPr>
                <w:t xml:space="preserve">            </w:t>
              </w:r>
              <w:r w:rsidRPr="0068521C">
                <w:rPr>
                  <w:rFonts w:ascii="Courier New" w:hAnsi="Courier New" w:cs="Courier New"/>
                  <w:color w:val="0000FF"/>
                  <w:sz w:val="18"/>
                  <w:lang w:val="en-US" w:eastAsia="fi-FI"/>
                </w:rPr>
                <w:t>&lt;</w:t>
              </w:r>
              <w:r w:rsidRPr="0068521C">
                <w:rPr>
                  <w:rFonts w:ascii="Courier New" w:hAnsi="Courier New" w:cs="Courier New"/>
                  <w:color w:val="800000"/>
                  <w:sz w:val="18"/>
                  <w:lang w:val="en-US" w:eastAsia="fi-FI"/>
                </w:rPr>
                <w:t>content</w:t>
              </w:r>
              <w:r w:rsidRPr="0068521C">
                <w:rPr>
                  <w:rFonts w:ascii="Courier New" w:hAnsi="Courier New" w:cs="Courier New"/>
                  <w:i/>
                  <w:iCs/>
                  <w:color w:val="008080"/>
                  <w:sz w:val="18"/>
                  <w:lang w:val="en-US" w:eastAsia="fi-FI"/>
                </w:rPr>
                <w:t xml:space="preserve"> </w:t>
              </w:r>
              <w:r w:rsidRPr="0068521C">
                <w:rPr>
                  <w:rFonts w:ascii="Courier New" w:hAnsi="Courier New" w:cs="Courier New"/>
                  <w:color w:val="FF0000"/>
                  <w:sz w:val="18"/>
                  <w:lang w:val="en-US" w:eastAsia="fi-FI"/>
                </w:rPr>
                <w:t>ID</w:t>
              </w:r>
              <w:r w:rsidRPr="0068521C">
                <w:rPr>
                  <w:rFonts w:ascii="Courier New" w:hAnsi="Courier New" w:cs="Courier New"/>
                  <w:color w:val="0000FF"/>
                  <w:sz w:val="18"/>
                  <w:lang w:val="en-US" w:eastAsia="fi-FI"/>
                </w:rPr>
                <w:t>="</w:t>
              </w:r>
              <w:r w:rsidRPr="0068521C">
                <w:rPr>
                  <w:rFonts w:ascii="Courier New" w:hAnsi="Courier New" w:cs="Courier New"/>
                  <w:color w:val="000000"/>
                  <w:sz w:val="18"/>
                  <w:lang w:val="en-US" w:eastAsia="fi-FI"/>
                </w:rPr>
                <w:t>OID1.2.246.10.1234567.14.2015.123.1.10.1.2</w:t>
              </w:r>
              <w:r w:rsidRPr="0068521C">
                <w:rPr>
                  <w:rFonts w:ascii="Courier New" w:hAnsi="Courier New" w:cs="Courier New"/>
                  <w:color w:val="0000FF"/>
                  <w:sz w:val="18"/>
                  <w:lang w:val="en-US" w:eastAsia="fi-FI"/>
                </w:rPr>
                <w:t>"&gt;</w:t>
              </w:r>
              <w:r w:rsidRPr="0068521C">
                <w:rPr>
                  <w:rFonts w:ascii="Courier New" w:hAnsi="Courier New" w:cs="Courier New"/>
                  <w:color w:val="000000"/>
                  <w:sz w:val="18"/>
                  <w:lang w:val="en-US" w:eastAsia="fi-FI"/>
                </w:rPr>
                <w:t xml:space="preserve">Ylilukuinen hammas; </w:t>
              </w:r>
              <w:r w:rsidRPr="0068521C">
                <w:rPr>
                  <w:rFonts w:ascii="Courier New" w:hAnsi="Courier New" w:cs="Courier New"/>
                  <w:color w:val="0000FF"/>
                  <w:sz w:val="18"/>
                  <w:lang w:val="en-US" w:eastAsia="fi-FI"/>
                </w:rPr>
                <w:t>&lt;/</w:t>
              </w:r>
              <w:r w:rsidRPr="0068521C">
                <w:rPr>
                  <w:rFonts w:ascii="Courier New" w:hAnsi="Courier New" w:cs="Courier New"/>
                  <w:color w:val="800000"/>
                  <w:sz w:val="18"/>
                  <w:lang w:val="en-US" w:eastAsia="fi-FI"/>
                </w:rPr>
                <w:t>content</w:t>
              </w:r>
              <w:r w:rsidRPr="0068521C">
                <w:rPr>
                  <w:rFonts w:ascii="Courier New" w:hAnsi="Courier New" w:cs="Courier New"/>
                  <w:color w:val="0000FF"/>
                  <w:sz w:val="18"/>
                  <w:lang w:val="en-US" w:eastAsia="fi-FI"/>
                </w:rPr>
                <w:t>&gt;</w:t>
              </w:r>
            </w:ins>
          </w:p>
          <w:p w14:paraId="06CC35F2" w14:textId="77777777" w:rsidR="0068521C" w:rsidRPr="0068521C" w:rsidRDefault="0068521C" w:rsidP="0068521C">
            <w:pPr>
              <w:autoSpaceDE w:val="0"/>
              <w:autoSpaceDN w:val="0"/>
              <w:adjustRightInd w:val="0"/>
              <w:ind w:left="1420" w:hanging="1420"/>
              <w:jc w:val="left"/>
              <w:rPr>
                <w:ins w:id="284" w:author="Tekijä"/>
                <w:rFonts w:ascii="Courier New" w:hAnsi="Courier New" w:cs="Courier New"/>
                <w:color w:val="0000FF"/>
                <w:sz w:val="18"/>
                <w:lang w:val="en-US" w:eastAsia="fi-FI"/>
              </w:rPr>
            </w:pPr>
            <w:ins w:id="285" w:author="Tekijä">
              <w:r w:rsidRPr="0068521C">
                <w:rPr>
                  <w:rFonts w:ascii="Courier New" w:hAnsi="Courier New" w:cs="Courier New"/>
                  <w:color w:val="000000"/>
                  <w:sz w:val="18"/>
                  <w:lang w:val="en-US" w:eastAsia="fi-FI"/>
                </w:rPr>
                <w:t xml:space="preserve">            </w:t>
              </w:r>
              <w:r w:rsidRPr="0068521C">
                <w:rPr>
                  <w:rFonts w:ascii="Courier New" w:hAnsi="Courier New" w:cs="Courier New"/>
                  <w:color w:val="0000FF"/>
                  <w:sz w:val="18"/>
                  <w:lang w:val="en-US" w:eastAsia="fi-FI"/>
                </w:rPr>
                <w:t>&lt;</w:t>
              </w:r>
              <w:r w:rsidRPr="0068521C">
                <w:rPr>
                  <w:rFonts w:ascii="Courier New" w:hAnsi="Courier New" w:cs="Courier New"/>
                  <w:color w:val="800000"/>
                  <w:sz w:val="18"/>
                  <w:lang w:val="en-US" w:eastAsia="fi-FI"/>
                </w:rPr>
                <w:t>content</w:t>
              </w:r>
              <w:r w:rsidRPr="0068521C">
                <w:rPr>
                  <w:rFonts w:ascii="Courier New" w:hAnsi="Courier New" w:cs="Courier New"/>
                  <w:i/>
                  <w:iCs/>
                  <w:color w:val="008080"/>
                  <w:sz w:val="18"/>
                  <w:lang w:val="en-US" w:eastAsia="fi-FI"/>
                </w:rPr>
                <w:t xml:space="preserve"> </w:t>
              </w:r>
              <w:r w:rsidRPr="0068521C">
                <w:rPr>
                  <w:rFonts w:ascii="Courier New" w:hAnsi="Courier New" w:cs="Courier New"/>
                  <w:color w:val="FF0000"/>
                  <w:sz w:val="18"/>
                  <w:lang w:val="en-US" w:eastAsia="fi-FI"/>
                </w:rPr>
                <w:t>ID</w:t>
              </w:r>
              <w:r w:rsidRPr="0068521C">
                <w:rPr>
                  <w:rFonts w:ascii="Courier New" w:hAnsi="Courier New" w:cs="Courier New"/>
                  <w:color w:val="0000FF"/>
                  <w:sz w:val="18"/>
                  <w:lang w:val="en-US" w:eastAsia="fi-FI"/>
                </w:rPr>
                <w:t>="</w:t>
              </w:r>
              <w:r w:rsidRPr="0068521C">
                <w:rPr>
                  <w:rFonts w:ascii="Courier New" w:hAnsi="Courier New" w:cs="Courier New"/>
                  <w:color w:val="000000"/>
                  <w:sz w:val="18"/>
                  <w:lang w:val="en-US" w:eastAsia="fi-FI"/>
                </w:rPr>
                <w:t>OID1.2.246.10.1234567.14.2015.123.1.10.1.12</w:t>
              </w:r>
              <w:r w:rsidRPr="0068521C">
                <w:rPr>
                  <w:rFonts w:ascii="Courier New" w:hAnsi="Courier New" w:cs="Courier New"/>
                  <w:color w:val="0000FF"/>
                  <w:sz w:val="18"/>
                  <w:lang w:val="en-US" w:eastAsia="fi-FI"/>
                </w:rPr>
                <w:t>"&gt;</w:t>
              </w:r>
              <w:r w:rsidRPr="0068521C">
                <w:rPr>
                  <w:rFonts w:ascii="Courier New" w:hAnsi="Courier New" w:cs="Courier New"/>
                  <w:color w:val="000000"/>
                  <w:sz w:val="18"/>
                  <w:lang w:val="en-US" w:eastAsia="fi-FI"/>
                </w:rPr>
                <w:t xml:space="preserve">Hampaan havainnot ja löydökset: Abraasio; </w:t>
              </w:r>
              <w:r w:rsidRPr="0068521C">
                <w:rPr>
                  <w:rFonts w:ascii="Courier New" w:hAnsi="Courier New" w:cs="Courier New"/>
                  <w:color w:val="0000FF"/>
                  <w:sz w:val="18"/>
                  <w:lang w:val="en-US" w:eastAsia="fi-FI"/>
                </w:rPr>
                <w:t>&lt;/</w:t>
              </w:r>
              <w:r w:rsidRPr="0068521C">
                <w:rPr>
                  <w:rFonts w:ascii="Courier New" w:hAnsi="Courier New" w:cs="Courier New"/>
                  <w:color w:val="800000"/>
                  <w:sz w:val="18"/>
                  <w:lang w:val="en-US" w:eastAsia="fi-FI"/>
                </w:rPr>
                <w:t>content</w:t>
              </w:r>
              <w:r w:rsidRPr="0068521C">
                <w:rPr>
                  <w:rFonts w:ascii="Courier New" w:hAnsi="Courier New" w:cs="Courier New"/>
                  <w:color w:val="0000FF"/>
                  <w:sz w:val="18"/>
                  <w:lang w:val="en-US" w:eastAsia="fi-FI"/>
                </w:rPr>
                <w:t>&gt;&lt;</w:t>
              </w:r>
              <w:r w:rsidRPr="0068521C">
                <w:rPr>
                  <w:rFonts w:ascii="Courier New" w:hAnsi="Courier New" w:cs="Courier New"/>
                  <w:color w:val="800000"/>
                  <w:sz w:val="18"/>
                  <w:lang w:val="en-US" w:eastAsia="fi-FI"/>
                </w:rPr>
                <w:t>br</w:t>
              </w:r>
              <w:r w:rsidRPr="0068521C">
                <w:rPr>
                  <w:rFonts w:ascii="Courier New" w:hAnsi="Courier New" w:cs="Courier New"/>
                  <w:color w:val="0000FF"/>
                  <w:sz w:val="18"/>
                  <w:lang w:val="en-US" w:eastAsia="fi-FI"/>
                </w:rPr>
                <w:t>/&gt;</w:t>
              </w:r>
            </w:ins>
          </w:p>
          <w:p w14:paraId="633E2967" w14:textId="77777777" w:rsidR="0068521C" w:rsidRPr="0068521C" w:rsidRDefault="0068521C" w:rsidP="0068521C">
            <w:pPr>
              <w:autoSpaceDE w:val="0"/>
              <w:autoSpaceDN w:val="0"/>
              <w:adjustRightInd w:val="0"/>
              <w:ind w:left="1704" w:hanging="1704"/>
              <w:jc w:val="left"/>
              <w:rPr>
                <w:ins w:id="286" w:author="Tekijä"/>
                <w:rFonts w:ascii="Courier New" w:hAnsi="Courier New" w:cs="Courier New"/>
                <w:color w:val="0000FF"/>
                <w:sz w:val="18"/>
                <w:lang w:val="en-US" w:eastAsia="fi-FI"/>
              </w:rPr>
            </w:pPr>
            <w:ins w:id="287" w:author="Tekijä">
              <w:r w:rsidRPr="0068521C">
                <w:rPr>
                  <w:rFonts w:ascii="Courier New" w:hAnsi="Courier New" w:cs="Courier New"/>
                  <w:color w:val="000000"/>
                  <w:sz w:val="18"/>
                  <w:lang w:val="en-US" w:eastAsia="fi-FI"/>
                </w:rPr>
                <w:t xml:space="preserve">            </w:t>
              </w:r>
              <w:r w:rsidRPr="0068521C">
                <w:rPr>
                  <w:rFonts w:ascii="Courier New" w:hAnsi="Courier New" w:cs="Courier New"/>
                  <w:color w:val="0000FF"/>
                  <w:sz w:val="18"/>
                  <w:lang w:val="en-US" w:eastAsia="fi-FI"/>
                </w:rPr>
                <w:t>&lt;</w:t>
              </w:r>
              <w:r w:rsidRPr="0068521C">
                <w:rPr>
                  <w:rFonts w:ascii="Courier New" w:hAnsi="Courier New" w:cs="Courier New"/>
                  <w:color w:val="800000"/>
                  <w:sz w:val="18"/>
                  <w:lang w:val="en-US" w:eastAsia="fi-FI"/>
                </w:rPr>
                <w:t>content</w:t>
              </w:r>
              <w:r w:rsidRPr="0068521C">
                <w:rPr>
                  <w:rFonts w:ascii="Courier New" w:hAnsi="Courier New" w:cs="Courier New"/>
                  <w:i/>
                  <w:iCs/>
                  <w:color w:val="008080"/>
                  <w:sz w:val="18"/>
                  <w:lang w:val="en-US" w:eastAsia="fi-FI"/>
                </w:rPr>
                <w:t xml:space="preserve"> </w:t>
              </w:r>
              <w:r w:rsidRPr="0068521C">
                <w:rPr>
                  <w:rFonts w:ascii="Courier New" w:hAnsi="Courier New" w:cs="Courier New"/>
                  <w:color w:val="FF0000"/>
                  <w:sz w:val="18"/>
                  <w:lang w:val="en-US" w:eastAsia="fi-FI"/>
                </w:rPr>
                <w:t>ID</w:t>
              </w:r>
              <w:r w:rsidRPr="0068521C">
                <w:rPr>
                  <w:rFonts w:ascii="Courier New" w:hAnsi="Courier New" w:cs="Courier New"/>
                  <w:color w:val="0000FF"/>
                  <w:sz w:val="18"/>
                  <w:lang w:val="en-US" w:eastAsia="fi-FI"/>
                </w:rPr>
                <w:t>="</w:t>
              </w:r>
              <w:r w:rsidRPr="0068521C">
                <w:rPr>
                  <w:rFonts w:ascii="Courier New" w:hAnsi="Courier New" w:cs="Courier New"/>
                  <w:color w:val="000000"/>
                  <w:sz w:val="18"/>
                  <w:lang w:val="en-US" w:eastAsia="fi-FI"/>
                </w:rPr>
                <w:t>OID1.2.246.10.1234567.14.2015.123.1.10.1.17</w:t>
              </w:r>
              <w:r w:rsidRPr="0068521C">
                <w:rPr>
                  <w:rFonts w:ascii="Courier New" w:hAnsi="Courier New" w:cs="Courier New"/>
                  <w:color w:val="0000FF"/>
                  <w:sz w:val="18"/>
                  <w:lang w:val="en-US" w:eastAsia="fi-FI"/>
                </w:rPr>
                <w:t>"&gt;</w:t>
              </w:r>
              <w:r w:rsidRPr="0068521C">
                <w:rPr>
                  <w:rFonts w:ascii="Courier New" w:hAnsi="Courier New" w:cs="Courier New"/>
                  <w:color w:val="000000"/>
                  <w:sz w:val="18"/>
                  <w:lang w:val="en-US" w:eastAsia="fi-FI"/>
                </w:rPr>
                <w:t xml:space="preserve">Karies: Hampaan dentiinikudos; </w:t>
              </w:r>
              <w:r w:rsidRPr="0068521C">
                <w:rPr>
                  <w:rFonts w:ascii="Courier New" w:hAnsi="Courier New" w:cs="Courier New"/>
                  <w:color w:val="0000FF"/>
                  <w:sz w:val="18"/>
                  <w:lang w:val="en-US" w:eastAsia="fi-FI"/>
                </w:rPr>
                <w:t>&lt;/</w:t>
              </w:r>
              <w:r w:rsidRPr="0068521C">
                <w:rPr>
                  <w:rFonts w:ascii="Courier New" w:hAnsi="Courier New" w:cs="Courier New"/>
                  <w:color w:val="800000"/>
                  <w:sz w:val="18"/>
                  <w:lang w:val="en-US" w:eastAsia="fi-FI"/>
                </w:rPr>
                <w:t>content</w:t>
              </w:r>
              <w:r w:rsidRPr="0068521C">
                <w:rPr>
                  <w:rFonts w:ascii="Courier New" w:hAnsi="Courier New" w:cs="Courier New"/>
                  <w:color w:val="0000FF"/>
                  <w:sz w:val="18"/>
                  <w:lang w:val="en-US" w:eastAsia="fi-FI"/>
                </w:rPr>
                <w:t>&gt;</w:t>
              </w:r>
            </w:ins>
          </w:p>
          <w:p w14:paraId="62C73FDD" w14:textId="77777777" w:rsidR="0068521C" w:rsidRPr="004E48A5" w:rsidRDefault="0068521C" w:rsidP="0068521C">
            <w:pPr>
              <w:autoSpaceDE w:val="0"/>
              <w:autoSpaceDN w:val="0"/>
              <w:adjustRightInd w:val="0"/>
              <w:ind w:left="1420" w:hanging="1420"/>
              <w:jc w:val="left"/>
              <w:rPr>
                <w:ins w:id="288" w:author="Tekijä"/>
                <w:rFonts w:ascii="Courier New" w:hAnsi="Courier New" w:cs="Courier New"/>
                <w:color w:val="0000FF"/>
                <w:sz w:val="18"/>
                <w:lang w:eastAsia="fi-FI"/>
              </w:rPr>
            </w:pPr>
            <w:ins w:id="289" w:author="Tekijä">
              <w:r w:rsidRPr="0068521C">
                <w:rPr>
                  <w:rFonts w:ascii="Courier New" w:hAnsi="Courier New" w:cs="Courier New"/>
                  <w:color w:val="000000"/>
                  <w:sz w:val="18"/>
                  <w:lang w:val="en-US" w:eastAsia="fi-FI"/>
                </w:rPr>
                <w:t xml:space="preserve">            </w:t>
              </w: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content</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ID</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OID1.2.246.10.1234567.14.2015.123.1.10.1.18</w:t>
              </w:r>
              <w:r w:rsidRPr="004E48A5">
                <w:rPr>
                  <w:rFonts w:ascii="Courier New" w:hAnsi="Courier New" w:cs="Courier New"/>
                  <w:color w:val="0000FF"/>
                  <w:sz w:val="18"/>
                  <w:lang w:eastAsia="fi-FI"/>
                </w:rPr>
                <w:t>"&gt;</w:t>
              </w:r>
              <w:r w:rsidRPr="004E48A5">
                <w:rPr>
                  <w:rFonts w:ascii="Courier New" w:hAnsi="Courier New" w:cs="Courier New"/>
                  <w:color w:val="000000"/>
                  <w:sz w:val="18"/>
                  <w:lang w:eastAsia="fi-FI"/>
                </w:rPr>
                <w:t xml:space="preserve">Sekundäärikaries; </w:t>
              </w: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content</w:t>
              </w:r>
              <w:r w:rsidRPr="004E48A5">
                <w:rPr>
                  <w:rFonts w:ascii="Courier New" w:hAnsi="Courier New" w:cs="Courier New"/>
                  <w:color w:val="0000FF"/>
                  <w:sz w:val="18"/>
                  <w:lang w:eastAsia="fi-FI"/>
                </w:rPr>
                <w:t>&gt;&lt;</w:t>
              </w:r>
              <w:r w:rsidRPr="004E48A5">
                <w:rPr>
                  <w:rFonts w:ascii="Courier New" w:hAnsi="Courier New" w:cs="Courier New"/>
                  <w:color w:val="800000"/>
                  <w:sz w:val="18"/>
                  <w:lang w:eastAsia="fi-FI"/>
                </w:rPr>
                <w:t>br</w:t>
              </w:r>
              <w:r w:rsidRPr="004E48A5">
                <w:rPr>
                  <w:rFonts w:ascii="Courier New" w:hAnsi="Courier New" w:cs="Courier New"/>
                  <w:color w:val="0000FF"/>
                  <w:sz w:val="18"/>
                  <w:lang w:eastAsia="fi-FI"/>
                </w:rPr>
                <w:t>/&gt;</w:t>
              </w:r>
            </w:ins>
          </w:p>
          <w:p w14:paraId="10E9ED43" w14:textId="77777777" w:rsidR="0068521C" w:rsidRPr="0068521C" w:rsidRDefault="0068521C" w:rsidP="0068521C">
            <w:pPr>
              <w:autoSpaceDE w:val="0"/>
              <w:autoSpaceDN w:val="0"/>
              <w:adjustRightInd w:val="0"/>
              <w:ind w:left="1420" w:hanging="1420"/>
              <w:jc w:val="left"/>
              <w:rPr>
                <w:ins w:id="290" w:author="Tekijä"/>
                <w:rFonts w:ascii="Courier New" w:hAnsi="Courier New" w:cs="Courier New"/>
                <w:color w:val="0000FF"/>
                <w:sz w:val="18"/>
                <w:lang w:eastAsia="fi-FI"/>
              </w:rPr>
            </w:pPr>
            <w:ins w:id="291" w:author="Tekijä">
              <w:r w:rsidRPr="004E48A5">
                <w:rPr>
                  <w:rFonts w:ascii="Courier New" w:hAnsi="Courier New" w:cs="Courier New"/>
                  <w:color w:val="000000"/>
                  <w:sz w:val="18"/>
                  <w:lang w:eastAsia="fi-FI"/>
                </w:rPr>
                <w:t xml:space="preserve">            </w:t>
              </w:r>
              <w:r w:rsidRPr="0068521C">
                <w:rPr>
                  <w:rFonts w:ascii="Courier New" w:hAnsi="Courier New" w:cs="Courier New"/>
                  <w:color w:val="0000FF"/>
                  <w:sz w:val="18"/>
                  <w:lang w:eastAsia="fi-FI"/>
                </w:rPr>
                <w:t>&lt;</w:t>
              </w:r>
              <w:r w:rsidRPr="0068521C">
                <w:rPr>
                  <w:rFonts w:ascii="Courier New" w:hAnsi="Courier New" w:cs="Courier New"/>
                  <w:color w:val="800000"/>
                  <w:sz w:val="18"/>
                  <w:lang w:eastAsia="fi-FI"/>
                </w:rPr>
                <w:t>content</w:t>
              </w:r>
              <w:r w:rsidRPr="0068521C">
                <w:rPr>
                  <w:rFonts w:ascii="Courier New" w:hAnsi="Courier New" w:cs="Courier New"/>
                  <w:i/>
                  <w:iCs/>
                  <w:color w:val="008080"/>
                  <w:sz w:val="18"/>
                  <w:lang w:eastAsia="fi-FI"/>
                </w:rPr>
                <w:t xml:space="preserve"> </w:t>
              </w:r>
              <w:r w:rsidRPr="0068521C">
                <w:rPr>
                  <w:rFonts w:ascii="Courier New" w:hAnsi="Courier New" w:cs="Courier New"/>
                  <w:color w:val="FF0000"/>
                  <w:sz w:val="18"/>
                  <w:lang w:eastAsia="fi-FI"/>
                </w:rPr>
                <w:t>ID</w:t>
              </w:r>
              <w:r w:rsidRPr="0068521C">
                <w:rPr>
                  <w:rFonts w:ascii="Courier New" w:hAnsi="Courier New" w:cs="Courier New"/>
                  <w:color w:val="0000FF"/>
                  <w:sz w:val="18"/>
                  <w:lang w:eastAsia="fi-FI"/>
                </w:rPr>
                <w:t>="</w:t>
              </w:r>
              <w:r w:rsidRPr="0068521C">
                <w:rPr>
                  <w:rFonts w:ascii="Courier New" w:hAnsi="Courier New" w:cs="Courier New"/>
                  <w:color w:val="000000"/>
                  <w:sz w:val="18"/>
                  <w:lang w:eastAsia="fi-FI"/>
                </w:rPr>
                <w:t>OID1.2.246.10.1234567.14.2015.123.1.10.1.26</w:t>
              </w:r>
              <w:r w:rsidRPr="0068521C">
                <w:rPr>
                  <w:rFonts w:ascii="Courier New" w:hAnsi="Courier New" w:cs="Courier New"/>
                  <w:color w:val="0000FF"/>
                  <w:sz w:val="18"/>
                  <w:lang w:eastAsia="fi-FI"/>
                </w:rPr>
                <w:t>"&gt;</w:t>
              </w:r>
              <w:r w:rsidRPr="0068521C">
                <w:rPr>
                  <w:rFonts w:ascii="Courier New" w:hAnsi="Courier New" w:cs="Courier New"/>
                  <w:color w:val="000000"/>
                  <w:sz w:val="18"/>
                  <w:lang w:eastAsia="fi-FI"/>
                </w:rPr>
                <w:t xml:space="preserve">Ientaskun syvyys suurempi tai yhtä suuri kuin 4 mm mutta ei apexiin saakka; </w:t>
              </w:r>
              <w:r w:rsidRPr="0068521C">
                <w:rPr>
                  <w:rFonts w:ascii="Courier New" w:hAnsi="Courier New" w:cs="Courier New"/>
                  <w:color w:val="0000FF"/>
                  <w:sz w:val="18"/>
                  <w:lang w:eastAsia="fi-FI"/>
                </w:rPr>
                <w:t>&lt;/</w:t>
              </w:r>
              <w:r w:rsidRPr="0068521C">
                <w:rPr>
                  <w:rFonts w:ascii="Courier New" w:hAnsi="Courier New" w:cs="Courier New"/>
                  <w:color w:val="800000"/>
                  <w:sz w:val="18"/>
                  <w:lang w:eastAsia="fi-FI"/>
                </w:rPr>
                <w:t>content</w:t>
              </w:r>
              <w:r w:rsidRPr="0068521C">
                <w:rPr>
                  <w:rFonts w:ascii="Courier New" w:hAnsi="Courier New" w:cs="Courier New"/>
                  <w:color w:val="0000FF"/>
                  <w:sz w:val="18"/>
                  <w:lang w:eastAsia="fi-FI"/>
                </w:rPr>
                <w:t>&gt;&lt;</w:t>
              </w:r>
              <w:r w:rsidRPr="0068521C">
                <w:rPr>
                  <w:rFonts w:ascii="Courier New" w:hAnsi="Courier New" w:cs="Courier New"/>
                  <w:color w:val="800000"/>
                  <w:sz w:val="18"/>
                  <w:lang w:eastAsia="fi-FI"/>
                </w:rPr>
                <w:t>br</w:t>
              </w:r>
              <w:r w:rsidRPr="0068521C">
                <w:rPr>
                  <w:rFonts w:ascii="Courier New" w:hAnsi="Courier New" w:cs="Courier New"/>
                  <w:color w:val="0000FF"/>
                  <w:sz w:val="18"/>
                  <w:lang w:eastAsia="fi-FI"/>
                </w:rPr>
                <w:t>/&gt;</w:t>
              </w:r>
            </w:ins>
          </w:p>
          <w:p w14:paraId="793FCCFF" w14:textId="77777777" w:rsidR="0068521C" w:rsidRPr="0068521C" w:rsidRDefault="0068521C" w:rsidP="0068521C">
            <w:pPr>
              <w:autoSpaceDE w:val="0"/>
              <w:autoSpaceDN w:val="0"/>
              <w:adjustRightInd w:val="0"/>
              <w:ind w:left="1420" w:hanging="1420"/>
              <w:jc w:val="left"/>
              <w:rPr>
                <w:ins w:id="292" w:author="Tekijä"/>
                <w:rFonts w:ascii="Courier New" w:hAnsi="Courier New" w:cs="Courier New"/>
                <w:color w:val="0000FF"/>
                <w:sz w:val="18"/>
                <w:lang w:eastAsia="fi-FI"/>
              </w:rPr>
            </w:pPr>
            <w:ins w:id="293" w:author="Tekijä">
              <w:r w:rsidRPr="0068521C">
                <w:rPr>
                  <w:rFonts w:ascii="Courier New" w:hAnsi="Courier New" w:cs="Courier New"/>
                  <w:color w:val="000000"/>
                  <w:sz w:val="18"/>
                  <w:lang w:eastAsia="fi-FI"/>
                </w:rPr>
                <w:t xml:space="preserve">            </w:t>
              </w:r>
              <w:r w:rsidRPr="0068521C">
                <w:rPr>
                  <w:rFonts w:ascii="Courier New" w:hAnsi="Courier New" w:cs="Courier New"/>
                  <w:color w:val="0000FF"/>
                  <w:sz w:val="18"/>
                  <w:lang w:eastAsia="fi-FI"/>
                </w:rPr>
                <w:t>&lt;</w:t>
              </w:r>
              <w:r w:rsidRPr="0068521C">
                <w:rPr>
                  <w:rFonts w:ascii="Courier New" w:hAnsi="Courier New" w:cs="Courier New"/>
                  <w:color w:val="800000"/>
                  <w:sz w:val="18"/>
                  <w:lang w:eastAsia="fi-FI"/>
                </w:rPr>
                <w:t>content</w:t>
              </w:r>
              <w:r w:rsidRPr="0068521C">
                <w:rPr>
                  <w:rFonts w:ascii="Courier New" w:hAnsi="Courier New" w:cs="Courier New"/>
                  <w:i/>
                  <w:iCs/>
                  <w:color w:val="008080"/>
                  <w:sz w:val="18"/>
                  <w:lang w:eastAsia="fi-FI"/>
                </w:rPr>
                <w:t xml:space="preserve"> </w:t>
              </w:r>
              <w:r w:rsidRPr="0068521C">
                <w:rPr>
                  <w:rFonts w:ascii="Courier New" w:hAnsi="Courier New" w:cs="Courier New"/>
                  <w:color w:val="FF0000"/>
                  <w:sz w:val="18"/>
                  <w:lang w:eastAsia="fi-FI"/>
                </w:rPr>
                <w:t>ID</w:t>
              </w:r>
              <w:r w:rsidRPr="0068521C">
                <w:rPr>
                  <w:rFonts w:ascii="Courier New" w:hAnsi="Courier New" w:cs="Courier New"/>
                  <w:color w:val="0000FF"/>
                  <w:sz w:val="18"/>
                  <w:lang w:eastAsia="fi-FI"/>
                </w:rPr>
                <w:t>="</w:t>
              </w:r>
              <w:r w:rsidRPr="0068521C">
                <w:rPr>
                  <w:rFonts w:ascii="Courier New" w:hAnsi="Courier New" w:cs="Courier New"/>
                  <w:color w:val="000000"/>
                  <w:sz w:val="18"/>
                  <w:lang w:eastAsia="fi-FI"/>
                </w:rPr>
                <w:t>OID1.2.246.10.1234567.14.2015.123.1.10.1.30</w:t>
              </w:r>
              <w:r w:rsidRPr="0068521C">
                <w:rPr>
                  <w:rFonts w:ascii="Courier New" w:hAnsi="Courier New" w:cs="Courier New"/>
                  <w:color w:val="0000FF"/>
                  <w:sz w:val="18"/>
                  <w:lang w:eastAsia="fi-FI"/>
                </w:rPr>
                <w:t>"&gt;</w:t>
              </w:r>
              <w:r w:rsidRPr="0068521C">
                <w:rPr>
                  <w:rFonts w:ascii="Courier New" w:hAnsi="Courier New" w:cs="Courier New"/>
                  <w:color w:val="000000"/>
                  <w:sz w:val="18"/>
                  <w:lang w:eastAsia="fi-FI"/>
                </w:rPr>
                <w:t>Palpoitavissa ol</w:t>
              </w:r>
              <w:r w:rsidRPr="0068521C">
                <w:rPr>
                  <w:rFonts w:ascii="Courier New" w:hAnsi="Courier New" w:cs="Courier New"/>
                  <w:color w:val="000000"/>
                  <w:sz w:val="18"/>
                  <w:lang w:eastAsia="fi-FI"/>
                </w:rPr>
                <w:t>e</w:t>
              </w:r>
              <w:r w:rsidRPr="0068521C">
                <w:rPr>
                  <w:rFonts w:ascii="Courier New" w:hAnsi="Courier New" w:cs="Courier New"/>
                  <w:color w:val="000000"/>
                  <w:sz w:val="18"/>
                  <w:lang w:eastAsia="fi-FI"/>
                </w:rPr>
                <w:t xml:space="preserve">va puhkeamaton hammas; Bukkaalinen tai labiaalinen sijainti; </w:t>
              </w:r>
              <w:r w:rsidRPr="0068521C">
                <w:rPr>
                  <w:rFonts w:ascii="Courier New" w:hAnsi="Courier New" w:cs="Courier New"/>
                  <w:color w:val="0000FF"/>
                  <w:sz w:val="18"/>
                  <w:lang w:eastAsia="fi-FI"/>
                </w:rPr>
                <w:t>&lt;/</w:t>
              </w:r>
              <w:r w:rsidRPr="0068521C">
                <w:rPr>
                  <w:rFonts w:ascii="Courier New" w:hAnsi="Courier New" w:cs="Courier New"/>
                  <w:color w:val="800000"/>
                  <w:sz w:val="18"/>
                  <w:lang w:eastAsia="fi-FI"/>
                </w:rPr>
                <w:t>content</w:t>
              </w:r>
              <w:r w:rsidRPr="0068521C">
                <w:rPr>
                  <w:rFonts w:ascii="Courier New" w:hAnsi="Courier New" w:cs="Courier New"/>
                  <w:color w:val="0000FF"/>
                  <w:sz w:val="18"/>
                  <w:lang w:eastAsia="fi-FI"/>
                </w:rPr>
                <w:t>&gt;&lt;</w:t>
              </w:r>
              <w:r w:rsidRPr="0068521C">
                <w:rPr>
                  <w:rFonts w:ascii="Courier New" w:hAnsi="Courier New" w:cs="Courier New"/>
                  <w:color w:val="800000"/>
                  <w:sz w:val="18"/>
                  <w:lang w:eastAsia="fi-FI"/>
                </w:rPr>
                <w:t>br</w:t>
              </w:r>
              <w:r w:rsidRPr="0068521C">
                <w:rPr>
                  <w:rFonts w:ascii="Courier New" w:hAnsi="Courier New" w:cs="Courier New"/>
                  <w:color w:val="0000FF"/>
                  <w:sz w:val="18"/>
                  <w:lang w:eastAsia="fi-FI"/>
                </w:rPr>
                <w:t>/&gt;</w:t>
              </w:r>
            </w:ins>
          </w:p>
          <w:p w14:paraId="1FA8528B" w14:textId="77777777" w:rsidR="0068521C" w:rsidRPr="0068521C" w:rsidRDefault="0068521C" w:rsidP="0068521C">
            <w:pPr>
              <w:autoSpaceDE w:val="0"/>
              <w:autoSpaceDN w:val="0"/>
              <w:adjustRightInd w:val="0"/>
              <w:ind w:left="1420" w:hanging="1420"/>
              <w:jc w:val="left"/>
              <w:rPr>
                <w:ins w:id="294" w:author="Tekijä"/>
                <w:rFonts w:ascii="Courier New" w:hAnsi="Courier New" w:cs="Courier New"/>
                <w:color w:val="0000FF"/>
                <w:sz w:val="18"/>
                <w:lang w:eastAsia="fi-FI"/>
              </w:rPr>
            </w:pPr>
            <w:ins w:id="295" w:author="Tekijä">
              <w:r w:rsidRPr="0068521C">
                <w:rPr>
                  <w:rFonts w:ascii="Courier New" w:hAnsi="Courier New" w:cs="Courier New"/>
                  <w:color w:val="000000"/>
                  <w:sz w:val="18"/>
                  <w:lang w:eastAsia="fi-FI"/>
                </w:rPr>
                <w:t xml:space="preserve">            </w:t>
              </w:r>
              <w:r w:rsidRPr="0068521C">
                <w:rPr>
                  <w:rFonts w:ascii="Courier New" w:hAnsi="Courier New" w:cs="Courier New"/>
                  <w:color w:val="0000FF"/>
                  <w:sz w:val="18"/>
                  <w:lang w:eastAsia="fi-FI"/>
                </w:rPr>
                <w:t>&lt;</w:t>
              </w:r>
              <w:r w:rsidRPr="0068521C">
                <w:rPr>
                  <w:rFonts w:ascii="Courier New" w:hAnsi="Courier New" w:cs="Courier New"/>
                  <w:color w:val="800000"/>
                  <w:sz w:val="18"/>
                  <w:lang w:eastAsia="fi-FI"/>
                </w:rPr>
                <w:t>content</w:t>
              </w:r>
              <w:r w:rsidRPr="0068521C">
                <w:rPr>
                  <w:rFonts w:ascii="Courier New" w:hAnsi="Courier New" w:cs="Courier New"/>
                  <w:i/>
                  <w:iCs/>
                  <w:color w:val="008080"/>
                  <w:sz w:val="18"/>
                  <w:lang w:eastAsia="fi-FI"/>
                </w:rPr>
                <w:t xml:space="preserve"> </w:t>
              </w:r>
              <w:r w:rsidRPr="0068521C">
                <w:rPr>
                  <w:rFonts w:ascii="Courier New" w:hAnsi="Courier New" w:cs="Courier New"/>
                  <w:color w:val="FF0000"/>
                  <w:sz w:val="18"/>
                  <w:lang w:eastAsia="fi-FI"/>
                </w:rPr>
                <w:t>ID</w:t>
              </w:r>
              <w:r w:rsidRPr="0068521C">
                <w:rPr>
                  <w:rFonts w:ascii="Courier New" w:hAnsi="Courier New" w:cs="Courier New"/>
                  <w:color w:val="0000FF"/>
                  <w:sz w:val="18"/>
                  <w:lang w:eastAsia="fi-FI"/>
                </w:rPr>
                <w:t>="</w:t>
              </w:r>
              <w:r w:rsidRPr="0068521C">
                <w:rPr>
                  <w:rFonts w:ascii="Courier New" w:hAnsi="Courier New" w:cs="Courier New"/>
                  <w:color w:val="000000"/>
                  <w:sz w:val="18"/>
                  <w:lang w:eastAsia="fi-FI"/>
                </w:rPr>
                <w:t>OID1.2.246.10.1234567.14.2015.123.1.10.1.32</w:t>
              </w:r>
              <w:r w:rsidRPr="0068521C">
                <w:rPr>
                  <w:rFonts w:ascii="Courier New" w:hAnsi="Courier New" w:cs="Courier New"/>
                  <w:color w:val="0000FF"/>
                  <w:sz w:val="18"/>
                  <w:lang w:eastAsia="fi-FI"/>
                </w:rPr>
                <w:t>"&gt;</w:t>
              </w:r>
              <w:r w:rsidRPr="0068521C">
                <w:rPr>
                  <w:rFonts w:ascii="Courier New" w:hAnsi="Courier New" w:cs="Courier New"/>
                  <w:color w:val="000000"/>
                  <w:sz w:val="18"/>
                  <w:lang w:eastAsia="fi-FI"/>
                </w:rPr>
                <w:t>Hampaan bukkaal</w:t>
              </w:r>
              <w:r w:rsidRPr="0068521C">
                <w:rPr>
                  <w:rFonts w:ascii="Courier New" w:hAnsi="Courier New" w:cs="Courier New"/>
                  <w:color w:val="000000"/>
                  <w:sz w:val="18"/>
                  <w:lang w:eastAsia="fi-FI"/>
                </w:rPr>
                <w:t>i</w:t>
              </w:r>
              <w:r w:rsidRPr="0068521C">
                <w:rPr>
                  <w:rFonts w:ascii="Courier New" w:hAnsi="Courier New" w:cs="Courier New"/>
                  <w:color w:val="000000"/>
                  <w:sz w:val="18"/>
                  <w:lang w:eastAsia="fi-FI"/>
                </w:rPr>
                <w:t xml:space="preserve">nen tai labiaalinen siirtymä; </w:t>
              </w:r>
              <w:r w:rsidRPr="0068521C">
                <w:rPr>
                  <w:rFonts w:ascii="Courier New" w:hAnsi="Courier New" w:cs="Courier New"/>
                  <w:color w:val="0000FF"/>
                  <w:sz w:val="18"/>
                  <w:lang w:eastAsia="fi-FI"/>
                </w:rPr>
                <w:t>&lt;/</w:t>
              </w:r>
              <w:r w:rsidRPr="0068521C">
                <w:rPr>
                  <w:rFonts w:ascii="Courier New" w:hAnsi="Courier New" w:cs="Courier New"/>
                  <w:color w:val="800000"/>
                  <w:sz w:val="18"/>
                  <w:lang w:eastAsia="fi-FI"/>
                </w:rPr>
                <w:t>content</w:t>
              </w:r>
              <w:r w:rsidRPr="0068521C">
                <w:rPr>
                  <w:rFonts w:ascii="Courier New" w:hAnsi="Courier New" w:cs="Courier New"/>
                  <w:color w:val="0000FF"/>
                  <w:sz w:val="18"/>
                  <w:lang w:eastAsia="fi-FI"/>
                </w:rPr>
                <w:t>&gt;&lt;</w:t>
              </w:r>
              <w:r w:rsidRPr="0068521C">
                <w:rPr>
                  <w:rFonts w:ascii="Courier New" w:hAnsi="Courier New" w:cs="Courier New"/>
                  <w:color w:val="800000"/>
                  <w:sz w:val="18"/>
                  <w:lang w:eastAsia="fi-FI"/>
                </w:rPr>
                <w:t>br</w:t>
              </w:r>
              <w:r w:rsidRPr="0068521C">
                <w:rPr>
                  <w:rFonts w:ascii="Courier New" w:hAnsi="Courier New" w:cs="Courier New"/>
                  <w:color w:val="0000FF"/>
                  <w:sz w:val="18"/>
                  <w:lang w:eastAsia="fi-FI"/>
                </w:rPr>
                <w:t>/&gt;</w:t>
              </w:r>
            </w:ins>
          </w:p>
          <w:p w14:paraId="1773545F" w14:textId="77777777" w:rsidR="0068521C" w:rsidRPr="0068521C" w:rsidRDefault="0068521C" w:rsidP="0068521C">
            <w:pPr>
              <w:autoSpaceDE w:val="0"/>
              <w:autoSpaceDN w:val="0"/>
              <w:adjustRightInd w:val="0"/>
              <w:ind w:left="1420" w:hanging="1420"/>
              <w:jc w:val="left"/>
              <w:rPr>
                <w:ins w:id="296" w:author="Tekijä"/>
                <w:rFonts w:ascii="Courier New" w:hAnsi="Courier New" w:cs="Courier New"/>
                <w:color w:val="0000FF"/>
                <w:sz w:val="18"/>
                <w:lang w:val="en-US" w:eastAsia="fi-FI"/>
              </w:rPr>
            </w:pPr>
            <w:ins w:id="297" w:author="Tekijä">
              <w:r w:rsidRPr="0068521C">
                <w:rPr>
                  <w:rFonts w:ascii="Courier New" w:hAnsi="Courier New" w:cs="Courier New"/>
                  <w:color w:val="000000"/>
                  <w:sz w:val="18"/>
                  <w:lang w:eastAsia="fi-FI"/>
                </w:rPr>
                <w:t xml:space="preserve">            </w:t>
              </w:r>
              <w:r w:rsidRPr="0068521C">
                <w:rPr>
                  <w:rFonts w:ascii="Courier New" w:hAnsi="Courier New" w:cs="Courier New"/>
                  <w:color w:val="0000FF"/>
                  <w:sz w:val="18"/>
                  <w:lang w:val="en-US" w:eastAsia="fi-FI"/>
                </w:rPr>
                <w:t>&lt;</w:t>
              </w:r>
              <w:r w:rsidRPr="0068521C">
                <w:rPr>
                  <w:rFonts w:ascii="Courier New" w:hAnsi="Courier New" w:cs="Courier New"/>
                  <w:color w:val="800000"/>
                  <w:sz w:val="18"/>
                  <w:lang w:val="en-US" w:eastAsia="fi-FI"/>
                </w:rPr>
                <w:t>content</w:t>
              </w:r>
              <w:r w:rsidRPr="0068521C">
                <w:rPr>
                  <w:rFonts w:ascii="Courier New" w:hAnsi="Courier New" w:cs="Courier New"/>
                  <w:i/>
                  <w:iCs/>
                  <w:color w:val="008080"/>
                  <w:sz w:val="18"/>
                  <w:lang w:val="en-US" w:eastAsia="fi-FI"/>
                </w:rPr>
                <w:t xml:space="preserve"> </w:t>
              </w:r>
              <w:r w:rsidRPr="0068521C">
                <w:rPr>
                  <w:rFonts w:ascii="Courier New" w:hAnsi="Courier New" w:cs="Courier New"/>
                  <w:color w:val="FF0000"/>
                  <w:sz w:val="18"/>
                  <w:lang w:val="en-US" w:eastAsia="fi-FI"/>
                </w:rPr>
                <w:t>ID</w:t>
              </w:r>
              <w:r w:rsidRPr="0068521C">
                <w:rPr>
                  <w:rFonts w:ascii="Courier New" w:hAnsi="Courier New" w:cs="Courier New"/>
                  <w:color w:val="0000FF"/>
                  <w:sz w:val="18"/>
                  <w:lang w:val="en-US" w:eastAsia="fi-FI"/>
                </w:rPr>
                <w:t>="</w:t>
              </w:r>
              <w:r w:rsidRPr="0068521C">
                <w:rPr>
                  <w:rFonts w:ascii="Courier New" w:hAnsi="Courier New" w:cs="Courier New"/>
                  <w:color w:val="000000"/>
                  <w:sz w:val="18"/>
                  <w:lang w:val="en-US" w:eastAsia="fi-FI"/>
                </w:rPr>
                <w:t>OID1.2.246.10.1234567.14.2015.123.1.10.1.33</w:t>
              </w:r>
              <w:r w:rsidRPr="0068521C">
                <w:rPr>
                  <w:rFonts w:ascii="Courier New" w:hAnsi="Courier New" w:cs="Courier New"/>
                  <w:color w:val="0000FF"/>
                  <w:sz w:val="18"/>
                  <w:lang w:val="en-US" w:eastAsia="fi-FI"/>
                </w:rPr>
                <w:t>"&gt;</w:t>
              </w:r>
              <w:r w:rsidRPr="0068521C">
                <w:rPr>
                  <w:rFonts w:ascii="Courier New" w:hAnsi="Courier New" w:cs="Courier New"/>
                  <w:color w:val="000000"/>
                  <w:sz w:val="18"/>
                  <w:lang w:val="en-US" w:eastAsia="fi-FI"/>
                </w:rPr>
                <w:t xml:space="preserve">Implanttijatke metalli; </w:t>
              </w:r>
              <w:r w:rsidRPr="0068521C">
                <w:rPr>
                  <w:rFonts w:ascii="Courier New" w:hAnsi="Courier New" w:cs="Courier New"/>
                  <w:color w:val="0000FF"/>
                  <w:sz w:val="18"/>
                  <w:lang w:val="en-US" w:eastAsia="fi-FI"/>
                </w:rPr>
                <w:t>&lt;/</w:t>
              </w:r>
              <w:r w:rsidRPr="0068521C">
                <w:rPr>
                  <w:rFonts w:ascii="Courier New" w:hAnsi="Courier New" w:cs="Courier New"/>
                  <w:color w:val="800000"/>
                  <w:sz w:val="18"/>
                  <w:lang w:val="en-US" w:eastAsia="fi-FI"/>
                </w:rPr>
                <w:t>content</w:t>
              </w:r>
              <w:r w:rsidRPr="0068521C">
                <w:rPr>
                  <w:rFonts w:ascii="Courier New" w:hAnsi="Courier New" w:cs="Courier New"/>
                  <w:color w:val="0000FF"/>
                  <w:sz w:val="18"/>
                  <w:lang w:val="en-US" w:eastAsia="fi-FI"/>
                </w:rPr>
                <w:t>&gt;</w:t>
              </w:r>
            </w:ins>
          </w:p>
          <w:p w14:paraId="3E788AFE" w14:textId="77777777" w:rsidR="0068521C" w:rsidRPr="0068521C" w:rsidRDefault="0068521C" w:rsidP="0068521C">
            <w:pPr>
              <w:autoSpaceDE w:val="0"/>
              <w:autoSpaceDN w:val="0"/>
              <w:adjustRightInd w:val="0"/>
              <w:ind w:left="1420" w:hanging="1420"/>
              <w:jc w:val="left"/>
              <w:rPr>
                <w:ins w:id="298" w:author="Tekijä"/>
                <w:rFonts w:ascii="Courier New" w:hAnsi="Courier New" w:cs="Courier New"/>
                <w:color w:val="0000FF"/>
                <w:sz w:val="18"/>
                <w:lang w:val="en-US" w:eastAsia="fi-FI"/>
              </w:rPr>
            </w:pPr>
            <w:ins w:id="299" w:author="Tekijä">
              <w:r w:rsidRPr="0068521C">
                <w:rPr>
                  <w:rFonts w:ascii="Courier New" w:hAnsi="Courier New" w:cs="Courier New"/>
                  <w:color w:val="000000"/>
                  <w:sz w:val="18"/>
                  <w:lang w:val="en-US" w:eastAsia="fi-FI"/>
                </w:rPr>
                <w:t xml:space="preserve">            </w:t>
              </w:r>
              <w:r w:rsidRPr="0068521C">
                <w:rPr>
                  <w:rFonts w:ascii="Courier New" w:hAnsi="Courier New" w:cs="Courier New"/>
                  <w:color w:val="0000FF"/>
                  <w:sz w:val="18"/>
                  <w:lang w:val="en-US" w:eastAsia="fi-FI"/>
                </w:rPr>
                <w:t>&lt;</w:t>
              </w:r>
              <w:r w:rsidRPr="0068521C">
                <w:rPr>
                  <w:rFonts w:ascii="Courier New" w:hAnsi="Courier New" w:cs="Courier New"/>
                  <w:color w:val="800000"/>
                  <w:sz w:val="18"/>
                  <w:lang w:val="en-US" w:eastAsia="fi-FI"/>
                </w:rPr>
                <w:t>content</w:t>
              </w:r>
              <w:r w:rsidRPr="0068521C">
                <w:rPr>
                  <w:rFonts w:ascii="Courier New" w:hAnsi="Courier New" w:cs="Courier New"/>
                  <w:i/>
                  <w:iCs/>
                  <w:color w:val="008080"/>
                  <w:sz w:val="18"/>
                  <w:lang w:val="en-US" w:eastAsia="fi-FI"/>
                </w:rPr>
                <w:t xml:space="preserve"> </w:t>
              </w:r>
              <w:r w:rsidRPr="0068521C">
                <w:rPr>
                  <w:rFonts w:ascii="Courier New" w:hAnsi="Courier New" w:cs="Courier New"/>
                  <w:color w:val="FF0000"/>
                  <w:sz w:val="18"/>
                  <w:lang w:val="en-US" w:eastAsia="fi-FI"/>
                </w:rPr>
                <w:t>ID</w:t>
              </w:r>
              <w:r w:rsidRPr="0068521C">
                <w:rPr>
                  <w:rFonts w:ascii="Courier New" w:hAnsi="Courier New" w:cs="Courier New"/>
                  <w:color w:val="0000FF"/>
                  <w:sz w:val="18"/>
                  <w:lang w:val="en-US" w:eastAsia="fi-FI"/>
                </w:rPr>
                <w:t>="</w:t>
              </w:r>
              <w:r w:rsidRPr="0068521C">
                <w:rPr>
                  <w:rFonts w:ascii="Courier New" w:hAnsi="Courier New" w:cs="Courier New"/>
                  <w:color w:val="000000"/>
                  <w:sz w:val="18"/>
                  <w:lang w:val="en-US" w:eastAsia="fi-FI"/>
                </w:rPr>
                <w:t>OID1.2.246.10.1234567.14.2015.123.1.10.1.36</w:t>
              </w:r>
              <w:r w:rsidRPr="0068521C">
                <w:rPr>
                  <w:rFonts w:ascii="Courier New" w:hAnsi="Courier New" w:cs="Courier New"/>
                  <w:color w:val="0000FF"/>
                  <w:sz w:val="18"/>
                  <w:lang w:val="en-US" w:eastAsia="fi-FI"/>
                </w:rPr>
                <w:t>"&gt;</w:t>
              </w:r>
              <w:r w:rsidRPr="0068521C">
                <w:rPr>
                  <w:rFonts w:ascii="Courier New" w:hAnsi="Courier New" w:cs="Courier New"/>
                  <w:color w:val="000000"/>
                  <w:sz w:val="18"/>
                  <w:lang w:val="en-US" w:eastAsia="fi-FI"/>
                </w:rPr>
                <w:t xml:space="preserve">Peri-implantiitti; </w:t>
              </w:r>
              <w:r w:rsidRPr="0068521C">
                <w:rPr>
                  <w:rFonts w:ascii="Courier New" w:hAnsi="Courier New" w:cs="Courier New"/>
                  <w:color w:val="0000FF"/>
                  <w:sz w:val="18"/>
                  <w:lang w:val="en-US" w:eastAsia="fi-FI"/>
                </w:rPr>
                <w:t>&lt;/</w:t>
              </w:r>
              <w:r w:rsidRPr="0068521C">
                <w:rPr>
                  <w:rFonts w:ascii="Courier New" w:hAnsi="Courier New" w:cs="Courier New"/>
                  <w:color w:val="800000"/>
                  <w:sz w:val="18"/>
                  <w:lang w:val="en-US" w:eastAsia="fi-FI"/>
                </w:rPr>
                <w:t>content</w:t>
              </w:r>
              <w:r w:rsidRPr="0068521C">
                <w:rPr>
                  <w:rFonts w:ascii="Courier New" w:hAnsi="Courier New" w:cs="Courier New"/>
                  <w:color w:val="0000FF"/>
                  <w:sz w:val="18"/>
                  <w:lang w:val="en-US" w:eastAsia="fi-FI"/>
                </w:rPr>
                <w:t>&gt;</w:t>
              </w:r>
            </w:ins>
          </w:p>
          <w:p w14:paraId="3178FAE1" w14:textId="77777777" w:rsidR="0068521C" w:rsidRPr="0068521C" w:rsidRDefault="0068521C" w:rsidP="0068521C">
            <w:pPr>
              <w:autoSpaceDE w:val="0"/>
              <w:autoSpaceDN w:val="0"/>
              <w:adjustRightInd w:val="0"/>
              <w:ind w:left="1420" w:hanging="1420"/>
              <w:jc w:val="left"/>
              <w:rPr>
                <w:ins w:id="300" w:author="Tekijä"/>
                <w:rFonts w:ascii="Courier New" w:hAnsi="Courier New" w:cs="Courier New"/>
                <w:color w:val="0000FF"/>
                <w:sz w:val="18"/>
                <w:lang w:eastAsia="fi-FI"/>
              </w:rPr>
            </w:pPr>
            <w:ins w:id="301" w:author="Tekijä">
              <w:r w:rsidRPr="0068521C">
                <w:rPr>
                  <w:rFonts w:ascii="Courier New" w:hAnsi="Courier New" w:cs="Courier New"/>
                  <w:color w:val="000000"/>
                  <w:sz w:val="18"/>
                  <w:lang w:val="en-US" w:eastAsia="fi-FI"/>
                </w:rPr>
                <w:t xml:space="preserve">            </w:t>
              </w:r>
              <w:r w:rsidRPr="0068521C">
                <w:rPr>
                  <w:rFonts w:ascii="Courier New" w:hAnsi="Courier New" w:cs="Courier New"/>
                  <w:color w:val="0000FF"/>
                  <w:sz w:val="18"/>
                  <w:lang w:eastAsia="fi-FI"/>
                </w:rPr>
                <w:t>&lt;</w:t>
              </w:r>
              <w:r w:rsidRPr="0068521C">
                <w:rPr>
                  <w:rFonts w:ascii="Courier New" w:hAnsi="Courier New" w:cs="Courier New"/>
                  <w:color w:val="800000"/>
                  <w:sz w:val="18"/>
                  <w:lang w:eastAsia="fi-FI"/>
                </w:rPr>
                <w:t>content</w:t>
              </w:r>
              <w:r w:rsidRPr="0068521C">
                <w:rPr>
                  <w:rFonts w:ascii="Courier New" w:hAnsi="Courier New" w:cs="Courier New"/>
                  <w:i/>
                  <w:iCs/>
                  <w:color w:val="008080"/>
                  <w:sz w:val="18"/>
                  <w:lang w:eastAsia="fi-FI"/>
                </w:rPr>
                <w:t xml:space="preserve"> </w:t>
              </w:r>
              <w:r w:rsidRPr="0068521C">
                <w:rPr>
                  <w:rFonts w:ascii="Courier New" w:hAnsi="Courier New" w:cs="Courier New"/>
                  <w:color w:val="FF0000"/>
                  <w:sz w:val="18"/>
                  <w:lang w:eastAsia="fi-FI"/>
                </w:rPr>
                <w:t>ID</w:t>
              </w:r>
              <w:r w:rsidRPr="0068521C">
                <w:rPr>
                  <w:rFonts w:ascii="Courier New" w:hAnsi="Courier New" w:cs="Courier New"/>
                  <w:color w:val="0000FF"/>
                  <w:sz w:val="18"/>
                  <w:lang w:eastAsia="fi-FI"/>
                </w:rPr>
                <w:t>="</w:t>
              </w:r>
              <w:r w:rsidRPr="0068521C">
                <w:rPr>
                  <w:rFonts w:ascii="Courier New" w:hAnsi="Courier New" w:cs="Courier New"/>
                  <w:color w:val="000000"/>
                  <w:sz w:val="18"/>
                  <w:lang w:eastAsia="fi-FI"/>
                </w:rPr>
                <w:t>OID1.2.246.10.1234567.14.2015.123.1.10.1.37</w:t>
              </w:r>
              <w:r w:rsidRPr="0068521C">
                <w:rPr>
                  <w:rFonts w:ascii="Courier New" w:hAnsi="Courier New" w:cs="Courier New"/>
                  <w:color w:val="0000FF"/>
                  <w:sz w:val="18"/>
                  <w:lang w:eastAsia="fi-FI"/>
                </w:rPr>
                <w:t>"&gt;</w:t>
              </w:r>
              <w:r w:rsidRPr="0068521C">
                <w:rPr>
                  <w:rFonts w:ascii="Courier New" w:hAnsi="Courier New" w:cs="Courier New"/>
                  <w:color w:val="000000"/>
                  <w:sz w:val="18"/>
                  <w:lang w:eastAsia="fi-FI"/>
                </w:rPr>
                <w:t>Lisääntynyt lii</w:t>
              </w:r>
              <w:r w:rsidRPr="0068521C">
                <w:rPr>
                  <w:rFonts w:ascii="Courier New" w:hAnsi="Courier New" w:cs="Courier New"/>
                  <w:color w:val="000000"/>
                  <w:sz w:val="18"/>
                  <w:lang w:eastAsia="fi-FI"/>
                </w:rPr>
                <w:t>k</w:t>
              </w:r>
              <w:r w:rsidRPr="0068521C">
                <w:rPr>
                  <w:rFonts w:ascii="Courier New" w:hAnsi="Courier New" w:cs="Courier New"/>
                  <w:color w:val="000000"/>
                  <w:sz w:val="18"/>
                  <w:lang w:eastAsia="fi-FI"/>
                </w:rPr>
                <w:t>kuvuus</w:t>
              </w:r>
              <w:r w:rsidRPr="0068521C">
                <w:rPr>
                  <w:rFonts w:ascii="Courier New" w:hAnsi="Courier New" w:cs="Courier New"/>
                  <w:color w:val="0000FF"/>
                  <w:sz w:val="18"/>
                  <w:lang w:eastAsia="fi-FI"/>
                </w:rPr>
                <w:t>&lt;/</w:t>
              </w:r>
              <w:r w:rsidRPr="0068521C">
                <w:rPr>
                  <w:rFonts w:ascii="Courier New" w:hAnsi="Courier New" w:cs="Courier New"/>
                  <w:color w:val="800000"/>
                  <w:sz w:val="18"/>
                  <w:lang w:eastAsia="fi-FI"/>
                </w:rPr>
                <w:t>content</w:t>
              </w:r>
              <w:r w:rsidRPr="0068521C">
                <w:rPr>
                  <w:rFonts w:ascii="Courier New" w:hAnsi="Courier New" w:cs="Courier New"/>
                  <w:color w:val="0000FF"/>
                  <w:sz w:val="18"/>
                  <w:lang w:eastAsia="fi-FI"/>
                </w:rPr>
                <w:t>&gt;</w:t>
              </w:r>
            </w:ins>
          </w:p>
          <w:p w14:paraId="093D63F5" w14:textId="77777777" w:rsidR="0068521C" w:rsidRPr="0068521C" w:rsidRDefault="0068521C" w:rsidP="0068521C">
            <w:pPr>
              <w:autoSpaceDE w:val="0"/>
              <w:autoSpaceDN w:val="0"/>
              <w:adjustRightInd w:val="0"/>
              <w:jc w:val="left"/>
              <w:rPr>
                <w:ins w:id="302" w:author="Tekijä"/>
                <w:rFonts w:ascii="Courier New" w:hAnsi="Courier New" w:cs="Courier New"/>
                <w:color w:val="0000FF"/>
                <w:sz w:val="18"/>
                <w:lang w:val="en-US" w:eastAsia="fi-FI"/>
              </w:rPr>
            </w:pPr>
            <w:ins w:id="303" w:author="Tekijä">
              <w:r w:rsidRPr="0068521C">
                <w:rPr>
                  <w:rFonts w:ascii="Courier New" w:hAnsi="Courier New" w:cs="Courier New"/>
                  <w:color w:val="000000"/>
                  <w:sz w:val="18"/>
                  <w:lang w:eastAsia="fi-FI"/>
                </w:rPr>
                <w:t xml:space="preserve">        </w:t>
              </w:r>
              <w:r w:rsidRPr="0068521C">
                <w:rPr>
                  <w:rFonts w:ascii="Courier New" w:hAnsi="Courier New" w:cs="Courier New"/>
                  <w:color w:val="0000FF"/>
                  <w:sz w:val="18"/>
                  <w:lang w:val="en-US" w:eastAsia="fi-FI"/>
                </w:rPr>
                <w:t>&lt;/</w:t>
              </w:r>
              <w:r w:rsidRPr="0068521C">
                <w:rPr>
                  <w:rFonts w:ascii="Courier New" w:hAnsi="Courier New" w:cs="Courier New"/>
                  <w:color w:val="800000"/>
                  <w:sz w:val="18"/>
                  <w:lang w:val="en-US" w:eastAsia="fi-FI"/>
                </w:rPr>
                <w:t>paragraph</w:t>
              </w:r>
              <w:r w:rsidRPr="0068521C">
                <w:rPr>
                  <w:rFonts w:ascii="Courier New" w:hAnsi="Courier New" w:cs="Courier New"/>
                  <w:color w:val="0000FF"/>
                  <w:sz w:val="18"/>
                  <w:lang w:val="en-US" w:eastAsia="fi-FI"/>
                </w:rPr>
                <w:t>&gt;</w:t>
              </w:r>
            </w:ins>
          </w:p>
          <w:p w14:paraId="133055CB" w14:textId="77777777" w:rsidR="0068521C" w:rsidRPr="0068521C" w:rsidRDefault="0068521C" w:rsidP="0068521C">
            <w:pPr>
              <w:autoSpaceDE w:val="0"/>
              <w:autoSpaceDN w:val="0"/>
              <w:adjustRightInd w:val="0"/>
              <w:jc w:val="left"/>
              <w:rPr>
                <w:ins w:id="304" w:author="Tekijä"/>
                <w:rFonts w:ascii="Courier New" w:hAnsi="Courier New" w:cs="Courier New"/>
                <w:color w:val="0000FF"/>
                <w:sz w:val="18"/>
                <w:lang w:val="en-US" w:eastAsia="fi-FI"/>
              </w:rPr>
            </w:pPr>
            <w:ins w:id="305" w:author="Tekijä">
              <w:r w:rsidRPr="0068521C">
                <w:rPr>
                  <w:rFonts w:ascii="Courier New" w:hAnsi="Courier New" w:cs="Courier New"/>
                  <w:color w:val="000000"/>
                  <w:sz w:val="18"/>
                  <w:lang w:val="en-US" w:eastAsia="fi-FI"/>
                </w:rPr>
                <w:t xml:space="preserve">        </w:t>
              </w:r>
              <w:r w:rsidRPr="0068521C">
                <w:rPr>
                  <w:rFonts w:ascii="Courier New" w:hAnsi="Courier New" w:cs="Courier New"/>
                  <w:color w:val="0000FF"/>
                  <w:sz w:val="18"/>
                  <w:lang w:val="en-US" w:eastAsia="fi-FI"/>
                </w:rPr>
                <w:t>&lt;!--</w:t>
              </w:r>
              <w:r w:rsidRPr="0068521C">
                <w:rPr>
                  <w:rFonts w:ascii="Courier New" w:hAnsi="Courier New" w:cs="Courier New"/>
                  <w:color w:val="474747"/>
                  <w:sz w:val="18"/>
                  <w:lang w:val="en-US" w:eastAsia="fi-FI"/>
                </w:rPr>
                <w:t xml:space="preserve"> toinen hammas </w:t>
              </w:r>
              <w:r w:rsidRPr="0068521C">
                <w:rPr>
                  <w:rFonts w:ascii="Courier New" w:hAnsi="Courier New" w:cs="Courier New"/>
                  <w:color w:val="0000FF"/>
                  <w:sz w:val="18"/>
                  <w:lang w:val="en-US" w:eastAsia="fi-FI"/>
                </w:rPr>
                <w:t>--&gt;</w:t>
              </w:r>
            </w:ins>
          </w:p>
          <w:p w14:paraId="40581188" w14:textId="77777777" w:rsidR="0068521C" w:rsidRPr="0068521C" w:rsidRDefault="0068521C" w:rsidP="0068521C">
            <w:pPr>
              <w:autoSpaceDE w:val="0"/>
              <w:autoSpaceDN w:val="0"/>
              <w:adjustRightInd w:val="0"/>
              <w:jc w:val="left"/>
              <w:rPr>
                <w:ins w:id="306" w:author="Tekijä"/>
                <w:rFonts w:ascii="Courier New" w:hAnsi="Courier New" w:cs="Courier New"/>
                <w:color w:val="0000FF"/>
                <w:sz w:val="18"/>
                <w:lang w:val="en-US" w:eastAsia="fi-FI"/>
              </w:rPr>
            </w:pPr>
            <w:ins w:id="307" w:author="Tekijä">
              <w:r w:rsidRPr="0068521C">
                <w:rPr>
                  <w:rFonts w:ascii="Courier New" w:hAnsi="Courier New" w:cs="Courier New"/>
                  <w:color w:val="000000"/>
                  <w:sz w:val="18"/>
                  <w:lang w:val="en-US" w:eastAsia="fi-FI"/>
                </w:rPr>
                <w:t xml:space="preserve">        </w:t>
              </w:r>
              <w:r w:rsidRPr="0068521C">
                <w:rPr>
                  <w:rFonts w:ascii="Courier New" w:hAnsi="Courier New" w:cs="Courier New"/>
                  <w:color w:val="0000FF"/>
                  <w:sz w:val="18"/>
                  <w:lang w:val="en-US" w:eastAsia="fi-FI"/>
                </w:rPr>
                <w:t>&lt;</w:t>
              </w:r>
              <w:r w:rsidRPr="0068521C">
                <w:rPr>
                  <w:rFonts w:ascii="Courier New" w:hAnsi="Courier New" w:cs="Courier New"/>
                  <w:color w:val="800000"/>
                  <w:sz w:val="18"/>
                  <w:lang w:val="en-US" w:eastAsia="fi-FI"/>
                </w:rPr>
                <w:t>paragraph</w:t>
              </w:r>
              <w:r w:rsidRPr="0068521C">
                <w:rPr>
                  <w:rFonts w:ascii="Courier New" w:hAnsi="Courier New" w:cs="Courier New"/>
                  <w:i/>
                  <w:iCs/>
                  <w:color w:val="008080"/>
                  <w:sz w:val="18"/>
                  <w:lang w:val="en-US" w:eastAsia="fi-FI"/>
                </w:rPr>
                <w:t xml:space="preserve"> </w:t>
              </w:r>
              <w:r w:rsidRPr="0068521C">
                <w:rPr>
                  <w:rFonts w:ascii="Courier New" w:hAnsi="Courier New" w:cs="Courier New"/>
                  <w:color w:val="FF0000"/>
                  <w:sz w:val="18"/>
                  <w:lang w:val="en-US" w:eastAsia="fi-FI"/>
                </w:rPr>
                <w:t>ID</w:t>
              </w:r>
              <w:r w:rsidRPr="0068521C">
                <w:rPr>
                  <w:rFonts w:ascii="Courier New" w:hAnsi="Courier New" w:cs="Courier New"/>
                  <w:color w:val="0000FF"/>
                  <w:sz w:val="18"/>
                  <w:lang w:val="en-US" w:eastAsia="fi-FI"/>
                </w:rPr>
                <w:t>="</w:t>
              </w:r>
              <w:r w:rsidRPr="0068521C">
                <w:rPr>
                  <w:rFonts w:ascii="Courier New" w:hAnsi="Courier New" w:cs="Courier New"/>
                  <w:color w:val="000000"/>
                  <w:sz w:val="18"/>
                  <w:lang w:val="en-US" w:eastAsia="fi-FI"/>
                </w:rPr>
                <w:t>OID1.2.246.10.1234567.14.2015.123.1.10.2.1</w:t>
              </w:r>
              <w:r w:rsidRPr="0068521C">
                <w:rPr>
                  <w:rFonts w:ascii="Courier New" w:hAnsi="Courier New" w:cs="Courier New"/>
                  <w:color w:val="0000FF"/>
                  <w:sz w:val="18"/>
                  <w:lang w:val="en-US" w:eastAsia="fi-FI"/>
                </w:rPr>
                <w:t>"&gt;</w:t>
              </w:r>
            </w:ins>
          </w:p>
          <w:p w14:paraId="0DA55E82" w14:textId="77777777" w:rsidR="0068521C" w:rsidRPr="0068521C" w:rsidRDefault="0068521C" w:rsidP="0068521C">
            <w:pPr>
              <w:autoSpaceDE w:val="0"/>
              <w:autoSpaceDN w:val="0"/>
              <w:adjustRightInd w:val="0"/>
              <w:jc w:val="left"/>
              <w:rPr>
                <w:ins w:id="308" w:author="Tekijä"/>
                <w:rFonts w:ascii="Courier New" w:hAnsi="Courier New" w:cs="Courier New"/>
                <w:color w:val="0000FF"/>
                <w:sz w:val="18"/>
                <w:lang w:val="en-US" w:eastAsia="fi-FI"/>
              </w:rPr>
            </w:pPr>
            <w:ins w:id="309" w:author="Tekijä">
              <w:r w:rsidRPr="0068521C">
                <w:rPr>
                  <w:rFonts w:ascii="Courier New" w:hAnsi="Courier New" w:cs="Courier New"/>
                  <w:color w:val="000000"/>
                  <w:sz w:val="18"/>
                  <w:lang w:val="en-US" w:eastAsia="fi-FI"/>
                </w:rPr>
                <w:t xml:space="preserve">            </w:t>
              </w:r>
              <w:r w:rsidRPr="0068521C">
                <w:rPr>
                  <w:rFonts w:ascii="Courier New" w:hAnsi="Courier New" w:cs="Courier New"/>
                  <w:color w:val="0000FF"/>
                  <w:sz w:val="18"/>
                  <w:lang w:val="en-US" w:eastAsia="fi-FI"/>
                </w:rPr>
                <w:t>&lt;</w:t>
              </w:r>
              <w:r w:rsidRPr="0068521C">
                <w:rPr>
                  <w:rFonts w:ascii="Courier New" w:hAnsi="Courier New" w:cs="Courier New"/>
                  <w:color w:val="800000"/>
                  <w:sz w:val="18"/>
                  <w:lang w:val="en-US" w:eastAsia="fi-FI"/>
                </w:rPr>
                <w:t>content</w:t>
              </w:r>
              <w:r w:rsidRPr="0068521C">
                <w:rPr>
                  <w:rFonts w:ascii="Courier New" w:hAnsi="Courier New" w:cs="Courier New"/>
                  <w:i/>
                  <w:iCs/>
                  <w:color w:val="008080"/>
                  <w:sz w:val="18"/>
                  <w:lang w:val="en-US" w:eastAsia="fi-FI"/>
                </w:rPr>
                <w:t xml:space="preserve"> </w:t>
              </w:r>
              <w:r w:rsidRPr="0068521C">
                <w:rPr>
                  <w:rFonts w:ascii="Courier New" w:hAnsi="Courier New" w:cs="Courier New"/>
                  <w:color w:val="FF0000"/>
                  <w:sz w:val="18"/>
                  <w:lang w:val="en-US" w:eastAsia="fi-FI"/>
                </w:rPr>
                <w:t>styleCode</w:t>
              </w:r>
              <w:r w:rsidRPr="0068521C">
                <w:rPr>
                  <w:rFonts w:ascii="Courier New" w:hAnsi="Courier New" w:cs="Courier New"/>
                  <w:color w:val="0000FF"/>
                  <w:sz w:val="18"/>
                  <w:lang w:val="en-US" w:eastAsia="fi-FI"/>
                </w:rPr>
                <w:t>="</w:t>
              </w:r>
              <w:r w:rsidRPr="0068521C">
                <w:rPr>
                  <w:rFonts w:ascii="Courier New" w:hAnsi="Courier New" w:cs="Courier New"/>
                  <w:color w:val="000000"/>
                  <w:sz w:val="18"/>
                  <w:lang w:val="en-US" w:eastAsia="fi-FI"/>
                </w:rPr>
                <w:t>Bold</w:t>
              </w:r>
              <w:r w:rsidRPr="0068521C">
                <w:rPr>
                  <w:rFonts w:ascii="Courier New" w:hAnsi="Courier New" w:cs="Courier New"/>
                  <w:color w:val="0000FF"/>
                  <w:sz w:val="18"/>
                  <w:lang w:val="en-US" w:eastAsia="fi-FI"/>
                </w:rPr>
                <w:t>"&gt;</w:t>
              </w:r>
              <w:r w:rsidRPr="0068521C">
                <w:rPr>
                  <w:rFonts w:ascii="Courier New" w:hAnsi="Courier New" w:cs="Courier New"/>
                  <w:color w:val="000000"/>
                  <w:sz w:val="18"/>
                  <w:lang w:val="en-US" w:eastAsia="fi-FI"/>
                </w:rPr>
                <w:t xml:space="preserve">Hammas: d 37; </w:t>
              </w:r>
              <w:r w:rsidRPr="0068521C">
                <w:rPr>
                  <w:rFonts w:ascii="Courier New" w:hAnsi="Courier New" w:cs="Courier New"/>
                  <w:color w:val="0000FF"/>
                  <w:sz w:val="18"/>
                  <w:lang w:val="en-US" w:eastAsia="fi-FI"/>
                </w:rPr>
                <w:t>&lt;/</w:t>
              </w:r>
              <w:r w:rsidRPr="0068521C">
                <w:rPr>
                  <w:rFonts w:ascii="Courier New" w:hAnsi="Courier New" w:cs="Courier New"/>
                  <w:color w:val="800000"/>
                  <w:sz w:val="18"/>
                  <w:lang w:val="en-US" w:eastAsia="fi-FI"/>
                </w:rPr>
                <w:t>content</w:t>
              </w:r>
              <w:r w:rsidRPr="0068521C">
                <w:rPr>
                  <w:rFonts w:ascii="Courier New" w:hAnsi="Courier New" w:cs="Courier New"/>
                  <w:color w:val="0000FF"/>
                  <w:sz w:val="18"/>
                  <w:lang w:val="en-US" w:eastAsia="fi-FI"/>
                </w:rPr>
                <w:t>&gt;</w:t>
              </w:r>
            </w:ins>
          </w:p>
          <w:p w14:paraId="1C275B60" w14:textId="77777777" w:rsidR="0068521C" w:rsidRPr="004E48A5" w:rsidRDefault="0068521C" w:rsidP="0068521C">
            <w:pPr>
              <w:autoSpaceDE w:val="0"/>
              <w:autoSpaceDN w:val="0"/>
              <w:adjustRightInd w:val="0"/>
              <w:ind w:left="1420" w:hanging="1420"/>
              <w:jc w:val="left"/>
              <w:rPr>
                <w:ins w:id="310" w:author="Tekijä"/>
                <w:rFonts w:ascii="Courier New" w:hAnsi="Courier New" w:cs="Courier New"/>
                <w:color w:val="0000FF"/>
                <w:sz w:val="18"/>
                <w:lang w:eastAsia="fi-FI"/>
              </w:rPr>
            </w:pPr>
            <w:ins w:id="311" w:author="Tekijä">
              <w:r w:rsidRPr="0068521C">
                <w:rPr>
                  <w:rFonts w:ascii="Courier New" w:hAnsi="Courier New" w:cs="Courier New"/>
                  <w:color w:val="000000"/>
                  <w:sz w:val="18"/>
                  <w:lang w:val="en-US" w:eastAsia="fi-FI"/>
                </w:rPr>
                <w:t xml:space="preserve">            </w:t>
              </w: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content</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ID</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OID1.2.246.10.1234567.14.2015.123.1.10.2.2</w:t>
              </w:r>
              <w:r w:rsidRPr="004E48A5">
                <w:rPr>
                  <w:rFonts w:ascii="Courier New" w:hAnsi="Courier New" w:cs="Courier New"/>
                  <w:color w:val="0000FF"/>
                  <w:sz w:val="18"/>
                  <w:lang w:eastAsia="fi-FI"/>
                </w:rPr>
                <w:t>"&gt;</w:t>
              </w:r>
              <w:r w:rsidRPr="004E48A5">
                <w:rPr>
                  <w:rFonts w:ascii="Courier New" w:hAnsi="Courier New" w:cs="Courier New"/>
                  <w:color w:val="000000"/>
                  <w:sz w:val="18"/>
                  <w:lang w:eastAsia="fi-FI"/>
                </w:rPr>
                <w:t>Koko hampaan pu</w:t>
              </w:r>
              <w:r w:rsidRPr="004E48A5">
                <w:rPr>
                  <w:rFonts w:ascii="Courier New" w:hAnsi="Courier New" w:cs="Courier New"/>
                  <w:color w:val="000000"/>
                  <w:sz w:val="18"/>
                  <w:lang w:eastAsia="fi-FI"/>
                </w:rPr>
                <w:t>u</w:t>
              </w:r>
              <w:r w:rsidRPr="004E48A5">
                <w:rPr>
                  <w:rFonts w:ascii="Courier New" w:hAnsi="Courier New" w:cs="Courier New"/>
                  <w:color w:val="000000"/>
                  <w:sz w:val="18"/>
                  <w:lang w:eastAsia="fi-FI"/>
                </w:rPr>
                <w:t>tos</w:t>
              </w: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content</w:t>
              </w:r>
              <w:r w:rsidRPr="004E48A5">
                <w:rPr>
                  <w:rFonts w:ascii="Courier New" w:hAnsi="Courier New" w:cs="Courier New"/>
                  <w:color w:val="0000FF"/>
                  <w:sz w:val="18"/>
                  <w:lang w:eastAsia="fi-FI"/>
                </w:rPr>
                <w:t>&gt;</w:t>
              </w:r>
            </w:ins>
          </w:p>
          <w:p w14:paraId="2CE9238E" w14:textId="77777777" w:rsidR="0068521C" w:rsidRPr="0068521C" w:rsidRDefault="0068521C" w:rsidP="0068521C">
            <w:pPr>
              <w:autoSpaceDE w:val="0"/>
              <w:autoSpaceDN w:val="0"/>
              <w:adjustRightInd w:val="0"/>
              <w:jc w:val="left"/>
              <w:rPr>
                <w:ins w:id="312" w:author="Tekijä"/>
                <w:rFonts w:ascii="Courier New" w:hAnsi="Courier New" w:cs="Courier New"/>
                <w:color w:val="0000FF"/>
                <w:sz w:val="18"/>
                <w:lang w:val="en-US" w:eastAsia="fi-FI"/>
              </w:rPr>
            </w:pPr>
            <w:ins w:id="313" w:author="Tekijä">
              <w:r w:rsidRPr="004E48A5">
                <w:rPr>
                  <w:rFonts w:ascii="Courier New" w:hAnsi="Courier New" w:cs="Courier New"/>
                  <w:color w:val="000000"/>
                  <w:sz w:val="18"/>
                  <w:lang w:eastAsia="fi-FI"/>
                </w:rPr>
                <w:t xml:space="preserve">        </w:t>
              </w:r>
              <w:r w:rsidRPr="0068521C">
                <w:rPr>
                  <w:rFonts w:ascii="Courier New" w:hAnsi="Courier New" w:cs="Courier New"/>
                  <w:color w:val="0000FF"/>
                  <w:sz w:val="18"/>
                  <w:lang w:val="en-US" w:eastAsia="fi-FI"/>
                </w:rPr>
                <w:t>&lt;/</w:t>
              </w:r>
              <w:r w:rsidRPr="0068521C">
                <w:rPr>
                  <w:rFonts w:ascii="Courier New" w:hAnsi="Courier New" w:cs="Courier New"/>
                  <w:color w:val="800000"/>
                  <w:sz w:val="18"/>
                  <w:lang w:val="en-US" w:eastAsia="fi-FI"/>
                </w:rPr>
                <w:t>paragraph</w:t>
              </w:r>
              <w:r w:rsidRPr="0068521C">
                <w:rPr>
                  <w:rFonts w:ascii="Courier New" w:hAnsi="Courier New" w:cs="Courier New"/>
                  <w:color w:val="0000FF"/>
                  <w:sz w:val="18"/>
                  <w:lang w:val="en-US" w:eastAsia="fi-FI"/>
                </w:rPr>
                <w:t>&gt;</w:t>
              </w:r>
            </w:ins>
          </w:p>
          <w:p w14:paraId="0705C27A" w14:textId="77777777" w:rsidR="00143531" w:rsidRPr="00143531" w:rsidRDefault="0068521C" w:rsidP="0068521C">
            <w:pPr>
              <w:autoSpaceDE w:val="0"/>
              <w:autoSpaceDN w:val="0"/>
              <w:adjustRightInd w:val="0"/>
              <w:jc w:val="left"/>
              <w:rPr>
                <w:rFonts w:ascii="Courier New" w:hAnsi="Courier New" w:cs="Courier New"/>
                <w:sz w:val="18"/>
                <w:szCs w:val="18"/>
              </w:rPr>
            </w:pPr>
            <w:ins w:id="314" w:author="Tekijä">
              <w:r w:rsidRPr="0068521C">
                <w:rPr>
                  <w:rFonts w:ascii="Courier New" w:hAnsi="Courier New" w:cs="Courier New"/>
                  <w:color w:val="000000"/>
                  <w:sz w:val="18"/>
                  <w:lang w:val="en-US" w:eastAsia="fi-FI"/>
                </w:rPr>
                <w:t xml:space="preserve">    </w:t>
              </w:r>
              <w:r w:rsidRPr="0068521C">
                <w:rPr>
                  <w:rFonts w:ascii="Courier New" w:hAnsi="Courier New" w:cs="Courier New"/>
                  <w:color w:val="0000FF"/>
                  <w:sz w:val="18"/>
                  <w:lang w:val="en-US" w:eastAsia="fi-FI"/>
                </w:rPr>
                <w:t>&lt;/</w:t>
              </w:r>
              <w:r w:rsidRPr="0068521C">
                <w:rPr>
                  <w:rFonts w:ascii="Courier New" w:hAnsi="Courier New" w:cs="Courier New"/>
                  <w:color w:val="800000"/>
                  <w:sz w:val="18"/>
                  <w:lang w:val="en-US" w:eastAsia="fi-FI"/>
                </w:rPr>
                <w:t>text</w:t>
              </w:r>
              <w:r w:rsidRPr="0068521C">
                <w:rPr>
                  <w:rFonts w:ascii="Courier New" w:hAnsi="Courier New" w:cs="Courier New"/>
                  <w:color w:val="0000FF"/>
                  <w:sz w:val="18"/>
                  <w:lang w:val="en-US" w:eastAsia="fi-FI"/>
                </w:rPr>
                <w:t>&gt;</w:t>
              </w:r>
            </w:ins>
          </w:p>
        </w:tc>
      </w:tr>
    </w:tbl>
    <w:p w14:paraId="0DEFC17F" w14:textId="77777777" w:rsidR="00143531" w:rsidRPr="00143531" w:rsidRDefault="00143531" w:rsidP="008E33EF">
      <w:pPr>
        <w:pStyle w:val="Otsikko2"/>
      </w:pPr>
      <w:bookmarkStart w:id="315" w:name="_Toc377399033"/>
      <w:bookmarkStart w:id="316" w:name="_Toc377399034"/>
      <w:bookmarkStart w:id="317" w:name="_Toc436732526"/>
      <w:bookmarkEnd w:id="315"/>
      <w:r w:rsidRPr="00143531">
        <w:t>Hampaiston nykytila entry</w:t>
      </w:r>
      <w:bookmarkEnd w:id="316"/>
      <w:bookmarkEnd w:id="317"/>
    </w:p>
    <w:p w14:paraId="41DED252" w14:textId="77777777" w:rsidR="00394341" w:rsidRDefault="00394341" w:rsidP="00394341">
      <w:r>
        <w:t xml:space="preserve">Hammaskohtaisessa osuudessa </w:t>
      </w:r>
      <w:ins w:id="318" w:author="Tekijä">
        <w:r w:rsidR="00554415">
          <w:t xml:space="preserve">otsikon alla </w:t>
        </w:r>
      </w:ins>
      <w:r>
        <w:t>jokaisen hampaan tiedot annetaan omassa entryssään</w:t>
      </w:r>
      <w:del w:id="319" w:author="Tekijä">
        <w:r w:rsidDel="00554415">
          <w:delText>, jolloin koko</w:delText>
        </w:r>
        <w:r w:rsidRPr="00735E04" w:rsidDel="00554415">
          <w:delText xml:space="preserve"> otsikkotasoa toistetaan hammaskohtaisesti ja sen</w:delText>
        </w:r>
      </w:del>
      <w:ins w:id="320" w:author="Tekijä">
        <w:r w:rsidR="00554415">
          <w:t xml:space="preserve"> ja näillä kaikilla on yhteinen näytt</w:t>
        </w:r>
        <w:r w:rsidR="00554415">
          <w:t>ö</w:t>
        </w:r>
        <w:r w:rsidR="00554415">
          <w:t xml:space="preserve">muoto-osio </w:t>
        </w:r>
      </w:ins>
      <w:del w:id="321" w:author="Tekijä">
        <w:r w:rsidRPr="00735E04" w:rsidDel="00554415">
          <w:delText xml:space="preserve"> alla näyttömuoto sekä rakenteinen tieto</w:delText>
        </w:r>
        <w:r w:rsidDel="00554415">
          <w:delText xml:space="preserve"> </w:delText>
        </w:r>
      </w:del>
      <w:r>
        <w:t>allaolevan kuvan mukaisesti.</w:t>
      </w:r>
    </w:p>
    <w:p w14:paraId="1C377293" w14:textId="77777777" w:rsidR="00394341" w:rsidRDefault="00394341" w:rsidP="00394341"/>
    <w:p w14:paraId="163342A1" w14:textId="4DB9C4B0" w:rsidR="00394341" w:rsidRDefault="00E66772" w:rsidP="00394341">
      <w:ins w:id="322" w:author="Tekijä">
        <w:r>
          <w:rPr>
            <w:noProof/>
          </w:rPr>
          <w:drawing>
            <wp:inline distT="0" distB="0" distL="0" distR="0" wp14:anchorId="6DF361A4" wp14:editId="63E4706C">
              <wp:extent cx="6127115" cy="2380615"/>
              <wp:effectExtent l="0" t="0" r="0" b="0"/>
              <wp:docPr id="35" name="Kuva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127115" cy="2380615"/>
                      </a:xfrm>
                      <a:prstGeom prst="rect">
                        <a:avLst/>
                      </a:prstGeom>
                      <a:noFill/>
                    </pic:spPr>
                  </pic:pic>
                </a:graphicData>
              </a:graphic>
            </wp:inline>
          </w:drawing>
        </w:r>
      </w:ins>
    </w:p>
    <w:p w14:paraId="478FCA11" w14:textId="77777777" w:rsidR="00394341" w:rsidRPr="0097582B" w:rsidRDefault="00394341" w:rsidP="00394341">
      <w:pPr>
        <w:rPr>
          <w:b/>
        </w:rPr>
      </w:pPr>
      <w:r>
        <w:rPr>
          <w:b/>
        </w:rPr>
        <w:t>Kuva 4</w:t>
      </w:r>
      <w:r w:rsidRPr="0097582B">
        <w:rPr>
          <w:b/>
        </w:rPr>
        <w:t xml:space="preserve">. </w:t>
      </w:r>
      <w:r>
        <w:rPr>
          <w:b/>
        </w:rPr>
        <w:t>Hampaiden tietojen toistumat</w:t>
      </w:r>
    </w:p>
    <w:p w14:paraId="7247D520" w14:textId="77777777" w:rsidR="00394341" w:rsidRDefault="00394341" w:rsidP="00394341"/>
    <w:p w14:paraId="48C81C7E" w14:textId="77777777" w:rsidR="00143531" w:rsidRDefault="00143531" w:rsidP="00143531">
      <w:r w:rsidRPr="00143531">
        <w:t>Hampaiston nykytilan tiedot tietosisällön ja vastaanvan CDA-mäppäyksen osalta on esitetty alla taulukossa 1. Kattava CDA xml-esimerkki on määrittelyn liitteenä. Kukin kohta on esitelty ta</w:t>
      </w:r>
      <w:r w:rsidRPr="00143531">
        <w:t>r</w:t>
      </w:r>
      <w:r w:rsidRPr="00143531">
        <w:t xml:space="preserve">kemmin alaluvuissa. </w:t>
      </w:r>
    </w:p>
    <w:p w14:paraId="3FF9EEF5" w14:textId="77777777" w:rsidR="00394341" w:rsidRDefault="00394341" w:rsidP="00143531"/>
    <w:p w14:paraId="7250F708" w14:textId="77777777" w:rsidR="00394341" w:rsidRPr="00143531" w:rsidRDefault="00394341" w:rsidP="00143531">
      <w:r>
        <w:t>Kirjatessa entry:n laitetaan hampaan osalta kaikki siihen liittyvä ajantasainen tieto, jos esimerkiksi ammattilainen on päivittänyt kirjatessaan vain osaa, niin muut tiedot tuodaan entrylle aikaisemma</w:t>
      </w:r>
      <w:r>
        <w:t>s</w:t>
      </w:r>
      <w:r>
        <w:t>ta kirjauksesta. Hampaan tuoreimmalla entry:llä on siis lähtökohtaisesti kaikki hyödyntämiseen ta</w:t>
      </w:r>
      <w:r>
        <w:t>r</w:t>
      </w:r>
      <w:r>
        <w:t>vittava tieto. [18]</w:t>
      </w:r>
    </w:p>
    <w:p w14:paraId="2721D96E" w14:textId="77777777" w:rsidR="00143531" w:rsidRPr="00143531" w:rsidRDefault="00143531" w:rsidP="00143531"/>
    <w:p w14:paraId="589F1D9D" w14:textId="77777777" w:rsidR="00143531" w:rsidRPr="00143531" w:rsidRDefault="00143531" w:rsidP="00143531">
      <w:r w:rsidRPr="00143531">
        <w:t>Tietosisällön kohdalla kuvattu hierarkiataso on koodistopalveluun kuvatun tietosisältömallinnuksen mukainen ja se ei vastaa täysin entryn sisäkkäisten observation.entryRelationship.observation… hierarkioitten tasoja mallinnustavan eroavaisuuden takia, mutta kuvaa kuitenkin toisiinsa liittyvät tiedot. Tietosisältörivin kohdalla on myös kerrottu tietotyyppi sekä mahdollinen luokitus, millä arvo esitetään.</w:t>
      </w:r>
    </w:p>
    <w:p w14:paraId="6B3FE2E7" w14:textId="77777777" w:rsidR="00143531" w:rsidRPr="00143531" w:rsidRDefault="00143531" w:rsidP="00143531"/>
    <w:p w14:paraId="0CF0B414" w14:textId="77777777" w:rsidR="00143531" w:rsidRPr="00143531" w:rsidRDefault="00143531" w:rsidP="00143531">
      <w:r w:rsidRPr="00143531">
        <w:t xml:space="preserve">Käytettyjen cda xml-elementtien nimilyhenteet: </w:t>
      </w:r>
    </w:p>
    <w:p w14:paraId="093915FF" w14:textId="77777777" w:rsidR="00143531" w:rsidRPr="00143531" w:rsidRDefault="00143531" w:rsidP="00143531">
      <w:pPr>
        <w:rPr>
          <w:lang w:val="en-US"/>
        </w:rPr>
      </w:pPr>
      <w:r w:rsidRPr="00143531">
        <w:rPr>
          <w:lang w:val="en-US"/>
        </w:rPr>
        <w:t>e = entry, obs=observation, eR = entryRelationship, org=organizer, c = component</w:t>
      </w:r>
    </w:p>
    <w:p w14:paraId="6E0D89FC" w14:textId="77777777" w:rsidR="00143531" w:rsidRPr="00143531" w:rsidRDefault="00143531" w:rsidP="00143531">
      <w:pPr>
        <w:rPr>
          <w:lang w:val="en-US"/>
        </w:rPr>
      </w:pPr>
    </w:p>
    <w:p w14:paraId="18738B26" w14:textId="77777777" w:rsidR="00143531" w:rsidRPr="00143531" w:rsidRDefault="00143531" w:rsidP="00143531">
      <w:pPr>
        <w:keepNext/>
      </w:pPr>
      <w:r w:rsidRPr="00143531">
        <w:rPr>
          <w:b/>
        </w:rPr>
        <w:t>Taulukko 1:</w:t>
      </w:r>
      <w:r w:rsidRPr="00143531">
        <w:t xml:space="preserve"> Hampaiston nykytilan entryn tietosisältö ja CDA-mäppäys</w:t>
      </w:r>
    </w:p>
    <w:p w14:paraId="23ADFB5C" w14:textId="0BE713FB" w:rsidR="00143531" w:rsidRPr="00143531" w:rsidRDefault="00E66772" w:rsidP="00143531">
      <w:r w:rsidRPr="00E74042">
        <w:rPr>
          <w:noProof/>
        </w:rPr>
        <w:drawing>
          <wp:inline distT="0" distB="0" distL="0" distR="0" wp14:anchorId="698955C9" wp14:editId="7131506B">
            <wp:extent cx="5991225" cy="8067675"/>
            <wp:effectExtent l="0" t="0" r="0" b="0"/>
            <wp:docPr id="7" name="Kuv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91225" cy="8067675"/>
                    </a:xfrm>
                    <a:prstGeom prst="rect">
                      <a:avLst/>
                    </a:prstGeom>
                    <a:noFill/>
                    <a:ln>
                      <a:noFill/>
                    </a:ln>
                  </pic:spPr>
                </pic:pic>
              </a:graphicData>
            </a:graphic>
          </wp:inline>
        </w:drawing>
      </w:r>
    </w:p>
    <w:p w14:paraId="6490C7FE" w14:textId="77777777" w:rsidR="00143531" w:rsidRPr="00143531" w:rsidRDefault="00143531" w:rsidP="00143531"/>
    <w:p w14:paraId="215557BB" w14:textId="77777777" w:rsidR="00143531" w:rsidRPr="00143531" w:rsidRDefault="00143531" w:rsidP="00143531">
      <w:r w:rsidRPr="00143531">
        <w:t>Hampaiston nykytilan tietorakenne (entry) tunnistetaan entry.templateId root-attribuuttiin sijoitett</w:t>
      </w:r>
      <w:r w:rsidRPr="00143531">
        <w:t>a</w:t>
      </w:r>
      <w:r w:rsidRPr="00143531">
        <w:t>valla ’THL/Tietosisältö - STH01 Hampaiston nykytila’</w:t>
      </w:r>
      <w:r w:rsidRPr="00143531" w:rsidDel="00C1004C">
        <w:t xml:space="preserve"> </w:t>
      </w:r>
      <w:r w:rsidRPr="00143531">
        <w:t>tietosisältömäärittelyn oid:lla. Toisessa en</w:t>
      </w:r>
      <w:r w:rsidRPr="00143531">
        <w:t>t</w:t>
      </w:r>
      <w:r w:rsidRPr="00143531">
        <w:t>ry.templateId:ssä annetaan määrittelyn versio, jonka mukaisesti entry on toteutettu.</w:t>
      </w:r>
    </w:p>
    <w:p w14:paraId="62136F75" w14:textId="77777777" w:rsidR="00143531" w:rsidRPr="00143531" w:rsidRDefault="00143531" w:rsidP="0014353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143531" w:rsidRPr="00143531" w14:paraId="3B303A35" w14:textId="77777777" w:rsidTr="00143531">
        <w:tc>
          <w:tcPr>
            <w:tcW w:w="9779" w:type="dxa"/>
            <w:tcBorders>
              <w:top w:val="single" w:sz="4" w:space="0" w:color="000000"/>
              <w:left w:val="single" w:sz="4" w:space="0" w:color="000000"/>
              <w:bottom w:val="single" w:sz="4" w:space="0" w:color="000000"/>
              <w:right w:val="single" w:sz="4" w:space="0" w:color="000000"/>
            </w:tcBorders>
            <w:hideMark/>
          </w:tcPr>
          <w:p w14:paraId="1EA7C322" w14:textId="77777777" w:rsidR="00143531" w:rsidRPr="00143531" w:rsidRDefault="00143531" w:rsidP="00143531">
            <w:pPr>
              <w:autoSpaceDE w:val="0"/>
              <w:autoSpaceDN w:val="0"/>
              <w:adjustRightInd w:val="0"/>
              <w:jc w:val="left"/>
              <w:rPr>
                <w:rFonts w:ascii="Courier New" w:hAnsi="Courier New" w:cs="Courier New"/>
                <w:color w:val="0000FF"/>
                <w:sz w:val="18"/>
                <w:szCs w:val="18"/>
                <w:lang w:eastAsia="fi-FI"/>
              </w:rPr>
            </w:pPr>
            <w:r w:rsidRPr="00143531">
              <w:rPr>
                <w:rFonts w:ascii="Courier New" w:hAnsi="Courier New" w:cs="Courier New"/>
                <w:color w:val="0000FF"/>
                <w:sz w:val="18"/>
                <w:szCs w:val="18"/>
                <w:lang w:eastAsia="fi-FI"/>
              </w:rPr>
              <w:t>&lt;!--</w:t>
            </w:r>
            <w:r w:rsidRPr="00143531">
              <w:rPr>
                <w:rFonts w:ascii="Courier New" w:hAnsi="Courier New" w:cs="Courier New"/>
                <w:color w:val="474747"/>
                <w:sz w:val="18"/>
                <w:szCs w:val="18"/>
                <w:lang w:eastAsia="fi-FI"/>
              </w:rPr>
              <w:t>- Hampaiston nykytila.</w:t>
            </w:r>
            <w:r w:rsidRPr="00143531">
              <w:rPr>
                <w:rFonts w:ascii="Courier New" w:hAnsi="Courier New" w:cs="Courier New"/>
                <w:color w:val="0000FF"/>
                <w:sz w:val="18"/>
                <w:szCs w:val="18"/>
                <w:lang w:eastAsia="fi-FI"/>
              </w:rPr>
              <w:t>--&gt;</w:t>
            </w:r>
          </w:p>
          <w:p w14:paraId="24F5AAD9" w14:textId="77777777" w:rsidR="00143531" w:rsidRPr="00143531" w:rsidRDefault="00143531" w:rsidP="00143531">
            <w:pPr>
              <w:autoSpaceDE w:val="0"/>
              <w:autoSpaceDN w:val="0"/>
              <w:adjustRightInd w:val="0"/>
              <w:jc w:val="left"/>
              <w:rPr>
                <w:rFonts w:ascii="Courier New" w:hAnsi="Courier New" w:cs="Courier New"/>
                <w:color w:val="0000FF"/>
                <w:sz w:val="18"/>
                <w:szCs w:val="18"/>
                <w:lang w:eastAsia="fi-FI"/>
              </w:rPr>
            </w:pPr>
            <w:r w:rsidRPr="00143531">
              <w:rPr>
                <w:rFonts w:ascii="Courier New" w:hAnsi="Courier New" w:cs="Courier New"/>
                <w:color w:val="0000FF"/>
                <w:sz w:val="18"/>
                <w:szCs w:val="18"/>
                <w:lang w:eastAsia="fi-FI"/>
              </w:rPr>
              <w:t>&lt;</w:t>
            </w:r>
            <w:r w:rsidRPr="00143531">
              <w:rPr>
                <w:rFonts w:ascii="Courier New" w:hAnsi="Courier New" w:cs="Courier New"/>
                <w:color w:val="800000"/>
                <w:sz w:val="18"/>
                <w:szCs w:val="18"/>
                <w:lang w:eastAsia="fi-FI"/>
              </w:rPr>
              <w:t>entry</w:t>
            </w:r>
            <w:r w:rsidRPr="00143531">
              <w:rPr>
                <w:rFonts w:ascii="Courier New" w:hAnsi="Courier New" w:cs="Courier New"/>
                <w:color w:val="0000FF"/>
                <w:sz w:val="18"/>
                <w:szCs w:val="18"/>
                <w:lang w:eastAsia="fi-FI"/>
              </w:rPr>
              <w:t>&gt;</w:t>
            </w:r>
          </w:p>
          <w:p w14:paraId="7FA802D9" w14:textId="77777777" w:rsidR="00143531" w:rsidRPr="00143531" w:rsidRDefault="00143531" w:rsidP="00143531">
            <w:pPr>
              <w:autoSpaceDE w:val="0"/>
              <w:autoSpaceDN w:val="0"/>
              <w:adjustRightInd w:val="0"/>
              <w:jc w:val="left"/>
              <w:rPr>
                <w:rFonts w:ascii="Courier New" w:hAnsi="Courier New" w:cs="Courier New"/>
                <w:color w:val="0000FF"/>
                <w:sz w:val="18"/>
                <w:szCs w:val="18"/>
                <w:lang w:eastAsia="fi-FI"/>
              </w:rPr>
            </w:pPr>
            <w:r w:rsidRPr="00143531">
              <w:rPr>
                <w:rFonts w:ascii="Courier New" w:hAnsi="Courier New" w:cs="Courier New"/>
                <w:color w:val="000000"/>
                <w:sz w:val="18"/>
                <w:szCs w:val="18"/>
                <w:lang w:eastAsia="fi-FI"/>
              </w:rPr>
              <w:t xml:space="preserve">     </w:t>
            </w:r>
            <w:r w:rsidRPr="00143531">
              <w:rPr>
                <w:rFonts w:ascii="Courier New" w:hAnsi="Courier New" w:cs="Courier New"/>
                <w:color w:val="0000FF"/>
                <w:sz w:val="18"/>
                <w:szCs w:val="18"/>
                <w:lang w:eastAsia="fi-FI"/>
              </w:rPr>
              <w:t>&lt;!--</w:t>
            </w:r>
            <w:r w:rsidRPr="00143531">
              <w:rPr>
                <w:rFonts w:ascii="Courier New" w:hAnsi="Courier New" w:cs="Courier New"/>
                <w:color w:val="474747"/>
                <w:sz w:val="18"/>
                <w:szCs w:val="18"/>
                <w:lang w:eastAsia="fi-FI"/>
              </w:rPr>
              <w:t xml:space="preserve">  määrittelyn versio, jonka mukaisesti entry toteutettu  </w:t>
            </w:r>
            <w:r w:rsidRPr="00143531">
              <w:rPr>
                <w:rFonts w:ascii="Courier New" w:hAnsi="Courier New" w:cs="Courier New"/>
                <w:color w:val="0000FF"/>
                <w:sz w:val="18"/>
                <w:szCs w:val="18"/>
                <w:lang w:eastAsia="fi-FI"/>
              </w:rPr>
              <w:t>--&gt;</w:t>
            </w:r>
          </w:p>
          <w:p w14:paraId="6B822BA0" w14:textId="77777777" w:rsidR="00143531" w:rsidRPr="00143531" w:rsidRDefault="00143531" w:rsidP="00143531">
            <w:pPr>
              <w:autoSpaceDE w:val="0"/>
              <w:autoSpaceDN w:val="0"/>
              <w:adjustRightInd w:val="0"/>
              <w:jc w:val="left"/>
              <w:rPr>
                <w:rFonts w:ascii="Courier New" w:hAnsi="Courier New" w:cs="Courier New"/>
                <w:color w:val="0000FF"/>
                <w:sz w:val="18"/>
                <w:szCs w:val="18"/>
                <w:lang w:eastAsia="fi-FI"/>
              </w:rPr>
            </w:pPr>
            <w:r w:rsidRPr="00143531">
              <w:rPr>
                <w:rFonts w:ascii="Courier New" w:hAnsi="Courier New" w:cs="Courier New"/>
                <w:color w:val="000000"/>
                <w:sz w:val="18"/>
                <w:szCs w:val="18"/>
                <w:lang w:eastAsia="fi-FI"/>
              </w:rPr>
              <w:t xml:space="preserve">     </w:t>
            </w:r>
            <w:r w:rsidRPr="00143531">
              <w:rPr>
                <w:rFonts w:ascii="Courier New" w:hAnsi="Courier New" w:cs="Courier New"/>
                <w:color w:val="0000FF"/>
                <w:sz w:val="18"/>
                <w:szCs w:val="18"/>
                <w:lang w:eastAsia="fi-FI"/>
              </w:rPr>
              <w:t>&lt;</w:t>
            </w:r>
            <w:r w:rsidRPr="00143531">
              <w:rPr>
                <w:rFonts w:ascii="Courier New" w:hAnsi="Courier New" w:cs="Courier New"/>
                <w:color w:val="800000"/>
                <w:sz w:val="18"/>
                <w:szCs w:val="18"/>
                <w:lang w:eastAsia="fi-FI"/>
              </w:rPr>
              <w:t>templateId</w:t>
            </w:r>
            <w:r w:rsidRPr="00143531">
              <w:rPr>
                <w:rFonts w:ascii="Courier New" w:hAnsi="Courier New" w:cs="Courier New"/>
                <w:i/>
                <w:iCs/>
                <w:color w:val="008080"/>
                <w:sz w:val="18"/>
                <w:szCs w:val="18"/>
                <w:lang w:eastAsia="fi-FI"/>
              </w:rPr>
              <w:t xml:space="preserve"> </w:t>
            </w:r>
            <w:r w:rsidRPr="00143531">
              <w:rPr>
                <w:rFonts w:ascii="Courier New" w:hAnsi="Courier New" w:cs="Courier New"/>
                <w:color w:val="FF0000"/>
                <w:sz w:val="18"/>
                <w:szCs w:val="18"/>
                <w:lang w:eastAsia="fi-FI"/>
              </w:rPr>
              <w:t>root</w:t>
            </w:r>
            <w:r w:rsidRPr="00143531">
              <w:rPr>
                <w:rFonts w:ascii="Courier New" w:hAnsi="Courier New" w:cs="Courier New"/>
                <w:color w:val="0000FF"/>
                <w:sz w:val="18"/>
                <w:szCs w:val="18"/>
                <w:lang w:eastAsia="fi-FI"/>
              </w:rPr>
              <w:t>="</w:t>
            </w:r>
            <w:r w:rsidR="00EF1B4D">
              <w:rPr>
                <w:rFonts w:ascii="Courier New" w:hAnsi="Courier New" w:cs="Courier New"/>
                <w:color w:val="000000"/>
                <w:sz w:val="18"/>
                <w:szCs w:val="18"/>
                <w:lang w:eastAsia="fi-FI"/>
              </w:rPr>
              <w:t>1.2.246.777.</w:t>
            </w:r>
            <w:ins w:id="323" w:author="Tekijä">
              <w:r w:rsidR="00DA5FD5">
                <w:rPr>
                  <w:rFonts w:ascii="Courier New" w:hAnsi="Courier New" w:cs="Courier New"/>
                  <w:color w:val="000000"/>
                  <w:sz w:val="18"/>
                  <w:szCs w:val="18"/>
                  <w:lang w:eastAsia="fi-FI"/>
                </w:rPr>
                <w:t>11.2015.31</w:t>
              </w:r>
            </w:ins>
            <w:r w:rsidRPr="00143531">
              <w:rPr>
                <w:rFonts w:ascii="Courier New" w:hAnsi="Courier New" w:cs="Courier New"/>
                <w:color w:val="0000FF"/>
                <w:sz w:val="18"/>
                <w:szCs w:val="18"/>
                <w:lang w:eastAsia="fi-FI"/>
              </w:rPr>
              <w:t>"/&gt;</w:t>
            </w:r>
          </w:p>
          <w:p w14:paraId="7BD08F6F" w14:textId="77777777" w:rsidR="00143531" w:rsidRPr="00143531" w:rsidRDefault="00143531" w:rsidP="00143531">
            <w:pPr>
              <w:autoSpaceDE w:val="0"/>
              <w:autoSpaceDN w:val="0"/>
              <w:adjustRightInd w:val="0"/>
              <w:jc w:val="left"/>
              <w:rPr>
                <w:rFonts w:ascii="Courier New" w:hAnsi="Courier New" w:cs="Courier New"/>
                <w:color w:val="0000FF"/>
                <w:sz w:val="18"/>
                <w:szCs w:val="18"/>
                <w:lang w:eastAsia="fi-FI"/>
              </w:rPr>
            </w:pPr>
            <w:r w:rsidRPr="00143531">
              <w:rPr>
                <w:rFonts w:ascii="Courier New" w:hAnsi="Courier New" w:cs="Courier New"/>
                <w:color w:val="000000"/>
                <w:sz w:val="18"/>
                <w:szCs w:val="18"/>
                <w:lang w:eastAsia="fi-FI"/>
              </w:rPr>
              <w:t xml:space="preserve">     </w:t>
            </w:r>
            <w:r w:rsidRPr="00143531">
              <w:rPr>
                <w:rFonts w:ascii="Courier New" w:hAnsi="Courier New" w:cs="Courier New"/>
                <w:color w:val="0000FF"/>
                <w:sz w:val="18"/>
                <w:szCs w:val="18"/>
                <w:lang w:eastAsia="fi-FI"/>
              </w:rPr>
              <w:t>&lt;!--</w:t>
            </w:r>
            <w:r w:rsidRPr="00143531">
              <w:rPr>
                <w:rFonts w:ascii="Courier New" w:hAnsi="Courier New" w:cs="Courier New"/>
                <w:color w:val="474747"/>
                <w:sz w:val="18"/>
                <w:szCs w:val="18"/>
                <w:lang w:eastAsia="fi-FI"/>
              </w:rPr>
              <w:t xml:space="preserve"> hampaiston nykytilan templateId pakollinen </w:t>
            </w:r>
            <w:r w:rsidRPr="00143531">
              <w:rPr>
                <w:rFonts w:ascii="Courier New" w:hAnsi="Courier New" w:cs="Courier New"/>
                <w:color w:val="0000FF"/>
                <w:sz w:val="18"/>
                <w:szCs w:val="18"/>
                <w:lang w:eastAsia="fi-FI"/>
              </w:rPr>
              <w:t>--&gt;</w:t>
            </w:r>
          </w:p>
          <w:p w14:paraId="0B1B8E56" w14:textId="77777777" w:rsidR="00143531" w:rsidRPr="00143531" w:rsidRDefault="00143531" w:rsidP="00143531">
            <w:pPr>
              <w:keepNext/>
              <w:keepLines/>
              <w:autoSpaceDE w:val="0"/>
              <w:autoSpaceDN w:val="0"/>
              <w:adjustRightInd w:val="0"/>
              <w:jc w:val="left"/>
              <w:rPr>
                <w:lang w:val="en-US"/>
              </w:rPr>
            </w:pPr>
            <w:r w:rsidRPr="00143531">
              <w:rPr>
                <w:rFonts w:ascii="Courier New" w:hAnsi="Courier New" w:cs="Courier New"/>
                <w:color w:val="000000"/>
                <w:sz w:val="18"/>
                <w:szCs w:val="18"/>
                <w:lang w:eastAsia="fi-FI"/>
              </w:rPr>
              <w:t xml:space="preserve">     </w:t>
            </w:r>
            <w:r w:rsidRPr="00143531">
              <w:rPr>
                <w:rFonts w:ascii="Courier New" w:hAnsi="Courier New" w:cs="Courier New"/>
                <w:color w:val="0000FF"/>
                <w:sz w:val="18"/>
                <w:szCs w:val="18"/>
                <w:lang w:val="en-US" w:eastAsia="fi-FI"/>
              </w:rPr>
              <w:t>&lt;</w:t>
            </w:r>
            <w:r w:rsidRPr="00143531">
              <w:rPr>
                <w:rFonts w:ascii="Courier New" w:hAnsi="Courier New" w:cs="Courier New"/>
                <w:color w:val="800000"/>
                <w:sz w:val="18"/>
                <w:szCs w:val="18"/>
                <w:lang w:val="en-US" w:eastAsia="fi-FI"/>
              </w:rPr>
              <w:t>templateId</w:t>
            </w:r>
            <w:r w:rsidRPr="00143531">
              <w:rPr>
                <w:rFonts w:ascii="Courier New" w:hAnsi="Courier New" w:cs="Courier New"/>
                <w:i/>
                <w:iCs/>
                <w:color w:val="008080"/>
                <w:sz w:val="18"/>
                <w:szCs w:val="18"/>
                <w:lang w:val="en-US" w:eastAsia="fi-FI"/>
              </w:rPr>
              <w:t xml:space="preserve"> </w:t>
            </w:r>
            <w:r w:rsidRPr="00143531">
              <w:rPr>
                <w:rFonts w:ascii="Courier New" w:hAnsi="Courier New" w:cs="Courier New"/>
                <w:color w:val="FF0000"/>
                <w:sz w:val="18"/>
                <w:szCs w:val="18"/>
                <w:lang w:val="en-US" w:eastAsia="fi-FI"/>
              </w:rPr>
              <w:t>root</w:t>
            </w:r>
            <w:r w:rsidRPr="00143531">
              <w:rPr>
                <w:rFonts w:ascii="Courier New" w:hAnsi="Courier New" w:cs="Courier New"/>
                <w:color w:val="0000FF"/>
                <w:sz w:val="18"/>
                <w:szCs w:val="18"/>
                <w:lang w:val="en-US" w:eastAsia="fi-FI"/>
              </w:rPr>
              <w:t>="</w:t>
            </w:r>
            <w:r w:rsidRPr="00143531">
              <w:rPr>
                <w:rFonts w:ascii="Courier New" w:hAnsi="Courier New" w:cs="Courier New"/>
                <w:color w:val="000000"/>
                <w:sz w:val="18"/>
                <w:szCs w:val="18"/>
                <w:lang w:val="en-US" w:eastAsia="fi-FI"/>
              </w:rPr>
              <w:t>1.2.246.537.6.12.2002.901.2013</w:t>
            </w:r>
            <w:r w:rsidRPr="00143531">
              <w:rPr>
                <w:rFonts w:ascii="Courier New" w:hAnsi="Courier New" w:cs="Courier New"/>
                <w:color w:val="0000FF"/>
                <w:sz w:val="18"/>
                <w:szCs w:val="18"/>
                <w:lang w:val="en-US" w:eastAsia="fi-FI"/>
              </w:rPr>
              <w:t>"/&gt;</w:t>
            </w:r>
          </w:p>
        </w:tc>
      </w:tr>
    </w:tbl>
    <w:p w14:paraId="4435C93D" w14:textId="77777777" w:rsidR="00143531" w:rsidRPr="008E33EF" w:rsidRDefault="00143531" w:rsidP="008E33EF">
      <w:pPr>
        <w:pStyle w:val="Otsikko2"/>
      </w:pPr>
      <w:bookmarkStart w:id="324" w:name="_Toc377399035"/>
      <w:bookmarkStart w:id="325" w:name="_Toc377399036"/>
      <w:bookmarkStart w:id="326" w:name="_Toc436732527"/>
      <w:bookmarkEnd w:id="324"/>
      <w:r w:rsidRPr="008E33EF">
        <w:t>Hampaiden numerointi ja yli</w:t>
      </w:r>
      <w:r w:rsidR="001E717C" w:rsidRPr="008E33EF">
        <w:t>lu</w:t>
      </w:r>
      <w:r w:rsidRPr="008E33EF">
        <w:t>kuinen hammas</w:t>
      </w:r>
      <w:bookmarkEnd w:id="325"/>
      <w:bookmarkEnd w:id="326"/>
    </w:p>
    <w:p w14:paraId="5E75F5A9" w14:textId="77777777" w:rsidR="00143531" w:rsidRPr="00143531" w:rsidRDefault="00143531" w:rsidP="00143531">
      <w:r w:rsidRPr="00143531">
        <w:t>Hampaiston nykytilan entry:n pääobservationiin tulee havainnoidun hampaan numero. Observati</w:t>
      </w:r>
      <w:r w:rsidRPr="00143531">
        <w:t>o</w:t>
      </w:r>
      <w:r w:rsidRPr="00143531">
        <w:t>nin code:n tulee THL/Tietosisältö - STH01 Hampaiston nykytila – tietosisältömäärittelyn Hampa</w:t>
      </w:r>
      <w:r w:rsidRPr="00143531">
        <w:t>i</w:t>
      </w:r>
      <w:r w:rsidRPr="00143531">
        <w:t>den numerointi kentän oid. Tietorakenteen näyttömuotoon sijoitettuihin tietoihin viitataan text.reference rakenteella. Observationin value:en annetaan STH1 Hampaiden numerointi luokitu</w:t>
      </w:r>
      <w:r w:rsidRPr="00143531">
        <w:t>k</w:t>
      </w:r>
      <w:r w:rsidRPr="00143531">
        <w:t>sen mukainen arvo.</w:t>
      </w:r>
    </w:p>
    <w:p w14:paraId="6E5E3FB0" w14:textId="77777777" w:rsidR="00143531" w:rsidRPr="00143531" w:rsidRDefault="00143531" w:rsidP="00143531"/>
    <w:p w14:paraId="30BE4756" w14:textId="77777777" w:rsidR="00143531" w:rsidRPr="00143531" w:rsidRDefault="00143531" w:rsidP="00143531">
      <w:r w:rsidRPr="00143531">
        <w:t>Yli</w:t>
      </w:r>
      <w:r w:rsidR="001E717C">
        <w:t>lu</w:t>
      </w:r>
      <w:r w:rsidRPr="00143531">
        <w:t>kuisen hampaan tieto annetaan omassa täydentävässä observationissa boolean tietotyypillä. Mikäli kyseessä ei ole yli</w:t>
      </w:r>
      <w:r w:rsidR="001E717C">
        <w:t>lu</w:t>
      </w:r>
      <w:r w:rsidRPr="00143531">
        <w:t>kuinen hammas, tätä observation:ia ei anneta ollenkaan.</w:t>
      </w:r>
    </w:p>
    <w:p w14:paraId="0EC38696" w14:textId="77777777" w:rsidR="00143531" w:rsidRPr="00143531" w:rsidRDefault="00143531" w:rsidP="0014353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143531" w:rsidRPr="00143531" w14:paraId="269E85AB" w14:textId="77777777" w:rsidTr="00143531">
        <w:tc>
          <w:tcPr>
            <w:tcW w:w="9779" w:type="dxa"/>
            <w:tcBorders>
              <w:top w:val="single" w:sz="4" w:space="0" w:color="000000"/>
              <w:left w:val="single" w:sz="4" w:space="0" w:color="000000"/>
              <w:bottom w:val="single" w:sz="4" w:space="0" w:color="000000"/>
              <w:right w:val="single" w:sz="4" w:space="0" w:color="000000"/>
            </w:tcBorders>
            <w:hideMark/>
          </w:tcPr>
          <w:p w14:paraId="7E0EE1E2" w14:textId="77777777" w:rsidR="008D6504" w:rsidRPr="008D6504" w:rsidRDefault="008D6504" w:rsidP="008D6504">
            <w:pPr>
              <w:autoSpaceDE w:val="0"/>
              <w:autoSpaceDN w:val="0"/>
              <w:adjustRightInd w:val="0"/>
              <w:jc w:val="left"/>
              <w:rPr>
                <w:rFonts w:ascii="Courier New" w:hAnsi="Courier New" w:cs="Courier New"/>
                <w:color w:val="0000FF"/>
                <w:sz w:val="18"/>
                <w:szCs w:val="18"/>
                <w:lang w:val="en-US" w:eastAsia="fi-FI"/>
              </w:rPr>
            </w:pPr>
            <w:r w:rsidRPr="008D6504">
              <w:rPr>
                <w:rFonts w:ascii="Courier New" w:hAnsi="Courier New" w:cs="Courier New"/>
                <w:color w:val="0000FF"/>
                <w:sz w:val="18"/>
                <w:szCs w:val="18"/>
                <w:lang w:val="en-US" w:eastAsia="fi-FI"/>
              </w:rPr>
              <w:t>&lt;!--</w:t>
            </w:r>
            <w:r w:rsidRPr="008D6504">
              <w:rPr>
                <w:rFonts w:ascii="Courier New" w:hAnsi="Courier New" w:cs="Courier New"/>
                <w:color w:val="474747"/>
                <w:sz w:val="18"/>
                <w:szCs w:val="18"/>
                <w:lang w:val="en-US" w:eastAsia="fi-FI"/>
              </w:rPr>
              <w:t xml:space="preserve"> Hampaiden numerointi  </w:t>
            </w:r>
            <w:r w:rsidRPr="008D6504">
              <w:rPr>
                <w:rFonts w:ascii="Courier New" w:hAnsi="Courier New" w:cs="Courier New"/>
                <w:color w:val="0000FF"/>
                <w:sz w:val="18"/>
                <w:szCs w:val="18"/>
                <w:lang w:val="en-US" w:eastAsia="fi-FI"/>
              </w:rPr>
              <w:t>--&gt;</w:t>
            </w:r>
          </w:p>
          <w:p w14:paraId="1BFCA08D" w14:textId="77777777" w:rsidR="008D6504" w:rsidRPr="008D6504" w:rsidRDefault="008D6504" w:rsidP="008D6504">
            <w:pPr>
              <w:autoSpaceDE w:val="0"/>
              <w:autoSpaceDN w:val="0"/>
              <w:adjustRightInd w:val="0"/>
              <w:jc w:val="left"/>
              <w:rPr>
                <w:rFonts w:ascii="Courier New" w:hAnsi="Courier New" w:cs="Courier New"/>
                <w:color w:val="0000FF"/>
                <w:sz w:val="18"/>
                <w:szCs w:val="18"/>
                <w:lang w:val="en-US" w:eastAsia="fi-FI"/>
              </w:rPr>
            </w:pPr>
            <w:r w:rsidRPr="008D6504">
              <w:rPr>
                <w:rFonts w:ascii="Courier New" w:hAnsi="Courier New" w:cs="Courier New"/>
                <w:color w:val="000000"/>
                <w:sz w:val="18"/>
                <w:szCs w:val="18"/>
                <w:lang w:val="en-US" w:eastAsia="fi-FI"/>
              </w:rPr>
              <w:t xml:space="preserve"> </w:t>
            </w:r>
            <w:r w:rsidRPr="008D6504">
              <w:rPr>
                <w:rFonts w:ascii="Courier New" w:hAnsi="Courier New" w:cs="Courier New"/>
                <w:color w:val="0000FF"/>
                <w:sz w:val="18"/>
                <w:szCs w:val="18"/>
                <w:lang w:val="en-US" w:eastAsia="fi-FI"/>
              </w:rPr>
              <w:t>&lt;</w:t>
            </w:r>
            <w:r w:rsidRPr="008D6504">
              <w:rPr>
                <w:rFonts w:ascii="Courier New" w:hAnsi="Courier New" w:cs="Courier New"/>
                <w:color w:val="800000"/>
                <w:sz w:val="18"/>
                <w:szCs w:val="18"/>
                <w:lang w:val="en-US" w:eastAsia="fi-FI"/>
              </w:rPr>
              <w:t>observation</w:t>
            </w:r>
            <w:r w:rsidRPr="008D6504">
              <w:rPr>
                <w:rFonts w:ascii="Courier New" w:hAnsi="Courier New" w:cs="Courier New"/>
                <w:i/>
                <w:iCs/>
                <w:color w:val="008080"/>
                <w:sz w:val="18"/>
                <w:szCs w:val="18"/>
                <w:lang w:val="en-US" w:eastAsia="fi-FI"/>
              </w:rPr>
              <w:t xml:space="preserve"> </w:t>
            </w:r>
            <w:r w:rsidRPr="008D6504">
              <w:rPr>
                <w:rFonts w:ascii="Courier New" w:hAnsi="Courier New" w:cs="Courier New"/>
                <w:color w:val="FF0000"/>
                <w:sz w:val="18"/>
                <w:szCs w:val="18"/>
                <w:lang w:val="en-US" w:eastAsia="fi-FI"/>
              </w:rPr>
              <w:t>classCode</w:t>
            </w:r>
            <w:r w:rsidRPr="008D6504">
              <w:rPr>
                <w:rFonts w:ascii="Courier New" w:hAnsi="Courier New" w:cs="Courier New"/>
                <w:color w:val="0000FF"/>
                <w:sz w:val="18"/>
                <w:szCs w:val="18"/>
                <w:lang w:val="en-US" w:eastAsia="fi-FI"/>
              </w:rPr>
              <w:t>="</w:t>
            </w:r>
            <w:r w:rsidRPr="008D6504">
              <w:rPr>
                <w:rFonts w:ascii="Courier New" w:hAnsi="Courier New" w:cs="Courier New"/>
                <w:color w:val="000000"/>
                <w:sz w:val="18"/>
                <w:szCs w:val="18"/>
                <w:lang w:val="en-US" w:eastAsia="fi-FI"/>
              </w:rPr>
              <w:t>COND</w:t>
            </w:r>
            <w:r w:rsidRPr="008D6504">
              <w:rPr>
                <w:rFonts w:ascii="Courier New" w:hAnsi="Courier New" w:cs="Courier New"/>
                <w:color w:val="0000FF"/>
                <w:sz w:val="18"/>
                <w:szCs w:val="18"/>
                <w:lang w:val="en-US" w:eastAsia="fi-FI"/>
              </w:rPr>
              <w:t>"</w:t>
            </w:r>
            <w:r w:rsidRPr="008D6504">
              <w:rPr>
                <w:rFonts w:ascii="Courier New" w:hAnsi="Courier New" w:cs="Courier New"/>
                <w:i/>
                <w:iCs/>
                <w:color w:val="008080"/>
                <w:sz w:val="18"/>
                <w:szCs w:val="18"/>
                <w:lang w:val="en-US" w:eastAsia="fi-FI"/>
              </w:rPr>
              <w:t xml:space="preserve"> </w:t>
            </w:r>
            <w:r w:rsidRPr="008D6504">
              <w:rPr>
                <w:rFonts w:ascii="Courier New" w:hAnsi="Courier New" w:cs="Courier New"/>
                <w:color w:val="FF0000"/>
                <w:sz w:val="18"/>
                <w:szCs w:val="18"/>
                <w:lang w:val="en-US" w:eastAsia="fi-FI"/>
              </w:rPr>
              <w:t>moodCode</w:t>
            </w:r>
            <w:r w:rsidRPr="008D6504">
              <w:rPr>
                <w:rFonts w:ascii="Courier New" w:hAnsi="Courier New" w:cs="Courier New"/>
                <w:color w:val="0000FF"/>
                <w:sz w:val="18"/>
                <w:szCs w:val="18"/>
                <w:lang w:val="en-US" w:eastAsia="fi-FI"/>
              </w:rPr>
              <w:t>="</w:t>
            </w:r>
            <w:r w:rsidRPr="008D6504">
              <w:rPr>
                <w:rFonts w:ascii="Courier New" w:hAnsi="Courier New" w:cs="Courier New"/>
                <w:color w:val="000000"/>
                <w:sz w:val="18"/>
                <w:szCs w:val="18"/>
                <w:lang w:val="en-US" w:eastAsia="fi-FI"/>
              </w:rPr>
              <w:t>EVN</w:t>
            </w:r>
            <w:r w:rsidRPr="008D6504">
              <w:rPr>
                <w:rFonts w:ascii="Courier New" w:hAnsi="Courier New" w:cs="Courier New"/>
                <w:color w:val="0000FF"/>
                <w:sz w:val="18"/>
                <w:szCs w:val="18"/>
                <w:lang w:val="en-US" w:eastAsia="fi-FI"/>
              </w:rPr>
              <w:t>"&gt;</w:t>
            </w:r>
          </w:p>
          <w:p w14:paraId="45A80808" w14:textId="77777777" w:rsidR="008D6504" w:rsidRPr="008D6504" w:rsidRDefault="008D6504" w:rsidP="008D6504">
            <w:pPr>
              <w:autoSpaceDE w:val="0"/>
              <w:autoSpaceDN w:val="0"/>
              <w:adjustRightInd w:val="0"/>
              <w:jc w:val="left"/>
              <w:rPr>
                <w:rFonts w:ascii="Courier New" w:hAnsi="Courier New" w:cs="Courier New"/>
                <w:color w:val="0000FF"/>
                <w:sz w:val="18"/>
                <w:szCs w:val="18"/>
                <w:lang w:eastAsia="fi-FI"/>
              </w:rPr>
            </w:pPr>
            <w:r w:rsidRPr="008D6504">
              <w:rPr>
                <w:rFonts w:ascii="Courier New" w:hAnsi="Courier New" w:cs="Courier New"/>
                <w:color w:val="000000"/>
                <w:sz w:val="18"/>
                <w:szCs w:val="18"/>
                <w:lang w:val="en-US" w:eastAsia="fi-FI"/>
              </w:rPr>
              <w:t xml:space="preserve">    </w:t>
            </w:r>
            <w:r w:rsidRPr="008D6504">
              <w:rPr>
                <w:rFonts w:ascii="Courier New" w:hAnsi="Courier New" w:cs="Courier New"/>
                <w:color w:val="0000FF"/>
                <w:sz w:val="18"/>
                <w:szCs w:val="18"/>
                <w:lang w:eastAsia="fi-FI"/>
              </w:rPr>
              <w:t>&lt;!--</w:t>
            </w:r>
            <w:r w:rsidRPr="008D6504">
              <w:rPr>
                <w:rFonts w:ascii="Courier New" w:hAnsi="Courier New" w:cs="Courier New"/>
                <w:color w:val="474747"/>
                <w:sz w:val="18"/>
                <w:szCs w:val="18"/>
                <w:lang w:eastAsia="fi-FI"/>
              </w:rPr>
              <w:t xml:space="preserve">observationin yksikäsitteinen tunniste, entryn pääobservationilla pakollinen </w:t>
            </w:r>
            <w:r w:rsidRPr="008D6504">
              <w:rPr>
                <w:rFonts w:ascii="Courier New" w:hAnsi="Courier New" w:cs="Courier New"/>
                <w:color w:val="0000FF"/>
                <w:sz w:val="18"/>
                <w:szCs w:val="18"/>
                <w:lang w:eastAsia="fi-FI"/>
              </w:rPr>
              <w:t>--&gt;</w:t>
            </w:r>
          </w:p>
          <w:p w14:paraId="5A48E755" w14:textId="77777777" w:rsidR="008D6504" w:rsidRPr="008D629F" w:rsidRDefault="008D6504" w:rsidP="008D6504">
            <w:pPr>
              <w:autoSpaceDE w:val="0"/>
              <w:autoSpaceDN w:val="0"/>
              <w:adjustRightInd w:val="0"/>
              <w:jc w:val="left"/>
              <w:rPr>
                <w:rFonts w:ascii="Courier New" w:hAnsi="Courier New" w:cs="Courier New"/>
                <w:color w:val="0000FF"/>
                <w:sz w:val="18"/>
                <w:szCs w:val="18"/>
                <w:lang w:eastAsia="fi-FI"/>
              </w:rPr>
            </w:pPr>
            <w:r w:rsidRPr="008D6504">
              <w:rPr>
                <w:rFonts w:ascii="Courier New" w:hAnsi="Courier New" w:cs="Courier New"/>
                <w:color w:val="000000"/>
                <w:sz w:val="18"/>
                <w:szCs w:val="18"/>
                <w:lang w:eastAsia="fi-FI"/>
              </w:rPr>
              <w:t xml:space="preserve">    </w:t>
            </w:r>
            <w:r w:rsidRPr="008D629F">
              <w:rPr>
                <w:rFonts w:ascii="Courier New" w:hAnsi="Courier New" w:cs="Courier New"/>
                <w:color w:val="0000FF"/>
                <w:sz w:val="18"/>
                <w:szCs w:val="18"/>
                <w:lang w:eastAsia="fi-FI"/>
              </w:rPr>
              <w:t>&lt;</w:t>
            </w:r>
            <w:r w:rsidRPr="008D629F">
              <w:rPr>
                <w:rFonts w:ascii="Courier New" w:hAnsi="Courier New" w:cs="Courier New"/>
                <w:color w:val="800000"/>
                <w:sz w:val="18"/>
                <w:szCs w:val="18"/>
                <w:lang w:eastAsia="fi-FI"/>
              </w:rPr>
              <w:t>id</w:t>
            </w:r>
            <w:r w:rsidRPr="008D629F">
              <w:rPr>
                <w:rFonts w:ascii="Courier New" w:hAnsi="Courier New" w:cs="Courier New"/>
                <w:i/>
                <w:iCs/>
                <w:color w:val="008080"/>
                <w:sz w:val="18"/>
                <w:szCs w:val="18"/>
                <w:lang w:eastAsia="fi-FI"/>
              </w:rPr>
              <w:t xml:space="preserve"> </w:t>
            </w:r>
            <w:r w:rsidRPr="008D629F">
              <w:rPr>
                <w:rFonts w:ascii="Courier New" w:hAnsi="Courier New" w:cs="Courier New"/>
                <w:color w:val="FF0000"/>
                <w:sz w:val="18"/>
                <w:szCs w:val="18"/>
                <w:lang w:eastAsia="fi-FI"/>
              </w:rPr>
              <w:t>root</w:t>
            </w:r>
            <w:r w:rsidRPr="008D629F">
              <w:rPr>
                <w:rFonts w:ascii="Courier New" w:hAnsi="Courier New" w:cs="Courier New"/>
                <w:color w:val="0000FF"/>
                <w:sz w:val="18"/>
                <w:szCs w:val="18"/>
                <w:lang w:eastAsia="fi-FI"/>
              </w:rPr>
              <w:t>="</w:t>
            </w:r>
            <w:r w:rsidRPr="008D629F">
              <w:rPr>
                <w:rFonts w:ascii="Courier New" w:hAnsi="Courier New" w:cs="Courier New"/>
                <w:color w:val="000000"/>
                <w:sz w:val="18"/>
                <w:szCs w:val="18"/>
                <w:lang w:eastAsia="fi-FI"/>
              </w:rPr>
              <w:t>1.2.246.10.1234567.14.2013.123.1.10.1</w:t>
            </w:r>
            <w:r w:rsidRPr="008D629F">
              <w:rPr>
                <w:rFonts w:ascii="Courier New" w:hAnsi="Courier New" w:cs="Courier New"/>
                <w:color w:val="0000FF"/>
                <w:sz w:val="18"/>
                <w:szCs w:val="18"/>
                <w:lang w:eastAsia="fi-FI"/>
              </w:rPr>
              <w:t>"/&gt;</w:t>
            </w:r>
          </w:p>
          <w:p w14:paraId="39DF8C35" w14:textId="77777777" w:rsidR="008D6504" w:rsidRPr="008D629F" w:rsidRDefault="008D6504" w:rsidP="008D6504">
            <w:pPr>
              <w:autoSpaceDE w:val="0"/>
              <w:autoSpaceDN w:val="0"/>
              <w:adjustRightInd w:val="0"/>
              <w:ind w:left="568" w:hanging="568"/>
              <w:jc w:val="left"/>
              <w:rPr>
                <w:rFonts w:ascii="Courier New" w:hAnsi="Courier New" w:cs="Courier New"/>
                <w:color w:val="0000FF"/>
                <w:sz w:val="18"/>
                <w:szCs w:val="18"/>
                <w:lang w:eastAsia="fi-FI"/>
              </w:rPr>
            </w:pPr>
            <w:r w:rsidRPr="008D629F">
              <w:rPr>
                <w:rFonts w:ascii="Courier New" w:hAnsi="Courier New" w:cs="Courier New"/>
                <w:color w:val="000000"/>
                <w:sz w:val="18"/>
                <w:szCs w:val="18"/>
                <w:lang w:eastAsia="fi-FI"/>
              </w:rPr>
              <w:t xml:space="preserve">    </w:t>
            </w:r>
            <w:r w:rsidRPr="008D629F">
              <w:rPr>
                <w:rFonts w:ascii="Courier New" w:hAnsi="Courier New" w:cs="Courier New"/>
                <w:color w:val="0000FF"/>
                <w:sz w:val="18"/>
                <w:szCs w:val="18"/>
                <w:lang w:eastAsia="fi-FI"/>
              </w:rPr>
              <w:t>&lt;</w:t>
            </w:r>
            <w:r w:rsidRPr="008D629F">
              <w:rPr>
                <w:rFonts w:ascii="Courier New" w:hAnsi="Courier New" w:cs="Courier New"/>
                <w:color w:val="800000"/>
                <w:sz w:val="18"/>
                <w:szCs w:val="18"/>
                <w:lang w:eastAsia="fi-FI"/>
              </w:rPr>
              <w:t>code</w:t>
            </w:r>
            <w:r w:rsidRPr="008D629F">
              <w:rPr>
                <w:rFonts w:ascii="Courier New" w:hAnsi="Courier New" w:cs="Courier New"/>
                <w:i/>
                <w:iCs/>
                <w:color w:val="008080"/>
                <w:sz w:val="18"/>
                <w:szCs w:val="18"/>
                <w:lang w:eastAsia="fi-FI"/>
              </w:rPr>
              <w:t xml:space="preserve"> </w:t>
            </w:r>
            <w:r w:rsidRPr="008D629F">
              <w:rPr>
                <w:rFonts w:ascii="Courier New" w:hAnsi="Courier New" w:cs="Courier New"/>
                <w:color w:val="FF0000"/>
                <w:sz w:val="18"/>
                <w:szCs w:val="18"/>
                <w:lang w:eastAsia="fi-FI"/>
              </w:rPr>
              <w:t>code</w:t>
            </w:r>
            <w:r w:rsidRPr="008D629F">
              <w:rPr>
                <w:rFonts w:ascii="Courier New" w:hAnsi="Courier New" w:cs="Courier New"/>
                <w:color w:val="0000FF"/>
                <w:sz w:val="18"/>
                <w:szCs w:val="18"/>
                <w:lang w:eastAsia="fi-FI"/>
              </w:rPr>
              <w:t>="</w:t>
            </w:r>
            <w:r w:rsidRPr="008D629F">
              <w:rPr>
                <w:rFonts w:ascii="Courier New" w:hAnsi="Courier New" w:cs="Courier New"/>
                <w:color w:val="000000"/>
                <w:sz w:val="18"/>
                <w:szCs w:val="18"/>
                <w:lang w:eastAsia="fi-FI"/>
              </w:rPr>
              <w:t>2</w:t>
            </w:r>
            <w:r w:rsidRPr="008D629F">
              <w:rPr>
                <w:rFonts w:ascii="Courier New" w:hAnsi="Courier New" w:cs="Courier New"/>
                <w:color w:val="0000FF"/>
                <w:sz w:val="18"/>
                <w:szCs w:val="18"/>
                <w:lang w:eastAsia="fi-FI"/>
              </w:rPr>
              <w:t>"</w:t>
            </w:r>
            <w:r w:rsidRPr="008D629F">
              <w:rPr>
                <w:rFonts w:ascii="Courier New" w:hAnsi="Courier New" w:cs="Courier New"/>
                <w:i/>
                <w:iCs/>
                <w:color w:val="008080"/>
                <w:sz w:val="18"/>
                <w:szCs w:val="18"/>
                <w:lang w:eastAsia="fi-FI"/>
              </w:rPr>
              <w:t xml:space="preserve"> </w:t>
            </w:r>
            <w:r w:rsidRPr="008D629F">
              <w:rPr>
                <w:rFonts w:ascii="Courier New" w:hAnsi="Courier New" w:cs="Courier New"/>
                <w:color w:val="FF0000"/>
                <w:sz w:val="18"/>
                <w:szCs w:val="18"/>
                <w:lang w:eastAsia="fi-FI"/>
              </w:rPr>
              <w:t>codeSystem</w:t>
            </w:r>
            <w:r w:rsidRPr="008D629F">
              <w:rPr>
                <w:rFonts w:ascii="Courier New" w:hAnsi="Courier New" w:cs="Courier New"/>
                <w:color w:val="0000FF"/>
                <w:sz w:val="18"/>
                <w:szCs w:val="18"/>
                <w:lang w:eastAsia="fi-FI"/>
              </w:rPr>
              <w:t>="</w:t>
            </w:r>
            <w:r w:rsidRPr="008D629F">
              <w:rPr>
                <w:rFonts w:ascii="Courier New" w:hAnsi="Courier New" w:cs="Courier New"/>
                <w:color w:val="000000"/>
                <w:sz w:val="18"/>
                <w:szCs w:val="18"/>
                <w:lang w:eastAsia="fi-FI"/>
              </w:rPr>
              <w:t>1.2.246.537.6.12.2002.901.2013</w:t>
            </w:r>
            <w:r w:rsidRPr="008D629F">
              <w:rPr>
                <w:rFonts w:ascii="Courier New" w:hAnsi="Courier New" w:cs="Courier New"/>
                <w:color w:val="0000FF"/>
                <w:sz w:val="18"/>
                <w:szCs w:val="18"/>
                <w:lang w:eastAsia="fi-FI"/>
              </w:rPr>
              <w:t>"</w:t>
            </w:r>
            <w:r w:rsidRPr="008D629F">
              <w:rPr>
                <w:rFonts w:ascii="Courier New" w:hAnsi="Courier New" w:cs="Courier New"/>
                <w:i/>
                <w:iCs/>
                <w:color w:val="008080"/>
                <w:sz w:val="18"/>
                <w:szCs w:val="18"/>
                <w:lang w:eastAsia="fi-FI"/>
              </w:rPr>
              <w:t xml:space="preserve"> </w:t>
            </w:r>
            <w:r w:rsidRPr="008D629F">
              <w:rPr>
                <w:rFonts w:ascii="Courier New" w:hAnsi="Courier New" w:cs="Courier New"/>
                <w:color w:val="FF0000"/>
                <w:sz w:val="18"/>
                <w:szCs w:val="18"/>
                <w:lang w:eastAsia="fi-FI"/>
              </w:rPr>
              <w:t>codeSystemN</w:t>
            </w:r>
            <w:r w:rsidRPr="008D629F">
              <w:rPr>
                <w:rFonts w:ascii="Courier New" w:hAnsi="Courier New" w:cs="Courier New"/>
                <w:color w:val="FF0000"/>
                <w:sz w:val="18"/>
                <w:szCs w:val="18"/>
                <w:lang w:eastAsia="fi-FI"/>
              </w:rPr>
              <w:t>a</w:t>
            </w:r>
            <w:r w:rsidRPr="008D629F">
              <w:rPr>
                <w:rFonts w:ascii="Courier New" w:hAnsi="Courier New" w:cs="Courier New"/>
                <w:color w:val="FF0000"/>
                <w:sz w:val="18"/>
                <w:szCs w:val="18"/>
                <w:lang w:eastAsia="fi-FI"/>
              </w:rPr>
              <w:t>me</w:t>
            </w:r>
            <w:r w:rsidRPr="008D629F">
              <w:rPr>
                <w:rFonts w:ascii="Courier New" w:hAnsi="Courier New" w:cs="Courier New"/>
                <w:color w:val="0000FF"/>
                <w:sz w:val="18"/>
                <w:szCs w:val="18"/>
                <w:lang w:eastAsia="fi-FI"/>
              </w:rPr>
              <w:t>="</w:t>
            </w:r>
            <w:r w:rsidRPr="008D629F">
              <w:rPr>
                <w:rFonts w:ascii="Courier New" w:hAnsi="Courier New" w:cs="Courier New"/>
                <w:color w:val="000000"/>
                <w:sz w:val="18"/>
                <w:szCs w:val="18"/>
                <w:lang w:eastAsia="fi-FI"/>
              </w:rPr>
              <w:t>THL/Tietosisältö - STH01 Hampaiston nykytila 2013</w:t>
            </w:r>
            <w:r w:rsidRPr="008D629F">
              <w:rPr>
                <w:rFonts w:ascii="Courier New" w:hAnsi="Courier New" w:cs="Courier New"/>
                <w:color w:val="0000FF"/>
                <w:sz w:val="18"/>
                <w:szCs w:val="18"/>
                <w:lang w:eastAsia="fi-FI"/>
              </w:rPr>
              <w:t>"</w:t>
            </w:r>
            <w:r w:rsidRPr="008D629F">
              <w:rPr>
                <w:rFonts w:ascii="Courier New" w:hAnsi="Courier New" w:cs="Courier New"/>
                <w:i/>
                <w:iCs/>
                <w:color w:val="008080"/>
                <w:sz w:val="18"/>
                <w:szCs w:val="18"/>
                <w:lang w:eastAsia="fi-FI"/>
              </w:rPr>
              <w:t xml:space="preserve"> </w:t>
            </w:r>
            <w:r w:rsidRPr="008D629F">
              <w:rPr>
                <w:rFonts w:ascii="Courier New" w:hAnsi="Courier New" w:cs="Courier New"/>
                <w:color w:val="FF0000"/>
                <w:sz w:val="18"/>
                <w:szCs w:val="18"/>
                <w:lang w:eastAsia="fi-FI"/>
              </w:rPr>
              <w:t>displayName</w:t>
            </w:r>
            <w:r w:rsidRPr="008D629F">
              <w:rPr>
                <w:rFonts w:ascii="Courier New" w:hAnsi="Courier New" w:cs="Courier New"/>
                <w:color w:val="0000FF"/>
                <w:sz w:val="18"/>
                <w:szCs w:val="18"/>
                <w:lang w:eastAsia="fi-FI"/>
              </w:rPr>
              <w:t>="</w:t>
            </w:r>
            <w:del w:id="327" w:author="Tekijä">
              <w:r w:rsidRPr="008D629F" w:rsidDel="00554415">
                <w:rPr>
                  <w:rFonts w:ascii="Courier New" w:hAnsi="Courier New" w:cs="Courier New"/>
                  <w:color w:val="000000"/>
                  <w:sz w:val="18"/>
                  <w:szCs w:val="18"/>
                  <w:lang w:eastAsia="fi-FI"/>
                </w:rPr>
                <w:delText>Hampaiden num</w:delText>
              </w:r>
              <w:r w:rsidRPr="008D629F" w:rsidDel="00554415">
                <w:rPr>
                  <w:rFonts w:ascii="Courier New" w:hAnsi="Courier New" w:cs="Courier New"/>
                  <w:color w:val="000000"/>
                  <w:sz w:val="18"/>
                  <w:szCs w:val="18"/>
                  <w:lang w:eastAsia="fi-FI"/>
                </w:rPr>
                <w:delText>e</w:delText>
              </w:r>
              <w:r w:rsidRPr="008D629F" w:rsidDel="00554415">
                <w:rPr>
                  <w:rFonts w:ascii="Courier New" w:hAnsi="Courier New" w:cs="Courier New"/>
                  <w:color w:val="000000"/>
                  <w:sz w:val="18"/>
                  <w:szCs w:val="18"/>
                  <w:lang w:eastAsia="fi-FI"/>
                </w:rPr>
                <w:delText>rointi</w:delText>
              </w:r>
            </w:del>
            <w:ins w:id="328" w:author="Tekijä">
              <w:r w:rsidR="00554415" w:rsidRPr="008D629F">
                <w:rPr>
                  <w:rFonts w:ascii="Courier New" w:hAnsi="Courier New" w:cs="Courier New"/>
                  <w:color w:val="000000"/>
                  <w:sz w:val="18"/>
                  <w:szCs w:val="18"/>
                  <w:lang w:eastAsia="fi-FI"/>
                </w:rPr>
                <w:t>Hampaan num</w:t>
              </w:r>
              <w:r w:rsidR="00554415" w:rsidRPr="008D629F">
                <w:rPr>
                  <w:rFonts w:ascii="Courier New" w:hAnsi="Courier New" w:cs="Courier New"/>
                  <w:color w:val="000000"/>
                  <w:sz w:val="18"/>
                  <w:szCs w:val="18"/>
                  <w:lang w:eastAsia="fi-FI"/>
                </w:rPr>
                <w:t>e</w:t>
              </w:r>
              <w:r w:rsidR="00554415" w:rsidRPr="008D629F">
                <w:rPr>
                  <w:rFonts w:ascii="Courier New" w:hAnsi="Courier New" w:cs="Courier New"/>
                  <w:color w:val="000000"/>
                  <w:sz w:val="18"/>
                  <w:szCs w:val="18"/>
                  <w:lang w:eastAsia="fi-FI"/>
                </w:rPr>
                <w:t>ro</w:t>
              </w:r>
            </w:ins>
            <w:r w:rsidRPr="008D629F">
              <w:rPr>
                <w:rFonts w:ascii="Courier New" w:hAnsi="Courier New" w:cs="Courier New"/>
                <w:color w:val="0000FF"/>
                <w:sz w:val="18"/>
                <w:szCs w:val="18"/>
                <w:lang w:eastAsia="fi-FI"/>
              </w:rPr>
              <w:t>"/&gt;</w:t>
            </w:r>
          </w:p>
          <w:p w14:paraId="5012AF69" w14:textId="77777777" w:rsidR="008D6504" w:rsidRPr="008D6504" w:rsidRDefault="008D6504" w:rsidP="008D6504">
            <w:pPr>
              <w:autoSpaceDE w:val="0"/>
              <w:autoSpaceDN w:val="0"/>
              <w:adjustRightInd w:val="0"/>
              <w:jc w:val="left"/>
              <w:rPr>
                <w:rFonts w:ascii="Courier New" w:hAnsi="Courier New" w:cs="Courier New"/>
                <w:color w:val="0000FF"/>
                <w:sz w:val="18"/>
                <w:szCs w:val="18"/>
                <w:lang w:val="en-US" w:eastAsia="fi-FI"/>
              </w:rPr>
            </w:pPr>
            <w:r w:rsidRPr="008D629F">
              <w:rPr>
                <w:rFonts w:ascii="Courier New" w:hAnsi="Courier New" w:cs="Courier New"/>
                <w:color w:val="000000"/>
                <w:sz w:val="18"/>
                <w:szCs w:val="18"/>
                <w:lang w:eastAsia="fi-FI"/>
              </w:rPr>
              <w:t xml:space="preserve">    </w:t>
            </w:r>
            <w:r w:rsidRPr="008D6504">
              <w:rPr>
                <w:rFonts w:ascii="Courier New" w:hAnsi="Courier New" w:cs="Courier New"/>
                <w:color w:val="0000FF"/>
                <w:sz w:val="18"/>
                <w:szCs w:val="18"/>
                <w:lang w:val="en-US" w:eastAsia="fi-FI"/>
              </w:rPr>
              <w:t>&lt;</w:t>
            </w:r>
            <w:r w:rsidRPr="008D6504">
              <w:rPr>
                <w:rFonts w:ascii="Courier New" w:hAnsi="Courier New" w:cs="Courier New"/>
                <w:color w:val="800000"/>
                <w:sz w:val="18"/>
                <w:szCs w:val="18"/>
                <w:lang w:val="en-US" w:eastAsia="fi-FI"/>
              </w:rPr>
              <w:t>text</w:t>
            </w:r>
            <w:r w:rsidRPr="008D6504">
              <w:rPr>
                <w:rFonts w:ascii="Courier New" w:hAnsi="Courier New" w:cs="Courier New"/>
                <w:color w:val="0000FF"/>
                <w:sz w:val="18"/>
                <w:szCs w:val="18"/>
                <w:lang w:val="en-US" w:eastAsia="fi-FI"/>
              </w:rPr>
              <w:t>&gt;</w:t>
            </w:r>
          </w:p>
          <w:p w14:paraId="77E02708" w14:textId="77777777" w:rsidR="008D6504" w:rsidRPr="008D6504" w:rsidRDefault="008D6504" w:rsidP="008D6504">
            <w:pPr>
              <w:autoSpaceDE w:val="0"/>
              <w:autoSpaceDN w:val="0"/>
              <w:adjustRightInd w:val="0"/>
              <w:jc w:val="left"/>
              <w:rPr>
                <w:rFonts w:ascii="Courier New" w:hAnsi="Courier New" w:cs="Courier New"/>
                <w:color w:val="0000FF"/>
                <w:sz w:val="18"/>
                <w:szCs w:val="18"/>
                <w:lang w:val="en-US" w:eastAsia="fi-FI"/>
              </w:rPr>
            </w:pPr>
            <w:r w:rsidRPr="008D6504">
              <w:rPr>
                <w:rFonts w:ascii="Courier New" w:hAnsi="Courier New" w:cs="Courier New"/>
                <w:color w:val="000000"/>
                <w:sz w:val="18"/>
                <w:szCs w:val="18"/>
                <w:lang w:val="en-US" w:eastAsia="fi-FI"/>
              </w:rPr>
              <w:t xml:space="preserve">      </w:t>
            </w:r>
            <w:r w:rsidRPr="008D6504">
              <w:rPr>
                <w:rFonts w:ascii="Courier New" w:hAnsi="Courier New" w:cs="Courier New"/>
                <w:color w:val="0000FF"/>
                <w:sz w:val="18"/>
                <w:szCs w:val="18"/>
                <w:lang w:val="en-US" w:eastAsia="fi-FI"/>
              </w:rPr>
              <w:t>&lt;</w:t>
            </w:r>
            <w:r w:rsidRPr="008D6504">
              <w:rPr>
                <w:rFonts w:ascii="Courier New" w:hAnsi="Courier New" w:cs="Courier New"/>
                <w:color w:val="800000"/>
                <w:sz w:val="18"/>
                <w:szCs w:val="18"/>
                <w:lang w:val="en-US" w:eastAsia="fi-FI"/>
              </w:rPr>
              <w:t>reference</w:t>
            </w:r>
            <w:r w:rsidRPr="008D6504">
              <w:rPr>
                <w:rFonts w:ascii="Courier New" w:hAnsi="Courier New" w:cs="Courier New"/>
                <w:i/>
                <w:iCs/>
                <w:color w:val="008080"/>
                <w:sz w:val="18"/>
                <w:szCs w:val="18"/>
                <w:lang w:val="en-US" w:eastAsia="fi-FI"/>
              </w:rPr>
              <w:t xml:space="preserve"> </w:t>
            </w:r>
            <w:r w:rsidRPr="008D6504">
              <w:rPr>
                <w:rFonts w:ascii="Courier New" w:hAnsi="Courier New" w:cs="Courier New"/>
                <w:color w:val="FF0000"/>
                <w:sz w:val="18"/>
                <w:szCs w:val="18"/>
                <w:lang w:val="en-US" w:eastAsia="fi-FI"/>
              </w:rPr>
              <w:t>value</w:t>
            </w:r>
            <w:r w:rsidRPr="008D6504">
              <w:rPr>
                <w:rFonts w:ascii="Courier New" w:hAnsi="Courier New" w:cs="Courier New"/>
                <w:color w:val="0000FF"/>
                <w:sz w:val="18"/>
                <w:szCs w:val="18"/>
                <w:lang w:val="en-US" w:eastAsia="fi-FI"/>
              </w:rPr>
              <w:t>="</w:t>
            </w:r>
            <w:r w:rsidRPr="008D6504">
              <w:rPr>
                <w:rFonts w:ascii="Courier New" w:hAnsi="Courier New" w:cs="Courier New"/>
                <w:color w:val="000000"/>
                <w:sz w:val="18"/>
                <w:szCs w:val="18"/>
                <w:lang w:val="en-US" w:eastAsia="fi-FI"/>
              </w:rPr>
              <w:t>#OID1.2.246.10.1234567.14.2013.123.1.10.1.1</w:t>
            </w:r>
            <w:r w:rsidRPr="008D6504">
              <w:rPr>
                <w:rFonts w:ascii="Courier New" w:hAnsi="Courier New" w:cs="Courier New"/>
                <w:color w:val="0000FF"/>
                <w:sz w:val="18"/>
                <w:szCs w:val="18"/>
                <w:lang w:val="en-US" w:eastAsia="fi-FI"/>
              </w:rPr>
              <w:t>"/&gt;</w:t>
            </w:r>
          </w:p>
          <w:p w14:paraId="6D466094" w14:textId="77777777" w:rsidR="008D6504" w:rsidRPr="008D6504" w:rsidRDefault="008D6504" w:rsidP="008D6504">
            <w:pPr>
              <w:autoSpaceDE w:val="0"/>
              <w:autoSpaceDN w:val="0"/>
              <w:adjustRightInd w:val="0"/>
              <w:jc w:val="left"/>
              <w:rPr>
                <w:rFonts w:ascii="Courier New" w:hAnsi="Courier New" w:cs="Courier New"/>
                <w:color w:val="0000FF"/>
                <w:sz w:val="18"/>
                <w:szCs w:val="18"/>
                <w:lang w:val="en-US" w:eastAsia="fi-FI"/>
              </w:rPr>
            </w:pPr>
            <w:r w:rsidRPr="008D6504">
              <w:rPr>
                <w:rFonts w:ascii="Courier New" w:hAnsi="Courier New" w:cs="Courier New"/>
                <w:color w:val="000000"/>
                <w:sz w:val="18"/>
                <w:szCs w:val="18"/>
                <w:lang w:val="en-US" w:eastAsia="fi-FI"/>
              </w:rPr>
              <w:t xml:space="preserve">    </w:t>
            </w:r>
            <w:r w:rsidRPr="008D6504">
              <w:rPr>
                <w:rFonts w:ascii="Courier New" w:hAnsi="Courier New" w:cs="Courier New"/>
                <w:color w:val="0000FF"/>
                <w:sz w:val="18"/>
                <w:szCs w:val="18"/>
                <w:lang w:val="en-US" w:eastAsia="fi-FI"/>
              </w:rPr>
              <w:t>&lt;/</w:t>
            </w:r>
            <w:r w:rsidRPr="008D6504">
              <w:rPr>
                <w:rFonts w:ascii="Courier New" w:hAnsi="Courier New" w:cs="Courier New"/>
                <w:color w:val="800000"/>
                <w:sz w:val="18"/>
                <w:szCs w:val="18"/>
                <w:lang w:val="en-US" w:eastAsia="fi-FI"/>
              </w:rPr>
              <w:t>text</w:t>
            </w:r>
            <w:r w:rsidRPr="008D6504">
              <w:rPr>
                <w:rFonts w:ascii="Courier New" w:hAnsi="Courier New" w:cs="Courier New"/>
                <w:color w:val="0000FF"/>
                <w:sz w:val="18"/>
                <w:szCs w:val="18"/>
                <w:lang w:val="en-US" w:eastAsia="fi-FI"/>
              </w:rPr>
              <w:t>&gt;</w:t>
            </w:r>
          </w:p>
          <w:p w14:paraId="3FF40594" w14:textId="77777777" w:rsidR="008D6504" w:rsidRPr="008D6504" w:rsidRDefault="008D6504" w:rsidP="008D6504">
            <w:pPr>
              <w:autoSpaceDE w:val="0"/>
              <w:autoSpaceDN w:val="0"/>
              <w:adjustRightInd w:val="0"/>
              <w:ind w:left="568" w:hanging="568"/>
              <w:jc w:val="left"/>
              <w:rPr>
                <w:rFonts w:ascii="Courier New" w:hAnsi="Courier New" w:cs="Courier New"/>
                <w:color w:val="0000FF"/>
                <w:sz w:val="18"/>
                <w:szCs w:val="18"/>
                <w:lang w:val="en-US" w:eastAsia="fi-FI"/>
              </w:rPr>
            </w:pPr>
            <w:r w:rsidRPr="008D6504">
              <w:rPr>
                <w:rFonts w:ascii="Courier New" w:hAnsi="Courier New" w:cs="Courier New"/>
                <w:color w:val="000000"/>
                <w:sz w:val="18"/>
                <w:szCs w:val="18"/>
                <w:lang w:val="en-US" w:eastAsia="fi-FI"/>
              </w:rPr>
              <w:t xml:space="preserve">    </w:t>
            </w:r>
            <w:r w:rsidRPr="008D6504">
              <w:rPr>
                <w:rFonts w:ascii="Courier New" w:hAnsi="Courier New" w:cs="Courier New"/>
                <w:color w:val="0000FF"/>
                <w:sz w:val="18"/>
                <w:szCs w:val="18"/>
                <w:lang w:val="en-US" w:eastAsia="fi-FI"/>
              </w:rPr>
              <w:t>&lt;</w:t>
            </w:r>
            <w:r w:rsidRPr="008D6504">
              <w:rPr>
                <w:rFonts w:ascii="Courier New" w:hAnsi="Courier New" w:cs="Courier New"/>
                <w:color w:val="800000"/>
                <w:sz w:val="18"/>
                <w:szCs w:val="18"/>
                <w:lang w:val="en-US" w:eastAsia="fi-FI"/>
              </w:rPr>
              <w:t>value</w:t>
            </w:r>
            <w:r w:rsidRPr="008D6504">
              <w:rPr>
                <w:rFonts w:ascii="Courier New" w:hAnsi="Courier New" w:cs="Courier New"/>
                <w:i/>
                <w:iCs/>
                <w:color w:val="008080"/>
                <w:sz w:val="18"/>
                <w:szCs w:val="18"/>
                <w:lang w:val="en-US" w:eastAsia="fi-FI"/>
              </w:rPr>
              <w:t xml:space="preserve"> </w:t>
            </w:r>
            <w:r w:rsidRPr="008D6504">
              <w:rPr>
                <w:rFonts w:ascii="Courier New" w:hAnsi="Courier New" w:cs="Courier New"/>
                <w:color w:val="FF0000"/>
                <w:sz w:val="18"/>
                <w:szCs w:val="18"/>
                <w:lang w:val="en-US" w:eastAsia="fi-FI"/>
              </w:rPr>
              <w:t>xsi:type</w:t>
            </w:r>
            <w:r w:rsidRPr="008D6504">
              <w:rPr>
                <w:rFonts w:ascii="Courier New" w:hAnsi="Courier New" w:cs="Courier New"/>
                <w:color w:val="0000FF"/>
                <w:sz w:val="18"/>
                <w:szCs w:val="18"/>
                <w:lang w:val="en-US" w:eastAsia="fi-FI"/>
              </w:rPr>
              <w:t>="</w:t>
            </w:r>
            <w:del w:id="329" w:author="Tekijä">
              <w:r w:rsidRPr="008D6504" w:rsidDel="00B4787B">
                <w:rPr>
                  <w:rFonts w:ascii="Courier New" w:hAnsi="Courier New" w:cs="Courier New"/>
                  <w:color w:val="000000"/>
                  <w:sz w:val="18"/>
                  <w:szCs w:val="18"/>
                  <w:lang w:val="en-US" w:eastAsia="fi-FI"/>
                </w:rPr>
                <w:delText>CD</w:delText>
              </w:r>
            </w:del>
            <w:ins w:id="330" w:author="Tekijä">
              <w:r w:rsidR="00B4787B">
                <w:rPr>
                  <w:rFonts w:ascii="Courier New" w:hAnsi="Courier New" w:cs="Courier New"/>
                  <w:color w:val="000000"/>
                  <w:sz w:val="18"/>
                  <w:szCs w:val="18"/>
                  <w:lang w:val="en-US" w:eastAsia="fi-FI"/>
                </w:rPr>
                <w:t>CV</w:t>
              </w:r>
            </w:ins>
            <w:r w:rsidRPr="008D6504">
              <w:rPr>
                <w:rFonts w:ascii="Courier New" w:hAnsi="Courier New" w:cs="Courier New"/>
                <w:color w:val="0000FF"/>
                <w:sz w:val="18"/>
                <w:szCs w:val="18"/>
                <w:lang w:val="en-US" w:eastAsia="fi-FI"/>
              </w:rPr>
              <w:t>"</w:t>
            </w:r>
            <w:r w:rsidRPr="008D6504">
              <w:rPr>
                <w:rFonts w:ascii="Courier New" w:hAnsi="Courier New" w:cs="Courier New"/>
                <w:i/>
                <w:iCs/>
                <w:color w:val="008080"/>
                <w:sz w:val="18"/>
                <w:szCs w:val="18"/>
                <w:lang w:val="en-US" w:eastAsia="fi-FI"/>
              </w:rPr>
              <w:t xml:space="preserve"> </w:t>
            </w:r>
            <w:r w:rsidRPr="008D6504">
              <w:rPr>
                <w:rFonts w:ascii="Courier New" w:hAnsi="Courier New" w:cs="Courier New"/>
                <w:color w:val="FF0000"/>
                <w:sz w:val="18"/>
                <w:szCs w:val="18"/>
                <w:lang w:val="en-US" w:eastAsia="fi-FI"/>
              </w:rPr>
              <w:t>code</w:t>
            </w:r>
            <w:r w:rsidRPr="008D6504">
              <w:rPr>
                <w:rFonts w:ascii="Courier New" w:hAnsi="Courier New" w:cs="Courier New"/>
                <w:color w:val="0000FF"/>
                <w:sz w:val="18"/>
                <w:szCs w:val="18"/>
                <w:lang w:val="en-US" w:eastAsia="fi-FI"/>
              </w:rPr>
              <w:t>="</w:t>
            </w:r>
            <w:r w:rsidRPr="008D6504">
              <w:rPr>
                <w:rFonts w:ascii="Courier New" w:hAnsi="Courier New" w:cs="Courier New"/>
                <w:color w:val="000000"/>
                <w:sz w:val="18"/>
                <w:szCs w:val="18"/>
                <w:lang w:val="en-US" w:eastAsia="fi-FI"/>
              </w:rPr>
              <w:t>18</w:t>
            </w:r>
            <w:r w:rsidRPr="008D6504">
              <w:rPr>
                <w:rFonts w:ascii="Courier New" w:hAnsi="Courier New" w:cs="Courier New"/>
                <w:color w:val="0000FF"/>
                <w:sz w:val="18"/>
                <w:szCs w:val="18"/>
                <w:lang w:val="en-US" w:eastAsia="fi-FI"/>
              </w:rPr>
              <w:t>"</w:t>
            </w:r>
            <w:r w:rsidRPr="008D6504">
              <w:rPr>
                <w:rFonts w:ascii="Courier New" w:hAnsi="Courier New" w:cs="Courier New"/>
                <w:i/>
                <w:iCs/>
                <w:color w:val="008080"/>
                <w:sz w:val="18"/>
                <w:szCs w:val="18"/>
                <w:lang w:val="en-US" w:eastAsia="fi-FI"/>
              </w:rPr>
              <w:t xml:space="preserve"> </w:t>
            </w:r>
            <w:r w:rsidRPr="008D6504">
              <w:rPr>
                <w:rFonts w:ascii="Courier New" w:hAnsi="Courier New" w:cs="Courier New"/>
                <w:color w:val="FF0000"/>
                <w:sz w:val="18"/>
                <w:szCs w:val="18"/>
                <w:lang w:val="en-US" w:eastAsia="fi-FI"/>
              </w:rPr>
              <w:t>codeSystem</w:t>
            </w:r>
            <w:r w:rsidRPr="008D6504">
              <w:rPr>
                <w:rFonts w:ascii="Courier New" w:hAnsi="Courier New" w:cs="Courier New"/>
                <w:color w:val="0000FF"/>
                <w:sz w:val="18"/>
                <w:szCs w:val="18"/>
                <w:lang w:val="en-US" w:eastAsia="fi-FI"/>
              </w:rPr>
              <w:t>="</w:t>
            </w:r>
            <w:r w:rsidRPr="008D6504">
              <w:rPr>
                <w:rFonts w:ascii="Courier New" w:hAnsi="Courier New" w:cs="Courier New"/>
                <w:color w:val="000000"/>
                <w:sz w:val="18"/>
                <w:szCs w:val="18"/>
                <w:lang w:val="en-US" w:eastAsia="fi-FI"/>
              </w:rPr>
              <w:t>1.2.246.537.6.651.2010</w:t>
            </w:r>
            <w:r w:rsidRPr="008D6504">
              <w:rPr>
                <w:rFonts w:ascii="Courier New" w:hAnsi="Courier New" w:cs="Courier New"/>
                <w:color w:val="0000FF"/>
                <w:sz w:val="18"/>
                <w:szCs w:val="18"/>
                <w:lang w:val="en-US" w:eastAsia="fi-FI"/>
              </w:rPr>
              <w:t>"</w:t>
            </w:r>
            <w:r w:rsidRPr="008D6504">
              <w:rPr>
                <w:rFonts w:ascii="Courier New" w:hAnsi="Courier New" w:cs="Courier New"/>
                <w:i/>
                <w:iCs/>
                <w:color w:val="008080"/>
                <w:sz w:val="18"/>
                <w:szCs w:val="18"/>
                <w:lang w:val="en-US" w:eastAsia="fi-FI"/>
              </w:rPr>
              <w:t xml:space="preserve"> </w:t>
            </w:r>
            <w:r w:rsidRPr="008D6504">
              <w:rPr>
                <w:rFonts w:ascii="Courier New" w:hAnsi="Courier New" w:cs="Courier New"/>
                <w:color w:val="FF0000"/>
                <w:sz w:val="18"/>
                <w:szCs w:val="18"/>
                <w:lang w:val="en-US" w:eastAsia="fi-FI"/>
              </w:rPr>
              <w:t>codeSy</w:t>
            </w:r>
            <w:r w:rsidRPr="008D6504">
              <w:rPr>
                <w:rFonts w:ascii="Courier New" w:hAnsi="Courier New" w:cs="Courier New"/>
                <w:color w:val="FF0000"/>
                <w:sz w:val="18"/>
                <w:szCs w:val="18"/>
                <w:lang w:val="en-US" w:eastAsia="fi-FI"/>
              </w:rPr>
              <w:t>s</w:t>
            </w:r>
            <w:r w:rsidRPr="008D6504">
              <w:rPr>
                <w:rFonts w:ascii="Courier New" w:hAnsi="Courier New" w:cs="Courier New"/>
                <w:color w:val="FF0000"/>
                <w:sz w:val="18"/>
                <w:szCs w:val="18"/>
                <w:lang w:val="en-US" w:eastAsia="fi-FI"/>
              </w:rPr>
              <w:t>temName</w:t>
            </w:r>
            <w:r w:rsidRPr="008D6504">
              <w:rPr>
                <w:rFonts w:ascii="Courier New" w:hAnsi="Courier New" w:cs="Courier New"/>
                <w:color w:val="0000FF"/>
                <w:sz w:val="18"/>
                <w:szCs w:val="18"/>
                <w:lang w:val="en-US" w:eastAsia="fi-FI"/>
              </w:rPr>
              <w:t>="</w:t>
            </w:r>
            <w:r w:rsidRPr="008D6504">
              <w:rPr>
                <w:rFonts w:ascii="Courier New" w:hAnsi="Courier New" w:cs="Courier New"/>
                <w:color w:val="000000"/>
                <w:sz w:val="18"/>
                <w:szCs w:val="18"/>
                <w:lang w:val="en-US" w:eastAsia="fi-FI"/>
              </w:rPr>
              <w:t>STH - STH1 Hampaiden numerointi 2010</w:t>
            </w:r>
            <w:r w:rsidRPr="008D6504">
              <w:rPr>
                <w:rFonts w:ascii="Courier New" w:hAnsi="Courier New" w:cs="Courier New"/>
                <w:color w:val="0000FF"/>
                <w:sz w:val="18"/>
                <w:szCs w:val="18"/>
                <w:lang w:val="en-US" w:eastAsia="fi-FI"/>
              </w:rPr>
              <w:t>"</w:t>
            </w:r>
            <w:r w:rsidRPr="008D6504">
              <w:rPr>
                <w:rFonts w:ascii="Courier New" w:hAnsi="Courier New" w:cs="Courier New"/>
                <w:i/>
                <w:iCs/>
                <w:color w:val="008080"/>
                <w:sz w:val="18"/>
                <w:szCs w:val="18"/>
                <w:lang w:val="en-US" w:eastAsia="fi-FI"/>
              </w:rPr>
              <w:t xml:space="preserve"> </w:t>
            </w:r>
            <w:r w:rsidRPr="008D6504">
              <w:rPr>
                <w:rFonts w:ascii="Courier New" w:hAnsi="Courier New" w:cs="Courier New"/>
                <w:color w:val="FF0000"/>
                <w:sz w:val="18"/>
                <w:szCs w:val="18"/>
                <w:lang w:val="en-US" w:eastAsia="fi-FI"/>
              </w:rPr>
              <w:t>displayName</w:t>
            </w:r>
            <w:r w:rsidRPr="008D6504">
              <w:rPr>
                <w:rFonts w:ascii="Courier New" w:hAnsi="Courier New" w:cs="Courier New"/>
                <w:color w:val="0000FF"/>
                <w:sz w:val="18"/>
                <w:szCs w:val="18"/>
                <w:lang w:val="en-US" w:eastAsia="fi-FI"/>
              </w:rPr>
              <w:t>="</w:t>
            </w:r>
            <w:del w:id="331" w:author="Tekijä">
              <w:r w:rsidRPr="008D6504" w:rsidDel="00554415">
                <w:rPr>
                  <w:rFonts w:ascii="Courier New" w:hAnsi="Courier New" w:cs="Courier New"/>
                  <w:color w:val="000000"/>
                  <w:sz w:val="18"/>
                  <w:szCs w:val="18"/>
                  <w:lang w:val="en-US" w:eastAsia="fi-FI"/>
                </w:rPr>
                <w:delText>Yläleuan kolmas molaari oikealla puolella</w:delText>
              </w:r>
            </w:del>
            <w:ins w:id="332" w:author="Tekijä">
              <w:r w:rsidR="00554415">
                <w:rPr>
                  <w:rFonts w:ascii="Courier New" w:hAnsi="Courier New" w:cs="Courier New"/>
                  <w:color w:val="000000"/>
                  <w:sz w:val="18"/>
                  <w:szCs w:val="18"/>
                  <w:lang w:val="en-US" w:eastAsia="fi-FI"/>
                </w:rPr>
                <w:t>d 18</w:t>
              </w:r>
            </w:ins>
            <w:r w:rsidRPr="008D6504">
              <w:rPr>
                <w:rFonts w:ascii="Courier New" w:hAnsi="Courier New" w:cs="Courier New"/>
                <w:color w:val="0000FF"/>
                <w:sz w:val="18"/>
                <w:szCs w:val="18"/>
                <w:lang w:val="en-US" w:eastAsia="fi-FI"/>
              </w:rPr>
              <w:t>"/&gt;</w:t>
            </w:r>
          </w:p>
          <w:p w14:paraId="0F86C354" w14:textId="77777777" w:rsidR="008D6504" w:rsidRPr="008D6504" w:rsidRDefault="008D6504" w:rsidP="008D6504">
            <w:pPr>
              <w:autoSpaceDE w:val="0"/>
              <w:autoSpaceDN w:val="0"/>
              <w:adjustRightInd w:val="0"/>
              <w:jc w:val="left"/>
              <w:rPr>
                <w:rFonts w:ascii="Courier New" w:hAnsi="Courier New" w:cs="Courier New"/>
                <w:color w:val="0000FF"/>
                <w:sz w:val="18"/>
                <w:szCs w:val="18"/>
                <w:lang w:eastAsia="fi-FI"/>
              </w:rPr>
            </w:pPr>
            <w:r w:rsidRPr="008D6504">
              <w:rPr>
                <w:rFonts w:ascii="Courier New" w:hAnsi="Courier New" w:cs="Courier New"/>
                <w:color w:val="000000"/>
                <w:sz w:val="18"/>
                <w:szCs w:val="18"/>
                <w:lang w:val="en-US" w:eastAsia="fi-FI"/>
              </w:rPr>
              <w:t xml:space="preserve">    </w:t>
            </w:r>
            <w:r w:rsidRPr="008D6504">
              <w:rPr>
                <w:rFonts w:ascii="Courier New" w:hAnsi="Courier New" w:cs="Courier New"/>
                <w:color w:val="0000FF"/>
                <w:sz w:val="18"/>
                <w:szCs w:val="18"/>
                <w:lang w:eastAsia="fi-FI"/>
              </w:rPr>
              <w:t>&lt;</w:t>
            </w:r>
            <w:r w:rsidRPr="008D6504">
              <w:rPr>
                <w:rFonts w:ascii="Courier New" w:hAnsi="Courier New" w:cs="Courier New"/>
                <w:color w:val="800000"/>
                <w:sz w:val="18"/>
                <w:szCs w:val="18"/>
                <w:lang w:eastAsia="fi-FI"/>
              </w:rPr>
              <w:t>entryRelationship</w:t>
            </w:r>
            <w:r w:rsidRPr="008D6504">
              <w:rPr>
                <w:rFonts w:ascii="Courier New" w:hAnsi="Courier New" w:cs="Courier New"/>
                <w:i/>
                <w:iCs/>
                <w:color w:val="008080"/>
                <w:sz w:val="18"/>
                <w:szCs w:val="18"/>
                <w:lang w:eastAsia="fi-FI"/>
              </w:rPr>
              <w:t xml:space="preserve"> </w:t>
            </w:r>
            <w:r w:rsidRPr="008D6504">
              <w:rPr>
                <w:rFonts w:ascii="Courier New" w:hAnsi="Courier New" w:cs="Courier New"/>
                <w:color w:val="FF0000"/>
                <w:sz w:val="18"/>
                <w:szCs w:val="18"/>
                <w:lang w:eastAsia="fi-FI"/>
              </w:rPr>
              <w:t>typeCode</w:t>
            </w:r>
            <w:r w:rsidRPr="008D6504">
              <w:rPr>
                <w:rFonts w:ascii="Courier New" w:hAnsi="Courier New" w:cs="Courier New"/>
                <w:color w:val="0000FF"/>
                <w:sz w:val="18"/>
                <w:szCs w:val="18"/>
                <w:lang w:eastAsia="fi-FI"/>
              </w:rPr>
              <w:t>="</w:t>
            </w:r>
            <w:r w:rsidRPr="008D6504">
              <w:rPr>
                <w:rFonts w:ascii="Courier New" w:hAnsi="Courier New" w:cs="Courier New"/>
                <w:color w:val="000000"/>
                <w:sz w:val="18"/>
                <w:szCs w:val="18"/>
                <w:lang w:eastAsia="fi-FI"/>
              </w:rPr>
              <w:t>COMP</w:t>
            </w:r>
            <w:r w:rsidRPr="008D6504">
              <w:rPr>
                <w:rFonts w:ascii="Courier New" w:hAnsi="Courier New" w:cs="Courier New"/>
                <w:color w:val="0000FF"/>
                <w:sz w:val="18"/>
                <w:szCs w:val="18"/>
                <w:lang w:eastAsia="fi-FI"/>
              </w:rPr>
              <w:t>"&gt;</w:t>
            </w:r>
          </w:p>
          <w:p w14:paraId="400028B6" w14:textId="77777777" w:rsidR="008D6504" w:rsidRPr="008D6504" w:rsidRDefault="008D6504" w:rsidP="008D6504">
            <w:pPr>
              <w:autoSpaceDE w:val="0"/>
              <w:autoSpaceDN w:val="0"/>
              <w:adjustRightInd w:val="0"/>
              <w:ind w:left="1136" w:hanging="1136"/>
              <w:jc w:val="left"/>
              <w:rPr>
                <w:rFonts w:ascii="Courier New" w:hAnsi="Courier New" w:cs="Courier New"/>
                <w:color w:val="0000FF"/>
                <w:sz w:val="18"/>
                <w:szCs w:val="18"/>
                <w:lang w:eastAsia="fi-FI"/>
              </w:rPr>
            </w:pPr>
            <w:r w:rsidRPr="008D6504">
              <w:rPr>
                <w:rFonts w:ascii="Courier New" w:hAnsi="Courier New" w:cs="Courier New"/>
                <w:color w:val="000000"/>
                <w:sz w:val="18"/>
                <w:szCs w:val="18"/>
                <w:lang w:eastAsia="fi-FI"/>
              </w:rPr>
              <w:t xml:space="preserve">        </w:t>
            </w:r>
            <w:r w:rsidRPr="008D6504">
              <w:rPr>
                <w:rFonts w:ascii="Courier New" w:hAnsi="Courier New" w:cs="Courier New"/>
                <w:color w:val="0000FF"/>
                <w:sz w:val="18"/>
                <w:szCs w:val="18"/>
                <w:lang w:eastAsia="fi-FI"/>
              </w:rPr>
              <w:t>&lt;!--</w:t>
            </w:r>
            <w:r w:rsidRPr="008D6504">
              <w:rPr>
                <w:rFonts w:ascii="Courier New" w:hAnsi="Courier New" w:cs="Courier New"/>
                <w:color w:val="474747"/>
                <w:sz w:val="18"/>
                <w:szCs w:val="18"/>
                <w:lang w:eastAsia="fi-FI"/>
              </w:rPr>
              <w:t xml:space="preserve"> Ylilukuinen hammas, jos on niin annetaan tällä eR.observation rakenteella boolean value true - jos ei ole niin koko observationia ei anneta  </w:t>
            </w:r>
            <w:r w:rsidRPr="008D6504">
              <w:rPr>
                <w:rFonts w:ascii="Courier New" w:hAnsi="Courier New" w:cs="Courier New"/>
                <w:color w:val="0000FF"/>
                <w:sz w:val="18"/>
                <w:szCs w:val="18"/>
                <w:lang w:eastAsia="fi-FI"/>
              </w:rPr>
              <w:t>--&gt;</w:t>
            </w:r>
          </w:p>
          <w:p w14:paraId="6126949F" w14:textId="77777777" w:rsidR="008D6504" w:rsidRPr="008D6504" w:rsidRDefault="008D6504" w:rsidP="008D6504">
            <w:pPr>
              <w:autoSpaceDE w:val="0"/>
              <w:autoSpaceDN w:val="0"/>
              <w:adjustRightInd w:val="0"/>
              <w:jc w:val="left"/>
              <w:rPr>
                <w:rFonts w:ascii="Courier New" w:hAnsi="Courier New" w:cs="Courier New"/>
                <w:color w:val="0000FF"/>
                <w:sz w:val="18"/>
                <w:szCs w:val="18"/>
                <w:lang w:val="en-US" w:eastAsia="fi-FI"/>
              </w:rPr>
            </w:pPr>
            <w:r w:rsidRPr="008D6504">
              <w:rPr>
                <w:rFonts w:ascii="Courier New" w:hAnsi="Courier New" w:cs="Courier New"/>
                <w:color w:val="000000"/>
                <w:sz w:val="18"/>
                <w:szCs w:val="18"/>
                <w:lang w:eastAsia="fi-FI"/>
              </w:rPr>
              <w:t xml:space="preserve">        </w:t>
            </w:r>
            <w:r w:rsidRPr="008D6504">
              <w:rPr>
                <w:rFonts w:ascii="Courier New" w:hAnsi="Courier New" w:cs="Courier New"/>
                <w:color w:val="0000FF"/>
                <w:sz w:val="18"/>
                <w:szCs w:val="18"/>
                <w:lang w:val="en-US" w:eastAsia="fi-FI"/>
              </w:rPr>
              <w:t>&lt;</w:t>
            </w:r>
            <w:r w:rsidRPr="008D6504">
              <w:rPr>
                <w:rFonts w:ascii="Courier New" w:hAnsi="Courier New" w:cs="Courier New"/>
                <w:color w:val="800000"/>
                <w:sz w:val="18"/>
                <w:szCs w:val="18"/>
                <w:lang w:val="en-US" w:eastAsia="fi-FI"/>
              </w:rPr>
              <w:t>observation</w:t>
            </w:r>
            <w:r w:rsidRPr="008D6504">
              <w:rPr>
                <w:rFonts w:ascii="Courier New" w:hAnsi="Courier New" w:cs="Courier New"/>
                <w:i/>
                <w:iCs/>
                <w:color w:val="008080"/>
                <w:sz w:val="18"/>
                <w:szCs w:val="18"/>
                <w:lang w:val="en-US" w:eastAsia="fi-FI"/>
              </w:rPr>
              <w:t xml:space="preserve"> </w:t>
            </w:r>
            <w:r w:rsidRPr="008D6504">
              <w:rPr>
                <w:rFonts w:ascii="Courier New" w:hAnsi="Courier New" w:cs="Courier New"/>
                <w:color w:val="FF0000"/>
                <w:sz w:val="18"/>
                <w:szCs w:val="18"/>
                <w:lang w:val="en-US" w:eastAsia="fi-FI"/>
              </w:rPr>
              <w:t>classCode</w:t>
            </w:r>
            <w:r w:rsidRPr="008D6504">
              <w:rPr>
                <w:rFonts w:ascii="Courier New" w:hAnsi="Courier New" w:cs="Courier New"/>
                <w:color w:val="0000FF"/>
                <w:sz w:val="18"/>
                <w:szCs w:val="18"/>
                <w:lang w:val="en-US" w:eastAsia="fi-FI"/>
              </w:rPr>
              <w:t>="</w:t>
            </w:r>
            <w:r w:rsidRPr="008D6504">
              <w:rPr>
                <w:rFonts w:ascii="Courier New" w:hAnsi="Courier New" w:cs="Courier New"/>
                <w:color w:val="000000"/>
                <w:sz w:val="18"/>
                <w:szCs w:val="18"/>
                <w:lang w:val="en-US" w:eastAsia="fi-FI"/>
              </w:rPr>
              <w:t>COND</w:t>
            </w:r>
            <w:r w:rsidRPr="008D6504">
              <w:rPr>
                <w:rFonts w:ascii="Courier New" w:hAnsi="Courier New" w:cs="Courier New"/>
                <w:color w:val="0000FF"/>
                <w:sz w:val="18"/>
                <w:szCs w:val="18"/>
                <w:lang w:val="en-US" w:eastAsia="fi-FI"/>
              </w:rPr>
              <w:t>"</w:t>
            </w:r>
            <w:r w:rsidRPr="008D6504">
              <w:rPr>
                <w:rFonts w:ascii="Courier New" w:hAnsi="Courier New" w:cs="Courier New"/>
                <w:i/>
                <w:iCs/>
                <w:color w:val="008080"/>
                <w:sz w:val="18"/>
                <w:szCs w:val="18"/>
                <w:lang w:val="en-US" w:eastAsia="fi-FI"/>
              </w:rPr>
              <w:t xml:space="preserve"> </w:t>
            </w:r>
            <w:r w:rsidRPr="008D6504">
              <w:rPr>
                <w:rFonts w:ascii="Courier New" w:hAnsi="Courier New" w:cs="Courier New"/>
                <w:color w:val="FF0000"/>
                <w:sz w:val="18"/>
                <w:szCs w:val="18"/>
                <w:lang w:val="en-US" w:eastAsia="fi-FI"/>
              </w:rPr>
              <w:t>moodCode</w:t>
            </w:r>
            <w:r w:rsidRPr="008D6504">
              <w:rPr>
                <w:rFonts w:ascii="Courier New" w:hAnsi="Courier New" w:cs="Courier New"/>
                <w:color w:val="0000FF"/>
                <w:sz w:val="18"/>
                <w:szCs w:val="18"/>
                <w:lang w:val="en-US" w:eastAsia="fi-FI"/>
              </w:rPr>
              <w:t>="</w:t>
            </w:r>
            <w:r w:rsidRPr="008D6504">
              <w:rPr>
                <w:rFonts w:ascii="Courier New" w:hAnsi="Courier New" w:cs="Courier New"/>
                <w:color w:val="000000"/>
                <w:sz w:val="18"/>
                <w:szCs w:val="18"/>
                <w:lang w:val="en-US" w:eastAsia="fi-FI"/>
              </w:rPr>
              <w:t>EVN</w:t>
            </w:r>
            <w:r w:rsidRPr="008D6504">
              <w:rPr>
                <w:rFonts w:ascii="Courier New" w:hAnsi="Courier New" w:cs="Courier New"/>
                <w:color w:val="0000FF"/>
                <w:sz w:val="18"/>
                <w:szCs w:val="18"/>
                <w:lang w:val="en-US" w:eastAsia="fi-FI"/>
              </w:rPr>
              <w:t>"&gt;</w:t>
            </w:r>
          </w:p>
          <w:p w14:paraId="2020950B" w14:textId="77777777" w:rsidR="008D6504" w:rsidRPr="008D6504" w:rsidRDefault="008D6504" w:rsidP="008D6504">
            <w:pPr>
              <w:autoSpaceDE w:val="0"/>
              <w:autoSpaceDN w:val="0"/>
              <w:adjustRightInd w:val="0"/>
              <w:ind w:left="1420" w:hanging="1420"/>
              <w:jc w:val="left"/>
              <w:rPr>
                <w:rFonts w:ascii="Courier New" w:hAnsi="Courier New" w:cs="Courier New"/>
                <w:color w:val="0000FF"/>
                <w:sz w:val="18"/>
                <w:szCs w:val="18"/>
                <w:lang w:val="en-US" w:eastAsia="fi-FI"/>
              </w:rPr>
            </w:pPr>
            <w:r w:rsidRPr="008D6504">
              <w:rPr>
                <w:rFonts w:ascii="Courier New" w:hAnsi="Courier New" w:cs="Courier New"/>
                <w:color w:val="000000"/>
                <w:sz w:val="18"/>
                <w:szCs w:val="18"/>
                <w:lang w:val="en-US" w:eastAsia="fi-FI"/>
              </w:rPr>
              <w:t xml:space="preserve">            </w:t>
            </w:r>
            <w:r w:rsidRPr="008D6504">
              <w:rPr>
                <w:rFonts w:ascii="Courier New" w:hAnsi="Courier New" w:cs="Courier New"/>
                <w:color w:val="0000FF"/>
                <w:sz w:val="18"/>
                <w:szCs w:val="18"/>
                <w:lang w:val="en-US" w:eastAsia="fi-FI"/>
              </w:rPr>
              <w:t>&lt;</w:t>
            </w:r>
            <w:r w:rsidRPr="008D6504">
              <w:rPr>
                <w:rFonts w:ascii="Courier New" w:hAnsi="Courier New" w:cs="Courier New"/>
                <w:color w:val="800000"/>
                <w:sz w:val="18"/>
                <w:szCs w:val="18"/>
                <w:lang w:val="en-US" w:eastAsia="fi-FI"/>
              </w:rPr>
              <w:t>code</w:t>
            </w:r>
            <w:r w:rsidRPr="008D6504">
              <w:rPr>
                <w:rFonts w:ascii="Courier New" w:hAnsi="Courier New" w:cs="Courier New"/>
                <w:i/>
                <w:iCs/>
                <w:color w:val="008080"/>
                <w:sz w:val="18"/>
                <w:szCs w:val="18"/>
                <w:lang w:val="en-US" w:eastAsia="fi-FI"/>
              </w:rPr>
              <w:t xml:space="preserve"> </w:t>
            </w:r>
            <w:r w:rsidRPr="008D6504">
              <w:rPr>
                <w:rFonts w:ascii="Courier New" w:hAnsi="Courier New" w:cs="Courier New"/>
                <w:color w:val="FF0000"/>
                <w:sz w:val="18"/>
                <w:szCs w:val="18"/>
                <w:lang w:val="en-US" w:eastAsia="fi-FI"/>
              </w:rPr>
              <w:t>code</w:t>
            </w:r>
            <w:r w:rsidRPr="008D6504">
              <w:rPr>
                <w:rFonts w:ascii="Courier New" w:hAnsi="Courier New" w:cs="Courier New"/>
                <w:color w:val="0000FF"/>
                <w:sz w:val="18"/>
                <w:szCs w:val="18"/>
                <w:lang w:val="en-US" w:eastAsia="fi-FI"/>
              </w:rPr>
              <w:t>="</w:t>
            </w:r>
            <w:r w:rsidRPr="008D6504">
              <w:rPr>
                <w:rFonts w:ascii="Courier New" w:hAnsi="Courier New" w:cs="Courier New"/>
                <w:color w:val="000000"/>
                <w:sz w:val="18"/>
                <w:szCs w:val="18"/>
                <w:lang w:val="en-US" w:eastAsia="fi-FI"/>
              </w:rPr>
              <w:t>3</w:t>
            </w:r>
            <w:r w:rsidRPr="008D6504">
              <w:rPr>
                <w:rFonts w:ascii="Courier New" w:hAnsi="Courier New" w:cs="Courier New"/>
                <w:color w:val="0000FF"/>
                <w:sz w:val="18"/>
                <w:szCs w:val="18"/>
                <w:lang w:val="en-US" w:eastAsia="fi-FI"/>
              </w:rPr>
              <w:t>"</w:t>
            </w:r>
            <w:r w:rsidRPr="008D6504">
              <w:rPr>
                <w:rFonts w:ascii="Courier New" w:hAnsi="Courier New" w:cs="Courier New"/>
                <w:i/>
                <w:iCs/>
                <w:color w:val="008080"/>
                <w:sz w:val="18"/>
                <w:szCs w:val="18"/>
                <w:lang w:val="en-US" w:eastAsia="fi-FI"/>
              </w:rPr>
              <w:t xml:space="preserve"> </w:t>
            </w:r>
            <w:r w:rsidRPr="008D6504">
              <w:rPr>
                <w:rFonts w:ascii="Courier New" w:hAnsi="Courier New" w:cs="Courier New"/>
                <w:color w:val="FF0000"/>
                <w:sz w:val="18"/>
                <w:szCs w:val="18"/>
                <w:lang w:val="en-US" w:eastAsia="fi-FI"/>
              </w:rPr>
              <w:t>codeSystem</w:t>
            </w:r>
            <w:r w:rsidRPr="008D6504">
              <w:rPr>
                <w:rFonts w:ascii="Courier New" w:hAnsi="Courier New" w:cs="Courier New"/>
                <w:color w:val="0000FF"/>
                <w:sz w:val="18"/>
                <w:szCs w:val="18"/>
                <w:lang w:val="en-US" w:eastAsia="fi-FI"/>
              </w:rPr>
              <w:t>="</w:t>
            </w:r>
            <w:r w:rsidRPr="008D6504">
              <w:rPr>
                <w:rFonts w:ascii="Courier New" w:hAnsi="Courier New" w:cs="Courier New"/>
                <w:color w:val="000000"/>
                <w:sz w:val="18"/>
                <w:szCs w:val="18"/>
                <w:lang w:val="en-US" w:eastAsia="fi-FI"/>
              </w:rPr>
              <w:t>1.2.246.537.6.12.2002.901.2013</w:t>
            </w:r>
            <w:r w:rsidRPr="008D6504">
              <w:rPr>
                <w:rFonts w:ascii="Courier New" w:hAnsi="Courier New" w:cs="Courier New"/>
                <w:color w:val="0000FF"/>
                <w:sz w:val="18"/>
                <w:szCs w:val="18"/>
                <w:lang w:val="en-US" w:eastAsia="fi-FI"/>
              </w:rPr>
              <w:t>"</w:t>
            </w:r>
            <w:r w:rsidRPr="008D6504">
              <w:rPr>
                <w:rFonts w:ascii="Courier New" w:hAnsi="Courier New" w:cs="Courier New"/>
                <w:i/>
                <w:iCs/>
                <w:color w:val="008080"/>
                <w:sz w:val="18"/>
                <w:szCs w:val="18"/>
                <w:lang w:val="en-US" w:eastAsia="fi-FI"/>
              </w:rPr>
              <w:t xml:space="preserve"> </w:t>
            </w:r>
            <w:r w:rsidRPr="008D6504">
              <w:rPr>
                <w:rFonts w:ascii="Courier New" w:hAnsi="Courier New" w:cs="Courier New"/>
                <w:color w:val="FF0000"/>
                <w:sz w:val="18"/>
                <w:szCs w:val="18"/>
                <w:lang w:val="en-US" w:eastAsia="fi-FI"/>
              </w:rPr>
              <w:t>codeSy</w:t>
            </w:r>
            <w:r w:rsidRPr="008D6504">
              <w:rPr>
                <w:rFonts w:ascii="Courier New" w:hAnsi="Courier New" w:cs="Courier New"/>
                <w:color w:val="FF0000"/>
                <w:sz w:val="18"/>
                <w:szCs w:val="18"/>
                <w:lang w:val="en-US" w:eastAsia="fi-FI"/>
              </w:rPr>
              <w:t>s</w:t>
            </w:r>
            <w:r w:rsidRPr="008D6504">
              <w:rPr>
                <w:rFonts w:ascii="Courier New" w:hAnsi="Courier New" w:cs="Courier New"/>
                <w:color w:val="FF0000"/>
                <w:sz w:val="18"/>
                <w:szCs w:val="18"/>
                <w:lang w:val="en-US" w:eastAsia="fi-FI"/>
              </w:rPr>
              <w:t>temName</w:t>
            </w:r>
            <w:r w:rsidRPr="008D6504">
              <w:rPr>
                <w:rFonts w:ascii="Courier New" w:hAnsi="Courier New" w:cs="Courier New"/>
                <w:color w:val="0000FF"/>
                <w:sz w:val="18"/>
                <w:szCs w:val="18"/>
                <w:lang w:val="en-US" w:eastAsia="fi-FI"/>
              </w:rPr>
              <w:t>="</w:t>
            </w:r>
            <w:r w:rsidRPr="008D6504">
              <w:rPr>
                <w:rFonts w:ascii="Courier New" w:hAnsi="Courier New" w:cs="Courier New"/>
                <w:color w:val="000000"/>
                <w:sz w:val="18"/>
                <w:szCs w:val="18"/>
                <w:lang w:val="en-US" w:eastAsia="fi-FI"/>
              </w:rPr>
              <w:t>THL/Tietosisältö - STH01 Hampaiston nykytila 2013</w:t>
            </w:r>
            <w:r w:rsidRPr="008D6504">
              <w:rPr>
                <w:rFonts w:ascii="Courier New" w:hAnsi="Courier New" w:cs="Courier New"/>
                <w:color w:val="0000FF"/>
                <w:sz w:val="18"/>
                <w:szCs w:val="18"/>
                <w:lang w:val="en-US" w:eastAsia="fi-FI"/>
              </w:rPr>
              <w:t>"</w:t>
            </w:r>
            <w:r w:rsidRPr="008D6504">
              <w:rPr>
                <w:rFonts w:ascii="Courier New" w:hAnsi="Courier New" w:cs="Courier New"/>
                <w:i/>
                <w:iCs/>
                <w:color w:val="008080"/>
                <w:sz w:val="18"/>
                <w:szCs w:val="18"/>
                <w:lang w:val="en-US" w:eastAsia="fi-FI"/>
              </w:rPr>
              <w:t xml:space="preserve"> </w:t>
            </w:r>
            <w:r w:rsidRPr="008D6504">
              <w:rPr>
                <w:rFonts w:ascii="Courier New" w:hAnsi="Courier New" w:cs="Courier New"/>
                <w:color w:val="FF0000"/>
                <w:sz w:val="18"/>
                <w:szCs w:val="18"/>
                <w:lang w:val="en-US" w:eastAsia="fi-FI"/>
              </w:rPr>
              <w:t>displa</w:t>
            </w:r>
            <w:r w:rsidRPr="008D6504">
              <w:rPr>
                <w:rFonts w:ascii="Courier New" w:hAnsi="Courier New" w:cs="Courier New"/>
                <w:color w:val="FF0000"/>
                <w:sz w:val="18"/>
                <w:szCs w:val="18"/>
                <w:lang w:val="en-US" w:eastAsia="fi-FI"/>
              </w:rPr>
              <w:t>y</w:t>
            </w:r>
            <w:r w:rsidRPr="008D6504">
              <w:rPr>
                <w:rFonts w:ascii="Courier New" w:hAnsi="Courier New" w:cs="Courier New"/>
                <w:color w:val="FF0000"/>
                <w:sz w:val="18"/>
                <w:szCs w:val="18"/>
                <w:lang w:val="en-US" w:eastAsia="fi-FI"/>
              </w:rPr>
              <w:t>Name</w:t>
            </w:r>
            <w:r w:rsidRPr="008D6504">
              <w:rPr>
                <w:rFonts w:ascii="Courier New" w:hAnsi="Courier New" w:cs="Courier New"/>
                <w:color w:val="0000FF"/>
                <w:sz w:val="18"/>
                <w:szCs w:val="18"/>
                <w:lang w:val="en-US" w:eastAsia="fi-FI"/>
              </w:rPr>
              <w:t>="</w:t>
            </w:r>
            <w:r w:rsidRPr="008D6504">
              <w:rPr>
                <w:rFonts w:ascii="Courier New" w:hAnsi="Courier New" w:cs="Courier New"/>
                <w:color w:val="000000"/>
                <w:sz w:val="18"/>
                <w:szCs w:val="18"/>
                <w:lang w:val="en-US" w:eastAsia="fi-FI"/>
              </w:rPr>
              <w:t>Ylilukuinen hammas</w:t>
            </w:r>
            <w:r w:rsidRPr="008D6504">
              <w:rPr>
                <w:rFonts w:ascii="Courier New" w:hAnsi="Courier New" w:cs="Courier New"/>
                <w:color w:val="0000FF"/>
                <w:sz w:val="18"/>
                <w:szCs w:val="18"/>
                <w:lang w:val="en-US" w:eastAsia="fi-FI"/>
              </w:rPr>
              <w:t>"/&gt;</w:t>
            </w:r>
          </w:p>
          <w:p w14:paraId="1D029573" w14:textId="77777777" w:rsidR="008D6504" w:rsidRPr="008D6504" w:rsidRDefault="008D6504" w:rsidP="008D6504">
            <w:pPr>
              <w:autoSpaceDE w:val="0"/>
              <w:autoSpaceDN w:val="0"/>
              <w:adjustRightInd w:val="0"/>
              <w:jc w:val="left"/>
              <w:rPr>
                <w:rFonts w:ascii="Courier New" w:hAnsi="Courier New" w:cs="Courier New"/>
                <w:color w:val="0000FF"/>
                <w:sz w:val="18"/>
                <w:szCs w:val="18"/>
                <w:lang w:val="en-US" w:eastAsia="fi-FI"/>
              </w:rPr>
            </w:pPr>
            <w:r w:rsidRPr="008D6504">
              <w:rPr>
                <w:rFonts w:ascii="Courier New" w:hAnsi="Courier New" w:cs="Courier New"/>
                <w:color w:val="000000"/>
                <w:sz w:val="18"/>
                <w:szCs w:val="18"/>
                <w:lang w:val="en-US" w:eastAsia="fi-FI"/>
              </w:rPr>
              <w:t xml:space="preserve">            </w:t>
            </w:r>
            <w:r w:rsidRPr="008D6504">
              <w:rPr>
                <w:rFonts w:ascii="Courier New" w:hAnsi="Courier New" w:cs="Courier New"/>
                <w:color w:val="0000FF"/>
                <w:sz w:val="18"/>
                <w:szCs w:val="18"/>
                <w:lang w:val="en-US" w:eastAsia="fi-FI"/>
              </w:rPr>
              <w:t>&lt;</w:t>
            </w:r>
            <w:r w:rsidRPr="008D6504">
              <w:rPr>
                <w:rFonts w:ascii="Courier New" w:hAnsi="Courier New" w:cs="Courier New"/>
                <w:color w:val="800000"/>
                <w:sz w:val="18"/>
                <w:szCs w:val="18"/>
                <w:lang w:val="en-US" w:eastAsia="fi-FI"/>
              </w:rPr>
              <w:t>text</w:t>
            </w:r>
            <w:r w:rsidRPr="008D6504">
              <w:rPr>
                <w:rFonts w:ascii="Courier New" w:hAnsi="Courier New" w:cs="Courier New"/>
                <w:color w:val="0000FF"/>
                <w:sz w:val="18"/>
                <w:szCs w:val="18"/>
                <w:lang w:val="en-US" w:eastAsia="fi-FI"/>
              </w:rPr>
              <w:t>&gt;</w:t>
            </w:r>
          </w:p>
          <w:p w14:paraId="072C1713" w14:textId="77777777" w:rsidR="008D6504" w:rsidRPr="008D6504" w:rsidRDefault="008D6504" w:rsidP="008D6504">
            <w:pPr>
              <w:autoSpaceDE w:val="0"/>
              <w:autoSpaceDN w:val="0"/>
              <w:adjustRightInd w:val="0"/>
              <w:jc w:val="left"/>
              <w:rPr>
                <w:rFonts w:ascii="Courier New" w:hAnsi="Courier New" w:cs="Courier New"/>
                <w:color w:val="0000FF"/>
                <w:sz w:val="18"/>
                <w:szCs w:val="18"/>
                <w:lang w:val="en-US" w:eastAsia="fi-FI"/>
              </w:rPr>
            </w:pPr>
            <w:r w:rsidRPr="008D6504">
              <w:rPr>
                <w:rFonts w:ascii="Courier New" w:hAnsi="Courier New" w:cs="Courier New"/>
                <w:color w:val="000000"/>
                <w:sz w:val="18"/>
                <w:szCs w:val="18"/>
                <w:lang w:val="en-US" w:eastAsia="fi-FI"/>
              </w:rPr>
              <w:t xml:space="preserve">              </w:t>
            </w:r>
            <w:r w:rsidRPr="008D6504">
              <w:rPr>
                <w:rFonts w:ascii="Courier New" w:hAnsi="Courier New" w:cs="Courier New"/>
                <w:color w:val="0000FF"/>
                <w:sz w:val="18"/>
                <w:szCs w:val="18"/>
                <w:lang w:val="en-US" w:eastAsia="fi-FI"/>
              </w:rPr>
              <w:t>&lt;</w:t>
            </w:r>
            <w:r w:rsidRPr="008D6504">
              <w:rPr>
                <w:rFonts w:ascii="Courier New" w:hAnsi="Courier New" w:cs="Courier New"/>
                <w:color w:val="800000"/>
                <w:sz w:val="18"/>
                <w:szCs w:val="18"/>
                <w:lang w:val="en-US" w:eastAsia="fi-FI"/>
              </w:rPr>
              <w:t>reference</w:t>
            </w:r>
            <w:r w:rsidRPr="008D6504">
              <w:rPr>
                <w:rFonts w:ascii="Courier New" w:hAnsi="Courier New" w:cs="Courier New"/>
                <w:i/>
                <w:iCs/>
                <w:color w:val="008080"/>
                <w:sz w:val="18"/>
                <w:szCs w:val="18"/>
                <w:lang w:val="en-US" w:eastAsia="fi-FI"/>
              </w:rPr>
              <w:t xml:space="preserve"> </w:t>
            </w:r>
            <w:r w:rsidRPr="008D6504">
              <w:rPr>
                <w:rFonts w:ascii="Courier New" w:hAnsi="Courier New" w:cs="Courier New"/>
                <w:color w:val="FF0000"/>
                <w:sz w:val="18"/>
                <w:szCs w:val="18"/>
                <w:lang w:val="en-US" w:eastAsia="fi-FI"/>
              </w:rPr>
              <w:t>value</w:t>
            </w:r>
            <w:r w:rsidRPr="008D6504">
              <w:rPr>
                <w:rFonts w:ascii="Courier New" w:hAnsi="Courier New" w:cs="Courier New"/>
                <w:color w:val="0000FF"/>
                <w:sz w:val="18"/>
                <w:szCs w:val="18"/>
                <w:lang w:val="en-US" w:eastAsia="fi-FI"/>
              </w:rPr>
              <w:t>="</w:t>
            </w:r>
            <w:r w:rsidRPr="008D6504">
              <w:rPr>
                <w:rFonts w:ascii="Courier New" w:hAnsi="Courier New" w:cs="Courier New"/>
                <w:color w:val="000000"/>
                <w:sz w:val="18"/>
                <w:szCs w:val="18"/>
                <w:lang w:val="en-US" w:eastAsia="fi-FI"/>
              </w:rPr>
              <w:t>#OID1.2.246.10.1234567.14.2013.123.1.10.1.2</w:t>
            </w:r>
            <w:r w:rsidRPr="008D6504">
              <w:rPr>
                <w:rFonts w:ascii="Courier New" w:hAnsi="Courier New" w:cs="Courier New"/>
                <w:color w:val="0000FF"/>
                <w:sz w:val="18"/>
                <w:szCs w:val="18"/>
                <w:lang w:val="en-US" w:eastAsia="fi-FI"/>
              </w:rPr>
              <w:t>"/&gt;</w:t>
            </w:r>
          </w:p>
          <w:p w14:paraId="417DF384" w14:textId="77777777" w:rsidR="008D6504" w:rsidRPr="008D6504" w:rsidRDefault="008D6504" w:rsidP="008D6504">
            <w:pPr>
              <w:autoSpaceDE w:val="0"/>
              <w:autoSpaceDN w:val="0"/>
              <w:adjustRightInd w:val="0"/>
              <w:jc w:val="left"/>
              <w:rPr>
                <w:rFonts w:ascii="Courier New" w:hAnsi="Courier New" w:cs="Courier New"/>
                <w:color w:val="0000FF"/>
                <w:sz w:val="18"/>
                <w:szCs w:val="18"/>
                <w:lang w:val="en-US" w:eastAsia="fi-FI"/>
              </w:rPr>
            </w:pPr>
            <w:r w:rsidRPr="008D6504">
              <w:rPr>
                <w:rFonts w:ascii="Courier New" w:hAnsi="Courier New" w:cs="Courier New"/>
                <w:color w:val="000000"/>
                <w:sz w:val="18"/>
                <w:szCs w:val="18"/>
                <w:lang w:val="en-US" w:eastAsia="fi-FI"/>
              </w:rPr>
              <w:t xml:space="preserve">            </w:t>
            </w:r>
            <w:r w:rsidRPr="008D6504">
              <w:rPr>
                <w:rFonts w:ascii="Courier New" w:hAnsi="Courier New" w:cs="Courier New"/>
                <w:color w:val="0000FF"/>
                <w:sz w:val="18"/>
                <w:szCs w:val="18"/>
                <w:lang w:val="en-US" w:eastAsia="fi-FI"/>
              </w:rPr>
              <w:t>&lt;/</w:t>
            </w:r>
            <w:r w:rsidRPr="008D6504">
              <w:rPr>
                <w:rFonts w:ascii="Courier New" w:hAnsi="Courier New" w:cs="Courier New"/>
                <w:color w:val="800000"/>
                <w:sz w:val="18"/>
                <w:szCs w:val="18"/>
                <w:lang w:val="en-US" w:eastAsia="fi-FI"/>
              </w:rPr>
              <w:t>text</w:t>
            </w:r>
            <w:r w:rsidRPr="008D6504">
              <w:rPr>
                <w:rFonts w:ascii="Courier New" w:hAnsi="Courier New" w:cs="Courier New"/>
                <w:color w:val="0000FF"/>
                <w:sz w:val="18"/>
                <w:szCs w:val="18"/>
                <w:lang w:val="en-US" w:eastAsia="fi-FI"/>
              </w:rPr>
              <w:t>&gt;</w:t>
            </w:r>
          </w:p>
          <w:p w14:paraId="17F3F0F6" w14:textId="77777777" w:rsidR="008D6504" w:rsidRPr="008D6504" w:rsidRDefault="008D6504" w:rsidP="008D6504">
            <w:pPr>
              <w:autoSpaceDE w:val="0"/>
              <w:autoSpaceDN w:val="0"/>
              <w:adjustRightInd w:val="0"/>
              <w:jc w:val="left"/>
              <w:rPr>
                <w:rFonts w:ascii="Courier New" w:hAnsi="Courier New" w:cs="Courier New"/>
                <w:color w:val="0000FF"/>
                <w:sz w:val="18"/>
                <w:szCs w:val="18"/>
                <w:lang w:val="en-US" w:eastAsia="fi-FI"/>
              </w:rPr>
            </w:pPr>
            <w:r w:rsidRPr="008D6504">
              <w:rPr>
                <w:rFonts w:ascii="Courier New" w:hAnsi="Courier New" w:cs="Courier New"/>
                <w:color w:val="000000"/>
                <w:sz w:val="18"/>
                <w:szCs w:val="18"/>
                <w:lang w:val="en-US" w:eastAsia="fi-FI"/>
              </w:rPr>
              <w:t xml:space="preserve">            </w:t>
            </w:r>
            <w:r w:rsidRPr="008D6504">
              <w:rPr>
                <w:rFonts w:ascii="Courier New" w:hAnsi="Courier New" w:cs="Courier New"/>
                <w:color w:val="0000FF"/>
                <w:sz w:val="18"/>
                <w:szCs w:val="18"/>
                <w:lang w:val="en-US" w:eastAsia="fi-FI"/>
              </w:rPr>
              <w:t>&lt;</w:t>
            </w:r>
            <w:r w:rsidRPr="008D6504">
              <w:rPr>
                <w:rFonts w:ascii="Courier New" w:hAnsi="Courier New" w:cs="Courier New"/>
                <w:color w:val="800000"/>
                <w:sz w:val="18"/>
                <w:szCs w:val="18"/>
                <w:lang w:val="en-US" w:eastAsia="fi-FI"/>
              </w:rPr>
              <w:t>value</w:t>
            </w:r>
            <w:r w:rsidRPr="008D6504">
              <w:rPr>
                <w:rFonts w:ascii="Courier New" w:hAnsi="Courier New" w:cs="Courier New"/>
                <w:i/>
                <w:iCs/>
                <w:color w:val="008080"/>
                <w:sz w:val="18"/>
                <w:szCs w:val="18"/>
                <w:lang w:val="en-US" w:eastAsia="fi-FI"/>
              </w:rPr>
              <w:t xml:space="preserve"> </w:t>
            </w:r>
            <w:r w:rsidRPr="008D6504">
              <w:rPr>
                <w:rFonts w:ascii="Courier New" w:hAnsi="Courier New" w:cs="Courier New"/>
                <w:color w:val="FF0000"/>
                <w:sz w:val="18"/>
                <w:szCs w:val="18"/>
                <w:lang w:val="en-US" w:eastAsia="fi-FI"/>
              </w:rPr>
              <w:t>xsi:type</w:t>
            </w:r>
            <w:r w:rsidRPr="008D6504">
              <w:rPr>
                <w:rFonts w:ascii="Courier New" w:hAnsi="Courier New" w:cs="Courier New"/>
                <w:color w:val="0000FF"/>
                <w:sz w:val="18"/>
                <w:szCs w:val="18"/>
                <w:lang w:val="en-US" w:eastAsia="fi-FI"/>
              </w:rPr>
              <w:t>="</w:t>
            </w:r>
            <w:r w:rsidRPr="008D6504">
              <w:rPr>
                <w:rFonts w:ascii="Courier New" w:hAnsi="Courier New" w:cs="Courier New"/>
                <w:color w:val="000000"/>
                <w:sz w:val="18"/>
                <w:szCs w:val="18"/>
                <w:lang w:val="en-US" w:eastAsia="fi-FI"/>
              </w:rPr>
              <w:t>BL</w:t>
            </w:r>
            <w:r w:rsidRPr="008D6504">
              <w:rPr>
                <w:rFonts w:ascii="Courier New" w:hAnsi="Courier New" w:cs="Courier New"/>
                <w:color w:val="0000FF"/>
                <w:sz w:val="18"/>
                <w:szCs w:val="18"/>
                <w:lang w:val="en-US" w:eastAsia="fi-FI"/>
              </w:rPr>
              <w:t>"</w:t>
            </w:r>
            <w:r w:rsidRPr="008D6504">
              <w:rPr>
                <w:rFonts w:ascii="Courier New" w:hAnsi="Courier New" w:cs="Courier New"/>
                <w:i/>
                <w:iCs/>
                <w:color w:val="008080"/>
                <w:sz w:val="18"/>
                <w:szCs w:val="18"/>
                <w:lang w:val="en-US" w:eastAsia="fi-FI"/>
              </w:rPr>
              <w:t xml:space="preserve"> </w:t>
            </w:r>
            <w:r w:rsidRPr="008D6504">
              <w:rPr>
                <w:rFonts w:ascii="Courier New" w:hAnsi="Courier New" w:cs="Courier New"/>
                <w:color w:val="FF0000"/>
                <w:sz w:val="18"/>
                <w:szCs w:val="18"/>
                <w:lang w:val="en-US" w:eastAsia="fi-FI"/>
              </w:rPr>
              <w:t>value</w:t>
            </w:r>
            <w:r w:rsidRPr="008D6504">
              <w:rPr>
                <w:rFonts w:ascii="Courier New" w:hAnsi="Courier New" w:cs="Courier New"/>
                <w:color w:val="0000FF"/>
                <w:sz w:val="18"/>
                <w:szCs w:val="18"/>
                <w:lang w:val="en-US" w:eastAsia="fi-FI"/>
              </w:rPr>
              <w:t>="</w:t>
            </w:r>
            <w:r w:rsidRPr="008D6504">
              <w:rPr>
                <w:rFonts w:ascii="Courier New" w:hAnsi="Courier New" w:cs="Courier New"/>
                <w:color w:val="000000"/>
                <w:sz w:val="18"/>
                <w:szCs w:val="18"/>
                <w:lang w:val="en-US" w:eastAsia="fi-FI"/>
              </w:rPr>
              <w:t>true</w:t>
            </w:r>
            <w:r w:rsidRPr="008D6504">
              <w:rPr>
                <w:rFonts w:ascii="Courier New" w:hAnsi="Courier New" w:cs="Courier New"/>
                <w:color w:val="0000FF"/>
                <w:sz w:val="18"/>
                <w:szCs w:val="18"/>
                <w:lang w:val="en-US" w:eastAsia="fi-FI"/>
              </w:rPr>
              <w:t>"/&gt;</w:t>
            </w:r>
          </w:p>
          <w:p w14:paraId="046FD753" w14:textId="77777777" w:rsidR="008D6504" w:rsidRPr="008D6504" w:rsidRDefault="008D6504" w:rsidP="008D6504">
            <w:pPr>
              <w:autoSpaceDE w:val="0"/>
              <w:autoSpaceDN w:val="0"/>
              <w:adjustRightInd w:val="0"/>
              <w:jc w:val="left"/>
              <w:rPr>
                <w:rFonts w:ascii="Courier New" w:hAnsi="Courier New" w:cs="Courier New"/>
                <w:color w:val="0000FF"/>
                <w:sz w:val="18"/>
                <w:szCs w:val="18"/>
                <w:lang w:val="en-US" w:eastAsia="fi-FI"/>
              </w:rPr>
            </w:pPr>
            <w:r w:rsidRPr="008D6504">
              <w:rPr>
                <w:rFonts w:ascii="Courier New" w:hAnsi="Courier New" w:cs="Courier New"/>
                <w:color w:val="000000"/>
                <w:sz w:val="18"/>
                <w:szCs w:val="18"/>
                <w:lang w:val="en-US" w:eastAsia="fi-FI"/>
              </w:rPr>
              <w:t xml:space="preserve">        </w:t>
            </w:r>
            <w:r w:rsidRPr="008D6504">
              <w:rPr>
                <w:rFonts w:ascii="Courier New" w:hAnsi="Courier New" w:cs="Courier New"/>
                <w:color w:val="0000FF"/>
                <w:sz w:val="18"/>
                <w:szCs w:val="18"/>
                <w:lang w:val="en-US" w:eastAsia="fi-FI"/>
              </w:rPr>
              <w:t>&lt;/</w:t>
            </w:r>
            <w:r w:rsidRPr="008D6504">
              <w:rPr>
                <w:rFonts w:ascii="Courier New" w:hAnsi="Courier New" w:cs="Courier New"/>
                <w:color w:val="800000"/>
                <w:sz w:val="18"/>
                <w:szCs w:val="18"/>
                <w:lang w:val="en-US" w:eastAsia="fi-FI"/>
              </w:rPr>
              <w:t>observation</w:t>
            </w:r>
            <w:r w:rsidRPr="008D6504">
              <w:rPr>
                <w:rFonts w:ascii="Courier New" w:hAnsi="Courier New" w:cs="Courier New"/>
                <w:color w:val="0000FF"/>
                <w:sz w:val="18"/>
                <w:szCs w:val="18"/>
                <w:lang w:val="en-US" w:eastAsia="fi-FI"/>
              </w:rPr>
              <w:t>&gt;</w:t>
            </w:r>
          </w:p>
          <w:p w14:paraId="51A44958" w14:textId="77777777" w:rsidR="00143531" w:rsidRPr="00143531" w:rsidRDefault="008D6504" w:rsidP="008D6504">
            <w:pPr>
              <w:autoSpaceDE w:val="0"/>
              <w:autoSpaceDN w:val="0"/>
              <w:adjustRightInd w:val="0"/>
              <w:jc w:val="left"/>
              <w:rPr>
                <w:rFonts w:ascii="Courier New" w:hAnsi="Courier New" w:cs="Courier New"/>
                <w:sz w:val="18"/>
                <w:szCs w:val="18"/>
              </w:rPr>
            </w:pPr>
            <w:r w:rsidRPr="008D6504">
              <w:rPr>
                <w:rFonts w:ascii="Courier New" w:hAnsi="Courier New" w:cs="Courier New"/>
                <w:color w:val="000000"/>
                <w:sz w:val="18"/>
                <w:szCs w:val="18"/>
                <w:lang w:val="en-US" w:eastAsia="fi-FI"/>
              </w:rPr>
              <w:t xml:space="preserve">    </w:t>
            </w:r>
            <w:r w:rsidRPr="008D6504">
              <w:rPr>
                <w:rFonts w:ascii="Courier New" w:hAnsi="Courier New" w:cs="Courier New"/>
                <w:color w:val="0000FF"/>
                <w:sz w:val="18"/>
                <w:szCs w:val="18"/>
                <w:lang w:val="en-US" w:eastAsia="fi-FI"/>
              </w:rPr>
              <w:t>&lt;/</w:t>
            </w:r>
            <w:r w:rsidRPr="008D6504">
              <w:rPr>
                <w:rFonts w:ascii="Courier New" w:hAnsi="Courier New" w:cs="Courier New"/>
                <w:color w:val="800000"/>
                <w:sz w:val="18"/>
                <w:szCs w:val="18"/>
                <w:lang w:val="en-US" w:eastAsia="fi-FI"/>
              </w:rPr>
              <w:t>entryRelationship</w:t>
            </w:r>
            <w:r w:rsidRPr="008D6504">
              <w:rPr>
                <w:rFonts w:ascii="Courier New" w:hAnsi="Courier New" w:cs="Courier New"/>
                <w:color w:val="0000FF"/>
                <w:sz w:val="18"/>
                <w:szCs w:val="18"/>
                <w:lang w:val="en-US" w:eastAsia="fi-FI"/>
              </w:rPr>
              <w:t>&gt;</w:t>
            </w:r>
          </w:p>
        </w:tc>
      </w:tr>
    </w:tbl>
    <w:p w14:paraId="2A7ABCA7" w14:textId="77777777" w:rsidR="00143531" w:rsidRPr="00143531" w:rsidRDefault="00CD64A2" w:rsidP="00CD64A2">
      <w:pPr>
        <w:pStyle w:val="Otsikko2"/>
      </w:pPr>
      <w:bookmarkStart w:id="333" w:name="_Toc436732528"/>
      <w:ins w:id="334" w:author="Tekijä">
        <w:r w:rsidRPr="00CD64A2">
          <w:t>Hammas, hampaan osa, hampaan tai hampaan osan puutos tai hampaan korvaava r</w:t>
        </w:r>
        <w:r w:rsidRPr="00CD64A2">
          <w:t>a</w:t>
        </w:r>
        <w:r w:rsidRPr="00CD64A2">
          <w:t>kenne</w:t>
        </w:r>
      </w:ins>
      <w:bookmarkEnd w:id="333"/>
    </w:p>
    <w:p w14:paraId="41A409BE" w14:textId="77777777" w:rsidR="00143531" w:rsidRPr="00143531" w:rsidRDefault="00143531" w:rsidP="00143531">
      <w:r w:rsidRPr="00143531">
        <w:t xml:space="preserve">Hampaan numeron jälkeen annetaan täydentävässä observation:ssa tieto, mitä ko. hampaan paikalla on STH2 </w:t>
      </w:r>
      <w:ins w:id="335" w:author="Tekijä">
        <w:r w:rsidR="00554415" w:rsidRPr="00554415">
          <w:t>Hammas, hampaan osa, näiden puutos tai hampaan korvaava rakenne</w:t>
        </w:r>
      </w:ins>
      <w:del w:id="336" w:author="Tekijä">
        <w:r w:rsidRPr="00143531" w:rsidDel="00554415">
          <w:delText xml:space="preserve">Hammas, hampaan tai sen osan puutos tai hampaan korvaava rakenne </w:delText>
        </w:r>
      </w:del>
      <w:r w:rsidRPr="00143531">
        <w:t>-luokituksella. Oletuksena yleisemmin tähän t</w:t>
      </w:r>
      <w:r w:rsidRPr="00143531">
        <w:t>u</w:t>
      </w:r>
      <w:r w:rsidRPr="00143531">
        <w:t>lee luokituksen arvo 1 eli hammas.</w:t>
      </w:r>
    </w:p>
    <w:p w14:paraId="4D1684E8" w14:textId="77777777" w:rsidR="00143531" w:rsidRPr="00143531" w:rsidRDefault="00143531" w:rsidP="0014353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143531" w:rsidRPr="00143531" w14:paraId="6D5A7F2D" w14:textId="77777777" w:rsidTr="00143531">
        <w:tc>
          <w:tcPr>
            <w:tcW w:w="9779" w:type="dxa"/>
            <w:tcBorders>
              <w:top w:val="single" w:sz="4" w:space="0" w:color="000000"/>
              <w:left w:val="single" w:sz="4" w:space="0" w:color="000000"/>
              <w:bottom w:val="single" w:sz="4" w:space="0" w:color="000000"/>
              <w:right w:val="single" w:sz="4" w:space="0" w:color="000000"/>
            </w:tcBorders>
            <w:hideMark/>
          </w:tcPr>
          <w:p w14:paraId="73F58BAC" w14:textId="77777777" w:rsidR="008D6504" w:rsidRPr="008D6504" w:rsidRDefault="008D6504" w:rsidP="008D6504">
            <w:pPr>
              <w:autoSpaceDE w:val="0"/>
              <w:autoSpaceDN w:val="0"/>
              <w:adjustRightInd w:val="0"/>
              <w:jc w:val="left"/>
              <w:rPr>
                <w:rFonts w:ascii="Courier New" w:hAnsi="Courier New" w:cs="Courier New"/>
                <w:color w:val="0000FF"/>
                <w:sz w:val="18"/>
                <w:lang w:eastAsia="fi-FI"/>
              </w:rPr>
            </w:pPr>
            <w:r w:rsidRPr="008D6504">
              <w:rPr>
                <w:rFonts w:ascii="Courier New" w:hAnsi="Courier New" w:cs="Courier New"/>
                <w:color w:val="0000FF"/>
                <w:sz w:val="18"/>
                <w:lang w:eastAsia="fi-FI"/>
              </w:rPr>
              <w:t>&lt;</w:t>
            </w:r>
            <w:r w:rsidRPr="008D6504">
              <w:rPr>
                <w:rFonts w:ascii="Courier New" w:hAnsi="Courier New" w:cs="Courier New"/>
                <w:color w:val="800000"/>
                <w:sz w:val="18"/>
                <w:lang w:eastAsia="fi-FI"/>
              </w:rPr>
              <w:t>entryRelationship</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typeCode</w:t>
            </w:r>
            <w:r w:rsidRPr="008D6504">
              <w:rPr>
                <w:rFonts w:ascii="Courier New" w:hAnsi="Courier New" w:cs="Courier New"/>
                <w:color w:val="0000FF"/>
                <w:sz w:val="18"/>
                <w:lang w:eastAsia="fi-FI"/>
              </w:rPr>
              <w:t>="</w:t>
            </w:r>
            <w:r w:rsidRPr="008D6504">
              <w:rPr>
                <w:rFonts w:ascii="Courier New" w:hAnsi="Courier New" w:cs="Courier New"/>
                <w:color w:val="000000"/>
                <w:sz w:val="18"/>
                <w:lang w:eastAsia="fi-FI"/>
              </w:rPr>
              <w:t>COMP</w:t>
            </w:r>
            <w:r w:rsidRPr="008D6504">
              <w:rPr>
                <w:rFonts w:ascii="Courier New" w:hAnsi="Courier New" w:cs="Courier New"/>
                <w:color w:val="0000FF"/>
                <w:sz w:val="18"/>
                <w:lang w:eastAsia="fi-FI"/>
              </w:rPr>
              <w:t>"&gt;</w:t>
            </w:r>
          </w:p>
          <w:p w14:paraId="2DFC4C0F" w14:textId="77777777" w:rsidR="008D6504" w:rsidRPr="008D6504" w:rsidRDefault="008D6504" w:rsidP="008D6504">
            <w:pPr>
              <w:autoSpaceDE w:val="0"/>
              <w:autoSpaceDN w:val="0"/>
              <w:adjustRightInd w:val="0"/>
              <w:jc w:val="left"/>
              <w:rPr>
                <w:rFonts w:ascii="Courier New" w:hAnsi="Courier New" w:cs="Courier New"/>
                <w:color w:val="0000FF"/>
                <w:sz w:val="18"/>
                <w:lang w:eastAsia="fi-FI"/>
              </w:rPr>
            </w:pPr>
            <w:r w:rsidRPr="008D6504">
              <w:rPr>
                <w:rFonts w:ascii="Courier New" w:hAnsi="Courier New" w:cs="Courier New"/>
                <w:color w:val="000000"/>
                <w:sz w:val="18"/>
                <w:lang w:eastAsia="fi-FI"/>
              </w:rPr>
              <w:t xml:space="preserve">    </w:t>
            </w:r>
            <w:r w:rsidRPr="008D6504">
              <w:rPr>
                <w:rFonts w:ascii="Courier New" w:hAnsi="Courier New" w:cs="Courier New"/>
                <w:color w:val="0000FF"/>
                <w:sz w:val="18"/>
                <w:lang w:eastAsia="fi-FI"/>
              </w:rPr>
              <w:t>&lt;!--</w:t>
            </w:r>
            <w:r w:rsidRPr="008D6504">
              <w:rPr>
                <w:rFonts w:ascii="Courier New" w:hAnsi="Courier New" w:cs="Courier New"/>
                <w:color w:val="474747"/>
                <w:sz w:val="18"/>
                <w:lang w:eastAsia="fi-FI"/>
              </w:rPr>
              <w:t xml:space="preserve"> </w:t>
            </w:r>
            <w:ins w:id="337" w:author="Tekijä">
              <w:r w:rsidR="00CD64A2" w:rsidRPr="00CD64A2">
                <w:rPr>
                  <w:rFonts w:ascii="Courier New" w:hAnsi="Courier New" w:cs="Courier New"/>
                  <w:color w:val="474747"/>
                  <w:sz w:val="18"/>
                  <w:lang w:eastAsia="fi-FI"/>
                </w:rPr>
                <w:t>Hammas, hampaan osa, hampaan tai hampaan osan puutos tai hampaan korvaava r</w:t>
              </w:r>
              <w:r w:rsidR="00CD64A2" w:rsidRPr="00CD64A2">
                <w:rPr>
                  <w:rFonts w:ascii="Courier New" w:hAnsi="Courier New" w:cs="Courier New"/>
                  <w:color w:val="474747"/>
                  <w:sz w:val="18"/>
                  <w:lang w:eastAsia="fi-FI"/>
                </w:rPr>
                <w:t>a</w:t>
              </w:r>
              <w:r w:rsidR="00CD64A2" w:rsidRPr="00CD64A2">
                <w:rPr>
                  <w:rFonts w:ascii="Courier New" w:hAnsi="Courier New" w:cs="Courier New"/>
                  <w:color w:val="474747"/>
                  <w:sz w:val="18"/>
                  <w:lang w:eastAsia="fi-FI"/>
                </w:rPr>
                <w:t>kenne</w:t>
              </w:r>
            </w:ins>
            <w:r w:rsidRPr="008D6504">
              <w:rPr>
                <w:rFonts w:ascii="Courier New" w:hAnsi="Courier New" w:cs="Courier New"/>
                <w:color w:val="474747"/>
                <w:sz w:val="18"/>
                <w:lang w:eastAsia="fi-FI"/>
              </w:rPr>
              <w:t xml:space="preserve">  </w:t>
            </w:r>
            <w:r w:rsidRPr="008D6504">
              <w:rPr>
                <w:rFonts w:ascii="Courier New" w:hAnsi="Courier New" w:cs="Courier New"/>
                <w:color w:val="0000FF"/>
                <w:sz w:val="18"/>
                <w:lang w:eastAsia="fi-FI"/>
              </w:rPr>
              <w:t>--&gt;</w:t>
            </w:r>
          </w:p>
          <w:p w14:paraId="42FE979E" w14:textId="77777777" w:rsidR="008D6504" w:rsidRPr="008D6504" w:rsidRDefault="008D6504" w:rsidP="008D6504">
            <w:pPr>
              <w:autoSpaceDE w:val="0"/>
              <w:autoSpaceDN w:val="0"/>
              <w:adjustRightInd w:val="0"/>
              <w:jc w:val="left"/>
              <w:rPr>
                <w:rFonts w:ascii="Courier New" w:hAnsi="Courier New" w:cs="Courier New"/>
                <w:color w:val="0000FF"/>
                <w:sz w:val="18"/>
                <w:lang w:val="en-US" w:eastAsia="fi-FI"/>
              </w:rPr>
            </w:pPr>
            <w:r w:rsidRPr="008D6504">
              <w:rPr>
                <w:rFonts w:ascii="Courier New" w:hAnsi="Courier New" w:cs="Courier New"/>
                <w:color w:val="000000"/>
                <w:sz w:val="18"/>
                <w:lang w:eastAsia="fi-FI"/>
              </w:rPr>
              <w:t xml:space="preserve">    </w:t>
            </w:r>
            <w:r w:rsidRPr="008D6504">
              <w:rPr>
                <w:rFonts w:ascii="Courier New" w:hAnsi="Courier New" w:cs="Courier New"/>
                <w:color w:val="0000FF"/>
                <w:sz w:val="18"/>
                <w:lang w:val="en-US" w:eastAsia="fi-FI"/>
              </w:rPr>
              <w:t>&lt;</w:t>
            </w:r>
            <w:r w:rsidRPr="008D6504">
              <w:rPr>
                <w:rFonts w:ascii="Courier New" w:hAnsi="Courier New" w:cs="Courier New"/>
                <w:color w:val="800000"/>
                <w:sz w:val="18"/>
                <w:lang w:val="en-US" w:eastAsia="fi-FI"/>
              </w:rPr>
              <w:t>observation</w:t>
            </w:r>
            <w:r w:rsidRPr="008D6504">
              <w:rPr>
                <w:rFonts w:ascii="Courier New" w:hAnsi="Courier New" w:cs="Courier New"/>
                <w:i/>
                <w:iCs/>
                <w:color w:val="008080"/>
                <w:sz w:val="18"/>
                <w:lang w:val="en-US" w:eastAsia="fi-FI"/>
              </w:rPr>
              <w:t xml:space="preserve"> </w:t>
            </w:r>
            <w:r w:rsidRPr="008D6504">
              <w:rPr>
                <w:rFonts w:ascii="Courier New" w:hAnsi="Courier New" w:cs="Courier New"/>
                <w:color w:val="FF0000"/>
                <w:sz w:val="18"/>
                <w:lang w:val="en-US" w:eastAsia="fi-FI"/>
              </w:rPr>
              <w:t>classCode</w:t>
            </w:r>
            <w:r w:rsidRPr="008D6504">
              <w:rPr>
                <w:rFonts w:ascii="Courier New" w:hAnsi="Courier New" w:cs="Courier New"/>
                <w:color w:val="0000FF"/>
                <w:sz w:val="18"/>
                <w:lang w:val="en-US" w:eastAsia="fi-FI"/>
              </w:rPr>
              <w:t>="</w:t>
            </w:r>
            <w:r w:rsidRPr="008D6504">
              <w:rPr>
                <w:rFonts w:ascii="Courier New" w:hAnsi="Courier New" w:cs="Courier New"/>
                <w:color w:val="000000"/>
                <w:sz w:val="18"/>
                <w:lang w:val="en-US" w:eastAsia="fi-FI"/>
              </w:rPr>
              <w:t>COND</w:t>
            </w:r>
            <w:r w:rsidRPr="008D6504">
              <w:rPr>
                <w:rFonts w:ascii="Courier New" w:hAnsi="Courier New" w:cs="Courier New"/>
                <w:color w:val="0000FF"/>
                <w:sz w:val="18"/>
                <w:lang w:val="en-US" w:eastAsia="fi-FI"/>
              </w:rPr>
              <w:t>"</w:t>
            </w:r>
            <w:r w:rsidRPr="008D6504">
              <w:rPr>
                <w:rFonts w:ascii="Courier New" w:hAnsi="Courier New" w:cs="Courier New"/>
                <w:i/>
                <w:iCs/>
                <w:color w:val="008080"/>
                <w:sz w:val="18"/>
                <w:lang w:val="en-US" w:eastAsia="fi-FI"/>
              </w:rPr>
              <w:t xml:space="preserve"> </w:t>
            </w:r>
            <w:r w:rsidRPr="008D6504">
              <w:rPr>
                <w:rFonts w:ascii="Courier New" w:hAnsi="Courier New" w:cs="Courier New"/>
                <w:color w:val="FF0000"/>
                <w:sz w:val="18"/>
                <w:lang w:val="en-US" w:eastAsia="fi-FI"/>
              </w:rPr>
              <w:t>moodCode</w:t>
            </w:r>
            <w:r w:rsidRPr="008D6504">
              <w:rPr>
                <w:rFonts w:ascii="Courier New" w:hAnsi="Courier New" w:cs="Courier New"/>
                <w:color w:val="0000FF"/>
                <w:sz w:val="18"/>
                <w:lang w:val="en-US" w:eastAsia="fi-FI"/>
              </w:rPr>
              <w:t>="</w:t>
            </w:r>
            <w:r w:rsidRPr="008D6504">
              <w:rPr>
                <w:rFonts w:ascii="Courier New" w:hAnsi="Courier New" w:cs="Courier New"/>
                <w:color w:val="000000"/>
                <w:sz w:val="18"/>
                <w:lang w:val="en-US" w:eastAsia="fi-FI"/>
              </w:rPr>
              <w:t>EVN</w:t>
            </w:r>
            <w:r w:rsidRPr="008D6504">
              <w:rPr>
                <w:rFonts w:ascii="Courier New" w:hAnsi="Courier New" w:cs="Courier New"/>
                <w:color w:val="0000FF"/>
                <w:sz w:val="18"/>
                <w:lang w:val="en-US" w:eastAsia="fi-FI"/>
              </w:rPr>
              <w:t>"&gt;</w:t>
            </w:r>
          </w:p>
          <w:p w14:paraId="3C0B5CC5" w14:textId="77777777" w:rsidR="008D6504" w:rsidRPr="008D6504" w:rsidRDefault="008D6504" w:rsidP="008D6504">
            <w:pPr>
              <w:autoSpaceDE w:val="0"/>
              <w:autoSpaceDN w:val="0"/>
              <w:adjustRightInd w:val="0"/>
              <w:ind w:left="1136" w:hanging="1136"/>
              <w:jc w:val="left"/>
              <w:rPr>
                <w:rFonts w:ascii="Courier New" w:hAnsi="Courier New" w:cs="Courier New"/>
                <w:color w:val="0000FF"/>
                <w:sz w:val="18"/>
                <w:lang w:eastAsia="fi-FI"/>
              </w:rPr>
            </w:pPr>
            <w:r w:rsidRPr="008D629F">
              <w:rPr>
                <w:rFonts w:ascii="Courier New" w:hAnsi="Courier New" w:cs="Courier New"/>
                <w:color w:val="000000"/>
                <w:sz w:val="18"/>
                <w:lang w:val="en-US" w:eastAsia="fi-FI"/>
              </w:rPr>
              <w:t xml:space="preserve">        </w:t>
            </w:r>
            <w:r w:rsidRPr="008D6504">
              <w:rPr>
                <w:rFonts w:ascii="Courier New" w:hAnsi="Courier New" w:cs="Courier New"/>
                <w:color w:val="0000FF"/>
                <w:sz w:val="18"/>
                <w:lang w:eastAsia="fi-FI"/>
              </w:rPr>
              <w:t>&lt;</w:t>
            </w:r>
            <w:r w:rsidRPr="008D6504">
              <w:rPr>
                <w:rFonts w:ascii="Courier New" w:hAnsi="Courier New" w:cs="Courier New"/>
                <w:color w:val="800000"/>
                <w:sz w:val="18"/>
                <w:lang w:eastAsia="fi-FI"/>
              </w:rPr>
              <w:t>code</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code</w:t>
            </w:r>
            <w:r w:rsidRPr="008D6504">
              <w:rPr>
                <w:rFonts w:ascii="Courier New" w:hAnsi="Courier New" w:cs="Courier New"/>
                <w:color w:val="0000FF"/>
                <w:sz w:val="18"/>
                <w:lang w:eastAsia="fi-FI"/>
              </w:rPr>
              <w:t>="</w:t>
            </w:r>
            <w:r w:rsidRPr="008D6504">
              <w:rPr>
                <w:rFonts w:ascii="Courier New" w:hAnsi="Courier New" w:cs="Courier New"/>
                <w:color w:val="000000"/>
                <w:sz w:val="18"/>
                <w:lang w:eastAsia="fi-FI"/>
              </w:rPr>
              <w:t>4</w:t>
            </w:r>
            <w:r w:rsidRPr="008D6504">
              <w:rPr>
                <w:rFonts w:ascii="Courier New" w:hAnsi="Courier New" w:cs="Courier New"/>
                <w:color w:val="0000FF"/>
                <w:sz w:val="18"/>
                <w:lang w:eastAsia="fi-FI"/>
              </w:rPr>
              <w:t>"</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codeSystem</w:t>
            </w:r>
            <w:r w:rsidRPr="008D6504">
              <w:rPr>
                <w:rFonts w:ascii="Courier New" w:hAnsi="Courier New" w:cs="Courier New"/>
                <w:color w:val="0000FF"/>
                <w:sz w:val="18"/>
                <w:lang w:eastAsia="fi-FI"/>
              </w:rPr>
              <w:t>="</w:t>
            </w:r>
            <w:r w:rsidRPr="008D6504">
              <w:rPr>
                <w:rFonts w:ascii="Courier New" w:hAnsi="Courier New" w:cs="Courier New"/>
                <w:color w:val="000000"/>
                <w:sz w:val="18"/>
                <w:lang w:eastAsia="fi-FI"/>
              </w:rPr>
              <w:t>1.2.246.537.6.12.2002.901.2013</w:t>
            </w:r>
            <w:r w:rsidRPr="008D6504">
              <w:rPr>
                <w:rFonts w:ascii="Courier New" w:hAnsi="Courier New" w:cs="Courier New"/>
                <w:color w:val="0000FF"/>
                <w:sz w:val="18"/>
                <w:lang w:eastAsia="fi-FI"/>
              </w:rPr>
              <w:t>"</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codeSystemN</w:t>
            </w:r>
            <w:r w:rsidRPr="008D6504">
              <w:rPr>
                <w:rFonts w:ascii="Courier New" w:hAnsi="Courier New" w:cs="Courier New"/>
                <w:color w:val="FF0000"/>
                <w:sz w:val="18"/>
                <w:lang w:eastAsia="fi-FI"/>
              </w:rPr>
              <w:t>a</w:t>
            </w:r>
            <w:r w:rsidRPr="008D6504">
              <w:rPr>
                <w:rFonts w:ascii="Courier New" w:hAnsi="Courier New" w:cs="Courier New"/>
                <w:color w:val="FF0000"/>
                <w:sz w:val="18"/>
                <w:lang w:eastAsia="fi-FI"/>
              </w:rPr>
              <w:t>me</w:t>
            </w:r>
            <w:r w:rsidRPr="008D6504">
              <w:rPr>
                <w:rFonts w:ascii="Courier New" w:hAnsi="Courier New" w:cs="Courier New"/>
                <w:color w:val="0000FF"/>
                <w:sz w:val="18"/>
                <w:lang w:eastAsia="fi-FI"/>
              </w:rPr>
              <w:t>="</w:t>
            </w:r>
            <w:r w:rsidRPr="008D6504">
              <w:rPr>
                <w:rFonts w:ascii="Courier New" w:hAnsi="Courier New" w:cs="Courier New"/>
                <w:color w:val="000000"/>
                <w:sz w:val="18"/>
                <w:lang w:eastAsia="fi-FI"/>
              </w:rPr>
              <w:t>THL/Tietosisältö - STH01 Hampaiston nykytila 2013</w:t>
            </w:r>
            <w:r w:rsidRPr="008D6504">
              <w:rPr>
                <w:rFonts w:ascii="Courier New" w:hAnsi="Courier New" w:cs="Courier New"/>
                <w:color w:val="0000FF"/>
                <w:sz w:val="18"/>
                <w:lang w:eastAsia="fi-FI"/>
              </w:rPr>
              <w:t>"</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displayName</w:t>
            </w:r>
            <w:r w:rsidRPr="008D6504">
              <w:rPr>
                <w:rFonts w:ascii="Courier New" w:hAnsi="Courier New" w:cs="Courier New"/>
                <w:color w:val="0000FF"/>
                <w:sz w:val="18"/>
                <w:lang w:eastAsia="fi-FI"/>
              </w:rPr>
              <w:t>="</w:t>
            </w:r>
            <w:ins w:id="338" w:author="Tekijä">
              <w:r w:rsidR="00CD64A2" w:rsidRPr="00CD64A2">
                <w:rPr>
                  <w:rFonts w:ascii="Courier New" w:hAnsi="Courier New" w:cs="Courier New"/>
                  <w:color w:val="000000"/>
                  <w:sz w:val="18"/>
                  <w:lang w:eastAsia="fi-FI"/>
                </w:rPr>
                <w:t>Hammas, hampaan osa, hampaan tai hampaan osan puutos tai hampaan korvaava rakenne</w:t>
              </w:r>
            </w:ins>
            <w:del w:id="339" w:author="Tekijä">
              <w:r w:rsidRPr="008D6504" w:rsidDel="00CD64A2">
                <w:rPr>
                  <w:rFonts w:ascii="Courier New" w:hAnsi="Courier New" w:cs="Courier New"/>
                  <w:color w:val="000000"/>
                  <w:sz w:val="18"/>
                  <w:lang w:eastAsia="fi-FI"/>
                </w:rPr>
                <w:delText>Ha</w:delText>
              </w:r>
              <w:r w:rsidRPr="008D6504" w:rsidDel="00CD64A2">
                <w:rPr>
                  <w:rFonts w:ascii="Courier New" w:hAnsi="Courier New" w:cs="Courier New"/>
                  <w:color w:val="000000"/>
                  <w:sz w:val="18"/>
                  <w:lang w:eastAsia="fi-FI"/>
                </w:rPr>
                <w:delText>m</w:delText>
              </w:r>
              <w:r w:rsidRPr="008D6504" w:rsidDel="00CD64A2">
                <w:rPr>
                  <w:rFonts w:ascii="Courier New" w:hAnsi="Courier New" w:cs="Courier New"/>
                  <w:color w:val="000000"/>
                  <w:sz w:val="18"/>
                  <w:lang w:eastAsia="fi-FI"/>
                </w:rPr>
                <w:delText>mas, hampaan tai sen osan puutos tai hampaan korvaava rakenne</w:delText>
              </w:r>
            </w:del>
            <w:r w:rsidRPr="008D6504">
              <w:rPr>
                <w:rFonts w:ascii="Courier New" w:hAnsi="Courier New" w:cs="Courier New"/>
                <w:color w:val="0000FF"/>
                <w:sz w:val="18"/>
                <w:lang w:eastAsia="fi-FI"/>
              </w:rPr>
              <w:t>"/&gt;</w:t>
            </w:r>
          </w:p>
          <w:p w14:paraId="1AF2B946" w14:textId="77777777" w:rsidR="008D6504" w:rsidRPr="008D629F" w:rsidDel="00CD64A2" w:rsidRDefault="008D6504" w:rsidP="008D6504">
            <w:pPr>
              <w:autoSpaceDE w:val="0"/>
              <w:autoSpaceDN w:val="0"/>
              <w:adjustRightInd w:val="0"/>
              <w:jc w:val="left"/>
              <w:rPr>
                <w:del w:id="340" w:author="Tekijä"/>
                <w:rFonts w:ascii="Courier New" w:hAnsi="Courier New" w:cs="Courier New"/>
                <w:color w:val="0000FF"/>
                <w:sz w:val="18"/>
                <w:lang w:eastAsia="fi-FI"/>
              </w:rPr>
            </w:pPr>
            <w:del w:id="341" w:author="Tekijä">
              <w:r w:rsidRPr="008D6504" w:rsidDel="00CD64A2">
                <w:rPr>
                  <w:rFonts w:ascii="Courier New" w:hAnsi="Courier New" w:cs="Courier New"/>
                  <w:color w:val="000000"/>
                  <w:sz w:val="18"/>
                  <w:lang w:eastAsia="fi-FI"/>
                </w:rPr>
                <w:delText xml:space="preserve">        </w:delText>
              </w:r>
              <w:r w:rsidRPr="008D629F" w:rsidDel="00CD64A2">
                <w:rPr>
                  <w:rFonts w:ascii="Courier New" w:hAnsi="Courier New" w:cs="Courier New"/>
                  <w:color w:val="0000FF"/>
                  <w:sz w:val="18"/>
                  <w:lang w:eastAsia="fi-FI"/>
                </w:rPr>
                <w:delText>&lt;</w:delText>
              </w:r>
              <w:r w:rsidRPr="008D629F" w:rsidDel="00CD64A2">
                <w:rPr>
                  <w:rFonts w:ascii="Courier New" w:hAnsi="Courier New" w:cs="Courier New"/>
                  <w:color w:val="800000"/>
                  <w:sz w:val="18"/>
                  <w:lang w:eastAsia="fi-FI"/>
                </w:rPr>
                <w:delText>text</w:delText>
              </w:r>
              <w:r w:rsidRPr="008D629F" w:rsidDel="00CD64A2">
                <w:rPr>
                  <w:rFonts w:ascii="Courier New" w:hAnsi="Courier New" w:cs="Courier New"/>
                  <w:color w:val="0000FF"/>
                  <w:sz w:val="18"/>
                  <w:lang w:eastAsia="fi-FI"/>
                </w:rPr>
                <w:delText>&gt;</w:delText>
              </w:r>
            </w:del>
          </w:p>
          <w:p w14:paraId="6CBA85BF" w14:textId="77777777" w:rsidR="008D6504" w:rsidRPr="008D629F" w:rsidDel="00CD64A2" w:rsidRDefault="008D6504" w:rsidP="008D6504">
            <w:pPr>
              <w:autoSpaceDE w:val="0"/>
              <w:autoSpaceDN w:val="0"/>
              <w:adjustRightInd w:val="0"/>
              <w:jc w:val="left"/>
              <w:rPr>
                <w:del w:id="342" w:author="Tekijä"/>
                <w:rFonts w:ascii="Courier New" w:hAnsi="Courier New" w:cs="Courier New"/>
                <w:color w:val="0000FF"/>
                <w:sz w:val="18"/>
                <w:lang w:eastAsia="fi-FI"/>
              </w:rPr>
            </w:pPr>
            <w:del w:id="343" w:author="Tekijä">
              <w:r w:rsidRPr="008D629F" w:rsidDel="00CD64A2">
                <w:rPr>
                  <w:rFonts w:ascii="Courier New" w:hAnsi="Courier New" w:cs="Courier New"/>
                  <w:color w:val="000000"/>
                  <w:sz w:val="18"/>
                  <w:lang w:eastAsia="fi-FI"/>
                </w:rPr>
                <w:delText xml:space="preserve">          </w:delText>
              </w:r>
              <w:r w:rsidRPr="008D629F" w:rsidDel="00CD64A2">
                <w:rPr>
                  <w:rFonts w:ascii="Courier New" w:hAnsi="Courier New" w:cs="Courier New"/>
                  <w:color w:val="0000FF"/>
                  <w:sz w:val="18"/>
                  <w:lang w:eastAsia="fi-FI"/>
                </w:rPr>
                <w:delText>&lt;</w:delText>
              </w:r>
              <w:r w:rsidRPr="008D629F" w:rsidDel="00CD64A2">
                <w:rPr>
                  <w:rFonts w:ascii="Courier New" w:hAnsi="Courier New" w:cs="Courier New"/>
                  <w:color w:val="800000"/>
                  <w:sz w:val="18"/>
                  <w:lang w:eastAsia="fi-FI"/>
                </w:rPr>
                <w:delText>reference</w:delText>
              </w:r>
              <w:r w:rsidRPr="008D629F" w:rsidDel="00CD64A2">
                <w:rPr>
                  <w:rFonts w:ascii="Courier New" w:hAnsi="Courier New" w:cs="Courier New"/>
                  <w:i/>
                  <w:iCs/>
                  <w:color w:val="008080"/>
                  <w:sz w:val="18"/>
                  <w:lang w:eastAsia="fi-FI"/>
                </w:rPr>
                <w:delText xml:space="preserve"> </w:delText>
              </w:r>
              <w:r w:rsidRPr="008D629F" w:rsidDel="00CD64A2">
                <w:rPr>
                  <w:rFonts w:ascii="Courier New" w:hAnsi="Courier New" w:cs="Courier New"/>
                  <w:color w:val="FF0000"/>
                  <w:sz w:val="18"/>
                  <w:lang w:eastAsia="fi-FI"/>
                </w:rPr>
                <w:delText>value</w:delText>
              </w:r>
              <w:r w:rsidRPr="008D629F" w:rsidDel="00CD64A2">
                <w:rPr>
                  <w:rFonts w:ascii="Courier New" w:hAnsi="Courier New" w:cs="Courier New"/>
                  <w:color w:val="0000FF"/>
                  <w:sz w:val="18"/>
                  <w:lang w:eastAsia="fi-FI"/>
                </w:rPr>
                <w:delText>="</w:delText>
              </w:r>
              <w:r w:rsidRPr="008D629F" w:rsidDel="00CD64A2">
                <w:rPr>
                  <w:rFonts w:ascii="Courier New" w:hAnsi="Courier New" w:cs="Courier New"/>
                  <w:color w:val="000000"/>
                  <w:sz w:val="18"/>
                  <w:lang w:eastAsia="fi-FI"/>
                </w:rPr>
                <w:delText>#OID1.2.246.10.1234567.14.2013.123.1.10.1.3</w:delText>
              </w:r>
              <w:r w:rsidRPr="008D629F" w:rsidDel="00CD64A2">
                <w:rPr>
                  <w:rFonts w:ascii="Courier New" w:hAnsi="Courier New" w:cs="Courier New"/>
                  <w:color w:val="0000FF"/>
                  <w:sz w:val="18"/>
                  <w:lang w:eastAsia="fi-FI"/>
                </w:rPr>
                <w:delText>"/&gt;</w:delText>
              </w:r>
            </w:del>
          </w:p>
          <w:p w14:paraId="4AA9EFFD" w14:textId="77777777" w:rsidR="008D6504" w:rsidRPr="008D629F" w:rsidDel="00CD64A2" w:rsidRDefault="008D6504" w:rsidP="008D6504">
            <w:pPr>
              <w:autoSpaceDE w:val="0"/>
              <w:autoSpaceDN w:val="0"/>
              <w:adjustRightInd w:val="0"/>
              <w:jc w:val="left"/>
              <w:rPr>
                <w:del w:id="344" w:author="Tekijä"/>
                <w:rFonts w:ascii="Courier New" w:hAnsi="Courier New" w:cs="Courier New"/>
                <w:color w:val="0000FF"/>
                <w:sz w:val="18"/>
                <w:lang w:eastAsia="fi-FI"/>
              </w:rPr>
            </w:pPr>
            <w:del w:id="345" w:author="Tekijä">
              <w:r w:rsidRPr="008D629F" w:rsidDel="00CD64A2">
                <w:rPr>
                  <w:rFonts w:ascii="Courier New" w:hAnsi="Courier New" w:cs="Courier New"/>
                  <w:color w:val="000000"/>
                  <w:sz w:val="18"/>
                  <w:lang w:eastAsia="fi-FI"/>
                </w:rPr>
                <w:delText xml:space="preserve">        </w:delText>
              </w:r>
              <w:r w:rsidRPr="008D629F" w:rsidDel="00CD64A2">
                <w:rPr>
                  <w:rFonts w:ascii="Courier New" w:hAnsi="Courier New" w:cs="Courier New"/>
                  <w:color w:val="0000FF"/>
                  <w:sz w:val="18"/>
                  <w:lang w:eastAsia="fi-FI"/>
                </w:rPr>
                <w:delText>&lt;/</w:delText>
              </w:r>
              <w:r w:rsidRPr="008D629F" w:rsidDel="00CD64A2">
                <w:rPr>
                  <w:rFonts w:ascii="Courier New" w:hAnsi="Courier New" w:cs="Courier New"/>
                  <w:color w:val="800000"/>
                  <w:sz w:val="18"/>
                  <w:lang w:eastAsia="fi-FI"/>
                </w:rPr>
                <w:delText>text</w:delText>
              </w:r>
              <w:r w:rsidRPr="008D629F" w:rsidDel="00CD64A2">
                <w:rPr>
                  <w:rFonts w:ascii="Courier New" w:hAnsi="Courier New" w:cs="Courier New"/>
                  <w:color w:val="0000FF"/>
                  <w:sz w:val="18"/>
                  <w:lang w:eastAsia="fi-FI"/>
                </w:rPr>
                <w:delText>&gt;</w:delText>
              </w:r>
            </w:del>
          </w:p>
          <w:p w14:paraId="7468A3A2" w14:textId="77777777" w:rsidR="00143531" w:rsidRPr="00143531" w:rsidRDefault="008D6504" w:rsidP="008D6504">
            <w:pPr>
              <w:autoSpaceDE w:val="0"/>
              <w:autoSpaceDN w:val="0"/>
              <w:adjustRightInd w:val="0"/>
              <w:ind w:left="1136" w:hanging="1136"/>
              <w:jc w:val="left"/>
              <w:rPr>
                <w:rFonts w:ascii="Courier New" w:hAnsi="Courier New" w:cs="Courier New"/>
                <w:sz w:val="18"/>
                <w:szCs w:val="18"/>
              </w:rPr>
            </w:pPr>
            <w:r w:rsidRPr="008D629F">
              <w:rPr>
                <w:rFonts w:ascii="Courier New" w:hAnsi="Courier New" w:cs="Courier New"/>
                <w:color w:val="000000"/>
                <w:sz w:val="18"/>
                <w:lang w:eastAsia="fi-FI"/>
              </w:rPr>
              <w:t xml:space="preserve">        </w:t>
            </w:r>
            <w:r w:rsidRPr="008D6504">
              <w:rPr>
                <w:rFonts w:ascii="Courier New" w:hAnsi="Courier New" w:cs="Courier New"/>
                <w:color w:val="0000FF"/>
                <w:sz w:val="18"/>
                <w:lang w:eastAsia="fi-FI"/>
              </w:rPr>
              <w:t>&lt;</w:t>
            </w:r>
            <w:r w:rsidRPr="008D6504">
              <w:rPr>
                <w:rFonts w:ascii="Courier New" w:hAnsi="Courier New" w:cs="Courier New"/>
                <w:color w:val="800000"/>
                <w:sz w:val="18"/>
                <w:lang w:eastAsia="fi-FI"/>
              </w:rPr>
              <w:t>value</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xsi:type</w:t>
            </w:r>
            <w:r w:rsidRPr="008D6504">
              <w:rPr>
                <w:rFonts w:ascii="Courier New" w:hAnsi="Courier New" w:cs="Courier New"/>
                <w:color w:val="0000FF"/>
                <w:sz w:val="18"/>
                <w:lang w:eastAsia="fi-FI"/>
              </w:rPr>
              <w:t>="</w:t>
            </w:r>
            <w:del w:id="346" w:author="Tekijä">
              <w:r w:rsidRPr="008D6504" w:rsidDel="00B4787B">
                <w:rPr>
                  <w:rFonts w:ascii="Courier New" w:hAnsi="Courier New" w:cs="Courier New"/>
                  <w:color w:val="000000"/>
                  <w:sz w:val="18"/>
                  <w:lang w:eastAsia="fi-FI"/>
                </w:rPr>
                <w:delText>CD</w:delText>
              </w:r>
            </w:del>
            <w:ins w:id="347" w:author="Tekijä">
              <w:r w:rsidR="00B4787B">
                <w:rPr>
                  <w:rFonts w:ascii="Courier New" w:hAnsi="Courier New" w:cs="Courier New"/>
                  <w:color w:val="000000"/>
                  <w:sz w:val="18"/>
                  <w:lang w:eastAsia="fi-FI"/>
                </w:rPr>
                <w:t>CV</w:t>
              </w:r>
            </w:ins>
            <w:r w:rsidRPr="008D6504">
              <w:rPr>
                <w:rFonts w:ascii="Courier New" w:hAnsi="Courier New" w:cs="Courier New"/>
                <w:color w:val="0000FF"/>
                <w:sz w:val="18"/>
                <w:lang w:eastAsia="fi-FI"/>
              </w:rPr>
              <w:t>"</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code</w:t>
            </w:r>
            <w:r w:rsidRPr="008D6504">
              <w:rPr>
                <w:rFonts w:ascii="Courier New" w:hAnsi="Courier New" w:cs="Courier New"/>
                <w:color w:val="0000FF"/>
                <w:sz w:val="18"/>
                <w:lang w:eastAsia="fi-FI"/>
              </w:rPr>
              <w:t>="</w:t>
            </w:r>
            <w:r w:rsidRPr="008D6504">
              <w:rPr>
                <w:rFonts w:ascii="Courier New" w:hAnsi="Courier New" w:cs="Courier New"/>
                <w:color w:val="000000"/>
                <w:sz w:val="18"/>
                <w:lang w:eastAsia="fi-FI"/>
              </w:rPr>
              <w:t>1</w:t>
            </w:r>
            <w:r w:rsidRPr="008D6504">
              <w:rPr>
                <w:rFonts w:ascii="Courier New" w:hAnsi="Courier New" w:cs="Courier New"/>
                <w:color w:val="0000FF"/>
                <w:sz w:val="18"/>
                <w:lang w:eastAsia="fi-FI"/>
              </w:rPr>
              <w:t>"</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codeSystem</w:t>
            </w:r>
            <w:r w:rsidRPr="008D6504">
              <w:rPr>
                <w:rFonts w:ascii="Courier New" w:hAnsi="Courier New" w:cs="Courier New"/>
                <w:color w:val="0000FF"/>
                <w:sz w:val="18"/>
                <w:lang w:eastAsia="fi-FI"/>
              </w:rPr>
              <w:t>="</w:t>
            </w:r>
            <w:r w:rsidRPr="008D6504">
              <w:rPr>
                <w:rFonts w:ascii="Courier New" w:hAnsi="Courier New" w:cs="Courier New"/>
                <w:color w:val="000000"/>
                <w:sz w:val="18"/>
                <w:lang w:eastAsia="fi-FI"/>
              </w:rPr>
              <w:t>1.2.246.537.6.652.2010</w:t>
            </w:r>
            <w:r w:rsidRPr="008D6504">
              <w:rPr>
                <w:rFonts w:ascii="Courier New" w:hAnsi="Courier New" w:cs="Courier New"/>
                <w:color w:val="0000FF"/>
                <w:sz w:val="18"/>
                <w:lang w:eastAsia="fi-FI"/>
              </w:rPr>
              <w:t>"</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codeSyste</w:t>
            </w:r>
            <w:r w:rsidRPr="008D6504">
              <w:rPr>
                <w:rFonts w:ascii="Courier New" w:hAnsi="Courier New" w:cs="Courier New"/>
                <w:color w:val="FF0000"/>
                <w:sz w:val="18"/>
                <w:lang w:eastAsia="fi-FI"/>
              </w:rPr>
              <w:t>m</w:t>
            </w:r>
            <w:r w:rsidRPr="008D6504">
              <w:rPr>
                <w:rFonts w:ascii="Courier New" w:hAnsi="Courier New" w:cs="Courier New"/>
                <w:color w:val="FF0000"/>
                <w:sz w:val="18"/>
                <w:lang w:eastAsia="fi-FI"/>
              </w:rPr>
              <w:t>Name</w:t>
            </w:r>
            <w:r w:rsidRPr="008D6504">
              <w:rPr>
                <w:rFonts w:ascii="Courier New" w:hAnsi="Courier New" w:cs="Courier New"/>
                <w:color w:val="0000FF"/>
                <w:sz w:val="18"/>
                <w:lang w:eastAsia="fi-FI"/>
              </w:rPr>
              <w:t>="</w:t>
            </w:r>
            <w:r w:rsidRPr="008D6504">
              <w:rPr>
                <w:rFonts w:ascii="Courier New" w:hAnsi="Courier New" w:cs="Courier New"/>
                <w:color w:val="000000"/>
                <w:sz w:val="18"/>
                <w:lang w:eastAsia="fi-FI"/>
              </w:rPr>
              <w:t xml:space="preserve">STH - </w:t>
            </w:r>
            <w:ins w:id="348" w:author="Tekijä">
              <w:r w:rsidR="009E6409" w:rsidRPr="009E6409">
                <w:rPr>
                  <w:rFonts w:ascii="Courier New" w:hAnsi="Courier New" w:cs="Courier New"/>
                  <w:color w:val="000000"/>
                  <w:sz w:val="18"/>
                  <w:lang w:eastAsia="fi-FI"/>
                </w:rPr>
                <w:t>STH2 Hammas, hampaan osa, näiden puutos tai hampaan korvaava r</w:t>
              </w:r>
              <w:r w:rsidR="009E6409" w:rsidRPr="009E6409">
                <w:rPr>
                  <w:rFonts w:ascii="Courier New" w:hAnsi="Courier New" w:cs="Courier New"/>
                  <w:color w:val="000000"/>
                  <w:sz w:val="18"/>
                  <w:lang w:eastAsia="fi-FI"/>
                </w:rPr>
                <w:t>a</w:t>
              </w:r>
              <w:r w:rsidR="009E6409" w:rsidRPr="009E6409">
                <w:rPr>
                  <w:rFonts w:ascii="Courier New" w:hAnsi="Courier New" w:cs="Courier New"/>
                  <w:color w:val="000000"/>
                  <w:sz w:val="18"/>
                  <w:lang w:eastAsia="fi-FI"/>
                </w:rPr>
                <w:t>kenne 2010</w:t>
              </w:r>
            </w:ins>
            <w:del w:id="349" w:author="Tekijä">
              <w:r w:rsidRPr="008D6504" w:rsidDel="009E6409">
                <w:rPr>
                  <w:rFonts w:ascii="Courier New" w:hAnsi="Courier New" w:cs="Courier New"/>
                  <w:color w:val="000000"/>
                  <w:sz w:val="18"/>
                  <w:lang w:eastAsia="fi-FI"/>
                </w:rPr>
                <w:delText>STH2 Hammas, hampaan tai sen osan puutos tai hampaan korvaava rake</w:delText>
              </w:r>
              <w:r w:rsidRPr="008D6504" w:rsidDel="009E6409">
                <w:rPr>
                  <w:rFonts w:ascii="Courier New" w:hAnsi="Courier New" w:cs="Courier New"/>
                  <w:color w:val="000000"/>
                  <w:sz w:val="18"/>
                  <w:lang w:eastAsia="fi-FI"/>
                </w:rPr>
                <w:delText>n</w:delText>
              </w:r>
              <w:r w:rsidRPr="008D6504" w:rsidDel="009E6409">
                <w:rPr>
                  <w:rFonts w:ascii="Courier New" w:hAnsi="Courier New" w:cs="Courier New"/>
                  <w:color w:val="000000"/>
                  <w:sz w:val="18"/>
                  <w:lang w:eastAsia="fi-FI"/>
                </w:rPr>
                <w:delText>ne 2010</w:delText>
              </w:r>
            </w:del>
            <w:r w:rsidRPr="008D6504">
              <w:rPr>
                <w:rFonts w:ascii="Courier New" w:hAnsi="Courier New" w:cs="Courier New"/>
                <w:color w:val="0000FF"/>
                <w:sz w:val="18"/>
                <w:lang w:eastAsia="fi-FI"/>
              </w:rPr>
              <w:t>"</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displayName</w:t>
            </w:r>
            <w:r w:rsidRPr="008D6504">
              <w:rPr>
                <w:rFonts w:ascii="Courier New" w:hAnsi="Courier New" w:cs="Courier New"/>
                <w:color w:val="0000FF"/>
                <w:sz w:val="18"/>
                <w:lang w:eastAsia="fi-FI"/>
              </w:rPr>
              <w:t>="</w:t>
            </w:r>
            <w:r w:rsidRPr="008D6504">
              <w:rPr>
                <w:rFonts w:ascii="Courier New" w:hAnsi="Courier New" w:cs="Courier New"/>
                <w:color w:val="000000"/>
                <w:sz w:val="18"/>
                <w:lang w:eastAsia="fi-FI"/>
              </w:rPr>
              <w:t>Hammas</w:t>
            </w:r>
            <w:r w:rsidRPr="008D6504">
              <w:rPr>
                <w:rFonts w:ascii="Courier New" w:hAnsi="Courier New" w:cs="Courier New"/>
                <w:color w:val="0000FF"/>
                <w:sz w:val="18"/>
                <w:lang w:eastAsia="fi-FI"/>
              </w:rPr>
              <w:t>"/&gt;</w:t>
            </w:r>
          </w:p>
        </w:tc>
      </w:tr>
    </w:tbl>
    <w:p w14:paraId="43CDCEF8" w14:textId="77777777" w:rsidR="00143531" w:rsidRPr="00143531" w:rsidRDefault="00143531" w:rsidP="00143531"/>
    <w:p w14:paraId="4989D00B" w14:textId="77777777" w:rsidR="00143531" w:rsidRPr="00143531" w:rsidRDefault="00143531" w:rsidP="00143531">
      <w:r w:rsidRPr="00143531">
        <w:t>Hampaan puutoksen osalta annetaan pääobservationissa ensin hampaan numero, jonka paikalla pu</w:t>
      </w:r>
      <w:r w:rsidRPr="00143531">
        <w:t>u</w:t>
      </w:r>
      <w:r w:rsidRPr="00143531">
        <w:t xml:space="preserve">tos on havaittu. STH2 luokituksesta annetaan puutoksen koodi. Hampaan puutoksen tekstimuotoiset lisätiedot annetaan </w:t>
      </w:r>
      <w:r w:rsidR="00EC5452">
        <w:t xml:space="preserve">sekä observation valuessa että </w:t>
      </w:r>
      <w:r w:rsidRPr="00143531">
        <w:t>näyttömuodossa, johon viitataan omasta täyde</w:t>
      </w:r>
      <w:r w:rsidRPr="00143531">
        <w:t>n</w:t>
      </w:r>
      <w:r w:rsidRPr="00143531">
        <w:t>tävästä observation:sta, jonka code:n tulee tietosisältömäärittelyn "Hampaan tai sen osan puutoksen lisätieto"-kentän koodi.</w:t>
      </w:r>
    </w:p>
    <w:p w14:paraId="46FF0891" w14:textId="77777777" w:rsidR="00143531" w:rsidRPr="00143531" w:rsidRDefault="00143531" w:rsidP="0014353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143531" w:rsidRPr="00EC5452" w14:paraId="2A222939" w14:textId="77777777" w:rsidTr="00143531">
        <w:tc>
          <w:tcPr>
            <w:tcW w:w="9779" w:type="dxa"/>
            <w:tcBorders>
              <w:top w:val="single" w:sz="4" w:space="0" w:color="000000"/>
              <w:left w:val="single" w:sz="4" w:space="0" w:color="000000"/>
              <w:bottom w:val="single" w:sz="4" w:space="0" w:color="000000"/>
              <w:right w:val="single" w:sz="4" w:space="0" w:color="000000"/>
            </w:tcBorders>
            <w:hideMark/>
          </w:tcPr>
          <w:p w14:paraId="40F882F5" w14:textId="77777777" w:rsidR="008D6504" w:rsidRPr="008D6504" w:rsidRDefault="008D6504" w:rsidP="008D6504">
            <w:pPr>
              <w:autoSpaceDE w:val="0"/>
              <w:autoSpaceDN w:val="0"/>
              <w:adjustRightInd w:val="0"/>
              <w:jc w:val="left"/>
              <w:rPr>
                <w:rFonts w:ascii="Courier New" w:hAnsi="Courier New" w:cs="Courier New"/>
                <w:color w:val="0000FF"/>
                <w:sz w:val="18"/>
                <w:lang w:val="en-US" w:eastAsia="fi-FI"/>
              </w:rPr>
            </w:pPr>
            <w:r w:rsidRPr="008D6504">
              <w:rPr>
                <w:rFonts w:ascii="Courier New" w:hAnsi="Courier New" w:cs="Courier New"/>
                <w:color w:val="0000FF"/>
                <w:sz w:val="18"/>
                <w:lang w:val="en-US" w:eastAsia="fi-FI"/>
              </w:rPr>
              <w:t>&lt;!--</w:t>
            </w:r>
            <w:r w:rsidRPr="008D6504">
              <w:rPr>
                <w:rFonts w:ascii="Courier New" w:hAnsi="Courier New" w:cs="Courier New"/>
                <w:color w:val="474747"/>
                <w:sz w:val="18"/>
                <w:lang w:val="en-US" w:eastAsia="fi-FI"/>
              </w:rPr>
              <w:t xml:space="preserve"> Hampaiden numerointi  </w:t>
            </w:r>
            <w:r w:rsidRPr="008D6504">
              <w:rPr>
                <w:rFonts w:ascii="Courier New" w:hAnsi="Courier New" w:cs="Courier New"/>
                <w:color w:val="0000FF"/>
                <w:sz w:val="18"/>
                <w:lang w:val="en-US" w:eastAsia="fi-FI"/>
              </w:rPr>
              <w:t>--&gt;</w:t>
            </w:r>
          </w:p>
          <w:p w14:paraId="18C4DA81" w14:textId="77777777" w:rsidR="008D6504" w:rsidRPr="008D6504" w:rsidRDefault="008D6504" w:rsidP="008D6504">
            <w:pPr>
              <w:autoSpaceDE w:val="0"/>
              <w:autoSpaceDN w:val="0"/>
              <w:adjustRightInd w:val="0"/>
              <w:jc w:val="left"/>
              <w:rPr>
                <w:rFonts w:ascii="Courier New" w:hAnsi="Courier New" w:cs="Courier New"/>
                <w:color w:val="0000FF"/>
                <w:sz w:val="18"/>
                <w:lang w:val="en-US" w:eastAsia="fi-FI"/>
              </w:rPr>
            </w:pPr>
            <w:r w:rsidRPr="008D6504">
              <w:rPr>
                <w:rFonts w:ascii="Courier New" w:hAnsi="Courier New" w:cs="Courier New"/>
                <w:color w:val="000000"/>
                <w:sz w:val="18"/>
                <w:lang w:val="en-US" w:eastAsia="fi-FI"/>
              </w:rPr>
              <w:t xml:space="preserve"> </w:t>
            </w:r>
            <w:r w:rsidRPr="008D6504">
              <w:rPr>
                <w:rFonts w:ascii="Courier New" w:hAnsi="Courier New" w:cs="Courier New"/>
                <w:color w:val="0000FF"/>
                <w:sz w:val="18"/>
                <w:lang w:val="en-US" w:eastAsia="fi-FI"/>
              </w:rPr>
              <w:t>&lt;</w:t>
            </w:r>
            <w:r w:rsidRPr="008D6504">
              <w:rPr>
                <w:rFonts w:ascii="Courier New" w:hAnsi="Courier New" w:cs="Courier New"/>
                <w:color w:val="800000"/>
                <w:sz w:val="18"/>
                <w:lang w:val="en-US" w:eastAsia="fi-FI"/>
              </w:rPr>
              <w:t>observation</w:t>
            </w:r>
            <w:r w:rsidRPr="008D6504">
              <w:rPr>
                <w:rFonts w:ascii="Courier New" w:hAnsi="Courier New" w:cs="Courier New"/>
                <w:i/>
                <w:iCs/>
                <w:color w:val="008080"/>
                <w:sz w:val="18"/>
                <w:lang w:val="en-US" w:eastAsia="fi-FI"/>
              </w:rPr>
              <w:t xml:space="preserve"> </w:t>
            </w:r>
            <w:r w:rsidRPr="008D6504">
              <w:rPr>
                <w:rFonts w:ascii="Courier New" w:hAnsi="Courier New" w:cs="Courier New"/>
                <w:color w:val="FF0000"/>
                <w:sz w:val="18"/>
                <w:lang w:val="en-US" w:eastAsia="fi-FI"/>
              </w:rPr>
              <w:t>classCode</w:t>
            </w:r>
            <w:r w:rsidRPr="008D6504">
              <w:rPr>
                <w:rFonts w:ascii="Courier New" w:hAnsi="Courier New" w:cs="Courier New"/>
                <w:color w:val="0000FF"/>
                <w:sz w:val="18"/>
                <w:lang w:val="en-US" w:eastAsia="fi-FI"/>
              </w:rPr>
              <w:t>="</w:t>
            </w:r>
            <w:r w:rsidRPr="008D6504">
              <w:rPr>
                <w:rFonts w:ascii="Courier New" w:hAnsi="Courier New" w:cs="Courier New"/>
                <w:color w:val="000000"/>
                <w:sz w:val="18"/>
                <w:lang w:val="en-US" w:eastAsia="fi-FI"/>
              </w:rPr>
              <w:t>COND</w:t>
            </w:r>
            <w:r w:rsidRPr="008D6504">
              <w:rPr>
                <w:rFonts w:ascii="Courier New" w:hAnsi="Courier New" w:cs="Courier New"/>
                <w:color w:val="0000FF"/>
                <w:sz w:val="18"/>
                <w:lang w:val="en-US" w:eastAsia="fi-FI"/>
              </w:rPr>
              <w:t>"</w:t>
            </w:r>
            <w:r w:rsidRPr="008D6504">
              <w:rPr>
                <w:rFonts w:ascii="Courier New" w:hAnsi="Courier New" w:cs="Courier New"/>
                <w:i/>
                <w:iCs/>
                <w:color w:val="008080"/>
                <w:sz w:val="18"/>
                <w:lang w:val="en-US" w:eastAsia="fi-FI"/>
              </w:rPr>
              <w:t xml:space="preserve"> </w:t>
            </w:r>
            <w:r w:rsidRPr="008D6504">
              <w:rPr>
                <w:rFonts w:ascii="Courier New" w:hAnsi="Courier New" w:cs="Courier New"/>
                <w:color w:val="FF0000"/>
                <w:sz w:val="18"/>
                <w:lang w:val="en-US" w:eastAsia="fi-FI"/>
              </w:rPr>
              <w:t>moodCode</w:t>
            </w:r>
            <w:r w:rsidRPr="008D6504">
              <w:rPr>
                <w:rFonts w:ascii="Courier New" w:hAnsi="Courier New" w:cs="Courier New"/>
                <w:color w:val="0000FF"/>
                <w:sz w:val="18"/>
                <w:lang w:val="en-US" w:eastAsia="fi-FI"/>
              </w:rPr>
              <w:t>="</w:t>
            </w:r>
            <w:r w:rsidRPr="008D6504">
              <w:rPr>
                <w:rFonts w:ascii="Courier New" w:hAnsi="Courier New" w:cs="Courier New"/>
                <w:color w:val="000000"/>
                <w:sz w:val="18"/>
                <w:lang w:val="en-US" w:eastAsia="fi-FI"/>
              </w:rPr>
              <w:t>EVN</w:t>
            </w:r>
            <w:r w:rsidRPr="008D6504">
              <w:rPr>
                <w:rFonts w:ascii="Courier New" w:hAnsi="Courier New" w:cs="Courier New"/>
                <w:color w:val="0000FF"/>
                <w:sz w:val="18"/>
                <w:lang w:val="en-US" w:eastAsia="fi-FI"/>
              </w:rPr>
              <w:t>"&gt;</w:t>
            </w:r>
          </w:p>
          <w:p w14:paraId="52FF571C" w14:textId="77777777" w:rsidR="008D6504" w:rsidRPr="008D6504" w:rsidRDefault="008D6504" w:rsidP="008D6504">
            <w:pPr>
              <w:autoSpaceDE w:val="0"/>
              <w:autoSpaceDN w:val="0"/>
              <w:adjustRightInd w:val="0"/>
              <w:jc w:val="left"/>
              <w:rPr>
                <w:rFonts w:ascii="Courier New" w:hAnsi="Courier New" w:cs="Courier New"/>
                <w:color w:val="0000FF"/>
                <w:sz w:val="18"/>
                <w:lang w:eastAsia="fi-FI"/>
              </w:rPr>
            </w:pPr>
            <w:r w:rsidRPr="008D6504">
              <w:rPr>
                <w:rFonts w:ascii="Courier New" w:hAnsi="Courier New" w:cs="Courier New"/>
                <w:color w:val="000000"/>
                <w:sz w:val="18"/>
                <w:lang w:val="en-US" w:eastAsia="fi-FI"/>
              </w:rPr>
              <w:t xml:space="preserve">    </w:t>
            </w:r>
            <w:r w:rsidRPr="008D6504">
              <w:rPr>
                <w:rFonts w:ascii="Courier New" w:hAnsi="Courier New" w:cs="Courier New"/>
                <w:color w:val="0000FF"/>
                <w:sz w:val="18"/>
                <w:lang w:eastAsia="fi-FI"/>
              </w:rPr>
              <w:t>&lt;!--</w:t>
            </w:r>
            <w:r w:rsidRPr="008D6504">
              <w:rPr>
                <w:rFonts w:ascii="Courier New" w:hAnsi="Courier New" w:cs="Courier New"/>
                <w:color w:val="474747"/>
                <w:sz w:val="18"/>
                <w:lang w:eastAsia="fi-FI"/>
              </w:rPr>
              <w:t xml:space="preserve">observationin yksikäsitteinen tunniste, entryn pääobservationilla pakollinen </w:t>
            </w:r>
            <w:r w:rsidRPr="008D6504">
              <w:rPr>
                <w:rFonts w:ascii="Courier New" w:hAnsi="Courier New" w:cs="Courier New"/>
                <w:color w:val="0000FF"/>
                <w:sz w:val="18"/>
                <w:lang w:eastAsia="fi-FI"/>
              </w:rPr>
              <w:t>--&gt;</w:t>
            </w:r>
          </w:p>
          <w:p w14:paraId="28BDBB9E" w14:textId="77777777" w:rsidR="008D6504" w:rsidRPr="004E48A5" w:rsidRDefault="008D6504" w:rsidP="008D6504">
            <w:pPr>
              <w:autoSpaceDE w:val="0"/>
              <w:autoSpaceDN w:val="0"/>
              <w:adjustRightInd w:val="0"/>
              <w:jc w:val="left"/>
              <w:rPr>
                <w:rFonts w:ascii="Courier New" w:hAnsi="Courier New" w:cs="Courier New"/>
                <w:color w:val="0000FF"/>
                <w:sz w:val="18"/>
                <w:lang w:eastAsia="fi-FI"/>
              </w:rPr>
            </w:pPr>
            <w:r w:rsidRPr="008D6504">
              <w:rPr>
                <w:rFonts w:ascii="Courier New" w:hAnsi="Courier New" w:cs="Courier New"/>
                <w:color w:val="000000"/>
                <w:sz w:val="18"/>
                <w:lang w:eastAsia="fi-FI"/>
              </w:rPr>
              <w:t xml:space="preserve">    </w:t>
            </w: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id</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root</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1.2.246.10.1234567.14.2013.123.1.10.2</w:t>
            </w:r>
            <w:r w:rsidRPr="004E48A5">
              <w:rPr>
                <w:rFonts w:ascii="Courier New" w:hAnsi="Courier New" w:cs="Courier New"/>
                <w:color w:val="0000FF"/>
                <w:sz w:val="18"/>
                <w:lang w:eastAsia="fi-FI"/>
              </w:rPr>
              <w:t>"/&gt;</w:t>
            </w:r>
          </w:p>
          <w:p w14:paraId="11D36C33" w14:textId="77777777" w:rsidR="008D6504" w:rsidRPr="004E48A5" w:rsidRDefault="008D6504" w:rsidP="008D6504">
            <w:pPr>
              <w:autoSpaceDE w:val="0"/>
              <w:autoSpaceDN w:val="0"/>
              <w:adjustRightInd w:val="0"/>
              <w:ind w:left="568" w:hanging="568"/>
              <w:jc w:val="left"/>
              <w:rPr>
                <w:rFonts w:ascii="Courier New" w:hAnsi="Courier New" w:cs="Courier New"/>
                <w:color w:val="0000FF"/>
                <w:sz w:val="18"/>
                <w:lang w:eastAsia="fi-FI"/>
              </w:rPr>
            </w:pPr>
            <w:r w:rsidRPr="004E48A5">
              <w:rPr>
                <w:rFonts w:ascii="Courier New" w:hAnsi="Courier New" w:cs="Courier New"/>
                <w:color w:val="000000"/>
                <w:sz w:val="18"/>
                <w:lang w:eastAsia="fi-FI"/>
              </w:rPr>
              <w:t xml:space="preserve">    </w:t>
            </w: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code</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code</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2</w:t>
            </w:r>
            <w:r w:rsidRPr="004E48A5">
              <w:rPr>
                <w:rFonts w:ascii="Courier New" w:hAnsi="Courier New" w:cs="Courier New"/>
                <w:color w:val="0000FF"/>
                <w:sz w:val="18"/>
                <w:lang w:eastAsia="fi-FI"/>
              </w:rPr>
              <w:t>"</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codeSystem</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1.2.246.537.6.12.2002.901.2013</w:t>
            </w:r>
            <w:r w:rsidRPr="004E48A5">
              <w:rPr>
                <w:rFonts w:ascii="Courier New" w:hAnsi="Courier New" w:cs="Courier New"/>
                <w:color w:val="0000FF"/>
                <w:sz w:val="18"/>
                <w:lang w:eastAsia="fi-FI"/>
              </w:rPr>
              <w:t>"</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codeSystemN</w:t>
            </w:r>
            <w:r w:rsidRPr="004E48A5">
              <w:rPr>
                <w:rFonts w:ascii="Courier New" w:hAnsi="Courier New" w:cs="Courier New"/>
                <w:color w:val="FF0000"/>
                <w:sz w:val="18"/>
                <w:lang w:eastAsia="fi-FI"/>
              </w:rPr>
              <w:t>a</w:t>
            </w:r>
            <w:r w:rsidRPr="004E48A5">
              <w:rPr>
                <w:rFonts w:ascii="Courier New" w:hAnsi="Courier New" w:cs="Courier New"/>
                <w:color w:val="FF0000"/>
                <w:sz w:val="18"/>
                <w:lang w:eastAsia="fi-FI"/>
              </w:rPr>
              <w:t>me</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THL/Tietosisältö - STH01 Hampaiden nykytila 2013</w:t>
            </w:r>
            <w:r w:rsidRPr="004E48A5">
              <w:rPr>
                <w:rFonts w:ascii="Courier New" w:hAnsi="Courier New" w:cs="Courier New"/>
                <w:color w:val="0000FF"/>
                <w:sz w:val="18"/>
                <w:lang w:eastAsia="fi-FI"/>
              </w:rPr>
              <w:t>"</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displayName</w:t>
            </w:r>
            <w:r w:rsidRPr="004E48A5">
              <w:rPr>
                <w:rFonts w:ascii="Courier New" w:hAnsi="Courier New" w:cs="Courier New"/>
                <w:color w:val="0000FF"/>
                <w:sz w:val="18"/>
                <w:lang w:eastAsia="fi-FI"/>
              </w:rPr>
              <w:t>="</w:t>
            </w:r>
            <w:del w:id="350" w:author="Tekijä">
              <w:r w:rsidRPr="004E48A5" w:rsidDel="00CD64A2">
                <w:rPr>
                  <w:rFonts w:ascii="Courier New" w:hAnsi="Courier New" w:cs="Courier New"/>
                  <w:color w:val="000000"/>
                  <w:sz w:val="18"/>
                  <w:lang w:eastAsia="fi-FI"/>
                </w:rPr>
                <w:delText>Hampaiden num</w:delText>
              </w:r>
              <w:r w:rsidRPr="004E48A5" w:rsidDel="00CD64A2">
                <w:rPr>
                  <w:rFonts w:ascii="Courier New" w:hAnsi="Courier New" w:cs="Courier New"/>
                  <w:color w:val="000000"/>
                  <w:sz w:val="18"/>
                  <w:lang w:eastAsia="fi-FI"/>
                </w:rPr>
                <w:delText>e</w:delText>
              </w:r>
              <w:r w:rsidRPr="004E48A5" w:rsidDel="00CD64A2">
                <w:rPr>
                  <w:rFonts w:ascii="Courier New" w:hAnsi="Courier New" w:cs="Courier New"/>
                  <w:color w:val="000000"/>
                  <w:sz w:val="18"/>
                  <w:lang w:eastAsia="fi-FI"/>
                </w:rPr>
                <w:delText>rointi</w:delText>
              </w:r>
            </w:del>
            <w:ins w:id="351" w:author="Tekijä">
              <w:del w:id="352" w:author="Tekijä">
                <w:r w:rsidR="00CD64A2" w:rsidRPr="004E48A5" w:rsidDel="001B2F58">
                  <w:rPr>
                    <w:rFonts w:ascii="Courier New" w:hAnsi="Courier New" w:cs="Courier New"/>
                    <w:color w:val="000000"/>
                    <w:sz w:val="18"/>
                    <w:lang w:eastAsia="fi-FI"/>
                  </w:rPr>
                  <w:delText>Hampaan numero</w:delText>
                </w:r>
              </w:del>
              <w:r w:rsidR="001B2F58" w:rsidRPr="004E48A5">
                <w:rPr>
                  <w:rFonts w:ascii="Courier New" w:hAnsi="Courier New" w:cs="Courier New"/>
                  <w:color w:val="000000"/>
                  <w:sz w:val="18"/>
                  <w:lang w:eastAsia="fi-FI"/>
                </w:rPr>
                <w:t>Hampaiden num</w:t>
              </w:r>
              <w:r w:rsidR="001B2F58" w:rsidRPr="004E48A5">
                <w:rPr>
                  <w:rFonts w:ascii="Courier New" w:hAnsi="Courier New" w:cs="Courier New"/>
                  <w:color w:val="000000"/>
                  <w:sz w:val="18"/>
                  <w:lang w:eastAsia="fi-FI"/>
                </w:rPr>
                <w:t>e</w:t>
              </w:r>
              <w:r w:rsidR="001B2F58" w:rsidRPr="004E48A5">
                <w:rPr>
                  <w:rFonts w:ascii="Courier New" w:hAnsi="Courier New" w:cs="Courier New"/>
                  <w:color w:val="000000"/>
                  <w:sz w:val="18"/>
                  <w:lang w:eastAsia="fi-FI"/>
                </w:rPr>
                <w:t>rointi</w:t>
              </w:r>
            </w:ins>
            <w:r w:rsidRPr="004E48A5">
              <w:rPr>
                <w:rFonts w:ascii="Courier New" w:hAnsi="Courier New" w:cs="Courier New"/>
                <w:color w:val="0000FF"/>
                <w:sz w:val="18"/>
                <w:lang w:eastAsia="fi-FI"/>
              </w:rPr>
              <w:t>"/&gt;</w:t>
            </w:r>
          </w:p>
          <w:p w14:paraId="76EAA529" w14:textId="77777777" w:rsidR="008D6504" w:rsidRPr="008D6504" w:rsidRDefault="008D6504" w:rsidP="008D6504">
            <w:pPr>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00"/>
                <w:sz w:val="18"/>
                <w:lang w:eastAsia="fi-FI"/>
              </w:rPr>
              <w:t xml:space="preserve">    </w:t>
            </w:r>
            <w:r w:rsidRPr="008D6504">
              <w:rPr>
                <w:rFonts w:ascii="Courier New" w:hAnsi="Courier New" w:cs="Courier New"/>
                <w:color w:val="0000FF"/>
                <w:sz w:val="18"/>
                <w:lang w:val="en-US" w:eastAsia="fi-FI"/>
              </w:rPr>
              <w:t>&lt;</w:t>
            </w:r>
            <w:r w:rsidRPr="008D6504">
              <w:rPr>
                <w:rFonts w:ascii="Courier New" w:hAnsi="Courier New" w:cs="Courier New"/>
                <w:color w:val="800000"/>
                <w:sz w:val="18"/>
                <w:lang w:val="en-US" w:eastAsia="fi-FI"/>
              </w:rPr>
              <w:t>text</w:t>
            </w:r>
            <w:r w:rsidRPr="008D6504">
              <w:rPr>
                <w:rFonts w:ascii="Courier New" w:hAnsi="Courier New" w:cs="Courier New"/>
                <w:color w:val="0000FF"/>
                <w:sz w:val="18"/>
                <w:lang w:val="en-US" w:eastAsia="fi-FI"/>
              </w:rPr>
              <w:t>&gt;</w:t>
            </w:r>
          </w:p>
          <w:p w14:paraId="22CEFE6C" w14:textId="77777777" w:rsidR="008D6504" w:rsidRPr="008D6504" w:rsidRDefault="008D6504" w:rsidP="008D6504">
            <w:pPr>
              <w:autoSpaceDE w:val="0"/>
              <w:autoSpaceDN w:val="0"/>
              <w:adjustRightInd w:val="0"/>
              <w:jc w:val="left"/>
              <w:rPr>
                <w:rFonts w:ascii="Courier New" w:hAnsi="Courier New" w:cs="Courier New"/>
                <w:color w:val="0000FF"/>
                <w:sz w:val="18"/>
                <w:lang w:val="en-US" w:eastAsia="fi-FI"/>
              </w:rPr>
            </w:pPr>
            <w:r w:rsidRPr="008D6504">
              <w:rPr>
                <w:rFonts w:ascii="Courier New" w:hAnsi="Courier New" w:cs="Courier New"/>
                <w:color w:val="000000"/>
                <w:sz w:val="18"/>
                <w:lang w:val="en-US" w:eastAsia="fi-FI"/>
              </w:rPr>
              <w:t xml:space="preserve">      </w:t>
            </w:r>
            <w:r w:rsidRPr="008D6504">
              <w:rPr>
                <w:rFonts w:ascii="Courier New" w:hAnsi="Courier New" w:cs="Courier New"/>
                <w:color w:val="0000FF"/>
                <w:sz w:val="18"/>
                <w:lang w:val="en-US" w:eastAsia="fi-FI"/>
              </w:rPr>
              <w:t>&lt;</w:t>
            </w:r>
            <w:r w:rsidRPr="008D6504">
              <w:rPr>
                <w:rFonts w:ascii="Courier New" w:hAnsi="Courier New" w:cs="Courier New"/>
                <w:color w:val="800000"/>
                <w:sz w:val="18"/>
                <w:lang w:val="en-US" w:eastAsia="fi-FI"/>
              </w:rPr>
              <w:t>reference</w:t>
            </w:r>
            <w:r w:rsidRPr="008D6504">
              <w:rPr>
                <w:rFonts w:ascii="Courier New" w:hAnsi="Courier New" w:cs="Courier New"/>
                <w:i/>
                <w:iCs/>
                <w:color w:val="008080"/>
                <w:sz w:val="18"/>
                <w:lang w:val="en-US" w:eastAsia="fi-FI"/>
              </w:rPr>
              <w:t xml:space="preserve"> </w:t>
            </w:r>
            <w:r w:rsidRPr="008D6504">
              <w:rPr>
                <w:rFonts w:ascii="Courier New" w:hAnsi="Courier New" w:cs="Courier New"/>
                <w:color w:val="FF0000"/>
                <w:sz w:val="18"/>
                <w:lang w:val="en-US" w:eastAsia="fi-FI"/>
              </w:rPr>
              <w:t>value</w:t>
            </w:r>
            <w:r w:rsidRPr="008D6504">
              <w:rPr>
                <w:rFonts w:ascii="Courier New" w:hAnsi="Courier New" w:cs="Courier New"/>
                <w:color w:val="0000FF"/>
                <w:sz w:val="18"/>
                <w:lang w:val="en-US" w:eastAsia="fi-FI"/>
              </w:rPr>
              <w:t>="</w:t>
            </w:r>
            <w:r w:rsidRPr="008D6504">
              <w:rPr>
                <w:rFonts w:ascii="Courier New" w:hAnsi="Courier New" w:cs="Courier New"/>
                <w:color w:val="000000"/>
                <w:sz w:val="18"/>
                <w:lang w:val="en-US" w:eastAsia="fi-FI"/>
              </w:rPr>
              <w:t>#OID1.2.246.10.1234567.14.2013.123.1.10.2.1</w:t>
            </w:r>
            <w:r w:rsidRPr="008D6504">
              <w:rPr>
                <w:rFonts w:ascii="Courier New" w:hAnsi="Courier New" w:cs="Courier New"/>
                <w:color w:val="0000FF"/>
                <w:sz w:val="18"/>
                <w:lang w:val="en-US" w:eastAsia="fi-FI"/>
              </w:rPr>
              <w:t>"/&gt;</w:t>
            </w:r>
          </w:p>
          <w:p w14:paraId="7A0337B1" w14:textId="77777777" w:rsidR="008D6504" w:rsidRPr="008D6504" w:rsidRDefault="008D6504" w:rsidP="008D6504">
            <w:pPr>
              <w:autoSpaceDE w:val="0"/>
              <w:autoSpaceDN w:val="0"/>
              <w:adjustRightInd w:val="0"/>
              <w:jc w:val="left"/>
              <w:rPr>
                <w:rFonts w:ascii="Courier New" w:hAnsi="Courier New" w:cs="Courier New"/>
                <w:color w:val="0000FF"/>
                <w:sz w:val="18"/>
                <w:lang w:val="en-US" w:eastAsia="fi-FI"/>
              </w:rPr>
            </w:pPr>
            <w:r w:rsidRPr="008D6504">
              <w:rPr>
                <w:rFonts w:ascii="Courier New" w:hAnsi="Courier New" w:cs="Courier New"/>
                <w:color w:val="000000"/>
                <w:sz w:val="18"/>
                <w:lang w:val="en-US" w:eastAsia="fi-FI"/>
              </w:rPr>
              <w:t xml:space="preserve">    </w:t>
            </w:r>
            <w:r w:rsidRPr="008D6504">
              <w:rPr>
                <w:rFonts w:ascii="Courier New" w:hAnsi="Courier New" w:cs="Courier New"/>
                <w:color w:val="0000FF"/>
                <w:sz w:val="18"/>
                <w:lang w:val="en-US" w:eastAsia="fi-FI"/>
              </w:rPr>
              <w:t>&lt;/</w:t>
            </w:r>
            <w:r w:rsidRPr="008D6504">
              <w:rPr>
                <w:rFonts w:ascii="Courier New" w:hAnsi="Courier New" w:cs="Courier New"/>
                <w:color w:val="800000"/>
                <w:sz w:val="18"/>
                <w:lang w:val="en-US" w:eastAsia="fi-FI"/>
              </w:rPr>
              <w:t>text</w:t>
            </w:r>
            <w:r w:rsidRPr="008D6504">
              <w:rPr>
                <w:rFonts w:ascii="Courier New" w:hAnsi="Courier New" w:cs="Courier New"/>
                <w:color w:val="0000FF"/>
                <w:sz w:val="18"/>
                <w:lang w:val="en-US" w:eastAsia="fi-FI"/>
              </w:rPr>
              <w:t>&gt;</w:t>
            </w:r>
          </w:p>
          <w:p w14:paraId="687C85EC" w14:textId="77777777" w:rsidR="008D6504" w:rsidRPr="00CD64A2" w:rsidRDefault="008D6504" w:rsidP="008D6504">
            <w:pPr>
              <w:autoSpaceDE w:val="0"/>
              <w:autoSpaceDN w:val="0"/>
              <w:adjustRightInd w:val="0"/>
              <w:ind w:left="568" w:hanging="568"/>
              <w:jc w:val="left"/>
              <w:rPr>
                <w:rFonts w:ascii="Courier New" w:hAnsi="Courier New" w:cs="Courier New"/>
                <w:color w:val="0000FF"/>
                <w:sz w:val="18"/>
                <w:lang w:val="en-US" w:eastAsia="fi-FI"/>
              </w:rPr>
            </w:pPr>
            <w:r w:rsidRPr="008D6504">
              <w:rPr>
                <w:rFonts w:ascii="Courier New" w:hAnsi="Courier New" w:cs="Courier New"/>
                <w:color w:val="000000"/>
                <w:sz w:val="18"/>
                <w:lang w:val="en-US" w:eastAsia="fi-FI"/>
              </w:rPr>
              <w:t xml:space="preserve">    </w:t>
            </w:r>
            <w:r w:rsidRPr="00CD64A2">
              <w:rPr>
                <w:rFonts w:ascii="Courier New" w:hAnsi="Courier New" w:cs="Courier New"/>
                <w:color w:val="0000FF"/>
                <w:sz w:val="18"/>
                <w:lang w:val="en-US" w:eastAsia="fi-FI"/>
              </w:rPr>
              <w:t>&lt;</w:t>
            </w:r>
            <w:r w:rsidRPr="00CD64A2">
              <w:rPr>
                <w:rFonts w:ascii="Courier New" w:hAnsi="Courier New" w:cs="Courier New"/>
                <w:color w:val="800000"/>
                <w:sz w:val="18"/>
                <w:lang w:val="en-US" w:eastAsia="fi-FI"/>
              </w:rPr>
              <w:t>value</w:t>
            </w:r>
            <w:r w:rsidRPr="00CD64A2">
              <w:rPr>
                <w:rFonts w:ascii="Courier New" w:hAnsi="Courier New" w:cs="Courier New"/>
                <w:i/>
                <w:iCs/>
                <w:color w:val="008080"/>
                <w:sz w:val="18"/>
                <w:lang w:val="en-US" w:eastAsia="fi-FI"/>
              </w:rPr>
              <w:t xml:space="preserve"> </w:t>
            </w:r>
            <w:r w:rsidRPr="00CD64A2">
              <w:rPr>
                <w:rFonts w:ascii="Courier New" w:hAnsi="Courier New" w:cs="Courier New"/>
                <w:color w:val="FF0000"/>
                <w:sz w:val="18"/>
                <w:lang w:val="en-US" w:eastAsia="fi-FI"/>
              </w:rPr>
              <w:t>xsi:type</w:t>
            </w:r>
            <w:r w:rsidRPr="00CD64A2">
              <w:rPr>
                <w:rFonts w:ascii="Courier New" w:hAnsi="Courier New" w:cs="Courier New"/>
                <w:color w:val="0000FF"/>
                <w:sz w:val="18"/>
                <w:lang w:val="en-US" w:eastAsia="fi-FI"/>
              </w:rPr>
              <w:t>="</w:t>
            </w:r>
            <w:del w:id="353" w:author="Tekijä">
              <w:r w:rsidRPr="00CD64A2" w:rsidDel="00B4787B">
                <w:rPr>
                  <w:rFonts w:ascii="Courier New" w:hAnsi="Courier New" w:cs="Courier New"/>
                  <w:color w:val="000000"/>
                  <w:sz w:val="18"/>
                  <w:lang w:val="en-US" w:eastAsia="fi-FI"/>
                </w:rPr>
                <w:delText>CD</w:delText>
              </w:r>
            </w:del>
            <w:ins w:id="354" w:author="Tekijä">
              <w:r w:rsidR="00B4787B">
                <w:rPr>
                  <w:rFonts w:ascii="Courier New" w:hAnsi="Courier New" w:cs="Courier New"/>
                  <w:color w:val="000000"/>
                  <w:sz w:val="18"/>
                  <w:lang w:val="en-US" w:eastAsia="fi-FI"/>
                </w:rPr>
                <w:t>CV</w:t>
              </w:r>
            </w:ins>
            <w:r w:rsidRPr="00CD64A2">
              <w:rPr>
                <w:rFonts w:ascii="Courier New" w:hAnsi="Courier New" w:cs="Courier New"/>
                <w:color w:val="0000FF"/>
                <w:sz w:val="18"/>
                <w:lang w:val="en-US" w:eastAsia="fi-FI"/>
              </w:rPr>
              <w:t>"</w:t>
            </w:r>
            <w:r w:rsidRPr="00CD64A2">
              <w:rPr>
                <w:rFonts w:ascii="Courier New" w:hAnsi="Courier New" w:cs="Courier New"/>
                <w:i/>
                <w:iCs/>
                <w:color w:val="008080"/>
                <w:sz w:val="18"/>
                <w:lang w:val="en-US" w:eastAsia="fi-FI"/>
              </w:rPr>
              <w:t xml:space="preserve"> </w:t>
            </w:r>
            <w:r w:rsidRPr="00CD64A2">
              <w:rPr>
                <w:rFonts w:ascii="Courier New" w:hAnsi="Courier New" w:cs="Courier New"/>
                <w:color w:val="FF0000"/>
                <w:sz w:val="18"/>
                <w:lang w:val="en-US" w:eastAsia="fi-FI"/>
              </w:rPr>
              <w:t>code</w:t>
            </w:r>
            <w:r w:rsidRPr="00CD64A2">
              <w:rPr>
                <w:rFonts w:ascii="Courier New" w:hAnsi="Courier New" w:cs="Courier New"/>
                <w:color w:val="0000FF"/>
                <w:sz w:val="18"/>
                <w:lang w:val="en-US" w:eastAsia="fi-FI"/>
              </w:rPr>
              <w:t>="</w:t>
            </w:r>
            <w:r w:rsidRPr="00CD64A2">
              <w:rPr>
                <w:rFonts w:ascii="Courier New" w:hAnsi="Courier New" w:cs="Courier New"/>
                <w:color w:val="000000"/>
                <w:sz w:val="18"/>
                <w:lang w:val="en-US" w:eastAsia="fi-FI"/>
              </w:rPr>
              <w:t>37</w:t>
            </w:r>
            <w:r w:rsidRPr="00CD64A2">
              <w:rPr>
                <w:rFonts w:ascii="Courier New" w:hAnsi="Courier New" w:cs="Courier New"/>
                <w:color w:val="0000FF"/>
                <w:sz w:val="18"/>
                <w:lang w:val="en-US" w:eastAsia="fi-FI"/>
              </w:rPr>
              <w:t>"</w:t>
            </w:r>
            <w:r w:rsidRPr="00CD64A2">
              <w:rPr>
                <w:rFonts w:ascii="Courier New" w:hAnsi="Courier New" w:cs="Courier New"/>
                <w:i/>
                <w:iCs/>
                <w:color w:val="008080"/>
                <w:sz w:val="18"/>
                <w:lang w:val="en-US" w:eastAsia="fi-FI"/>
              </w:rPr>
              <w:t xml:space="preserve"> </w:t>
            </w:r>
            <w:r w:rsidRPr="00CD64A2">
              <w:rPr>
                <w:rFonts w:ascii="Courier New" w:hAnsi="Courier New" w:cs="Courier New"/>
                <w:color w:val="FF0000"/>
                <w:sz w:val="18"/>
                <w:lang w:val="en-US" w:eastAsia="fi-FI"/>
              </w:rPr>
              <w:t>codeSystem</w:t>
            </w:r>
            <w:r w:rsidRPr="00CD64A2">
              <w:rPr>
                <w:rFonts w:ascii="Courier New" w:hAnsi="Courier New" w:cs="Courier New"/>
                <w:color w:val="0000FF"/>
                <w:sz w:val="18"/>
                <w:lang w:val="en-US" w:eastAsia="fi-FI"/>
              </w:rPr>
              <w:t>="</w:t>
            </w:r>
            <w:r w:rsidRPr="00CD64A2">
              <w:rPr>
                <w:rFonts w:ascii="Courier New" w:hAnsi="Courier New" w:cs="Courier New"/>
                <w:color w:val="000000"/>
                <w:sz w:val="18"/>
                <w:lang w:val="en-US" w:eastAsia="fi-FI"/>
              </w:rPr>
              <w:t>1.2.246.537.6.651.2010</w:t>
            </w:r>
            <w:r w:rsidRPr="00CD64A2">
              <w:rPr>
                <w:rFonts w:ascii="Courier New" w:hAnsi="Courier New" w:cs="Courier New"/>
                <w:color w:val="0000FF"/>
                <w:sz w:val="18"/>
                <w:lang w:val="en-US" w:eastAsia="fi-FI"/>
              </w:rPr>
              <w:t>"</w:t>
            </w:r>
            <w:r w:rsidRPr="00CD64A2">
              <w:rPr>
                <w:rFonts w:ascii="Courier New" w:hAnsi="Courier New" w:cs="Courier New"/>
                <w:i/>
                <w:iCs/>
                <w:color w:val="008080"/>
                <w:sz w:val="18"/>
                <w:lang w:val="en-US" w:eastAsia="fi-FI"/>
              </w:rPr>
              <w:t xml:space="preserve"> </w:t>
            </w:r>
            <w:r w:rsidRPr="00CD64A2">
              <w:rPr>
                <w:rFonts w:ascii="Courier New" w:hAnsi="Courier New" w:cs="Courier New"/>
                <w:color w:val="FF0000"/>
                <w:sz w:val="18"/>
                <w:lang w:val="en-US" w:eastAsia="fi-FI"/>
              </w:rPr>
              <w:t>codeSy</w:t>
            </w:r>
            <w:r w:rsidRPr="00CD64A2">
              <w:rPr>
                <w:rFonts w:ascii="Courier New" w:hAnsi="Courier New" w:cs="Courier New"/>
                <w:color w:val="FF0000"/>
                <w:sz w:val="18"/>
                <w:lang w:val="en-US" w:eastAsia="fi-FI"/>
              </w:rPr>
              <w:t>s</w:t>
            </w:r>
            <w:r w:rsidRPr="00CD64A2">
              <w:rPr>
                <w:rFonts w:ascii="Courier New" w:hAnsi="Courier New" w:cs="Courier New"/>
                <w:color w:val="FF0000"/>
                <w:sz w:val="18"/>
                <w:lang w:val="en-US" w:eastAsia="fi-FI"/>
              </w:rPr>
              <w:t>temName</w:t>
            </w:r>
            <w:r w:rsidRPr="00CD64A2">
              <w:rPr>
                <w:rFonts w:ascii="Courier New" w:hAnsi="Courier New" w:cs="Courier New"/>
                <w:color w:val="0000FF"/>
                <w:sz w:val="18"/>
                <w:lang w:val="en-US" w:eastAsia="fi-FI"/>
              </w:rPr>
              <w:t>="</w:t>
            </w:r>
            <w:r w:rsidRPr="00CD64A2">
              <w:rPr>
                <w:rFonts w:ascii="Courier New" w:hAnsi="Courier New" w:cs="Courier New"/>
                <w:i/>
                <w:iCs/>
                <w:color w:val="008080"/>
                <w:sz w:val="18"/>
                <w:lang w:val="en-US" w:eastAsia="fi-FI"/>
              </w:rPr>
              <w:t xml:space="preserve"> </w:t>
            </w:r>
            <w:r w:rsidRPr="00CD64A2">
              <w:rPr>
                <w:rFonts w:ascii="Courier New" w:hAnsi="Courier New" w:cs="Courier New"/>
                <w:color w:val="000000"/>
                <w:sz w:val="18"/>
                <w:lang w:val="en-US" w:eastAsia="fi-FI"/>
              </w:rPr>
              <w:t>STH - STH1 Hampaiden numerointi 2010</w:t>
            </w:r>
            <w:r w:rsidRPr="00CD64A2">
              <w:rPr>
                <w:rFonts w:ascii="Courier New" w:hAnsi="Courier New" w:cs="Courier New"/>
                <w:color w:val="0000FF"/>
                <w:sz w:val="18"/>
                <w:lang w:val="en-US" w:eastAsia="fi-FI"/>
              </w:rPr>
              <w:t>"</w:t>
            </w:r>
            <w:r w:rsidRPr="00CD64A2">
              <w:rPr>
                <w:rFonts w:ascii="Courier New" w:hAnsi="Courier New" w:cs="Courier New"/>
                <w:i/>
                <w:iCs/>
                <w:color w:val="008080"/>
                <w:sz w:val="18"/>
                <w:lang w:val="en-US" w:eastAsia="fi-FI"/>
              </w:rPr>
              <w:t xml:space="preserve"> </w:t>
            </w:r>
            <w:r w:rsidRPr="00CD64A2">
              <w:rPr>
                <w:rFonts w:ascii="Courier New" w:hAnsi="Courier New" w:cs="Courier New"/>
                <w:color w:val="FF0000"/>
                <w:sz w:val="18"/>
                <w:lang w:val="en-US" w:eastAsia="fi-FI"/>
              </w:rPr>
              <w:t>displayName</w:t>
            </w:r>
            <w:r w:rsidRPr="00CD64A2">
              <w:rPr>
                <w:rFonts w:ascii="Courier New" w:hAnsi="Courier New" w:cs="Courier New"/>
                <w:color w:val="0000FF"/>
                <w:sz w:val="18"/>
                <w:lang w:val="en-US" w:eastAsia="fi-FI"/>
              </w:rPr>
              <w:t>="</w:t>
            </w:r>
            <w:del w:id="355" w:author="Tekijä">
              <w:r w:rsidRPr="00CD64A2" w:rsidDel="00CD64A2">
                <w:rPr>
                  <w:rFonts w:ascii="Courier New" w:hAnsi="Courier New" w:cs="Courier New"/>
                  <w:color w:val="000000"/>
                  <w:sz w:val="18"/>
                  <w:lang w:val="en-US" w:eastAsia="fi-FI"/>
                </w:rPr>
                <w:delText>Alaleuan toinen m</w:delText>
              </w:r>
              <w:r w:rsidRPr="00CD64A2" w:rsidDel="00CD64A2">
                <w:rPr>
                  <w:rFonts w:ascii="Courier New" w:hAnsi="Courier New" w:cs="Courier New"/>
                  <w:color w:val="000000"/>
                  <w:sz w:val="18"/>
                  <w:lang w:val="en-US" w:eastAsia="fi-FI"/>
                </w:rPr>
                <w:delText>o</w:delText>
              </w:r>
              <w:r w:rsidRPr="00CD64A2" w:rsidDel="00CD64A2">
                <w:rPr>
                  <w:rFonts w:ascii="Courier New" w:hAnsi="Courier New" w:cs="Courier New"/>
                  <w:color w:val="000000"/>
                  <w:sz w:val="18"/>
                  <w:lang w:val="en-US" w:eastAsia="fi-FI"/>
                </w:rPr>
                <w:delText>laari vasemmalla puolella</w:delText>
              </w:r>
            </w:del>
            <w:ins w:id="356" w:author="Tekijä">
              <w:r w:rsidR="00CD64A2" w:rsidRPr="00CD64A2">
                <w:rPr>
                  <w:rFonts w:ascii="Courier New" w:hAnsi="Courier New" w:cs="Courier New"/>
                  <w:color w:val="000000"/>
                  <w:sz w:val="18"/>
                  <w:lang w:val="en-US" w:eastAsia="fi-FI"/>
                </w:rPr>
                <w:t>d 37</w:t>
              </w:r>
            </w:ins>
            <w:r w:rsidRPr="00CD64A2">
              <w:rPr>
                <w:rFonts w:ascii="Courier New" w:hAnsi="Courier New" w:cs="Courier New"/>
                <w:color w:val="0000FF"/>
                <w:sz w:val="18"/>
                <w:lang w:val="en-US" w:eastAsia="fi-FI"/>
              </w:rPr>
              <w:t>"/&gt;</w:t>
            </w:r>
          </w:p>
          <w:p w14:paraId="0C2A9C0F" w14:textId="77777777" w:rsidR="008D6504" w:rsidRPr="008D6504" w:rsidRDefault="008D6504" w:rsidP="008D6504">
            <w:pPr>
              <w:autoSpaceDE w:val="0"/>
              <w:autoSpaceDN w:val="0"/>
              <w:adjustRightInd w:val="0"/>
              <w:jc w:val="left"/>
              <w:rPr>
                <w:rFonts w:ascii="Courier New" w:hAnsi="Courier New" w:cs="Courier New"/>
                <w:color w:val="0000FF"/>
                <w:sz w:val="18"/>
                <w:lang w:eastAsia="fi-FI"/>
              </w:rPr>
            </w:pPr>
            <w:r w:rsidRPr="00CD64A2">
              <w:rPr>
                <w:rFonts w:ascii="Courier New" w:hAnsi="Courier New" w:cs="Courier New"/>
                <w:color w:val="000000"/>
                <w:sz w:val="18"/>
                <w:lang w:val="en-US" w:eastAsia="fi-FI"/>
              </w:rPr>
              <w:t xml:space="preserve">    </w:t>
            </w:r>
            <w:r w:rsidRPr="008D6504">
              <w:rPr>
                <w:rFonts w:ascii="Courier New" w:hAnsi="Courier New" w:cs="Courier New"/>
                <w:color w:val="0000FF"/>
                <w:sz w:val="18"/>
                <w:lang w:eastAsia="fi-FI"/>
              </w:rPr>
              <w:t>&lt;</w:t>
            </w:r>
            <w:r w:rsidRPr="008D6504">
              <w:rPr>
                <w:rFonts w:ascii="Courier New" w:hAnsi="Courier New" w:cs="Courier New"/>
                <w:color w:val="800000"/>
                <w:sz w:val="18"/>
                <w:lang w:eastAsia="fi-FI"/>
              </w:rPr>
              <w:t>entryRelationship</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typeCode</w:t>
            </w:r>
            <w:r w:rsidRPr="008D6504">
              <w:rPr>
                <w:rFonts w:ascii="Courier New" w:hAnsi="Courier New" w:cs="Courier New"/>
                <w:color w:val="0000FF"/>
                <w:sz w:val="18"/>
                <w:lang w:eastAsia="fi-FI"/>
              </w:rPr>
              <w:t>="</w:t>
            </w:r>
            <w:r w:rsidRPr="008D6504">
              <w:rPr>
                <w:rFonts w:ascii="Courier New" w:hAnsi="Courier New" w:cs="Courier New"/>
                <w:color w:val="000000"/>
                <w:sz w:val="18"/>
                <w:lang w:eastAsia="fi-FI"/>
              </w:rPr>
              <w:t>COMP</w:t>
            </w:r>
            <w:r w:rsidRPr="008D6504">
              <w:rPr>
                <w:rFonts w:ascii="Courier New" w:hAnsi="Courier New" w:cs="Courier New"/>
                <w:color w:val="0000FF"/>
                <w:sz w:val="18"/>
                <w:lang w:eastAsia="fi-FI"/>
              </w:rPr>
              <w:t>"&gt;</w:t>
            </w:r>
          </w:p>
          <w:p w14:paraId="59B19F73" w14:textId="77777777" w:rsidR="008D6504" w:rsidRPr="008D6504" w:rsidRDefault="008D6504" w:rsidP="008D6504">
            <w:pPr>
              <w:autoSpaceDE w:val="0"/>
              <w:autoSpaceDN w:val="0"/>
              <w:adjustRightInd w:val="0"/>
              <w:jc w:val="left"/>
              <w:rPr>
                <w:rFonts w:ascii="Courier New" w:hAnsi="Courier New" w:cs="Courier New"/>
                <w:color w:val="0000FF"/>
                <w:sz w:val="18"/>
                <w:lang w:eastAsia="fi-FI"/>
              </w:rPr>
            </w:pPr>
            <w:r w:rsidRPr="008D6504">
              <w:rPr>
                <w:rFonts w:ascii="Courier New" w:hAnsi="Courier New" w:cs="Courier New"/>
                <w:color w:val="000000"/>
                <w:sz w:val="18"/>
                <w:lang w:eastAsia="fi-FI"/>
              </w:rPr>
              <w:t xml:space="preserve">        </w:t>
            </w:r>
            <w:r w:rsidRPr="008D6504">
              <w:rPr>
                <w:rFonts w:ascii="Courier New" w:hAnsi="Courier New" w:cs="Courier New"/>
                <w:color w:val="0000FF"/>
                <w:sz w:val="18"/>
                <w:lang w:eastAsia="fi-FI"/>
              </w:rPr>
              <w:t>&lt;!--</w:t>
            </w:r>
            <w:r w:rsidRPr="008D6504">
              <w:rPr>
                <w:rFonts w:ascii="Courier New" w:hAnsi="Courier New" w:cs="Courier New"/>
                <w:color w:val="474747"/>
                <w:sz w:val="18"/>
                <w:lang w:eastAsia="fi-FI"/>
              </w:rPr>
              <w:t xml:space="preserve"> Hammas, hampaan tai sen osan puutos tai hampaan korvaava rakenne  </w:t>
            </w:r>
            <w:r w:rsidRPr="008D6504">
              <w:rPr>
                <w:rFonts w:ascii="Courier New" w:hAnsi="Courier New" w:cs="Courier New"/>
                <w:color w:val="0000FF"/>
                <w:sz w:val="18"/>
                <w:lang w:eastAsia="fi-FI"/>
              </w:rPr>
              <w:t>--&gt;</w:t>
            </w:r>
          </w:p>
          <w:p w14:paraId="0E3EDADE" w14:textId="77777777" w:rsidR="008D6504" w:rsidRPr="008D6504" w:rsidRDefault="008D6504" w:rsidP="008D6504">
            <w:pPr>
              <w:autoSpaceDE w:val="0"/>
              <w:autoSpaceDN w:val="0"/>
              <w:adjustRightInd w:val="0"/>
              <w:jc w:val="left"/>
              <w:rPr>
                <w:rFonts w:ascii="Courier New" w:hAnsi="Courier New" w:cs="Courier New"/>
                <w:color w:val="0000FF"/>
                <w:sz w:val="18"/>
                <w:lang w:val="en-US" w:eastAsia="fi-FI"/>
              </w:rPr>
            </w:pPr>
            <w:r w:rsidRPr="008D6504">
              <w:rPr>
                <w:rFonts w:ascii="Courier New" w:hAnsi="Courier New" w:cs="Courier New"/>
                <w:color w:val="000000"/>
                <w:sz w:val="18"/>
                <w:lang w:eastAsia="fi-FI"/>
              </w:rPr>
              <w:t xml:space="preserve">        </w:t>
            </w:r>
            <w:r w:rsidRPr="008D6504">
              <w:rPr>
                <w:rFonts w:ascii="Courier New" w:hAnsi="Courier New" w:cs="Courier New"/>
                <w:color w:val="0000FF"/>
                <w:sz w:val="18"/>
                <w:lang w:val="en-US" w:eastAsia="fi-FI"/>
              </w:rPr>
              <w:t>&lt;</w:t>
            </w:r>
            <w:r w:rsidRPr="008D6504">
              <w:rPr>
                <w:rFonts w:ascii="Courier New" w:hAnsi="Courier New" w:cs="Courier New"/>
                <w:color w:val="800000"/>
                <w:sz w:val="18"/>
                <w:lang w:val="en-US" w:eastAsia="fi-FI"/>
              </w:rPr>
              <w:t>observation</w:t>
            </w:r>
            <w:r w:rsidRPr="008D6504">
              <w:rPr>
                <w:rFonts w:ascii="Courier New" w:hAnsi="Courier New" w:cs="Courier New"/>
                <w:i/>
                <w:iCs/>
                <w:color w:val="008080"/>
                <w:sz w:val="18"/>
                <w:lang w:val="en-US" w:eastAsia="fi-FI"/>
              </w:rPr>
              <w:t xml:space="preserve"> </w:t>
            </w:r>
            <w:r w:rsidRPr="008D6504">
              <w:rPr>
                <w:rFonts w:ascii="Courier New" w:hAnsi="Courier New" w:cs="Courier New"/>
                <w:color w:val="FF0000"/>
                <w:sz w:val="18"/>
                <w:lang w:val="en-US" w:eastAsia="fi-FI"/>
              </w:rPr>
              <w:t>classCode</w:t>
            </w:r>
            <w:r w:rsidRPr="008D6504">
              <w:rPr>
                <w:rFonts w:ascii="Courier New" w:hAnsi="Courier New" w:cs="Courier New"/>
                <w:color w:val="0000FF"/>
                <w:sz w:val="18"/>
                <w:lang w:val="en-US" w:eastAsia="fi-FI"/>
              </w:rPr>
              <w:t>="</w:t>
            </w:r>
            <w:r w:rsidRPr="008D6504">
              <w:rPr>
                <w:rFonts w:ascii="Courier New" w:hAnsi="Courier New" w:cs="Courier New"/>
                <w:color w:val="000000"/>
                <w:sz w:val="18"/>
                <w:lang w:val="en-US" w:eastAsia="fi-FI"/>
              </w:rPr>
              <w:t>COND</w:t>
            </w:r>
            <w:r w:rsidRPr="008D6504">
              <w:rPr>
                <w:rFonts w:ascii="Courier New" w:hAnsi="Courier New" w:cs="Courier New"/>
                <w:color w:val="0000FF"/>
                <w:sz w:val="18"/>
                <w:lang w:val="en-US" w:eastAsia="fi-FI"/>
              </w:rPr>
              <w:t>"</w:t>
            </w:r>
            <w:r w:rsidRPr="008D6504">
              <w:rPr>
                <w:rFonts w:ascii="Courier New" w:hAnsi="Courier New" w:cs="Courier New"/>
                <w:i/>
                <w:iCs/>
                <w:color w:val="008080"/>
                <w:sz w:val="18"/>
                <w:lang w:val="en-US" w:eastAsia="fi-FI"/>
              </w:rPr>
              <w:t xml:space="preserve"> </w:t>
            </w:r>
            <w:r w:rsidRPr="008D6504">
              <w:rPr>
                <w:rFonts w:ascii="Courier New" w:hAnsi="Courier New" w:cs="Courier New"/>
                <w:color w:val="FF0000"/>
                <w:sz w:val="18"/>
                <w:lang w:val="en-US" w:eastAsia="fi-FI"/>
              </w:rPr>
              <w:t>moodCode</w:t>
            </w:r>
            <w:r w:rsidRPr="008D6504">
              <w:rPr>
                <w:rFonts w:ascii="Courier New" w:hAnsi="Courier New" w:cs="Courier New"/>
                <w:color w:val="0000FF"/>
                <w:sz w:val="18"/>
                <w:lang w:val="en-US" w:eastAsia="fi-FI"/>
              </w:rPr>
              <w:t>="</w:t>
            </w:r>
            <w:r w:rsidRPr="008D6504">
              <w:rPr>
                <w:rFonts w:ascii="Courier New" w:hAnsi="Courier New" w:cs="Courier New"/>
                <w:color w:val="000000"/>
                <w:sz w:val="18"/>
                <w:lang w:val="en-US" w:eastAsia="fi-FI"/>
              </w:rPr>
              <w:t>EVN</w:t>
            </w:r>
            <w:r w:rsidRPr="008D6504">
              <w:rPr>
                <w:rFonts w:ascii="Courier New" w:hAnsi="Courier New" w:cs="Courier New"/>
                <w:color w:val="0000FF"/>
                <w:sz w:val="18"/>
                <w:lang w:val="en-US" w:eastAsia="fi-FI"/>
              </w:rPr>
              <w:t>"&gt;</w:t>
            </w:r>
          </w:p>
          <w:p w14:paraId="1C5F3331" w14:textId="77777777" w:rsidR="008D6504" w:rsidRPr="008D6504" w:rsidRDefault="008D6504" w:rsidP="008D6504">
            <w:pPr>
              <w:autoSpaceDE w:val="0"/>
              <w:autoSpaceDN w:val="0"/>
              <w:adjustRightInd w:val="0"/>
              <w:ind w:left="1420" w:hanging="1420"/>
              <w:jc w:val="left"/>
              <w:rPr>
                <w:rFonts w:ascii="Courier New" w:hAnsi="Courier New" w:cs="Courier New"/>
                <w:color w:val="0000FF"/>
                <w:sz w:val="18"/>
                <w:lang w:eastAsia="fi-FI"/>
              </w:rPr>
            </w:pPr>
            <w:r w:rsidRPr="008D629F">
              <w:rPr>
                <w:rFonts w:ascii="Courier New" w:hAnsi="Courier New" w:cs="Courier New"/>
                <w:color w:val="000000"/>
                <w:sz w:val="18"/>
                <w:lang w:val="en-US" w:eastAsia="fi-FI"/>
              </w:rPr>
              <w:t xml:space="preserve">            </w:t>
            </w:r>
            <w:r w:rsidRPr="008D6504">
              <w:rPr>
                <w:rFonts w:ascii="Courier New" w:hAnsi="Courier New" w:cs="Courier New"/>
                <w:color w:val="0000FF"/>
                <w:sz w:val="18"/>
                <w:lang w:eastAsia="fi-FI"/>
              </w:rPr>
              <w:t>&lt;</w:t>
            </w:r>
            <w:r w:rsidRPr="008D6504">
              <w:rPr>
                <w:rFonts w:ascii="Courier New" w:hAnsi="Courier New" w:cs="Courier New"/>
                <w:color w:val="800000"/>
                <w:sz w:val="18"/>
                <w:lang w:eastAsia="fi-FI"/>
              </w:rPr>
              <w:t>code</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code</w:t>
            </w:r>
            <w:r w:rsidRPr="008D6504">
              <w:rPr>
                <w:rFonts w:ascii="Courier New" w:hAnsi="Courier New" w:cs="Courier New"/>
                <w:color w:val="0000FF"/>
                <w:sz w:val="18"/>
                <w:lang w:eastAsia="fi-FI"/>
              </w:rPr>
              <w:t>="</w:t>
            </w:r>
            <w:r w:rsidRPr="008D6504">
              <w:rPr>
                <w:rFonts w:ascii="Courier New" w:hAnsi="Courier New" w:cs="Courier New"/>
                <w:color w:val="000000"/>
                <w:sz w:val="18"/>
                <w:lang w:eastAsia="fi-FI"/>
              </w:rPr>
              <w:t>4</w:t>
            </w:r>
            <w:r w:rsidRPr="008D6504">
              <w:rPr>
                <w:rFonts w:ascii="Courier New" w:hAnsi="Courier New" w:cs="Courier New"/>
                <w:color w:val="0000FF"/>
                <w:sz w:val="18"/>
                <w:lang w:eastAsia="fi-FI"/>
              </w:rPr>
              <w:t>"</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codeSystem</w:t>
            </w:r>
            <w:r w:rsidRPr="008D6504">
              <w:rPr>
                <w:rFonts w:ascii="Courier New" w:hAnsi="Courier New" w:cs="Courier New"/>
                <w:color w:val="0000FF"/>
                <w:sz w:val="18"/>
                <w:lang w:eastAsia="fi-FI"/>
              </w:rPr>
              <w:t>="</w:t>
            </w:r>
            <w:r w:rsidRPr="008D6504">
              <w:rPr>
                <w:rFonts w:ascii="Courier New" w:hAnsi="Courier New" w:cs="Courier New"/>
                <w:color w:val="000000"/>
                <w:sz w:val="18"/>
                <w:lang w:eastAsia="fi-FI"/>
              </w:rPr>
              <w:t>1.2.246.537.6.12.2002.901.2013</w:t>
            </w:r>
            <w:r w:rsidRPr="008D6504">
              <w:rPr>
                <w:rFonts w:ascii="Courier New" w:hAnsi="Courier New" w:cs="Courier New"/>
                <w:color w:val="0000FF"/>
                <w:sz w:val="18"/>
                <w:lang w:eastAsia="fi-FI"/>
              </w:rPr>
              <w:t>"</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codeSystemN</w:t>
            </w:r>
            <w:r w:rsidRPr="008D6504">
              <w:rPr>
                <w:rFonts w:ascii="Courier New" w:hAnsi="Courier New" w:cs="Courier New"/>
                <w:color w:val="FF0000"/>
                <w:sz w:val="18"/>
                <w:lang w:eastAsia="fi-FI"/>
              </w:rPr>
              <w:t>a</w:t>
            </w:r>
            <w:r w:rsidRPr="008D6504">
              <w:rPr>
                <w:rFonts w:ascii="Courier New" w:hAnsi="Courier New" w:cs="Courier New"/>
                <w:color w:val="FF0000"/>
                <w:sz w:val="18"/>
                <w:lang w:eastAsia="fi-FI"/>
              </w:rPr>
              <w:t>me</w:t>
            </w:r>
            <w:r w:rsidRPr="008D6504">
              <w:rPr>
                <w:rFonts w:ascii="Courier New" w:hAnsi="Courier New" w:cs="Courier New"/>
                <w:color w:val="0000FF"/>
                <w:sz w:val="18"/>
                <w:lang w:eastAsia="fi-FI"/>
              </w:rPr>
              <w:t>="</w:t>
            </w:r>
            <w:r w:rsidRPr="008D6504">
              <w:rPr>
                <w:rFonts w:ascii="Courier New" w:hAnsi="Courier New" w:cs="Courier New"/>
                <w:color w:val="000000"/>
                <w:sz w:val="18"/>
                <w:lang w:eastAsia="fi-FI"/>
              </w:rPr>
              <w:t>THL/Tietosisältö - STH01 Hampaiston nykytila 2013</w:t>
            </w:r>
            <w:r w:rsidRPr="008D6504">
              <w:rPr>
                <w:rFonts w:ascii="Courier New" w:hAnsi="Courier New" w:cs="Courier New"/>
                <w:color w:val="0000FF"/>
                <w:sz w:val="18"/>
                <w:lang w:eastAsia="fi-FI"/>
              </w:rPr>
              <w:t>"</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displayName</w:t>
            </w:r>
            <w:r w:rsidRPr="008D6504">
              <w:rPr>
                <w:rFonts w:ascii="Courier New" w:hAnsi="Courier New" w:cs="Courier New"/>
                <w:color w:val="0000FF"/>
                <w:sz w:val="18"/>
                <w:lang w:eastAsia="fi-FI"/>
              </w:rPr>
              <w:t>="</w:t>
            </w:r>
            <w:ins w:id="357" w:author="Tekijä">
              <w:r w:rsidR="00CD64A2" w:rsidRPr="00CD64A2">
                <w:rPr>
                  <w:rFonts w:ascii="Courier New" w:hAnsi="Courier New" w:cs="Courier New"/>
                  <w:color w:val="000000"/>
                  <w:sz w:val="18"/>
                  <w:lang w:eastAsia="fi-FI"/>
                </w:rPr>
                <w:t>Hammas, hampaan osa, hampaan tai hampaan osan puutos tai hampaan korvaava rakenn</w:t>
              </w:r>
              <w:r w:rsidR="00CD64A2" w:rsidRPr="00CD64A2">
                <w:rPr>
                  <w:rFonts w:ascii="Courier New" w:hAnsi="Courier New" w:cs="Courier New"/>
                  <w:color w:val="000000"/>
                  <w:sz w:val="18"/>
                  <w:lang w:eastAsia="fi-FI"/>
                </w:rPr>
                <w:t>e</w:t>
              </w:r>
            </w:ins>
            <w:del w:id="358" w:author="Tekijä">
              <w:r w:rsidRPr="008D6504" w:rsidDel="00CD64A2">
                <w:rPr>
                  <w:rFonts w:ascii="Courier New" w:hAnsi="Courier New" w:cs="Courier New"/>
                  <w:color w:val="000000"/>
                  <w:sz w:val="18"/>
                  <w:lang w:eastAsia="fi-FI"/>
                </w:rPr>
                <w:delText>Hammas, hampaan tai sen osan puutos tai hampaan korvaava rakenne</w:delText>
              </w:r>
            </w:del>
            <w:r w:rsidRPr="008D6504">
              <w:rPr>
                <w:rFonts w:ascii="Courier New" w:hAnsi="Courier New" w:cs="Courier New"/>
                <w:color w:val="0000FF"/>
                <w:sz w:val="18"/>
                <w:lang w:eastAsia="fi-FI"/>
              </w:rPr>
              <w:t>"/&gt;</w:t>
            </w:r>
          </w:p>
          <w:p w14:paraId="0B3BAFA7" w14:textId="77777777" w:rsidR="008D6504" w:rsidRPr="008D6504" w:rsidRDefault="008D6504" w:rsidP="008D6504">
            <w:pPr>
              <w:autoSpaceDE w:val="0"/>
              <w:autoSpaceDN w:val="0"/>
              <w:adjustRightInd w:val="0"/>
              <w:jc w:val="left"/>
              <w:rPr>
                <w:rFonts w:ascii="Courier New" w:hAnsi="Courier New" w:cs="Courier New"/>
                <w:color w:val="0000FF"/>
                <w:sz w:val="18"/>
                <w:lang w:val="en-US" w:eastAsia="fi-FI"/>
              </w:rPr>
            </w:pPr>
            <w:r w:rsidRPr="008D6504">
              <w:rPr>
                <w:rFonts w:ascii="Courier New" w:hAnsi="Courier New" w:cs="Courier New"/>
                <w:color w:val="000000"/>
                <w:sz w:val="18"/>
                <w:lang w:eastAsia="fi-FI"/>
              </w:rPr>
              <w:t xml:space="preserve">            </w:t>
            </w:r>
            <w:r w:rsidRPr="008D6504">
              <w:rPr>
                <w:rFonts w:ascii="Courier New" w:hAnsi="Courier New" w:cs="Courier New"/>
                <w:color w:val="0000FF"/>
                <w:sz w:val="18"/>
                <w:lang w:val="en-US" w:eastAsia="fi-FI"/>
              </w:rPr>
              <w:t>&lt;</w:t>
            </w:r>
            <w:r w:rsidRPr="008D6504">
              <w:rPr>
                <w:rFonts w:ascii="Courier New" w:hAnsi="Courier New" w:cs="Courier New"/>
                <w:color w:val="800000"/>
                <w:sz w:val="18"/>
                <w:lang w:val="en-US" w:eastAsia="fi-FI"/>
              </w:rPr>
              <w:t>text</w:t>
            </w:r>
            <w:r w:rsidRPr="008D6504">
              <w:rPr>
                <w:rFonts w:ascii="Courier New" w:hAnsi="Courier New" w:cs="Courier New"/>
                <w:color w:val="0000FF"/>
                <w:sz w:val="18"/>
                <w:lang w:val="en-US" w:eastAsia="fi-FI"/>
              </w:rPr>
              <w:t>&gt;</w:t>
            </w:r>
          </w:p>
          <w:p w14:paraId="0BCE4CC6" w14:textId="77777777" w:rsidR="008D6504" w:rsidRPr="008D6504" w:rsidRDefault="008D6504" w:rsidP="008D6504">
            <w:pPr>
              <w:autoSpaceDE w:val="0"/>
              <w:autoSpaceDN w:val="0"/>
              <w:adjustRightInd w:val="0"/>
              <w:jc w:val="left"/>
              <w:rPr>
                <w:rFonts w:ascii="Courier New" w:hAnsi="Courier New" w:cs="Courier New"/>
                <w:color w:val="0000FF"/>
                <w:sz w:val="18"/>
                <w:lang w:val="en-US" w:eastAsia="fi-FI"/>
              </w:rPr>
            </w:pPr>
            <w:r w:rsidRPr="008D6504">
              <w:rPr>
                <w:rFonts w:ascii="Courier New" w:hAnsi="Courier New" w:cs="Courier New"/>
                <w:color w:val="000000"/>
                <w:sz w:val="18"/>
                <w:lang w:val="en-US" w:eastAsia="fi-FI"/>
              </w:rPr>
              <w:t xml:space="preserve">              </w:t>
            </w:r>
            <w:r w:rsidRPr="008D6504">
              <w:rPr>
                <w:rFonts w:ascii="Courier New" w:hAnsi="Courier New" w:cs="Courier New"/>
                <w:color w:val="0000FF"/>
                <w:sz w:val="18"/>
                <w:lang w:val="en-US" w:eastAsia="fi-FI"/>
              </w:rPr>
              <w:t>&lt;</w:t>
            </w:r>
            <w:r w:rsidRPr="008D6504">
              <w:rPr>
                <w:rFonts w:ascii="Courier New" w:hAnsi="Courier New" w:cs="Courier New"/>
                <w:color w:val="800000"/>
                <w:sz w:val="18"/>
                <w:lang w:val="en-US" w:eastAsia="fi-FI"/>
              </w:rPr>
              <w:t>reference</w:t>
            </w:r>
            <w:r w:rsidRPr="008D6504">
              <w:rPr>
                <w:rFonts w:ascii="Courier New" w:hAnsi="Courier New" w:cs="Courier New"/>
                <w:i/>
                <w:iCs/>
                <w:color w:val="008080"/>
                <w:sz w:val="18"/>
                <w:lang w:val="en-US" w:eastAsia="fi-FI"/>
              </w:rPr>
              <w:t xml:space="preserve"> </w:t>
            </w:r>
            <w:r w:rsidRPr="008D6504">
              <w:rPr>
                <w:rFonts w:ascii="Courier New" w:hAnsi="Courier New" w:cs="Courier New"/>
                <w:color w:val="FF0000"/>
                <w:sz w:val="18"/>
                <w:lang w:val="en-US" w:eastAsia="fi-FI"/>
              </w:rPr>
              <w:t>value</w:t>
            </w:r>
            <w:r w:rsidRPr="008D6504">
              <w:rPr>
                <w:rFonts w:ascii="Courier New" w:hAnsi="Courier New" w:cs="Courier New"/>
                <w:color w:val="0000FF"/>
                <w:sz w:val="18"/>
                <w:lang w:val="en-US" w:eastAsia="fi-FI"/>
              </w:rPr>
              <w:t>="</w:t>
            </w:r>
            <w:r w:rsidRPr="008D6504">
              <w:rPr>
                <w:rFonts w:ascii="Courier New" w:hAnsi="Courier New" w:cs="Courier New"/>
                <w:color w:val="000000"/>
                <w:sz w:val="18"/>
                <w:lang w:val="en-US" w:eastAsia="fi-FI"/>
              </w:rPr>
              <w:t>#OID1.2.246.10.1234567.14.2013.123.1.10.2.2</w:t>
            </w:r>
            <w:r w:rsidRPr="008D6504">
              <w:rPr>
                <w:rFonts w:ascii="Courier New" w:hAnsi="Courier New" w:cs="Courier New"/>
                <w:color w:val="0000FF"/>
                <w:sz w:val="18"/>
                <w:lang w:val="en-US" w:eastAsia="fi-FI"/>
              </w:rPr>
              <w:t>"/&gt;</w:t>
            </w:r>
          </w:p>
          <w:p w14:paraId="0463F6C4" w14:textId="77777777" w:rsidR="008D6504" w:rsidRPr="008D6504" w:rsidRDefault="008D6504" w:rsidP="008D6504">
            <w:pPr>
              <w:autoSpaceDE w:val="0"/>
              <w:autoSpaceDN w:val="0"/>
              <w:adjustRightInd w:val="0"/>
              <w:jc w:val="left"/>
              <w:rPr>
                <w:rFonts w:ascii="Courier New" w:hAnsi="Courier New" w:cs="Courier New"/>
                <w:color w:val="0000FF"/>
                <w:sz w:val="18"/>
                <w:lang w:val="en-US" w:eastAsia="fi-FI"/>
              </w:rPr>
            </w:pPr>
            <w:r w:rsidRPr="008D6504">
              <w:rPr>
                <w:rFonts w:ascii="Courier New" w:hAnsi="Courier New" w:cs="Courier New"/>
                <w:color w:val="000000"/>
                <w:sz w:val="18"/>
                <w:lang w:val="en-US" w:eastAsia="fi-FI"/>
              </w:rPr>
              <w:t xml:space="preserve">            </w:t>
            </w:r>
            <w:r w:rsidRPr="008D6504">
              <w:rPr>
                <w:rFonts w:ascii="Courier New" w:hAnsi="Courier New" w:cs="Courier New"/>
                <w:color w:val="0000FF"/>
                <w:sz w:val="18"/>
                <w:lang w:val="en-US" w:eastAsia="fi-FI"/>
              </w:rPr>
              <w:t>&lt;/</w:t>
            </w:r>
            <w:r w:rsidRPr="008D6504">
              <w:rPr>
                <w:rFonts w:ascii="Courier New" w:hAnsi="Courier New" w:cs="Courier New"/>
                <w:color w:val="800000"/>
                <w:sz w:val="18"/>
                <w:lang w:val="en-US" w:eastAsia="fi-FI"/>
              </w:rPr>
              <w:t>text</w:t>
            </w:r>
            <w:r w:rsidRPr="008D6504">
              <w:rPr>
                <w:rFonts w:ascii="Courier New" w:hAnsi="Courier New" w:cs="Courier New"/>
                <w:color w:val="0000FF"/>
                <w:sz w:val="18"/>
                <w:lang w:val="en-US" w:eastAsia="fi-FI"/>
              </w:rPr>
              <w:t>&gt;</w:t>
            </w:r>
          </w:p>
          <w:p w14:paraId="09FE5E7A" w14:textId="77777777" w:rsidR="008D6504" w:rsidRPr="008D6504" w:rsidRDefault="008D6504" w:rsidP="008D6504">
            <w:pPr>
              <w:autoSpaceDE w:val="0"/>
              <w:autoSpaceDN w:val="0"/>
              <w:adjustRightInd w:val="0"/>
              <w:ind w:left="1704" w:hanging="1704"/>
              <w:jc w:val="left"/>
              <w:rPr>
                <w:rFonts w:ascii="Courier New" w:hAnsi="Courier New" w:cs="Courier New"/>
                <w:color w:val="0000FF"/>
                <w:sz w:val="18"/>
                <w:lang w:eastAsia="fi-FI"/>
              </w:rPr>
            </w:pPr>
            <w:r w:rsidRPr="004431F8">
              <w:rPr>
                <w:rFonts w:ascii="Courier New" w:hAnsi="Courier New" w:cs="Courier New"/>
                <w:color w:val="000000"/>
                <w:sz w:val="18"/>
                <w:lang w:val="en-US" w:eastAsia="fi-FI"/>
              </w:rPr>
              <w:t xml:space="preserve">             </w:t>
            </w:r>
            <w:r w:rsidRPr="008D6504">
              <w:rPr>
                <w:rFonts w:ascii="Courier New" w:hAnsi="Courier New" w:cs="Courier New"/>
                <w:color w:val="0000FF"/>
                <w:sz w:val="18"/>
                <w:lang w:eastAsia="fi-FI"/>
              </w:rPr>
              <w:t>&lt;</w:t>
            </w:r>
            <w:r w:rsidRPr="008D6504">
              <w:rPr>
                <w:rFonts w:ascii="Courier New" w:hAnsi="Courier New" w:cs="Courier New"/>
                <w:color w:val="800000"/>
                <w:sz w:val="18"/>
                <w:lang w:eastAsia="fi-FI"/>
              </w:rPr>
              <w:t>value</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xsi:type</w:t>
            </w:r>
            <w:r w:rsidRPr="008D6504">
              <w:rPr>
                <w:rFonts w:ascii="Courier New" w:hAnsi="Courier New" w:cs="Courier New"/>
                <w:color w:val="0000FF"/>
                <w:sz w:val="18"/>
                <w:lang w:eastAsia="fi-FI"/>
              </w:rPr>
              <w:t>="</w:t>
            </w:r>
            <w:del w:id="359" w:author="Tekijä">
              <w:r w:rsidRPr="008D6504" w:rsidDel="00B4787B">
                <w:rPr>
                  <w:rFonts w:ascii="Courier New" w:hAnsi="Courier New" w:cs="Courier New"/>
                  <w:color w:val="000000"/>
                  <w:sz w:val="18"/>
                  <w:lang w:eastAsia="fi-FI"/>
                </w:rPr>
                <w:delText>CD</w:delText>
              </w:r>
            </w:del>
            <w:ins w:id="360" w:author="Tekijä">
              <w:r w:rsidR="00B4787B">
                <w:rPr>
                  <w:rFonts w:ascii="Courier New" w:hAnsi="Courier New" w:cs="Courier New"/>
                  <w:color w:val="000000"/>
                  <w:sz w:val="18"/>
                  <w:lang w:eastAsia="fi-FI"/>
                </w:rPr>
                <w:t>CV</w:t>
              </w:r>
            </w:ins>
            <w:r w:rsidRPr="008D6504">
              <w:rPr>
                <w:rFonts w:ascii="Courier New" w:hAnsi="Courier New" w:cs="Courier New"/>
                <w:color w:val="0000FF"/>
                <w:sz w:val="18"/>
                <w:lang w:eastAsia="fi-FI"/>
              </w:rPr>
              <w:t>"</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code</w:t>
            </w:r>
            <w:r w:rsidRPr="008D6504">
              <w:rPr>
                <w:rFonts w:ascii="Courier New" w:hAnsi="Courier New" w:cs="Courier New"/>
                <w:color w:val="0000FF"/>
                <w:sz w:val="18"/>
                <w:lang w:eastAsia="fi-FI"/>
              </w:rPr>
              <w:t>="</w:t>
            </w:r>
            <w:r w:rsidRPr="008D6504">
              <w:rPr>
                <w:rFonts w:ascii="Courier New" w:hAnsi="Courier New" w:cs="Courier New"/>
                <w:color w:val="000000"/>
                <w:sz w:val="18"/>
                <w:lang w:eastAsia="fi-FI"/>
              </w:rPr>
              <w:t>71</w:t>
            </w:r>
            <w:r w:rsidRPr="008D6504">
              <w:rPr>
                <w:rFonts w:ascii="Courier New" w:hAnsi="Courier New" w:cs="Courier New"/>
                <w:color w:val="0000FF"/>
                <w:sz w:val="18"/>
                <w:lang w:eastAsia="fi-FI"/>
              </w:rPr>
              <w:t>"</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codeSystem</w:t>
            </w:r>
            <w:r w:rsidRPr="008D6504">
              <w:rPr>
                <w:rFonts w:ascii="Courier New" w:hAnsi="Courier New" w:cs="Courier New"/>
                <w:color w:val="0000FF"/>
                <w:sz w:val="18"/>
                <w:lang w:eastAsia="fi-FI"/>
              </w:rPr>
              <w:t>="</w:t>
            </w:r>
            <w:r w:rsidRPr="008D6504">
              <w:rPr>
                <w:rFonts w:ascii="Courier New" w:hAnsi="Courier New" w:cs="Courier New"/>
                <w:color w:val="000000"/>
                <w:sz w:val="18"/>
                <w:lang w:eastAsia="fi-FI"/>
              </w:rPr>
              <w:t>1.2.246.537.6.652.2010</w:t>
            </w:r>
            <w:r w:rsidRPr="008D6504">
              <w:rPr>
                <w:rFonts w:ascii="Courier New" w:hAnsi="Courier New" w:cs="Courier New"/>
                <w:color w:val="0000FF"/>
                <w:sz w:val="18"/>
                <w:lang w:eastAsia="fi-FI"/>
              </w:rPr>
              <w:t>"</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c</w:t>
            </w:r>
            <w:r w:rsidRPr="008D6504">
              <w:rPr>
                <w:rFonts w:ascii="Courier New" w:hAnsi="Courier New" w:cs="Courier New"/>
                <w:color w:val="FF0000"/>
                <w:sz w:val="18"/>
                <w:lang w:eastAsia="fi-FI"/>
              </w:rPr>
              <w:t>o</w:t>
            </w:r>
            <w:r w:rsidRPr="008D6504">
              <w:rPr>
                <w:rFonts w:ascii="Courier New" w:hAnsi="Courier New" w:cs="Courier New"/>
                <w:color w:val="FF0000"/>
                <w:sz w:val="18"/>
                <w:lang w:eastAsia="fi-FI"/>
              </w:rPr>
              <w:t>deSystemName</w:t>
            </w:r>
            <w:r w:rsidRPr="008D6504">
              <w:rPr>
                <w:rFonts w:ascii="Courier New" w:hAnsi="Courier New" w:cs="Courier New"/>
                <w:color w:val="0000FF"/>
                <w:sz w:val="18"/>
                <w:lang w:eastAsia="fi-FI"/>
              </w:rPr>
              <w:t>="</w:t>
            </w:r>
            <w:r w:rsidRPr="008D6504">
              <w:rPr>
                <w:rFonts w:ascii="Courier New" w:hAnsi="Courier New" w:cs="Courier New"/>
                <w:color w:val="000000"/>
                <w:sz w:val="18"/>
                <w:lang w:eastAsia="fi-FI"/>
              </w:rPr>
              <w:t xml:space="preserve">STH - STH2 </w:t>
            </w:r>
            <w:ins w:id="361" w:author="Tekijä">
              <w:r w:rsidR="00CD64A2" w:rsidRPr="00CD64A2">
                <w:rPr>
                  <w:rFonts w:ascii="Courier New" w:hAnsi="Courier New" w:cs="Courier New"/>
                  <w:color w:val="000000"/>
                  <w:sz w:val="18"/>
                  <w:lang w:eastAsia="fi-FI"/>
                </w:rPr>
                <w:t>Hammas, hampaan osa, näiden puutos tai hampaan ko</w:t>
              </w:r>
              <w:r w:rsidR="00CD64A2" w:rsidRPr="00CD64A2">
                <w:rPr>
                  <w:rFonts w:ascii="Courier New" w:hAnsi="Courier New" w:cs="Courier New"/>
                  <w:color w:val="000000"/>
                  <w:sz w:val="18"/>
                  <w:lang w:eastAsia="fi-FI"/>
                </w:rPr>
                <w:t>r</w:t>
              </w:r>
              <w:r w:rsidR="00CD64A2" w:rsidRPr="00CD64A2">
                <w:rPr>
                  <w:rFonts w:ascii="Courier New" w:hAnsi="Courier New" w:cs="Courier New"/>
                  <w:color w:val="000000"/>
                  <w:sz w:val="18"/>
                  <w:lang w:eastAsia="fi-FI"/>
                </w:rPr>
                <w:t>vaava rakenne</w:t>
              </w:r>
            </w:ins>
            <w:del w:id="362" w:author="Tekijä">
              <w:r w:rsidRPr="008D6504" w:rsidDel="00CD64A2">
                <w:rPr>
                  <w:rFonts w:ascii="Courier New" w:hAnsi="Courier New" w:cs="Courier New"/>
                  <w:color w:val="000000"/>
                  <w:sz w:val="18"/>
                  <w:lang w:eastAsia="fi-FI"/>
                </w:rPr>
                <w:delText>Hammas, hampaan tai sen osan puutos tai hampaan korvaava rakenne</w:delText>
              </w:r>
            </w:del>
            <w:r w:rsidRPr="008D6504">
              <w:rPr>
                <w:rFonts w:ascii="Courier New" w:hAnsi="Courier New" w:cs="Courier New"/>
                <w:color w:val="000000"/>
                <w:sz w:val="18"/>
                <w:lang w:eastAsia="fi-FI"/>
              </w:rPr>
              <w:t xml:space="preserve"> 2010</w:t>
            </w:r>
            <w:r w:rsidRPr="008D6504">
              <w:rPr>
                <w:rFonts w:ascii="Courier New" w:hAnsi="Courier New" w:cs="Courier New"/>
                <w:color w:val="0000FF"/>
                <w:sz w:val="18"/>
                <w:lang w:eastAsia="fi-FI"/>
              </w:rPr>
              <w:t>"</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displayName</w:t>
            </w:r>
            <w:r w:rsidRPr="008D6504">
              <w:rPr>
                <w:rFonts w:ascii="Courier New" w:hAnsi="Courier New" w:cs="Courier New"/>
                <w:color w:val="0000FF"/>
                <w:sz w:val="18"/>
                <w:lang w:eastAsia="fi-FI"/>
              </w:rPr>
              <w:t>="</w:t>
            </w:r>
            <w:r w:rsidRPr="008D6504">
              <w:rPr>
                <w:rFonts w:ascii="Courier New" w:hAnsi="Courier New" w:cs="Courier New"/>
                <w:color w:val="000000"/>
                <w:sz w:val="18"/>
                <w:lang w:eastAsia="fi-FI"/>
              </w:rPr>
              <w:t>Koko hampaan puutos</w:t>
            </w:r>
            <w:r w:rsidRPr="008D6504">
              <w:rPr>
                <w:rFonts w:ascii="Courier New" w:hAnsi="Courier New" w:cs="Courier New"/>
                <w:color w:val="0000FF"/>
                <w:sz w:val="18"/>
                <w:lang w:eastAsia="fi-FI"/>
              </w:rPr>
              <w:t>"/&gt;</w:t>
            </w:r>
          </w:p>
          <w:p w14:paraId="7E7B144E" w14:textId="77777777" w:rsidR="008D6504" w:rsidRPr="008D6504" w:rsidRDefault="008D6504" w:rsidP="008D6504">
            <w:pPr>
              <w:autoSpaceDE w:val="0"/>
              <w:autoSpaceDN w:val="0"/>
              <w:adjustRightInd w:val="0"/>
              <w:jc w:val="left"/>
              <w:rPr>
                <w:rFonts w:ascii="Courier New" w:hAnsi="Courier New" w:cs="Courier New"/>
                <w:color w:val="0000FF"/>
                <w:sz w:val="18"/>
                <w:lang w:eastAsia="fi-FI"/>
              </w:rPr>
            </w:pPr>
            <w:r w:rsidRPr="008D6504">
              <w:rPr>
                <w:rFonts w:ascii="Courier New" w:hAnsi="Courier New" w:cs="Courier New"/>
                <w:color w:val="000000"/>
                <w:sz w:val="18"/>
                <w:lang w:eastAsia="fi-FI"/>
              </w:rPr>
              <w:t xml:space="preserve">            </w:t>
            </w:r>
            <w:r w:rsidRPr="008D6504">
              <w:rPr>
                <w:rFonts w:ascii="Courier New" w:hAnsi="Courier New" w:cs="Courier New"/>
                <w:color w:val="0000FF"/>
                <w:sz w:val="18"/>
                <w:lang w:eastAsia="fi-FI"/>
              </w:rPr>
              <w:t>&lt;</w:t>
            </w:r>
            <w:r w:rsidRPr="008D6504">
              <w:rPr>
                <w:rFonts w:ascii="Courier New" w:hAnsi="Courier New" w:cs="Courier New"/>
                <w:color w:val="800000"/>
                <w:sz w:val="18"/>
                <w:lang w:eastAsia="fi-FI"/>
              </w:rPr>
              <w:t>entryRelationship</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typeCode</w:t>
            </w:r>
            <w:r w:rsidRPr="008D6504">
              <w:rPr>
                <w:rFonts w:ascii="Courier New" w:hAnsi="Courier New" w:cs="Courier New"/>
                <w:color w:val="0000FF"/>
                <w:sz w:val="18"/>
                <w:lang w:eastAsia="fi-FI"/>
              </w:rPr>
              <w:t>="</w:t>
            </w:r>
            <w:r w:rsidRPr="008D6504">
              <w:rPr>
                <w:rFonts w:ascii="Courier New" w:hAnsi="Courier New" w:cs="Courier New"/>
                <w:color w:val="000000"/>
                <w:sz w:val="18"/>
                <w:lang w:eastAsia="fi-FI"/>
              </w:rPr>
              <w:t>COMP</w:t>
            </w:r>
            <w:r w:rsidRPr="008D6504">
              <w:rPr>
                <w:rFonts w:ascii="Courier New" w:hAnsi="Courier New" w:cs="Courier New"/>
                <w:color w:val="0000FF"/>
                <w:sz w:val="18"/>
                <w:lang w:eastAsia="fi-FI"/>
              </w:rPr>
              <w:t>"&gt;</w:t>
            </w:r>
          </w:p>
          <w:p w14:paraId="52C6F80F" w14:textId="77777777" w:rsidR="008D6504" w:rsidRPr="008D6504" w:rsidRDefault="008D6504" w:rsidP="008D6504">
            <w:pPr>
              <w:autoSpaceDE w:val="0"/>
              <w:autoSpaceDN w:val="0"/>
              <w:adjustRightInd w:val="0"/>
              <w:jc w:val="left"/>
              <w:rPr>
                <w:rFonts w:ascii="Courier New" w:hAnsi="Courier New" w:cs="Courier New"/>
                <w:color w:val="0000FF"/>
                <w:sz w:val="18"/>
                <w:lang w:eastAsia="fi-FI"/>
              </w:rPr>
            </w:pPr>
            <w:r w:rsidRPr="008D6504">
              <w:rPr>
                <w:rFonts w:ascii="Courier New" w:hAnsi="Courier New" w:cs="Courier New"/>
                <w:color w:val="000000"/>
                <w:sz w:val="18"/>
                <w:lang w:eastAsia="fi-FI"/>
              </w:rPr>
              <w:t xml:space="preserve">                </w:t>
            </w:r>
            <w:r w:rsidRPr="008D6504">
              <w:rPr>
                <w:rFonts w:ascii="Courier New" w:hAnsi="Courier New" w:cs="Courier New"/>
                <w:color w:val="0000FF"/>
                <w:sz w:val="18"/>
                <w:lang w:eastAsia="fi-FI"/>
              </w:rPr>
              <w:t>&lt;!--</w:t>
            </w:r>
            <w:r w:rsidRPr="008D6504">
              <w:rPr>
                <w:rFonts w:ascii="Courier New" w:hAnsi="Courier New" w:cs="Courier New"/>
                <w:color w:val="474747"/>
                <w:sz w:val="18"/>
                <w:lang w:eastAsia="fi-FI"/>
              </w:rPr>
              <w:t xml:space="preserve"> Hampaan tai sen osan puutoksen lisätieto  </w:t>
            </w:r>
            <w:r w:rsidRPr="008D6504">
              <w:rPr>
                <w:rFonts w:ascii="Courier New" w:hAnsi="Courier New" w:cs="Courier New"/>
                <w:color w:val="0000FF"/>
                <w:sz w:val="18"/>
                <w:lang w:eastAsia="fi-FI"/>
              </w:rPr>
              <w:t>--&gt;</w:t>
            </w:r>
          </w:p>
          <w:p w14:paraId="36273DE1" w14:textId="77777777" w:rsidR="008D6504" w:rsidRPr="008D6504" w:rsidRDefault="008D6504" w:rsidP="008D6504">
            <w:pPr>
              <w:autoSpaceDE w:val="0"/>
              <w:autoSpaceDN w:val="0"/>
              <w:adjustRightInd w:val="0"/>
              <w:jc w:val="left"/>
              <w:rPr>
                <w:rFonts w:ascii="Courier New" w:hAnsi="Courier New" w:cs="Courier New"/>
                <w:color w:val="0000FF"/>
                <w:sz w:val="18"/>
                <w:lang w:val="en-US" w:eastAsia="fi-FI"/>
              </w:rPr>
            </w:pPr>
            <w:r w:rsidRPr="008D6504">
              <w:rPr>
                <w:rFonts w:ascii="Courier New" w:hAnsi="Courier New" w:cs="Courier New"/>
                <w:color w:val="000000"/>
                <w:sz w:val="18"/>
                <w:lang w:eastAsia="fi-FI"/>
              </w:rPr>
              <w:t xml:space="preserve">                </w:t>
            </w:r>
            <w:r w:rsidRPr="008D6504">
              <w:rPr>
                <w:rFonts w:ascii="Courier New" w:hAnsi="Courier New" w:cs="Courier New"/>
                <w:color w:val="0000FF"/>
                <w:sz w:val="18"/>
                <w:lang w:val="en-US" w:eastAsia="fi-FI"/>
              </w:rPr>
              <w:t>&lt;</w:t>
            </w:r>
            <w:r w:rsidRPr="008D6504">
              <w:rPr>
                <w:rFonts w:ascii="Courier New" w:hAnsi="Courier New" w:cs="Courier New"/>
                <w:color w:val="800000"/>
                <w:sz w:val="18"/>
                <w:lang w:val="en-US" w:eastAsia="fi-FI"/>
              </w:rPr>
              <w:t>observation</w:t>
            </w:r>
            <w:r w:rsidRPr="008D6504">
              <w:rPr>
                <w:rFonts w:ascii="Courier New" w:hAnsi="Courier New" w:cs="Courier New"/>
                <w:i/>
                <w:iCs/>
                <w:color w:val="008080"/>
                <w:sz w:val="18"/>
                <w:lang w:val="en-US" w:eastAsia="fi-FI"/>
              </w:rPr>
              <w:t xml:space="preserve"> </w:t>
            </w:r>
            <w:r w:rsidRPr="008D6504">
              <w:rPr>
                <w:rFonts w:ascii="Courier New" w:hAnsi="Courier New" w:cs="Courier New"/>
                <w:color w:val="FF0000"/>
                <w:sz w:val="18"/>
                <w:lang w:val="en-US" w:eastAsia="fi-FI"/>
              </w:rPr>
              <w:t>classCode</w:t>
            </w:r>
            <w:r w:rsidRPr="008D6504">
              <w:rPr>
                <w:rFonts w:ascii="Courier New" w:hAnsi="Courier New" w:cs="Courier New"/>
                <w:color w:val="0000FF"/>
                <w:sz w:val="18"/>
                <w:lang w:val="en-US" w:eastAsia="fi-FI"/>
              </w:rPr>
              <w:t>="</w:t>
            </w:r>
            <w:r w:rsidRPr="008D6504">
              <w:rPr>
                <w:rFonts w:ascii="Courier New" w:hAnsi="Courier New" w:cs="Courier New"/>
                <w:color w:val="000000"/>
                <w:sz w:val="18"/>
                <w:lang w:val="en-US" w:eastAsia="fi-FI"/>
              </w:rPr>
              <w:t>COND</w:t>
            </w:r>
            <w:r w:rsidRPr="008D6504">
              <w:rPr>
                <w:rFonts w:ascii="Courier New" w:hAnsi="Courier New" w:cs="Courier New"/>
                <w:color w:val="0000FF"/>
                <w:sz w:val="18"/>
                <w:lang w:val="en-US" w:eastAsia="fi-FI"/>
              </w:rPr>
              <w:t>"</w:t>
            </w:r>
            <w:r w:rsidRPr="008D6504">
              <w:rPr>
                <w:rFonts w:ascii="Courier New" w:hAnsi="Courier New" w:cs="Courier New"/>
                <w:i/>
                <w:iCs/>
                <w:color w:val="008080"/>
                <w:sz w:val="18"/>
                <w:lang w:val="en-US" w:eastAsia="fi-FI"/>
              </w:rPr>
              <w:t xml:space="preserve"> </w:t>
            </w:r>
            <w:r w:rsidRPr="008D6504">
              <w:rPr>
                <w:rFonts w:ascii="Courier New" w:hAnsi="Courier New" w:cs="Courier New"/>
                <w:color w:val="FF0000"/>
                <w:sz w:val="18"/>
                <w:lang w:val="en-US" w:eastAsia="fi-FI"/>
              </w:rPr>
              <w:t>moodCode</w:t>
            </w:r>
            <w:r w:rsidRPr="008D6504">
              <w:rPr>
                <w:rFonts w:ascii="Courier New" w:hAnsi="Courier New" w:cs="Courier New"/>
                <w:color w:val="0000FF"/>
                <w:sz w:val="18"/>
                <w:lang w:val="en-US" w:eastAsia="fi-FI"/>
              </w:rPr>
              <w:t>="</w:t>
            </w:r>
            <w:r w:rsidRPr="008D6504">
              <w:rPr>
                <w:rFonts w:ascii="Courier New" w:hAnsi="Courier New" w:cs="Courier New"/>
                <w:color w:val="000000"/>
                <w:sz w:val="18"/>
                <w:lang w:val="en-US" w:eastAsia="fi-FI"/>
              </w:rPr>
              <w:t>EVN</w:t>
            </w:r>
            <w:r w:rsidRPr="008D6504">
              <w:rPr>
                <w:rFonts w:ascii="Courier New" w:hAnsi="Courier New" w:cs="Courier New"/>
                <w:color w:val="0000FF"/>
                <w:sz w:val="18"/>
                <w:lang w:val="en-US" w:eastAsia="fi-FI"/>
              </w:rPr>
              <w:t>"&gt;</w:t>
            </w:r>
          </w:p>
          <w:p w14:paraId="1A7D9FD5" w14:textId="77777777" w:rsidR="008D6504" w:rsidRPr="008D6504" w:rsidRDefault="008D6504" w:rsidP="008D6504">
            <w:pPr>
              <w:autoSpaceDE w:val="0"/>
              <w:autoSpaceDN w:val="0"/>
              <w:adjustRightInd w:val="0"/>
              <w:ind w:left="2272" w:hanging="2272"/>
              <w:jc w:val="left"/>
              <w:rPr>
                <w:rFonts w:ascii="Courier New" w:hAnsi="Courier New" w:cs="Courier New"/>
                <w:color w:val="0000FF"/>
                <w:sz w:val="18"/>
                <w:lang w:eastAsia="fi-FI"/>
              </w:rPr>
            </w:pPr>
            <w:r w:rsidRPr="008D6504">
              <w:rPr>
                <w:rFonts w:ascii="Courier New" w:hAnsi="Courier New" w:cs="Courier New"/>
                <w:color w:val="000000"/>
                <w:sz w:val="18"/>
                <w:lang w:val="en-US" w:eastAsia="fi-FI"/>
              </w:rPr>
              <w:t xml:space="preserve">                    </w:t>
            </w:r>
            <w:r w:rsidRPr="008D6504">
              <w:rPr>
                <w:rFonts w:ascii="Courier New" w:hAnsi="Courier New" w:cs="Courier New"/>
                <w:color w:val="0000FF"/>
                <w:sz w:val="18"/>
                <w:lang w:eastAsia="fi-FI"/>
              </w:rPr>
              <w:t>&lt;</w:t>
            </w:r>
            <w:r w:rsidRPr="008D6504">
              <w:rPr>
                <w:rFonts w:ascii="Courier New" w:hAnsi="Courier New" w:cs="Courier New"/>
                <w:color w:val="800000"/>
                <w:sz w:val="18"/>
                <w:lang w:eastAsia="fi-FI"/>
              </w:rPr>
              <w:t>code</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code</w:t>
            </w:r>
            <w:r w:rsidRPr="008D6504">
              <w:rPr>
                <w:rFonts w:ascii="Courier New" w:hAnsi="Courier New" w:cs="Courier New"/>
                <w:color w:val="0000FF"/>
                <w:sz w:val="18"/>
                <w:lang w:eastAsia="fi-FI"/>
              </w:rPr>
              <w:t>="</w:t>
            </w:r>
            <w:r w:rsidRPr="008D6504">
              <w:rPr>
                <w:rFonts w:ascii="Courier New" w:hAnsi="Courier New" w:cs="Courier New"/>
                <w:color w:val="000000"/>
                <w:sz w:val="18"/>
                <w:lang w:eastAsia="fi-FI"/>
              </w:rPr>
              <w:t>12</w:t>
            </w:r>
            <w:r w:rsidRPr="008D6504">
              <w:rPr>
                <w:rFonts w:ascii="Courier New" w:hAnsi="Courier New" w:cs="Courier New"/>
                <w:color w:val="0000FF"/>
                <w:sz w:val="18"/>
                <w:lang w:eastAsia="fi-FI"/>
              </w:rPr>
              <w:t>"</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codeSystem</w:t>
            </w:r>
            <w:r w:rsidRPr="008D6504">
              <w:rPr>
                <w:rFonts w:ascii="Courier New" w:hAnsi="Courier New" w:cs="Courier New"/>
                <w:color w:val="0000FF"/>
                <w:sz w:val="18"/>
                <w:lang w:eastAsia="fi-FI"/>
              </w:rPr>
              <w:t>="</w:t>
            </w:r>
            <w:r w:rsidRPr="008D6504">
              <w:rPr>
                <w:rFonts w:ascii="Courier New" w:hAnsi="Courier New" w:cs="Courier New"/>
                <w:color w:val="000000"/>
                <w:sz w:val="18"/>
                <w:lang w:eastAsia="fi-FI"/>
              </w:rPr>
              <w:t>1.2.246.537.6.12.2002.901.2013</w:t>
            </w:r>
            <w:r w:rsidRPr="008D6504">
              <w:rPr>
                <w:rFonts w:ascii="Courier New" w:hAnsi="Courier New" w:cs="Courier New"/>
                <w:color w:val="0000FF"/>
                <w:sz w:val="18"/>
                <w:lang w:eastAsia="fi-FI"/>
              </w:rPr>
              <w:t>"</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codeSy</w:t>
            </w:r>
            <w:r w:rsidRPr="008D6504">
              <w:rPr>
                <w:rFonts w:ascii="Courier New" w:hAnsi="Courier New" w:cs="Courier New"/>
                <w:color w:val="FF0000"/>
                <w:sz w:val="18"/>
                <w:lang w:eastAsia="fi-FI"/>
              </w:rPr>
              <w:t>s</w:t>
            </w:r>
            <w:r w:rsidRPr="008D6504">
              <w:rPr>
                <w:rFonts w:ascii="Courier New" w:hAnsi="Courier New" w:cs="Courier New"/>
                <w:color w:val="FF0000"/>
                <w:sz w:val="18"/>
                <w:lang w:eastAsia="fi-FI"/>
              </w:rPr>
              <w:t>temName</w:t>
            </w:r>
            <w:r w:rsidRPr="008D6504">
              <w:rPr>
                <w:rFonts w:ascii="Courier New" w:hAnsi="Courier New" w:cs="Courier New"/>
                <w:color w:val="0000FF"/>
                <w:sz w:val="18"/>
                <w:lang w:eastAsia="fi-FI"/>
              </w:rPr>
              <w:t>="</w:t>
            </w:r>
            <w:r w:rsidRPr="008D6504">
              <w:rPr>
                <w:rFonts w:ascii="Courier New" w:hAnsi="Courier New" w:cs="Courier New"/>
                <w:color w:val="000000"/>
                <w:sz w:val="18"/>
                <w:lang w:eastAsia="fi-FI"/>
              </w:rPr>
              <w:t>THL/Tietosisältö - STH01 Hampaiston nykytila 2013</w:t>
            </w:r>
            <w:r w:rsidRPr="008D6504">
              <w:rPr>
                <w:rFonts w:ascii="Courier New" w:hAnsi="Courier New" w:cs="Courier New"/>
                <w:color w:val="0000FF"/>
                <w:sz w:val="18"/>
                <w:lang w:eastAsia="fi-FI"/>
              </w:rPr>
              <w:t>"</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dis</w:t>
            </w:r>
            <w:r w:rsidRPr="008D6504">
              <w:rPr>
                <w:rFonts w:ascii="Courier New" w:hAnsi="Courier New" w:cs="Courier New"/>
                <w:color w:val="FF0000"/>
                <w:sz w:val="18"/>
                <w:lang w:eastAsia="fi-FI"/>
              </w:rPr>
              <w:t>p</w:t>
            </w:r>
            <w:r w:rsidRPr="008D6504">
              <w:rPr>
                <w:rFonts w:ascii="Courier New" w:hAnsi="Courier New" w:cs="Courier New"/>
                <w:color w:val="FF0000"/>
                <w:sz w:val="18"/>
                <w:lang w:eastAsia="fi-FI"/>
              </w:rPr>
              <w:t>layName</w:t>
            </w:r>
            <w:r w:rsidRPr="008D6504">
              <w:rPr>
                <w:rFonts w:ascii="Courier New" w:hAnsi="Courier New" w:cs="Courier New"/>
                <w:color w:val="0000FF"/>
                <w:sz w:val="18"/>
                <w:lang w:eastAsia="fi-FI"/>
              </w:rPr>
              <w:t>="</w:t>
            </w:r>
            <w:r w:rsidRPr="008D6504">
              <w:rPr>
                <w:rFonts w:ascii="Courier New" w:hAnsi="Courier New" w:cs="Courier New"/>
                <w:color w:val="000000"/>
                <w:sz w:val="18"/>
                <w:lang w:eastAsia="fi-FI"/>
              </w:rPr>
              <w:t>Hampaan tai sen osan puutoksen lisätieto</w:t>
            </w:r>
            <w:r w:rsidRPr="008D6504">
              <w:rPr>
                <w:rFonts w:ascii="Courier New" w:hAnsi="Courier New" w:cs="Courier New"/>
                <w:color w:val="0000FF"/>
                <w:sz w:val="18"/>
                <w:lang w:eastAsia="fi-FI"/>
              </w:rPr>
              <w:t>"/&gt;</w:t>
            </w:r>
          </w:p>
          <w:p w14:paraId="60695F9B" w14:textId="77777777" w:rsidR="008D6504" w:rsidRPr="008D629F" w:rsidDel="00CD64A2" w:rsidRDefault="008D6504" w:rsidP="008D6504">
            <w:pPr>
              <w:autoSpaceDE w:val="0"/>
              <w:autoSpaceDN w:val="0"/>
              <w:adjustRightInd w:val="0"/>
              <w:jc w:val="left"/>
              <w:rPr>
                <w:del w:id="363" w:author="Tekijä"/>
                <w:rFonts w:ascii="Courier New" w:hAnsi="Courier New" w:cs="Courier New"/>
                <w:color w:val="0000FF"/>
                <w:sz w:val="18"/>
                <w:lang w:eastAsia="fi-FI"/>
              </w:rPr>
            </w:pPr>
            <w:del w:id="364" w:author="Tekijä">
              <w:r w:rsidRPr="008D6504" w:rsidDel="00CD64A2">
                <w:rPr>
                  <w:rFonts w:ascii="Courier New" w:hAnsi="Courier New" w:cs="Courier New"/>
                  <w:color w:val="000000"/>
                  <w:sz w:val="18"/>
                  <w:lang w:eastAsia="fi-FI"/>
                </w:rPr>
                <w:delText xml:space="preserve">                    </w:delText>
              </w:r>
              <w:r w:rsidRPr="008D629F" w:rsidDel="00CD64A2">
                <w:rPr>
                  <w:rFonts w:ascii="Courier New" w:hAnsi="Courier New" w:cs="Courier New"/>
                  <w:color w:val="0000FF"/>
                  <w:sz w:val="18"/>
                  <w:lang w:eastAsia="fi-FI"/>
                </w:rPr>
                <w:delText>&lt;</w:delText>
              </w:r>
              <w:r w:rsidRPr="008D629F" w:rsidDel="00CD64A2">
                <w:rPr>
                  <w:rFonts w:ascii="Courier New" w:hAnsi="Courier New" w:cs="Courier New"/>
                  <w:color w:val="800000"/>
                  <w:sz w:val="18"/>
                  <w:lang w:eastAsia="fi-FI"/>
                </w:rPr>
                <w:delText>text</w:delText>
              </w:r>
              <w:r w:rsidRPr="008D629F" w:rsidDel="00CD64A2">
                <w:rPr>
                  <w:rFonts w:ascii="Courier New" w:hAnsi="Courier New" w:cs="Courier New"/>
                  <w:color w:val="0000FF"/>
                  <w:sz w:val="18"/>
                  <w:lang w:eastAsia="fi-FI"/>
                </w:rPr>
                <w:delText>&gt;</w:delText>
              </w:r>
            </w:del>
          </w:p>
          <w:p w14:paraId="4585A41C" w14:textId="77777777" w:rsidR="008D6504" w:rsidRPr="008D629F" w:rsidDel="00CD64A2" w:rsidRDefault="008D6504" w:rsidP="008D6504">
            <w:pPr>
              <w:autoSpaceDE w:val="0"/>
              <w:autoSpaceDN w:val="0"/>
              <w:adjustRightInd w:val="0"/>
              <w:jc w:val="left"/>
              <w:rPr>
                <w:del w:id="365" w:author="Tekijä"/>
                <w:rFonts w:ascii="Courier New" w:hAnsi="Courier New" w:cs="Courier New"/>
                <w:color w:val="0000FF"/>
                <w:sz w:val="18"/>
                <w:lang w:eastAsia="fi-FI"/>
              </w:rPr>
            </w:pPr>
            <w:del w:id="366" w:author="Tekijä">
              <w:r w:rsidRPr="008D629F" w:rsidDel="00CD64A2">
                <w:rPr>
                  <w:rFonts w:ascii="Courier New" w:hAnsi="Courier New" w:cs="Courier New"/>
                  <w:color w:val="000000"/>
                  <w:sz w:val="18"/>
                  <w:lang w:eastAsia="fi-FI"/>
                </w:rPr>
                <w:delText xml:space="preserve">                      </w:delText>
              </w:r>
              <w:r w:rsidRPr="008D629F" w:rsidDel="00CD64A2">
                <w:rPr>
                  <w:rFonts w:ascii="Courier New" w:hAnsi="Courier New" w:cs="Courier New"/>
                  <w:color w:val="0000FF"/>
                  <w:sz w:val="18"/>
                  <w:lang w:eastAsia="fi-FI"/>
                </w:rPr>
                <w:delText>&lt;</w:delText>
              </w:r>
              <w:r w:rsidRPr="008D629F" w:rsidDel="00CD64A2">
                <w:rPr>
                  <w:rFonts w:ascii="Courier New" w:hAnsi="Courier New" w:cs="Courier New"/>
                  <w:color w:val="800000"/>
                  <w:sz w:val="18"/>
                  <w:lang w:eastAsia="fi-FI"/>
                </w:rPr>
                <w:delText>reference</w:delText>
              </w:r>
              <w:r w:rsidRPr="008D629F" w:rsidDel="00CD64A2">
                <w:rPr>
                  <w:rFonts w:ascii="Courier New" w:hAnsi="Courier New" w:cs="Courier New"/>
                  <w:i/>
                  <w:iCs/>
                  <w:color w:val="008080"/>
                  <w:sz w:val="18"/>
                  <w:lang w:eastAsia="fi-FI"/>
                </w:rPr>
                <w:delText xml:space="preserve"> </w:delText>
              </w:r>
              <w:r w:rsidRPr="008D629F" w:rsidDel="00CD64A2">
                <w:rPr>
                  <w:rFonts w:ascii="Courier New" w:hAnsi="Courier New" w:cs="Courier New"/>
                  <w:color w:val="FF0000"/>
                  <w:sz w:val="18"/>
                  <w:lang w:eastAsia="fi-FI"/>
                </w:rPr>
                <w:delText>value</w:delText>
              </w:r>
              <w:r w:rsidRPr="008D629F" w:rsidDel="00CD64A2">
                <w:rPr>
                  <w:rFonts w:ascii="Courier New" w:hAnsi="Courier New" w:cs="Courier New"/>
                  <w:color w:val="0000FF"/>
                  <w:sz w:val="18"/>
                  <w:lang w:eastAsia="fi-FI"/>
                </w:rPr>
                <w:delText>="</w:delText>
              </w:r>
              <w:r w:rsidRPr="008D629F" w:rsidDel="00CD64A2">
                <w:rPr>
                  <w:rFonts w:ascii="Courier New" w:hAnsi="Courier New" w:cs="Courier New"/>
                  <w:color w:val="000000"/>
                  <w:sz w:val="18"/>
                  <w:lang w:eastAsia="fi-FI"/>
                </w:rPr>
                <w:delText>#OID1.2.246.10.1234567.14.2013.123.1.10.2.3</w:delText>
              </w:r>
              <w:r w:rsidRPr="008D629F" w:rsidDel="00CD64A2">
                <w:rPr>
                  <w:rFonts w:ascii="Courier New" w:hAnsi="Courier New" w:cs="Courier New"/>
                  <w:color w:val="0000FF"/>
                  <w:sz w:val="18"/>
                  <w:lang w:eastAsia="fi-FI"/>
                </w:rPr>
                <w:delText>"/&gt;</w:delText>
              </w:r>
            </w:del>
          </w:p>
          <w:p w14:paraId="32F5A81B" w14:textId="77777777" w:rsidR="008D6504" w:rsidRPr="008D629F" w:rsidDel="00CD64A2" w:rsidRDefault="008D6504" w:rsidP="008D6504">
            <w:pPr>
              <w:autoSpaceDE w:val="0"/>
              <w:autoSpaceDN w:val="0"/>
              <w:adjustRightInd w:val="0"/>
              <w:jc w:val="left"/>
              <w:rPr>
                <w:del w:id="367" w:author="Tekijä"/>
                <w:rFonts w:ascii="Courier New" w:hAnsi="Courier New" w:cs="Courier New"/>
                <w:color w:val="0000FF"/>
                <w:sz w:val="18"/>
                <w:lang w:eastAsia="fi-FI"/>
              </w:rPr>
            </w:pPr>
            <w:del w:id="368" w:author="Tekijä">
              <w:r w:rsidRPr="008D629F" w:rsidDel="00CD64A2">
                <w:rPr>
                  <w:rFonts w:ascii="Courier New" w:hAnsi="Courier New" w:cs="Courier New"/>
                  <w:color w:val="000000"/>
                  <w:sz w:val="18"/>
                  <w:lang w:eastAsia="fi-FI"/>
                </w:rPr>
                <w:delText xml:space="preserve">                    </w:delText>
              </w:r>
              <w:r w:rsidRPr="008D629F" w:rsidDel="00CD64A2">
                <w:rPr>
                  <w:rFonts w:ascii="Courier New" w:hAnsi="Courier New" w:cs="Courier New"/>
                  <w:color w:val="0000FF"/>
                  <w:sz w:val="18"/>
                  <w:lang w:eastAsia="fi-FI"/>
                </w:rPr>
                <w:delText>&lt;/</w:delText>
              </w:r>
              <w:r w:rsidRPr="008D629F" w:rsidDel="00CD64A2">
                <w:rPr>
                  <w:rFonts w:ascii="Courier New" w:hAnsi="Courier New" w:cs="Courier New"/>
                  <w:color w:val="800000"/>
                  <w:sz w:val="18"/>
                  <w:lang w:eastAsia="fi-FI"/>
                </w:rPr>
                <w:delText>text</w:delText>
              </w:r>
              <w:r w:rsidRPr="008D629F" w:rsidDel="00CD64A2">
                <w:rPr>
                  <w:rFonts w:ascii="Courier New" w:hAnsi="Courier New" w:cs="Courier New"/>
                  <w:color w:val="0000FF"/>
                  <w:sz w:val="18"/>
                  <w:lang w:eastAsia="fi-FI"/>
                </w:rPr>
                <w:delText>&gt;</w:delText>
              </w:r>
            </w:del>
          </w:p>
          <w:p w14:paraId="153ED6CC" w14:textId="77777777" w:rsidR="008D6504" w:rsidRPr="008D6504" w:rsidRDefault="008D6504" w:rsidP="008D6504">
            <w:pPr>
              <w:autoSpaceDE w:val="0"/>
              <w:autoSpaceDN w:val="0"/>
              <w:adjustRightInd w:val="0"/>
              <w:jc w:val="left"/>
              <w:rPr>
                <w:rFonts w:ascii="Courier New" w:hAnsi="Courier New" w:cs="Courier New"/>
                <w:color w:val="0000FF"/>
                <w:sz w:val="18"/>
                <w:lang w:eastAsia="fi-FI"/>
              </w:rPr>
            </w:pPr>
            <w:r w:rsidRPr="008D629F">
              <w:rPr>
                <w:rFonts w:ascii="Courier New" w:hAnsi="Courier New" w:cs="Courier New"/>
                <w:color w:val="000000"/>
                <w:sz w:val="18"/>
                <w:lang w:eastAsia="fi-FI"/>
              </w:rPr>
              <w:t xml:space="preserve">                    </w:t>
            </w:r>
            <w:r w:rsidRPr="008D6504">
              <w:rPr>
                <w:rFonts w:ascii="Courier New" w:hAnsi="Courier New" w:cs="Courier New"/>
                <w:color w:val="0000FF"/>
                <w:sz w:val="18"/>
                <w:lang w:eastAsia="fi-FI"/>
              </w:rPr>
              <w:t>&lt;</w:t>
            </w:r>
            <w:r w:rsidRPr="008D6504">
              <w:rPr>
                <w:rFonts w:ascii="Courier New" w:hAnsi="Courier New" w:cs="Courier New"/>
                <w:color w:val="800000"/>
                <w:sz w:val="18"/>
                <w:lang w:eastAsia="fi-FI"/>
              </w:rPr>
              <w:t>value</w:t>
            </w:r>
            <w:r w:rsidRPr="008D6504">
              <w:rPr>
                <w:rFonts w:ascii="Courier New" w:hAnsi="Courier New" w:cs="Courier New"/>
                <w:i/>
                <w:iCs/>
                <w:color w:val="008080"/>
                <w:sz w:val="18"/>
                <w:lang w:eastAsia="fi-FI"/>
              </w:rPr>
              <w:t xml:space="preserve"> </w:t>
            </w:r>
            <w:r w:rsidRPr="008D6504">
              <w:rPr>
                <w:rFonts w:ascii="Courier New" w:hAnsi="Courier New" w:cs="Courier New"/>
                <w:color w:val="FF0000"/>
                <w:sz w:val="18"/>
                <w:lang w:eastAsia="fi-FI"/>
              </w:rPr>
              <w:t>xsi:type</w:t>
            </w:r>
            <w:r w:rsidRPr="008D6504">
              <w:rPr>
                <w:rFonts w:ascii="Courier New" w:hAnsi="Courier New" w:cs="Courier New"/>
                <w:color w:val="0000FF"/>
                <w:sz w:val="18"/>
                <w:lang w:eastAsia="fi-FI"/>
              </w:rPr>
              <w:t>="</w:t>
            </w:r>
            <w:r w:rsidRPr="008D6504">
              <w:rPr>
                <w:rFonts w:ascii="Courier New" w:hAnsi="Courier New" w:cs="Courier New"/>
                <w:color w:val="000000"/>
                <w:sz w:val="18"/>
                <w:lang w:eastAsia="fi-FI"/>
              </w:rPr>
              <w:t>ST</w:t>
            </w:r>
            <w:r w:rsidRPr="008D6504">
              <w:rPr>
                <w:rFonts w:ascii="Courier New" w:hAnsi="Courier New" w:cs="Courier New"/>
                <w:color w:val="0000FF"/>
                <w:sz w:val="18"/>
                <w:lang w:eastAsia="fi-FI"/>
              </w:rPr>
              <w:t>"&gt;</w:t>
            </w:r>
            <w:r w:rsidRPr="008D6504">
              <w:rPr>
                <w:rFonts w:ascii="Courier New" w:hAnsi="Courier New" w:cs="Courier New"/>
                <w:color w:val="000000"/>
                <w:sz w:val="18"/>
                <w:lang w:eastAsia="fi-FI"/>
              </w:rPr>
              <w:t>lisätietotekstiä tähän</w:t>
            </w:r>
            <w:r w:rsidRPr="008D6504">
              <w:rPr>
                <w:rFonts w:ascii="Courier New" w:hAnsi="Courier New" w:cs="Courier New"/>
                <w:color w:val="0000FF"/>
                <w:sz w:val="18"/>
                <w:lang w:eastAsia="fi-FI"/>
              </w:rPr>
              <w:t>&lt;/</w:t>
            </w:r>
            <w:r w:rsidRPr="008D6504">
              <w:rPr>
                <w:rFonts w:ascii="Courier New" w:hAnsi="Courier New" w:cs="Courier New"/>
                <w:color w:val="800000"/>
                <w:sz w:val="18"/>
                <w:lang w:eastAsia="fi-FI"/>
              </w:rPr>
              <w:t>value</w:t>
            </w:r>
            <w:r w:rsidRPr="008D6504">
              <w:rPr>
                <w:rFonts w:ascii="Courier New" w:hAnsi="Courier New" w:cs="Courier New"/>
                <w:color w:val="0000FF"/>
                <w:sz w:val="18"/>
                <w:lang w:eastAsia="fi-FI"/>
              </w:rPr>
              <w:t>&gt;</w:t>
            </w:r>
          </w:p>
          <w:p w14:paraId="26C3126C" w14:textId="77777777" w:rsidR="008D6504" w:rsidRPr="008D6504" w:rsidRDefault="008D6504" w:rsidP="008D6504">
            <w:pPr>
              <w:autoSpaceDE w:val="0"/>
              <w:autoSpaceDN w:val="0"/>
              <w:adjustRightInd w:val="0"/>
              <w:jc w:val="left"/>
              <w:rPr>
                <w:rFonts w:ascii="Courier New" w:hAnsi="Courier New" w:cs="Courier New"/>
                <w:color w:val="0000FF"/>
                <w:sz w:val="18"/>
                <w:lang w:val="en-US" w:eastAsia="fi-FI"/>
              </w:rPr>
            </w:pPr>
            <w:r w:rsidRPr="008D6504">
              <w:rPr>
                <w:rFonts w:ascii="Courier New" w:hAnsi="Courier New" w:cs="Courier New"/>
                <w:color w:val="000000"/>
                <w:sz w:val="18"/>
                <w:lang w:eastAsia="fi-FI"/>
              </w:rPr>
              <w:t xml:space="preserve">                 </w:t>
            </w:r>
            <w:r w:rsidRPr="008D6504">
              <w:rPr>
                <w:rFonts w:ascii="Courier New" w:hAnsi="Courier New" w:cs="Courier New"/>
                <w:color w:val="0000FF"/>
                <w:sz w:val="18"/>
                <w:lang w:val="en-US" w:eastAsia="fi-FI"/>
              </w:rPr>
              <w:t>&lt;/</w:t>
            </w:r>
            <w:r w:rsidRPr="008D6504">
              <w:rPr>
                <w:rFonts w:ascii="Courier New" w:hAnsi="Courier New" w:cs="Courier New"/>
                <w:color w:val="800000"/>
                <w:sz w:val="18"/>
                <w:lang w:val="en-US" w:eastAsia="fi-FI"/>
              </w:rPr>
              <w:t>observation</w:t>
            </w:r>
            <w:r w:rsidRPr="008D6504">
              <w:rPr>
                <w:rFonts w:ascii="Courier New" w:hAnsi="Courier New" w:cs="Courier New"/>
                <w:color w:val="0000FF"/>
                <w:sz w:val="18"/>
                <w:lang w:val="en-US" w:eastAsia="fi-FI"/>
              </w:rPr>
              <w:t>&gt;</w:t>
            </w:r>
          </w:p>
          <w:p w14:paraId="24A6898F" w14:textId="77777777" w:rsidR="008D6504" w:rsidRPr="008D6504" w:rsidRDefault="008D6504" w:rsidP="008D6504">
            <w:pPr>
              <w:autoSpaceDE w:val="0"/>
              <w:autoSpaceDN w:val="0"/>
              <w:adjustRightInd w:val="0"/>
              <w:jc w:val="left"/>
              <w:rPr>
                <w:rFonts w:ascii="Courier New" w:hAnsi="Courier New" w:cs="Courier New"/>
                <w:color w:val="0000FF"/>
                <w:sz w:val="18"/>
                <w:lang w:val="en-US" w:eastAsia="fi-FI"/>
              </w:rPr>
            </w:pPr>
            <w:r w:rsidRPr="008D6504">
              <w:rPr>
                <w:rFonts w:ascii="Courier New" w:hAnsi="Courier New" w:cs="Courier New"/>
                <w:color w:val="000000"/>
                <w:sz w:val="18"/>
                <w:lang w:val="en-US" w:eastAsia="fi-FI"/>
              </w:rPr>
              <w:t xml:space="preserve">            </w:t>
            </w:r>
            <w:r w:rsidRPr="008D6504">
              <w:rPr>
                <w:rFonts w:ascii="Courier New" w:hAnsi="Courier New" w:cs="Courier New"/>
                <w:color w:val="0000FF"/>
                <w:sz w:val="18"/>
                <w:lang w:val="en-US" w:eastAsia="fi-FI"/>
              </w:rPr>
              <w:t>&lt;/</w:t>
            </w:r>
            <w:r w:rsidRPr="008D6504">
              <w:rPr>
                <w:rFonts w:ascii="Courier New" w:hAnsi="Courier New" w:cs="Courier New"/>
                <w:color w:val="800000"/>
                <w:sz w:val="18"/>
                <w:lang w:val="en-US" w:eastAsia="fi-FI"/>
              </w:rPr>
              <w:t>entryRelationship</w:t>
            </w:r>
            <w:r w:rsidRPr="008D6504">
              <w:rPr>
                <w:rFonts w:ascii="Courier New" w:hAnsi="Courier New" w:cs="Courier New"/>
                <w:color w:val="0000FF"/>
                <w:sz w:val="18"/>
                <w:lang w:val="en-US" w:eastAsia="fi-FI"/>
              </w:rPr>
              <w:t>&gt;</w:t>
            </w:r>
          </w:p>
          <w:p w14:paraId="23F80200" w14:textId="77777777" w:rsidR="008D6504" w:rsidRPr="008D6504" w:rsidRDefault="008D6504" w:rsidP="008D6504">
            <w:pPr>
              <w:autoSpaceDE w:val="0"/>
              <w:autoSpaceDN w:val="0"/>
              <w:adjustRightInd w:val="0"/>
              <w:jc w:val="left"/>
              <w:rPr>
                <w:rFonts w:ascii="Courier New" w:hAnsi="Courier New" w:cs="Courier New"/>
                <w:color w:val="0000FF"/>
                <w:sz w:val="18"/>
                <w:lang w:val="en-US" w:eastAsia="fi-FI"/>
              </w:rPr>
            </w:pPr>
            <w:r w:rsidRPr="008D6504">
              <w:rPr>
                <w:rFonts w:ascii="Courier New" w:hAnsi="Courier New" w:cs="Courier New"/>
                <w:color w:val="000000"/>
                <w:sz w:val="18"/>
                <w:lang w:val="en-US" w:eastAsia="fi-FI"/>
              </w:rPr>
              <w:t xml:space="preserve">        </w:t>
            </w:r>
            <w:r w:rsidRPr="008D6504">
              <w:rPr>
                <w:rFonts w:ascii="Courier New" w:hAnsi="Courier New" w:cs="Courier New"/>
                <w:color w:val="0000FF"/>
                <w:sz w:val="18"/>
                <w:lang w:val="en-US" w:eastAsia="fi-FI"/>
              </w:rPr>
              <w:t>&lt;/</w:t>
            </w:r>
            <w:r w:rsidRPr="008D6504">
              <w:rPr>
                <w:rFonts w:ascii="Courier New" w:hAnsi="Courier New" w:cs="Courier New"/>
                <w:color w:val="800000"/>
                <w:sz w:val="18"/>
                <w:lang w:val="en-US" w:eastAsia="fi-FI"/>
              </w:rPr>
              <w:t>observation</w:t>
            </w:r>
            <w:r w:rsidRPr="008D6504">
              <w:rPr>
                <w:rFonts w:ascii="Courier New" w:hAnsi="Courier New" w:cs="Courier New"/>
                <w:color w:val="0000FF"/>
                <w:sz w:val="18"/>
                <w:lang w:val="en-US" w:eastAsia="fi-FI"/>
              </w:rPr>
              <w:t>&gt;</w:t>
            </w:r>
          </w:p>
          <w:p w14:paraId="7C7185AD" w14:textId="77777777" w:rsidR="00143531" w:rsidRPr="00EC5452" w:rsidRDefault="008D6504" w:rsidP="008D6504">
            <w:pPr>
              <w:autoSpaceDE w:val="0"/>
              <w:autoSpaceDN w:val="0"/>
              <w:adjustRightInd w:val="0"/>
              <w:jc w:val="left"/>
              <w:rPr>
                <w:rFonts w:ascii="Courier New" w:hAnsi="Courier New" w:cs="Courier New"/>
                <w:sz w:val="18"/>
                <w:szCs w:val="18"/>
                <w:lang w:val="en-US"/>
              </w:rPr>
            </w:pPr>
            <w:r w:rsidRPr="008D6504">
              <w:rPr>
                <w:rFonts w:ascii="Courier New" w:hAnsi="Courier New" w:cs="Courier New"/>
                <w:color w:val="000000"/>
                <w:sz w:val="18"/>
                <w:lang w:val="en-US" w:eastAsia="fi-FI"/>
              </w:rPr>
              <w:t xml:space="preserve">    </w:t>
            </w:r>
            <w:r w:rsidRPr="008D6504">
              <w:rPr>
                <w:rFonts w:ascii="Courier New" w:hAnsi="Courier New" w:cs="Courier New"/>
                <w:color w:val="0000FF"/>
                <w:sz w:val="18"/>
                <w:lang w:val="en-US" w:eastAsia="fi-FI"/>
              </w:rPr>
              <w:t>&lt;/</w:t>
            </w:r>
            <w:r w:rsidRPr="008D6504">
              <w:rPr>
                <w:rFonts w:ascii="Courier New" w:hAnsi="Courier New" w:cs="Courier New"/>
                <w:color w:val="800000"/>
                <w:sz w:val="18"/>
                <w:lang w:val="en-US" w:eastAsia="fi-FI"/>
              </w:rPr>
              <w:t>entryRelationship</w:t>
            </w:r>
            <w:r w:rsidRPr="008D6504">
              <w:rPr>
                <w:rFonts w:ascii="Courier New" w:hAnsi="Courier New" w:cs="Courier New"/>
                <w:color w:val="0000FF"/>
                <w:sz w:val="18"/>
                <w:lang w:val="en-US" w:eastAsia="fi-FI"/>
              </w:rPr>
              <w:t>&gt;</w:t>
            </w:r>
          </w:p>
        </w:tc>
      </w:tr>
    </w:tbl>
    <w:p w14:paraId="7B942E6B" w14:textId="77777777" w:rsidR="00143531" w:rsidRPr="00143531" w:rsidRDefault="00143531" w:rsidP="008E33EF">
      <w:pPr>
        <w:pStyle w:val="Otsikko2"/>
        <w:rPr>
          <w:lang w:val="en-US"/>
        </w:rPr>
      </w:pPr>
      <w:bookmarkStart w:id="369" w:name="_Toc377399043"/>
      <w:bookmarkStart w:id="370" w:name="_Toc436732529"/>
      <w:r w:rsidRPr="00143531">
        <w:rPr>
          <w:lang w:val="en-US"/>
        </w:rPr>
        <w:t>Hammaskohtaiset havainnot ja löydökset</w:t>
      </w:r>
      <w:bookmarkEnd w:id="369"/>
      <w:bookmarkEnd w:id="370"/>
    </w:p>
    <w:p w14:paraId="7EC5C058" w14:textId="77777777" w:rsidR="00143531" w:rsidRPr="00143531" w:rsidRDefault="00143531" w:rsidP="008E33EF">
      <w:pPr>
        <w:pStyle w:val="Otsikko3"/>
      </w:pPr>
      <w:bookmarkStart w:id="371" w:name="_Toc377399049"/>
      <w:bookmarkStart w:id="372" w:name="_Toc436732530"/>
      <w:r w:rsidRPr="00143531">
        <w:t>Hampaan kehitysaste, kehitysasteen lisätieto ja hammas puhjennut alveolin läpi</w:t>
      </w:r>
      <w:bookmarkEnd w:id="371"/>
      <w:bookmarkEnd w:id="372"/>
    </w:p>
    <w:p w14:paraId="0370EB61" w14:textId="77777777" w:rsidR="00143531" w:rsidRPr="00143531" w:rsidRDefault="00143531" w:rsidP="00143531">
      <w:r w:rsidRPr="00143531">
        <w:t>Hampaan kehitysaste annetaan STH12 Hampaan kehitysaste- luokituksella. Mikäli hammas on pu</w:t>
      </w:r>
      <w:r w:rsidRPr="00143531">
        <w:t>h</w:t>
      </w:r>
      <w:r w:rsidRPr="00143531">
        <w:t>jennut alveolin läpi, tieto annetaan boolean tietotyypillä omassa observation:ssa. Hampaan kehity</w:t>
      </w:r>
      <w:r w:rsidRPr="00143531">
        <w:t>s</w:t>
      </w:r>
      <w:r w:rsidRPr="00143531">
        <w:t>asteen lisätiedot laitetaan oma</w:t>
      </w:r>
      <w:r w:rsidR="00EC5452">
        <w:t>an</w:t>
      </w:r>
      <w:r w:rsidR="00757D58">
        <w:t xml:space="preserve"> </w:t>
      </w:r>
      <w:r w:rsidRPr="00143531">
        <w:t>täydentävä</w:t>
      </w:r>
      <w:r w:rsidR="00EC5452">
        <w:t>än</w:t>
      </w:r>
      <w:r w:rsidRPr="00143531">
        <w:t xml:space="preserve"> observation</w:t>
      </w:r>
      <w:r w:rsidR="00EC5452">
        <w:t>iin, jossa teksti tulee sekä observation value:en että näyttömuotoon</w:t>
      </w:r>
      <w:r w:rsidRPr="00143531">
        <w:t>.</w:t>
      </w:r>
    </w:p>
    <w:p w14:paraId="1E02A203" w14:textId="77777777" w:rsidR="00143531" w:rsidRPr="00143531" w:rsidRDefault="00143531" w:rsidP="0014353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143531" w:rsidRPr="00143531" w14:paraId="6F58EC45" w14:textId="77777777" w:rsidTr="00143531">
        <w:tc>
          <w:tcPr>
            <w:tcW w:w="9779" w:type="dxa"/>
            <w:tcBorders>
              <w:top w:val="single" w:sz="4" w:space="0" w:color="000000"/>
              <w:left w:val="single" w:sz="4" w:space="0" w:color="000000"/>
              <w:bottom w:val="single" w:sz="4" w:space="0" w:color="000000"/>
              <w:right w:val="single" w:sz="4" w:space="0" w:color="000000"/>
            </w:tcBorders>
            <w:hideMark/>
          </w:tcPr>
          <w:p w14:paraId="660E0249" w14:textId="77777777" w:rsidR="00F34600" w:rsidRPr="00F34600" w:rsidRDefault="00F34600" w:rsidP="00F34600">
            <w:pPr>
              <w:autoSpaceDE w:val="0"/>
              <w:autoSpaceDN w:val="0"/>
              <w:adjustRightInd w:val="0"/>
              <w:jc w:val="left"/>
              <w:rPr>
                <w:rFonts w:ascii="Courier New" w:hAnsi="Courier New" w:cs="Courier New"/>
                <w:color w:val="0000FF"/>
                <w:sz w:val="18"/>
                <w:lang w:eastAsia="fi-FI"/>
              </w:rPr>
            </w:pPr>
            <w:r w:rsidRPr="00F34600">
              <w:rPr>
                <w:rFonts w:ascii="Courier New" w:hAnsi="Courier New" w:cs="Courier New"/>
                <w:color w:val="0000FF"/>
                <w:sz w:val="18"/>
                <w:lang w:eastAsia="fi-FI"/>
              </w:rPr>
              <w:t>&lt;!--</w:t>
            </w:r>
            <w:r w:rsidRPr="00F34600">
              <w:rPr>
                <w:rFonts w:ascii="Courier New" w:hAnsi="Courier New" w:cs="Courier New"/>
                <w:color w:val="474747"/>
                <w:sz w:val="18"/>
                <w:lang w:eastAsia="fi-FI"/>
              </w:rPr>
              <w:t xml:space="preserve"> Hammaskohtaiset havainnot ja löydökset </w:t>
            </w:r>
            <w:r w:rsidRPr="00F34600">
              <w:rPr>
                <w:rFonts w:ascii="Courier New" w:hAnsi="Courier New" w:cs="Courier New"/>
                <w:color w:val="0000FF"/>
                <w:sz w:val="18"/>
                <w:lang w:eastAsia="fi-FI"/>
              </w:rPr>
              <w:t>--&gt;</w:t>
            </w:r>
          </w:p>
          <w:p w14:paraId="427AA960" w14:textId="77777777" w:rsidR="00F34600" w:rsidRPr="00F34600" w:rsidRDefault="00F34600" w:rsidP="00F34600">
            <w:pPr>
              <w:autoSpaceDE w:val="0"/>
              <w:autoSpaceDN w:val="0"/>
              <w:adjustRightInd w:val="0"/>
              <w:jc w:val="left"/>
              <w:rPr>
                <w:rFonts w:ascii="Courier New" w:hAnsi="Courier New" w:cs="Courier New"/>
                <w:color w:val="0000FF"/>
                <w:sz w:val="18"/>
                <w:lang w:eastAsia="fi-FI"/>
              </w:rPr>
            </w:pPr>
            <w:r w:rsidRPr="00F34600">
              <w:rPr>
                <w:rFonts w:ascii="Courier New" w:hAnsi="Courier New" w:cs="Courier New"/>
                <w:color w:val="0000FF"/>
                <w:sz w:val="18"/>
                <w:lang w:eastAsia="fi-FI"/>
              </w:rPr>
              <w:t>&lt;</w:t>
            </w:r>
            <w:r w:rsidRPr="00F34600">
              <w:rPr>
                <w:rFonts w:ascii="Courier New" w:hAnsi="Courier New" w:cs="Courier New"/>
                <w:color w:val="800000"/>
                <w:sz w:val="18"/>
                <w:lang w:eastAsia="fi-FI"/>
              </w:rPr>
              <w:t>entryRelationship</w:t>
            </w:r>
            <w:r w:rsidRPr="00F34600">
              <w:rPr>
                <w:rFonts w:ascii="Courier New" w:hAnsi="Courier New" w:cs="Courier New"/>
                <w:i/>
                <w:iCs/>
                <w:color w:val="008080"/>
                <w:sz w:val="18"/>
                <w:lang w:eastAsia="fi-FI"/>
              </w:rPr>
              <w:t xml:space="preserve"> </w:t>
            </w:r>
            <w:r w:rsidRPr="00F34600">
              <w:rPr>
                <w:rFonts w:ascii="Courier New" w:hAnsi="Courier New" w:cs="Courier New"/>
                <w:color w:val="FF0000"/>
                <w:sz w:val="18"/>
                <w:lang w:eastAsia="fi-FI"/>
              </w:rPr>
              <w:t>typeCode</w:t>
            </w:r>
            <w:r w:rsidRPr="00F34600">
              <w:rPr>
                <w:rFonts w:ascii="Courier New" w:hAnsi="Courier New" w:cs="Courier New"/>
                <w:color w:val="0000FF"/>
                <w:sz w:val="18"/>
                <w:lang w:eastAsia="fi-FI"/>
              </w:rPr>
              <w:t>="</w:t>
            </w:r>
            <w:r w:rsidRPr="00F34600">
              <w:rPr>
                <w:rFonts w:ascii="Courier New" w:hAnsi="Courier New" w:cs="Courier New"/>
                <w:color w:val="000000"/>
                <w:sz w:val="18"/>
                <w:lang w:eastAsia="fi-FI"/>
              </w:rPr>
              <w:t>COMP</w:t>
            </w:r>
            <w:r w:rsidRPr="00F34600">
              <w:rPr>
                <w:rFonts w:ascii="Courier New" w:hAnsi="Courier New" w:cs="Courier New"/>
                <w:color w:val="0000FF"/>
                <w:sz w:val="18"/>
                <w:lang w:eastAsia="fi-FI"/>
              </w:rPr>
              <w:t>"&gt;</w:t>
            </w:r>
          </w:p>
          <w:p w14:paraId="76C08F34" w14:textId="77777777" w:rsidR="00F34600" w:rsidRPr="00302119"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eastAsia="fi-FI"/>
              </w:rPr>
              <w:t xml:space="preserve">    </w:t>
            </w:r>
            <w:r w:rsidRPr="00302119">
              <w:rPr>
                <w:rFonts w:ascii="Courier New" w:hAnsi="Courier New" w:cs="Courier New"/>
                <w:color w:val="0000FF"/>
                <w:sz w:val="18"/>
                <w:lang w:val="en-US" w:eastAsia="fi-FI"/>
              </w:rPr>
              <w:t>&lt;!--</w:t>
            </w:r>
            <w:r w:rsidRPr="00302119">
              <w:rPr>
                <w:rFonts w:ascii="Courier New" w:hAnsi="Courier New" w:cs="Courier New"/>
                <w:color w:val="474747"/>
                <w:sz w:val="18"/>
                <w:lang w:val="en-US" w:eastAsia="fi-FI"/>
              </w:rPr>
              <w:t xml:space="preserve"> Hampaan kehitysaste  </w:t>
            </w:r>
            <w:r w:rsidRPr="00302119">
              <w:rPr>
                <w:rFonts w:ascii="Courier New" w:hAnsi="Courier New" w:cs="Courier New"/>
                <w:color w:val="0000FF"/>
                <w:sz w:val="18"/>
                <w:lang w:val="en-US" w:eastAsia="fi-FI"/>
              </w:rPr>
              <w:t>--&gt;</w:t>
            </w:r>
          </w:p>
          <w:p w14:paraId="5442BB18" w14:textId="77777777" w:rsidR="00F34600" w:rsidRPr="00F34600" w:rsidRDefault="00F34600" w:rsidP="00F34600">
            <w:pPr>
              <w:autoSpaceDE w:val="0"/>
              <w:autoSpaceDN w:val="0"/>
              <w:adjustRightInd w:val="0"/>
              <w:ind w:left="284" w:hanging="284"/>
              <w:jc w:val="left"/>
              <w:rPr>
                <w:rFonts w:ascii="Courier New" w:hAnsi="Courier New" w:cs="Courier New"/>
                <w:color w:val="0000FF"/>
                <w:sz w:val="18"/>
                <w:lang w:val="en-US" w:eastAsia="fi-FI"/>
              </w:rPr>
            </w:pPr>
            <w:r w:rsidRPr="00302119">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classCode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COND</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moodCode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EVN</w:t>
            </w:r>
            <w:r w:rsidRPr="00F34600">
              <w:rPr>
                <w:rFonts w:ascii="Courier New" w:hAnsi="Courier New" w:cs="Courier New"/>
                <w:color w:val="0000FF"/>
                <w:sz w:val="18"/>
                <w:lang w:val="en-US" w:eastAsia="fi-FI"/>
              </w:rPr>
              <w:t>"&gt;</w:t>
            </w:r>
          </w:p>
          <w:p w14:paraId="1F1075A4" w14:textId="77777777" w:rsidR="00F34600" w:rsidRPr="00F34600" w:rsidRDefault="00F34600" w:rsidP="00F34600">
            <w:pPr>
              <w:autoSpaceDE w:val="0"/>
              <w:autoSpaceDN w:val="0"/>
              <w:adjustRightInd w:val="0"/>
              <w:ind w:left="1136" w:hanging="1136"/>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code</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13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codeSystem</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1.2.246.537.6.12.2002.901.2013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w:t>
            </w:r>
            <w:r w:rsidRPr="00F34600">
              <w:rPr>
                <w:rFonts w:ascii="Courier New" w:hAnsi="Courier New" w:cs="Courier New"/>
                <w:color w:val="FF0000"/>
                <w:sz w:val="18"/>
                <w:lang w:val="en-US" w:eastAsia="fi-FI"/>
              </w:rPr>
              <w:t>s</w:t>
            </w:r>
            <w:r w:rsidRPr="00F34600">
              <w:rPr>
                <w:rFonts w:ascii="Courier New" w:hAnsi="Courier New" w:cs="Courier New"/>
                <w:color w:val="FF0000"/>
                <w:sz w:val="18"/>
                <w:lang w:val="en-US" w:eastAsia="fi-FI"/>
              </w:rPr>
              <w:t>temName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THL/Tietosisältö - STH01 Hampaiston nykytila 2013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displa</w:t>
            </w:r>
            <w:r w:rsidRPr="00F34600">
              <w:rPr>
                <w:rFonts w:ascii="Courier New" w:hAnsi="Courier New" w:cs="Courier New"/>
                <w:color w:val="FF0000"/>
                <w:sz w:val="18"/>
                <w:lang w:val="en-US" w:eastAsia="fi-FI"/>
              </w:rPr>
              <w:t>y</w:t>
            </w:r>
            <w:r w:rsidRPr="00F34600">
              <w:rPr>
                <w:rFonts w:ascii="Courier New" w:hAnsi="Courier New" w:cs="Courier New"/>
                <w:color w:val="FF0000"/>
                <w:sz w:val="18"/>
                <w:lang w:val="en-US" w:eastAsia="fi-FI"/>
              </w:rPr>
              <w:t>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Hampaan kehitysaste</w:t>
            </w:r>
            <w:r w:rsidRPr="00F34600">
              <w:rPr>
                <w:rFonts w:ascii="Courier New" w:hAnsi="Courier New" w:cs="Courier New"/>
                <w:color w:val="0000FF"/>
                <w:sz w:val="18"/>
                <w:lang w:val="en-US" w:eastAsia="fi-FI"/>
              </w:rPr>
              <w:t>"/&gt;</w:t>
            </w:r>
          </w:p>
          <w:p w14:paraId="557DD9F6" w14:textId="77777777" w:rsidR="00F34600" w:rsidRPr="00F34600" w:rsidDel="006E3906" w:rsidRDefault="00F34600" w:rsidP="00F34600">
            <w:pPr>
              <w:autoSpaceDE w:val="0"/>
              <w:autoSpaceDN w:val="0"/>
              <w:adjustRightInd w:val="0"/>
              <w:jc w:val="left"/>
              <w:rPr>
                <w:del w:id="373" w:author="Tekijä"/>
                <w:rFonts w:ascii="Courier New" w:hAnsi="Courier New" w:cs="Courier New"/>
                <w:color w:val="0000FF"/>
                <w:sz w:val="18"/>
                <w:lang w:val="en-US" w:eastAsia="fi-FI"/>
              </w:rPr>
            </w:pPr>
            <w:del w:id="374" w:author="Tekijä">
              <w:r w:rsidRPr="00F34600" w:rsidDel="006E3906">
                <w:rPr>
                  <w:rFonts w:ascii="Courier New" w:hAnsi="Courier New" w:cs="Courier New"/>
                  <w:color w:val="000000"/>
                  <w:sz w:val="18"/>
                  <w:lang w:val="en-US" w:eastAsia="fi-FI"/>
                </w:rPr>
                <w:delText xml:space="preserve">        </w:delText>
              </w:r>
              <w:r w:rsidRPr="00F34600" w:rsidDel="006E3906">
                <w:rPr>
                  <w:rFonts w:ascii="Courier New" w:hAnsi="Courier New" w:cs="Courier New"/>
                  <w:color w:val="0000FF"/>
                  <w:sz w:val="18"/>
                  <w:lang w:val="en-US" w:eastAsia="fi-FI"/>
                </w:rPr>
                <w:delText>&lt;</w:delText>
              </w:r>
              <w:r w:rsidRPr="00F34600" w:rsidDel="006E3906">
                <w:rPr>
                  <w:rFonts w:ascii="Courier New" w:hAnsi="Courier New" w:cs="Courier New"/>
                  <w:color w:val="800000"/>
                  <w:sz w:val="18"/>
                  <w:lang w:val="en-US" w:eastAsia="fi-FI"/>
                </w:rPr>
                <w:delText>text</w:delText>
              </w:r>
              <w:r w:rsidRPr="00F34600" w:rsidDel="006E3906">
                <w:rPr>
                  <w:rFonts w:ascii="Courier New" w:hAnsi="Courier New" w:cs="Courier New"/>
                  <w:color w:val="0000FF"/>
                  <w:sz w:val="18"/>
                  <w:lang w:val="en-US" w:eastAsia="fi-FI"/>
                </w:rPr>
                <w:delText>&gt;</w:delText>
              </w:r>
            </w:del>
          </w:p>
          <w:p w14:paraId="581F93D9" w14:textId="77777777" w:rsidR="00F34600" w:rsidRPr="00F34600" w:rsidDel="006E3906" w:rsidRDefault="00F34600" w:rsidP="00F34600">
            <w:pPr>
              <w:autoSpaceDE w:val="0"/>
              <w:autoSpaceDN w:val="0"/>
              <w:adjustRightInd w:val="0"/>
              <w:jc w:val="left"/>
              <w:rPr>
                <w:del w:id="375" w:author="Tekijä"/>
                <w:rFonts w:ascii="Courier New" w:hAnsi="Courier New" w:cs="Courier New"/>
                <w:color w:val="0000FF"/>
                <w:sz w:val="18"/>
                <w:lang w:val="en-US" w:eastAsia="fi-FI"/>
              </w:rPr>
            </w:pPr>
            <w:del w:id="376" w:author="Tekijä">
              <w:r w:rsidRPr="00F34600" w:rsidDel="006E3906">
                <w:rPr>
                  <w:rFonts w:ascii="Courier New" w:hAnsi="Courier New" w:cs="Courier New"/>
                  <w:color w:val="000000"/>
                  <w:sz w:val="18"/>
                  <w:lang w:val="en-US" w:eastAsia="fi-FI"/>
                </w:rPr>
                <w:delText xml:space="preserve">          </w:delText>
              </w:r>
              <w:r w:rsidRPr="00F34600" w:rsidDel="006E3906">
                <w:rPr>
                  <w:rFonts w:ascii="Courier New" w:hAnsi="Courier New" w:cs="Courier New"/>
                  <w:color w:val="0000FF"/>
                  <w:sz w:val="18"/>
                  <w:lang w:val="en-US" w:eastAsia="fi-FI"/>
                </w:rPr>
                <w:delText>&lt;</w:delText>
              </w:r>
              <w:r w:rsidRPr="00F34600" w:rsidDel="006E3906">
                <w:rPr>
                  <w:rFonts w:ascii="Courier New" w:hAnsi="Courier New" w:cs="Courier New"/>
                  <w:color w:val="800000"/>
                  <w:sz w:val="18"/>
                  <w:lang w:val="en-US" w:eastAsia="fi-FI"/>
                </w:rPr>
                <w:delText>reference</w:delText>
              </w:r>
              <w:r w:rsidRPr="00F34600" w:rsidDel="006E3906">
                <w:rPr>
                  <w:rFonts w:ascii="Courier New" w:hAnsi="Courier New" w:cs="Courier New"/>
                  <w:i/>
                  <w:iCs/>
                  <w:color w:val="008080"/>
                  <w:sz w:val="18"/>
                  <w:lang w:val="en-US" w:eastAsia="fi-FI"/>
                </w:rPr>
                <w:delText xml:space="preserve"> </w:delText>
              </w:r>
              <w:r w:rsidRPr="00F34600" w:rsidDel="006E3906">
                <w:rPr>
                  <w:rFonts w:ascii="Courier New" w:hAnsi="Courier New" w:cs="Courier New"/>
                  <w:color w:val="FF0000"/>
                  <w:sz w:val="18"/>
                  <w:lang w:val="en-US" w:eastAsia="fi-FI"/>
                </w:rPr>
                <w:delText>value</w:delText>
              </w:r>
              <w:r w:rsidRPr="00F34600" w:rsidDel="006E3906">
                <w:rPr>
                  <w:rFonts w:ascii="Courier New" w:hAnsi="Courier New" w:cs="Courier New"/>
                  <w:color w:val="0000FF"/>
                  <w:sz w:val="18"/>
                  <w:lang w:val="en-US" w:eastAsia="fi-FI"/>
                </w:rPr>
                <w:delText>="</w:delText>
              </w:r>
              <w:r w:rsidRPr="00F34600" w:rsidDel="006E3906">
                <w:rPr>
                  <w:rFonts w:ascii="Courier New" w:hAnsi="Courier New" w:cs="Courier New"/>
                  <w:color w:val="000000"/>
                  <w:sz w:val="18"/>
                  <w:lang w:val="en-US" w:eastAsia="fi-FI"/>
                </w:rPr>
                <w:delText>#OID1.2.246.10.1234567.14.2013.123.1.10.1.4</w:delText>
              </w:r>
              <w:r w:rsidRPr="00F34600" w:rsidDel="006E3906">
                <w:rPr>
                  <w:rFonts w:ascii="Courier New" w:hAnsi="Courier New" w:cs="Courier New"/>
                  <w:color w:val="0000FF"/>
                  <w:sz w:val="18"/>
                  <w:lang w:val="en-US" w:eastAsia="fi-FI"/>
                </w:rPr>
                <w:delText>"/&gt;</w:delText>
              </w:r>
            </w:del>
          </w:p>
          <w:p w14:paraId="4E77D1BC" w14:textId="77777777" w:rsidR="00F34600" w:rsidRPr="00F34600" w:rsidDel="006E3906" w:rsidRDefault="00F34600" w:rsidP="00F34600">
            <w:pPr>
              <w:autoSpaceDE w:val="0"/>
              <w:autoSpaceDN w:val="0"/>
              <w:adjustRightInd w:val="0"/>
              <w:jc w:val="left"/>
              <w:rPr>
                <w:del w:id="377" w:author="Tekijä"/>
                <w:rFonts w:ascii="Courier New" w:hAnsi="Courier New" w:cs="Courier New"/>
                <w:color w:val="0000FF"/>
                <w:sz w:val="18"/>
                <w:lang w:val="en-US" w:eastAsia="fi-FI"/>
              </w:rPr>
            </w:pPr>
            <w:del w:id="378" w:author="Tekijä">
              <w:r w:rsidRPr="00F34600" w:rsidDel="006E3906">
                <w:rPr>
                  <w:rFonts w:ascii="Courier New" w:hAnsi="Courier New" w:cs="Courier New"/>
                  <w:color w:val="000000"/>
                  <w:sz w:val="18"/>
                  <w:lang w:val="en-US" w:eastAsia="fi-FI"/>
                </w:rPr>
                <w:delText xml:space="preserve">        </w:delText>
              </w:r>
              <w:r w:rsidRPr="00F34600" w:rsidDel="006E3906">
                <w:rPr>
                  <w:rFonts w:ascii="Courier New" w:hAnsi="Courier New" w:cs="Courier New"/>
                  <w:color w:val="0000FF"/>
                  <w:sz w:val="18"/>
                  <w:lang w:val="en-US" w:eastAsia="fi-FI"/>
                </w:rPr>
                <w:delText>&lt;/</w:delText>
              </w:r>
              <w:r w:rsidRPr="00F34600" w:rsidDel="006E3906">
                <w:rPr>
                  <w:rFonts w:ascii="Courier New" w:hAnsi="Courier New" w:cs="Courier New"/>
                  <w:color w:val="800000"/>
                  <w:sz w:val="18"/>
                  <w:lang w:val="en-US" w:eastAsia="fi-FI"/>
                </w:rPr>
                <w:delText>text</w:delText>
              </w:r>
              <w:r w:rsidRPr="00F34600" w:rsidDel="006E3906">
                <w:rPr>
                  <w:rFonts w:ascii="Courier New" w:hAnsi="Courier New" w:cs="Courier New"/>
                  <w:color w:val="0000FF"/>
                  <w:sz w:val="18"/>
                  <w:lang w:val="en-US" w:eastAsia="fi-FI"/>
                </w:rPr>
                <w:delText>&gt;</w:delText>
              </w:r>
            </w:del>
          </w:p>
          <w:p w14:paraId="65B5F455" w14:textId="77777777" w:rsidR="00F34600" w:rsidRPr="00F34600" w:rsidRDefault="00F34600" w:rsidP="00F34600">
            <w:pPr>
              <w:autoSpaceDE w:val="0"/>
              <w:autoSpaceDN w:val="0"/>
              <w:adjustRightInd w:val="0"/>
              <w:ind w:left="1136" w:hanging="1136"/>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value</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xsi:type</w:t>
            </w:r>
            <w:r w:rsidRPr="00F34600">
              <w:rPr>
                <w:rFonts w:ascii="Courier New" w:hAnsi="Courier New" w:cs="Courier New"/>
                <w:color w:val="0000FF"/>
                <w:sz w:val="18"/>
                <w:lang w:val="en-US" w:eastAsia="fi-FI"/>
              </w:rPr>
              <w:t>="</w:t>
            </w:r>
            <w:del w:id="379" w:author="Tekijä">
              <w:r w:rsidRPr="00F34600" w:rsidDel="00B4787B">
                <w:rPr>
                  <w:rFonts w:ascii="Courier New" w:hAnsi="Courier New" w:cs="Courier New"/>
                  <w:color w:val="000000"/>
                  <w:sz w:val="18"/>
                  <w:lang w:val="en-US" w:eastAsia="fi-FI"/>
                </w:rPr>
                <w:delText>CD</w:delText>
              </w:r>
            </w:del>
            <w:ins w:id="380" w:author="Tekijä">
              <w:r w:rsidR="00B4787B">
                <w:rPr>
                  <w:rFonts w:ascii="Courier New" w:hAnsi="Courier New" w:cs="Courier New"/>
                  <w:color w:val="000000"/>
                  <w:sz w:val="18"/>
                  <w:lang w:val="en-US" w:eastAsia="fi-FI"/>
                </w:rPr>
                <w:t>CV</w:t>
              </w:r>
            </w:ins>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7</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codeSystem</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1.2.246.537.6.661.2010</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w:t>
            </w:r>
            <w:r w:rsidRPr="00F34600">
              <w:rPr>
                <w:rFonts w:ascii="Courier New" w:hAnsi="Courier New" w:cs="Courier New"/>
                <w:color w:val="FF0000"/>
                <w:sz w:val="18"/>
                <w:lang w:val="en-US" w:eastAsia="fi-FI"/>
              </w:rPr>
              <w:t>s</w:t>
            </w:r>
            <w:r w:rsidRPr="00F34600">
              <w:rPr>
                <w:rFonts w:ascii="Courier New" w:hAnsi="Courier New" w:cs="Courier New"/>
                <w:color w:val="FF0000"/>
                <w:sz w:val="18"/>
                <w:lang w:val="en-US" w:eastAsia="fi-FI"/>
              </w:rPr>
              <w:t>temName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STH - STH12 Hampaan kehitysaste 2010</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displayName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Hampaan fo</w:t>
            </w:r>
            <w:r w:rsidRPr="00F34600">
              <w:rPr>
                <w:rFonts w:ascii="Courier New" w:hAnsi="Courier New" w:cs="Courier New"/>
                <w:color w:val="000000"/>
                <w:sz w:val="18"/>
                <w:lang w:val="en-US" w:eastAsia="fi-FI"/>
              </w:rPr>
              <w:t>l</w:t>
            </w:r>
            <w:r w:rsidRPr="00F34600">
              <w:rPr>
                <w:rFonts w:ascii="Courier New" w:hAnsi="Courier New" w:cs="Courier New"/>
                <w:color w:val="000000"/>
                <w:sz w:val="18"/>
                <w:lang w:val="en-US" w:eastAsia="fi-FI"/>
              </w:rPr>
              <w:t>likkeliaste</w:t>
            </w:r>
            <w:r w:rsidRPr="00F34600">
              <w:rPr>
                <w:rFonts w:ascii="Courier New" w:hAnsi="Courier New" w:cs="Courier New"/>
                <w:color w:val="0000FF"/>
                <w:sz w:val="18"/>
                <w:lang w:val="en-US" w:eastAsia="fi-FI"/>
              </w:rPr>
              <w:t>"/&gt;</w:t>
            </w:r>
          </w:p>
          <w:p w14:paraId="106B5552"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typeCode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COMP</w:t>
            </w:r>
            <w:r w:rsidRPr="00F34600">
              <w:rPr>
                <w:rFonts w:ascii="Courier New" w:hAnsi="Courier New" w:cs="Courier New"/>
                <w:color w:val="0000FF"/>
                <w:sz w:val="18"/>
                <w:lang w:val="en-US" w:eastAsia="fi-FI"/>
              </w:rPr>
              <w:t>"&gt;</w:t>
            </w:r>
          </w:p>
          <w:p w14:paraId="00B4E89C"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474747"/>
                <w:sz w:val="18"/>
                <w:lang w:val="en-US" w:eastAsia="fi-FI"/>
              </w:rPr>
              <w:t xml:space="preserve"> Hammas puhjennut alveolin läpi  </w:t>
            </w:r>
            <w:r w:rsidRPr="00F34600">
              <w:rPr>
                <w:rFonts w:ascii="Courier New" w:hAnsi="Courier New" w:cs="Courier New"/>
                <w:color w:val="0000FF"/>
                <w:sz w:val="18"/>
                <w:lang w:val="en-US" w:eastAsia="fi-FI"/>
              </w:rPr>
              <w:t>--&gt;</w:t>
            </w:r>
          </w:p>
          <w:p w14:paraId="374C5687"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classCode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COND</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moodCode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EVN</w:t>
            </w:r>
            <w:r w:rsidRPr="00F34600">
              <w:rPr>
                <w:rFonts w:ascii="Courier New" w:hAnsi="Courier New" w:cs="Courier New"/>
                <w:color w:val="0000FF"/>
                <w:sz w:val="18"/>
                <w:lang w:val="en-US" w:eastAsia="fi-FI"/>
              </w:rPr>
              <w:t>"&gt;</w:t>
            </w:r>
          </w:p>
          <w:p w14:paraId="06A0592E" w14:textId="77777777" w:rsidR="00F34600" w:rsidRPr="00F34600" w:rsidRDefault="00F34600" w:rsidP="00F34600">
            <w:pPr>
              <w:autoSpaceDE w:val="0"/>
              <w:autoSpaceDN w:val="0"/>
              <w:adjustRightInd w:val="0"/>
              <w:ind w:left="1988" w:hanging="1988"/>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code</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14</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codeSystem</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1.2.246.537.6.12.2002.901.2013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w:t>
            </w:r>
            <w:r w:rsidRPr="00F34600">
              <w:rPr>
                <w:rFonts w:ascii="Courier New" w:hAnsi="Courier New" w:cs="Courier New"/>
                <w:color w:val="FF0000"/>
                <w:sz w:val="18"/>
                <w:lang w:val="en-US" w:eastAsia="fi-FI"/>
              </w:rPr>
              <w:t>s</w:t>
            </w:r>
            <w:r w:rsidRPr="00F34600">
              <w:rPr>
                <w:rFonts w:ascii="Courier New" w:hAnsi="Courier New" w:cs="Courier New"/>
                <w:color w:val="FF0000"/>
                <w:sz w:val="18"/>
                <w:lang w:val="en-US" w:eastAsia="fi-FI"/>
              </w:rPr>
              <w:t>temName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THL/Tietosisältö - STH01 Hampaiston nykytila 2013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displa</w:t>
            </w:r>
            <w:r w:rsidRPr="00F34600">
              <w:rPr>
                <w:rFonts w:ascii="Courier New" w:hAnsi="Courier New" w:cs="Courier New"/>
                <w:color w:val="FF0000"/>
                <w:sz w:val="18"/>
                <w:lang w:val="en-US" w:eastAsia="fi-FI"/>
              </w:rPr>
              <w:t>y</w:t>
            </w:r>
            <w:r w:rsidRPr="00F34600">
              <w:rPr>
                <w:rFonts w:ascii="Courier New" w:hAnsi="Courier New" w:cs="Courier New"/>
                <w:color w:val="FF0000"/>
                <w:sz w:val="18"/>
                <w:lang w:val="en-US" w:eastAsia="fi-FI"/>
              </w:rPr>
              <w:t>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Hammas puhjennut alveolin läpi</w:t>
            </w:r>
            <w:r w:rsidRPr="00F34600">
              <w:rPr>
                <w:rFonts w:ascii="Courier New" w:hAnsi="Courier New" w:cs="Courier New"/>
                <w:color w:val="0000FF"/>
                <w:sz w:val="18"/>
                <w:lang w:val="en-US" w:eastAsia="fi-FI"/>
              </w:rPr>
              <w:t>"/&gt;</w:t>
            </w:r>
          </w:p>
          <w:p w14:paraId="5089FA60" w14:textId="77777777" w:rsidR="00F34600" w:rsidRPr="00F34600" w:rsidDel="006E3906" w:rsidRDefault="00F34600" w:rsidP="00F34600">
            <w:pPr>
              <w:autoSpaceDE w:val="0"/>
              <w:autoSpaceDN w:val="0"/>
              <w:adjustRightInd w:val="0"/>
              <w:jc w:val="left"/>
              <w:rPr>
                <w:del w:id="381" w:author="Tekijä"/>
                <w:rFonts w:ascii="Courier New" w:hAnsi="Courier New" w:cs="Courier New"/>
                <w:color w:val="0000FF"/>
                <w:sz w:val="18"/>
                <w:lang w:val="en-US" w:eastAsia="fi-FI"/>
              </w:rPr>
            </w:pPr>
            <w:del w:id="382" w:author="Tekijä">
              <w:r w:rsidRPr="00F34600" w:rsidDel="006E3906">
                <w:rPr>
                  <w:rFonts w:ascii="Courier New" w:hAnsi="Courier New" w:cs="Courier New"/>
                  <w:color w:val="000000"/>
                  <w:sz w:val="18"/>
                  <w:lang w:val="en-US" w:eastAsia="fi-FI"/>
                </w:rPr>
                <w:delText xml:space="preserve">                </w:delText>
              </w:r>
              <w:r w:rsidRPr="00F34600" w:rsidDel="006E3906">
                <w:rPr>
                  <w:rFonts w:ascii="Courier New" w:hAnsi="Courier New" w:cs="Courier New"/>
                  <w:color w:val="0000FF"/>
                  <w:sz w:val="18"/>
                  <w:lang w:val="en-US" w:eastAsia="fi-FI"/>
                </w:rPr>
                <w:delText>&lt;</w:delText>
              </w:r>
              <w:r w:rsidRPr="00F34600" w:rsidDel="006E3906">
                <w:rPr>
                  <w:rFonts w:ascii="Courier New" w:hAnsi="Courier New" w:cs="Courier New"/>
                  <w:color w:val="800000"/>
                  <w:sz w:val="18"/>
                  <w:lang w:val="en-US" w:eastAsia="fi-FI"/>
                </w:rPr>
                <w:delText>text</w:delText>
              </w:r>
              <w:r w:rsidRPr="00F34600" w:rsidDel="006E3906">
                <w:rPr>
                  <w:rFonts w:ascii="Courier New" w:hAnsi="Courier New" w:cs="Courier New"/>
                  <w:color w:val="0000FF"/>
                  <w:sz w:val="18"/>
                  <w:lang w:val="en-US" w:eastAsia="fi-FI"/>
                </w:rPr>
                <w:delText>&gt;</w:delText>
              </w:r>
            </w:del>
          </w:p>
          <w:p w14:paraId="58570559" w14:textId="77777777" w:rsidR="00F34600" w:rsidRPr="00F34600" w:rsidDel="006E3906" w:rsidRDefault="00F34600" w:rsidP="00F34600">
            <w:pPr>
              <w:autoSpaceDE w:val="0"/>
              <w:autoSpaceDN w:val="0"/>
              <w:adjustRightInd w:val="0"/>
              <w:jc w:val="left"/>
              <w:rPr>
                <w:del w:id="383" w:author="Tekijä"/>
                <w:rFonts w:ascii="Courier New" w:hAnsi="Courier New" w:cs="Courier New"/>
                <w:color w:val="0000FF"/>
                <w:sz w:val="18"/>
                <w:lang w:val="en-US" w:eastAsia="fi-FI"/>
              </w:rPr>
            </w:pPr>
            <w:del w:id="384" w:author="Tekijä">
              <w:r w:rsidRPr="00F34600" w:rsidDel="006E3906">
                <w:rPr>
                  <w:rFonts w:ascii="Courier New" w:hAnsi="Courier New" w:cs="Courier New"/>
                  <w:color w:val="000000"/>
                  <w:sz w:val="18"/>
                  <w:lang w:val="en-US" w:eastAsia="fi-FI"/>
                </w:rPr>
                <w:delText xml:space="preserve">                  </w:delText>
              </w:r>
              <w:r w:rsidRPr="00F34600" w:rsidDel="006E3906">
                <w:rPr>
                  <w:rFonts w:ascii="Courier New" w:hAnsi="Courier New" w:cs="Courier New"/>
                  <w:color w:val="0000FF"/>
                  <w:sz w:val="18"/>
                  <w:lang w:val="en-US" w:eastAsia="fi-FI"/>
                </w:rPr>
                <w:delText>&lt;</w:delText>
              </w:r>
              <w:r w:rsidRPr="00F34600" w:rsidDel="006E3906">
                <w:rPr>
                  <w:rFonts w:ascii="Courier New" w:hAnsi="Courier New" w:cs="Courier New"/>
                  <w:color w:val="800000"/>
                  <w:sz w:val="18"/>
                  <w:lang w:val="en-US" w:eastAsia="fi-FI"/>
                </w:rPr>
                <w:delText>reference</w:delText>
              </w:r>
              <w:r w:rsidRPr="00F34600" w:rsidDel="006E3906">
                <w:rPr>
                  <w:rFonts w:ascii="Courier New" w:hAnsi="Courier New" w:cs="Courier New"/>
                  <w:i/>
                  <w:iCs/>
                  <w:color w:val="008080"/>
                  <w:sz w:val="18"/>
                  <w:lang w:val="en-US" w:eastAsia="fi-FI"/>
                </w:rPr>
                <w:delText xml:space="preserve"> </w:delText>
              </w:r>
              <w:r w:rsidRPr="00F34600" w:rsidDel="006E3906">
                <w:rPr>
                  <w:rFonts w:ascii="Courier New" w:hAnsi="Courier New" w:cs="Courier New"/>
                  <w:color w:val="FF0000"/>
                  <w:sz w:val="18"/>
                  <w:lang w:val="en-US" w:eastAsia="fi-FI"/>
                </w:rPr>
                <w:delText>value</w:delText>
              </w:r>
              <w:r w:rsidRPr="00F34600" w:rsidDel="006E3906">
                <w:rPr>
                  <w:rFonts w:ascii="Courier New" w:hAnsi="Courier New" w:cs="Courier New"/>
                  <w:color w:val="0000FF"/>
                  <w:sz w:val="18"/>
                  <w:lang w:val="en-US" w:eastAsia="fi-FI"/>
                </w:rPr>
                <w:delText>="</w:delText>
              </w:r>
              <w:r w:rsidRPr="00F34600" w:rsidDel="006E3906">
                <w:rPr>
                  <w:rFonts w:ascii="Courier New" w:hAnsi="Courier New" w:cs="Courier New"/>
                  <w:color w:val="000000"/>
                  <w:sz w:val="18"/>
                  <w:lang w:val="en-US" w:eastAsia="fi-FI"/>
                </w:rPr>
                <w:delText>#OID1.2.246.10.1234567.14.2013.123.1.10.1.5</w:delText>
              </w:r>
              <w:r w:rsidRPr="00F34600" w:rsidDel="006E3906">
                <w:rPr>
                  <w:rFonts w:ascii="Courier New" w:hAnsi="Courier New" w:cs="Courier New"/>
                  <w:color w:val="0000FF"/>
                  <w:sz w:val="18"/>
                  <w:lang w:val="en-US" w:eastAsia="fi-FI"/>
                </w:rPr>
                <w:delText>"/&gt;</w:delText>
              </w:r>
            </w:del>
          </w:p>
          <w:p w14:paraId="1D750452" w14:textId="77777777" w:rsidR="00F34600" w:rsidRPr="00F34600" w:rsidDel="006E3906" w:rsidRDefault="00F34600" w:rsidP="00F34600">
            <w:pPr>
              <w:autoSpaceDE w:val="0"/>
              <w:autoSpaceDN w:val="0"/>
              <w:adjustRightInd w:val="0"/>
              <w:jc w:val="left"/>
              <w:rPr>
                <w:del w:id="385" w:author="Tekijä"/>
                <w:rFonts w:ascii="Courier New" w:hAnsi="Courier New" w:cs="Courier New"/>
                <w:color w:val="0000FF"/>
                <w:sz w:val="18"/>
                <w:lang w:val="en-US" w:eastAsia="fi-FI"/>
              </w:rPr>
            </w:pPr>
            <w:del w:id="386" w:author="Tekijä">
              <w:r w:rsidRPr="00F34600" w:rsidDel="006E3906">
                <w:rPr>
                  <w:rFonts w:ascii="Courier New" w:hAnsi="Courier New" w:cs="Courier New"/>
                  <w:color w:val="000000"/>
                  <w:sz w:val="18"/>
                  <w:lang w:val="en-US" w:eastAsia="fi-FI"/>
                </w:rPr>
                <w:delText xml:space="preserve">                </w:delText>
              </w:r>
              <w:r w:rsidRPr="00F34600" w:rsidDel="006E3906">
                <w:rPr>
                  <w:rFonts w:ascii="Courier New" w:hAnsi="Courier New" w:cs="Courier New"/>
                  <w:color w:val="0000FF"/>
                  <w:sz w:val="18"/>
                  <w:lang w:val="en-US" w:eastAsia="fi-FI"/>
                </w:rPr>
                <w:delText>&lt;/</w:delText>
              </w:r>
              <w:r w:rsidRPr="00F34600" w:rsidDel="006E3906">
                <w:rPr>
                  <w:rFonts w:ascii="Courier New" w:hAnsi="Courier New" w:cs="Courier New"/>
                  <w:color w:val="800000"/>
                  <w:sz w:val="18"/>
                  <w:lang w:val="en-US" w:eastAsia="fi-FI"/>
                </w:rPr>
                <w:delText>text</w:delText>
              </w:r>
              <w:r w:rsidRPr="00F34600" w:rsidDel="006E3906">
                <w:rPr>
                  <w:rFonts w:ascii="Courier New" w:hAnsi="Courier New" w:cs="Courier New"/>
                  <w:color w:val="0000FF"/>
                  <w:sz w:val="18"/>
                  <w:lang w:val="en-US" w:eastAsia="fi-FI"/>
                </w:rPr>
                <w:delText>&gt;</w:delText>
              </w:r>
            </w:del>
          </w:p>
          <w:p w14:paraId="2D33813A"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value</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xsi:type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BL</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value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true</w:t>
            </w:r>
            <w:r w:rsidRPr="00F34600">
              <w:rPr>
                <w:rFonts w:ascii="Courier New" w:hAnsi="Courier New" w:cs="Courier New"/>
                <w:color w:val="0000FF"/>
                <w:sz w:val="18"/>
                <w:lang w:val="en-US" w:eastAsia="fi-FI"/>
              </w:rPr>
              <w:t>"/&gt;</w:t>
            </w:r>
          </w:p>
          <w:p w14:paraId="2BF153D5"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color w:val="0000FF"/>
                <w:sz w:val="18"/>
                <w:lang w:val="en-US" w:eastAsia="fi-FI"/>
              </w:rPr>
              <w:t>&gt;</w:t>
            </w:r>
          </w:p>
          <w:p w14:paraId="6429C9F9"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color w:val="0000FF"/>
                <w:sz w:val="18"/>
                <w:lang w:val="en-US" w:eastAsia="fi-FI"/>
              </w:rPr>
              <w:t>&gt;</w:t>
            </w:r>
          </w:p>
          <w:p w14:paraId="32364D1E"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typeCode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COMP</w:t>
            </w:r>
            <w:r w:rsidRPr="00F34600">
              <w:rPr>
                <w:rFonts w:ascii="Courier New" w:hAnsi="Courier New" w:cs="Courier New"/>
                <w:color w:val="0000FF"/>
                <w:sz w:val="18"/>
                <w:lang w:val="en-US" w:eastAsia="fi-FI"/>
              </w:rPr>
              <w:t>"&gt;</w:t>
            </w:r>
          </w:p>
          <w:p w14:paraId="683954CF"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474747"/>
                <w:sz w:val="18"/>
                <w:lang w:val="en-US" w:eastAsia="fi-FI"/>
              </w:rPr>
              <w:t xml:space="preserve"> Hampaan kehitysasteen lisätieto  </w:t>
            </w:r>
            <w:r w:rsidRPr="00F34600">
              <w:rPr>
                <w:rFonts w:ascii="Courier New" w:hAnsi="Courier New" w:cs="Courier New"/>
                <w:color w:val="0000FF"/>
                <w:sz w:val="18"/>
                <w:lang w:val="en-US" w:eastAsia="fi-FI"/>
              </w:rPr>
              <w:t>--&gt;</w:t>
            </w:r>
          </w:p>
          <w:p w14:paraId="7A776C07"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classCode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COND</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moodCode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EVN</w:t>
            </w:r>
            <w:r w:rsidRPr="00F34600">
              <w:rPr>
                <w:rFonts w:ascii="Courier New" w:hAnsi="Courier New" w:cs="Courier New"/>
                <w:color w:val="0000FF"/>
                <w:sz w:val="18"/>
                <w:lang w:val="en-US" w:eastAsia="fi-FI"/>
              </w:rPr>
              <w:t>"&gt;</w:t>
            </w:r>
          </w:p>
          <w:p w14:paraId="527838C9" w14:textId="77777777" w:rsidR="00F34600" w:rsidRPr="00302119" w:rsidRDefault="00F34600" w:rsidP="00F34600">
            <w:pPr>
              <w:autoSpaceDE w:val="0"/>
              <w:autoSpaceDN w:val="0"/>
              <w:adjustRightInd w:val="0"/>
              <w:ind w:left="1988" w:hanging="1988"/>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302119">
              <w:rPr>
                <w:rFonts w:ascii="Courier New" w:hAnsi="Courier New" w:cs="Courier New"/>
                <w:color w:val="0000FF"/>
                <w:sz w:val="18"/>
                <w:lang w:val="en-US" w:eastAsia="fi-FI"/>
              </w:rPr>
              <w:t>&lt;</w:t>
            </w:r>
            <w:r w:rsidRPr="00302119">
              <w:rPr>
                <w:rFonts w:ascii="Courier New" w:hAnsi="Courier New" w:cs="Courier New"/>
                <w:color w:val="800000"/>
                <w:sz w:val="18"/>
                <w:lang w:val="en-US" w:eastAsia="fi-FI"/>
              </w:rPr>
              <w:t>code</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15</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codeSystem</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1.2.246.537.6.12.2002.901.2013</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w:t>
            </w:r>
            <w:r w:rsidRPr="00302119">
              <w:rPr>
                <w:rFonts w:ascii="Courier New" w:hAnsi="Courier New" w:cs="Courier New"/>
                <w:color w:val="FF0000"/>
                <w:sz w:val="18"/>
                <w:lang w:val="en-US" w:eastAsia="fi-FI"/>
              </w:rPr>
              <w:t>s</w:t>
            </w:r>
            <w:r w:rsidRPr="00302119">
              <w:rPr>
                <w:rFonts w:ascii="Courier New" w:hAnsi="Courier New" w:cs="Courier New"/>
                <w:color w:val="FF0000"/>
                <w:sz w:val="18"/>
                <w:lang w:val="en-US" w:eastAsia="fi-FI"/>
              </w:rPr>
              <w:t>temName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THL/Tietosisältö - STH01 Hampaiston nykytila 2013</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displa</w:t>
            </w:r>
            <w:r w:rsidRPr="00302119">
              <w:rPr>
                <w:rFonts w:ascii="Courier New" w:hAnsi="Courier New" w:cs="Courier New"/>
                <w:color w:val="FF0000"/>
                <w:sz w:val="18"/>
                <w:lang w:val="en-US" w:eastAsia="fi-FI"/>
              </w:rPr>
              <w:t>y</w:t>
            </w:r>
            <w:r w:rsidRPr="00302119">
              <w:rPr>
                <w:rFonts w:ascii="Courier New" w:hAnsi="Courier New" w:cs="Courier New"/>
                <w:color w:val="FF0000"/>
                <w:sz w:val="18"/>
                <w:lang w:val="en-US" w:eastAsia="fi-FI"/>
              </w:rPr>
              <w:t>Name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Hampaan kehitysasteen lisätieto</w:t>
            </w:r>
            <w:r w:rsidRPr="00302119">
              <w:rPr>
                <w:rFonts w:ascii="Courier New" w:hAnsi="Courier New" w:cs="Courier New"/>
                <w:color w:val="0000FF"/>
                <w:sz w:val="18"/>
                <w:lang w:val="en-US" w:eastAsia="fi-FI"/>
              </w:rPr>
              <w:t>"/&gt;</w:t>
            </w:r>
          </w:p>
          <w:p w14:paraId="692754C1" w14:textId="77777777" w:rsidR="00F34600" w:rsidRPr="00302119" w:rsidDel="006E3906" w:rsidRDefault="00F34600" w:rsidP="00F34600">
            <w:pPr>
              <w:autoSpaceDE w:val="0"/>
              <w:autoSpaceDN w:val="0"/>
              <w:adjustRightInd w:val="0"/>
              <w:jc w:val="left"/>
              <w:rPr>
                <w:del w:id="387" w:author="Tekijä"/>
                <w:rFonts w:ascii="Courier New" w:hAnsi="Courier New" w:cs="Courier New"/>
                <w:color w:val="0000FF"/>
                <w:sz w:val="18"/>
                <w:lang w:val="en-US" w:eastAsia="fi-FI"/>
              </w:rPr>
            </w:pPr>
            <w:del w:id="388" w:author="Tekijä">
              <w:r w:rsidRPr="00302119" w:rsidDel="006E3906">
                <w:rPr>
                  <w:rFonts w:ascii="Courier New" w:hAnsi="Courier New" w:cs="Courier New"/>
                  <w:color w:val="000000"/>
                  <w:sz w:val="18"/>
                  <w:lang w:val="en-US" w:eastAsia="fi-FI"/>
                </w:rPr>
                <w:delText xml:space="preserve">                </w:delText>
              </w:r>
              <w:r w:rsidRPr="00302119" w:rsidDel="006E3906">
                <w:rPr>
                  <w:rFonts w:ascii="Courier New" w:hAnsi="Courier New" w:cs="Courier New"/>
                  <w:color w:val="0000FF"/>
                  <w:sz w:val="18"/>
                  <w:lang w:val="en-US" w:eastAsia="fi-FI"/>
                </w:rPr>
                <w:delText>&lt;</w:delText>
              </w:r>
              <w:r w:rsidRPr="00302119" w:rsidDel="006E3906">
                <w:rPr>
                  <w:rFonts w:ascii="Courier New" w:hAnsi="Courier New" w:cs="Courier New"/>
                  <w:color w:val="800000"/>
                  <w:sz w:val="18"/>
                  <w:lang w:val="en-US" w:eastAsia="fi-FI"/>
                </w:rPr>
                <w:delText>text</w:delText>
              </w:r>
              <w:r w:rsidRPr="00302119" w:rsidDel="006E3906">
                <w:rPr>
                  <w:rFonts w:ascii="Courier New" w:hAnsi="Courier New" w:cs="Courier New"/>
                  <w:color w:val="0000FF"/>
                  <w:sz w:val="18"/>
                  <w:lang w:val="en-US" w:eastAsia="fi-FI"/>
                </w:rPr>
                <w:delText>&gt;</w:delText>
              </w:r>
            </w:del>
          </w:p>
          <w:p w14:paraId="24EB52DF" w14:textId="77777777" w:rsidR="00F34600" w:rsidRPr="00302119" w:rsidDel="006E3906" w:rsidRDefault="00F34600" w:rsidP="00F34600">
            <w:pPr>
              <w:autoSpaceDE w:val="0"/>
              <w:autoSpaceDN w:val="0"/>
              <w:adjustRightInd w:val="0"/>
              <w:jc w:val="left"/>
              <w:rPr>
                <w:del w:id="389" w:author="Tekijä"/>
                <w:rFonts w:ascii="Courier New" w:hAnsi="Courier New" w:cs="Courier New"/>
                <w:color w:val="0000FF"/>
                <w:sz w:val="18"/>
                <w:lang w:val="en-US" w:eastAsia="fi-FI"/>
              </w:rPr>
            </w:pPr>
            <w:del w:id="390" w:author="Tekijä">
              <w:r w:rsidRPr="00302119" w:rsidDel="006E3906">
                <w:rPr>
                  <w:rFonts w:ascii="Courier New" w:hAnsi="Courier New" w:cs="Courier New"/>
                  <w:color w:val="000000"/>
                  <w:sz w:val="18"/>
                  <w:lang w:val="en-US" w:eastAsia="fi-FI"/>
                </w:rPr>
                <w:delText xml:space="preserve">                  </w:delText>
              </w:r>
              <w:r w:rsidRPr="00302119" w:rsidDel="006E3906">
                <w:rPr>
                  <w:rFonts w:ascii="Courier New" w:hAnsi="Courier New" w:cs="Courier New"/>
                  <w:color w:val="0000FF"/>
                  <w:sz w:val="18"/>
                  <w:lang w:val="en-US" w:eastAsia="fi-FI"/>
                </w:rPr>
                <w:delText>&lt;</w:delText>
              </w:r>
              <w:r w:rsidRPr="00302119" w:rsidDel="006E3906">
                <w:rPr>
                  <w:rFonts w:ascii="Courier New" w:hAnsi="Courier New" w:cs="Courier New"/>
                  <w:color w:val="800000"/>
                  <w:sz w:val="18"/>
                  <w:lang w:val="en-US" w:eastAsia="fi-FI"/>
                </w:rPr>
                <w:delText>reference</w:delText>
              </w:r>
              <w:r w:rsidRPr="00302119" w:rsidDel="006E3906">
                <w:rPr>
                  <w:rFonts w:ascii="Courier New" w:hAnsi="Courier New" w:cs="Courier New"/>
                  <w:i/>
                  <w:iCs/>
                  <w:color w:val="008080"/>
                  <w:sz w:val="18"/>
                  <w:lang w:val="en-US" w:eastAsia="fi-FI"/>
                </w:rPr>
                <w:delText xml:space="preserve"> </w:delText>
              </w:r>
              <w:r w:rsidRPr="00302119" w:rsidDel="006E3906">
                <w:rPr>
                  <w:rFonts w:ascii="Courier New" w:hAnsi="Courier New" w:cs="Courier New"/>
                  <w:color w:val="FF0000"/>
                  <w:sz w:val="18"/>
                  <w:lang w:val="en-US" w:eastAsia="fi-FI"/>
                </w:rPr>
                <w:delText>value</w:delText>
              </w:r>
              <w:r w:rsidRPr="00302119" w:rsidDel="006E3906">
                <w:rPr>
                  <w:rFonts w:ascii="Courier New" w:hAnsi="Courier New" w:cs="Courier New"/>
                  <w:color w:val="0000FF"/>
                  <w:sz w:val="18"/>
                  <w:lang w:val="en-US" w:eastAsia="fi-FI"/>
                </w:rPr>
                <w:delText>="</w:delText>
              </w:r>
              <w:r w:rsidRPr="00302119" w:rsidDel="006E3906">
                <w:rPr>
                  <w:rFonts w:ascii="Courier New" w:hAnsi="Courier New" w:cs="Courier New"/>
                  <w:color w:val="000000"/>
                  <w:sz w:val="18"/>
                  <w:lang w:val="en-US" w:eastAsia="fi-FI"/>
                </w:rPr>
                <w:delText>#OID1.2.246.10.1234567.14.2013.123.1.10.1.6</w:delText>
              </w:r>
              <w:r w:rsidRPr="00302119" w:rsidDel="006E3906">
                <w:rPr>
                  <w:rFonts w:ascii="Courier New" w:hAnsi="Courier New" w:cs="Courier New"/>
                  <w:color w:val="0000FF"/>
                  <w:sz w:val="18"/>
                  <w:lang w:val="en-US" w:eastAsia="fi-FI"/>
                </w:rPr>
                <w:delText>"/&gt;</w:delText>
              </w:r>
            </w:del>
          </w:p>
          <w:p w14:paraId="72D6F7EB" w14:textId="77777777" w:rsidR="00F34600" w:rsidRPr="00302119" w:rsidDel="006E3906" w:rsidRDefault="00F34600" w:rsidP="00F34600">
            <w:pPr>
              <w:autoSpaceDE w:val="0"/>
              <w:autoSpaceDN w:val="0"/>
              <w:adjustRightInd w:val="0"/>
              <w:jc w:val="left"/>
              <w:rPr>
                <w:del w:id="391" w:author="Tekijä"/>
                <w:rFonts w:ascii="Courier New" w:hAnsi="Courier New" w:cs="Courier New"/>
                <w:color w:val="0000FF"/>
                <w:sz w:val="18"/>
                <w:lang w:val="en-US" w:eastAsia="fi-FI"/>
              </w:rPr>
            </w:pPr>
            <w:del w:id="392" w:author="Tekijä">
              <w:r w:rsidRPr="00302119" w:rsidDel="006E3906">
                <w:rPr>
                  <w:rFonts w:ascii="Courier New" w:hAnsi="Courier New" w:cs="Courier New"/>
                  <w:color w:val="000000"/>
                  <w:sz w:val="18"/>
                  <w:lang w:val="en-US" w:eastAsia="fi-FI"/>
                </w:rPr>
                <w:delText xml:space="preserve">                </w:delText>
              </w:r>
              <w:r w:rsidRPr="00302119" w:rsidDel="006E3906">
                <w:rPr>
                  <w:rFonts w:ascii="Courier New" w:hAnsi="Courier New" w:cs="Courier New"/>
                  <w:color w:val="0000FF"/>
                  <w:sz w:val="18"/>
                  <w:lang w:val="en-US" w:eastAsia="fi-FI"/>
                </w:rPr>
                <w:delText>&lt;/</w:delText>
              </w:r>
              <w:r w:rsidRPr="00302119" w:rsidDel="006E3906">
                <w:rPr>
                  <w:rFonts w:ascii="Courier New" w:hAnsi="Courier New" w:cs="Courier New"/>
                  <w:color w:val="800000"/>
                  <w:sz w:val="18"/>
                  <w:lang w:val="en-US" w:eastAsia="fi-FI"/>
                </w:rPr>
                <w:delText>text</w:delText>
              </w:r>
              <w:r w:rsidRPr="00302119" w:rsidDel="006E3906">
                <w:rPr>
                  <w:rFonts w:ascii="Courier New" w:hAnsi="Courier New" w:cs="Courier New"/>
                  <w:color w:val="0000FF"/>
                  <w:sz w:val="18"/>
                  <w:lang w:val="en-US" w:eastAsia="fi-FI"/>
                </w:rPr>
                <w:delText>&gt;</w:delText>
              </w:r>
            </w:del>
          </w:p>
          <w:p w14:paraId="3BF1FA71" w14:textId="77777777" w:rsidR="00F34600" w:rsidRPr="004E48A5" w:rsidRDefault="00F34600" w:rsidP="00F34600">
            <w:pPr>
              <w:autoSpaceDE w:val="0"/>
              <w:autoSpaceDN w:val="0"/>
              <w:adjustRightInd w:val="0"/>
              <w:jc w:val="left"/>
              <w:rPr>
                <w:rFonts w:ascii="Courier New" w:hAnsi="Courier New" w:cs="Courier New"/>
                <w:color w:val="0000FF"/>
                <w:sz w:val="18"/>
                <w:lang w:eastAsia="fi-FI"/>
              </w:rPr>
            </w:pPr>
            <w:r w:rsidRPr="00302119">
              <w:rPr>
                <w:rFonts w:ascii="Courier New" w:hAnsi="Courier New" w:cs="Courier New"/>
                <w:color w:val="000000"/>
                <w:sz w:val="18"/>
                <w:lang w:val="en-US" w:eastAsia="fi-FI"/>
              </w:rPr>
              <w:t xml:space="preserve">                </w:t>
            </w: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value</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xsi:type</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ST</w:t>
            </w:r>
            <w:r w:rsidRPr="004E48A5">
              <w:rPr>
                <w:rFonts w:ascii="Courier New" w:hAnsi="Courier New" w:cs="Courier New"/>
                <w:color w:val="0000FF"/>
                <w:sz w:val="18"/>
                <w:lang w:eastAsia="fi-FI"/>
              </w:rPr>
              <w:t>"&gt;</w:t>
            </w:r>
            <w:r w:rsidRPr="004E48A5">
              <w:rPr>
                <w:rFonts w:ascii="Courier New" w:hAnsi="Courier New" w:cs="Courier New"/>
                <w:color w:val="000000"/>
                <w:sz w:val="18"/>
                <w:lang w:eastAsia="fi-FI"/>
              </w:rPr>
              <w:t>lisätieto tähän</w:t>
            </w: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value</w:t>
            </w:r>
            <w:r w:rsidRPr="004E48A5">
              <w:rPr>
                <w:rFonts w:ascii="Courier New" w:hAnsi="Courier New" w:cs="Courier New"/>
                <w:color w:val="0000FF"/>
                <w:sz w:val="18"/>
                <w:lang w:eastAsia="fi-FI"/>
              </w:rPr>
              <w:t>&gt;</w:t>
            </w:r>
          </w:p>
          <w:p w14:paraId="4D21957F"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00"/>
                <w:sz w:val="18"/>
                <w:lang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color w:val="0000FF"/>
                <w:sz w:val="18"/>
                <w:lang w:val="en-US" w:eastAsia="fi-FI"/>
              </w:rPr>
              <w:t>&gt;</w:t>
            </w:r>
          </w:p>
          <w:p w14:paraId="1C70F7D0"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color w:val="0000FF"/>
                <w:sz w:val="18"/>
                <w:lang w:val="en-US" w:eastAsia="fi-FI"/>
              </w:rPr>
              <w:t>&gt;</w:t>
            </w:r>
          </w:p>
          <w:p w14:paraId="34DFB5C3"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color w:val="0000FF"/>
                <w:sz w:val="18"/>
                <w:lang w:val="en-US" w:eastAsia="fi-FI"/>
              </w:rPr>
              <w:t>&gt;</w:t>
            </w:r>
          </w:p>
          <w:p w14:paraId="054CD375" w14:textId="77777777" w:rsidR="00143531" w:rsidRPr="00143531" w:rsidRDefault="00F34600" w:rsidP="00F34600">
            <w:pPr>
              <w:autoSpaceDE w:val="0"/>
              <w:autoSpaceDN w:val="0"/>
              <w:adjustRightInd w:val="0"/>
              <w:jc w:val="left"/>
              <w:rPr>
                <w:rFonts w:ascii="Courier New" w:hAnsi="Courier New" w:cs="Courier New"/>
                <w:sz w:val="18"/>
                <w:szCs w:val="18"/>
                <w:lang w:val="en-US"/>
              </w:rPr>
            </w:pP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color w:val="0000FF"/>
                <w:sz w:val="18"/>
                <w:lang w:val="en-US" w:eastAsia="fi-FI"/>
              </w:rPr>
              <w:t>&gt;</w:t>
            </w:r>
          </w:p>
        </w:tc>
      </w:tr>
    </w:tbl>
    <w:p w14:paraId="416CF8D2" w14:textId="77777777" w:rsidR="00143531" w:rsidRPr="00143531" w:rsidRDefault="00143531" w:rsidP="008E33EF">
      <w:pPr>
        <w:pStyle w:val="Otsikko3"/>
        <w:rPr>
          <w:lang w:val="en-US"/>
        </w:rPr>
      </w:pPr>
      <w:bookmarkStart w:id="393" w:name="_Toc377399052"/>
      <w:bookmarkStart w:id="394" w:name="_Toc436732531"/>
      <w:r w:rsidRPr="00143531">
        <w:rPr>
          <w:lang w:val="en-US"/>
        </w:rPr>
        <w:t>Hampaan kehityshäiriöt ja kehityshäiriön lisätieto</w:t>
      </w:r>
      <w:bookmarkEnd w:id="393"/>
      <w:bookmarkEnd w:id="394"/>
    </w:p>
    <w:p w14:paraId="0C925D8B" w14:textId="77777777" w:rsidR="00143531" w:rsidRPr="00143531" w:rsidRDefault="00143531" w:rsidP="00143531">
      <w:r w:rsidRPr="00143531">
        <w:t>Hampaan kehityshäiriö annataan STH12A Hampaan kehityshäiriöt–</w:t>
      </w:r>
      <w:r w:rsidR="00E2588D">
        <w:t xml:space="preserve"> </w:t>
      </w:r>
      <w:r w:rsidRPr="00143531">
        <w:t xml:space="preserve">luokituksella. Kehityshäiriön lisätiedot </w:t>
      </w:r>
      <w:r w:rsidR="00757D58" w:rsidRPr="00143531">
        <w:t>laitetaan oma</w:t>
      </w:r>
      <w:r w:rsidR="00757D58">
        <w:t xml:space="preserve">an </w:t>
      </w:r>
      <w:r w:rsidR="00757D58" w:rsidRPr="00143531">
        <w:t>täydentävä</w:t>
      </w:r>
      <w:r w:rsidR="00757D58">
        <w:t>än</w:t>
      </w:r>
      <w:r w:rsidR="00757D58" w:rsidRPr="00143531">
        <w:t xml:space="preserve"> observation</w:t>
      </w:r>
      <w:r w:rsidR="00757D58">
        <w:t>iin, jossa teksti tulee sekä observation value:en että näyttömuotoon.</w:t>
      </w:r>
      <w:r w:rsidR="00757D58" w:rsidRPr="00143531" w:rsidDel="00757D58">
        <w:t xml:space="preserve"> </w:t>
      </w:r>
    </w:p>
    <w:p w14:paraId="661B5B63" w14:textId="77777777" w:rsidR="00143531" w:rsidRPr="00143531" w:rsidRDefault="00143531" w:rsidP="0014353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143531" w:rsidRPr="00143531" w14:paraId="173AFA8D" w14:textId="77777777" w:rsidTr="00143531">
        <w:tc>
          <w:tcPr>
            <w:tcW w:w="9779" w:type="dxa"/>
            <w:tcBorders>
              <w:top w:val="single" w:sz="4" w:space="0" w:color="000000"/>
              <w:left w:val="single" w:sz="4" w:space="0" w:color="000000"/>
              <w:bottom w:val="single" w:sz="4" w:space="0" w:color="000000"/>
              <w:right w:val="single" w:sz="4" w:space="0" w:color="000000"/>
            </w:tcBorders>
            <w:hideMark/>
          </w:tcPr>
          <w:p w14:paraId="428DC027" w14:textId="77777777" w:rsidR="008C0699" w:rsidRPr="008C0699" w:rsidRDefault="008C0699" w:rsidP="00F34600">
            <w:pPr>
              <w:autoSpaceDE w:val="0"/>
              <w:autoSpaceDN w:val="0"/>
              <w:adjustRightInd w:val="0"/>
              <w:jc w:val="left"/>
              <w:rPr>
                <w:ins w:id="395" w:author="Tekijä"/>
                <w:rFonts w:ascii="Courier New" w:hAnsi="Courier New" w:cs="Courier New"/>
                <w:color w:val="0000FF"/>
                <w:sz w:val="18"/>
                <w:lang w:eastAsia="fi-FI"/>
              </w:rPr>
            </w:pPr>
            <w:ins w:id="396" w:author="Tekijä">
              <w:r w:rsidRPr="008C0699">
                <w:rPr>
                  <w:rFonts w:ascii="Courier New" w:hAnsi="Courier New" w:cs="Courier New"/>
                  <w:color w:val="0000FF"/>
                  <w:sz w:val="18"/>
                  <w:lang w:eastAsia="fi-FI"/>
                </w:rPr>
                <w:t>&lt;!--</w:t>
              </w:r>
              <w:r w:rsidRPr="008C0699">
                <w:rPr>
                  <w:rFonts w:ascii="Courier New" w:hAnsi="Courier New" w:cs="Courier New"/>
                  <w:color w:val="474747"/>
                  <w:sz w:val="18"/>
                  <w:lang w:eastAsia="fi-FI"/>
                </w:rPr>
                <w:t xml:space="preserve"> Hampaan kehityshäiriöt</w:t>
              </w:r>
              <w:r>
                <w:t xml:space="preserve"> </w:t>
              </w:r>
              <w:r w:rsidRPr="008C0699">
                <w:rPr>
                  <w:rFonts w:ascii="Courier New" w:hAnsi="Courier New" w:cs="Courier New"/>
                  <w:color w:val="474747"/>
                  <w:sz w:val="18"/>
                  <w:lang w:eastAsia="fi-FI"/>
                </w:rPr>
                <w:t xml:space="preserve">, kehityshäiriö toistuva - toistetaan koko eR.observation -rakennetta  </w:t>
              </w:r>
              <w:r w:rsidRPr="008C0699">
                <w:rPr>
                  <w:rFonts w:ascii="Courier New" w:hAnsi="Courier New" w:cs="Courier New"/>
                  <w:color w:val="0000FF"/>
                  <w:sz w:val="18"/>
                  <w:lang w:eastAsia="fi-FI"/>
                </w:rPr>
                <w:t>--&gt;</w:t>
              </w:r>
            </w:ins>
          </w:p>
          <w:p w14:paraId="5311742E"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typeCode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COMP</w:t>
            </w:r>
            <w:r w:rsidRPr="00F34600">
              <w:rPr>
                <w:rFonts w:ascii="Courier New" w:hAnsi="Courier New" w:cs="Courier New"/>
                <w:color w:val="0000FF"/>
                <w:sz w:val="18"/>
                <w:lang w:val="en-US" w:eastAsia="fi-FI"/>
              </w:rPr>
              <w:t>"&gt;</w:t>
            </w:r>
          </w:p>
          <w:p w14:paraId="5FA2E4A5"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classCode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COND</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moodCode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EVN</w:t>
            </w:r>
            <w:r w:rsidRPr="00F34600">
              <w:rPr>
                <w:rFonts w:ascii="Courier New" w:hAnsi="Courier New" w:cs="Courier New"/>
                <w:color w:val="0000FF"/>
                <w:sz w:val="18"/>
                <w:lang w:val="en-US" w:eastAsia="fi-FI"/>
              </w:rPr>
              <w:t>"&gt;</w:t>
            </w:r>
          </w:p>
          <w:p w14:paraId="072A8947" w14:textId="77777777" w:rsidR="00F34600" w:rsidRPr="00F34600" w:rsidRDefault="00F34600" w:rsidP="00F34600">
            <w:pPr>
              <w:autoSpaceDE w:val="0"/>
              <w:autoSpaceDN w:val="0"/>
              <w:adjustRightInd w:val="0"/>
              <w:ind w:left="1136" w:hanging="1136"/>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code</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16</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codeSystem</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1.2.246.537.6.12.2002.901.2013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w:t>
            </w:r>
            <w:r w:rsidRPr="00F34600">
              <w:rPr>
                <w:rFonts w:ascii="Courier New" w:hAnsi="Courier New" w:cs="Courier New"/>
                <w:color w:val="FF0000"/>
                <w:sz w:val="18"/>
                <w:lang w:val="en-US" w:eastAsia="fi-FI"/>
              </w:rPr>
              <w:t>s</w:t>
            </w:r>
            <w:r w:rsidRPr="00F34600">
              <w:rPr>
                <w:rFonts w:ascii="Courier New" w:hAnsi="Courier New" w:cs="Courier New"/>
                <w:color w:val="FF0000"/>
                <w:sz w:val="18"/>
                <w:lang w:val="en-US" w:eastAsia="fi-FI"/>
              </w:rPr>
              <w:t>temName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THL/Tietosisältö - STH01 Hampaiston nykytila 2013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displa</w:t>
            </w:r>
            <w:r w:rsidRPr="00F34600">
              <w:rPr>
                <w:rFonts w:ascii="Courier New" w:hAnsi="Courier New" w:cs="Courier New"/>
                <w:color w:val="FF0000"/>
                <w:sz w:val="18"/>
                <w:lang w:val="en-US" w:eastAsia="fi-FI"/>
              </w:rPr>
              <w:t>y</w:t>
            </w:r>
            <w:r w:rsidRPr="00F34600">
              <w:rPr>
                <w:rFonts w:ascii="Courier New" w:hAnsi="Courier New" w:cs="Courier New"/>
                <w:color w:val="FF0000"/>
                <w:sz w:val="18"/>
                <w:lang w:val="en-US" w:eastAsia="fi-FI"/>
              </w:rPr>
              <w:t>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Hampaan kehityshäiriöt</w:t>
            </w:r>
            <w:r w:rsidRPr="00F34600">
              <w:rPr>
                <w:rFonts w:ascii="Courier New" w:hAnsi="Courier New" w:cs="Courier New"/>
                <w:color w:val="0000FF"/>
                <w:sz w:val="18"/>
                <w:lang w:val="en-US" w:eastAsia="fi-FI"/>
              </w:rPr>
              <w:t>"/&gt;</w:t>
            </w:r>
          </w:p>
          <w:p w14:paraId="05E11B86" w14:textId="77777777" w:rsidR="00F34600" w:rsidRPr="00F34600" w:rsidDel="006E3906" w:rsidRDefault="00F34600" w:rsidP="00F34600">
            <w:pPr>
              <w:autoSpaceDE w:val="0"/>
              <w:autoSpaceDN w:val="0"/>
              <w:adjustRightInd w:val="0"/>
              <w:jc w:val="left"/>
              <w:rPr>
                <w:del w:id="397" w:author="Tekijä"/>
                <w:rFonts w:ascii="Courier New" w:hAnsi="Courier New" w:cs="Courier New"/>
                <w:color w:val="0000FF"/>
                <w:sz w:val="18"/>
                <w:lang w:val="en-US" w:eastAsia="fi-FI"/>
              </w:rPr>
            </w:pPr>
            <w:del w:id="398" w:author="Tekijä">
              <w:r w:rsidRPr="00F34600" w:rsidDel="006E3906">
                <w:rPr>
                  <w:rFonts w:ascii="Courier New" w:hAnsi="Courier New" w:cs="Courier New"/>
                  <w:color w:val="000000"/>
                  <w:sz w:val="18"/>
                  <w:lang w:val="en-US" w:eastAsia="fi-FI"/>
                </w:rPr>
                <w:delText xml:space="preserve">        </w:delText>
              </w:r>
              <w:r w:rsidRPr="00F34600" w:rsidDel="006E3906">
                <w:rPr>
                  <w:rFonts w:ascii="Courier New" w:hAnsi="Courier New" w:cs="Courier New"/>
                  <w:color w:val="0000FF"/>
                  <w:sz w:val="18"/>
                  <w:lang w:val="en-US" w:eastAsia="fi-FI"/>
                </w:rPr>
                <w:delText>&lt;</w:delText>
              </w:r>
              <w:r w:rsidRPr="00F34600" w:rsidDel="006E3906">
                <w:rPr>
                  <w:rFonts w:ascii="Courier New" w:hAnsi="Courier New" w:cs="Courier New"/>
                  <w:color w:val="800000"/>
                  <w:sz w:val="18"/>
                  <w:lang w:val="en-US" w:eastAsia="fi-FI"/>
                </w:rPr>
                <w:delText>text</w:delText>
              </w:r>
              <w:r w:rsidRPr="00F34600" w:rsidDel="006E3906">
                <w:rPr>
                  <w:rFonts w:ascii="Courier New" w:hAnsi="Courier New" w:cs="Courier New"/>
                  <w:color w:val="0000FF"/>
                  <w:sz w:val="18"/>
                  <w:lang w:val="en-US" w:eastAsia="fi-FI"/>
                </w:rPr>
                <w:delText>&gt;</w:delText>
              </w:r>
            </w:del>
          </w:p>
          <w:p w14:paraId="27E99609" w14:textId="77777777" w:rsidR="00F34600" w:rsidRPr="00F34600" w:rsidDel="006E3906" w:rsidRDefault="00F34600" w:rsidP="00F34600">
            <w:pPr>
              <w:autoSpaceDE w:val="0"/>
              <w:autoSpaceDN w:val="0"/>
              <w:adjustRightInd w:val="0"/>
              <w:jc w:val="left"/>
              <w:rPr>
                <w:del w:id="399" w:author="Tekijä"/>
                <w:rFonts w:ascii="Courier New" w:hAnsi="Courier New" w:cs="Courier New"/>
                <w:color w:val="0000FF"/>
                <w:sz w:val="18"/>
                <w:lang w:val="en-US" w:eastAsia="fi-FI"/>
              </w:rPr>
            </w:pPr>
            <w:del w:id="400" w:author="Tekijä">
              <w:r w:rsidRPr="00F34600" w:rsidDel="006E3906">
                <w:rPr>
                  <w:rFonts w:ascii="Courier New" w:hAnsi="Courier New" w:cs="Courier New"/>
                  <w:color w:val="000000"/>
                  <w:sz w:val="18"/>
                  <w:lang w:val="en-US" w:eastAsia="fi-FI"/>
                </w:rPr>
                <w:delText xml:space="preserve">          </w:delText>
              </w:r>
              <w:r w:rsidRPr="00F34600" w:rsidDel="006E3906">
                <w:rPr>
                  <w:rFonts w:ascii="Courier New" w:hAnsi="Courier New" w:cs="Courier New"/>
                  <w:color w:val="0000FF"/>
                  <w:sz w:val="18"/>
                  <w:lang w:val="en-US" w:eastAsia="fi-FI"/>
                </w:rPr>
                <w:delText>&lt;</w:delText>
              </w:r>
              <w:r w:rsidRPr="00F34600" w:rsidDel="006E3906">
                <w:rPr>
                  <w:rFonts w:ascii="Courier New" w:hAnsi="Courier New" w:cs="Courier New"/>
                  <w:color w:val="800000"/>
                  <w:sz w:val="18"/>
                  <w:lang w:val="en-US" w:eastAsia="fi-FI"/>
                </w:rPr>
                <w:delText>reference</w:delText>
              </w:r>
              <w:r w:rsidRPr="00F34600" w:rsidDel="006E3906">
                <w:rPr>
                  <w:rFonts w:ascii="Courier New" w:hAnsi="Courier New" w:cs="Courier New"/>
                  <w:i/>
                  <w:iCs/>
                  <w:color w:val="008080"/>
                  <w:sz w:val="18"/>
                  <w:lang w:val="en-US" w:eastAsia="fi-FI"/>
                </w:rPr>
                <w:delText xml:space="preserve"> </w:delText>
              </w:r>
              <w:r w:rsidRPr="00F34600" w:rsidDel="006E3906">
                <w:rPr>
                  <w:rFonts w:ascii="Courier New" w:hAnsi="Courier New" w:cs="Courier New"/>
                  <w:color w:val="FF0000"/>
                  <w:sz w:val="18"/>
                  <w:lang w:val="en-US" w:eastAsia="fi-FI"/>
                </w:rPr>
                <w:delText>value</w:delText>
              </w:r>
              <w:r w:rsidRPr="00F34600" w:rsidDel="006E3906">
                <w:rPr>
                  <w:rFonts w:ascii="Courier New" w:hAnsi="Courier New" w:cs="Courier New"/>
                  <w:color w:val="0000FF"/>
                  <w:sz w:val="18"/>
                  <w:lang w:val="en-US" w:eastAsia="fi-FI"/>
                </w:rPr>
                <w:delText>="</w:delText>
              </w:r>
              <w:r w:rsidRPr="00F34600" w:rsidDel="006E3906">
                <w:rPr>
                  <w:rFonts w:ascii="Courier New" w:hAnsi="Courier New" w:cs="Courier New"/>
                  <w:color w:val="000000"/>
                  <w:sz w:val="18"/>
                  <w:lang w:val="en-US" w:eastAsia="fi-FI"/>
                </w:rPr>
                <w:delText>#OID1.2.246.10.1234567.14.2013.123.1.10.1.7</w:delText>
              </w:r>
              <w:r w:rsidRPr="00F34600" w:rsidDel="006E3906">
                <w:rPr>
                  <w:rFonts w:ascii="Courier New" w:hAnsi="Courier New" w:cs="Courier New"/>
                  <w:color w:val="0000FF"/>
                  <w:sz w:val="18"/>
                  <w:lang w:val="en-US" w:eastAsia="fi-FI"/>
                </w:rPr>
                <w:delText>"/&gt;</w:delText>
              </w:r>
            </w:del>
          </w:p>
          <w:p w14:paraId="472D8D25" w14:textId="77777777" w:rsidR="00F34600" w:rsidRPr="00F34600" w:rsidDel="006E3906" w:rsidRDefault="00F34600" w:rsidP="00F34600">
            <w:pPr>
              <w:autoSpaceDE w:val="0"/>
              <w:autoSpaceDN w:val="0"/>
              <w:adjustRightInd w:val="0"/>
              <w:jc w:val="left"/>
              <w:rPr>
                <w:del w:id="401" w:author="Tekijä"/>
                <w:rFonts w:ascii="Courier New" w:hAnsi="Courier New" w:cs="Courier New"/>
                <w:color w:val="0000FF"/>
                <w:sz w:val="18"/>
                <w:lang w:val="en-US" w:eastAsia="fi-FI"/>
              </w:rPr>
            </w:pPr>
            <w:del w:id="402" w:author="Tekijä">
              <w:r w:rsidRPr="00F34600" w:rsidDel="006E3906">
                <w:rPr>
                  <w:rFonts w:ascii="Courier New" w:hAnsi="Courier New" w:cs="Courier New"/>
                  <w:color w:val="000000"/>
                  <w:sz w:val="18"/>
                  <w:lang w:val="en-US" w:eastAsia="fi-FI"/>
                </w:rPr>
                <w:delText xml:space="preserve">        </w:delText>
              </w:r>
              <w:r w:rsidRPr="00F34600" w:rsidDel="006E3906">
                <w:rPr>
                  <w:rFonts w:ascii="Courier New" w:hAnsi="Courier New" w:cs="Courier New"/>
                  <w:color w:val="0000FF"/>
                  <w:sz w:val="18"/>
                  <w:lang w:val="en-US" w:eastAsia="fi-FI"/>
                </w:rPr>
                <w:delText>&lt;/</w:delText>
              </w:r>
              <w:r w:rsidRPr="00F34600" w:rsidDel="006E3906">
                <w:rPr>
                  <w:rFonts w:ascii="Courier New" w:hAnsi="Courier New" w:cs="Courier New"/>
                  <w:color w:val="800000"/>
                  <w:sz w:val="18"/>
                  <w:lang w:val="en-US" w:eastAsia="fi-FI"/>
                </w:rPr>
                <w:delText>text</w:delText>
              </w:r>
              <w:r w:rsidRPr="00F34600" w:rsidDel="006E3906">
                <w:rPr>
                  <w:rFonts w:ascii="Courier New" w:hAnsi="Courier New" w:cs="Courier New"/>
                  <w:color w:val="0000FF"/>
                  <w:sz w:val="18"/>
                  <w:lang w:val="en-US" w:eastAsia="fi-FI"/>
                </w:rPr>
                <w:delText>&gt;</w:delText>
              </w:r>
            </w:del>
          </w:p>
          <w:p w14:paraId="398C8EEC" w14:textId="77777777" w:rsidR="00F34600" w:rsidRPr="00F34600" w:rsidRDefault="00F34600" w:rsidP="00F34600">
            <w:pPr>
              <w:autoSpaceDE w:val="0"/>
              <w:autoSpaceDN w:val="0"/>
              <w:adjustRightInd w:val="0"/>
              <w:ind w:left="1136" w:hanging="1136"/>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value</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xsi:type</w:t>
            </w:r>
            <w:r w:rsidRPr="00F34600">
              <w:rPr>
                <w:rFonts w:ascii="Courier New" w:hAnsi="Courier New" w:cs="Courier New"/>
                <w:color w:val="0000FF"/>
                <w:sz w:val="18"/>
                <w:lang w:val="en-US" w:eastAsia="fi-FI"/>
              </w:rPr>
              <w:t>="</w:t>
            </w:r>
            <w:del w:id="403" w:author="Tekijä">
              <w:r w:rsidRPr="00F34600" w:rsidDel="00B4787B">
                <w:rPr>
                  <w:rFonts w:ascii="Courier New" w:hAnsi="Courier New" w:cs="Courier New"/>
                  <w:color w:val="000000"/>
                  <w:sz w:val="18"/>
                  <w:lang w:val="en-US" w:eastAsia="fi-FI"/>
                </w:rPr>
                <w:delText>CD</w:delText>
              </w:r>
            </w:del>
            <w:ins w:id="404" w:author="Tekijä">
              <w:r w:rsidR="00B4787B">
                <w:rPr>
                  <w:rFonts w:ascii="Courier New" w:hAnsi="Courier New" w:cs="Courier New"/>
                  <w:color w:val="000000"/>
                  <w:sz w:val="18"/>
                  <w:lang w:val="en-US" w:eastAsia="fi-FI"/>
                </w:rPr>
                <w:t>CV</w:t>
              </w:r>
            </w:ins>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56</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codeSystem</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1.2.246.537.6.684.2013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w:t>
            </w:r>
            <w:r w:rsidRPr="00F34600">
              <w:rPr>
                <w:rFonts w:ascii="Courier New" w:hAnsi="Courier New" w:cs="Courier New"/>
                <w:color w:val="FF0000"/>
                <w:sz w:val="18"/>
                <w:lang w:val="en-US" w:eastAsia="fi-FI"/>
              </w:rPr>
              <w:t>s</w:t>
            </w:r>
            <w:r w:rsidRPr="00F34600">
              <w:rPr>
                <w:rFonts w:ascii="Courier New" w:hAnsi="Courier New" w:cs="Courier New"/>
                <w:color w:val="FF0000"/>
                <w:sz w:val="18"/>
                <w:lang w:val="en-US" w:eastAsia="fi-FI"/>
              </w:rPr>
              <w:t>temName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STH12A Hampaan kehityshäiriöt 2013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displayName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Hampaan ankyloosi</w:t>
            </w:r>
            <w:r w:rsidRPr="00F34600">
              <w:rPr>
                <w:rFonts w:ascii="Courier New" w:hAnsi="Courier New" w:cs="Courier New"/>
                <w:color w:val="0000FF"/>
                <w:sz w:val="18"/>
                <w:lang w:val="en-US" w:eastAsia="fi-FI"/>
              </w:rPr>
              <w:t>"/&gt;</w:t>
            </w:r>
          </w:p>
          <w:p w14:paraId="6053BC57" w14:textId="77777777" w:rsidR="00F34600" w:rsidRPr="00F34600" w:rsidRDefault="00F34600" w:rsidP="00F34600">
            <w:pPr>
              <w:autoSpaceDE w:val="0"/>
              <w:autoSpaceDN w:val="0"/>
              <w:adjustRightInd w:val="0"/>
              <w:jc w:val="left"/>
              <w:rPr>
                <w:rFonts w:ascii="Courier New" w:hAnsi="Courier New" w:cs="Courier New"/>
                <w:color w:val="0000FF"/>
                <w:sz w:val="18"/>
                <w:lang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eastAsia="fi-FI"/>
              </w:rPr>
              <w:t>&lt;</w:t>
            </w:r>
            <w:r w:rsidRPr="00F34600">
              <w:rPr>
                <w:rFonts w:ascii="Courier New" w:hAnsi="Courier New" w:cs="Courier New"/>
                <w:color w:val="800000"/>
                <w:sz w:val="18"/>
                <w:lang w:eastAsia="fi-FI"/>
              </w:rPr>
              <w:t>entryRelationship</w:t>
            </w:r>
            <w:r w:rsidRPr="00F34600">
              <w:rPr>
                <w:rFonts w:ascii="Courier New" w:hAnsi="Courier New" w:cs="Courier New"/>
                <w:i/>
                <w:iCs/>
                <w:color w:val="008080"/>
                <w:sz w:val="18"/>
                <w:lang w:eastAsia="fi-FI"/>
              </w:rPr>
              <w:t xml:space="preserve"> </w:t>
            </w:r>
            <w:r w:rsidRPr="00F34600">
              <w:rPr>
                <w:rFonts w:ascii="Courier New" w:hAnsi="Courier New" w:cs="Courier New"/>
                <w:color w:val="FF0000"/>
                <w:sz w:val="18"/>
                <w:lang w:eastAsia="fi-FI"/>
              </w:rPr>
              <w:t>typeCode</w:t>
            </w:r>
            <w:r w:rsidRPr="00F34600">
              <w:rPr>
                <w:rFonts w:ascii="Courier New" w:hAnsi="Courier New" w:cs="Courier New"/>
                <w:color w:val="0000FF"/>
                <w:sz w:val="18"/>
                <w:lang w:eastAsia="fi-FI"/>
              </w:rPr>
              <w:t>="</w:t>
            </w:r>
            <w:r w:rsidRPr="00F34600">
              <w:rPr>
                <w:rFonts w:ascii="Courier New" w:hAnsi="Courier New" w:cs="Courier New"/>
                <w:color w:val="000000"/>
                <w:sz w:val="18"/>
                <w:lang w:eastAsia="fi-FI"/>
              </w:rPr>
              <w:t>COMP</w:t>
            </w:r>
            <w:r w:rsidRPr="00F34600">
              <w:rPr>
                <w:rFonts w:ascii="Courier New" w:hAnsi="Courier New" w:cs="Courier New"/>
                <w:color w:val="0000FF"/>
                <w:sz w:val="18"/>
                <w:lang w:eastAsia="fi-FI"/>
              </w:rPr>
              <w:t>"&gt;</w:t>
            </w:r>
          </w:p>
          <w:p w14:paraId="076D2FD3" w14:textId="77777777" w:rsidR="00F34600" w:rsidRPr="00F34600" w:rsidRDefault="00F34600" w:rsidP="00F34600">
            <w:pPr>
              <w:autoSpaceDE w:val="0"/>
              <w:autoSpaceDN w:val="0"/>
              <w:adjustRightInd w:val="0"/>
              <w:jc w:val="left"/>
              <w:rPr>
                <w:rFonts w:ascii="Courier New" w:hAnsi="Courier New" w:cs="Courier New"/>
                <w:color w:val="0000FF"/>
                <w:sz w:val="18"/>
                <w:lang w:eastAsia="fi-FI"/>
              </w:rPr>
            </w:pPr>
            <w:r w:rsidRPr="00F34600">
              <w:rPr>
                <w:rFonts w:ascii="Courier New" w:hAnsi="Courier New" w:cs="Courier New"/>
                <w:color w:val="000000"/>
                <w:sz w:val="18"/>
                <w:lang w:eastAsia="fi-FI"/>
              </w:rPr>
              <w:t xml:space="preserve">            </w:t>
            </w:r>
            <w:r w:rsidRPr="00F34600">
              <w:rPr>
                <w:rFonts w:ascii="Courier New" w:hAnsi="Courier New" w:cs="Courier New"/>
                <w:color w:val="0000FF"/>
                <w:sz w:val="18"/>
                <w:lang w:eastAsia="fi-FI"/>
              </w:rPr>
              <w:t>&lt;!--</w:t>
            </w:r>
            <w:r w:rsidRPr="00F34600">
              <w:rPr>
                <w:rFonts w:ascii="Courier New" w:hAnsi="Courier New" w:cs="Courier New"/>
                <w:color w:val="474747"/>
                <w:sz w:val="18"/>
                <w:lang w:eastAsia="fi-FI"/>
              </w:rPr>
              <w:t xml:space="preserve"> Hampaan kehityshäiriön lisätieto  </w:t>
            </w:r>
            <w:r w:rsidRPr="00F34600">
              <w:rPr>
                <w:rFonts w:ascii="Courier New" w:hAnsi="Courier New" w:cs="Courier New"/>
                <w:color w:val="0000FF"/>
                <w:sz w:val="18"/>
                <w:lang w:eastAsia="fi-FI"/>
              </w:rPr>
              <w:t>--&gt;</w:t>
            </w:r>
          </w:p>
          <w:p w14:paraId="02D05971"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classCode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COND</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moodCode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EVN</w:t>
            </w:r>
            <w:r w:rsidRPr="00F34600">
              <w:rPr>
                <w:rFonts w:ascii="Courier New" w:hAnsi="Courier New" w:cs="Courier New"/>
                <w:color w:val="0000FF"/>
                <w:sz w:val="18"/>
                <w:lang w:val="en-US" w:eastAsia="fi-FI"/>
              </w:rPr>
              <w:t>"&gt;</w:t>
            </w:r>
          </w:p>
          <w:p w14:paraId="0E0408D7" w14:textId="77777777" w:rsidR="00F34600" w:rsidRPr="004E48A5" w:rsidRDefault="00F34600" w:rsidP="00F34600">
            <w:pPr>
              <w:autoSpaceDE w:val="0"/>
              <w:autoSpaceDN w:val="0"/>
              <w:adjustRightInd w:val="0"/>
              <w:ind w:left="1988" w:hanging="1988"/>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code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17</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1.2.246.537.6.12.2002.901.2013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w:t>
            </w:r>
            <w:r w:rsidRPr="004E48A5">
              <w:rPr>
                <w:rFonts w:ascii="Courier New" w:hAnsi="Courier New" w:cs="Courier New"/>
                <w:color w:val="FF0000"/>
                <w:sz w:val="18"/>
                <w:lang w:val="en-US" w:eastAsia="fi-FI"/>
              </w:rPr>
              <w:t>s</w:t>
            </w:r>
            <w:r w:rsidRPr="004E48A5">
              <w:rPr>
                <w:rFonts w:ascii="Courier New" w:hAnsi="Courier New" w:cs="Courier New"/>
                <w:color w:val="FF0000"/>
                <w:sz w:val="18"/>
                <w:lang w:val="en-US" w:eastAsia="fi-FI"/>
              </w:rPr>
              <w:t>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THL/Tietosisältö - STH01 Hampaiston nykytila 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w:t>
            </w:r>
            <w:r w:rsidRPr="004E48A5">
              <w:rPr>
                <w:rFonts w:ascii="Courier New" w:hAnsi="Courier New" w:cs="Courier New"/>
                <w:color w:val="FF0000"/>
                <w:sz w:val="18"/>
                <w:lang w:val="en-US" w:eastAsia="fi-FI"/>
              </w:rPr>
              <w:t>y</w:t>
            </w:r>
            <w:r w:rsidRPr="004E48A5">
              <w:rPr>
                <w:rFonts w:ascii="Courier New" w:hAnsi="Courier New" w:cs="Courier New"/>
                <w:color w:val="FF0000"/>
                <w:sz w:val="18"/>
                <w:lang w:val="en-US" w:eastAsia="fi-FI"/>
              </w:rPr>
              <w:t>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Hampaan kehityshäiriön lisätieto</w:t>
            </w:r>
            <w:r w:rsidRPr="004E48A5">
              <w:rPr>
                <w:rFonts w:ascii="Courier New" w:hAnsi="Courier New" w:cs="Courier New"/>
                <w:color w:val="0000FF"/>
                <w:sz w:val="18"/>
                <w:lang w:val="en-US" w:eastAsia="fi-FI"/>
              </w:rPr>
              <w:t>"/&gt;</w:t>
            </w:r>
          </w:p>
          <w:p w14:paraId="4BD3C9D8" w14:textId="77777777" w:rsidR="00F34600" w:rsidRPr="004E48A5" w:rsidDel="006E3906" w:rsidRDefault="00F34600" w:rsidP="00F34600">
            <w:pPr>
              <w:autoSpaceDE w:val="0"/>
              <w:autoSpaceDN w:val="0"/>
              <w:adjustRightInd w:val="0"/>
              <w:jc w:val="left"/>
              <w:rPr>
                <w:del w:id="405" w:author="Tekijä"/>
                <w:rFonts w:ascii="Courier New" w:hAnsi="Courier New" w:cs="Courier New"/>
                <w:color w:val="0000FF"/>
                <w:sz w:val="18"/>
                <w:lang w:val="en-US" w:eastAsia="fi-FI"/>
              </w:rPr>
            </w:pPr>
            <w:del w:id="406" w:author="Tekijä">
              <w:r w:rsidRPr="004E48A5" w:rsidDel="006E3906">
                <w:rPr>
                  <w:rFonts w:ascii="Courier New" w:hAnsi="Courier New" w:cs="Courier New"/>
                  <w:color w:val="000000"/>
                  <w:sz w:val="18"/>
                  <w:lang w:val="en-US" w:eastAsia="fi-FI"/>
                </w:rPr>
                <w:delText xml:space="preserve">                </w:delText>
              </w:r>
              <w:r w:rsidRPr="004E48A5" w:rsidDel="006E3906">
                <w:rPr>
                  <w:rFonts w:ascii="Courier New" w:hAnsi="Courier New" w:cs="Courier New"/>
                  <w:color w:val="0000FF"/>
                  <w:sz w:val="18"/>
                  <w:lang w:val="en-US" w:eastAsia="fi-FI"/>
                </w:rPr>
                <w:delText>&lt;</w:delText>
              </w:r>
              <w:r w:rsidRPr="004E48A5" w:rsidDel="006E3906">
                <w:rPr>
                  <w:rFonts w:ascii="Courier New" w:hAnsi="Courier New" w:cs="Courier New"/>
                  <w:color w:val="800000"/>
                  <w:sz w:val="18"/>
                  <w:lang w:val="en-US" w:eastAsia="fi-FI"/>
                </w:rPr>
                <w:delText>text</w:delText>
              </w:r>
              <w:r w:rsidRPr="004E48A5" w:rsidDel="006E3906">
                <w:rPr>
                  <w:rFonts w:ascii="Courier New" w:hAnsi="Courier New" w:cs="Courier New"/>
                  <w:color w:val="0000FF"/>
                  <w:sz w:val="18"/>
                  <w:lang w:val="en-US" w:eastAsia="fi-FI"/>
                </w:rPr>
                <w:delText>&gt;</w:delText>
              </w:r>
            </w:del>
          </w:p>
          <w:p w14:paraId="16F3349E" w14:textId="77777777" w:rsidR="00F34600" w:rsidRPr="004E48A5" w:rsidDel="006E3906" w:rsidRDefault="00F34600" w:rsidP="00F34600">
            <w:pPr>
              <w:autoSpaceDE w:val="0"/>
              <w:autoSpaceDN w:val="0"/>
              <w:adjustRightInd w:val="0"/>
              <w:jc w:val="left"/>
              <w:rPr>
                <w:del w:id="407" w:author="Tekijä"/>
                <w:rFonts w:ascii="Courier New" w:hAnsi="Courier New" w:cs="Courier New"/>
                <w:color w:val="0000FF"/>
                <w:sz w:val="18"/>
                <w:lang w:val="en-US" w:eastAsia="fi-FI"/>
              </w:rPr>
            </w:pPr>
            <w:del w:id="408" w:author="Tekijä">
              <w:r w:rsidRPr="004E48A5" w:rsidDel="006E3906">
                <w:rPr>
                  <w:rFonts w:ascii="Courier New" w:hAnsi="Courier New" w:cs="Courier New"/>
                  <w:color w:val="000000"/>
                  <w:sz w:val="18"/>
                  <w:lang w:val="en-US" w:eastAsia="fi-FI"/>
                </w:rPr>
                <w:delText xml:space="preserve">                  </w:delText>
              </w:r>
              <w:r w:rsidRPr="004E48A5" w:rsidDel="006E3906">
                <w:rPr>
                  <w:rFonts w:ascii="Courier New" w:hAnsi="Courier New" w:cs="Courier New"/>
                  <w:color w:val="0000FF"/>
                  <w:sz w:val="18"/>
                  <w:lang w:val="en-US" w:eastAsia="fi-FI"/>
                </w:rPr>
                <w:delText>&lt;</w:delText>
              </w:r>
              <w:r w:rsidRPr="004E48A5" w:rsidDel="006E3906">
                <w:rPr>
                  <w:rFonts w:ascii="Courier New" w:hAnsi="Courier New" w:cs="Courier New"/>
                  <w:color w:val="800000"/>
                  <w:sz w:val="18"/>
                  <w:lang w:val="en-US" w:eastAsia="fi-FI"/>
                </w:rPr>
                <w:delText>reference</w:delText>
              </w:r>
              <w:r w:rsidRPr="004E48A5" w:rsidDel="006E3906">
                <w:rPr>
                  <w:rFonts w:ascii="Courier New" w:hAnsi="Courier New" w:cs="Courier New"/>
                  <w:i/>
                  <w:iCs/>
                  <w:color w:val="008080"/>
                  <w:sz w:val="18"/>
                  <w:lang w:val="en-US" w:eastAsia="fi-FI"/>
                </w:rPr>
                <w:delText xml:space="preserve"> </w:delText>
              </w:r>
              <w:r w:rsidRPr="004E48A5" w:rsidDel="006E3906">
                <w:rPr>
                  <w:rFonts w:ascii="Courier New" w:hAnsi="Courier New" w:cs="Courier New"/>
                  <w:color w:val="FF0000"/>
                  <w:sz w:val="18"/>
                  <w:lang w:val="en-US" w:eastAsia="fi-FI"/>
                </w:rPr>
                <w:delText>value</w:delText>
              </w:r>
              <w:r w:rsidRPr="004E48A5" w:rsidDel="006E3906">
                <w:rPr>
                  <w:rFonts w:ascii="Courier New" w:hAnsi="Courier New" w:cs="Courier New"/>
                  <w:color w:val="0000FF"/>
                  <w:sz w:val="18"/>
                  <w:lang w:val="en-US" w:eastAsia="fi-FI"/>
                </w:rPr>
                <w:delText>="</w:delText>
              </w:r>
              <w:r w:rsidRPr="004E48A5" w:rsidDel="006E3906">
                <w:rPr>
                  <w:rFonts w:ascii="Courier New" w:hAnsi="Courier New" w:cs="Courier New"/>
                  <w:color w:val="000000"/>
                  <w:sz w:val="18"/>
                  <w:lang w:val="en-US" w:eastAsia="fi-FI"/>
                </w:rPr>
                <w:delText>#OID1.2.246.10.1234567.14.2013.123.1.10.1.8</w:delText>
              </w:r>
              <w:r w:rsidRPr="004E48A5" w:rsidDel="006E3906">
                <w:rPr>
                  <w:rFonts w:ascii="Courier New" w:hAnsi="Courier New" w:cs="Courier New"/>
                  <w:color w:val="0000FF"/>
                  <w:sz w:val="18"/>
                  <w:lang w:val="en-US" w:eastAsia="fi-FI"/>
                </w:rPr>
                <w:delText>"/&gt;</w:delText>
              </w:r>
            </w:del>
          </w:p>
          <w:p w14:paraId="0B366060" w14:textId="77777777" w:rsidR="00F34600" w:rsidRPr="004E48A5" w:rsidDel="006E3906" w:rsidRDefault="00F34600" w:rsidP="00F34600">
            <w:pPr>
              <w:autoSpaceDE w:val="0"/>
              <w:autoSpaceDN w:val="0"/>
              <w:adjustRightInd w:val="0"/>
              <w:jc w:val="left"/>
              <w:rPr>
                <w:del w:id="409" w:author="Tekijä"/>
                <w:rFonts w:ascii="Courier New" w:hAnsi="Courier New" w:cs="Courier New"/>
                <w:color w:val="0000FF"/>
                <w:sz w:val="18"/>
                <w:lang w:val="en-US" w:eastAsia="fi-FI"/>
              </w:rPr>
            </w:pPr>
            <w:del w:id="410" w:author="Tekijä">
              <w:r w:rsidRPr="004E48A5" w:rsidDel="006E3906">
                <w:rPr>
                  <w:rFonts w:ascii="Courier New" w:hAnsi="Courier New" w:cs="Courier New"/>
                  <w:color w:val="000000"/>
                  <w:sz w:val="18"/>
                  <w:lang w:val="en-US" w:eastAsia="fi-FI"/>
                </w:rPr>
                <w:delText xml:space="preserve">                </w:delText>
              </w:r>
              <w:r w:rsidRPr="004E48A5" w:rsidDel="006E3906">
                <w:rPr>
                  <w:rFonts w:ascii="Courier New" w:hAnsi="Courier New" w:cs="Courier New"/>
                  <w:color w:val="0000FF"/>
                  <w:sz w:val="18"/>
                  <w:lang w:val="en-US" w:eastAsia="fi-FI"/>
                </w:rPr>
                <w:delText>&lt;/</w:delText>
              </w:r>
              <w:r w:rsidRPr="004E48A5" w:rsidDel="006E3906">
                <w:rPr>
                  <w:rFonts w:ascii="Courier New" w:hAnsi="Courier New" w:cs="Courier New"/>
                  <w:color w:val="800000"/>
                  <w:sz w:val="18"/>
                  <w:lang w:val="en-US" w:eastAsia="fi-FI"/>
                </w:rPr>
                <w:delText>text</w:delText>
              </w:r>
              <w:r w:rsidRPr="004E48A5" w:rsidDel="006E3906">
                <w:rPr>
                  <w:rFonts w:ascii="Courier New" w:hAnsi="Courier New" w:cs="Courier New"/>
                  <w:color w:val="0000FF"/>
                  <w:sz w:val="18"/>
                  <w:lang w:val="en-US" w:eastAsia="fi-FI"/>
                </w:rPr>
                <w:delText>&gt;</w:delText>
              </w:r>
            </w:del>
          </w:p>
          <w:p w14:paraId="401C0796" w14:textId="77777777" w:rsidR="00F34600" w:rsidRPr="004E48A5" w:rsidRDefault="00F34600" w:rsidP="00F34600">
            <w:pPr>
              <w:autoSpaceDE w:val="0"/>
              <w:autoSpaceDN w:val="0"/>
              <w:adjustRightInd w:val="0"/>
              <w:jc w:val="left"/>
              <w:rPr>
                <w:rFonts w:ascii="Courier New" w:hAnsi="Courier New" w:cs="Courier New"/>
                <w:color w:val="0000FF"/>
                <w:sz w:val="18"/>
                <w:lang w:eastAsia="fi-FI"/>
              </w:rPr>
            </w:pPr>
            <w:r w:rsidRPr="004E48A5">
              <w:rPr>
                <w:rFonts w:ascii="Courier New" w:hAnsi="Courier New" w:cs="Courier New"/>
                <w:color w:val="000000"/>
                <w:sz w:val="18"/>
                <w:lang w:val="en-US" w:eastAsia="fi-FI"/>
              </w:rPr>
              <w:t xml:space="preserve">                </w:t>
            </w: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value</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xsi:type</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ST</w:t>
            </w:r>
            <w:r w:rsidRPr="004E48A5">
              <w:rPr>
                <w:rFonts w:ascii="Courier New" w:hAnsi="Courier New" w:cs="Courier New"/>
                <w:color w:val="0000FF"/>
                <w:sz w:val="18"/>
                <w:lang w:eastAsia="fi-FI"/>
              </w:rPr>
              <w:t>"&gt;</w:t>
            </w:r>
            <w:r w:rsidRPr="004E48A5">
              <w:rPr>
                <w:rFonts w:ascii="Courier New" w:hAnsi="Courier New" w:cs="Courier New"/>
                <w:color w:val="000000"/>
                <w:sz w:val="18"/>
                <w:lang w:eastAsia="fi-FI"/>
              </w:rPr>
              <w:t>lisätieto tähän</w:t>
            </w: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value</w:t>
            </w:r>
            <w:r w:rsidRPr="004E48A5">
              <w:rPr>
                <w:rFonts w:ascii="Courier New" w:hAnsi="Courier New" w:cs="Courier New"/>
                <w:color w:val="0000FF"/>
                <w:sz w:val="18"/>
                <w:lang w:eastAsia="fi-FI"/>
              </w:rPr>
              <w:t>&gt;</w:t>
            </w:r>
          </w:p>
          <w:p w14:paraId="0E5BCEA0"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00"/>
                <w:sz w:val="18"/>
                <w:lang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color w:val="0000FF"/>
                <w:sz w:val="18"/>
                <w:lang w:val="en-US" w:eastAsia="fi-FI"/>
              </w:rPr>
              <w:t>&gt;</w:t>
            </w:r>
          </w:p>
          <w:p w14:paraId="73128E63"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color w:val="0000FF"/>
                <w:sz w:val="18"/>
                <w:lang w:val="en-US" w:eastAsia="fi-FI"/>
              </w:rPr>
              <w:t>&gt;</w:t>
            </w:r>
          </w:p>
          <w:p w14:paraId="29ED69FF"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color w:val="0000FF"/>
                <w:sz w:val="18"/>
                <w:lang w:val="en-US" w:eastAsia="fi-FI"/>
              </w:rPr>
              <w:t>&gt;</w:t>
            </w:r>
          </w:p>
          <w:p w14:paraId="14082332" w14:textId="77777777" w:rsidR="00143531" w:rsidRPr="00143531" w:rsidRDefault="00F34600" w:rsidP="00F34600">
            <w:pPr>
              <w:autoSpaceDE w:val="0"/>
              <w:autoSpaceDN w:val="0"/>
              <w:adjustRightInd w:val="0"/>
              <w:jc w:val="left"/>
              <w:rPr>
                <w:rFonts w:ascii="Courier New" w:hAnsi="Courier New" w:cs="Courier New"/>
                <w:sz w:val="18"/>
                <w:szCs w:val="18"/>
                <w:lang w:val="en-US"/>
              </w:rPr>
            </w:pP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color w:val="0000FF"/>
                <w:sz w:val="18"/>
                <w:lang w:val="en-US" w:eastAsia="fi-FI"/>
              </w:rPr>
              <w:t>&gt;</w:t>
            </w:r>
          </w:p>
        </w:tc>
      </w:tr>
    </w:tbl>
    <w:p w14:paraId="4CAAAE57" w14:textId="77777777" w:rsidR="00143531" w:rsidRPr="00143531" w:rsidRDefault="00143531" w:rsidP="008E33EF">
      <w:pPr>
        <w:pStyle w:val="Otsikko3"/>
      </w:pPr>
      <w:bookmarkStart w:id="411" w:name="_Toc377399055"/>
      <w:bookmarkStart w:id="412" w:name="_Toc436732532"/>
      <w:r w:rsidRPr="00143531">
        <w:t>Hampaan sisällä oleva materiaali, juurentäytön laatu ja juureentäytemateriaali</w:t>
      </w:r>
      <w:bookmarkEnd w:id="411"/>
      <w:bookmarkEnd w:id="412"/>
    </w:p>
    <w:p w14:paraId="4AEF2582" w14:textId="77777777" w:rsidR="00143531" w:rsidRPr="00143531" w:rsidRDefault="00143531" w:rsidP="00143531">
      <w:r w:rsidRPr="00143531">
        <w:t>Hampaan sisällä oleva materiaali annetaan STH10 Hampaan sisällä oleva materiaali</w:t>
      </w:r>
      <w:r w:rsidR="00E2588D">
        <w:t xml:space="preserve"> </w:t>
      </w:r>
      <w:r w:rsidRPr="00143531">
        <w:t xml:space="preserve">–luokituksella. </w:t>
      </w:r>
    </w:p>
    <w:p w14:paraId="537EC743" w14:textId="77777777" w:rsidR="00143531" w:rsidRPr="00143531" w:rsidRDefault="00143531" w:rsidP="00143531"/>
    <w:p w14:paraId="41AF49C7" w14:textId="77777777" w:rsidR="00143531" w:rsidRPr="00143531" w:rsidRDefault="00143531" w:rsidP="00143531">
      <w:r w:rsidRPr="00143531">
        <w:t>Mikäli hampaan sisällä oleva materiaali on juurentäytettä, annetaan lisätietoina omissa täydentävi</w:t>
      </w:r>
      <w:r w:rsidRPr="00143531">
        <w:t>s</w:t>
      </w:r>
      <w:r w:rsidRPr="00143531">
        <w:t>sä observation:eissa STH10A luokituksella hampaan juurentäytön laatu sekä STH10B hampaan ju</w:t>
      </w:r>
      <w:r w:rsidRPr="00143531">
        <w:t>u</w:t>
      </w:r>
      <w:r w:rsidRPr="00143531">
        <w:t>rentäyttteen materiaali.</w:t>
      </w:r>
    </w:p>
    <w:p w14:paraId="7CAE3B78" w14:textId="77777777" w:rsidR="00143531" w:rsidRPr="00143531" w:rsidRDefault="00143531" w:rsidP="0014353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143531" w:rsidRPr="00143531" w14:paraId="4A3B94D1" w14:textId="77777777" w:rsidTr="00143531">
        <w:tc>
          <w:tcPr>
            <w:tcW w:w="9779" w:type="dxa"/>
            <w:tcBorders>
              <w:top w:val="single" w:sz="4" w:space="0" w:color="000000"/>
              <w:left w:val="single" w:sz="4" w:space="0" w:color="000000"/>
              <w:bottom w:val="single" w:sz="4" w:space="0" w:color="000000"/>
              <w:right w:val="single" w:sz="4" w:space="0" w:color="000000"/>
            </w:tcBorders>
            <w:hideMark/>
          </w:tcPr>
          <w:p w14:paraId="432C652D" w14:textId="77777777" w:rsidR="009E499D" w:rsidRDefault="009E499D" w:rsidP="00F34600">
            <w:pPr>
              <w:autoSpaceDE w:val="0"/>
              <w:autoSpaceDN w:val="0"/>
              <w:adjustRightInd w:val="0"/>
              <w:jc w:val="left"/>
              <w:rPr>
                <w:ins w:id="413" w:author="Tekijä"/>
                <w:rFonts w:ascii="Courier New" w:hAnsi="Courier New" w:cs="Courier New"/>
                <w:color w:val="0000FF"/>
                <w:sz w:val="18"/>
                <w:lang w:eastAsia="fi-FI"/>
              </w:rPr>
            </w:pPr>
            <w:ins w:id="414" w:author="Tekijä">
              <w:r w:rsidRPr="00F34600">
                <w:rPr>
                  <w:rFonts w:ascii="Courier New" w:hAnsi="Courier New" w:cs="Courier New"/>
                  <w:color w:val="0000FF"/>
                  <w:sz w:val="18"/>
                  <w:lang w:eastAsia="fi-FI"/>
                </w:rPr>
                <w:t>&lt;!--</w:t>
              </w:r>
              <w:r w:rsidRPr="00F34600">
                <w:rPr>
                  <w:rFonts w:ascii="Courier New" w:hAnsi="Courier New" w:cs="Courier New"/>
                  <w:color w:val="474747"/>
                  <w:sz w:val="18"/>
                  <w:lang w:eastAsia="fi-FI"/>
                </w:rPr>
                <w:t xml:space="preserve"> Hampaan sisällä oleva materiaali</w:t>
              </w:r>
              <w:r>
                <w:t xml:space="preserve"> </w:t>
              </w:r>
              <w:r w:rsidRPr="009E499D">
                <w:rPr>
                  <w:rFonts w:ascii="Courier New" w:hAnsi="Courier New" w:cs="Courier New"/>
                  <w:color w:val="474747"/>
                  <w:sz w:val="18"/>
                  <w:lang w:eastAsia="fi-FI"/>
                </w:rPr>
                <w:t>, hampaan sisälle laitettu materiaali toistuva - toistetaan koko eR.observation-rakennetta</w:t>
              </w:r>
              <w:r w:rsidRPr="00F34600">
                <w:rPr>
                  <w:rFonts w:ascii="Courier New" w:hAnsi="Courier New" w:cs="Courier New"/>
                  <w:color w:val="474747"/>
                  <w:sz w:val="18"/>
                  <w:lang w:eastAsia="fi-FI"/>
                </w:rPr>
                <w:t xml:space="preserve">  </w:t>
              </w:r>
              <w:r w:rsidRPr="00F34600">
                <w:rPr>
                  <w:rFonts w:ascii="Courier New" w:hAnsi="Courier New" w:cs="Courier New"/>
                  <w:color w:val="0000FF"/>
                  <w:sz w:val="18"/>
                  <w:lang w:eastAsia="fi-FI"/>
                </w:rPr>
                <w:t>--&gt;</w:t>
              </w:r>
            </w:ins>
          </w:p>
          <w:p w14:paraId="19324F7C" w14:textId="77777777" w:rsidR="00F34600" w:rsidRPr="004E48A5" w:rsidRDefault="00F34600" w:rsidP="00F34600">
            <w:pPr>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entryRelationship</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typeCode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COMP</w:t>
            </w:r>
            <w:r w:rsidRPr="004E48A5">
              <w:rPr>
                <w:rFonts w:ascii="Courier New" w:hAnsi="Courier New" w:cs="Courier New"/>
                <w:color w:val="0000FF"/>
                <w:sz w:val="18"/>
                <w:lang w:val="en-US" w:eastAsia="fi-FI"/>
              </w:rPr>
              <w:t>"&gt;</w:t>
            </w:r>
          </w:p>
          <w:p w14:paraId="3A1FFD3F"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classCode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COND</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moodCode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EVN</w:t>
            </w:r>
            <w:r w:rsidRPr="00F34600">
              <w:rPr>
                <w:rFonts w:ascii="Courier New" w:hAnsi="Courier New" w:cs="Courier New"/>
                <w:color w:val="0000FF"/>
                <w:sz w:val="18"/>
                <w:lang w:val="en-US" w:eastAsia="fi-FI"/>
              </w:rPr>
              <w:t>"&gt;</w:t>
            </w:r>
          </w:p>
          <w:p w14:paraId="78433260" w14:textId="77777777" w:rsidR="00F34600" w:rsidRPr="00F34600" w:rsidRDefault="00F34600" w:rsidP="00F34600">
            <w:pPr>
              <w:autoSpaceDE w:val="0"/>
              <w:autoSpaceDN w:val="0"/>
              <w:adjustRightInd w:val="0"/>
              <w:ind w:left="1136" w:hanging="1136"/>
              <w:jc w:val="left"/>
              <w:rPr>
                <w:rFonts w:ascii="Courier New" w:hAnsi="Courier New" w:cs="Courier New"/>
                <w:color w:val="0000FF"/>
                <w:sz w:val="18"/>
                <w:lang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eastAsia="fi-FI"/>
              </w:rPr>
              <w:t>&lt;</w:t>
            </w:r>
            <w:r w:rsidRPr="00F34600">
              <w:rPr>
                <w:rFonts w:ascii="Courier New" w:hAnsi="Courier New" w:cs="Courier New"/>
                <w:color w:val="800000"/>
                <w:sz w:val="18"/>
                <w:lang w:eastAsia="fi-FI"/>
              </w:rPr>
              <w:t>code</w:t>
            </w:r>
            <w:r w:rsidRPr="00F34600">
              <w:rPr>
                <w:rFonts w:ascii="Courier New" w:hAnsi="Courier New" w:cs="Courier New"/>
                <w:i/>
                <w:iCs/>
                <w:color w:val="008080"/>
                <w:sz w:val="18"/>
                <w:lang w:eastAsia="fi-FI"/>
              </w:rPr>
              <w:t xml:space="preserve"> </w:t>
            </w:r>
            <w:r w:rsidRPr="00F34600">
              <w:rPr>
                <w:rFonts w:ascii="Courier New" w:hAnsi="Courier New" w:cs="Courier New"/>
                <w:color w:val="FF0000"/>
                <w:sz w:val="18"/>
                <w:lang w:eastAsia="fi-FI"/>
              </w:rPr>
              <w:t>code</w:t>
            </w:r>
            <w:r w:rsidRPr="00F34600">
              <w:rPr>
                <w:rFonts w:ascii="Courier New" w:hAnsi="Courier New" w:cs="Courier New"/>
                <w:color w:val="0000FF"/>
                <w:sz w:val="18"/>
                <w:lang w:eastAsia="fi-FI"/>
              </w:rPr>
              <w:t>="</w:t>
            </w:r>
            <w:r w:rsidRPr="00F34600">
              <w:rPr>
                <w:rFonts w:ascii="Courier New" w:hAnsi="Courier New" w:cs="Courier New"/>
                <w:color w:val="000000"/>
                <w:sz w:val="18"/>
                <w:lang w:eastAsia="fi-FI"/>
              </w:rPr>
              <w:t>18</w:t>
            </w:r>
            <w:r w:rsidRPr="00F34600">
              <w:rPr>
                <w:rFonts w:ascii="Courier New" w:hAnsi="Courier New" w:cs="Courier New"/>
                <w:color w:val="0000FF"/>
                <w:sz w:val="18"/>
                <w:lang w:eastAsia="fi-FI"/>
              </w:rPr>
              <w:t>"</w:t>
            </w:r>
            <w:r w:rsidRPr="00F34600">
              <w:rPr>
                <w:rFonts w:ascii="Courier New" w:hAnsi="Courier New" w:cs="Courier New"/>
                <w:i/>
                <w:iCs/>
                <w:color w:val="008080"/>
                <w:sz w:val="18"/>
                <w:lang w:eastAsia="fi-FI"/>
              </w:rPr>
              <w:t xml:space="preserve"> </w:t>
            </w:r>
            <w:r w:rsidRPr="00F34600">
              <w:rPr>
                <w:rFonts w:ascii="Courier New" w:hAnsi="Courier New" w:cs="Courier New"/>
                <w:color w:val="FF0000"/>
                <w:sz w:val="18"/>
                <w:lang w:eastAsia="fi-FI"/>
              </w:rPr>
              <w:t>codeSystem</w:t>
            </w:r>
            <w:r w:rsidRPr="00F34600">
              <w:rPr>
                <w:rFonts w:ascii="Courier New" w:hAnsi="Courier New" w:cs="Courier New"/>
                <w:color w:val="0000FF"/>
                <w:sz w:val="18"/>
                <w:lang w:eastAsia="fi-FI"/>
              </w:rPr>
              <w:t>="</w:t>
            </w:r>
            <w:r w:rsidRPr="00F34600">
              <w:rPr>
                <w:rFonts w:ascii="Courier New" w:hAnsi="Courier New" w:cs="Courier New"/>
                <w:color w:val="000000"/>
                <w:sz w:val="18"/>
                <w:lang w:eastAsia="fi-FI"/>
              </w:rPr>
              <w:t>1.2.246.537.6.12.2002.901.2013</w:t>
            </w:r>
            <w:r w:rsidRPr="00F34600">
              <w:rPr>
                <w:rFonts w:ascii="Courier New" w:hAnsi="Courier New" w:cs="Courier New"/>
                <w:color w:val="0000FF"/>
                <w:sz w:val="18"/>
                <w:lang w:eastAsia="fi-FI"/>
              </w:rPr>
              <w:t>"</w:t>
            </w:r>
            <w:r w:rsidRPr="00F34600">
              <w:rPr>
                <w:rFonts w:ascii="Courier New" w:hAnsi="Courier New" w:cs="Courier New"/>
                <w:i/>
                <w:iCs/>
                <w:color w:val="008080"/>
                <w:sz w:val="18"/>
                <w:lang w:eastAsia="fi-FI"/>
              </w:rPr>
              <w:t xml:space="preserve"> </w:t>
            </w:r>
            <w:r w:rsidRPr="00F34600">
              <w:rPr>
                <w:rFonts w:ascii="Courier New" w:hAnsi="Courier New" w:cs="Courier New"/>
                <w:color w:val="FF0000"/>
                <w:sz w:val="18"/>
                <w:lang w:eastAsia="fi-FI"/>
              </w:rPr>
              <w:t>codeSystemN</w:t>
            </w:r>
            <w:r w:rsidRPr="00F34600">
              <w:rPr>
                <w:rFonts w:ascii="Courier New" w:hAnsi="Courier New" w:cs="Courier New"/>
                <w:color w:val="FF0000"/>
                <w:sz w:val="18"/>
                <w:lang w:eastAsia="fi-FI"/>
              </w:rPr>
              <w:t>a</w:t>
            </w:r>
            <w:r w:rsidRPr="00F34600">
              <w:rPr>
                <w:rFonts w:ascii="Courier New" w:hAnsi="Courier New" w:cs="Courier New"/>
                <w:color w:val="FF0000"/>
                <w:sz w:val="18"/>
                <w:lang w:eastAsia="fi-FI"/>
              </w:rPr>
              <w:t>me</w:t>
            </w:r>
            <w:r w:rsidRPr="00F34600">
              <w:rPr>
                <w:rFonts w:ascii="Courier New" w:hAnsi="Courier New" w:cs="Courier New"/>
                <w:color w:val="0000FF"/>
                <w:sz w:val="18"/>
                <w:lang w:eastAsia="fi-FI"/>
              </w:rPr>
              <w:t>="</w:t>
            </w:r>
            <w:r w:rsidRPr="00F34600">
              <w:rPr>
                <w:rFonts w:ascii="Courier New" w:hAnsi="Courier New" w:cs="Courier New"/>
                <w:color w:val="000000"/>
                <w:sz w:val="18"/>
                <w:lang w:eastAsia="fi-FI"/>
              </w:rPr>
              <w:t>THL/Tietosisältö - STH01 Hampaiston nykytila 2013</w:t>
            </w:r>
            <w:r w:rsidRPr="00F34600">
              <w:rPr>
                <w:rFonts w:ascii="Courier New" w:hAnsi="Courier New" w:cs="Courier New"/>
                <w:color w:val="0000FF"/>
                <w:sz w:val="18"/>
                <w:lang w:eastAsia="fi-FI"/>
              </w:rPr>
              <w:t>"</w:t>
            </w:r>
            <w:r w:rsidRPr="00F34600">
              <w:rPr>
                <w:rFonts w:ascii="Courier New" w:hAnsi="Courier New" w:cs="Courier New"/>
                <w:i/>
                <w:iCs/>
                <w:color w:val="008080"/>
                <w:sz w:val="18"/>
                <w:lang w:eastAsia="fi-FI"/>
              </w:rPr>
              <w:t xml:space="preserve"> </w:t>
            </w:r>
            <w:r w:rsidRPr="00F34600">
              <w:rPr>
                <w:rFonts w:ascii="Courier New" w:hAnsi="Courier New" w:cs="Courier New"/>
                <w:color w:val="FF0000"/>
                <w:sz w:val="18"/>
                <w:lang w:eastAsia="fi-FI"/>
              </w:rPr>
              <w:t>displayName</w:t>
            </w:r>
            <w:r w:rsidRPr="00F34600">
              <w:rPr>
                <w:rFonts w:ascii="Courier New" w:hAnsi="Courier New" w:cs="Courier New"/>
                <w:color w:val="0000FF"/>
                <w:sz w:val="18"/>
                <w:lang w:eastAsia="fi-FI"/>
              </w:rPr>
              <w:t>="</w:t>
            </w:r>
            <w:r w:rsidRPr="00F34600">
              <w:rPr>
                <w:rFonts w:ascii="Courier New" w:hAnsi="Courier New" w:cs="Courier New"/>
                <w:color w:val="000000"/>
                <w:sz w:val="18"/>
                <w:lang w:eastAsia="fi-FI"/>
              </w:rPr>
              <w:t>Hampaan sisällä oleva materiaali</w:t>
            </w:r>
            <w:r w:rsidRPr="00F34600">
              <w:rPr>
                <w:rFonts w:ascii="Courier New" w:hAnsi="Courier New" w:cs="Courier New"/>
                <w:color w:val="0000FF"/>
                <w:sz w:val="18"/>
                <w:lang w:eastAsia="fi-FI"/>
              </w:rPr>
              <w:t>"/&gt;</w:t>
            </w:r>
          </w:p>
          <w:p w14:paraId="44F07A92" w14:textId="77777777" w:rsidR="00F34600" w:rsidRPr="008D629F" w:rsidDel="006E3906" w:rsidRDefault="00F34600" w:rsidP="00F34600">
            <w:pPr>
              <w:autoSpaceDE w:val="0"/>
              <w:autoSpaceDN w:val="0"/>
              <w:adjustRightInd w:val="0"/>
              <w:jc w:val="left"/>
              <w:rPr>
                <w:del w:id="415" w:author="Tekijä"/>
                <w:rFonts w:ascii="Courier New" w:hAnsi="Courier New" w:cs="Courier New"/>
                <w:color w:val="0000FF"/>
                <w:sz w:val="18"/>
                <w:lang w:eastAsia="fi-FI"/>
              </w:rPr>
            </w:pPr>
            <w:del w:id="416" w:author="Tekijä">
              <w:r w:rsidRPr="00F34600" w:rsidDel="006E3906">
                <w:rPr>
                  <w:rFonts w:ascii="Courier New" w:hAnsi="Courier New" w:cs="Courier New"/>
                  <w:color w:val="000000"/>
                  <w:sz w:val="18"/>
                  <w:lang w:eastAsia="fi-FI"/>
                </w:rPr>
                <w:delText xml:space="preserve">        </w:delText>
              </w:r>
              <w:r w:rsidRPr="008D629F" w:rsidDel="006E3906">
                <w:rPr>
                  <w:rFonts w:ascii="Courier New" w:hAnsi="Courier New" w:cs="Courier New"/>
                  <w:color w:val="0000FF"/>
                  <w:sz w:val="18"/>
                  <w:lang w:eastAsia="fi-FI"/>
                </w:rPr>
                <w:delText>&lt;</w:delText>
              </w:r>
              <w:r w:rsidRPr="008D629F" w:rsidDel="006E3906">
                <w:rPr>
                  <w:rFonts w:ascii="Courier New" w:hAnsi="Courier New" w:cs="Courier New"/>
                  <w:color w:val="800000"/>
                  <w:sz w:val="18"/>
                  <w:lang w:eastAsia="fi-FI"/>
                </w:rPr>
                <w:delText>text</w:delText>
              </w:r>
              <w:r w:rsidRPr="008D629F" w:rsidDel="006E3906">
                <w:rPr>
                  <w:rFonts w:ascii="Courier New" w:hAnsi="Courier New" w:cs="Courier New"/>
                  <w:color w:val="0000FF"/>
                  <w:sz w:val="18"/>
                  <w:lang w:eastAsia="fi-FI"/>
                </w:rPr>
                <w:delText>&gt;</w:delText>
              </w:r>
            </w:del>
          </w:p>
          <w:p w14:paraId="589B09E1" w14:textId="77777777" w:rsidR="00F34600" w:rsidRPr="008D629F" w:rsidDel="006E3906" w:rsidRDefault="00F34600" w:rsidP="00F34600">
            <w:pPr>
              <w:autoSpaceDE w:val="0"/>
              <w:autoSpaceDN w:val="0"/>
              <w:adjustRightInd w:val="0"/>
              <w:jc w:val="left"/>
              <w:rPr>
                <w:del w:id="417" w:author="Tekijä"/>
                <w:rFonts w:ascii="Courier New" w:hAnsi="Courier New" w:cs="Courier New"/>
                <w:color w:val="0000FF"/>
                <w:sz w:val="18"/>
                <w:lang w:eastAsia="fi-FI"/>
              </w:rPr>
            </w:pPr>
            <w:del w:id="418" w:author="Tekijä">
              <w:r w:rsidRPr="008D629F" w:rsidDel="006E3906">
                <w:rPr>
                  <w:rFonts w:ascii="Courier New" w:hAnsi="Courier New" w:cs="Courier New"/>
                  <w:color w:val="000000"/>
                  <w:sz w:val="18"/>
                  <w:lang w:eastAsia="fi-FI"/>
                </w:rPr>
                <w:delText xml:space="preserve">          </w:delText>
              </w:r>
              <w:r w:rsidRPr="008D629F" w:rsidDel="006E3906">
                <w:rPr>
                  <w:rFonts w:ascii="Courier New" w:hAnsi="Courier New" w:cs="Courier New"/>
                  <w:color w:val="0000FF"/>
                  <w:sz w:val="18"/>
                  <w:lang w:eastAsia="fi-FI"/>
                </w:rPr>
                <w:delText>&lt;</w:delText>
              </w:r>
              <w:r w:rsidRPr="008D629F" w:rsidDel="006E3906">
                <w:rPr>
                  <w:rFonts w:ascii="Courier New" w:hAnsi="Courier New" w:cs="Courier New"/>
                  <w:color w:val="800000"/>
                  <w:sz w:val="18"/>
                  <w:lang w:eastAsia="fi-FI"/>
                </w:rPr>
                <w:delText>reference</w:delText>
              </w:r>
              <w:r w:rsidRPr="008D629F" w:rsidDel="006E3906">
                <w:rPr>
                  <w:rFonts w:ascii="Courier New" w:hAnsi="Courier New" w:cs="Courier New"/>
                  <w:i/>
                  <w:iCs/>
                  <w:color w:val="008080"/>
                  <w:sz w:val="18"/>
                  <w:lang w:eastAsia="fi-FI"/>
                </w:rPr>
                <w:delText xml:space="preserve"> </w:delText>
              </w:r>
              <w:r w:rsidRPr="008D629F" w:rsidDel="006E3906">
                <w:rPr>
                  <w:rFonts w:ascii="Courier New" w:hAnsi="Courier New" w:cs="Courier New"/>
                  <w:color w:val="FF0000"/>
                  <w:sz w:val="18"/>
                  <w:lang w:eastAsia="fi-FI"/>
                </w:rPr>
                <w:delText>value</w:delText>
              </w:r>
              <w:r w:rsidRPr="008D629F" w:rsidDel="006E3906">
                <w:rPr>
                  <w:rFonts w:ascii="Courier New" w:hAnsi="Courier New" w:cs="Courier New"/>
                  <w:color w:val="0000FF"/>
                  <w:sz w:val="18"/>
                  <w:lang w:eastAsia="fi-FI"/>
                </w:rPr>
                <w:delText>="</w:delText>
              </w:r>
              <w:r w:rsidRPr="008D629F" w:rsidDel="006E3906">
                <w:rPr>
                  <w:rFonts w:ascii="Courier New" w:hAnsi="Courier New" w:cs="Courier New"/>
                  <w:color w:val="000000"/>
                  <w:sz w:val="18"/>
                  <w:lang w:eastAsia="fi-FI"/>
                </w:rPr>
                <w:delText>#OID1.2.246.10.1234567.14.2013.123.1.10.1.9</w:delText>
              </w:r>
              <w:r w:rsidRPr="008D629F" w:rsidDel="006E3906">
                <w:rPr>
                  <w:rFonts w:ascii="Courier New" w:hAnsi="Courier New" w:cs="Courier New"/>
                  <w:color w:val="0000FF"/>
                  <w:sz w:val="18"/>
                  <w:lang w:eastAsia="fi-FI"/>
                </w:rPr>
                <w:delText>"/&gt;</w:delText>
              </w:r>
            </w:del>
          </w:p>
          <w:p w14:paraId="4ED6EA95" w14:textId="77777777" w:rsidR="00F34600" w:rsidRPr="008D629F" w:rsidDel="006E3906" w:rsidRDefault="00F34600" w:rsidP="00F34600">
            <w:pPr>
              <w:autoSpaceDE w:val="0"/>
              <w:autoSpaceDN w:val="0"/>
              <w:adjustRightInd w:val="0"/>
              <w:jc w:val="left"/>
              <w:rPr>
                <w:del w:id="419" w:author="Tekijä"/>
                <w:rFonts w:ascii="Courier New" w:hAnsi="Courier New" w:cs="Courier New"/>
                <w:color w:val="0000FF"/>
                <w:sz w:val="18"/>
                <w:lang w:eastAsia="fi-FI"/>
              </w:rPr>
            </w:pPr>
            <w:del w:id="420" w:author="Tekijä">
              <w:r w:rsidRPr="008D629F" w:rsidDel="006E3906">
                <w:rPr>
                  <w:rFonts w:ascii="Courier New" w:hAnsi="Courier New" w:cs="Courier New"/>
                  <w:color w:val="000000"/>
                  <w:sz w:val="18"/>
                  <w:lang w:eastAsia="fi-FI"/>
                </w:rPr>
                <w:delText xml:space="preserve">        </w:delText>
              </w:r>
              <w:r w:rsidRPr="008D629F" w:rsidDel="006E3906">
                <w:rPr>
                  <w:rFonts w:ascii="Courier New" w:hAnsi="Courier New" w:cs="Courier New"/>
                  <w:color w:val="0000FF"/>
                  <w:sz w:val="18"/>
                  <w:lang w:eastAsia="fi-FI"/>
                </w:rPr>
                <w:delText>&lt;/</w:delText>
              </w:r>
              <w:r w:rsidRPr="008D629F" w:rsidDel="006E3906">
                <w:rPr>
                  <w:rFonts w:ascii="Courier New" w:hAnsi="Courier New" w:cs="Courier New"/>
                  <w:color w:val="800000"/>
                  <w:sz w:val="18"/>
                  <w:lang w:eastAsia="fi-FI"/>
                </w:rPr>
                <w:delText>text</w:delText>
              </w:r>
              <w:r w:rsidRPr="008D629F" w:rsidDel="006E3906">
                <w:rPr>
                  <w:rFonts w:ascii="Courier New" w:hAnsi="Courier New" w:cs="Courier New"/>
                  <w:color w:val="0000FF"/>
                  <w:sz w:val="18"/>
                  <w:lang w:eastAsia="fi-FI"/>
                </w:rPr>
                <w:delText>&gt;</w:delText>
              </w:r>
            </w:del>
          </w:p>
          <w:p w14:paraId="25F23AE9" w14:textId="77777777" w:rsidR="00F34600" w:rsidRPr="00F34600" w:rsidRDefault="00F34600" w:rsidP="00F34600">
            <w:pPr>
              <w:autoSpaceDE w:val="0"/>
              <w:autoSpaceDN w:val="0"/>
              <w:adjustRightInd w:val="0"/>
              <w:ind w:left="1136" w:hanging="1136"/>
              <w:jc w:val="left"/>
              <w:rPr>
                <w:rFonts w:ascii="Courier New" w:hAnsi="Courier New" w:cs="Courier New"/>
                <w:color w:val="0000FF"/>
                <w:sz w:val="18"/>
                <w:lang w:eastAsia="fi-FI"/>
              </w:rPr>
            </w:pPr>
            <w:r w:rsidRPr="008D629F">
              <w:rPr>
                <w:rFonts w:ascii="Courier New" w:hAnsi="Courier New" w:cs="Courier New"/>
                <w:color w:val="000000"/>
                <w:sz w:val="18"/>
                <w:lang w:eastAsia="fi-FI"/>
              </w:rPr>
              <w:t xml:space="preserve">         </w:t>
            </w:r>
            <w:r w:rsidRPr="00F34600">
              <w:rPr>
                <w:rFonts w:ascii="Courier New" w:hAnsi="Courier New" w:cs="Courier New"/>
                <w:color w:val="0000FF"/>
                <w:sz w:val="18"/>
                <w:lang w:eastAsia="fi-FI"/>
              </w:rPr>
              <w:t>&lt;</w:t>
            </w:r>
            <w:r w:rsidRPr="00F34600">
              <w:rPr>
                <w:rFonts w:ascii="Courier New" w:hAnsi="Courier New" w:cs="Courier New"/>
                <w:color w:val="800000"/>
                <w:sz w:val="18"/>
                <w:lang w:eastAsia="fi-FI"/>
              </w:rPr>
              <w:t>value</w:t>
            </w:r>
            <w:r w:rsidRPr="00F34600">
              <w:rPr>
                <w:rFonts w:ascii="Courier New" w:hAnsi="Courier New" w:cs="Courier New"/>
                <w:i/>
                <w:iCs/>
                <w:color w:val="008080"/>
                <w:sz w:val="18"/>
                <w:lang w:eastAsia="fi-FI"/>
              </w:rPr>
              <w:t xml:space="preserve"> </w:t>
            </w:r>
            <w:r w:rsidRPr="00F34600">
              <w:rPr>
                <w:rFonts w:ascii="Courier New" w:hAnsi="Courier New" w:cs="Courier New"/>
                <w:color w:val="FF0000"/>
                <w:sz w:val="18"/>
                <w:lang w:eastAsia="fi-FI"/>
              </w:rPr>
              <w:t>xsi:type</w:t>
            </w:r>
            <w:r w:rsidRPr="00F34600">
              <w:rPr>
                <w:rFonts w:ascii="Courier New" w:hAnsi="Courier New" w:cs="Courier New"/>
                <w:color w:val="0000FF"/>
                <w:sz w:val="18"/>
                <w:lang w:eastAsia="fi-FI"/>
              </w:rPr>
              <w:t>="</w:t>
            </w:r>
            <w:del w:id="421" w:author="Tekijä">
              <w:r w:rsidRPr="00F34600" w:rsidDel="00B4787B">
                <w:rPr>
                  <w:rFonts w:ascii="Courier New" w:hAnsi="Courier New" w:cs="Courier New"/>
                  <w:color w:val="000000"/>
                  <w:sz w:val="18"/>
                  <w:lang w:eastAsia="fi-FI"/>
                </w:rPr>
                <w:delText>CD</w:delText>
              </w:r>
            </w:del>
            <w:ins w:id="422" w:author="Tekijä">
              <w:r w:rsidR="00B4787B">
                <w:rPr>
                  <w:rFonts w:ascii="Courier New" w:hAnsi="Courier New" w:cs="Courier New"/>
                  <w:color w:val="000000"/>
                  <w:sz w:val="18"/>
                  <w:lang w:eastAsia="fi-FI"/>
                </w:rPr>
                <w:t>CV</w:t>
              </w:r>
            </w:ins>
            <w:r w:rsidRPr="00F34600">
              <w:rPr>
                <w:rFonts w:ascii="Courier New" w:hAnsi="Courier New" w:cs="Courier New"/>
                <w:color w:val="0000FF"/>
                <w:sz w:val="18"/>
                <w:lang w:eastAsia="fi-FI"/>
              </w:rPr>
              <w:t>"</w:t>
            </w:r>
            <w:r w:rsidRPr="00F34600">
              <w:rPr>
                <w:rFonts w:ascii="Courier New" w:hAnsi="Courier New" w:cs="Courier New"/>
                <w:i/>
                <w:iCs/>
                <w:color w:val="008080"/>
                <w:sz w:val="18"/>
                <w:lang w:eastAsia="fi-FI"/>
              </w:rPr>
              <w:t xml:space="preserve"> </w:t>
            </w:r>
            <w:r w:rsidRPr="00F34600">
              <w:rPr>
                <w:rFonts w:ascii="Courier New" w:hAnsi="Courier New" w:cs="Courier New"/>
                <w:color w:val="FF0000"/>
                <w:sz w:val="18"/>
                <w:lang w:eastAsia="fi-FI"/>
              </w:rPr>
              <w:t>code</w:t>
            </w:r>
            <w:r w:rsidRPr="00F34600">
              <w:rPr>
                <w:rFonts w:ascii="Courier New" w:hAnsi="Courier New" w:cs="Courier New"/>
                <w:color w:val="0000FF"/>
                <w:sz w:val="18"/>
                <w:lang w:eastAsia="fi-FI"/>
              </w:rPr>
              <w:t>="</w:t>
            </w:r>
            <w:r w:rsidRPr="00F34600">
              <w:rPr>
                <w:rFonts w:ascii="Courier New" w:hAnsi="Courier New" w:cs="Courier New"/>
                <w:color w:val="000000"/>
                <w:sz w:val="18"/>
                <w:lang w:eastAsia="fi-FI"/>
              </w:rPr>
              <w:t>12</w:t>
            </w:r>
            <w:r w:rsidRPr="00F34600">
              <w:rPr>
                <w:rFonts w:ascii="Courier New" w:hAnsi="Courier New" w:cs="Courier New"/>
                <w:color w:val="0000FF"/>
                <w:sz w:val="18"/>
                <w:lang w:eastAsia="fi-FI"/>
              </w:rPr>
              <w:t>"</w:t>
            </w:r>
            <w:r w:rsidRPr="00F34600">
              <w:rPr>
                <w:rFonts w:ascii="Courier New" w:hAnsi="Courier New" w:cs="Courier New"/>
                <w:i/>
                <w:iCs/>
                <w:color w:val="008080"/>
                <w:sz w:val="18"/>
                <w:lang w:eastAsia="fi-FI"/>
              </w:rPr>
              <w:t xml:space="preserve"> </w:t>
            </w:r>
            <w:r w:rsidRPr="00F34600">
              <w:rPr>
                <w:rFonts w:ascii="Courier New" w:hAnsi="Courier New" w:cs="Courier New"/>
                <w:color w:val="FF0000"/>
                <w:sz w:val="18"/>
                <w:lang w:eastAsia="fi-FI"/>
              </w:rPr>
              <w:t>codeSystem</w:t>
            </w:r>
            <w:r w:rsidRPr="00F34600">
              <w:rPr>
                <w:rFonts w:ascii="Courier New" w:hAnsi="Courier New" w:cs="Courier New"/>
                <w:color w:val="0000FF"/>
                <w:sz w:val="18"/>
                <w:lang w:eastAsia="fi-FI"/>
              </w:rPr>
              <w:t>="</w:t>
            </w:r>
            <w:r w:rsidRPr="00F34600">
              <w:rPr>
                <w:rFonts w:ascii="Courier New" w:hAnsi="Courier New" w:cs="Courier New"/>
                <w:color w:val="000000"/>
                <w:sz w:val="18"/>
                <w:lang w:eastAsia="fi-FI"/>
              </w:rPr>
              <w:t>1.2.246.537.6.659.2010</w:t>
            </w:r>
            <w:r w:rsidRPr="00F34600">
              <w:rPr>
                <w:rFonts w:ascii="Courier New" w:hAnsi="Courier New" w:cs="Courier New"/>
                <w:color w:val="0000FF"/>
                <w:sz w:val="18"/>
                <w:lang w:eastAsia="fi-FI"/>
              </w:rPr>
              <w:t>"</w:t>
            </w:r>
            <w:r w:rsidRPr="00F34600">
              <w:rPr>
                <w:rFonts w:ascii="Courier New" w:hAnsi="Courier New" w:cs="Courier New"/>
                <w:i/>
                <w:iCs/>
                <w:color w:val="008080"/>
                <w:sz w:val="18"/>
                <w:lang w:eastAsia="fi-FI"/>
              </w:rPr>
              <w:t xml:space="preserve"> </w:t>
            </w:r>
            <w:r w:rsidRPr="00F34600">
              <w:rPr>
                <w:rFonts w:ascii="Courier New" w:hAnsi="Courier New" w:cs="Courier New"/>
                <w:color w:val="FF0000"/>
                <w:sz w:val="18"/>
                <w:lang w:eastAsia="fi-FI"/>
              </w:rPr>
              <w:t>codeSy</w:t>
            </w:r>
            <w:r w:rsidRPr="00F34600">
              <w:rPr>
                <w:rFonts w:ascii="Courier New" w:hAnsi="Courier New" w:cs="Courier New"/>
                <w:color w:val="FF0000"/>
                <w:sz w:val="18"/>
                <w:lang w:eastAsia="fi-FI"/>
              </w:rPr>
              <w:t>s</w:t>
            </w:r>
            <w:r w:rsidRPr="00F34600">
              <w:rPr>
                <w:rFonts w:ascii="Courier New" w:hAnsi="Courier New" w:cs="Courier New"/>
                <w:color w:val="FF0000"/>
                <w:sz w:val="18"/>
                <w:lang w:eastAsia="fi-FI"/>
              </w:rPr>
              <w:t>temName</w:t>
            </w:r>
            <w:r w:rsidRPr="00F34600">
              <w:rPr>
                <w:rFonts w:ascii="Courier New" w:hAnsi="Courier New" w:cs="Courier New"/>
                <w:color w:val="0000FF"/>
                <w:sz w:val="18"/>
                <w:lang w:eastAsia="fi-FI"/>
              </w:rPr>
              <w:t>="</w:t>
            </w:r>
            <w:r w:rsidRPr="00F34600">
              <w:rPr>
                <w:rFonts w:ascii="Courier New" w:hAnsi="Courier New" w:cs="Courier New"/>
                <w:color w:val="000000"/>
                <w:sz w:val="18"/>
                <w:lang w:eastAsia="fi-FI"/>
              </w:rPr>
              <w:t>STH - STH10 Hampaan sisälle laitettu materiaali 2010</w:t>
            </w:r>
            <w:r w:rsidRPr="00F34600">
              <w:rPr>
                <w:rFonts w:ascii="Courier New" w:hAnsi="Courier New" w:cs="Courier New"/>
                <w:color w:val="0000FF"/>
                <w:sz w:val="18"/>
                <w:lang w:eastAsia="fi-FI"/>
              </w:rPr>
              <w:t>"</w:t>
            </w:r>
            <w:r w:rsidRPr="00F34600">
              <w:rPr>
                <w:rFonts w:ascii="Courier New" w:hAnsi="Courier New" w:cs="Courier New"/>
                <w:i/>
                <w:iCs/>
                <w:color w:val="008080"/>
                <w:sz w:val="18"/>
                <w:lang w:eastAsia="fi-FI"/>
              </w:rPr>
              <w:t xml:space="preserve"> </w:t>
            </w:r>
            <w:r w:rsidRPr="00F34600">
              <w:rPr>
                <w:rFonts w:ascii="Courier New" w:hAnsi="Courier New" w:cs="Courier New"/>
                <w:color w:val="FF0000"/>
                <w:sz w:val="18"/>
                <w:lang w:eastAsia="fi-FI"/>
              </w:rPr>
              <w:t>dis</w:t>
            </w:r>
            <w:r w:rsidRPr="00F34600">
              <w:rPr>
                <w:rFonts w:ascii="Courier New" w:hAnsi="Courier New" w:cs="Courier New"/>
                <w:color w:val="FF0000"/>
                <w:sz w:val="18"/>
                <w:lang w:eastAsia="fi-FI"/>
              </w:rPr>
              <w:t>p</w:t>
            </w:r>
            <w:r w:rsidRPr="00F34600">
              <w:rPr>
                <w:rFonts w:ascii="Courier New" w:hAnsi="Courier New" w:cs="Courier New"/>
                <w:color w:val="FF0000"/>
                <w:sz w:val="18"/>
                <w:lang w:eastAsia="fi-FI"/>
              </w:rPr>
              <w:t>layName</w:t>
            </w:r>
            <w:r w:rsidRPr="00F34600">
              <w:rPr>
                <w:rFonts w:ascii="Courier New" w:hAnsi="Courier New" w:cs="Courier New"/>
                <w:color w:val="0000FF"/>
                <w:sz w:val="18"/>
                <w:lang w:eastAsia="fi-FI"/>
              </w:rPr>
              <w:t>="</w:t>
            </w:r>
            <w:r w:rsidRPr="00F34600">
              <w:rPr>
                <w:rFonts w:ascii="Courier New" w:hAnsi="Courier New" w:cs="Courier New"/>
                <w:color w:val="000000"/>
                <w:sz w:val="18"/>
                <w:lang w:eastAsia="fi-FI"/>
              </w:rPr>
              <w:t>Juurentäyte</w:t>
            </w:r>
            <w:r w:rsidRPr="00F34600">
              <w:rPr>
                <w:rFonts w:ascii="Courier New" w:hAnsi="Courier New" w:cs="Courier New"/>
                <w:color w:val="0000FF"/>
                <w:sz w:val="18"/>
                <w:lang w:eastAsia="fi-FI"/>
              </w:rPr>
              <w:t>"/&gt;</w:t>
            </w:r>
          </w:p>
          <w:p w14:paraId="58CABBE2"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typeCode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COMP</w:t>
            </w:r>
            <w:r w:rsidRPr="00F34600">
              <w:rPr>
                <w:rFonts w:ascii="Courier New" w:hAnsi="Courier New" w:cs="Courier New"/>
                <w:color w:val="0000FF"/>
                <w:sz w:val="18"/>
                <w:lang w:val="en-US" w:eastAsia="fi-FI"/>
              </w:rPr>
              <w:t>"&gt;</w:t>
            </w:r>
          </w:p>
          <w:p w14:paraId="7496B2A0"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474747"/>
                <w:sz w:val="18"/>
                <w:lang w:val="en-US" w:eastAsia="fi-FI"/>
              </w:rPr>
              <w:t xml:space="preserve"> Hampaan juurentäytön laatu  </w:t>
            </w:r>
            <w:r w:rsidRPr="00F34600">
              <w:rPr>
                <w:rFonts w:ascii="Courier New" w:hAnsi="Courier New" w:cs="Courier New"/>
                <w:color w:val="0000FF"/>
                <w:sz w:val="18"/>
                <w:lang w:val="en-US" w:eastAsia="fi-FI"/>
              </w:rPr>
              <w:t>--&gt;</w:t>
            </w:r>
          </w:p>
          <w:p w14:paraId="544FA90C"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classCode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COND</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moodCode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EVN</w:t>
            </w:r>
            <w:r w:rsidRPr="00F34600">
              <w:rPr>
                <w:rFonts w:ascii="Courier New" w:hAnsi="Courier New" w:cs="Courier New"/>
                <w:color w:val="0000FF"/>
                <w:sz w:val="18"/>
                <w:lang w:val="en-US" w:eastAsia="fi-FI"/>
              </w:rPr>
              <w:t>"&gt;</w:t>
            </w:r>
          </w:p>
          <w:p w14:paraId="0F151431" w14:textId="77777777" w:rsidR="00F34600" w:rsidRPr="004E48A5" w:rsidRDefault="00F34600" w:rsidP="00F34600">
            <w:pPr>
              <w:autoSpaceDE w:val="0"/>
              <w:autoSpaceDN w:val="0"/>
              <w:adjustRightInd w:val="0"/>
              <w:ind w:left="1988" w:hanging="1988"/>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code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19</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1.2.246.537.6.12.2002.901.2013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w:t>
            </w:r>
            <w:r w:rsidRPr="004E48A5">
              <w:rPr>
                <w:rFonts w:ascii="Courier New" w:hAnsi="Courier New" w:cs="Courier New"/>
                <w:color w:val="FF0000"/>
                <w:sz w:val="18"/>
                <w:lang w:val="en-US" w:eastAsia="fi-FI"/>
              </w:rPr>
              <w:t>s</w:t>
            </w:r>
            <w:r w:rsidRPr="004E48A5">
              <w:rPr>
                <w:rFonts w:ascii="Courier New" w:hAnsi="Courier New" w:cs="Courier New"/>
                <w:color w:val="FF0000"/>
                <w:sz w:val="18"/>
                <w:lang w:val="en-US" w:eastAsia="fi-FI"/>
              </w:rPr>
              <w:t>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THL/Tietosisältö - STH01 Hampaiston nykytila 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w:t>
            </w:r>
            <w:r w:rsidRPr="004E48A5">
              <w:rPr>
                <w:rFonts w:ascii="Courier New" w:hAnsi="Courier New" w:cs="Courier New"/>
                <w:color w:val="FF0000"/>
                <w:sz w:val="18"/>
                <w:lang w:val="en-US" w:eastAsia="fi-FI"/>
              </w:rPr>
              <w:t>y</w:t>
            </w:r>
            <w:r w:rsidRPr="004E48A5">
              <w:rPr>
                <w:rFonts w:ascii="Courier New" w:hAnsi="Courier New" w:cs="Courier New"/>
                <w:color w:val="FF0000"/>
                <w:sz w:val="18"/>
                <w:lang w:val="en-US" w:eastAsia="fi-FI"/>
              </w:rPr>
              <w:t>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Hampaan juurentäytön laatu</w:t>
            </w:r>
            <w:r w:rsidRPr="004E48A5">
              <w:rPr>
                <w:rFonts w:ascii="Courier New" w:hAnsi="Courier New" w:cs="Courier New"/>
                <w:color w:val="0000FF"/>
                <w:sz w:val="18"/>
                <w:lang w:val="en-US" w:eastAsia="fi-FI"/>
              </w:rPr>
              <w:t>"/&gt;</w:t>
            </w:r>
          </w:p>
          <w:p w14:paraId="36B465AE" w14:textId="77777777" w:rsidR="00F34600" w:rsidRPr="004E48A5" w:rsidDel="006E3906" w:rsidRDefault="00F34600" w:rsidP="00F34600">
            <w:pPr>
              <w:autoSpaceDE w:val="0"/>
              <w:autoSpaceDN w:val="0"/>
              <w:adjustRightInd w:val="0"/>
              <w:jc w:val="left"/>
              <w:rPr>
                <w:del w:id="423" w:author="Tekijä"/>
                <w:rFonts w:ascii="Courier New" w:hAnsi="Courier New" w:cs="Courier New"/>
                <w:color w:val="0000FF"/>
                <w:sz w:val="18"/>
                <w:lang w:val="en-US" w:eastAsia="fi-FI"/>
              </w:rPr>
            </w:pPr>
            <w:del w:id="424" w:author="Tekijä">
              <w:r w:rsidRPr="004E48A5" w:rsidDel="006E3906">
                <w:rPr>
                  <w:rFonts w:ascii="Courier New" w:hAnsi="Courier New" w:cs="Courier New"/>
                  <w:color w:val="000000"/>
                  <w:sz w:val="18"/>
                  <w:lang w:val="en-US" w:eastAsia="fi-FI"/>
                </w:rPr>
                <w:delText xml:space="preserve">                </w:delText>
              </w:r>
              <w:r w:rsidRPr="004E48A5" w:rsidDel="006E3906">
                <w:rPr>
                  <w:rFonts w:ascii="Courier New" w:hAnsi="Courier New" w:cs="Courier New"/>
                  <w:color w:val="0000FF"/>
                  <w:sz w:val="18"/>
                  <w:lang w:val="en-US" w:eastAsia="fi-FI"/>
                </w:rPr>
                <w:delText>&lt;</w:delText>
              </w:r>
              <w:r w:rsidRPr="004E48A5" w:rsidDel="006E3906">
                <w:rPr>
                  <w:rFonts w:ascii="Courier New" w:hAnsi="Courier New" w:cs="Courier New"/>
                  <w:color w:val="800000"/>
                  <w:sz w:val="18"/>
                  <w:lang w:val="en-US" w:eastAsia="fi-FI"/>
                </w:rPr>
                <w:delText>text</w:delText>
              </w:r>
              <w:r w:rsidRPr="004E48A5" w:rsidDel="006E3906">
                <w:rPr>
                  <w:rFonts w:ascii="Courier New" w:hAnsi="Courier New" w:cs="Courier New"/>
                  <w:color w:val="0000FF"/>
                  <w:sz w:val="18"/>
                  <w:lang w:val="en-US" w:eastAsia="fi-FI"/>
                </w:rPr>
                <w:delText>&gt;</w:delText>
              </w:r>
            </w:del>
          </w:p>
          <w:p w14:paraId="41ADA1CC" w14:textId="77777777" w:rsidR="00F34600" w:rsidRPr="004E48A5" w:rsidDel="006E3906" w:rsidRDefault="00F34600" w:rsidP="00F34600">
            <w:pPr>
              <w:autoSpaceDE w:val="0"/>
              <w:autoSpaceDN w:val="0"/>
              <w:adjustRightInd w:val="0"/>
              <w:jc w:val="left"/>
              <w:rPr>
                <w:del w:id="425" w:author="Tekijä"/>
                <w:rFonts w:ascii="Courier New" w:hAnsi="Courier New" w:cs="Courier New"/>
                <w:color w:val="0000FF"/>
                <w:sz w:val="18"/>
                <w:lang w:val="en-US" w:eastAsia="fi-FI"/>
              </w:rPr>
            </w:pPr>
            <w:del w:id="426" w:author="Tekijä">
              <w:r w:rsidRPr="004E48A5" w:rsidDel="006E3906">
                <w:rPr>
                  <w:rFonts w:ascii="Courier New" w:hAnsi="Courier New" w:cs="Courier New"/>
                  <w:color w:val="000000"/>
                  <w:sz w:val="18"/>
                  <w:lang w:val="en-US" w:eastAsia="fi-FI"/>
                </w:rPr>
                <w:delText xml:space="preserve">                  </w:delText>
              </w:r>
              <w:r w:rsidRPr="004E48A5" w:rsidDel="006E3906">
                <w:rPr>
                  <w:rFonts w:ascii="Courier New" w:hAnsi="Courier New" w:cs="Courier New"/>
                  <w:color w:val="0000FF"/>
                  <w:sz w:val="18"/>
                  <w:lang w:val="en-US" w:eastAsia="fi-FI"/>
                </w:rPr>
                <w:delText>&lt;</w:delText>
              </w:r>
              <w:r w:rsidRPr="004E48A5" w:rsidDel="006E3906">
                <w:rPr>
                  <w:rFonts w:ascii="Courier New" w:hAnsi="Courier New" w:cs="Courier New"/>
                  <w:color w:val="800000"/>
                  <w:sz w:val="18"/>
                  <w:lang w:val="en-US" w:eastAsia="fi-FI"/>
                </w:rPr>
                <w:delText>reference</w:delText>
              </w:r>
              <w:r w:rsidRPr="004E48A5" w:rsidDel="006E3906">
                <w:rPr>
                  <w:rFonts w:ascii="Courier New" w:hAnsi="Courier New" w:cs="Courier New"/>
                  <w:i/>
                  <w:iCs/>
                  <w:color w:val="008080"/>
                  <w:sz w:val="18"/>
                  <w:lang w:val="en-US" w:eastAsia="fi-FI"/>
                </w:rPr>
                <w:delText xml:space="preserve"> </w:delText>
              </w:r>
              <w:r w:rsidRPr="004E48A5" w:rsidDel="006E3906">
                <w:rPr>
                  <w:rFonts w:ascii="Courier New" w:hAnsi="Courier New" w:cs="Courier New"/>
                  <w:color w:val="FF0000"/>
                  <w:sz w:val="18"/>
                  <w:lang w:val="en-US" w:eastAsia="fi-FI"/>
                </w:rPr>
                <w:delText>value</w:delText>
              </w:r>
              <w:r w:rsidRPr="004E48A5" w:rsidDel="006E3906">
                <w:rPr>
                  <w:rFonts w:ascii="Courier New" w:hAnsi="Courier New" w:cs="Courier New"/>
                  <w:color w:val="0000FF"/>
                  <w:sz w:val="18"/>
                  <w:lang w:val="en-US" w:eastAsia="fi-FI"/>
                </w:rPr>
                <w:delText>="</w:delText>
              </w:r>
              <w:r w:rsidRPr="004E48A5" w:rsidDel="006E3906">
                <w:rPr>
                  <w:rFonts w:ascii="Courier New" w:hAnsi="Courier New" w:cs="Courier New"/>
                  <w:color w:val="000000"/>
                  <w:sz w:val="18"/>
                  <w:lang w:val="en-US" w:eastAsia="fi-FI"/>
                </w:rPr>
                <w:delText>#OID1.2.246.10.1234567.14.2013.123.1.10.1.10</w:delText>
              </w:r>
              <w:r w:rsidRPr="004E48A5" w:rsidDel="006E3906">
                <w:rPr>
                  <w:rFonts w:ascii="Courier New" w:hAnsi="Courier New" w:cs="Courier New"/>
                  <w:color w:val="0000FF"/>
                  <w:sz w:val="18"/>
                  <w:lang w:val="en-US" w:eastAsia="fi-FI"/>
                </w:rPr>
                <w:delText>"/&gt;</w:delText>
              </w:r>
            </w:del>
          </w:p>
          <w:p w14:paraId="3D24E3EE" w14:textId="77777777" w:rsidR="00F34600" w:rsidRPr="004E48A5" w:rsidDel="006E3906" w:rsidRDefault="00F34600" w:rsidP="00F34600">
            <w:pPr>
              <w:autoSpaceDE w:val="0"/>
              <w:autoSpaceDN w:val="0"/>
              <w:adjustRightInd w:val="0"/>
              <w:jc w:val="left"/>
              <w:rPr>
                <w:del w:id="427" w:author="Tekijä"/>
                <w:rFonts w:ascii="Courier New" w:hAnsi="Courier New" w:cs="Courier New"/>
                <w:color w:val="0000FF"/>
                <w:sz w:val="18"/>
                <w:lang w:val="en-US" w:eastAsia="fi-FI"/>
              </w:rPr>
            </w:pPr>
            <w:del w:id="428" w:author="Tekijä">
              <w:r w:rsidRPr="004E48A5" w:rsidDel="006E3906">
                <w:rPr>
                  <w:rFonts w:ascii="Courier New" w:hAnsi="Courier New" w:cs="Courier New"/>
                  <w:color w:val="000000"/>
                  <w:sz w:val="18"/>
                  <w:lang w:val="en-US" w:eastAsia="fi-FI"/>
                </w:rPr>
                <w:delText xml:space="preserve">                </w:delText>
              </w:r>
              <w:r w:rsidRPr="004E48A5" w:rsidDel="006E3906">
                <w:rPr>
                  <w:rFonts w:ascii="Courier New" w:hAnsi="Courier New" w:cs="Courier New"/>
                  <w:color w:val="0000FF"/>
                  <w:sz w:val="18"/>
                  <w:lang w:val="en-US" w:eastAsia="fi-FI"/>
                </w:rPr>
                <w:delText>&lt;/</w:delText>
              </w:r>
              <w:r w:rsidRPr="004E48A5" w:rsidDel="006E3906">
                <w:rPr>
                  <w:rFonts w:ascii="Courier New" w:hAnsi="Courier New" w:cs="Courier New"/>
                  <w:color w:val="800000"/>
                  <w:sz w:val="18"/>
                  <w:lang w:val="en-US" w:eastAsia="fi-FI"/>
                </w:rPr>
                <w:delText>text</w:delText>
              </w:r>
              <w:r w:rsidRPr="004E48A5" w:rsidDel="006E3906">
                <w:rPr>
                  <w:rFonts w:ascii="Courier New" w:hAnsi="Courier New" w:cs="Courier New"/>
                  <w:color w:val="0000FF"/>
                  <w:sz w:val="18"/>
                  <w:lang w:val="en-US" w:eastAsia="fi-FI"/>
                </w:rPr>
                <w:delText>&gt;</w:delText>
              </w:r>
            </w:del>
          </w:p>
          <w:p w14:paraId="4B48EC9D" w14:textId="77777777" w:rsidR="00F34600" w:rsidRPr="004E48A5" w:rsidRDefault="00F34600" w:rsidP="00F34600">
            <w:pPr>
              <w:autoSpaceDE w:val="0"/>
              <w:autoSpaceDN w:val="0"/>
              <w:adjustRightInd w:val="0"/>
              <w:ind w:left="1988" w:hanging="1988"/>
              <w:jc w:val="left"/>
              <w:rPr>
                <w:rFonts w:ascii="Courier New" w:hAnsi="Courier New" w:cs="Courier New"/>
                <w:color w:val="0000FF"/>
                <w:sz w:val="18"/>
                <w:lang w:val="en-US" w:eastAsia="fi-FI"/>
              </w:rPr>
            </w:pPr>
            <w:r w:rsidRPr="004E48A5">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value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xsi:type</w:t>
            </w:r>
            <w:r w:rsidRPr="004E48A5">
              <w:rPr>
                <w:rFonts w:ascii="Courier New" w:hAnsi="Courier New" w:cs="Courier New"/>
                <w:color w:val="0000FF"/>
                <w:sz w:val="18"/>
                <w:lang w:val="en-US" w:eastAsia="fi-FI"/>
              </w:rPr>
              <w:t>="</w:t>
            </w:r>
            <w:del w:id="429" w:author="Tekijä">
              <w:r w:rsidRPr="004E48A5" w:rsidDel="00B4787B">
                <w:rPr>
                  <w:rFonts w:ascii="Courier New" w:hAnsi="Courier New" w:cs="Courier New"/>
                  <w:color w:val="000000"/>
                  <w:sz w:val="18"/>
                  <w:lang w:val="en-US" w:eastAsia="fi-FI"/>
                </w:rPr>
                <w:delText>CD</w:delText>
              </w:r>
            </w:del>
            <w:ins w:id="430" w:author="Tekijä">
              <w:r w:rsidR="00B4787B" w:rsidRPr="004E48A5">
                <w:rPr>
                  <w:rFonts w:ascii="Courier New" w:hAnsi="Courier New" w:cs="Courier New"/>
                  <w:color w:val="000000"/>
                  <w:sz w:val="18"/>
                  <w:lang w:val="en-US" w:eastAsia="fi-FI"/>
                </w:rPr>
                <w:t>CV</w:t>
              </w:r>
            </w:ins>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4</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1.2.246.537.6.683.2013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STH - STH10A Hampaan juurentäytön laatu 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w:t>
            </w:r>
            <w:r w:rsidRPr="004E48A5">
              <w:rPr>
                <w:rFonts w:ascii="Courier New" w:hAnsi="Courier New" w:cs="Courier New"/>
                <w:color w:val="FF0000"/>
                <w:sz w:val="18"/>
                <w:lang w:val="en-US" w:eastAsia="fi-FI"/>
              </w:rPr>
              <w:t>y</w:t>
            </w:r>
            <w:r w:rsidRPr="004E48A5">
              <w:rPr>
                <w:rFonts w:ascii="Courier New" w:hAnsi="Courier New" w:cs="Courier New"/>
                <w:color w:val="FF0000"/>
                <w:sz w:val="18"/>
                <w:lang w:val="en-US" w:eastAsia="fi-FI"/>
              </w:rPr>
              <w:t>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Juurentäyte harva tai vajaa yli 2 mm</w:t>
            </w:r>
            <w:r w:rsidRPr="004E48A5">
              <w:rPr>
                <w:rFonts w:ascii="Courier New" w:hAnsi="Courier New" w:cs="Courier New"/>
                <w:color w:val="0000FF"/>
                <w:sz w:val="18"/>
                <w:lang w:val="en-US" w:eastAsia="fi-FI"/>
              </w:rPr>
              <w:t>"/&gt;</w:t>
            </w:r>
          </w:p>
          <w:p w14:paraId="47AA23FE"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color w:val="0000FF"/>
                <w:sz w:val="18"/>
                <w:lang w:val="en-US" w:eastAsia="fi-FI"/>
              </w:rPr>
              <w:t>&gt;</w:t>
            </w:r>
          </w:p>
          <w:p w14:paraId="6533A2C2"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color w:val="0000FF"/>
                <w:sz w:val="18"/>
                <w:lang w:val="en-US" w:eastAsia="fi-FI"/>
              </w:rPr>
              <w:t>&gt;</w:t>
            </w:r>
          </w:p>
          <w:p w14:paraId="08F7E45E"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typeCode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COMP</w:t>
            </w:r>
            <w:r w:rsidRPr="00F34600">
              <w:rPr>
                <w:rFonts w:ascii="Courier New" w:hAnsi="Courier New" w:cs="Courier New"/>
                <w:color w:val="0000FF"/>
                <w:sz w:val="18"/>
                <w:lang w:val="en-US" w:eastAsia="fi-FI"/>
              </w:rPr>
              <w:t>"&gt;</w:t>
            </w:r>
          </w:p>
          <w:p w14:paraId="29008F3D"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474747"/>
                <w:sz w:val="18"/>
                <w:lang w:val="en-US" w:eastAsia="fi-FI"/>
              </w:rPr>
              <w:t xml:space="preserve"> Hampaan juurentäytemateriaali  </w:t>
            </w:r>
            <w:r w:rsidRPr="00F34600">
              <w:rPr>
                <w:rFonts w:ascii="Courier New" w:hAnsi="Courier New" w:cs="Courier New"/>
                <w:color w:val="0000FF"/>
                <w:sz w:val="18"/>
                <w:lang w:val="en-US" w:eastAsia="fi-FI"/>
              </w:rPr>
              <w:t>--&gt;</w:t>
            </w:r>
          </w:p>
          <w:p w14:paraId="1583EDA1"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classCode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COND</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moodCode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EVN</w:t>
            </w:r>
            <w:r w:rsidRPr="00F34600">
              <w:rPr>
                <w:rFonts w:ascii="Courier New" w:hAnsi="Courier New" w:cs="Courier New"/>
                <w:color w:val="0000FF"/>
                <w:sz w:val="18"/>
                <w:lang w:val="en-US" w:eastAsia="fi-FI"/>
              </w:rPr>
              <w:t>"&gt;</w:t>
            </w:r>
          </w:p>
          <w:p w14:paraId="0140047F" w14:textId="77777777" w:rsidR="00F34600" w:rsidRPr="004E48A5" w:rsidRDefault="00F34600" w:rsidP="00F34600">
            <w:pPr>
              <w:autoSpaceDE w:val="0"/>
              <w:autoSpaceDN w:val="0"/>
              <w:adjustRightInd w:val="0"/>
              <w:ind w:left="1988" w:hanging="1988"/>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code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20</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1.2.246.537.6.12.2002.901.2013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w:t>
            </w:r>
            <w:r w:rsidRPr="004E48A5">
              <w:rPr>
                <w:rFonts w:ascii="Courier New" w:hAnsi="Courier New" w:cs="Courier New"/>
                <w:color w:val="FF0000"/>
                <w:sz w:val="18"/>
                <w:lang w:val="en-US" w:eastAsia="fi-FI"/>
              </w:rPr>
              <w:t>s</w:t>
            </w:r>
            <w:r w:rsidRPr="004E48A5">
              <w:rPr>
                <w:rFonts w:ascii="Courier New" w:hAnsi="Courier New" w:cs="Courier New"/>
                <w:color w:val="FF0000"/>
                <w:sz w:val="18"/>
                <w:lang w:val="en-US" w:eastAsia="fi-FI"/>
              </w:rPr>
              <w:t>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THL/Tietosisältö - STH01 Hampaiston nykytila 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w:t>
            </w:r>
            <w:r w:rsidRPr="004E48A5">
              <w:rPr>
                <w:rFonts w:ascii="Courier New" w:hAnsi="Courier New" w:cs="Courier New"/>
                <w:color w:val="FF0000"/>
                <w:sz w:val="18"/>
                <w:lang w:val="en-US" w:eastAsia="fi-FI"/>
              </w:rPr>
              <w:t>y</w:t>
            </w:r>
            <w:r w:rsidRPr="004E48A5">
              <w:rPr>
                <w:rFonts w:ascii="Courier New" w:hAnsi="Courier New" w:cs="Courier New"/>
                <w:color w:val="FF0000"/>
                <w:sz w:val="18"/>
                <w:lang w:val="en-US" w:eastAsia="fi-FI"/>
              </w:rPr>
              <w:t>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Hampaan juurentäytemateriaali</w:t>
            </w:r>
            <w:r w:rsidRPr="004E48A5">
              <w:rPr>
                <w:rFonts w:ascii="Courier New" w:hAnsi="Courier New" w:cs="Courier New"/>
                <w:color w:val="0000FF"/>
                <w:sz w:val="18"/>
                <w:lang w:val="en-US" w:eastAsia="fi-FI"/>
              </w:rPr>
              <w:t>"/&gt;</w:t>
            </w:r>
          </w:p>
          <w:p w14:paraId="0FF928CC" w14:textId="77777777" w:rsidR="00F34600" w:rsidRPr="004E48A5" w:rsidDel="006E3906" w:rsidRDefault="00F34600" w:rsidP="00F34600">
            <w:pPr>
              <w:autoSpaceDE w:val="0"/>
              <w:autoSpaceDN w:val="0"/>
              <w:adjustRightInd w:val="0"/>
              <w:jc w:val="left"/>
              <w:rPr>
                <w:del w:id="431" w:author="Tekijä"/>
                <w:rFonts w:ascii="Courier New" w:hAnsi="Courier New" w:cs="Courier New"/>
                <w:color w:val="0000FF"/>
                <w:sz w:val="18"/>
                <w:lang w:val="en-US" w:eastAsia="fi-FI"/>
              </w:rPr>
            </w:pPr>
            <w:del w:id="432" w:author="Tekijä">
              <w:r w:rsidRPr="004E48A5" w:rsidDel="006E3906">
                <w:rPr>
                  <w:rFonts w:ascii="Courier New" w:hAnsi="Courier New" w:cs="Courier New"/>
                  <w:color w:val="000000"/>
                  <w:sz w:val="18"/>
                  <w:lang w:val="en-US" w:eastAsia="fi-FI"/>
                </w:rPr>
                <w:delText xml:space="preserve">                </w:delText>
              </w:r>
              <w:r w:rsidRPr="004E48A5" w:rsidDel="006E3906">
                <w:rPr>
                  <w:rFonts w:ascii="Courier New" w:hAnsi="Courier New" w:cs="Courier New"/>
                  <w:color w:val="0000FF"/>
                  <w:sz w:val="18"/>
                  <w:lang w:val="en-US" w:eastAsia="fi-FI"/>
                </w:rPr>
                <w:delText>&lt;</w:delText>
              </w:r>
              <w:r w:rsidRPr="004E48A5" w:rsidDel="006E3906">
                <w:rPr>
                  <w:rFonts w:ascii="Courier New" w:hAnsi="Courier New" w:cs="Courier New"/>
                  <w:color w:val="800000"/>
                  <w:sz w:val="18"/>
                  <w:lang w:val="en-US" w:eastAsia="fi-FI"/>
                </w:rPr>
                <w:delText>text</w:delText>
              </w:r>
              <w:r w:rsidRPr="004E48A5" w:rsidDel="006E3906">
                <w:rPr>
                  <w:rFonts w:ascii="Courier New" w:hAnsi="Courier New" w:cs="Courier New"/>
                  <w:color w:val="0000FF"/>
                  <w:sz w:val="18"/>
                  <w:lang w:val="en-US" w:eastAsia="fi-FI"/>
                </w:rPr>
                <w:delText>&gt;</w:delText>
              </w:r>
            </w:del>
          </w:p>
          <w:p w14:paraId="649ED77A" w14:textId="77777777" w:rsidR="00F34600" w:rsidRPr="004E48A5" w:rsidDel="006E3906" w:rsidRDefault="00F34600" w:rsidP="00F34600">
            <w:pPr>
              <w:autoSpaceDE w:val="0"/>
              <w:autoSpaceDN w:val="0"/>
              <w:adjustRightInd w:val="0"/>
              <w:jc w:val="left"/>
              <w:rPr>
                <w:del w:id="433" w:author="Tekijä"/>
                <w:rFonts w:ascii="Courier New" w:hAnsi="Courier New" w:cs="Courier New"/>
                <w:color w:val="0000FF"/>
                <w:sz w:val="18"/>
                <w:lang w:val="en-US" w:eastAsia="fi-FI"/>
              </w:rPr>
            </w:pPr>
            <w:del w:id="434" w:author="Tekijä">
              <w:r w:rsidRPr="004E48A5" w:rsidDel="006E3906">
                <w:rPr>
                  <w:rFonts w:ascii="Courier New" w:hAnsi="Courier New" w:cs="Courier New"/>
                  <w:color w:val="000000"/>
                  <w:sz w:val="18"/>
                  <w:lang w:val="en-US" w:eastAsia="fi-FI"/>
                </w:rPr>
                <w:delText xml:space="preserve">                  </w:delText>
              </w:r>
              <w:r w:rsidRPr="004E48A5" w:rsidDel="006E3906">
                <w:rPr>
                  <w:rFonts w:ascii="Courier New" w:hAnsi="Courier New" w:cs="Courier New"/>
                  <w:color w:val="0000FF"/>
                  <w:sz w:val="18"/>
                  <w:lang w:val="en-US" w:eastAsia="fi-FI"/>
                </w:rPr>
                <w:delText>&lt;</w:delText>
              </w:r>
              <w:r w:rsidRPr="004E48A5" w:rsidDel="006E3906">
                <w:rPr>
                  <w:rFonts w:ascii="Courier New" w:hAnsi="Courier New" w:cs="Courier New"/>
                  <w:color w:val="800000"/>
                  <w:sz w:val="18"/>
                  <w:lang w:val="en-US" w:eastAsia="fi-FI"/>
                </w:rPr>
                <w:delText>reference</w:delText>
              </w:r>
              <w:r w:rsidRPr="004E48A5" w:rsidDel="006E3906">
                <w:rPr>
                  <w:rFonts w:ascii="Courier New" w:hAnsi="Courier New" w:cs="Courier New"/>
                  <w:i/>
                  <w:iCs/>
                  <w:color w:val="008080"/>
                  <w:sz w:val="18"/>
                  <w:lang w:val="en-US" w:eastAsia="fi-FI"/>
                </w:rPr>
                <w:delText xml:space="preserve"> </w:delText>
              </w:r>
              <w:r w:rsidRPr="004E48A5" w:rsidDel="006E3906">
                <w:rPr>
                  <w:rFonts w:ascii="Courier New" w:hAnsi="Courier New" w:cs="Courier New"/>
                  <w:color w:val="FF0000"/>
                  <w:sz w:val="18"/>
                  <w:lang w:val="en-US" w:eastAsia="fi-FI"/>
                </w:rPr>
                <w:delText>value</w:delText>
              </w:r>
              <w:r w:rsidRPr="004E48A5" w:rsidDel="006E3906">
                <w:rPr>
                  <w:rFonts w:ascii="Courier New" w:hAnsi="Courier New" w:cs="Courier New"/>
                  <w:color w:val="0000FF"/>
                  <w:sz w:val="18"/>
                  <w:lang w:val="en-US" w:eastAsia="fi-FI"/>
                </w:rPr>
                <w:delText>="</w:delText>
              </w:r>
              <w:r w:rsidRPr="004E48A5" w:rsidDel="006E3906">
                <w:rPr>
                  <w:rFonts w:ascii="Courier New" w:hAnsi="Courier New" w:cs="Courier New"/>
                  <w:color w:val="000000"/>
                  <w:sz w:val="18"/>
                  <w:lang w:val="en-US" w:eastAsia="fi-FI"/>
                </w:rPr>
                <w:delText>#OID1.2.246.10.1234567.14.2013.123.1.10.1.11</w:delText>
              </w:r>
              <w:r w:rsidRPr="004E48A5" w:rsidDel="006E3906">
                <w:rPr>
                  <w:rFonts w:ascii="Courier New" w:hAnsi="Courier New" w:cs="Courier New"/>
                  <w:color w:val="0000FF"/>
                  <w:sz w:val="18"/>
                  <w:lang w:val="en-US" w:eastAsia="fi-FI"/>
                </w:rPr>
                <w:delText>"/&gt;</w:delText>
              </w:r>
            </w:del>
          </w:p>
          <w:p w14:paraId="3CBD3F98" w14:textId="77777777" w:rsidR="00F34600" w:rsidRPr="004E48A5" w:rsidDel="006E3906" w:rsidRDefault="00F34600" w:rsidP="00F34600">
            <w:pPr>
              <w:autoSpaceDE w:val="0"/>
              <w:autoSpaceDN w:val="0"/>
              <w:adjustRightInd w:val="0"/>
              <w:jc w:val="left"/>
              <w:rPr>
                <w:del w:id="435" w:author="Tekijä"/>
                <w:rFonts w:ascii="Courier New" w:hAnsi="Courier New" w:cs="Courier New"/>
                <w:color w:val="0000FF"/>
                <w:sz w:val="18"/>
                <w:lang w:val="en-US" w:eastAsia="fi-FI"/>
              </w:rPr>
            </w:pPr>
            <w:del w:id="436" w:author="Tekijä">
              <w:r w:rsidRPr="004E48A5" w:rsidDel="006E3906">
                <w:rPr>
                  <w:rFonts w:ascii="Courier New" w:hAnsi="Courier New" w:cs="Courier New"/>
                  <w:color w:val="000000"/>
                  <w:sz w:val="18"/>
                  <w:lang w:val="en-US" w:eastAsia="fi-FI"/>
                </w:rPr>
                <w:delText xml:space="preserve">                </w:delText>
              </w:r>
              <w:r w:rsidRPr="004E48A5" w:rsidDel="006E3906">
                <w:rPr>
                  <w:rFonts w:ascii="Courier New" w:hAnsi="Courier New" w:cs="Courier New"/>
                  <w:color w:val="0000FF"/>
                  <w:sz w:val="18"/>
                  <w:lang w:val="en-US" w:eastAsia="fi-FI"/>
                </w:rPr>
                <w:delText>&lt;/</w:delText>
              </w:r>
              <w:r w:rsidRPr="004E48A5" w:rsidDel="006E3906">
                <w:rPr>
                  <w:rFonts w:ascii="Courier New" w:hAnsi="Courier New" w:cs="Courier New"/>
                  <w:color w:val="800000"/>
                  <w:sz w:val="18"/>
                  <w:lang w:val="en-US" w:eastAsia="fi-FI"/>
                </w:rPr>
                <w:delText>text</w:delText>
              </w:r>
              <w:r w:rsidRPr="004E48A5" w:rsidDel="006E3906">
                <w:rPr>
                  <w:rFonts w:ascii="Courier New" w:hAnsi="Courier New" w:cs="Courier New"/>
                  <w:color w:val="0000FF"/>
                  <w:sz w:val="18"/>
                  <w:lang w:val="en-US" w:eastAsia="fi-FI"/>
                </w:rPr>
                <w:delText>&gt;</w:delText>
              </w:r>
            </w:del>
          </w:p>
          <w:p w14:paraId="433D8B53" w14:textId="77777777" w:rsidR="00F34600" w:rsidRPr="004E48A5" w:rsidRDefault="00F34600" w:rsidP="00F34600">
            <w:pPr>
              <w:autoSpaceDE w:val="0"/>
              <w:autoSpaceDN w:val="0"/>
              <w:adjustRightInd w:val="0"/>
              <w:ind w:left="1988" w:hanging="1988"/>
              <w:jc w:val="left"/>
              <w:rPr>
                <w:rFonts w:ascii="Courier New" w:hAnsi="Courier New" w:cs="Courier New"/>
                <w:color w:val="0000FF"/>
                <w:sz w:val="18"/>
                <w:lang w:val="en-US" w:eastAsia="fi-FI"/>
              </w:rPr>
            </w:pPr>
            <w:r w:rsidRPr="004E48A5">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value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xsi:type</w:t>
            </w:r>
            <w:r w:rsidRPr="004E48A5">
              <w:rPr>
                <w:rFonts w:ascii="Courier New" w:hAnsi="Courier New" w:cs="Courier New"/>
                <w:color w:val="0000FF"/>
                <w:sz w:val="18"/>
                <w:lang w:val="en-US" w:eastAsia="fi-FI"/>
              </w:rPr>
              <w:t>="</w:t>
            </w:r>
            <w:del w:id="437" w:author="Tekijä">
              <w:r w:rsidRPr="004E48A5" w:rsidDel="00B4787B">
                <w:rPr>
                  <w:rFonts w:ascii="Courier New" w:hAnsi="Courier New" w:cs="Courier New"/>
                  <w:color w:val="000000"/>
                  <w:sz w:val="18"/>
                  <w:lang w:val="en-US" w:eastAsia="fi-FI"/>
                </w:rPr>
                <w:delText>CD</w:delText>
              </w:r>
            </w:del>
            <w:ins w:id="438" w:author="Tekijä">
              <w:r w:rsidR="00B4787B" w:rsidRPr="004E48A5">
                <w:rPr>
                  <w:rFonts w:ascii="Courier New" w:hAnsi="Courier New" w:cs="Courier New"/>
                  <w:color w:val="000000"/>
                  <w:sz w:val="18"/>
                  <w:lang w:val="en-US" w:eastAsia="fi-FI"/>
                </w:rPr>
                <w:t>CV</w:t>
              </w:r>
            </w:ins>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8</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1.2.246.537.6.718.2013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STH - STH10B Hampaan juurentäytteen materiaali 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displayName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Juurentäyte gutta</w:t>
            </w:r>
            <w:del w:id="439" w:author="Tekijä">
              <w:r w:rsidRPr="004E48A5" w:rsidDel="006E3906">
                <w:rPr>
                  <w:rFonts w:ascii="Courier New" w:hAnsi="Courier New" w:cs="Courier New"/>
                  <w:color w:val="000000"/>
                  <w:sz w:val="18"/>
                  <w:lang w:val="en-US" w:eastAsia="fi-FI"/>
                </w:rPr>
                <w:delText xml:space="preserve"> percha</w:delText>
              </w:r>
            </w:del>
            <w:ins w:id="440" w:author="Tekijä">
              <w:r w:rsidR="006E3906" w:rsidRPr="004E48A5">
                <w:rPr>
                  <w:rFonts w:ascii="Courier New" w:hAnsi="Courier New" w:cs="Courier New"/>
                  <w:color w:val="000000"/>
                  <w:sz w:val="18"/>
                  <w:lang w:val="en-US" w:eastAsia="fi-FI"/>
                </w:rPr>
                <w:t>perkka</w:t>
              </w:r>
            </w:ins>
            <w:r w:rsidRPr="004E48A5">
              <w:rPr>
                <w:rFonts w:ascii="Courier New" w:hAnsi="Courier New" w:cs="Courier New"/>
                <w:color w:val="0000FF"/>
                <w:sz w:val="18"/>
                <w:lang w:val="en-US" w:eastAsia="fi-FI"/>
              </w:rPr>
              <w:t>"/&gt;</w:t>
            </w:r>
          </w:p>
          <w:p w14:paraId="2B16D894"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color w:val="0000FF"/>
                <w:sz w:val="18"/>
                <w:lang w:val="en-US" w:eastAsia="fi-FI"/>
              </w:rPr>
              <w:t>&gt;</w:t>
            </w:r>
          </w:p>
          <w:p w14:paraId="267F6F0C"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color w:val="0000FF"/>
                <w:sz w:val="18"/>
                <w:lang w:val="en-US" w:eastAsia="fi-FI"/>
              </w:rPr>
              <w:t>&gt;</w:t>
            </w:r>
          </w:p>
          <w:p w14:paraId="01D3EB91"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color w:val="0000FF"/>
                <w:sz w:val="18"/>
                <w:lang w:val="en-US" w:eastAsia="fi-FI"/>
              </w:rPr>
              <w:t>&gt;</w:t>
            </w:r>
          </w:p>
          <w:p w14:paraId="3A00C2BD" w14:textId="77777777" w:rsidR="00143531" w:rsidRPr="00143531" w:rsidRDefault="00F34600" w:rsidP="00F34600">
            <w:pPr>
              <w:autoSpaceDE w:val="0"/>
              <w:autoSpaceDN w:val="0"/>
              <w:adjustRightInd w:val="0"/>
              <w:jc w:val="left"/>
              <w:rPr>
                <w:rFonts w:ascii="Courier New" w:hAnsi="Courier New" w:cs="Courier New"/>
                <w:sz w:val="18"/>
                <w:szCs w:val="18"/>
                <w:lang w:val="en-US"/>
              </w:rPr>
            </w:pP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color w:val="0000FF"/>
                <w:sz w:val="18"/>
                <w:lang w:val="en-US" w:eastAsia="fi-FI"/>
              </w:rPr>
              <w:t>&gt;</w:t>
            </w:r>
          </w:p>
        </w:tc>
      </w:tr>
    </w:tbl>
    <w:p w14:paraId="6AC903B2" w14:textId="77777777" w:rsidR="00143531" w:rsidRPr="00143531" w:rsidRDefault="00143531" w:rsidP="008E33EF">
      <w:pPr>
        <w:pStyle w:val="Otsikko3"/>
      </w:pPr>
      <w:bookmarkStart w:id="441" w:name="_Toc377399058"/>
      <w:bookmarkStart w:id="442" w:name="_Toc436732533"/>
      <w:r w:rsidRPr="00143531">
        <w:t>Hampaan havainnot ja löydökset, hampaan pinnat ja ienrajapinta</w:t>
      </w:r>
      <w:bookmarkEnd w:id="441"/>
      <w:bookmarkEnd w:id="442"/>
    </w:p>
    <w:p w14:paraId="3C9FA17A" w14:textId="77777777" w:rsidR="00143531" w:rsidRPr="00143531" w:rsidRDefault="00143531" w:rsidP="00143531">
      <w:r w:rsidRPr="00143531">
        <w:t>STH5 luokituksella annetaan hammaskohtaiset havainnot ja löydökset. Havaintoja on mahdollista tarkentaa täydentävissä observation:eissa hampaan pintatiedoilla STH 3 luokituksella sekä ienraj</w:t>
      </w:r>
      <w:r w:rsidRPr="00143531">
        <w:t>a</w:t>
      </w:r>
      <w:r w:rsidRPr="00143531">
        <w:t xml:space="preserve">tiedolla boolean-tietotyypillä. </w:t>
      </w:r>
    </w:p>
    <w:p w14:paraId="530288AE" w14:textId="77777777" w:rsidR="00143531" w:rsidRPr="00143531" w:rsidRDefault="00143531" w:rsidP="0014353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143531" w:rsidRPr="00143531" w14:paraId="2D6FBF38" w14:textId="77777777" w:rsidTr="00143531">
        <w:tc>
          <w:tcPr>
            <w:tcW w:w="9779" w:type="dxa"/>
            <w:tcBorders>
              <w:top w:val="single" w:sz="4" w:space="0" w:color="000000"/>
              <w:left w:val="single" w:sz="4" w:space="0" w:color="000000"/>
              <w:bottom w:val="single" w:sz="4" w:space="0" w:color="000000"/>
              <w:right w:val="single" w:sz="4" w:space="0" w:color="000000"/>
            </w:tcBorders>
            <w:hideMark/>
          </w:tcPr>
          <w:p w14:paraId="2342605E"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typeCode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COMP</w:t>
            </w:r>
            <w:r w:rsidRPr="00F34600">
              <w:rPr>
                <w:rFonts w:ascii="Courier New" w:hAnsi="Courier New" w:cs="Courier New"/>
                <w:color w:val="0000FF"/>
                <w:sz w:val="18"/>
                <w:lang w:val="en-US" w:eastAsia="fi-FI"/>
              </w:rPr>
              <w:t>"&gt;</w:t>
            </w:r>
          </w:p>
          <w:p w14:paraId="4477B1DE"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474747"/>
                <w:sz w:val="18"/>
                <w:lang w:val="en-US" w:eastAsia="fi-FI"/>
              </w:rPr>
              <w:t xml:space="preserve"> Hampaan havainnot ja löydökset  </w:t>
            </w:r>
            <w:r w:rsidRPr="00F34600">
              <w:rPr>
                <w:rFonts w:ascii="Courier New" w:hAnsi="Courier New" w:cs="Courier New"/>
                <w:color w:val="0000FF"/>
                <w:sz w:val="18"/>
                <w:lang w:val="en-US" w:eastAsia="fi-FI"/>
              </w:rPr>
              <w:t>--&gt;</w:t>
            </w:r>
          </w:p>
          <w:p w14:paraId="3EEF6292"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classCode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COND</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moodCode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EVN</w:t>
            </w:r>
            <w:r w:rsidRPr="00F34600">
              <w:rPr>
                <w:rFonts w:ascii="Courier New" w:hAnsi="Courier New" w:cs="Courier New"/>
                <w:color w:val="0000FF"/>
                <w:sz w:val="18"/>
                <w:lang w:val="en-US" w:eastAsia="fi-FI"/>
              </w:rPr>
              <w:t>"&gt;</w:t>
            </w:r>
          </w:p>
          <w:p w14:paraId="00A55B7A" w14:textId="77777777" w:rsidR="00F34600" w:rsidRPr="004E48A5" w:rsidRDefault="00F34600" w:rsidP="00F34600">
            <w:pPr>
              <w:autoSpaceDE w:val="0"/>
              <w:autoSpaceDN w:val="0"/>
              <w:adjustRightInd w:val="0"/>
              <w:ind w:left="1136" w:hanging="1136"/>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code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21</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1.2.246.537.6.12.2002.901.2013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w:t>
            </w:r>
            <w:r w:rsidRPr="004E48A5">
              <w:rPr>
                <w:rFonts w:ascii="Courier New" w:hAnsi="Courier New" w:cs="Courier New"/>
                <w:color w:val="FF0000"/>
                <w:sz w:val="18"/>
                <w:lang w:val="en-US" w:eastAsia="fi-FI"/>
              </w:rPr>
              <w:t>s</w:t>
            </w:r>
            <w:r w:rsidRPr="004E48A5">
              <w:rPr>
                <w:rFonts w:ascii="Courier New" w:hAnsi="Courier New" w:cs="Courier New"/>
                <w:color w:val="FF0000"/>
                <w:sz w:val="18"/>
                <w:lang w:val="en-US" w:eastAsia="fi-FI"/>
              </w:rPr>
              <w:t>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THL/Tietosisältö - STH01 Hampaiston nykytila 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w:t>
            </w:r>
            <w:r w:rsidRPr="004E48A5">
              <w:rPr>
                <w:rFonts w:ascii="Courier New" w:hAnsi="Courier New" w:cs="Courier New"/>
                <w:color w:val="FF0000"/>
                <w:sz w:val="18"/>
                <w:lang w:val="en-US" w:eastAsia="fi-FI"/>
              </w:rPr>
              <w:t>y</w:t>
            </w:r>
            <w:r w:rsidRPr="004E48A5">
              <w:rPr>
                <w:rFonts w:ascii="Courier New" w:hAnsi="Courier New" w:cs="Courier New"/>
                <w:color w:val="FF0000"/>
                <w:sz w:val="18"/>
                <w:lang w:val="en-US" w:eastAsia="fi-FI"/>
              </w:rPr>
              <w:t>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Hampaan havainnot ja löydökset</w:t>
            </w:r>
            <w:r w:rsidRPr="004E48A5">
              <w:rPr>
                <w:rFonts w:ascii="Courier New" w:hAnsi="Courier New" w:cs="Courier New"/>
                <w:color w:val="0000FF"/>
                <w:sz w:val="18"/>
                <w:lang w:val="en-US" w:eastAsia="fi-FI"/>
              </w:rPr>
              <w:t>"/&gt;</w:t>
            </w:r>
          </w:p>
          <w:p w14:paraId="62B30207"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text</w:t>
            </w:r>
            <w:r w:rsidRPr="00F34600">
              <w:rPr>
                <w:rFonts w:ascii="Courier New" w:hAnsi="Courier New" w:cs="Courier New"/>
                <w:color w:val="0000FF"/>
                <w:sz w:val="18"/>
                <w:lang w:val="en-US" w:eastAsia="fi-FI"/>
              </w:rPr>
              <w:t>&gt;</w:t>
            </w:r>
          </w:p>
          <w:p w14:paraId="0861B4EB"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reference</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value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#OID1.2.246.10.1234567.14.2013.123.1.10.1.12</w:t>
            </w:r>
            <w:r w:rsidRPr="00F34600">
              <w:rPr>
                <w:rFonts w:ascii="Courier New" w:hAnsi="Courier New" w:cs="Courier New"/>
                <w:color w:val="0000FF"/>
                <w:sz w:val="18"/>
                <w:lang w:val="en-US" w:eastAsia="fi-FI"/>
              </w:rPr>
              <w:t>"/&gt;</w:t>
            </w:r>
          </w:p>
          <w:p w14:paraId="2766494E"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text</w:t>
            </w:r>
            <w:r w:rsidRPr="00F34600">
              <w:rPr>
                <w:rFonts w:ascii="Courier New" w:hAnsi="Courier New" w:cs="Courier New"/>
                <w:color w:val="0000FF"/>
                <w:sz w:val="18"/>
                <w:lang w:val="en-US" w:eastAsia="fi-FI"/>
              </w:rPr>
              <w:t>&gt;</w:t>
            </w:r>
          </w:p>
          <w:p w14:paraId="1A16F614" w14:textId="77777777" w:rsidR="00F34600" w:rsidRPr="00F34600" w:rsidRDefault="00F34600" w:rsidP="00F34600">
            <w:pPr>
              <w:autoSpaceDE w:val="0"/>
              <w:autoSpaceDN w:val="0"/>
              <w:adjustRightInd w:val="0"/>
              <w:ind w:left="1136" w:hanging="1136"/>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value</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xsi:type</w:t>
            </w:r>
            <w:r w:rsidRPr="00F34600">
              <w:rPr>
                <w:rFonts w:ascii="Courier New" w:hAnsi="Courier New" w:cs="Courier New"/>
                <w:color w:val="0000FF"/>
                <w:sz w:val="18"/>
                <w:lang w:val="en-US" w:eastAsia="fi-FI"/>
              </w:rPr>
              <w:t>="</w:t>
            </w:r>
            <w:del w:id="443" w:author="Tekijä">
              <w:r w:rsidRPr="00F34600" w:rsidDel="00B4787B">
                <w:rPr>
                  <w:rFonts w:ascii="Courier New" w:hAnsi="Courier New" w:cs="Courier New"/>
                  <w:color w:val="000000"/>
                  <w:sz w:val="18"/>
                  <w:lang w:val="en-US" w:eastAsia="fi-FI"/>
                </w:rPr>
                <w:delText>CD</w:delText>
              </w:r>
            </w:del>
            <w:ins w:id="444" w:author="Tekijä">
              <w:r w:rsidR="00B4787B">
                <w:rPr>
                  <w:rFonts w:ascii="Courier New" w:hAnsi="Courier New" w:cs="Courier New"/>
                  <w:color w:val="000000"/>
                  <w:sz w:val="18"/>
                  <w:lang w:val="en-US" w:eastAsia="fi-FI"/>
                </w:rPr>
                <w:t>CV</w:t>
              </w:r>
            </w:ins>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2</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codeSystem</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1.2.246.537.6.680.2010</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w:t>
            </w:r>
            <w:r w:rsidRPr="00F34600">
              <w:rPr>
                <w:rFonts w:ascii="Courier New" w:hAnsi="Courier New" w:cs="Courier New"/>
                <w:color w:val="FF0000"/>
                <w:sz w:val="18"/>
                <w:lang w:val="en-US" w:eastAsia="fi-FI"/>
              </w:rPr>
              <w:t>s</w:t>
            </w:r>
            <w:r w:rsidRPr="00F34600">
              <w:rPr>
                <w:rFonts w:ascii="Courier New" w:hAnsi="Courier New" w:cs="Courier New"/>
                <w:color w:val="FF0000"/>
                <w:sz w:val="18"/>
                <w:lang w:val="en-US" w:eastAsia="fi-FI"/>
              </w:rPr>
              <w:t>temName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STH - STH5 Hampaan havainnot ja löydökset 2010</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displa</w:t>
            </w:r>
            <w:r w:rsidRPr="00F34600">
              <w:rPr>
                <w:rFonts w:ascii="Courier New" w:hAnsi="Courier New" w:cs="Courier New"/>
                <w:color w:val="FF0000"/>
                <w:sz w:val="18"/>
                <w:lang w:val="en-US" w:eastAsia="fi-FI"/>
              </w:rPr>
              <w:t>y</w:t>
            </w:r>
            <w:r w:rsidRPr="00F34600">
              <w:rPr>
                <w:rFonts w:ascii="Courier New" w:hAnsi="Courier New" w:cs="Courier New"/>
                <w:color w:val="FF0000"/>
                <w:sz w:val="18"/>
                <w:lang w:val="en-US" w:eastAsia="fi-FI"/>
              </w:rPr>
              <w:t>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Abraasio</w:t>
            </w:r>
            <w:r w:rsidRPr="00F34600">
              <w:rPr>
                <w:rFonts w:ascii="Courier New" w:hAnsi="Courier New" w:cs="Courier New"/>
                <w:color w:val="0000FF"/>
                <w:sz w:val="18"/>
                <w:lang w:val="en-US" w:eastAsia="fi-FI"/>
              </w:rPr>
              <w:t>"/&gt;</w:t>
            </w:r>
          </w:p>
          <w:p w14:paraId="7DEB0E57" w14:textId="77777777" w:rsidR="009E499D" w:rsidRPr="009E499D" w:rsidRDefault="009E499D" w:rsidP="00F34600">
            <w:pPr>
              <w:autoSpaceDE w:val="0"/>
              <w:autoSpaceDN w:val="0"/>
              <w:adjustRightInd w:val="0"/>
              <w:jc w:val="left"/>
              <w:rPr>
                <w:ins w:id="445" w:author="Tekijä"/>
                <w:rFonts w:ascii="Courier New" w:hAnsi="Courier New" w:cs="Courier New"/>
                <w:color w:val="000000"/>
                <w:sz w:val="18"/>
                <w:lang w:eastAsia="fi-FI"/>
              </w:rPr>
            </w:pPr>
            <w:ins w:id="446" w:author="Tekijä">
              <w:r w:rsidRPr="004E48A5">
                <w:rPr>
                  <w:rFonts w:ascii="Courier New" w:hAnsi="Courier New" w:cs="Courier New"/>
                  <w:color w:val="000000"/>
                  <w:sz w:val="18"/>
                  <w:lang w:val="en-US" w:eastAsia="fi-FI"/>
                </w:rPr>
                <w:t xml:space="preserve">        </w:t>
              </w:r>
              <w:r w:rsidRPr="009E499D">
                <w:rPr>
                  <w:rFonts w:ascii="Courier New" w:hAnsi="Courier New" w:cs="Courier New"/>
                  <w:color w:val="0000FF"/>
                  <w:sz w:val="18"/>
                  <w:lang w:eastAsia="fi-FI"/>
                </w:rPr>
                <w:t>&lt;!--</w:t>
              </w:r>
              <w:r w:rsidRPr="009E499D">
                <w:rPr>
                  <w:rFonts w:ascii="Courier New" w:hAnsi="Courier New" w:cs="Courier New"/>
                  <w:color w:val="474747"/>
                  <w:sz w:val="18"/>
                  <w:lang w:eastAsia="fi-FI"/>
                </w:rPr>
                <w:t xml:space="preserve"> Hampaan pinnat</w:t>
              </w:r>
              <w:r>
                <w:t xml:space="preserve"> </w:t>
              </w:r>
              <w:r w:rsidRPr="009E499D">
                <w:rPr>
                  <w:rFonts w:ascii="Courier New" w:hAnsi="Courier New" w:cs="Courier New"/>
                  <w:color w:val="474747"/>
                  <w:sz w:val="18"/>
                  <w:lang w:eastAsia="fi-FI"/>
                </w:rPr>
                <w:t xml:space="preserve">, toistuva - toistetaan koko eR.observation -rakennetta  </w:t>
              </w:r>
              <w:r w:rsidRPr="009E499D">
                <w:rPr>
                  <w:rFonts w:ascii="Courier New" w:hAnsi="Courier New" w:cs="Courier New"/>
                  <w:color w:val="0000FF"/>
                  <w:sz w:val="18"/>
                  <w:lang w:eastAsia="fi-FI"/>
                </w:rPr>
                <w:t>--&gt;</w:t>
              </w:r>
            </w:ins>
          </w:p>
          <w:p w14:paraId="3D921ED6"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9E499D">
              <w:rPr>
                <w:rFonts w:ascii="Courier New" w:hAnsi="Courier New" w:cs="Courier New"/>
                <w:color w:val="000000"/>
                <w:sz w:val="18"/>
                <w:lang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typeCode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COMP</w:t>
            </w:r>
            <w:r w:rsidRPr="00F34600">
              <w:rPr>
                <w:rFonts w:ascii="Courier New" w:hAnsi="Courier New" w:cs="Courier New"/>
                <w:color w:val="0000FF"/>
                <w:sz w:val="18"/>
                <w:lang w:val="en-US" w:eastAsia="fi-FI"/>
              </w:rPr>
              <w:t>"&gt;</w:t>
            </w:r>
          </w:p>
          <w:p w14:paraId="29B5BBB4"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classCode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COND</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moodCode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EVN</w:t>
            </w:r>
            <w:r w:rsidRPr="00F34600">
              <w:rPr>
                <w:rFonts w:ascii="Courier New" w:hAnsi="Courier New" w:cs="Courier New"/>
                <w:color w:val="0000FF"/>
                <w:sz w:val="18"/>
                <w:lang w:val="en-US" w:eastAsia="fi-FI"/>
              </w:rPr>
              <w:t>"&gt;</w:t>
            </w:r>
          </w:p>
          <w:p w14:paraId="3BEEB891" w14:textId="77777777" w:rsidR="00F34600" w:rsidRPr="00F34600" w:rsidRDefault="00F34600" w:rsidP="00F34600">
            <w:pPr>
              <w:autoSpaceDE w:val="0"/>
              <w:autoSpaceDN w:val="0"/>
              <w:adjustRightInd w:val="0"/>
              <w:ind w:left="1988" w:hanging="1988"/>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code</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22</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codeSystem</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1.2.246.537.6.12.2002.901.2013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w:t>
            </w:r>
            <w:r w:rsidRPr="00F34600">
              <w:rPr>
                <w:rFonts w:ascii="Courier New" w:hAnsi="Courier New" w:cs="Courier New"/>
                <w:color w:val="FF0000"/>
                <w:sz w:val="18"/>
                <w:lang w:val="en-US" w:eastAsia="fi-FI"/>
              </w:rPr>
              <w:t>s</w:t>
            </w:r>
            <w:r w:rsidRPr="00F34600">
              <w:rPr>
                <w:rFonts w:ascii="Courier New" w:hAnsi="Courier New" w:cs="Courier New"/>
                <w:color w:val="FF0000"/>
                <w:sz w:val="18"/>
                <w:lang w:val="en-US" w:eastAsia="fi-FI"/>
              </w:rPr>
              <w:t>temName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THL/Tietosisältö - STH01 Hampaiston nykytila 2013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displa</w:t>
            </w:r>
            <w:r w:rsidRPr="00F34600">
              <w:rPr>
                <w:rFonts w:ascii="Courier New" w:hAnsi="Courier New" w:cs="Courier New"/>
                <w:color w:val="FF0000"/>
                <w:sz w:val="18"/>
                <w:lang w:val="en-US" w:eastAsia="fi-FI"/>
              </w:rPr>
              <w:t>y</w:t>
            </w:r>
            <w:r w:rsidRPr="00F34600">
              <w:rPr>
                <w:rFonts w:ascii="Courier New" w:hAnsi="Courier New" w:cs="Courier New"/>
                <w:color w:val="FF0000"/>
                <w:sz w:val="18"/>
                <w:lang w:val="en-US" w:eastAsia="fi-FI"/>
              </w:rPr>
              <w:t>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Hampaan pinnat</w:t>
            </w:r>
            <w:r w:rsidRPr="00F34600">
              <w:rPr>
                <w:rFonts w:ascii="Courier New" w:hAnsi="Courier New" w:cs="Courier New"/>
                <w:color w:val="0000FF"/>
                <w:sz w:val="18"/>
                <w:lang w:val="en-US" w:eastAsia="fi-FI"/>
              </w:rPr>
              <w:t>"/&gt;</w:t>
            </w:r>
          </w:p>
          <w:p w14:paraId="502B53CA" w14:textId="77777777" w:rsidR="00F34600" w:rsidRPr="00F34600" w:rsidDel="006E3906" w:rsidRDefault="00F34600" w:rsidP="00F34600">
            <w:pPr>
              <w:autoSpaceDE w:val="0"/>
              <w:autoSpaceDN w:val="0"/>
              <w:adjustRightInd w:val="0"/>
              <w:jc w:val="left"/>
              <w:rPr>
                <w:del w:id="447" w:author="Tekijä"/>
                <w:rFonts w:ascii="Courier New" w:hAnsi="Courier New" w:cs="Courier New"/>
                <w:color w:val="0000FF"/>
                <w:sz w:val="18"/>
                <w:lang w:val="en-US" w:eastAsia="fi-FI"/>
              </w:rPr>
            </w:pPr>
            <w:del w:id="448" w:author="Tekijä">
              <w:r w:rsidRPr="00F34600" w:rsidDel="006E3906">
                <w:rPr>
                  <w:rFonts w:ascii="Courier New" w:hAnsi="Courier New" w:cs="Courier New"/>
                  <w:color w:val="000000"/>
                  <w:sz w:val="18"/>
                  <w:lang w:val="en-US" w:eastAsia="fi-FI"/>
                </w:rPr>
                <w:delText xml:space="preserve">                </w:delText>
              </w:r>
              <w:r w:rsidRPr="00F34600" w:rsidDel="006E3906">
                <w:rPr>
                  <w:rFonts w:ascii="Courier New" w:hAnsi="Courier New" w:cs="Courier New"/>
                  <w:color w:val="0000FF"/>
                  <w:sz w:val="18"/>
                  <w:lang w:val="en-US" w:eastAsia="fi-FI"/>
                </w:rPr>
                <w:delText>&lt;</w:delText>
              </w:r>
              <w:r w:rsidRPr="00F34600" w:rsidDel="006E3906">
                <w:rPr>
                  <w:rFonts w:ascii="Courier New" w:hAnsi="Courier New" w:cs="Courier New"/>
                  <w:color w:val="800000"/>
                  <w:sz w:val="18"/>
                  <w:lang w:val="en-US" w:eastAsia="fi-FI"/>
                </w:rPr>
                <w:delText>text</w:delText>
              </w:r>
              <w:r w:rsidRPr="00F34600" w:rsidDel="006E3906">
                <w:rPr>
                  <w:rFonts w:ascii="Courier New" w:hAnsi="Courier New" w:cs="Courier New"/>
                  <w:color w:val="0000FF"/>
                  <w:sz w:val="18"/>
                  <w:lang w:val="en-US" w:eastAsia="fi-FI"/>
                </w:rPr>
                <w:delText>&gt;</w:delText>
              </w:r>
            </w:del>
          </w:p>
          <w:p w14:paraId="293A404E" w14:textId="77777777" w:rsidR="00F34600" w:rsidRPr="00F34600" w:rsidDel="006E3906" w:rsidRDefault="00F34600" w:rsidP="00F34600">
            <w:pPr>
              <w:autoSpaceDE w:val="0"/>
              <w:autoSpaceDN w:val="0"/>
              <w:adjustRightInd w:val="0"/>
              <w:jc w:val="left"/>
              <w:rPr>
                <w:del w:id="449" w:author="Tekijä"/>
                <w:rFonts w:ascii="Courier New" w:hAnsi="Courier New" w:cs="Courier New"/>
                <w:color w:val="0000FF"/>
                <w:sz w:val="18"/>
                <w:lang w:val="en-US" w:eastAsia="fi-FI"/>
              </w:rPr>
            </w:pPr>
            <w:del w:id="450" w:author="Tekijä">
              <w:r w:rsidRPr="00F34600" w:rsidDel="006E3906">
                <w:rPr>
                  <w:rFonts w:ascii="Courier New" w:hAnsi="Courier New" w:cs="Courier New"/>
                  <w:color w:val="000000"/>
                  <w:sz w:val="18"/>
                  <w:lang w:val="en-US" w:eastAsia="fi-FI"/>
                </w:rPr>
                <w:delText xml:space="preserve">                  </w:delText>
              </w:r>
              <w:r w:rsidRPr="00F34600" w:rsidDel="006E3906">
                <w:rPr>
                  <w:rFonts w:ascii="Courier New" w:hAnsi="Courier New" w:cs="Courier New"/>
                  <w:color w:val="0000FF"/>
                  <w:sz w:val="18"/>
                  <w:lang w:val="en-US" w:eastAsia="fi-FI"/>
                </w:rPr>
                <w:delText>&lt;</w:delText>
              </w:r>
              <w:r w:rsidRPr="00F34600" w:rsidDel="006E3906">
                <w:rPr>
                  <w:rFonts w:ascii="Courier New" w:hAnsi="Courier New" w:cs="Courier New"/>
                  <w:color w:val="800000"/>
                  <w:sz w:val="18"/>
                  <w:lang w:val="en-US" w:eastAsia="fi-FI"/>
                </w:rPr>
                <w:delText>reference</w:delText>
              </w:r>
              <w:r w:rsidRPr="00F34600" w:rsidDel="006E3906">
                <w:rPr>
                  <w:rFonts w:ascii="Courier New" w:hAnsi="Courier New" w:cs="Courier New"/>
                  <w:i/>
                  <w:iCs/>
                  <w:color w:val="008080"/>
                  <w:sz w:val="18"/>
                  <w:lang w:val="en-US" w:eastAsia="fi-FI"/>
                </w:rPr>
                <w:delText xml:space="preserve"> </w:delText>
              </w:r>
              <w:r w:rsidRPr="00F34600" w:rsidDel="006E3906">
                <w:rPr>
                  <w:rFonts w:ascii="Courier New" w:hAnsi="Courier New" w:cs="Courier New"/>
                  <w:color w:val="FF0000"/>
                  <w:sz w:val="18"/>
                  <w:lang w:val="en-US" w:eastAsia="fi-FI"/>
                </w:rPr>
                <w:delText>value</w:delText>
              </w:r>
              <w:r w:rsidRPr="00F34600" w:rsidDel="006E3906">
                <w:rPr>
                  <w:rFonts w:ascii="Courier New" w:hAnsi="Courier New" w:cs="Courier New"/>
                  <w:color w:val="0000FF"/>
                  <w:sz w:val="18"/>
                  <w:lang w:val="en-US" w:eastAsia="fi-FI"/>
                </w:rPr>
                <w:delText>="</w:delText>
              </w:r>
              <w:r w:rsidRPr="00F34600" w:rsidDel="006E3906">
                <w:rPr>
                  <w:rFonts w:ascii="Courier New" w:hAnsi="Courier New" w:cs="Courier New"/>
                  <w:color w:val="000000"/>
                  <w:sz w:val="18"/>
                  <w:lang w:val="en-US" w:eastAsia="fi-FI"/>
                </w:rPr>
                <w:delText>#OID1.2.246.10.1234567.14.2013.123.1.10.1.13</w:delText>
              </w:r>
              <w:r w:rsidRPr="00F34600" w:rsidDel="006E3906">
                <w:rPr>
                  <w:rFonts w:ascii="Courier New" w:hAnsi="Courier New" w:cs="Courier New"/>
                  <w:color w:val="0000FF"/>
                  <w:sz w:val="18"/>
                  <w:lang w:val="en-US" w:eastAsia="fi-FI"/>
                </w:rPr>
                <w:delText>"/&gt;</w:delText>
              </w:r>
            </w:del>
          </w:p>
          <w:p w14:paraId="3AC1B499" w14:textId="77777777" w:rsidR="00F34600" w:rsidRPr="00F34600" w:rsidDel="006E3906" w:rsidRDefault="00F34600" w:rsidP="00F34600">
            <w:pPr>
              <w:autoSpaceDE w:val="0"/>
              <w:autoSpaceDN w:val="0"/>
              <w:adjustRightInd w:val="0"/>
              <w:jc w:val="left"/>
              <w:rPr>
                <w:del w:id="451" w:author="Tekijä"/>
                <w:rFonts w:ascii="Courier New" w:hAnsi="Courier New" w:cs="Courier New"/>
                <w:color w:val="0000FF"/>
                <w:sz w:val="18"/>
                <w:lang w:val="en-US" w:eastAsia="fi-FI"/>
              </w:rPr>
            </w:pPr>
            <w:del w:id="452" w:author="Tekijä">
              <w:r w:rsidRPr="00F34600" w:rsidDel="006E3906">
                <w:rPr>
                  <w:rFonts w:ascii="Courier New" w:hAnsi="Courier New" w:cs="Courier New"/>
                  <w:color w:val="000000"/>
                  <w:sz w:val="18"/>
                  <w:lang w:val="en-US" w:eastAsia="fi-FI"/>
                </w:rPr>
                <w:delText xml:space="preserve">                </w:delText>
              </w:r>
              <w:r w:rsidRPr="00F34600" w:rsidDel="006E3906">
                <w:rPr>
                  <w:rFonts w:ascii="Courier New" w:hAnsi="Courier New" w:cs="Courier New"/>
                  <w:color w:val="0000FF"/>
                  <w:sz w:val="18"/>
                  <w:lang w:val="en-US" w:eastAsia="fi-FI"/>
                </w:rPr>
                <w:delText>&lt;/</w:delText>
              </w:r>
              <w:r w:rsidRPr="00F34600" w:rsidDel="006E3906">
                <w:rPr>
                  <w:rFonts w:ascii="Courier New" w:hAnsi="Courier New" w:cs="Courier New"/>
                  <w:color w:val="800000"/>
                  <w:sz w:val="18"/>
                  <w:lang w:val="en-US" w:eastAsia="fi-FI"/>
                </w:rPr>
                <w:delText>text</w:delText>
              </w:r>
              <w:r w:rsidRPr="00F34600" w:rsidDel="006E3906">
                <w:rPr>
                  <w:rFonts w:ascii="Courier New" w:hAnsi="Courier New" w:cs="Courier New"/>
                  <w:color w:val="0000FF"/>
                  <w:sz w:val="18"/>
                  <w:lang w:val="en-US" w:eastAsia="fi-FI"/>
                </w:rPr>
                <w:delText>&gt;</w:delText>
              </w:r>
            </w:del>
          </w:p>
          <w:p w14:paraId="343A1744" w14:textId="77777777" w:rsidR="00F34600" w:rsidRPr="00F34600" w:rsidRDefault="00F34600" w:rsidP="00F34600">
            <w:pPr>
              <w:autoSpaceDE w:val="0"/>
              <w:autoSpaceDN w:val="0"/>
              <w:adjustRightInd w:val="0"/>
              <w:ind w:left="1988" w:hanging="1988"/>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value</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xsi:type</w:t>
            </w:r>
            <w:r w:rsidRPr="00F34600">
              <w:rPr>
                <w:rFonts w:ascii="Courier New" w:hAnsi="Courier New" w:cs="Courier New"/>
                <w:color w:val="0000FF"/>
                <w:sz w:val="18"/>
                <w:lang w:val="en-US" w:eastAsia="fi-FI"/>
              </w:rPr>
              <w:t>="</w:t>
            </w:r>
            <w:del w:id="453" w:author="Tekijä">
              <w:r w:rsidRPr="00F34600" w:rsidDel="00B4787B">
                <w:rPr>
                  <w:rFonts w:ascii="Courier New" w:hAnsi="Courier New" w:cs="Courier New"/>
                  <w:color w:val="000000"/>
                  <w:sz w:val="18"/>
                  <w:lang w:val="en-US" w:eastAsia="fi-FI"/>
                </w:rPr>
                <w:delText>CD</w:delText>
              </w:r>
            </w:del>
            <w:ins w:id="454" w:author="Tekijä">
              <w:r w:rsidR="00B4787B">
                <w:rPr>
                  <w:rFonts w:ascii="Courier New" w:hAnsi="Courier New" w:cs="Courier New"/>
                  <w:color w:val="000000"/>
                  <w:sz w:val="18"/>
                  <w:lang w:val="en-US" w:eastAsia="fi-FI"/>
                </w:rPr>
                <w:t>CV</w:t>
              </w:r>
            </w:ins>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2</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codeSystem</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1.2.246.537.6.653.2010</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codeSystemName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STH - STH3 Hampaan pinnat 2010</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displayName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Hampaan mesiaalipinta</w:t>
            </w:r>
            <w:r w:rsidRPr="00F34600">
              <w:rPr>
                <w:rFonts w:ascii="Courier New" w:hAnsi="Courier New" w:cs="Courier New"/>
                <w:color w:val="0000FF"/>
                <w:sz w:val="18"/>
                <w:lang w:val="en-US" w:eastAsia="fi-FI"/>
              </w:rPr>
              <w:t>"/&gt;</w:t>
            </w:r>
          </w:p>
          <w:p w14:paraId="339B62B2"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typeCode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COMP</w:t>
            </w:r>
            <w:r w:rsidRPr="00F34600">
              <w:rPr>
                <w:rFonts w:ascii="Courier New" w:hAnsi="Courier New" w:cs="Courier New"/>
                <w:color w:val="0000FF"/>
                <w:sz w:val="18"/>
                <w:lang w:val="en-US" w:eastAsia="fi-FI"/>
              </w:rPr>
              <w:t>"&gt;</w:t>
            </w:r>
          </w:p>
          <w:p w14:paraId="6B261C14"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474747"/>
                <w:sz w:val="18"/>
                <w:lang w:val="en-US" w:eastAsia="fi-FI"/>
              </w:rPr>
              <w:t xml:space="preserve"> ienrajapinta  </w:t>
            </w:r>
            <w:r w:rsidRPr="00F34600">
              <w:rPr>
                <w:rFonts w:ascii="Courier New" w:hAnsi="Courier New" w:cs="Courier New"/>
                <w:color w:val="0000FF"/>
                <w:sz w:val="18"/>
                <w:lang w:val="en-US" w:eastAsia="fi-FI"/>
              </w:rPr>
              <w:t>--&gt;</w:t>
            </w:r>
          </w:p>
          <w:p w14:paraId="30102E2B"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classCode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COND</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moodCode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EVN</w:t>
            </w:r>
            <w:r w:rsidRPr="00F34600">
              <w:rPr>
                <w:rFonts w:ascii="Courier New" w:hAnsi="Courier New" w:cs="Courier New"/>
                <w:color w:val="0000FF"/>
                <w:sz w:val="18"/>
                <w:lang w:val="en-US" w:eastAsia="fi-FI"/>
              </w:rPr>
              <w:t>"&gt;</w:t>
            </w:r>
          </w:p>
          <w:p w14:paraId="77C7E7AF" w14:textId="77777777" w:rsidR="00F34600" w:rsidRPr="00F34600" w:rsidRDefault="00F34600" w:rsidP="00F34600">
            <w:pPr>
              <w:autoSpaceDE w:val="0"/>
              <w:autoSpaceDN w:val="0"/>
              <w:adjustRightInd w:val="0"/>
              <w:ind w:left="2840" w:hanging="284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code</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23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codeSystem</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1.2.246.537.6.12.2002.901.2013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codeSystemName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THL/Tietosisältö - STH01 Hampaiston nykytila 2013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displayName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Ienrajapinta</w:t>
            </w:r>
            <w:r w:rsidRPr="00F34600">
              <w:rPr>
                <w:rFonts w:ascii="Courier New" w:hAnsi="Courier New" w:cs="Courier New"/>
                <w:color w:val="0000FF"/>
                <w:sz w:val="18"/>
                <w:lang w:val="en-US" w:eastAsia="fi-FI"/>
              </w:rPr>
              <w:t>"/&gt;</w:t>
            </w:r>
          </w:p>
          <w:p w14:paraId="4B100A07" w14:textId="77777777" w:rsidR="00F34600" w:rsidRPr="00F34600" w:rsidDel="006E3906" w:rsidRDefault="00F34600" w:rsidP="00F34600">
            <w:pPr>
              <w:autoSpaceDE w:val="0"/>
              <w:autoSpaceDN w:val="0"/>
              <w:adjustRightInd w:val="0"/>
              <w:jc w:val="left"/>
              <w:rPr>
                <w:del w:id="455" w:author="Tekijä"/>
                <w:rFonts w:ascii="Courier New" w:hAnsi="Courier New" w:cs="Courier New"/>
                <w:color w:val="0000FF"/>
                <w:sz w:val="18"/>
                <w:lang w:val="en-US" w:eastAsia="fi-FI"/>
              </w:rPr>
            </w:pPr>
            <w:del w:id="456" w:author="Tekijä">
              <w:r w:rsidRPr="00F34600" w:rsidDel="006E3906">
                <w:rPr>
                  <w:rFonts w:ascii="Courier New" w:hAnsi="Courier New" w:cs="Courier New"/>
                  <w:color w:val="000000"/>
                  <w:sz w:val="18"/>
                  <w:lang w:val="en-US" w:eastAsia="fi-FI"/>
                </w:rPr>
                <w:delText xml:space="preserve">                        </w:delText>
              </w:r>
              <w:r w:rsidRPr="00F34600" w:rsidDel="006E3906">
                <w:rPr>
                  <w:rFonts w:ascii="Courier New" w:hAnsi="Courier New" w:cs="Courier New"/>
                  <w:color w:val="0000FF"/>
                  <w:sz w:val="18"/>
                  <w:lang w:val="en-US" w:eastAsia="fi-FI"/>
                </w:rPr>
                <w:delText>&lt;</w:delText>
              </w:r>
              <w:r w:rsidRPr="00F34600" w:rsidDel="006E3906">
                <w:rPr>
                  <w:rFonts w:ascii="Courier New" w:hAnsi="Courier New" w:cs="Courier New"/>
                  <w:color w:val="800000"/>
                  <w:sz w:val="18"/>
                  <w:lang w:val="en-US" w:eastAsia="fi-FI"/>
                </w:rPr>
                <w:delText>text</w:delText>
              </w:r>
              <w:r w:rsidRPr="00F34600" w:rsidDel="006E3906">
                <w:rPr>
                  <w:rFonts w:ascii="Courier New" w:hAnsi="Courier New" w:cs="Courier New"/>
                  <w:color w:val="0000FF"/>
                  <w:sz w:val="18"/>
                  <w:lang w:val="en-US" w:eastAsia="fi-FI"/>
                </w:rPr>
                <w:delText>&gt;</w:delText>
              </w:r>
            </w:del>
          </w:p>
          <w:p w14:paraId="415D8649" w14:textId="77777777" w:rsidR="00F34600" w:rsidRPr="00F34600" w:rsidDel="006E3906" w:rsidRDefault="00F34600" w:rsidP="00F34600">
            <w:pPr>
              <w:autoSpaceDE w:val="0"/>
              <w:autoSpaceDN w:val="0"/>
              <w:adjustRightInd w:val="0"/>
              <w:ind w:left="2840" w:hanging="2840"/>
              <w:jc w:val="left"/>
              <w:rPr>
                <w:del w:id="457" w:author="Tekijä"/>
                <w:rFonts w:ascii="Courier New" w:hAnsi="Courier New" w:cs="Courier New"/>
                <w:color w:val="0000FF"/>
                <w:sz w:val="18"/>
                <w:lang w:val="en-US" w:eastAsia="fi-FI"/>
              </w:rPr>
            </w:pPr>
            <w:del w:id="458" w:author="Tekijä">
              <w:r w:rsidRPr="00F34600" w:rsidDel="006E3906">
                <w:rPr>
                  <w:rFonts w:ascii="Courier New" w:hAnsi="Courier New" w:cs="Courier New"/>
                  <w:color w:val="000000"/>
                  <w:sz w:val="18"/>
                  <w:lang w:val="en-US" w:eastAsia="fi-FI"/>
                </w:rPr>
                <w:delText xml:space="preserve">                          </w:delText>
              </w:r>
              <w:r w:rsidRPr="00F34600" w:rsidDel="006E3906">
                <w:rPr>
                  <w:rFonts w:ascii="Courier New" w:hAnsi="Courier New" w:cs="Courier New"/>
                  <w:color w:val="0000FF"/>
                  <w:sz w:val="18"/>
                  <w:lang w:val="en-US" w:eastAsia="fi-FI"/>
                </w:rPr>
                <w:delText>&lt;</w:delText>
              </w:r>
              <w:r w:rsidRPr="00F34600" w:rsidDel="006E3906">
                <w:rPr>
                  <w:rFonts w:ascii="Courier New" w:hAnsi="Courier New" w:cs="Courier New"/>
                  <w:color w:val="800000"/>
                  <w:sz w:val="18"/>
                  <w:lang w:val="en-US" w:eastAsia="fi-FI"/>
                </w:rPr>
                <w:delText>reference</w:delText>
              </w:r>
              <w:r w:rsidRPr="00F34600" w:rsidDel="006E3906">
                <w:rPr>
                  <w:rFonts w:ascii="Courier New" w:hAnsi="Courier New" w:cs="Courier New"/>
                  <w:i/>
                  <w:iCs/>
                  <w:color w:val="008080"/>
                  <w:sz w:val="18"/>
                  <w:lang w:val="en-US" w:eastAsia="fi-FI"/>
                </w:rPr>
                <w:delText xml:space="preserve"> </w:delText>
              </w:r>
              <w:r w:rsidRPr="00F34600" w:rsidDel="006E3906">
                <w:rPr>
                  <w:rFonts w:ascii="Courier New" w:hAnsi="Courier New" w:cs="Courier New"/>
                  <w:color w:val="FF0000"/>
                  <w:sz w:val="18"/>
                  <w:lang w:val="en-US" w:eastAsia="fi-FI"/>
                </w:rPr>
                <w:delText>va</w:delText>
              </w:r>
              <w:r w:rsidRPr="00F34600" w:rsidDel="006E3906">
                <w:rPr>
                  <w:rFonts w:ascii="Courier New" w:hAnsi="Courier New" w:cs="Courier New"/>
                  <w:color w:val="FF0000"/>
                  <w:sz w:val="18"/>
                  <w:lang w:val="en-US" w:eastAsia="fi-FI"/>
                </w:rPr>
                <w:delText>l</w:delText>
              </w:r>
              <w:r w:rsidRPr="00F34600" w:rsidDel="006E3906">
                <w:rPr>
                  <w:rFonts w:ascii="Courier New" w:hAnsi="Courier New" w:cs="Courier New"/>
                  <w:color w:val="FF0000"/>
                  <w:sz w:val="18"/>
                  <w:lang w:val="en-US" w:eastAsia="fi-FI"/>
                </w:rPr>
                <w:delText>ue</w:delText>
              </w:r>
              <w:r w:rsidRPr="00F34600" w:rsidDel="006E3906">
                <w:rPr>
                  <w:rFonts w:ascii="Courier New" w:hAnsi="Courier New" w:cs="Courier New"/>
                  <w:color w:val="0000FF"/>
                  <w:sz w:val="18"/>
                  <w:lang w:val="en-US" w:eastAsia="fi-FI"/>
                </w:rPr>
                <w:delText>="</w:delText>
              </w:r>
              <w:r w:rsidRPr="00F34600" w:rsidDel="006E3906">
                <w:rPr>
                  <w:rFonts w:ascii="Courier New" w:hAnsi="Courier New" w:cs="Courier New"/>
                  <w:color w:val="000000"/>
                  <w:sz w:val="18"/>
                  <w:lang w:val="en-US" w:eastAsia="fi-FI"/>
                </w:rPr>
                <w:delText>#OID1.2.246.10.1234567.14.2013.123.1.10.1.14</w:delText>
              </w:r>
              <w:r w:rsidRPr="00F34600" w:rsidDel="006E3906">
                <w:rPr>
                  <w:rFonts w:ascii="Courier New" w:hAnsi="Courier New" w:cs="Courier New"/>
                  <w:color w:val="0000FF"/>
                  <w:sz w:val="18"/>
                  <w:lang w:val="en-US" w:eastAsia="fi-FI"/>
                </w:rPr>
                <w:delText>"/&gt;</w:delText>
              </w:r>
            </w:del>
          </w:p>
          <w:p w14:paraId="3BF56CE5" w14:textId="77777777" w:rsidR="00F34600" w:rsidRPr="00F34600" w:rsidDel="006E3906" w:rsidRDefault="00F34600" w:rsidP="00F34600">
            <w:pPr>
              <w:autoSpaceDE w:val="0"/>
              <w:autoSpaceDN w:val="0"/>
              <w:adjustRightInd w:val="0"/>
              <w:jc w:val="left"/>
              <w:rPr>
                <w:del w:id="459" w:author="Tekijä"/>
                <w:rFonts w:ascii="Courier New" w:hAnsi="Courier New" w:cs="Courier New"/>
                <w:color w:val="0000FF"/>
                <w:sz w:val="18"/>
                <w:lang w:val="en-US" w:eastAsia="fi-FI"/>
              </w:rPr>
            </w:pPr>
            <w:del w:id="460" w:author="Tekijä">
              <w:r w:rsidRPr="00F34600" w:rsidDel="006E3906">
                <w:rPr>
                  <w:rFonts w:ascii="Courier New" w:hAnsi="Courier New" w:cs="Courier New"/>
                  <w:color w:val="000000"/>
                  <w:sz w:val="18"/>
                  <w:lang w:val="en-US" w:eastAsia="fi-FI"/>
                </w:rPr>
                <w:delText xml:space="preserve">                        </w:delText>
              </w:r>
              <w:r w:rsidRPr="00F34600" w:rsidDel="006E3906">
                <w:rPr>
                  <w:rFonts w:ascii="Courier New" w:hAnsi="Courier New" w:cs="Courier New"/>
                  <w:color w:val="0000FF"/>
                  <w:sz w:val="18"/>
                  <w:lang w:val="en-US" w:eastAsia="fi-FI"/>
                </w:rPr>
                <w:delText>&lt;/</w:delText>
              </w:r>
              <w:r w:rsidRPr="00F34600" w:rsidDel="006E3906">
                <w:rPr>
                  <w:rFonts w:ascii="Courier New" w:hAnsi="Courier New" w:cs="Courier New"/>
                  <w:color w:val="800000"/>
                  <w:sz w:val="18"/>
                  <w:lang w:val="en-US" w:eastAsia="fi-FI"/>
                </w:rPr>
                <w:delText>text</w:delText>
              </w:r>
              <w:r w:rsidRPr="00F34600" w:rsidDel="006E3906">
                <w:rPr>
                  <w:rFonts w:ascii="Courier New" w:hAnsi="Courier New" w:cs="Courier New"/>
                  <w:color w:val="0000FF"/>
                  <w:sz w:val="18"/>
                  <w:lang w:val="en-US" w:eastAsia="fi-FI"/>
                </w:rPr>
                <w:delText>&gt;</w:delText>
              </w:r>
            </w:del>
          </w:p>
          <w:p w14:paraId="515F66E1"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value</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xsi:type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BL</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value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true</w:t>
            </w:r>
            <w:r w:rsidRPr="00F34600">
              <w:rPr>
                <w:rFonts w:ascii="Courier New" w:hAnsi="Courier New" w:cs="Courier New"/>
                <w:color w:val="0000FF"/>
                <w:sz w:val="18"/>
                <w:lang w:val="en-US" w:eastAsia="fi-FI"/>
              </w:rPr>
              <w:t>"/&gt;</w:t>
            </w:r>
          </w:p>
          <w:p w14:paraId="53FAAFD6"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color w:val="0000FF"/>
                <w:sz w:val="18"/>
                <w:lang w:val="en-US" w:eastAsia="fi-FI"/>
              </w:rPr>
              <w:t>&gt;</w:t>
            </w:r>
          </w:p>
          <w:p w14:paraId="5338865F"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color w:val="0000FF"/>
                <w:sz w:val="18"/>
                <w:lang w:val="en-US" w:eastAsia="fi-FI"/>
              </w:rPr>
              <w:t>&gt;</w:t>
            </w:r>
          </w:p>
          <w:p w14:paraId="3A87DE5A"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color w:val="0000FF"/>
                <w:sz w:val="18"/>
                <w:lang w:val="en-US" w:eastAsia="fi-FI"/>
              </w:rPr>
              <w:t>&gt;</w:t>
            </w:r>
          </w:p>
          <w:p w14:paraId="0969F57F"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color w:val="0000FF"/>
                <w:sz w:val="18"/>
                <w:lang w:val="en-US" w:eastAsia="fi-FI"/>
              </w:rPr>
              <w:t>&gt;</w:t>
            </w:r>
          </w:p>
          <w:p w14:paraId="40FBB199"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color w:val="0000FF"/>
                <w:sz w:val="18"/>
                <w:lang w:val="en-US" w:eastAsia="fi-FI"/>
              </w:rPr>
              <w:t>&gt;</w:t>
            </w:r>
          </w:p>
          <w:p w14:paraId="12D917B9" w14:textId="77777777" w:rsidR="00143531" w:rsidRPr="00143531" w:rsidRDefault="00F34600" w:rsidP="00F34600">
            <w:pPr>
              <w:autoSpaceDE w:val="0"/>
              <w:autoSpaceDN w:val="0"/>
              <w:adjustRightInd w:val="0"/>
              <w:jc w:val="left"/>
              <w:rPr>
                <w:rFonts w:ascii="Courier New" w:hAnsi="Courier New" w:cs="Courier New"/>
                <w:sz w:val="18"/>
                <w:szCs w:val="18"/>
                <w:lang w:val="en-US"/>
              </w:rPr>
            </w:pP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color w:val="0000FF"/>
                <w:sz w:val="18"/>
                <w:lang w:val="en-US" w:eastAsia="fi-FI"/>
              </w:rPr>
              <w:t>&gt;</w:t>
            </w:r>
          </w:p>
        </w:tc>
      </w:tr>
    </w:tbl>
    <w:p w14:paraId="330784DC" w14:textId="77777777" w:rsidR="00143531" w:rsidRPr="00143531" w:rsidRDefault="00143531" w:rsidP="008E33EF">
      <w:pPr>
        <w:pStyle w:val="Otsikko2"/>
        <w:rPr>
          <w:lang w:val="en-US"/>
        </w:rPr>
      </w:pPr>
      <w:bookmarkStart w:id="461" w:name="_Toc377399061"/>
      <w:bookmarkStart w:id="462" w:name="_Toc436732534"/>
      <w:r w:rsidRPr="00143531">
        <w:rPr>
          <w:lang w:val="en-US"/>
        </w:rPr>
        <w:t>Hampaan pintakohtaiset havainnot ja löydökset</w:t>
      </w:r>
      <w:bookmarkEnd w:id="461"/>
      <w:bookmarkEnd w:id="462"/>
    </w:p>
    <w:p w14:paraId="4280CAA2" w14:textId="77777777" w:rsidR="00143531" w:rsidRPr="00143531" w:rsidRDefault="00143531" w:rsidP="008E33EF">
      <w:pPr>
        <w:pStyle w:val="Otsikko3"/>
        <w:rPr>
          <w:lang w:val="en-US"/>
        </w:rPr>
      </w:pPr>
      <w:bookmarkStart w:id="463" w:name="_Toc377399063"/>
      <w:bookmarkStart w:id="464" w:name="_Toc436732535"/>
      <w:r w:rsidRPr="00143531">
        <w:rPr>
          <w:lang w:val="en-US"/>
        </w:rPr>
        <w:t>Hampaan pinnat ja ienrajapinta</w:t>
      </w:r>
      <w:bookmarkEnd w:id="463"/>
      <w:bookmarkEnd w:id="464"/>
    </w:p>
    <w:p w14:paraId="61EA731B" w14:textId="77777777" w:rsidR="00143531" w:rsidRPr="00143531" w:rsidRDefault="00143531" w:rsidP="00143531">
      <w:r w:rsidRPr="00143531">
        <w:t>Hampaan pintakohtaisten havaintojen osalta annetaan pinnat STH3 luokituksella ja mahdollinen ienrajatieto boolean-tietotyypillä täydentävässä observation:ssa. Pintakohtaisia havaintoja ovat k</w:t>
      </w:r>
      <w:r w:rsidRPr="00143531">
        <w:t>a</w:t>
      </w:r>
      <w:r w:rsidRPr="00143531">
        <w:t xml:space="preserve">rieksen ja hampaaseen lisätyn materiaarin kirjaaminen. </w:t>
      </w:r>
    </w:p>
    <w:p w14:paraId="7A4EACDF" w14:textId="77777777" w:rsidR="00143531" w:rsidRPr="00143531" w:rsidRDefault="00143531" w:rsidP="0014353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143531" w:rsidRPr="00143531" w14:paraId="280F6AB2" w14:textId="77777777" w:rsidTr="00143531">
        <w:tc>
          <w:tcPr>
            <w:tcW w:w="9779" w:type="dxa"/>
            <w:tcBorders>
              <w:top w:val="single" w:sz="4" w:space="0" w:color="000000"/>
              <w:left w:val="single" w:sz="4" w:space="0" w:color="000000"/>
              <w:bottom w:val="single" w:sz="4" w:space="0" w:color="000000"/>
              <w:right w:val="single" w:sz="4" w:space="0" w:color="000000"/>
            </w:tcBorders>
            <w:hideMark/>
          </w:tcPr>
          <w:p w14:paraId="374ACD97" w14:textId="77777777" w:rsidR="00F34600" w:rsidRPr="00F34600" w:rsidRDefault="00F34600" w:rsidP="00F34600">
            <w:pPr>
              <w:autoSpaceDE w:val="0"/>
              <w:autoSpaceDN w:val="0"/>
              <w:adjustRightInd w:val="0"/>
              <w:jc w:val="left"/>
              <w:rPr>
                <w:rFonts w:ascii="Courier New" w:hAnsi="Courier New" w:cs="Courier New"/>
                <w:color w:val="0000FF"/>
                <w:sz w:val="18"/>
                <w:lang w:eastAsia="fi-FI"/>
              </w:rPr>
            </w:pPr>
            <w:r w:rsidRPr="00F34600">
              <w:rPr>
                <w:rFonts w:ascii="Courier New" w:hAnsi="Courier New" w:cs="Courier New"/>
                <w:color w:val="0000FF"/>
                <w:sz w:val="18"/>
                <w:lang w:eastAsia="fi-FI"/>
              </w:rPr>
              <w:t>&lt;!--</w:t>
            </w:r>
            <w:r w:rsidRPr="00F34600">
              <w:rPr>
                <w:rFonts w:ascii="Courier New" w:hAnsi="Courier New" w:cs="Courier New"/>
                <w:color w:val="474747"/>
                <w:sz w:val="18"/>
                <w:lang w:eastAsia="fi-FI"/>
              </w:rPr>
              <w:t xml:space="preserve"> Hampaan pintakohtaiset havainnot ja löydökset</w:t>
            </w:r>
            <w:ins w:id="465" w:author="Tekijä">
              <w:r w:rsidR="009E499D">
                <w:t xml:space="preserve"> </w:t>
              </w:r>
              <w:r w:rsidR="009E499D" w:rsidRPr="009E499D">
                <w:rPr>
                  <w:rFonts w:ascii="Courier New" w:hAnsi="Courier New" w:cs="Courier New"/>
                  <w:color w:val="474747"/>
                  <w:sz w:val="18"/>
                  <w:lang w:eastAsia="fi-FI"/>
                </w:rPr>
                <w:t>, toistuva - toistetaan koko eR.observation -rakennetta</w:t>
              </w:r>
            </w:ins>
            <w:r w:rsidRPr="00F34600">
              <w:rPr>
                <w:rFonts w:ascii="Courier New" w:hAnsi="Courier New" w:cs="Courier New"/>
                <w:color w:val="474747"/>
                <w:sz w:val="18"/>
                <w:lang w:eastAsia="fi-FI"/>
              </w:rPr>
              <w:t xml:space="preserve"> </w:t>
            </w:r>
            <w:r w:rsidRPr="00F34600">
              <w:rPr>
                <w:rFonts w:ascii="Courier New" w:hAnsi="Courier New" w:cs="Courier New"/>
                <w:color w:val="0000FF"/>
                <w:sz w:val="18"/>
                <w:lang w:eastAsia="fi-FI"/>
              </w:rPr>
              <w:t>--&gt;</w:t>
            </w:r>
          </w:p>
          <w:p w14:paraId="4BBDE6F5"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typeCode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COMP</w:t>
            </w:r>
            <w:r w:rsidRPr="00F34600">
              <w:rPr>
                <w:rFonts w:ascii="Courier New" w:hAnsi="Courier New" w:cs="Courier New"/>
                <w:color w:val="0000FF"/>
                <w:sz w:val="18"/>
                <w:lang w:val="en-US" w:eastAsia="fi-FI"/>
              </w:rPr>
              <w:t>"&gt;</w:t>
            </w:r>
          </w:p>
          <w:p w14:paraId="4F521B52"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474747"/>
                <w:sz w:val="18"/>
                <w:lang w:val="en-US" w:eastAsia="fi-FI"/>
              </w:rPr>
              <w:t xml:space="preserve"> STH3 Hampaan pinnat  </w:t>
            </w:r>
            <w:r w:rsidRPr="00F34600">
              <w:rPr>
                <w:rFonts w:ascii="Courier New" w:hAnsi="Courier New" w:cs="Courier New"/>
                <w:color w:val="0000FF"/>
                <w:sz w:val="18"/>
                <w:lang w:val="en-US" w:eastAsia="fi-FI"/>
              </w:rPr>
              <w:t>--&gt;</w:t>
            </w:r>
          </w:p>
          <w:p w14:paraId="1BEEFC39"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classCode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COND</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moodCode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EVN</w:t>
            </w:r>
            <w:r w:rsidRPr="00F34600">
              <w:rPr>
                <w:rFonts w:ascii="Courier New" w:hAnsi="Courier New" w:cs="Courier New"/>
                <w:color w:val="0000FF"/>
                <w:sz w:val="18"/>
                <w:lang w:val="en-US" w:eastAsia="fi-FI"/>
              </w:rPr>
              <w:t>"&gt;</w:t>
            </w:r>
          </w:p>
          <w:p w14:paraId="3A4ECB9B" w14:textId="77777777" w:rsidR="00F34600" w:rsidRPr="00F34600" w:rsidRDefault="00F34600" w:rsidP="00F34600">
            <w:pPr>
              <w:autoSpaceDE w:val="0"/>
              <w:autoSpaceDN w:val="0"/>
              <w:adjustRightInd w:val="0"/>
              <w:ind w:left="1136" w:hanging="1136"/>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code</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31</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codeSystem</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1.2.246.537.6.12.2002.901.2013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w:t>
            </w:r>
            <w:r w:rsidRPr="00F34600">
              <w:rPr>
                <w:rFonts w:ascii="Courier New" w:hAnsi="Courier New" w:cs="Courier New"/>
                <w:color w:val="FF0000"/>
                <w:sz w:val="18"/>
                <w:lang w:val="en-US" w:eastAsia="fi-FI"/>
              </w:rPr>
              <w:t>s</w:t>
            </w:r>
            <w:r w:rsidRPr="00F34600">
              <w:rPr>
                <w:rFonts w:ascii="Courier New" w:hAnsi="Courier New" w:cs="Courier New"/>
                <w:color w:val="FF0000"/>
                <w:sz w:val="18"/>
                <w:lang w:val="en-US" w:eastAsia="fi-FI"/>
              </w:rPr>
              <w:t>temName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THL/Tietosisältö - STH01 Hampaiston nykytila 2013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displa</w:t>
            </w:r>
            <w:r w:rsidRPr="00F34600">
              <w:rPr>
                <w:rFonts w:ascii="Courier New" w:hAnsi="Courier New" w:cs="Courier New"/>
                <w:color w:val="FF0000"/>
                <w:sz w:val="18"/>
                <w:lang w:val="en-US" w:eastAsia="fi-FI"/>
              </w:rPr>
              <w:t>y</w:t>
            </w:r>
            <w:r w:rsidRPr="00F34600">
              <w:rPr>
                <w:rFonts w:ascii="Courier New" w:hAnsi="Courier New" w:cs="Courier New"/>
                <w:color w:val="FF0000"/>
                <w:sz w:val="18"/>
                <w:lang w:val="en-US" w:eastAsia="fi-FI"/>
              </w:rPr>
              <w:t>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Hampaan pinnat</w:t>
            </w:r>
            <w:r w:rsidRPr="00F34600">
              <w:rPr>
                <w:rFonts w:ascii="Courier New" w:hAnsi="Courier New" w:cs="Courier New"/>
                <w:color w:val="0000FF"/>
                <w:sz w:val="18"/>
                <w:lang w:val="en-US" w:eastAsia="fi-FI"/>
              </w:rPr>
              <w:t>"/&gt;</w:t>
            </w:r>
          </w:p>
          <w:p w14:paraId="7BE5DC49" w14:textId="77777777" w:rsidR="00F34600" w:rsidRPr="00F34600" w:rsidDel="006E3906" w:rsidRDefault="00F34600" w:rsidP="00F34600">
            <w:pPr>
              <w:autoSpaceDE w:val="0"/>
              <w:autoSpaceDN w:val="0"/>
              <w:adjustRightInd w:val="0"/>
              <w:jc w:val="left"/>
              <w:rPr>
                <w:del w:id="466" w:author="Tekijä"/>
                <w:rFonts w:ascii="Courier New" w:hAnsi="Courier New" w:cs="Courier New"/>
                <w:color w:val="0000FF"/>
                <w:sz w:val="18"/>
                <w:lang w:val="en-US" w:eastAsia="fi-FI"/>
              </w:rPr>
            </w:pPr>
            <w:del w:id="467" w:author="Tekijä">
              <w:r w:rsidRPr="00F34600" w:rsidDel="006E3906">
                <w:rPr>
                  <w:rFonts w:ascii="Courier New" w:hAnsi="Courier New" w:cs="Courier New"/>
                  <w:color w:val="000000"/>
                  <w:sz w:val="18"/>
                  <w:lang w:val="en-US" w:eastAsia="fi-FI"/>
                </w:rPr>
                <w:delText xml:space="preserve">        </w:delText>
              </w:r>
              <w:r w:rsidRPr="00F34600" w:rsidDel="006E3906">
                <w:rPr>
                  <w:rFonts w:ascii="Courier New" w:hAnsi="Courier New" w:cs="Courier New"/>
                  <w:color w:val="0000FF"/>
                  <w:sz w:val="18"/>
                  <w:lang w:val="en-US" w:eastAsia="fi-FI"/>
                </w:rPr>
                <w:delText>&lt;</w:delText>
              </w:r>
              <w:r w:rsidRPr="00F34600" w:rsidDel="006E3906">
                <w:rPr>
                  <w:rFonts w:ascii="Courier New" w:hAnsi="Courier New" w:cs="Courier New"/>
                  <w:color w:val="800000"/>
                  <w:sz w:val="18"/>
                  <w:lang w:val="en-US" w:eastAsia="fi-FI"/>
                </w:rPr>
                <w:delText>text</w:delText>
              </w:r>
              <w:r w:rsidRPr="00F34600" w:rsidDel="006E3906">
                <w:rPr>
                  <w:rFonts w:ascii="Courier New" w:hAnsi="Courier New" w:cs="Courier New"/>
                  <w:color w:val="0000FF"/>
                  <w:sz w:val="18"/>
                  <w:lang w:val="en-US" w:eastAsia="fi-FI"/>
                </w:rPr>
                <w:delText>&gt;</w:delText>
              </w:r>
            </w:del>
          </w:p>
          <w:p w14:paraId="3C40DAB3" w14:textId="77777777" w:rsidR="00F34600" w:rsidRPr="00F34600" w:rsidDel="006E3906" w:rsidRDefault="00F34600" w:rsidP="00F34600">
            <w:pPr>
              <w:autoSpaceDE w:val="0"/>
              <w:autoSpaceDN w:val="0"/>
              <w:adjustRightInd w:val="0"/>
              <w:jc w:val="left"/>
              <w:rPr>
                <w:del w:id="468" w:author="Tekijä"/>
                <w:rFonts w:ascii="Courier New" w:hAnsi="Courier New" w:cs="Courier New"/>
                <w:color w:val="0000FF"/>
                <w:sz w:val="18"/>
                <w:lang w:val="en-US" w:eastAsia="fi-FI"/>
              </w:rPr>
            </w:pPr>
            <w:del w:id="469" w:author="Tekijä">
              <w:r w:rsidRPr="00F34600" w:rsidDel="006E3906">
                <w:rPr>
                  <w:rFonts w:ascii="Courier New" w:hAnsi="Courier New" w:cs="Courier New"/>
                  <w:color w:val="000000"/>
                  <w:sz w:val="18"/>
                  <w:lang w:val="en-US" w:eastAsia="fi-FI"/>
                </w:rPr>
                <w:delText xml:space="preserve">          </w:delText>
              </w:r>
              <w:r w:rsidRPr="00F34600" w:rsidDel="006E3906">
                <w:rPr>
                  <w:rFonts w:ascii="Courier New" w:hAnsi="Courier New" w:cs="Courier New"/>
                  <w:color w:val="0000FF"/>
                  <w:sz w:val="18"/>
                  <w:lang w:val="en-US" w:eastAsia="fi-FI"/>
                </w:rPr>
                <w:delText>&lt;</w:delText>
              </w:r>
              <w:r w:rsidRPr="00F34600" w:rsidDel="006E3906">
                <w:rPr>
                  <w:rFonts w:ascii="Courier New" w:hAnsi="Courier New" w:cs="Courier New"/>
                  <w:color w:val="800000"/>
                  <w:sz w:val="18"/>
                  <w:lang w:val="en-US" w:eastAsia="fi-FI"/>
                </w:rPr>
                <w:delText>reference</w:delText>
              </w:r>
              <w:r w:rsidRPr="00F34600" w:rsidDel="006E3906">
                <w:rPr>
                  <w:rFonts w:ascii="Courier New" w:hAnsi="Courier New" w:cs="Courier New"/>
                  <w:i/>
                  <w:iCs/>
                  <w:color w:val="008080"/>
                  <w:sz w:val="18"/>
                  <w:lang w:val="en-US" w:eastAsia="fi-FI"/>
                </w:rPr>
                <w:delText xml:space="preserve"> </w:delText>
              </w:r>
              <w:r w:rsidRPr="00F34600" w:rsidDel="006E3906">
                <w:rPr>
                  <w:rFonts w:ascii="Courier New" w:hAnsi="Courier New" w:cs="Courier New"/>
                  <w:color w:val="FF0000"/>
                  <w:sz w:val="18"/>
                  <w:lang w:val="en-US" w:eastAsia="fi-FI"/>
                </w:rPr>
                <w:delText>value</w:delText>
              </w:r>
              <w:r w:rsidRPr="00F34600" w:rsidDel="006E3906">
                <w:rPr>
                  <w:rFonts w:ascii="Courier New" w:hAnsi="Courier New" w:cs="Courier New"/>
                  <w:color w:val="0000FF"/>
                  <w:sz w:val="18"/>
                  <w:lang w:val="en-US" w:eastAsia="fi-FI"/>
                </w:rPr>
                <w:delText>="</w:delText>
              </w:r>
              <w:r w:rsidRPr="00F34600" w:rsidDel="006E3906">
                <w:rPr>
                  <w:rFonts w:ascii="Courier New" w:hAnsi="Courier New" w:cs="Courier New"/>
                  <w:color w:val="000000"/>
                  <w:sz w:val="18"/>
                  <w:lang w:val="en-US" w:eastAsia="fi-FI"/>
                </w:rPr>
                <w:delText>#OID1.2.246.10.1234567.14.2013.123.1.10.1.15</w:delText>
              </w:r>
              <w:r w:rsidRPr="00F34600" w:rsidDel="006E3906">
                <w:rPr>
                  <w:rFonts w:ascii="Courier New" w:hAnsi="Courier New" w:cs="Courier New"/>
                  <w:color w:val="0000FF"/>
                  <w:sz w:val="18"/>
                  <w:lang w:val="en-US" w:eastAsia="fi-FI"/>
                </w:rPr>
                <w:delText>"/&gt;</w:delText>
              </w:r>
            </w:del>
          </w:p>
          <w:p w14:paraId="1F12DA5F" w14:textId="77777777" w:rsidR="00F34600" w:rsidRPr="00F34600" w:rsidDel="006E3906" w:rsidRDefault="00F34600" w:rsidP="00F34600">
            <w:pPr>
              <w:autoSpaceDE w:val="0"/>
              <w:autoSpaceDN w:val="0"/>
              <w:adjustRightInd w:val="0"/>
              <w:jc w:val="left"/>
              <w:rPr>
                <w:del w:id="470" w:author="Tekijä"/>
                <w:rFonts w:ascii="Courier New" w:hAnsi="Courier New" w:cs="Courier New"/>
                <w:color w:val="0000FF"/>
                <w:sz w:val="18"/>
                <w:lang w:val="en-US" w:eastAsia="fi-FI"/>
              </w:rPr>
            </w:pPr>
            <w:del w:id="471" w:author="Tekijä">
              <w:r w:rsidRPr="00F34600" w:rsidDel="006E3906">
                <w:rPr>
                  <w:rFonts w:ascii="Courier New" w:hAnsi="Courier New" w:cs="Courier New"/>
                  <w:color w:val="000000"/>
                  <w:sz w:val="18"/>
                  <w:lang w:val="en-US" w:eastAsia="fi-FI"/>
                </w:rPr>
                <w:delText xml:space="preserve">        </w:delText>
              </w:r>
              <w:r w:rsidRPr="00F34600" w:rsidDel="006E3906">
                <w:rPr>
                  <w:rFonts w:ascii="Courier New" w:hAnsi="Courier New" w:cs="Courier New"/>
                  <w:color w:val="0000FF"/>
                  <w:sz w:val="18"/>
                  <w:lang w:val="en-US" w:eastAsia="fi-FI"/>
                </w:rPr>
                <w:delText>&lt;/</w:delText>
              </w:r>
              <w:r w:rsidRPr="00F34600" w:rsidDel="006E3906">
                <w:rPr>
                  <w:rFonts w:ascii="Courier New" w:hAnsi="Courier New" w:cs="Courier New"/>
                  <w:color w:val="800000"/>
                  <w:sz w:val="18"/>
                  <w:lang w:val="en-US" w:eastAsia="fi-FI"/>
                </w:rPr>
                <w:delText>text</w:delText>
              </w:r>
              <w:r w:rsidRPr="00F34600" w:rsidDel="006E3906">
                <w:rPr>
                  <w:rFonts w:ascii="Courier New" w:hAnsi="Courier New" w:cs="Courier New"/>
                  <w:color w:val="0000FF"/>
                  <w:sz w:val="18"/>
                  <w:lang w:val="en-US" w:eastAsia="fi-FI"/>
                </w:rPr>
                <w:delText>&gt;</w:delText>
              </w:r>
            </w:del>
          </w:p>
          <w:p w14:paraId="31504415" w14:textId="77777777" w:rsidR="00F34600" w:rsidRPr="00F34600" w:rsidRDefault="00F34600" w:rsidP="00F34600">
            <w:pPr>
              <w:autoSpaceDE w:val="0"/>
              <w:autoSpaceDN w:val="0"/>
              <w:adjustRightInd w:val="0"/>
              <w:ind w:left="1136" w:hanging="1136"/>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value</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xsi:type</w:t>
            </w:r>
            <w:r w:rsidRPr="00F34600">
              <w:rPr>
                <w:rFonts w:ascii="Courier New" w:hAnsi="Courier New" w:cs="Courier New"/>
                <w:color w:val="0000FF"/>
                <w:sz w:val="18"/>
                <w:lang w:val="en-US" w:eastAsia="fi-FI"/>
              </w:rPr>
              <w:t>="</w:t>
            </w:r>
            <w:del w:id="472" w:author="Tekijä">
              <w:r w:rsidRPr="00F34600" w:rsidDel="00B4787B">
                <w:rPr>
                  <w:rFonts w:ascii="Courier New" w:hAnsi="Courier New" w:cs="Courier New"/>
                  <w:color w:val="000000"/>
                  <w:sz w:val="18"/>
                  <w:lang w:val="en-US" w:eastAsia="fi-FI"/>
                </w:rPr>
                <w:delText>CD</w:delText>
              </w:r>
            </w:del>
            <w:ins w:id="473" w:author="Tekijä">
              <w:r w:rsidR="00B4787B">
                <w:rPr>
                  <w:rFonts w:ascii="Courier New" w:hAnsi="Courier New" w:cs="Courier New"/>
                  <w:color w:val="000000"/>
                  <w:sz w:val="18"/>
                  <w:lang w:val="en-US" w:eastAsia="fi-FI"/>
                </w:rPr>
                <w:t>CV</w:t>
              </w:r>
            </w:ins>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codeSystem</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1.2.246.537.6.653.2010</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w:t>
            </w:r>
            <w:r w:rsidRPr="00F34600">
              <w:rPr>
                <w:rFonts w:ascii="Courier New" w:hAnsi="Courier New" w:cs="Courier New"/>
                <w:color w:val="FF0000"/>
                <w:sz w:val="18"/>
                <w:lang w:val="en-US" w:eastAsia="fi-FI"/>
              </w:rPr>
              <w:t>s</w:t>
            </w:r>
            <w:r w:rsidRPr="00F34600">
              <w:rPr>
                <w:rFonts w:ascii="Courier New" w:hAnsi="Courier New" w:cs="Courier New"/>
                <w:color w:val="FF0000"/>
                <w:sz w:val="18"/>
                <w:lang w:val="en-US" w:eastAsia="fi-FI"/>
              </w:rPr>
              <w:t>temName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STH - STH3 Hampaan pinnat 2010</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displayName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Hampaan bukkaali- tai labiaalipinta</w:t>
            </w:r>
            <w:r w:rsidRPr="00F34600">
              <w:rPr>
                <w:rFonts w:ascii="Courier New" w:hAnsi="Courier New" w:cs="Courier New"/>
                <w:color w:val="0000FF"/>
                <w:sz w:val="18"/>
                <w:lang w:val="en-US" w:eastAsia="fi-FI"/>
              </w:rPr>
              <w:t>"/&gt;</w:t>
            </w:r>
          </w:p>
          <w:p w14:paraId="6F509DBC"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typeCode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COMP</w:t>
            </w:r>
            <w:r w:rsidRPr="00F34600">
              <w:rPr>
                <w:rFonts w:ascii="Courier New" w:hAnsi="Courier New" w:cs="Courier New"/>
                <w:color w:val="0000FF"/>
                <w:sz w:val="18"/>
                <w:lang w:val="en-US" w:eastAsia="fi-FI"/>
              </w:rPr>
              <w:t>"&gt;</w:t>
            </w:r>
          </w:p>
          <w:p w14:paraId="02C039C6"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474747"/>
                <w:sz w:val="18"/>
                <w:lang w:val="en-US" w:eastAsia="fi-FI"/>
              </w:rPr>
              <w:t xml:space="preserve"> ienrajapinta  </w:t>
            </w:r>
            <w:r w:rsidRPr="00F34600">
              <w:rPr>
                <w:rFonts w:ascii="Courier New" w:hAnsi="Courier New" w:cs="Courier New"/>
                <w:color w:val="0000FF"/>
                <w:sz w:val="18"/>
                <w:lang w:val="en-US" w:eastAsia="fi-FI"/>
              </w:rPr>
              <w:t>--&gt;</w:t>
            </w:r>
          </w:p>
          <w:p w14:paraId="237519CD"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classCode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COND</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moodCode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EVN</w:t>
            </w:r>
            <w:r w:rsidRPr="00F34600">
              <w:rPr>
                <w:rFonts w:ascii="Courier New" w:hAnsi="Courier New" w:cs="Courier New"/>
                <w:color w:val="0000FF"/>
                <w:sz w:val="18"/>
                <w:lang w:val="en-US" w:eastAsia="fi-FI"/>
              </w:rPr>
              <w:t>"&gt;</w:t>
            </w:r>
          </w:p>
          <w:p w14:paraId="5E6BA224" w14:textId="77777777" w:rsidR="00F34600" w:rsidRPr="00F34600" w:rsidRDefault="00F34600" w:rsidP="00F34600">
            <w:pPr>
              <w:autoSpaceDE w:val="0"/>
              <w:autoSpaceDN w:val="0"/>
              <w:adjustRightInd w:val="0"/>
              <w:ind w:left="1988" w:hanging="1988"/>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code</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32</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codeSystem</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1.2.246.537.6.12.2002.901.2013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w:t>
            </w:r>
            <w:r w:rsidRPr="00F34600">
              <w:rPr>
                <w:rFonts w:ascii="Courier New" w:hAnsi="Courier New" w:cs="Courier New"/>
                <w:color w:val="FF0000"/>
                <w:sz w:val="18"/>
                <w:lang w:val="en-US" w:eastAsia="fi-FI"/>
              </w:rPr>
              <w:t>s</w:t>
            </w:r>
            <w:r w:rsidRPr="00F34600">
              <w:rPr>
                <w:rFonts w:ascii="Courier New" w:hAnsi="Courier New" w:cs="Courier New"/>
                <w:color w:val="FF0000"/>
                <w:sz w:val="18"/>
                <w:lang w:val="en-US" w:eastAsia="fi-FI"/>
              </w:rPr>
              <w:t>temName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THL/Tietosisältö - STH01 Hampaiston nykytila 2013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displa</w:t>
            </w:r>
            <w:r w:rsidRPr="00F34600">
              <w:rPr>
                <w:rFonts w:ascii="Courier New" w:hAnsi="Courier New" w:cs="Courier New"/>
                <w:color w:val="FF0000"/>
                <w:sz w:val="18"/>
                <w:lang w:val="en-US" w:eastAsia="fi-FI"/>
              </w:rPr>
              <w:t>y</w:t>
            </w:r>
            <w:r w:rsidRPr="00F34600">
              <w:rPr>
                <w:rFonts w:ascii="Courier New" w:hAnsi="Courier New" w:cs="Courier New"/>
                <w:color w:val="FF0000"/>
                <w:sz w:val="18"/>
                <w:lang w:val="en-US" w:eastAsia="fi-FI"/>
              </w:rPr>
              <w:t>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Ienrajapinta</w:t>
            </w:r>
            <w:r w:rsidRPr="00F34600">
              <w:rPr>
                <w:rFonts w:ascii="Courier New" w:hAnsi="Courier New" w:cs="Courier New"/>
                <w:color w:val="0000FF"/>
                <w:sz w:val="18"/>
                <w:lang w:val="en-US" w:eastAsia="fi-FI"/>
              </w:rPr>
              <w:t>"/&gt;</w:t>
            </w:r>
          </w:p>
          <w:p w14:paraId="623839A9" w14:textId="77777777" w:rsidR="00F34600" w:rsidRPr="00F34600" w:rsidDel="006E3906" w:rsidRDefault="00F34600" w:rsidP="00F34600">
            <w:pPr>
              <w:autoSpaceDE w:val="0"/>
              <w:autoSpaceDN w:val="0"/>
              <w:adjustRightInd w:val="0"/>
              <w:jc w:val="left"/>
              <w:rPr>
                <w:del w:id="474" w:author="Tekijä"/>
                <w:rFonts w:ascii="Courier New" w:hAnsi="Courier New" w:cs="Courier New"/>
                <w:color w:val="0000FF"/>
                <w:sz w:val="18"/>
                <w:lang w:val="en-US" w:eastAsia="fi-FI"/>
              </w:rPr>
            </w:pPr>
            <w:del w:id="475" w:author="Tekijä">
              <w:r w:rsidRPr="00F34600" w:rsidDel="006E3906">
                <w:rPr>
                  <w:rFonts w:ascii="Courier New" w:hAnsi="Courier New" w:cs="Courier New"/>
                  <w:color w:val="000000"/>
                  <w:sz w:val="18"/>
                  <w:lang w:val="en-US" w:eastAsia="fi-FI"/>
                </w:rPr>
                <w:delText xml:space="preserve">                </w:delText>
              </w:r>
              <w:r w:rsidRPr="00F34600" w:rsidDel="006E3906">
                <w:rPr>
                  <w:rFonts w:ascii="Courier New" w:hAnsi="Courier New" w:cs="Courier New"/>
                  <w:color w:val="0000FF"/>
                  <w:sz w:val="18"/>
                  <w:lang w:val="en-US" w:eastAsia="fi-FI"/>
                </w:rPr>
                <w:delText>&lt;</w:delText>
              </w:r>
              <w:r w:rsidRPr="00F34600" w:rsidDel="006E3906">
                <w:rPr>
                  <w:rFonts w:ascii="Courier New" w:hAnsi="Courier New" w:cs="Courier New"/>
                  <w:color w:val="800000"/>
                  <w:sz w:val="18"/>
                  <w:lang w:val="en-US" w:eastAsia="fi-FI"/>
                </w:rPr>
                <w:delText>text</w:delText>
              </w:r>
              <w:r w:rsidRPr="00F34600" w:rsidDel="006E3906">
                <w:rPr>
                  <w:rFonts w:ascii="Courier New" w:hAnsi="Courier New" w:cs="Courier New"/>
                  <w:color w:val="0000FF"/>
                  <w:sz w:val="18"/>
                  <w:lang w:val="en-US" w:eastAsia="fi-FI"/>
                </w:rPr>
                <w:delText>&gt;</w:delText>
              </w:r>
            </w:del>
          </w:p>
          <w:p w14:paraId="2208E888" w14:textId="77777777" w:rsidR="00F34600" w:rsidRPr="00F34600" w:rsidDel="006E3906" w:rsidRDefault="00F34600" w:rsidP="00F34600">
            <w:pPr>
              <w:autoSpaceDE w:val="0"/>
              <w:autoSpaceDN w:val="0"/>
              <w:adjustRightInd w:val="0"/>
              <w:jc w:val="left"/>
              <w:rPr>
                <w:del w:id="476" w:author="Tekijä"/>
                <w:rFonts w:ascii="Courier New" w:hAnsi="Courier New" w:cs="Courier New"/>
                <w:color w:val="0000FF"/>
                <w:sz w:val="18"/>
                <w:lang w:val="en-US" w:eastAsia="fi-FI"/>
              </w:rPr>
            </w:pPr>
            <w:del w:id="477" w:author="Tekijä">
              <w:r w:rsidRPr="00F34600" w:rsidDel="006E3906">
                <w:rPr>
                  <w:rFonts w:ascii="Courier New" w:hAnsi="Courier New" w:cs="Courier New"/>
                  <w:color w:val="000000"/>
                  <w:sz w:val="18"/>
                  <w:lang w:val="en-US" w:eastAsia="fi-FI"/>
                </w:rPr>
                <w:delText xml:space="preserve">                  </w:delText>
              </w:r>
              <w:r w:rsidRPr="00F34600" w:rsidDel="006E3906">
                <w:rPr>
                  <w:rFonts w:ascii="Courier New" w:hAnsi="Courier New" w:cs="Courier New"/>
                  <w:color w:val="0000FF"/>
                  <w:sz w:val="18"/>
                  <w:lang w:val="en-US" w:eastAsia="fi-FI"/>
                </w:rPr>
                <w:delText>&lt;</w:delText>
              </w:r>
              <w:r w:rsidRPr="00F34600" w:rsidDel="006E3906">
                <w:rPr>
                  <w:rFonts w:ascii="Courier New" w:hAnsi="Courier New" w:cs="Courier New"/>
                  <w:color w:val="800000"/>
                  <w:sz w:val="18"/>
                  <w:lang w:val="en-US" w:eastAsia="fi-FI"/>
                </w:rPr>
                <w:delText>reference</w:delText>
              </w:r>
              <w:r w:rsidRPr="00F34600" w:rsidDel="006E3906">
                <w:rPr>
                  <w:rFonts w:ascii="Courier New" w:hAnsi="Courier New" w:cs="Courier New"/>
                  <w:i/>
                  <w:iCs/>
                  <w:color w:val="008080"/>
                  <w:sz w:val="18"/>
                  <w:lang w:val="en-US" w:eastAsia="fi-FI"/>
                </w:rPr>
                <w:delText xml:space="preserve"> </w:delText>
              </w:r>
              <w:r w:rsidRPr="00F34600" w:rsidDel="006E3906">
                <w:rPr>
                  <w:rFonts w:ascii="Courier New" w:hAnsi="Courier New" w:cs="Courier New"/>
                  <w:color w:val="FF0000"/>
                  <w:sz w:val="18"/>
                  <w:lang w:val="en-US" w:eastAsia="fi-FI"/>
                </w:rPr>
                <w:delText>value</w:delText>
              </w:r>
              <w:r w:rsidRPr="00F34600" w:rsidDel="006E3906">
                <w:rPr>
                  <w:rFonts w:ascii="Courier New" w:hAnsi="Courier New" w:cs="Courier New"/>
                  <w:color w:val="0000FF"/>
                  <w:sz w:val="18"/>
                  <w:lang w:val="en-US" w:eastAsia="fi-FI"/>
                </w:rPr>
                <w:delText>="</w:delText>
              </w:r>
              <w:r w:rsidRPr="00F34600" w:rsidDel="006E3906">
                <w:rPr>
                  <w:rFonts w:ascii="Courier New" w:hAnsi="Courier New" w:cs="Courier New"/>
                  <w:color w:val="000000"/>
                  <w:sz w:val="18"/>
                  <w:lang w:val="en-US" w:eastAsia="fi-FI"/>
                </w:rPr>
                <w:delText>#OID1.2.246.10.1234567.14.2013.123.1.10.1.16</w:delText>
              </w:r>
              <w:r w:rsidRPr="00F34600" w:rsidDel="006E3906">
                <w:rPr>
                  <w:rFonts w:ascii="Courier New" w:hAnsi="Courier New" w:cs="Courier New"/>
                  <w:color w:val="0000FF"/>
                  <w:sz w:val="18"/>
                  <w:lang w:val="en-US" w:eastAsia="fi-FI"/>
                </w:rPr>
                <w:delText>"/&gt;</w:delText>
              </w:r>
            </w:del>
          </w:p>
          <w:p w14:paraId="4ACD5E9B" w14:textId="77777777" w:rsidR="00F34600" w:rsidRPr="00F34600" w:rsidDel="006E3906" w:rsidRDefault="00F34600" w:rsidP="00F34600">
            <w:pPr>
              <w:autoSpaceDE w:val="0"/>
              <w:autoSpaceDN w:val="0"/>
              <w:adjustRightInd w:val="0"/>
              <w:jc w:val="left"/>
              <w:rPr>
                <w:del w:id="478" w:author="Tekijä"/>
                <w:rFonts w:ascii="Courier New" w:hAnsi="Courier New" w:cs="Courier New"/>
                <w:color w:val="0000FF"/>
                <w:sz w:val="18"/>
                <w:lang w:val="en-US" w:eastAsia="fi-FI"/>
              </w:rPr>
            </w:pPr>
            <w:del w:id="479" w:author="Tekijä">
              <w:r w:rsidRPr="00F34600" w:rsidDel="006E3906">
                <w:rPr>
                  <w:rFonts w:ascii="Courier New" w:hAnsi="Courier New" w:cs="Courier New"/>
                  <w:color w:val="000000"/>
                  <w:sz w:val="18"/>
                  <w:lang w:val="en-US" w:eastAsia="fi-FI"/>
                </w:rPr>
                <w:delText xml:space="preserve">                </w:delText>
              </w:r>
              <w:r w:rsidRPr="00F34600" w:rsidDel="006E3906">
                <w:rPr>
                  <w:rFonts w:ascii="Courier New" w:hAnsi="Courier New" w:cs="Courier New"/>
                  <w:color w:val="0000FF"/>
                  <w:sz w:val="18"/>
                  <w:lang w:val="en-US" w:eastAsia="fi-FI"/>
                </w:rPr>
                <w:delText>&lt;/</w:delText>
              </w:r>
              <w:r w:rsidRPr="00F34600" w:rsidDel="006E3906">
                <w:rPr>
                  <w:rFonts w:ascii="Courier New" w:hAnsi="Courier New" w:cs="Courier New"/>
                  <w:color w:val="800000"/>
                  <w:sz w:val="18"/>
                  <w:lang w:val="en-US" w:eastAsia="fi-FI"/>
                </w:rPr>
                <w:delText>text</w:delText>
              </w:r>
              <w:r w:rsidRPr="00F34600" w:rsidDel="006E3906">
                <w:rPr>
                  <w:rFonts w:ascii="Courier New" w:hAnsi="Courier New" w:cs="Courier New"/>
                  <w:color w:val="0000FF"/>
                  <w:sz w:val="18"/>
                  <w:lang w:val="en-US" w:eastAsia="fi-FI"/>
                </w:rPr>
                <w:delText>&gt;</w:delText>
              </w:r>
            </w:del>
          </w:p>
          <w:p w14:paraId="43B338CD"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value</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xsi:type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BL</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value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true</w:t>
            </w:r>
            <w:r w:rsidRPr="00F34600">
              <w:rPr>
                <w:rFonts w:ascii="Courier New" w:hAnsi="Courier New" w:cs="Courier New"/>
                <w:color w:val="0000FF"/>
                <w:sz w:val="18"/>
                <w:lang w:val="en-US" w:eastAsia="fi-FI"/>
              </w:rPr>
              <w:t>"/&gt;</w:t>
            </w:r>
          </w:p>
          <w:p w14:paraId="4D96D7CE" w14:textId="77777777" w:rsidR="00F34600" w:rsidRPr="00F34600" w:rsidRDefault="00F34600" w:rsidP="00F34600">
            <w:pPr>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color w:val="0000FF"/>
                <w:sz w:val="18"/>
                <w:lang w:val="en-US" w:eastAsia="fi-FI"/>
              </w:rPr>
              <w:t>&gt;</w:t>
            </w:r>
          </w:p>
          <w:p w14:paraId="2EE1D0AE" w14:textId="77777777" w:rsidR="00143531" w:rsidRPr="00143531" w:rsidRDefault="00F34600" w:rsidP="00F34600">
            <w:pPr>
              <w:autoSpaceDE w:val="0"/>
              <w:autoSpaceDN w:val="0"/>
              <w:adjustRightInd w:val="0"/>
              <w:jc w:val="left"/>
              <w:rPr>
                <w:rFonts w:ascii="Courier New" w:hAnsi="Courier New" w:cs="Courier New"/>
                <w:sz w:val="18"/>
                <w:szCs w:val="18"/>
                <w:lang w:val="en-US"/>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color w:val="0000FF"/>
                <w:sz w:val="18"/>
                <w:lang w:val="en-US" w:eastAsia="fi-FI"/>
              </w:rPr>
              <w:t>&gt;</w:t>
            </w:r>
          </w:p>
        </w:tc>
      </w:tr>
    </w:tbl>
    <w:p w14:paraId="727CED14" w14:textId="77777777" w:rsidR="00143531" w:rsidRPr="00143531" w:rsidRDefault="00143531" w:rsidP="008E33EF">
      <w:pPr>
        <w:pStyle w:val="Otsikko3"/>
      </w:pPr>
      <w:bookmarkStart w:id="480" w:name="_Toc377399064"/>
      <w:bookmarkStart w:id="481" w:name="_Toc436732536"/>
      <w:r w:rsidRPr="00143531">
        <w:t>Karies, karieksen eteneminen, sekundäärikaries, karieksen aktiivisuus ja karieksen l</w:t>
      </w:r>
      <w:r w:rsidRPr="00143531">
        <w:t>i</w:t>
      </w:r>
      <w:r w:rsidRPr="00143531">
        <w:t>sätiedot</w:t>
      </w:r>
      <w:bookmarkEnd w:id="480"/>
      <w:bookmarkEnd w:id="481"/>
    </w:p>
    <w:p w14:paraId="3D9FFDDE" w14:textId="77777777" w:rsidR="00143531" w:rsidRPr="00143531" w:rsidRDefault="00143531" w:rsidP="00143531">
      <w:r w:rsidRPr="00143531">
        <w:t>Kariekseen liittyvät tiedot esitään omassa eR.observation rakenteessa. Observation code:en tulee tietosisältömäärittelyn kentän oid:n lisäksi qualifier rakenne, missä kerrotaan mihin kudokseen asti karies on edennyt STH4 luokituksella. Observation value:ssa annetaan boolean tietotyypillä karie</w:t>
      </w:r>
      <w:r w:rsidRPr="00143531">
        <w:t>k</w:t>
      </w:r>
      <w:r w:rsidRPr="00143531">
        <w:t>sen olemassaolo. Täydentävissä observation:eissa annetaan boolean tietotyypillä sekundäärikaries-tieto ja karieksen aktiivisuus STH5B luokituksella. Karieksen lisätiedot</w:t>
      </w:r>
      <w:r w:rsidR="0050685F">
        <w:t xml:space="preserve"> annetaan omassa lisätieto-observationissa</w:t>
      </w:r>
      <w:r w:rsidRPr="00143531">
        <w:t xml:space="preserve">. </w:t>
      </w:r>
    </w:p>
    <w:p w14:paraId="3DDB132D" w14:textId="77777777" w:rsidR="00143531" w:rsidRPr="00143531" w:rsidRDefault="00143531" w:rsidP="0014353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143531" w:rsidRPr="00143531" w14:paraId="141DE3A9" w14:textId="77777777" w:rsidTr="00143531">
        <w:tc>
          <w:tcPr>
            <w:tcW w:w="9779" w:type="dxa"/>
            <w:tcBorders>
              <w:top w:val="single" w:sz="4" w:space="0" w:color="000000"/>
              <w:left w:val="single" w:sz="4" w:space="0" w:color="000000"/>
              <w:bottom w:val="single" w:sz="4" w:space="0" w:color="000000"/>
              <w:right w:val="single" w:sz="4" w:space="0" w:color="000000"/>
            </w:tcBorders>
            <w:hideMark/>
          </w:tcPr>
          <w:p w14:paraId="187B83E9"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typeCode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COMP</w:t>
            </w:r>
            <w:r w:rsidRPr="00F34600">
              <w:rPr>
                <w:rFonts w:ascii="Courier New" w:hAnsi="Courier New" w:cs="Courier New"/>
                <w:color w:val="0000FF"/>
                <w:sz w:val="18"/>
                <w:lang w:val="en-US" w:eastAsia="fi-FI"/>
              </w:rPr>
              <w:t>"&gt;</w:t>
            </w:r>
          </w:p>
          <w:p w14:paraId="55803DF6"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474747"/>
                <w:sz w:val="18"/>
                <w:lang w:val="en-US" w:eastAsia="fi-FI"/>
              </w:rPr>
              <w:t xml:space="preserve"> karies  </w:t>
            </w:r>
            <w:r w:rsidRPr="00F34600">
              <w:rPr>
                <w:rFonts w:ascii="Courier New" w:hAnsi="Courier New" w:cs="Courier New"/>
                <w:color w:val="0000FF"/>
                <w:sz w:val="18"/>
                <w:lang w:val="en-US" w:eastAsia="fi-FI"/>
              </w:rPr>
              <w:t>--&gt;</w:t>
            </w:r>
          </w:p>
          <w:p w14:paraId="33D5E8AD"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classCode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COND</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moodCode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EVN</w:t>
            </w:r>
            <w:r w:rsidRPr="00F34600">
              <w:rPr>
                <w:rFonts w:ascii="Courier New" w:hAnsi="Courier New" w:cs="Courier New"/>
                <w:color w:val="0000FF"/>
                <w:sz w:val="18"/>
                <w:lang w:val="en-US" w:eastAsia="fi-FI"/>
              </w:rPr>
              <w:t>"&gt;</w:t>
            </w:r>
          </w:p>
          <w:p w14:paraId="304BF450" w14:textId="77777777" w:rsidR="00F34600" w:rsidRPr="00F34600" w:rsidRDefault="00F34600" w:rsidP="006E3906">
            <w:pPr>
              <w:suppressAutoHyphens/>
              <w:autoSpaceDE w:val="0"/>
              <w:autoSpaceDN w:val="0"/>
              <w:adjustRightInd w:val="0"/>
              <w:ind w:left="1136" w:hanging="1136"/>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code</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33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codeSystem</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1.2.246.537.6.12.2002.901.2013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codeSystemName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THL/Tietosisältö - STH01 Hampaiston nykytila 2013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displayName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Karies</w:t>
            </w:r>
            <w:r w:rsidRPr="00F34600">
              <w:rPr>
                <w:rFonts w:ascii="Courier New" w:hAnsi="Courier New" w:cs="Courier New"/>
                <w:color w:val="0000FF"/>
                <w:sz w:val="18"/>
                <w:lang w:val="en-US" w:eastAsia="fi-FI"/>
              </w:rPr>
              <w:t>"&gt;</w:t>
            </w:r>
          </w:p>
          <w:p w14:paraId="6CE87521"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474747"/>
                <w:sz w:val="18"/>
                <w:lang w:val="en-US" w:eastAsia="fi-FI"/>
              </w:rPr>
              <w:t xml:space="preserve">  karieksen eteneminen </w:t>
            </w:r>
            <w:r w:rsidRPr="00F34600">
              <w:rPr>
                <w:rFonts w:ascii="Courier New" w:hAnsi="Courier New" w:cs="Courier New"/>
                <w:color w:val="0000FF"/>
                <w:sz w:val="18"/>
                <w:lang w:val="en-US" w:eastAsia="fi-FI"/>
              </w:rPr>
              <w:t>--&gt;</w:t>
            </w:r>
          </w:p>
          <w:p w14:paraId="2CE26B8D"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qualifier</w:t>
            </w:r>
            <w:r w:rsidRPr="00F34600">
              <w:rPr>
                <w:rFonts w:ascii="Courier New" w:hAnsi="Courier New" w:cs="Courier New"/>
                <w:color w:val="0000FF"/>
                <w:sz w:val="18"/>
                <w:lang w:val="en-US" w:eastAsia="fi-FI"/>
              </w:rPr>
              <w:t>&gt;</w:t>
            </w:r>
          </w:p>
          <w:p w14:paraId="0544BDBE" w14:textId="77777777" w:rsidR="00F34600" w:rsidRPr="00F34600" w:rsidRDefault="00F34600" w:rsidP="006E3906">
            <w:pPr>
              <w:suppressAutoHyphens/>
              <w:autoSpaceDE w:val="0"/>
              <w:autoSpaceDN w:val="0"/>
              <w:adjustRightInd w:val="0"/>
              <w:ind w:left="1988" w:hanging="1988"/>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name</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35</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codeSystem</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1.2.246.537.6.12.2002.901.2013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codeSystemName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THL/Tietosisältö - STH01 Hampaiston nykytila 2013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displayName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Karieksen eteneminen</w:t>
            </w:r>
            <w:r w:rsidRPr="00F34600">
              <w:rPr>
                <w:rFonts w:ascii="Courier New" w:hAnsi="Courier New" w:cs="Courier New"/>
                <w:color w:val="0000FF"/>
                <w:sz w:val="18"/>
                <w:lang w:val="en-US" w:eastAsia="fi-FI"/>
              </w:rPr>
              <w:t>"/&gt;</w:t>
            </w:r>
          </w:p>
          <w:p w14:paraId="392FDA5F" w14:textId="77777777" w:rsidR="00F34600" w:rsidRPr="00F34600" w:rsidRDefault="00F34600" w:rsidP="006E3906">
            <w:pPr>
              <w:suppressAutoHyphens/>
              <w:autoSpaceDE w:val="0"/>
              <w:autoSpaceDN w:val="0"/>
              <w:adjustRightInd w:val="0"/>
              <w:ind w:left="1988" w:hanging="1988"/>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value</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1</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codeSystem</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1.2.246.537.6.654.2010</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codeSystemName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STH - STH4 Hampaan kudokset ja hammaskarieksen sijainti 2010</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displayName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Hampaan kiillekudos</w:t>
            </w:r>
            <w:r w:rsidRPr="00F34600">
              <w:rPr>
                <w:rFonts w:ascii="Courier New" w:hAnsi="Courier New" w:cs="Courier New"/>
                <w:color w:val="0000FF"/>
                <w:sz w:val="18"/>
                <w:lang w:val="en-US" w:eastAsia="fi-FI"/>
              </w:rPr>
              <w:t>"/&gt;</w:t>
            </w:r>
          </w:p>
          <w:p w14:paraId="7BD938C3"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qualifier</w:t>
            </w:r>
            <w:r w:rsidRPr="00F34600">
              <w:rPr>
                <w:rFonts w:ascii="Courier New" w:hAnsi="Courier New" w:cs="Courier New"/>
                <w:color w:val="0000FF"/>
                <w:sz w:val="18"/>
                <w:lang w:val="en-US" w:eastAsia="fi-FI"/>
              </w:rPr>
              <w:t>&gt;</w:t>
            </w:r>
          </w:p>
          <w:p w14:paraId="57639144"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code</w:t>
            </w:r>
            <w:r w:rsidRPr="00F34600">
              <w:rPr>
                <w:rFonts w:ascii="Courier New" w:hAnsi="Courier New" w:cs="Courier New"/>
                <w:color w:val="0000FF"/>
                <w:sz w:val="18"/>
                <w:lang w:val="en-US" w:eastAsia="fi-FI"/>
              </w:rPr>
              <w:t>&gt;</w:t>
            </w:r>
          </w:p>
          <w:p w14:paraId="21C8C46F"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text</w:t>
            </w:r>
            <w:r w:rsidRPr="00F34600">
              <w:rPr>
                <w:rFonts w:ascii="Courier New" w:hAnsi="Courier New" w:cs="Courier New"/>
                <w:color w:val="0000FF"/>
                <w:sz w:val="18"/>
                <w:lang w:val="en-US" w:eastAsia="fi-FI"/>
              </w:rPr>
              <w:t>&gt;</w:t>
            </w:r>
          </w:p>
          <w:p w14:paraId="2E248AED"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reference</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value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#OID1.2.246.10.1234567.14.2013.123.1.10.1.17</w:t>
            </w:r>
            <w:r w:rsidRPr="00F34600">
              <w:rPr>
                <w:rFonts w:ascii="Courier New" w:hAnsi="Courier New" w:cs="Courier New"/>
                <w:color w:val="0000FF"/>
                <w:sz w:val="18"/>
                <w:lang w:val="en-US" w:eastAsia="fi-FI"/>
              </w:rPr>
              <w:t>"/&gt;</w:t>
            </w:r>
          </w:p>
          <w:p w14:paraId="4AF26D34"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text</w:t>
            </w:r>
            <w:r w:rsidRPr="00F34600">
              <w:rPr>
                <w:rFonts w:ascii="Courier New" w:hAnsi="Courier New" w:cs="Courier New"/>
                <w:color w:val="0000FF"/>
                <w:sz w:val="18"/>
                <w:lang w:val="en-US" w:eastAsia="fi-FI"/>
              </w:rPr>
              <w:t>&gt;</w:t>
            </w:r>
          </w:p>
          <w:p w14:paraId="51544C31"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value</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xsi:type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BL</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value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true</w:t>
            </w:r>
            <w:r w:rsidRPr="00F34600">
              <w:rPr>
                <w:rFonts w:ascii="Courier New" w:hAnsi="Courier New" w:cs="Courier New"/>
                <w:color w:val="0000FF"/>
                <w:sz w:val="18"/>
                <w:lang w:val="en-US" w:eastAsia="fi-FI"/>
              </w:rPr>
              <w:t>"/&gt;</w:t>
            </w:r>
          </w:p>
          <w:p w14:paraId="29FBC7A6"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typeCode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COMP</w:t>
            </w:r>
            <w:r w:rsidRPr="00F34600">
              <w:rPr>
                <w:rFonts w:ascii="Courier New" w:hAnsi="Courier New" w:cs="Courier New"/>
                <w:color w:val="0000FF"/>
                <w:sz w:val="18"/>
                <w:lang w:val="en-US" w:eastAsia="fi-FI"/>
              </w:rPr>
              <w:t>"&gt;</w:t>
            </w:r>
          </w:p>
          <w:p w14:paraId="3B26E899"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474747"/>
                <w:sz w:val="18"/>
                <w:lang w:val="en-US" w:eastAsia="fi-FI"/>
              </w:rPr>
              <w:t xml:space="preserve"> Sekundäärikaries  </w:t>
            </w:r>
            <w:r w:rsidRPr="00F34600">
              <w:rPr>
                <w:rFonts w:ascii="Courier New" w:hAnsi="Courier New" w:cs="Courier New"/>
                <w:color w:val="0000FF"/>
                <w:sz w:val="18"/>
                <w:lang w:val="en-US" w:eastAsia="fi-FI"/>
              </w:rPr>
              <w:t>--&gt;</w:t>
            </w:r>
          </w:p>
          <w:p w14:paraId="5EB5FF63"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classCode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COND</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moodCode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EVN</w:t>
            </w:r>
            <w:r w:rsidRPr="00F34600">
              <w:rPr>
                <w:rFonts w:ascii="Courier New" w:hAnsi="Courier New" w:cs="Courier New"/>
                <w:color w:val="0000FF"/>
                <w:sz w:val="18"/>
                <w:lang w:val="en-US" w:eastAsia="fi-FI"/>
              </w:rPr>
              <w:t>"&gt;</w:t>
            </w:r>
          </w:p>
          <w:p w14:paraId="07134F96" w14:textId="77777777" w:rsidR="00F34600" w:rsidRPr="00F34600" w:rsidRDefault="00F34600" w:rsidP="006E3906">
            <w:pPr>
              <w:suppressAutoHyphens/>
              <w:autoSpaceDE w:val="0"/>
              <w:autoSpaceDN w:val="0"/>
              <w:adjustRightInd w:val="0"/>
              <w:ind w:left="1988" w:hanging="1988"/>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code</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34</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codeSystem</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1.2.246.537.6.12.2002.901.2013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codeSystemName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THL/Tietosisältö - STH01 Hampaiston nykytila 2013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displayName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Sekundäärikaries</w:t>
            </w:r>
            <w:r w:rsidRPr="00F34600">
              <w:rPr>
                <w:rFonts w:ascii="Courier New" w:hAnsi="Courier New" w:cs="Courier New"/>
                <w:color w:val="0000FF"/>
                <w:sz w:val="18"/>
                <w:lang w:val="en-US" w:eastAsia="fi-FI"/>
              </w:rPr>
              <w:t>"/&gt;</w:t>
            </w:r>
          </w:p>
          <w:p w14:paraId="0AE0E013"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text</w:t>
            </w:r>
            <w:r w:rsidRPr="00F34600">
              <w:rPr>
                <w:rFonts w:ascii="Courier New" w:hAnsi="Courier New" w:cs="Courier New"/>
                <w:color w:val="0000FF"/>
                <w:sz w:val="18"/>
                <w:lang w:val="en-US" w:eastAsia="fi-FI"/>
              </w:rPr>
              <w:t>&gt;</w:t>
            </w:r>
          </w:p>
          <w:p w14:paraId="7000DD51"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reference</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value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#OID1.2.246.10.1234567.14.2013.123.1.10.1.18</w:t>
            </w:r>
            <w:r w:rsidRPr="00F34600">
              <w:rPr>
                <w:rFonts w:ascii="Courier New" w:hAnsi="Courier New" w:cs="Courier New"/>
                <w:color w:val="0000FF"/>
                <w:sz w:val="18"/>
                <w:lang w:val="en-US" w:eastAsia="fi-FI"/>
              </w:rPr>
              <w:t>"/&gt;</w:t>
            </w:r>
          </w:p>
          <w:p w14:paraId="6C3750E7"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text</w:t>
            </w:r>
            <w:r w:rsidRPr="00F34600">
              <w:rPr>
                <w:rFonts w:ascii="Courier New" w:hAnsi="Courier New" w:cs="Courier New"/>
                <w:color w:val="0000FF"/>
                <w:sz w:val="18"/>
                <w:lang w:val="en-US" w:eastAsia="fi-FI"/>
              </w:rPr>
              <w:t>&gt;</w:t>
            </w:r>
          </w:p>
          <w:p w14:paraId="21279E16"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value</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xsi:type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BL</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value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true</w:t>
            </w:r>
            <w:r w:rsidRPr="00F34600">
              <w:rPr>
                <w:rFonts w:ascii="Courier New" w:hAnsi="Courier New" w:cs="Courier New"/>
                <w:color w:val="0000FF"/>
                <w:sz w:val="18"/>
                <w:lang w:val="en-US" w:eastAsia="fi-FI"/>
              </w:rPr>
              <w:t>"/&gt;</w:t>
            </w:r>
          </w:p>
          <w:p w14:paraId="07E888B0"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color w:val="0000FF"/>
                <w:sz w:val="18"/>
                <w:lang w:val="en-US" w:eastAsia="fi-FI"/>
              </w:rPr>
              <w:t>&gt;</w:t>
            </w:r>
          </w:p>
          <w:p w14:paraId="7ED0817B"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color w:val="0000FF"/>
                <w:sz w:val="18"/>
                <w:lang w:val="en-US" w:eastAsia="fi-FI"/>
              </w:rPr>
              <w:t>&gt;</w:t>
            </w:r>
          </w:p>
          <w:p w14:paraId="200438B5"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typeCode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COMP</w:t>
            </w:r>
            <w:r w:rsidRPr="00F34600">
              <w:rPr>
                <w:rFonts w:ascii="Courier New" w:hAnsi="Courier New" w:cs="Courier New"/>
                <w:color w:val="0000FF"/>
                <w:sz w:val="18"/>
                <w:lang w:val="en-US" w:eastAsia="fi-FI"/>
              </w:rPr>
              <w:t>"&gt;</w:t>
            </w:r>
          </w:p>
          <w:p w14:paraId="5D003651"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474747"/>
                <w:sz w:val="18"/>
                <w:lang w:val="en-US" w:eastAsia="fi-FI"/>
              </w:rPr>
              <w:t xml:space="preserve"> Karieksen aktiivisuus</w:t>
            </w:r>
            <w:r w:rsidRPr="00F34600">
              <w:rPr>
                <w:rFonts w:ascii="Courier New" w:hAnsi="Courier New" w:cs="Courier New"/>
                <w:color w:val="0000FF"/>
                <w:sz w:val="18"/>
                <w:lang w:val="en-US" w:eastAsia="fi-FI"/>
              </w:rPr>
              <w:t>--&gt;</w:t>
            </w:r>
          </w:p>
          <w:p w14:paraId="6C30B4F6"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classCode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COND</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moodCode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EVN</w:t>
            </w:r>
            <w:r w:rsidRPr="00F34600">
              <w:rPr>
                <w:rFonts w:ascii="Courier New" w:hAnsi="Courier New" w:cs="Courier New"/>
                <w:color w:val="0000FF"/>
                <w:sz w:val="18"/>
                <w:lang w:val="en-US" w:eastAsia="fi-FI"/>
              </w:rPr>
              <w:t>"&gt;</w:t>
            </w:r>
          </w:p>
          <w:p w14:paraId="239B4505" w14:textId="77777777" w:rsidR="00F34600" w:rsidRPr="004E48A5" w:rsidRDefault="00F34600" w:rsidP="006E3906">
            <w:pPr>
              <w:suppressAutoHyphens/>
              <w:autoSpaceDE w:val="0"/>
              <w:autoSpaceDN w:val="0"/>
              <w:adjustRightInd w:val="0"/>
              <w:ind w:left="1988" w:hanging="1988"/>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code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36</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1.2.246.537.6.12.2002.901.2013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THL/Tietosisältö - STH01 Hampaiston nykytila 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displayName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Karieksen aktiivisuus</w:t>
            </w:r>
            <w:r w:rsidRPr="004E48A5">
              <w:rPr>
                <w:rFonts w:ascii="Courier New" w:hAnsi="Courier New" w:cs="Courier New"/>
                <w:color w:val="0000FF"/>
                <w:sz w:val="18"/>
                <w:lang w:val="en-US" w:eastAsia="fi-FI"/>
              </w:rPr>
              <w:t>"/&gt;</w:t>
            </w:r>
          </w:p>
          <w:p w14:paraId="16B389D7" w14:textId="77777777" w:rsidR="00F34600" w:rsidRPr="004E48A5" w:rsidDel="006E3906" w:rsidRDefault="00F34600" w:rsidP="006E3906">
            <w:pPr>
              <w:suppressAutoHyphens/>
              <w:autoSpaceDE w:val="0"/>
              <w:autoSpaceDN w:val="0"/>
              <w:adjustRightInd w:val="0"/>
              <w:jc w:val="left"/>
              <w:rPr>
                <w:del w:id="482" w:author="Tekijä"/>
                <w:rFonts w:ascii="Courier New" w:hAnsi="Courier New" w:cs="Courier New"/>
                <w:color w:val="0000FF"/>
                <w:sz w:val="18"/>
                <w:lang w:val="en-US" w:eastAsia="fi-FI"/>
              </w:rPr>
            </w:pPr>
            <w:del w:id="483" w:author="Tekijä">
              <w:r w:rsidRPr="004E48A5" w:rsidDel="006E3906">
                <w:rPr>
                  <w:rFonts w:ascii="Courier New" w:hAnsi="Courier New" w:cs="Courier New"/>
                  <w:color w:val="000000"/>
                  <w:sz w:val="18"/>
                  <w:lang w:val="en-US" w:eastAsia="fi-FI"/>
                </w:rPr>
                <w:delText xml:space="preserve">                </w:delText>
              </w:r>
              <w:r w:rsidRPr="004E48A5" w:rsidDel="006E3906">
                <w:rPr>
                  <w:rFonts w:ascii="Courier New" w:hAnsi="Courier New" w:cs="Courier New"/>
                  <w:color w:val="0000FF"/>
                  <w:sz w:val="18"/>
                  <w:lang w:val="en-US" w:eastAsia="fi-FI"/>
                </w:rPr>
                <w:delText>&lt;</w:delText>
              </w:r>
              <w:r w:rsidRPr="004E48A5" w:rsidDel="006E3906">
                <w:rPr>
                  <w:rFonts w:ascii="Courier New" w:hAnsi="Courier New" w:cs="Courier New"/>
                  <w:color w:val="800000"/>
                  <w:sz w:val="18"/>
                  <w:lang w:val="en-US" w:eastAsia="fi-FI"/>
                </w:rPr>
                <w:delText>text</w:delText>
              </w:r>
              <w:r w:rsidRPr="004E48A5" w:rsidDel="006E3906">
                <w:rPr>
                  <w:rFonts w:ascii="Courier New" w:hAnsi="Courier New" w:cs="Courier New"/>
                  <w:color w:val="0000FF"/>
                  <w:sz w:val="18"/>
                  <w:lang w:val="en-US" w:eastAsia="fi-FI"/>
                </w:rPr>
                <w:delText>&gt;</w:delText>
              </w:r>
            </w:del>
          </w:p>
          <w:p w14:paraId="00BBB95A" w14:textId="77777777" w:rsidR="00F34600" w:rsidRPr="004E48A5" w:rsidDel="006E3906" w:rsidRDefault="00F34600" w:rsidP="006E3906">
            <w:pPr>
              <w:suppressAutoHyphens/>
              <w:autoSpaceDE w:val="0"/>
              <w:autoSpaceDN w:val="0"/>
              <w:adjustRightInd w:val="0"/>
              <w:jc w:val="left"/>
              <w:rPr>
                <w:del w:id="484" w:author="Tekijä"/>
                <w:rFonts w:ascii="Courier New" w:hAnsi="Courier New" w:cs="Courier New"/>
                <w:color w:val="0000FF"/>
                <w:sz w:val="18"/>
                <w:lang w:val="en-US" w:eastAsia="fi-FI"/>
              </w:rPr>
            </w:pPr>
            <w:del w:id="485" w:author="Tekijä">
              <w:r w:rsidRPr="004E48A5" w:rsidDel="006E3906">
                <w:rPr>
                  <w:rFonts w:ascii="Courier New" w:hAnsi="Courier New" w:cs="Courier New"/>
                  <w:color w:val="000000"/>
                  <w:sz w:val="18"/>
                  <w:lang w:val="en-US" w:eastAsia="fi-FI"/>
                </w:rPr>
                <w:delText xml:space="preserve">                  </w:delText>
              </w:r>
              <w:r w:rsidRPr="004E48A5" w:rsidDel="006E3906">
                <w:rPr>
                  <w:rFonts w:ascii="Courier New" w:hAnsi="Courier New" w:cs="Courier New"/>
                  <w:color w:val="0000FF"/>
                  <w:sz w:val="18"/>
                  <w:lang w:val="en-US" w:eastAsia="fi-FI"/>
                </w:rPr>
                <w:delText>&lt;</w:delText>
              </w:r>
              <w:r w:rsidRPr="004E48A5" w:rsidDel="006E3906">
                <w:rPr>
                  <w:rFonts w:ascii="Courier New" w:hAnsi="Courier New" w:cs="Courier New"/>
                  <w:color w:val="800000"/>
                  <w:sz w:val="18"/>
                  <w:lang w:val="en-US" w:eastAsia="fi-FI"/>
                </w:rPr>
                <w:delText>reference</w:delText>
              </w:r>
              <w:r w:rsidRPr="004E48A5" w:rsidDel="006E3906">
                <w:rPr>
                  <w:rFonts w:ascii="Courier New" w:hAnsi="Courier New" w:cs="Courier New"/>
                  <w:i/>
                  <w:iCs/>
                  <w:color w:val="008080"/>
                  <w:sz w:val="18"/>
                  <w:lang w:val="en-US" w:eastAsia="fi-FI"/>
                </w:rPr>
                <w:delText xml:space="preserve"> </w:delText>
              </w:r>
              <w:r w:rsidRPr="004E48A5" w:rsidDel="006E3906">
                <w:rPr>
                  <w:rFonts w:ascii="Courier New" w:hAnsi="Courier New" w:cs="Courier New"/>
                  <w:color w:val="FF0000"/>
                  <w:sz w:val="18"/>
                  <w:lang w:val="en-US" w:eastAsia="fi-FI"/>
                </w:rPr>
                <w:delText>value</w:delText>
              </w:r>
              <w:r w:rsidRPr="004E48A5" w:rsidDel="006E3906">
                <w:rPr>
                  <w:rFonts w:ascii="Courier New" w:hAnsi="Courier New" w:cs="Courier New"/>
                  <w:color w:val="0000FF"/>
                  <w:sz w:val="18"/>
                  <w:lang w:val="en-US" w:eastAsia="fi-FI"/>
                </w:rPr>
                <w:delText>="</w:delText>
              </w:r>
              <w:r w:rsidRPr="004E48A5" w:rsidDel="006E3906">
                <w:rPr>
                  <w:rFonts w:ascii="Courier New" w:hAnsi="Courier New" w:cs="Courier New"/>
                  <w:color w:val="000000"/>
                  <w:sz w:val="18"/>
                  <w:lang w:val="en-US" w:eastAsia="fi-FI"/>
                </w:rPr>
                <w:delText>#OID1.2.246.10.1234567.14.2013.123.1.10.1.19</w:delText>
              </w:r>
              <w:r w:rsidRPr="004E48A5" w:rsidDel="006E3906">
                <w:rPr>
                  <w:rFonts w:ascii="Courier New" w:hAnsi="Courier New" w:cs="Courier New"/>
                  <w:color w:val="0000FF"/>
                  <w:sz w:val="18"/>
                  <w:lang w:val="en-US" w:eastAsia="fi-FI"/>
                </w:rPr>
                <w:delText>"/&gt;</w:delText>
              </w:r>
            </w:del>
          </w:p>
          <w:p w14:paraId="3CC266AC" w14:textId="77777777" w:rsidR="00F34600" w:rsidRPr="004E48A5" w:rsidDel="006E3906" w:rsidRDefault="00F34600" w:rsidP="006E3906">
            <w:pPr>
              <w:suppressAutoHyphens/>
              <w:autoSpaceDE w:val="0"/>
              <w:autoSpaceDN w:val="0"/>
              <w:adjustRightInd w:val="0"/>
              <w:jc w:val="left"/>
              <w:rPr>
                <w:del w:id="486" w:author="Tekijä"/>
                <w:rFonts w:ascii="Courier New" w:hAnsi="Courier New" w:cs="Courier New"/>
                <w:color w:val="0000FF"/>
                <w:sz w:val="18"/>
                <w:lang w:val="en-US" w:eastAsia="fi-FI"/>
              </w:rPr>
            </w:pPr>
            <w:del w:id="487" w:author="Tekijä">
              <w:r w:rsidRPr="004E48A5" w:rsidDel="006E3906">
                <w:rPr>
                  <w:rFonts w:ascii="Courier New" w:hAnsi="Courier New" w:cs="Courier New"/>
                  <w:color w:val="000000"/>
                  <w:sz w:val="18"/>
                  <w:lang w:val="en-US" w:eastAsia="fi-FI"/>
                </w:rPr>
                <w:delText xml:space="preserve">                </w:delText>
              </w:r>
              <w:r w:rsidRPr="004E48A5" w:rsidDel="006E3906">
                <w:rPr>
                  <w:rFonts w:ascii="Courier New" w:hAnsi="Courier New" w:cs="Courier New"/>
                  <w:color w:val="0000FF"/>
                  <w:sz w:val="18"/>
                  <w:lang w:val="en-US" w:eastAsia="fi-FI"/>
                </w:rPr>
                <w:delText>&lt;/</w:delText>
              </w:r>
              <w:r w:rsidRPr="004E48A5" w:rsidDel="006E3906">
                <w:rPr>
                  <w:rFonts w:ascii="Courier New" w:hAnsi="Courier New" w:cs="Courier New"/>
                  <w:color w:val="800000"/>
                  <w:sz w:val="18"/>
                  <w:lang w:val="en-US" w:eastAsia="fi-FI"/>
                </w:rPr>
                <w:delText>text</w:delText>
              </w:r>
              <w:r w:rsidRPr="004E48A5" w:rsidDel="006E3906">
                <w:rPr>
                  <w:rFonts w:ascii="Courier New" w:hAnsi="Courier New" w:cs="Courier New"/>
                  <w:color w:val="0000FF"/>
                  <w:sz w:val="18"/>
                  <w:lang w:val="en-US" w:eastAsia="fi-FI"/>
                </w:rPr>
                <w:delText>&gt;</w:delText>
              </w:r>
            </w:del>
          </w:p>
          <w:p w14:paraId="08E99813" w14:textId="77777777" w:rsidR="00F34600" w:rsidRPr="004E48A5" w:rsidRDefault="00F34600" w:rsidP="006E3906">
            <w:pPr>
              <w:suppressAutoHyphens/>
              <w:autoSpaceDE w:val="0"/>
              <w:autoSpaceDN w:val="0"/>
              <w:adjustRightInd w:val="0"/>
              <w:ind w:left="1988" w:hanging="1988"/>
              <w:jc w:val="left"/>
              <w:rPr>
                <w:rFonts w:ascii="Courier New" w:hAnsi="Courier New" w:cs="Courier New"/>
                <w:color w:val="0000FF"/>
                <w:sz w:val="18"/>
                <w:lang w:val="en-US" w:eastAsia="fi-FI"/>
              </w:rPr>
            </w:pPr>
            <w:r w:rsidRPr="004E48A5">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value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xsi:type</w:t>
            </w:r>
            <w:r w:rsidRPr="004E48A5">
              <w:rPr>
                <w:rFonts w:ascii="Courier New" w:hAnsi="Courier New" w:cs="Courier New"/>
                <w:color w:val="0000FF"/>
                <w:sz w:val="18"/>
                <w:lang w:val="en-US" w:eastAsia="fi-FI"/>
              </w:rPr>
              <w:t>="</w:t>
            </w:r>
            <w:del w:id="488" w:author="Tekijä">
              <w:r w:rsidRPr="004E48A5" w:rsidDel="00B4787B">
                <w:rPr>
                  <w:rFonts w:ascii="Courier New" w:hAnsi="Courier New" w:cs="Courier New"/>
                  <w:color w:val="000000"/>
                  <w:sz w:val="18"/>
                  <w:lang w:val="en-US" w:eastAsia="fi-FI"/>
                </w:rPr>
                <w:delText>CD</w:delText>
              </w:r>
            </w:del>
            <w:ins w:id="489" w:author="Tekijä">
              <w:r w:rsidR="00B4787B" w:rsidRPr="004E48A5">
                <w:rPr>
                  <w:rFonts w:ascii="Courier New" w:hAnsi="Courier New" w:cs="Courier New"/>
                  <w:color w:val="000000"/>
                  <w:sz w:val="18"/>
                  <w:lang w:val="en-US" w:eastAsia="fi-FI"/>
                </w:rPr>
                <w:t>CV</w:t>
              </w:r>
            </w:ins>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10</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1.2.246.537.6.682.2013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STH - STH5B Karieksen aktiivisuus 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displayName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Aktiivinen</w:t>
            </w:r>
            <w:r w:rsidRPr="004E48A5">
              <w:rPr>
                <w:rFonts w:ascii="Courier New" w:hAnsi="Courier New" w:cs="Courier New"/>
                <w:color w:val="0000FF"/>
                <w:sz w:val="18"/>
                <w:lang w:val="en-US" w:eastAsia="fi-FI"/>
              </w:rPr>
              <w:t>"/&gt;</w:t>
            </w:r>
          </w:p>
          <w:p w14:paraId="047BC9B4"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color w:val="0000FF"/>
                <w:sz w:val="18"/>
                <w:lang w:val="en-US" w:eastAsia="fi-FI"/>
              </w:rPr>
              <w:t>&gt;</w:t>
            </w:r>
          </w:p>
          <w:p w14:paraId="1BF5A5BB"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color w:val="0000FF"/>
                <w:sz w:val="18"/>
                <w:lang w:val="en-US" w:eastAsia="fi-FI"/>
              </w:rPr>
              <w:t>&gt;</w:t>
            </w:r>
          </w:p>
          <w:p w14:paraId="39E3B846"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typeCode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COMP</w:t>
            </w:r>
            <w:r w:rsidRPr="00F34600">
              <w:rPr>
                <w:rFonts w:ascii="Courier New" w:hAnsi="Courier New" w:cs="Courier New"/>
                <w:color w:val="0000FF"/>
                <w:sz w:val="18"/>
                <w:lang w:val="en-US" w:eastAsia="fi-FI"/>
              </w:rPr>
              <w:t>"&gt;</w:t>
            </w:r>
          </w:p>
          <w:p w14:paraId="702117E3"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474747"/>
                <w:sz w:val="18"/>
                <w:lang w:val="en-US" w:eastAsia="fi-FI"/>
              </w:rPr>
              <w:t xml:space="preserve"> Karieksen lisätiedot</w:t>
            </w:r>
            <w:r w:rsidRPr="00F34600">
              <w:rPr>
                <w:rFonts w:ascii="Courier New" w:hAnsi="Courier New" w:cs="Courier New"/>
                <w:color w:val="0000FF"/>
                <w:sz w:val="18"/>
                <w:lang w:val="en-US" w:eastAsia="fi-FI"/>
              </w:rPr>
              <w:t>--&gt;</w:t>
            </w:r>
          </w:p>
          <w:p w14:paraId="409E6417"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classCode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COND</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moodCode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EVN</w:t>
            </w:r>
            <w:r w:rsidRPr="00F34600">
              <w:rPr>
                <w:rFonts w:ascii="Courier New" w:hAnsi="Courier New" w:cs="Courier New"/>
                <w:color w:val="0000FF"/>
                <w:sz w:val="18"/>
                <w:lang w:val="en-US" w:eastAsia="fi-FI"/>
              </w:rPr>
              <w:t>"&gt;</w:t>
            </w:r>
          </w:p>
          <w:p w14:paraId="17728D51" w14:textId="77777777" w:rsidR="00F34600" w:rsidRPr="00F34600" w:rsidRDefault="00F34600" w:rsidP="006E3906">
            <w:pPr>
              <w:suppressAutoHyphens/>
              <w:autoSpaceDE w:val="0"/>
              <w:autoSpaceDN w:val="0"/>
              <w:adjustRightInd w:val="0"/>
              <w:ind w:left="1988" w:hanging="1988"/>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code</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37</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codeSystem</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1.2.246.537.6.12.2002.901.2013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codeSystemName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THL/Tietosisältö - STH01 Hampaiston nykytila 2013</w:t>
            </w:r>
            <w:r w:rsidRPr="00F34600">
              <w:rPr>
                <w:rFonts w:ascii="Courier New" w:hAnsi="Courier New" w:cs="Courier New"/>
                <w:color w:val="0000FF"/>
                <w:sz w:val="18"/>
                <w:lang w:val="en-US" w:eastAsia="fi-FI"/>
              </w:rPr>
              <w:t>"</w:t>
            </w:r>
            <w:r w:rsidRPr="00F34600">
              <w:rPr>
                <w:rFonts w:ascii="Courier New" w:hAnsi="Courier New" w:cs="Courier New"/>
                <w:i/>
                <w:iCs/>
                <w:color w:val="008080"/>
                <w:sz w:val="18"/>
                <w:lang w:val="en-US" w:eastAsia="fi-FI"/>
              </w:rPr>
              <w:t xml:space="preserve"> </w:t>
            </w:r>
            <w:r w:rsidRPr="00F34600">
              <w:rPr>
                <w:rFonts w:ascii="Courier New" w:hAnsi="Courier New" w:cs="Courier New"/>
                <w:color w:val="FF0000"/>
                <w:sz w:val="18"/>
                <w:lang w:val="en-US" w:eastAsia="fi-FI"/>
              </w:rPr>
              <w:t>displayName</w:t>
            </w:r>
            <w:r w:rsidRPr="00F34600">
              <w:rPr>
                <w:rFonts w:ascii="Courier New" w:hAnsi="Courier New" w:cs="Courier New"/>
                <w:color w:val="0000FF"/>
                <w:sz w:val="18"/>
                <w:lang w:val="en-US" w:eastAsia="fi-FI"/>
              </w:rPr>
              <w:t>="</w:t>
            </w:r>
            <w:r w:rsidRPr="00F34600">
              <w:rPr>
                <w:rFonts w:ascii="Courier New" w:hAnsi="Courier New" w:cs="Courier New"/>
                <w:color w:val="000000"/>
                <w:sz w:val="18"/>
                <w:lang w:val="en-US" w:eastAsia="fi-FI"/>
              </w:rPr>
              <w:t>Karieksen lisätiedot</w:t>
            </w:r>
            <w:r w:rsidRPr="00F34600">
              <w:rPr>
                <w:rFonts w:ascii="Courier New" w:hAnsi="Courier New" w:cs="Courier New"/>
                <w:color w:val="0000FF"/>
                <w:sz w:val="18"/>
                <w:lang w:val="en-US" w:eastAsia="fi-FI"/>
              </w:rPr>
              <w:t>"/&gt;</w:t>
            </w:r>
          </w:p>
          <w:p w14:paraId="20A4106E" w14:textId="77777777" w:rsidR="00F34600" w:rsidRPr="00F34600" w:rsidDel="006E3906" w:rsidRDefault="00F34600" w:rsidP="006E3906">
            <w:pPr>
              <w:suppressAutoHyphens/>
              <w:autoSpaceDE w:val="0"/>
              <w:autoSpaceDN w:val="0"/>
              <w:adjustRightInd w:val="0"/>
              <w:jc w:val="left"/>
              <w:rPr>
                <w:del w:id="490" w:author="Tekijä"/>
                <w:rFonts w:ascii="Courier New" w:hAnsi="Courier New" w:cs="Courier New"/>
                <w:color w:val="0000FF"/>
                <w:sz w:val="18"/>
                <w:lang w:val="en-US" w:eastAsia="fi-FI"/>
              </w:rPr>
            </w:pPr>
            <w:del w:id="491" w:author="Tekijä">
              <w:r w:rsidRPr="00F34600" w:rsidDel="006E3906">
                <w:rPr>
                  <w:rFonts w:ascii="Courier New" w:hAnsi="Courier New" w:cs="Courier New"/>
                  <w:color w:val="000000"/>
                  <w:sz w:val="18"/>
                  <w:lang w:val="en-US" w:eastAsia="fi-FI"/>
                </w:rPr>
                <w:delText xml:space="preserve">                </w:delText>
              </w:r>
              <w:r w:rsidRPr="00F34600" w:rsidDel="006E3906">
                <w:rPr>
                  <w:rFonts w:ascii="Courier New" w:hAnsi="Courier New" w:cs="Courier New"/>
                  <w:color w:val="0000FF"/>
                  <w:sz w:val="18"/>
                  <w:lang w:val="en-US" w:eastAsia="fi-FI"/>
                </w:rPr>
                <w:delText>&lt;</w:delText>
              </w:r>
              <w:r w:rsidRPr="00F34600" w:rsidDel="006E3906">
                <w:rPr>
                  <w:rFonts w:ascii="Courier New" w:hAnsi="Courier New" w:cs="Courier New"/>
                  <w:color w:val="800000"/>
                  <w:sz w:val="18"/>
                  <w:lang w:val="en-US" w:eastAsia="fi-FI"/>
                </w:rPr>
                <w:delText>text</w:delText>
              </w:r>
              <w:r w:rsidRPr="00F34600" w:rsidDel="006E3906">
                <w:rPr>
                  <w:rFonts w:ascii="Courier New" w:hAnsi="Courier New" w:cs="Courier New"/>
                  <w:color w:val="0000FF"/>
                  <w:sz w:val="18"/>
                  <w:lang w:val="en-US" w:eastAsia="fi-FI"/>
                </w:rPr>
                <w:delText>&gt;</w:delText>
              </w:r>
            </w:del>
          </w:p>
          <w:p w14:paraId="511701AF" w14:textId="77777777" w:rsidR="00F34600" w:rsidRPr="00F34600" w:rsidDel="006E3906" w:rsidRDefault="00F34600" w:rsidP="006E3906">
            <w:pPr>
              <w:suppressAutoHyphens/>
              <w:autoSpaceDE w:val="0"/>
              <w:autoSpaceDN w:val="0"/>
              <w:adjustRightInd w:val="0"/>
              <w:jc w:val="left"/>
              <w:rPr>
                <w:del w:id="492" w:author="Tekijä"/>
                <w:rFonts w:ascii="Courier New" w:hAnsi="Courier New" w:cs="Courier New"/>
                <w:color w:val="0000FF"/>
                <w:sz w:val="18"/>
                <w:lang w:val="en-US" w:eastAsia="fi-FI"/>
              </w:rPr>
            </w:pPr>
            <w:del w:id="493" w:author="Tekijä">
              <w:r w:rsidRPr="00F34600" w:rsidDel="006E3906">
                <w:rPr>
                  <w:rFonts w:ascii="Courier New" w:hAnsi="Courier New" w:cs="Courier New"/>
                  <w:color w:val="000000"/>
                  <w:sz w:val="18"/>
                  <w:lang w:val="en-US" w:eastAsia="fi-FI"/>
                </w:rPr>
                <w:delText xml:space="preserve">                  </w:delText>
              </w:r>
              <w:r w:rsidRPr="00F34600" w:rsidDel="006E3906">
                <w:rPr>
                  <w:rFonts w:ascii="Courier New" w:hAnsi="Courier New" w:cs="Courier New"/>
                  <w:color w:val="0000FF"/>
                  <w:sz w:val="18"/>
                  <w:lang w:val="en-US" w:eastAsia="fi-FI"/>
                </w:rPr>
                <w:delText>&lt;</w:delText>
              </w:r>
              <w:r w:rsidRPr="00F34600" w:rsidDel="006E3906">
                <w:rPr>
                  <w:rFonts w:ascii="Courier New" w:hAnsi="Courier New" w:cs="Courier New"/>
                  <w:color w:val="800000"/>
                  <w:sz w:val="18"/>
                  <w:lang w:val="en-US" w:eastAsia="fi-FI"/>
                </w:rPr>
                <w:delText>reference</w:delText>
              </w:r>
              <w:r w:rsidRPr="00F34600" w:rsidDel="006E3906">
                <w:rPr>
                  <w:rFonts w:ascii="Courier New" w:hAnsi="Courier New" w:cs="Courier New"/>
                  <w:i/>
                  <w:iCs/>
                  <w:color w:val="008080"/>
                  <w:sz w:val="18"/>
                  <w:lang w:val="en-US" w:eastAsia="fi-FI"/>
                </w:rPr>
                <w:delText xml:space="preserve"> </w:delText>
              </w:r>
              <w:r w:rsidRPr="00F34600" w:rsidDel="006E3906">
                <w:rPr>
                  <w:rFonts w:ascii="Courier New" w:hAnsi="Courier New" w:cs="Courier New"/>
                  <w:color w:val="FF0000"/>
                  <w:sz w:val="18"/>
                  <w:lang w:val="en-US" w:eastAsia="fi-FI"/>
                </w:rPr>
                <w:delText>value</w:delText>
              </w:r>
              <w:r w:rsidRPr="00F34600" w:rsidDel="006E3906">
                <w:rPr>
                  <w:rFonts w:ascii="Courier New" w:hAnsi="Courier New" w:cs="Courier New"/>
                  <w:color w:val="0000FF"/>
                  <w:sz w:val="18"/>
                  <w:lang w:val="en-US" w:eastAsia="fi-FI"/>
                </w:rPr>
                <w:delText>="</w:delText>
              </w:r>
              <w:r w:rsidRPr="00F34600" w:rsidDel="006E3906">
                <w:rPr>
                  <w:rFonts w:ascii="Courier New" w:hAnsi="Courier New" w:cs="Courier New"/>
                  <w:color w:val="000000"/>
                  <w:sz w:val="18"/>
                  <w:lang w:val="en-US" w:eastAsia="fi-FI"/>
                </w:rPr>
                <w:delText>#OID1.2.246.10.1234567.14.2013.123.1.10.1.20</w:delText>
              </w:r>
              <w:r w:rsidRPr="00F34600" w:rsidDel="006E3906">
                <w:rPr>
                  <w:rFonts w:ascii="Courier New" w:hAnsi="Courier New" w:cs="Courier New"/>
                  <w:color w:val="0000FF"/>
                  <w:sz w:val="18"/>
                  <w:lang w:val="en-US" w:eastAsia="fi-FI"/>
                </w:rPr>
                <w:delText>"/&gt;</w:delText>
              </w:r>
            </w:del>
          </w:p>
          <w:p w14:paraId="7AA8797A" w14:textId="77777777" w:rsidR="00F34600" w:rsidRPr="00F34600" w:rsidDel="006E3906" w:rsidRDefault="00F34600" w:rsidP="006E3906">
            <w:pPr>
              <w:suppressAutoHyphens/>
              <w:autoSpaceDE w:val="0"/>
              <w:autoSpaceDN w:val="0"/>
              <w:adjustRightInd w:val="0"/>
              <w:jc w:val="left"/>
              <w:rPr>
                <w:del w:id="494" w:author="Tekijä"/>
                <w:rFonts w:ascii="Courier New" w:hAnsi="Courier New" w:cs="Courier New"/>
                <w:color w:val="0000FF"/>
                <w:sz w:val="18"/>
                <w:lang w:val="en-US" w:eastAsia="fi-FI"/>
              </w:rPr>
            </w:pPr>
            <w:del w:id="495" w:author="Tekijä">
              <w:r w:rsidRPr="00F34600" w:rsidDel="006E3906">
                <w:rPr>
                  <w:rFonts w:ascii="Courier New" w:hAnsi="Courier New" w:cs="Courier New"/>
                  <w:color w:val="000000"/>
                  <w:sz w:val="18"/>
                  <w:lang w:val="en-US" w:eastAsia="fi-FI"/>
                </w:rPr>
                <w:delText xml:space="preserve">                </w:delText>
              </w:r>
              <w:r w:rsidRPr="00F34600" w:rsidDel="006E3906">
                <w:rPr>
                  <w:rFonts w:ascii="Courier New" w:hAnsi="Courier New" w:cs="Courier New"/>
                  <w:color w:val="0000FF"/>
                  <w:sz w:val="18"/>
                  <w:lang w:val="en-US" w:eastAsia="fi-FI"/>
                </w:rPr>
                <w:delText>&lt;/</w:delText>
              </w:r>
              <w:r w:rsidRPr="00F34600" w:rsidDel="006E3906">
                <w:rPr>
                  <w:rFonts w:ascii="Courier New" w:hAnsi="Courier New" w:cs="Courier New"/>
                  <w:color w:val="800000"/>
                  <w:sz w:val="18"/>
                  <w:lang w:val="en-US" w:eastAsia="fi-FI"/>
                </w:rPr>
                <w:delText>text</w:delText>
              </w:r>
              <w:r w:rsidRPr="00F34600" w:rsidDel="006E3906">
                <w:rPr>
                  <w:rFonts w:ascii="Courier New" w:hAnsi="Courier New" w:cs="Courier New"/>
                  <w:color w:val="0000FF"/>
                  <w:sz w:val="18"/>
                  <w:lang w:val="en-US" w:eastAsia="fi-FI"/>
                </w:rPr>
                <w:delText>&gt;</w:delText>
              </w:r>
            </w:del>
          </w:p>
          <w:p w14:paraId="2C493488"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eastAsia="fi-FI"/>
              </w:rPr>
              <w:t>&lt;</w:t>
            </w:r>
            <w:r w:rsidRPr="00F34600">
              <w:rPr>
                <w:rFonts w:ascii="Courier New" w:hAnsi="Courier New" w:cs="Courier New"/>
                <w:color w:val="800000"/>
                <w:sz w:val="18"/>
                <w:lang w:eastAsia="fi-FI"/>
              </w:rPr>
              <w:t>value</w:t>
            </w:r>
            <w:r w:rsidRPr="00F34600">
              <w:rPr>
                <w:rFonts w:ascii="Courier New" w:hAnsi="Courier New" w:cs="Courier New"/>
                <w:i/>
                <w:iCs/>
                <w:color w:val="008080"/>
                <w:sz w:val="18"/>
                <w:lang w:eastAsia="fi-FI"/>
              </w:rPr>
              <w:t xml:space="preserve"> </w:t>
            </w:r>
            <w:r w:rsidRPr="00F34600">
              <w:rPr>
                <w:rFonts w:ascii="Courier New" w:hAnsi="Courier New" w:cs="Courier New"/>
                <w:color w:val="FF0000"/>
                <w:sz w:val="18"/>
                <w:lang w:eastAsia="fi-FI"/>
              </w:rPr>
              <w:t>xsi:type</w:t>
            </w:r>
            <w:r w:rsidRPr="00F34600">
              <w:rPr>
                <w:rFonts w:ascii="Courier New" w:hAnsi="Courier New" w:cs="Courier New"/>
                <w:color w:val="0000FF"/>
                <w:sz w:val="18"/>
                <w:lang w:eastAsia="fi-FI"/>
              </w:rPr>
              <w:t>="</w:t>
            </w:r>
            <w:r w:rsidRPr="00F34600">
              <w:rPr>
                <w:rFonts w:ascii="Courier New" w:hAnsi="Courier New" w:cs="Courier New"/>
                <w:color w:val="000000"/>
                <w:sz w:val="18"/>
                <w:lang w:eastAsia="fi-FI"/>
              </w:rPr>
              <w:t>ST</w:t>
            </w:r>
            <w:r w:rsidRPr="00F34600">
              <w:rPr>
                <w:rFonts w:ascii="Courier New" w:hAnsi="Courier New" w:cs="Courier New"/>
                <w:color w:val="0000FF"/>
                <w:sz w:val="18"/>
                <w:lang w:eastAsia="fi-FI"/>
              </w:rPr>
              <w:t>"&gt;</w:t>
            </w:r>
            <w:r w:rsidRPr="00F34600">
              <w:rPr>
                <w:rFonts w:ascii="Courier New" w:hAnsi="Courier New" w:cs="Courier New"/>
                <w:color w:val="000000"/>
                <w:sz w:val="18"/>
                <w:lang w:eastAsia="fi-FI"/>
              </w:rPr>
              <w:t>lisätiedot tähän</w:t>
            </w:r>
            <w:r w:rsidRPr="00F34600">
              <w:rPr>
                <w:rFonts w:ascii="Courier New" w:hAnsi="Courier New" w:cs="Courier New"/>
                <w:color w:val="0000FF"/>
                <w:sz w:val="18"/>
                <w:lang w:eastAsia="fi-FI"/>
              </w:rPr>
              <w:t>&lt;/</w:t>
            </w:r>
            <w:r w:rsidRPr="00F34600">
              <w:rPr>
                <w:rFonts w:ascii="Courier New" w:hAnsi="Courier New" w:cs="Courier New"/>
                <w:color w:val="800000"/>
                <w:sz w:val="18"/>
                <w:lang w:eastAsia="fi-FI"/>
              </w:rPr>
              <w:t>value</w:t>
            </w:r>
            <w:r w:rsidRPr="00F34600">
              <w:rPr>
                <w:rFonts w:ascii="Courier New" w:hAnsi="Courier New" w:cs="Courier New"/>
                <w:color w:val="0000FF"/>
                <w:sz w:val="18"/>
                <w:lang w:eastAsia="fi-FI"/>
              </w:rPr>
              <w:t>&gt;</w:t>
            </w:r>
          </w:p>
          <w:p w14:paraId="0F711EF3"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color w:val="0000FF"/>
                <w:sz w:val="18"/>
                <w:lang w:val="en-US" w:eastAsia="fi-FI"/>
              </w:rPr>
              <w:t>&gt;</w:t>
            </w:r>
          </w:p>
          <w:p w14:paraId="01BD0614"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color w:val="0000FF"/>
                <w:sz w:val="18"/>
                <w:lang w:val="en-US" w:eastAsia="fi-FI"/>
              </w:rPr>
              <w:t>&gt;</w:t>
            </w:r>
          </w:p>
          <w:p w14:paraId="4B9EF0C7" w14:textId="77777777" w:rsidR="00F34600" w:rsidRPr="00F34600" w:rsidRDefault="00F34600" w:rsidP="006E3906">
            <w:pPr>
              <w:suppressAutoHyphens/>
              <w:autoSpaceDE w:val="0"/>
              <w:autoSpaceDN w:val="0"/>
              <w:adjustRightInd w:val="0"/>
              <w:jc w:val="left"/>
              <w:rPr>
                <w:rFonts w:ascii="Courier New" w:hAnsi="Courier New" w:cs="Courier New"/>
                <w:color w:val="0000FF"/>
                <w:sz w:val="18"/>
                <w:lang w:val="en-US" w:eastAsia="fi-FI"/>
              </w:rPr>
            </w:pPr>
            <w:r w:rsidRPr="00F34600">
              <w:rPr>
                <w:rFonts w:ascii="Courier New" w:hAnsi="Courier New" w:cs="Courier New"/>
                <w:color w:val="000000"/>
                <w:sz w:val="18"/>
                <w:lang w:val="en-US" w:eastAsia="fi-FI"/>
              </w:rPr>
              <w:t xml:space="preserve">     </w:t>
            </w: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observation</w:t>
            </w:r>
            <w:r w:rsidRPr="00F34600">
              <w:rPr>
                <w:rFonts w:ascii="Courier New" w:hAnsi="Courier New" w:cs="Courier New"/>
                <w:color w:val="0000FF"/>
                <w:sz w:val="18"/>
                <w:lang w:val="en-US" w:eastAsia="fi-FI"/>
              </w:rPr>
              <w:t>&gt;</w:t>
            </w:r>
          </w:p>
          <w:p w14:paraId="2B87CF06" w14:textId="77777777" w:rsidR="00143531" w:rsidRPr="00143531" w:rsidRDefault="00F34600" w:rsidP="006E3906">
            <w:pPr>
              <w:suppressAutoHyphens/>
              <w:autoSpaceDE w:val="0"/>
              <w:autoSpaceDN w:val="0"/>
              <w:adjustRightInd w:val="0"/>
              <w:jc w:val="left"/>
              <w:rPr>
                <w:rFonts w:ascii="Courier New" w:hAnsi="Courier New" w:cs="Courier New"/>
                <w:sz w:val="18"/>
                <w:szCs w:val="18"/>
                <w:lang w:val="en-US"/>
              </w:rPr>
            </w:pPr>
            <w:r w:rsidRPr="00F34600">
              <w:rPr>
                <w:rFonts w:ascii="Courier New" w:hAnsi="Courier New" w:cs="Courier New"/>
                <w:color w:val="0000FF"/>
                <w:sz w:val="18"/>
                <w:lang w:val="en-US" w:eastAsia="fi-FI"/>
              </w:rPr>
              <w:t>&lt;/</w:t>
            </w:r>
            <w:r w:rsidRPr="00F34600">
              <w:rPr>
                <w:rFonts w:ascii="Courier New" w:hAnsi="Courier New" w:cs="Courier New"/>
                <w:color w:val="800000"/>
                <w:sz w:val="18"/>
                <w:lang w:val="en-US" w:eastAsia="fi-FI"/>
              </w:rPr>
              <w:t>entryRelationship</w:t>
            </w:r>
            <w:r w:rsidRPr="00F34600">
              <w:rPr>
                <w:rFonts w:ascii="Courier New" w:hAnsi="Courier New" w:cs="Courier New"/>
                <w:color w:val="0000FF"/>
                <w:sz w:val="18"/>
                <w:lang w:val="en-US" w:eastAsia="fi-FI"/>
              </w:rPr>
              <w:t>&gt;</w:t>
            </w:r>
          </w:p>
        </w:tc>
      </w:tr>
    </w:tbl>
    <w:p w14:paraId="59B39300" w14:textId="77777777" w:rsidR="00143531" w:rsidRPr="00143531" w:rsidRDefault="00143531" w:rsidP="008E33EF">
      <w:pPr>
        <w:pStyle w:val="Otsikko3"/>
      </w:pPr>
      <w:bookmarkStart w:id="496" w:name="_Toc377399067"/>
      <w:bookmarkStart w:id="497" w:name="_Toc436732537"/>
      <w:r w:rsidRPr="00143531">
        <w:t>Hampaaseen lisätyn materiaalin käyttötarkoitus ja hampaaseen lisätty materiaali</w:t>
      </w:r>
      <w:bookmarkEnd w:id="496"/>
      <w:bookmarkEnd w:id="497"/>
    </w:p>
    <w:p w14:paraId="591B4136" w14:textId="77777777" w:rsidR="00143531" w:rsidRPr="00143531" w:rsidRDefault="00143531" w:rsidP="00143531">
      <w:r w:rsidRPr="00143531">
        <w:t>Hampaaseen lisätyn materiaalin tiedot annetaan omassa eR.observation rakenteessa samalla hiera</w:t>
      </w:r>
      <w:r w:rsidRPr="00143531">
        <w:t>r</w:t>
      </w:r>
      <w:r w:rsidRPr="00143531">
        <w:t>kiatasolla kuin karieksen tiedot. Observation code:ssa tietosisältömäärityksen kentän lisäksi tulee qualifier-rakenteella hampaaseen lisätyn materiaalin käyttötarkoitus STH6 luokituksella. Observat</w:t>
      </w:r>
      <w:r w:rsidRPr="00143531">
        <w:t>i</w:t>
      </w:r>
      <w:r w:rsidRPr="00143531">
        <w:t xml:space="preserve">on value:ssa annetaan lisätty materiaali STH7 luokituksella. </w:t>
      </w:r>
    </w:p>
    <w:p w14:paraId="05A1A922" w14:textId="77777777" w:rsidR="00143531" w:rsidRPr="00143531" w:rsidRDefault="00143531" w:rsidP="0014353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143531" w:rsidRPr="00143531" w14:paraId="53B83BA3" w14:textId="77777777" w:rsidTr="00143531">
        <w:tc>
          <w:tcPr>
            <w:tcW w:w="9779" w:type="dxa"/>
            <w:tcBorders>
              <w:top w:val="single" w:sz="4" w:space="0" w:color="000000"/>
              <w:left w:val="single" w:sz="4" w:space="0" w:color="000000"/>
              <w:bottom w:val="single" w:sz="4" w:space="0" w:color="000000"/>
              <w:right w:val="single" w:sz="4" w:space="0" w:color="000000"/>
            </w:tcBorders>
            <w:hideMark/>
          </w:tcPr>
          <w:p w14:paraId="25E24223" w14:textId="77777777" w:rsidR="009E499D" w:rsidRPr="0040258D" w:rsidRDefault="009E499D" w:rsidP="009E499D">
            <w:pPr>
              <w:autoSpaceDE w:val="0"/>
              <w:autoSpaceDN w:val="0"/>
              <w:adjustRightInd w:val="0"/>
              <w:jc w:val="left"/>
              <w:rPr>
                <w:ins w:id="498" w:author="Tekijä"/>
                <w:rFonts w:ascii="Courier New" w:hAnsi="Courier New" w:cs="Courier New"/>
                <w:color w:val="0000FF"/>
                <w:sz w:val="18"/>
                <w:lang w:eastAsia="fi-FI"/>
              </w:rPr>
            </w:pPr>
            <w:ins w:id="499" w:author="Tekijä">
              <w:r w:rsidRPr="0040258D">
                <w:rPr>
                  <w:rFonts w:ascii="Courier New" w:hAnsi="Courier New" w:cs="Courier New"/>
                  <w:color w:val="0000FF"/>
                  <w:sz w:val="18"/>
                  <w:lang w:eastAsia="fi-FI"/>
                </w:rPr>
                <w:t>&lt;!--</w:t>
              </w:r>
              <w:r w:rsidRPr="0040258D">
                <w:rPr>
                  <w:rFonts w:ascii="Courier New" w:hAnsi="Courier New" w:cs="Courier New"/>
                  <w:color w:val="474747"/>
                  <w:sz w:val="18"/>
                  <w:lang w:eastAsia="fi-FI"/>
                </w:rPr>
                <w:t xml:space="preserve"> STH6 Hampaaseen lisätyn materiaalin käyttötarkoitus</w:t>
              </w:r>
              <w:r>
                <w:t xml:space="preserve"> </w:t>
              </w:r>
              <w:r w:rsidRPr="009E499D">
                <w:rPr>
                  <w:rFonts w:ascii="Courier New" w:hAnsi="Courier New" w:cs="Courier New"/>
                  <w:color w:val="474747"/>
                  <w:sz w:val="18"/>
                  <w:lang w:eastAsia="fi-FI"/>
                </w:rPr>
                <w:t>ja STH7 Hampaaseen lisätty m</w:t>
              </w:r>
              <w:r w:rsidRPr="009E499D">
                <w:rPr>
                  <w:rFonts w:ascii="Courier New" w:hAnsi="Courier New" w:cs="Courier New"/>
                  <w:color w:val="474747"/>
                  <w:sz w:val="18"/>
                  <w:lang w:eastAsia="fi-FI"/>
                </w:rPr>
                <w:t>a</w:t>
              </w:r>
              <w:r w:rsidRPr="009E499D">
                <w:rPr>
                  <w:rFonts w:ascii="Courier New" w:hAnsi="Courier New" w:cs="Courier New"/>
                  <w:color w:val="474747"/>
                  <w:sz w:val="18"/>
                  <w:lang w:eastAsia="fi-FI"/>
                </w:rPr>
                <w:t>teriaali, toistuva - käyttötarkoituksen toistuessa koko eR.observation -rakenne toistuu</w:t>
              </w:r>
              <w:r w:rsidRPr="0040258D">
                <w:rPr>
                  <w:rFonts w:ascii="Courier New" w:hAnsi="Courier New" w:cs="Courier New"/>
                  <w:color w:val="474747"/>
                  <w:sz w:val="18"/>
                  <w:lang w:eastAsia="fi-FI"/>
                </w:rPr>
                <w:t xml:space="preserve"> </w:t>
              </w:r>
              <w:r w:rsidRPr="0040258D">
                <w:rPr>
                  <w:rFonts w:ascii="Courier New" w:hAnsi="Courier New" w:cs="Courier New"/>
                  <w:color w:val="0000FF"/>
                  <w:sz w:val="18"/>
                  <w:lang w:eastAsia="fi-FI"/>
                </w:rPr>
                <w:t>--&gt;</w:t>
              </w:r>
            </w:ins>
          </w:p>
          <w:p w14:paraId="741008CF" w14:textId="77777777" w:rsidR="0040258D" w:rsidRPr="009E499D" w:rsidRDefault="0040258D" w:rsidP="0040258D">
            <w:pPr>
              <w:autoSpaceDE w:val="0"/>
              <w:autoSpaceDN w:val="0"/>
              <w:adjustRightInd w:val="0"/>
              <w:jc w:val="left"/>
              <w:rPr>
                <w:rFonts w:ascii="Courier New" w:hAnsi="Courier New" w:cs="Courier New"/>
                <w:color w:val="0000FF"/>
                <w:sz w:val="18"/>
                <w:lang w:val="en-US" w:eastAsia="fi-FI"/>
              </w:rPr>
            </w:pPr>
            <w:r w:rsidRPr="009E499D">
              <w:rPr>
                <w:rFonts w:ascii="Courier New" w:hAnsi="Courier New" w:cs="Courier New"/>
                <w:color w:val="0000FF"/>
                <w:sz w:val="18"/>
                <w:lang w:val="en-US" w:eastAsia="fi-FI"/>
              </w:rPr>
              <w:t>&lt;</w:t>
            </w:r>
            <w:r w:rsidRPr="009E499D">
              <w:rPr>
                <w:rFonts w:ascii="Courier New" w:hAnsi="Courier New" w:cs="Courier New"/>
                <w:color w:val="800000"/>
                <w:sz w:val="18"/>
                <w:lang w:val="en-US" w:eastAsia="fi-FI"/>
              </w:rPr>
              <w:t>entryRelationship</w:t>
            </w:r>
            <w:r w:rsidRPr="009E499D">
              <w:rPr>
                <w:rFonts w:ascii="Courier New" w:hAnsi="Courier New" w:cs="Courier New"/>
                <w:i/>
                <w:iCs/>
                <w:color w:val="008080"/>
                <w:sz w:val="18"/>
                <w:lang w:val="en-US" w:eastAsia="fi-FI"/>
              </w:rPr>
              <w:t xml:space="preserve"> </w:t>
            </w:r>
            <w:r w:rsidRPr="009E499D">
              <w:rPr>
                <w:rFonts w:ascii="Courier New" w:hAnsi="Courier New" w:cs="Courier New"/>
                <w:color w:val="FF0000"/>
                <w:sz w:val="18"/>
                <w:lang w:val="en-US" w:eastAsia="fi-FI"/>
              </w:rPr>
              <w:t>typeCode</w:t>
            </w:r>
            <w:r w:rsidRPr="009E499D">
              <w:rPr>
                <w:rFonts w:ascii="Courier New" w:hAnsi="Courier New" w:cs="Courier New"/>
                <w:color w:val="0000FF"/>
                <w:sz w:val="18"/>
                <w:lang w:val="en-US" w:eastAsia="fi-FI"/>
              </w:rPr>
              <w:t>="</w:t>
            </w:r>
            <w:r w:rsidRPr="009E499D">
              <w:rPr>
                <w:rFonts w:ascii="Courier New" w:hAnsi="Courier New" w:cs="Courier New"/>
                <w:color w:val="000000"/>
                <w:sz w:val="18"/>
                <w:lang w:val="en-US" w:eastAsia="fi-FI"/>
              </w:rPr>
              <w:t>COMP</w:t>
            </w:r>
            <w:r w:rsidRPr="009E499D">
              <w:rPr>
                <w:rFonts w:ascii="Courier New" w:hAnsi="Courier New" w:cs="Courier New"/>
                <w:color w:val="0000FF"/>
                <w:sz w:val="18"/>
                <w:lang w:val="en-US" w:eastAsia="fi-FI"/>
              </w:rPr>
              <w:t>"&gt;</w:t>
            </w:r>
          </w:p>
          <w:p w14:paraId="262EF412" w14:textId="77777777" w:rsidR="0040258D" w:rsidRPr="0040258D" w:rsidRDefault="0040258D" w:rsidP="0040258D">
            <w:pPr>
              <w:autoSpaceDE w:val="0"/>
              <w:autoSpaceDN w:val="0"/>
              <w:adjustRightInd w:val="0"/>
              <w:jc w:val="left"/>
              <w:rPr>
                <w:rFonts w:ascii="Courier New" w:hAnsi="Courier New" w:cs="Courier New"/>
                <w:color w:val="0000FF"/>
                <w:sz w:val="18"/>
                <w:lang w:val="en-US" w:eastAsia="fi-FI"/>
              </w:rPr>
            </w:pPr>
            <w:r w:rsidRPr="009E499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observation</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classCode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COND</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moodCode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EVN</w:t>
            </w:r>
            <w:r w:rsidRPr="0040258D">
              <w:rPr>
                <w:rFonts w:ascii="Courier New" w:hAnsi="Courier New" w:cs="Courier New"/>
                <w:color w:val="0000FF"/>
                <w:sz w:val="18"/>
                <w:lang w:val="en-US" w:eastAsia="fi-FI"/>
              </w:rPr>
              <w:t>"&gt;</w:t>
            </w:r>
          </w:p>
          <w:p w14:paraId="72562E94" w14:textId="77777777" w:rsidR="0040258D" w:rsidRPr="004E48A5" w:rsidRDefault="0040258D" w:rsidP="0040258D">
            <w:pPr>
              <w:autoSpaceDE w:val="0"/>
              <w:autoSpaceDN w:val="0"/>
              <w:adjustRightInd w:val="0"/>
              <w:ind w:left="1136" w:hanging="1136"/>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code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39</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1.2.246.537.6.12.2002.901.2013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w:t>
            </w:r>
            <w:r w:rsidRPr="004E48A5">
              <w:rPr>
                <w:rFonts w:ascii="Courier New" w:hAnsi="Courier New" w:cs="Courier New"/>
                <w:color w:val="FF0000"/>
                <w:sz w:val="18"/>
                <w:lang w:val="en-US" w:eastAsia="fi-FI"/>
              </w:rPr>
              <w:t>s</w:t>
            </w:r>
            <w:r w:rsidRPr="004E48A5">
              <w:rPr>
                <w:rFonts w:ascii="Courier New" w:hAnsi="Courier New" w:cs="Courier New"/>
                <w:color w:val="FF0000"/>
                <w:sz w:val="18"/>
                <w:lang w:val="en-US" w:eastAsia="fi-FI"/>
              </w:rPr>
              <w:t>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THL/Tietosisältö - STH01 Hampaiston nykytila 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w:t>
            </w:r>
            <w:r w:rsidRPr="004E48A5">
              <w:rPr>
                <w:rFonts w:ascii="Courier New" w:hAnsi="Courier New" w:cs="Courier New"/>
                <w:color w:val="FF0000"/>
                <w:sz w:val="18"/>
                <w:lang w:val="en-US" w:eastAsia="fi-FI"/>
              </w:rPr>
              <w:t>y</w:t>
            </w:r>
            <w:r w:rsidRPr="004E48A5">
              <w:rPr>
                <w:rFonts w:ascii="Courier New" w:hAnsi="Courier New" w:cs="Courier New"/>
                <w:color w:val="FF0000"/>
                <w:sz w:val="18"/>
                <w:lang w:val="en-US" w:eastAsia="fi-FI"/>
              </w:rPr>
              <w:t>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Hampaaseen lisätty materiaali</w:t>
            </w:r>
            <w:r w:rsidRPr="004E48A5">
              <w:rPr>
                <w:rFonts w:ascii="Courier New" w:hAnsi="Courier New" w:cs="Courier New"/>
                <w:color w:val="0000FF"/>
                <w:sz w:val="18"/>
                <w:lang w:val="en-US" w:eastAsia="fi-FI"/>
              </w:rPr>
              <w:t>"&gt;</w:t>
            </w:r>
          </w:p>
          <w:p w14:paraId="6F45CE03" w14:textId="77777777" w:rsidR="0040258D" w:rsidRPr="0040258D" w:rsidRDefault="0040258D" w:rsidP="0040258D">
            <w:pPr>
              <w:autoSpaceDE w:val="0"/>
              <w:autoSpaceDN w:val="0"/>
              <w:adjustRightInd w:val="0"/>
              <w:jc w:val="left"/>
              <w:rPr>
                <w:rFonts w:ascii="Courier New" w:hAnsi="Courier New" w:cs="Courier New"/>
                <w:color w:val="0000FF"/>
                <w:sz w:val="18"/>
                <w:lang w:eastAsia="fi-FI"/>
              </w:rPr>
            </w:pPr>
            <w:r w:rsidRPr="004E48A5">
              <w:rPr>
                <w:rFonts w:ascii="Courier New" w:hAnsi="Courier New" w:cs="Courier New"/>
                <w:color w:val="000000"/>
                <w:sz w:val="18"/>
                <w:lang w:val="en-US" w:eastAsia="fi-FI"/>
              </w:rPr>
              <w:t xml:space="preserve">              </w:t>
            </w:r>
            <w:r w:rsidRPr="0040258D">
              <w:rPr>
                <w:rFonts w:ascii="Courier New" w:hAnsi="Courier New" w:cs="Courier New"/>
                <w:color w:val="0000FF"/>
                <w:sz w:val="18"/>
                <w:lang w:eastAsia="fi-FI"/>
              </w:rPr>
              <w:t>&lt;!--</w:t>
            </w:r>
            <w:r w:rsidRPr="0040258D">
              <w:rPr>
                <w:rFonts w:ascii="Courier New" w:hAnsi="Courier New" w:cs="Courier New"/>
                <w:color w:val="474747"/>
                <w:sz w:val="18"/>
                <w:lang w:eastAsia="fi-FI"/>
              </w:rPr>
              <w:t xml:space="preserve">  Hampaaseen lisätyn materiaalin käyttötarkoitus </w:t>
            </w:r>
            <w:r w:rsidRPr="0040258D">
              <w:rPr>
                <w:rFonts w:ascii="Courier New" w:hAnsi="Courier New" w:cs="Courier New"/>
                <w:color w:val="0000FF"/>
                <w:sz w:val="18"/>
                <w:lang w:eastAsia="fi-FI"/>
              </w:rPr>
              <w:t>--&gt;</w:t>
            </w:r>
          </w:p>
          <w:p w14:paraId="63FD38CE" w14:textId="77777777" w:rsidR="0040258D" w:rsidRPr="0040258D" w:rsidRDefault="0040258D" w:rsidP="0040258D">
            <w:pPr>
              <w:autoSpaceDE w:val="0"/>
              <w:autoSpaceDN w:val="0"/>
              <w:adjustRightInd w:val="0"/>
              <w:jc w:val="left"/>
              <w:rPr>
                <w:rFonts w:ascii="Courier New" w:hAnsi="Courier New" w:cs="Courier New"/>
                <w:color w:val="0000FF"/>
                <w:sz w:val="18"/>
                <w:lang w:eastAsia="fi-FI"/>
              </w:rPr>
            </w:pPr>
            <w:r w:rsidRPr="0040258D">
              <w:rPr>
                <w:rFonts w:ascii="Courier New" w:hAnsi="Courier New" w:cs="Courier New"/>
                <w:color w:val="000000"/>
                <w:sz w:val="18"/>
                <w:lang w:eastAsia="fi-FI"/>
              </w:rPr>
              <w:t xml:space="preserve">              </w:t>
            </w:r>
            <w:r w:rsidRPr="0040258D">
              <w:rPr>
                <w:rFonts w:ascii="Courier New" w:hAnsi="Courier New" w:cs="Courier New"/>
                <w:color w:val="0000FF"/>
                <w:sz w:val="18"/>
                <w:lang w:eastAsia="fi-FI"/>
              </w:rPr>
              <w:t>&lt;</w:t>
            </w:r>
            <w:r w:rsidRPr="0040258D">
              <w:rPr>
                <w:rFonts w:ascii="Courier New" w:hAnsi="Courier New" w:cs="Courier New"/>
                <w:color w:val="800000"/>
                <w:sz w:val="18"/>
                <w:lang w:eastAsia="fi-FI"/>
              </w:rPr>
              <w:t>qualifier</w:t>
            </w:r>
            <w:r w:rsidRPr="0040258D">
              <w:rPr>
                <w:rFonts w:ascii="Courier New" w:hAnsi="Courier New" w:cs="Courier New"/>
                <w:color w:val="0000FF"/>
                <w:sz w:val="18"/>
                <w:lang w:eastAsia="fi-FI"/>
              </w:rPr>
              <w:t>&gt;</w:t>
            </w:r>
          </w:p>
          <w:p w14:paraId="04793073" w14:textId="77777777" w:rsidR="0040258D" w:rsidRPr="0040258D" w:rsidRDefault="0040258D" w:rsidP="0040258D">
            <w:pPr>
              <w:autoSpaceDE w:val="0"/>
              <w:autoSpaceDN w:val="0"/>
              <w:adjustRightInd w:val="0"/>
              <w:ind w:left="1988" w:hanging="1988"/>
              <w:jc w:val="left"/>
              <w:rPr>
                <w:rFonts w:ascii="Courier New" w:hAnsi="Courier New" w:cs="Courier New"/>
                <w:color w:val="0000FF"/>
                <w:sz w:val="18"/>
                <w:lang w:eastAsia="fi-FI"/>
              </w:rPr>
            </w:pPr>
            <w:r w:rsidRPr="0040258D">
              <w:rPr>
                <w:rFonts w:ascii="Courier New" w:hAnsi="Courier New" w:cs="Courier New"/>
                <w:color w:val="000000"/>
                <w:sz w:val="18"/>
                <w:lang w:eastAsia="fi-FI"/>
              </w:rPr>
              <w:t xml:space="preserve">                 </w:t>
            </w:r>
            <w:r w:rsidRPr="0040258D">
              <w:rPr>
                <w:rFonts w:ascii="Courier New" w:hAnsi="Courier New" w:cs="Courier New"/>
                <w:color w:val="0000FF"/>
                <w:sz w:val="18"/>
                <w:lang w:eastAsia="fi-FI"/>
              </w:rPr>
              <w:t>&lt;</w:t>
            </w:r>
            <w:r w:rsidRPr="0040258D">
              <w:rPr>
                <w:rFonts w:ascii="Courier New" w:hAnsi="Courier New" w:cs="Courier New"/>
                <w:color w:val="800000"/>
                <w:sz w:val="18"/>
                <w:lang w:eastAsia="fi-FI"/>
              </w:rPr>
              <w:t>name</w:t>
            </w:r>
            <w:r w:rsidRPr="0040258D">
              <w:rPr>
                <w:rFonts w:ascii="Courier New" w:hAnsi="Courier New" w:cs="Courier New"/>
                <w:i/>
                <w:iCs/>
                <w:color w:val="008080"/>
                <w:sz w:val="18"/>
                <w:lang w:eastAsia="fi-FI"/>
              </w:rPr>
              <w:t xml:space="preserve"> </w:t>
            </w:r>
            <w:r w:rsidRPr="0040258D">
              <w:rPr>
                <w:rFonts w:ascii="Courier New" w:hAnsi="Courier New" w:cs="Courier New"/>
                <w:color w:val="FF0000"/>
                <w:sz w:val="18"/>
                <w:lang w:eastAsia="fi-FI"/>
              </w:rPr>
              <w:t>code</w:t>
            </w:r>
            <w:r w:rsidRPr="0040258D">
              <w:rPr>
                <w:rFonts w:ascii="Courier New" w:hAnsi="Courier New" w:cs="Courier New"/>
                <w:color w:val="0000FF"/>
                <w:sz w:val="18"/>
                <w:lang w:eastAsia="fi-FI"/>
              </w:rPr>
              <w:t>="</w:t>
            </w:r>
            <w:r w:rsidRPr="0040258D">
              <w:rPr>
                <w:rFonts w:ascii="Courier New" w:hAnsi="Courier New" w:cs="Courier New"/>
                <w:color w:val="000000"/>
                <w:sz w:val="18"/>
                <w:lang w:eastAsia="fi-FI"/>
              </w:rPr>
              <w:t>38</w:t>
            </w:r>
            <w:r w:rsidRPr="0040258D">
              <w:rPr>
                <w:rFonts w:ascii="Courier New" w:hAnsi="Courier New" w:cs="Courier New"/>
                <w:color w:val="0000FF"/>
                <w:sz w:val="18"/>
                <w:lang w:eastAsia="fi-FI"/>
              </w:rPr>
              <w:t>"</w:t>
            </w:r>
            <w:r w:rsidRPr="0040258D">
              <w:rPr>
                <w:rFonts w:ascii="Courier New" w:hAnsi="Courier New" w:cs="Courier New"/>
                <w:i/>
                <w:iCs/>
                <w:color w:val="008080"/>
                <w:sz w:val="18"/>
                <w:lang w:eastAsia="fi-FI"/>
              </w:rPr>
              <w:t xml:space="preserve"> </w:t>
            </w:r>
            <w:r w:rsidRPr="0040258D">
              <w:rPr>
                <w:rFonts w:ascii="Courier New" w:hAnsi="Courier New" w:cs="Courier New"/>
                <w:color w:val="FF0000"/>
                <w:sz w:val="18"/>
                <w:lang w:eastAsia="fi-FI"/>
              </w:rPr>
              <w:t>codeSystem</w:t>
            </w:r>
            <w:r w:rsidRPr="0040258D">
              <w:rPr>
                <w:rFonts w:ascii="Courier New" w:hAnsi="Courier New" w:cs="Courier New"/>
                <w:color w:val="0000FF"/>
                <w:sz w:val="18"/>
                <w:lang w:eastAsia="fi-FI"/>
              </w:rPr>
              <w:t>="</w:t>
            </w:r>
            <w:r w:rsidRPr="0040258D">
              <w:rPr>
                <w:rFonts w:ascii="Courier New" w:hAnsi="Courier New" w:cs="Courier New"/>
                <w:color w:val="000000"/>
                <w:sz w:val="18"/>
                <w:lang w:eastAsia="fi-FI"/>
              </w:rPr>
              <w:t>1.2.246.537.6.12.2002.901.2013</w:t>
            </w:r>
            <w:r w:rsidRPr="0040258D">
              <w:rPr>
                <w:rFonts w:ascii="Courier New" w:hAnsi="Courier New" w:cs="Courier New"/>
                <w:color w:val="0000FF"/>
                <w:sz w:val="18"/>
                <w:lang w:eastAsia="fi-FI"/>
              </w:rPr>
              <w:t>"</w:t>
            </w:r>
            <w:r w:rsidRPr="0040258D">
              <w:rPr>
                <w:rFonts w:ascii="Courier New" w:hAnsi="Courier New" w:cs="Courier New"/>
                <w:i/>
                <w:iCs/>
                <w:color w:val="008080"/>
                <w:sz w:val="18"/>
                <w:lang w:eastAsia="fi-FI"/>
              </w:rPr>
              <w:t xml:space="preserve"> </w:t>
            </w:r>
            <w:r w:rsidRPr="0040258D">
              <w:rPr>
                <w:rFonts w:ascii="Courier New" w:hAnsi="Courier New" w:cs="Courier New"/>
                <w:color w:val="FF0000"/>
                <w:sz w:val="18"/>
                <w:lang w:eastAsia="fi-FI"/>
              </w:rPr>
              <w:t>codeSyste</w:t>
            </w:r>
            <w:r w:rsidRPr="0040258D">
              <w:rPr>
                <w:rFonts w:ascii="Courier New" w:hAnsi="Courier New" w:cs="Courier New"/>
                <w:color w:val="FF0000"/>
                <w:sz w:val="18"/>
                <w:lang w:eastAsia="fi-FI"/>
              </w:rPr>
              <w:t>m</w:t>
            </w:r>
            <w:r w:rsidRPr="0040258D">
              <w:rPr>
                <w:rFonts w:ascii="Courier New" w:hAnsi="Courier New" w:cs="Courier New"/>
                <w:color w:val="FF0000"/>
                <w:sz w:val="18"/>
                <w:lang w:eastAsia="fi-FI"/>
              </w:rPr>
              <w:t>Name</w:t>
            </w:r>
            <w:r w:rsidRPr="0040258D">
              <w:rPr>
                <w:rFonts w:ascii="Courier New" w:hAnsi="Courier New" w:cs="Courier New"/>
                <w:color w:val="0000FF"/>
                <w:sz w:val="18"/>
                <w:lang w:eastAsia="fi-FI"/>
              </w:rPr>
              <w:t>="</w:t>
            </w:r>
            <w:r w:rsidRPr="0040258D">
              <w:rPr>
                <w:rFonts w:ascii="Courier New" w:hAnsi="Courier New" w:cs="Courier New"/>
                <w:color w:val="000000"/>
                <w:sz w:val="18"/>
                <w:lang w:eastAsia="fi-FI"/>
              </w:rPr>
              <w:t>THL/Tietosisältö - STH01 Hampaiston nykytila 2013</w:t>
            </w:r>
            <w:r w:rsidRPr="0040258D">
              <w:rPr>
                <w:rFonts w:ascii="Courier New" w:hAnsi="Courier New" w:cs="Courier New"/>
                <w:color w:val="0000FF"/>
                <w:sz w:val="18"/>
                <w:lang w:eastAsia="fi-FI"/>
              </w:rPr>
              <w:t>"</w:t>
            </w:r>
            <w:r w:rsidRPr="0040258D">
              <w:rPr>
                <w:rFonts w:ascii="Courier New" w:hAnsi="Courier New" w:cs="Courier New"/>
                <w:i/>
                <w:iCs/>
                <w:color w:val="008080"/>
                <w:sz w:val="18"/>
                <w:lang w:eastAsia="fi-FI"/>
              </w:rPr>
              <w:t xml:space="preserve"> </w:t>
            </w:r>
            <w:r w:rsidRPr="0040258D">
              <w:rPr>
                <w:rFonts w:ascii="Courier New" w:hAnsi="Courier New" w:cs="Courier New"/>
                <w:color w:val="FF0000"/>
                <w:sz w:val="18"/>
                <w:lang w:eastAsia="fi-FI"/>
              </w:rPr>
              <w:t>dis</w:t>
            </w:r>
            <w:r w:rsidRPr="0040258D">
              <w:rPr>
                <w:rFonts w:ascii="Courier New" w:hAnsi="Courier New" w:cs="Courier New"/>
                <w:color w:val="FF0000"/>
                <w:sz w:val="18"/>
                <w:lang w:eastAsia="fi-FI"/>
              </w:rPr>
              <w:t>p</w:t>
            </w:r>
            <w:r w:rsidRPr="0040258D">
              <w:rPr>
                <w:rFonts w:ascii="Courier New" w:hAnsi="Courier New" w:cs="Courier New"/>
                <w:color w:val="FF0000"/>
                <w:sz w:val="18"/>
                <w:lang w:eastAsia="fi-FI"/>
              </w:rPr>
              <w:t>layName</w:t>
            </w:r>
            <w:r w:rsidRPr="0040258D">
              <w:rPr>
                <w:rFonts w:ascii="Courier New" w:hAnsi="Courier New" w:cs="Courier New"/>
                <w:color w:val="0000FF"/>
                <w:sz w:val="18"/>
                <w:lang w:eastAsia="fi-FI"/>
              </w:rPr>
              <w:t>="</w:t>
            </w:r>
            <w:r w:rsidRPr="0040258D">
              <w:rPr>
                <w:rFonts w:ascii="Courier New" w:hAnsi="Courier New" w:cs="Courier New"/>
                <w:color w:val="000000"/>
                <w:sz w:val="18"/>
                <w:lang w:eastAsia="fi-FI"/>
              </w:rPr>
              <w:t>Hampaaseen lisätyn materiaalin käyttötarkoitus</w:t>
            </w:r>
            <w:r w:rsidRPr="0040258D">
              <w:rPr>
                <w:rFonts w:ascii="Courier New" w:hAnsi="Courier New" w:cs="Courier New"/>
                <w:color w:val="0000FF"/>
                <w:sz w:val="18"/>
                <w:lang w:eastAsia="fi-FI"/>
              </w:rPr>
              <w:t>"/&gt;</w:t>
            </w:r>
          </w:p>
          <w:p w14:paraId="384457B0" w14:textId="77777777" w:rsidR="0040258D" w:rsidRPr="0040258D" w:rsidRDefault="0040258D" w:rsidP="0040258D">
            <w:pPr>
              <w:autoSpaceDE w:val="0"/>
              <w:autoSpaceDN w:val="0"/>
              <w:adjustRightInd w:val="0"/>
              <w:ind w:left="1988" w:hanging="1988"/>
              <w:jc w:val="left"/>
              <w:rPr>
                <w:rFonts w:ascii="Courier New" w:hAnsi="Courier New" w:cs="Courier New"/>
                <w:color w:val="0000FF"/>
                <w:sz w:val="18"/>
                <w:lang w:eastAsia="fi-FI"/>
              </w:rPr>
            </w:pPr>
            <w:r w:rsidRPr="0040258D">
              <w:rPr>
                <w:rFonts w:ascii="Courier New" w:hAnsi="Courier New" w:cs="Courier New"/>
                <w:color w:val="000000"/>
                <w:sz w:val="18"/>
                <w:lang w:eastAsia="fi-FI"/>
              </w:rPr>
              <w:t xml:space="preserve">                 </w:t>
            </w:r>
            <w:r w:rsidRPr="0040258D">
              <w:rPr>
                <w:rFonts w:ascii="Courier New" w:hAnsi="Courier New" w:cs="Courier New"/>
                <w:color w:val="0000FF"/>
                <w:sz w:val="18"/>
                <w:lang w:eastAsia="fi-FI"/>
              </w:rPr>
              <w:t>&lt;</w:t>
            </w:r>
            <w:r w:rsidRPr="0040258D">
              <w:rPr>
                <w:rFonts w:ascii="Courier New" w:hAnsi="Courier New" w:cs="Courier New"/>
                <w:color w:val="800000"/>
                <w:sz w:val="18"/>
                <w:lang w:eastAsia="fi-FI"/>
              </w:rPr>
              <w:t>value</w:t>
            </w:r>
            <w:r w:rsidRPr="0040258D">
              <w:rPr>
                <w:rFonts w:ascii="Courier New" w:hAnsi="Courier New" w:cs="Courier New"/>
                <w:i/>
                <w:iCs/>
                <w:color w:val="008080"/>
                <w:sz w:val="18"/>
                <w:lang w:eastAsia="fi-FI"/>
              </w:rPr>
              <w:t xml:space="preserve"> </w:t>
            </w:r>
            <w:r w:rsidRPr="0040258D">
              <w:rPr>
                <w:rFonts w:ascii="Courier New" w:hAnsi="Courier New" w:cs="Courier New"/>
                <w:color w:val="FF0000"/>
                <w:sz w:val="18"/>
                <w:lang w:eastAsia="fi-FI"/>
              </w:rPr>
              <w:t>code</w:t>
            </w:r>
            <w:r w:rsidRPr="0040258D">
              <w:rPr>
                <w:rFonts w:ascii="Courier New" w:hAnsi="Courier New" w:cs="Courier New"/>
                <w:color w:val="0000FF"/>
                <w:sz w:val="18"/>
                <w:lang w:eastAsia="fi-FI"/>
              </w:rPr>
              <w:t>="</w:t>
            </w:r>
            <w:r w:rsidRPr="0040258D">
              <w:rPr>
                <w:rFonts w:ascii="Courier New" w:hAnsi="Courier New" w:cs="Courier New"/>
                <w:color w:val="000000"/>
                <w:sz w:val="18"/>
                <w:lang w:eastAsia="fi-FI"/>
              </w:rPr>
              <w:t>1</w:t>
            </w:r>
            <w:r w:rsidRPr="0040258D">
              <w:rPr>
                <w:rFonts w:ascii="Courier New" w:hAnsi="Courier New" w:cs="Courier New"/>
                <w:color w:val="0000FF"/>
                <w:sz w:val="18"/>
                <w:lang w:eastAsia="fi-FI"/>
              </w:rPr>
              <w:t>"</w:t>
            </w:r>
            <w:r w:rsidRPr="0040258D">
              <w:rPr>
                <w:rFonts w:ascii="Courier New" w:hAnsi="Courier New" w:cs="Courier New"/>
                <w:i/>
                <w:iCs/>
                <w:color w:val="008080"/>
                <w:sz w:val="18"/>
                <w:lang w:eastAsia="fi-FI"/>
              </w:rPr>
              <w:t xml:space="preserve"> </w:t>
            </w:r>
            <w:r w:rsidRPr="0040258D">
              <w:rPr>
                <w:rFonts w:ascii="Courier New" w:hAnsi="Courier New" w:cs="Courier New"/>
                <w:color w:val="FF0000"/>
                <w:sz w:val="18"/>
                <w:lang w:eastAsia="fi-FI"/>
              </w:rPr>
              <w:t>codeSystem</w:t>
            </w:r>
            <w:r w:rsidRPr="0040258D">
              <w:rPr>
                <w:rFonts w:ascii="Courier New" w:hAnsi="Courier New" w:cs="Courier New"/>
                <w:color w:val="0000FF"/>
                <w:sz w:val="18"/>
                <w:lang w:eastAsia="fi-FI"/>
              </w:rPr>
              <w:t>="</w:t>
            </w:r>
            <w:r w:rsidRPr="0040258D">
              <w:rPr>
                <w:rFonts w:ascii="Courier New" w:hAnsi="Courier New" w:cs="Courier New"/>
                <w:color w:val="000000"/>
                <w:sz w:val="18"/>
                <w:lang w:eastAsia="fi-FI"/>
              </w:rPr>
              <w:t>1.2.246.537.6.655.2010</w:t>
            </w:r>
            <w:r w:rsidRPr="0040258D">
              <w:rPr>
                <w:rFonts w:ascii="Courier New" w:hAnsi="Courier New" w:cs="Courier New"/>
                <w:color w:val="0000FF"/>
                <w:sz w:val="18"/>
                <w:lang w:eastAsia="fi-FI"/>
              </w:rPr>
              <w:t>"</w:t>
            </w:r>
            <w:r w:rsidRPr="0040258D">
              <w:rPr>
                <w:rFonts w:ascii="Courier New" w:hAnsi="Courier New" w:cs="Courier New"/>
                <w:i/>
                <w:iCs/>
                <w:color w:val="008080"/>
                <w:sz w:val="18"/>
                <w:lang w:eastAsia="fi-FI"/>
              </w:rPr>
              <w:t xml:space="preserve"> </w:t>
            </w:r>
            <w:r w:rsidRPr="0040258D">
              <w:rPr>
                <w:rFonts w:ascii="Courier New" w:hAnsi="Courier New" w:cs="Courier New"/>
                <w:color w:val="FF0000"/>
                <w:sz w:val="18"/>
                <w:lang w:eastAsia="fi-FI"/>
              </w:rPr>
              <w:t>codeSystemName</w:t>
            </w:r>
            <w:r w:rsidRPr="0040258D">
              <w:rPr>
                <w:rFonts w:ascii="Courier New" w:hAnsi="Courier New" w:cs="Courier New"/>
                <w:color w:val="0000FF"/>
                <w:sz w:val="18"/>
                <w:lang w:eastAsia="fi-FI"/>
              </w:rPr>
              <w:t>="</w:t>
            </w:r>
            <w:r w:rsidRPr="0040258D">
              <w:rPr>
                <w:rFonts w:ascii="Courier New" w:hAnsi="Courier New" w:cs="Courier New"/>
                <w:color w:val="000000"/>
                <w:sz w:val="18"/>
                <w:lang w:eastAsia="fi-FI"/>
              </w:rPr>
              <w:t>STH - STH6 Hampaaseen lisätyn materiaalin käyttötarkoitus 2010</w:t>
            </w:r>
            <w:r w:rsidRPr="0040258D">
              <w:rPr>
                <w:rFonts w:ascii="Courier New" w:hAnsi="Courier New" w:cs="Courier New"/>
                <w:color w:val="0000FF"/>
                <w:sz w:val="18"/>
                <w:lang w:eastAsia="fi-FI"/>
              </w:rPr>
              <w:t>"</w:t>
            </w:r>
            <w:r w:rsidRPr="0040258D">
              <w:rPr>
                <w:rFonts w:ascii="Courier New" w:hAnsi="Courier New" w:cs="Courier New"/>
                <w:i/>
                <w:iCs/>
                <w:color w:val="008080"/>
                <w:sz w:val="18"/>
                <w:lang w:eastAsia="fi-FI"/>
              </w:rPr>
              <w:t xml:space="preserve"> </w:t>
            </w:r>
            <w:r w:rsidRPr="0040258D">
              <w:rPr>
                <w:rFonts w:ascii="Courier New" w:hAnsi="Courier New" w:cs="Courier New"/>
                <w:color w:val="FF0000"/>
                <w:sz w:val="18"/>
                <w:lang w:eastAsia="fi-FI"/>
              </w:rPr>
              <w:t>dis</w:t>
            </w:r>
            <w:r w:rsidRPr="0040258D">
              <w:rPr>
                <w:rFonts w:ascii="Courier New" w:hAnsi="Courier New" w:cs="Courier New"/>
                <w:color w:val="FF0000"/>
                <w:sz w:val="18"/>
                <w:lang w:eastAsia="fi-FI"/>
              </w:rPr>
              <w:t>p</w:t>
            </w:r>
            <w:r w:rsidRPr="0040258D">
              <w:rPr>
                <w:rFonts w:ascii="Courier New" w:hAnsi="Courier New" w:cs="Courier New"/>
                <w:color w:val="FF0000"/>
                <w:sz w:val="18"/>
                <w:lang w:eastAsia="fi-FI"/>
              </w:rPr>
              <w:t>layName</w:t>
            </w:r>
            <w:r w:rsidRPr="0040258D">
              <w:rPr>
                <w:rFonts w:ascii="Courier New" w:hAnsi="Courier New" w:cs="Courier New"/>
                <w:color w:val="0000FF"/>
                <w:sz w:val="18"/>
                <w:lang w:eastAsia="fi-FI"/>
              </w:rPr>
              <w:t>="</w:t>
            </w:r>
            <w:r w:rsidRPr="0040258D">
              <w:rPr>
                <w:rFonts w:ascii="Courier New" w:hAnsi="Courier New" w:cs="Courier New"/>
                <w:color w:val="000000"/>
                <w:sz w:val="18"/>
                <w:lang w:eastAsia="fi-FI"/>
              </w:rPr>
              <w:t>Hampaassa oleva täyte</w:t>
            </w:r>
            <w:r w:rsidRPr="0040258D">
              <w:rPr>
                <w:rFonts w:ascii="Courier New" w:hAnsi="Courier New" w:cs="Courier New"/>
                <w:color w:val="0000FF"/>
                <w:sz w:val="18"/>
                <w:lang w:eastAsia="fi-FI"/>
              </w:rPr>
              <w:t>"/&gt;</w:t>
            </w:r>
          </w:p>
          <w:p w14:paraId="30E4BF59" w14:textId="77777777" w:rsidR="0040258D" w:rsidRPr="004E48A5" w:rsidRDefault="0040258D" w:rsidP="0040258D">
            <w:pPr>
              <w:autoSpaceDE w:val="0"/>
              <w:autoSpaceDN w:val="0"/>
              <w:adjustRightInd w:val="0"/>
              <w:jc w:val="left"/>
              <w:rPr>
                <w:rFonts w:ascii="Courier New" w:hAnsi="Courier New" w:cs="Courier New"/>
                <w:color w:val="0000FF"/>
                <w:sz w:val="18"/>
                <w:lang w:eastAsia="fi-FI"/>
              </w:rPr>
            </w:pPr>
            <w:r w:rsidRPr="0040258D">
              <w:rPr>
                <w:rFonts w:ascii="Courier New" w:hAnsi="Courier New" w:cs="Courier New"/>
                <w:color w:val="000000"/>
                <w:sz w:val="18"/>
                <w:lang w:eastAsia="fi-FI"/>
              </w:rPr>
              <w:t xml:space="preserve">              </w:t>
            </w: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qualifier</w:t>
            </w:r>
            <w:r w:rsidRPr="004E48A5">
              <w:rPr>
                <w:rFonts w:ascii="Courier New" w:hAnsi="Courier New" w:cs="Courier New"/>
                <w:color w:val="0000FF"/>
                <w:sz w:val="18"/>
                <w:lang w:eastAsia="fi-FI"/>
              </w:rPr>
              <w:t>&gt;</w:t>
            </w:r>
          </w:p>
          <w:p w14:paraId="528D8CF4" w14:textId="77777777" w:rsidR="0040258D" w:rsidRPr="004E48A5" w:rsidRDefault="0040258D" w:rsidP="0040258D">
            <w:pPr>
              <w:autoSpaceDE w:val="0"/>
              <w:autoSpaceDN w:val="0"/>
              <w:adjustRightInd w:val="0"/>
              <w:jc w:val="left"/>
              <w:rPr>
                <w:rFonts w:ascii="Courier New" w:hAnsi="Courier New" w:cs="Courier New"/>
                <w:color w:val="0000FF"/>
                <w:sz w:val="18"/>
                <w:lang w:eastAsia="fi-FI"/>
              </w:rPr>
            </w:pPr>
            <w:r w:rsidRPr="004E48A5">
              <w:rPr>
                <w:rFonts w:ascii="Courier New" w:hAnsi="Courier New" w:cs="Courier New"/>
                <w:color w:val="000000"/>
                <w:sz w:val="18"/>
                <w:lang w:eastAsia="fi-FI"/>
              </w:rPr>
              <w:t xml:space="preserve">        </w:t>
            </w: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code</w:t>
            </w:r>
            <w:r w:rsidRPr="004E48A5">
              <w:rPr>
                <w:rFonts w:ascii="Courier New" w:hAnsi="Courier New" w:cs="Courier New"/>
                <w:color w:val="0000FF"/>
                <w:sz w:val="18"/>
                <w:lang w:eastAsia="fi-FI"/>
              </w:rPr>
              <w:t>&gt;</w:t>
            </w:r>
          </w:p>
          <w:p w14:paraId="1B653B65" w14:textId="77777777" w:rsidR="0040258D" w:rsidRPr="004E48A5" w:rsidDel="006E3906" w:rsidRDefault="0040258D" w:rsidP="0040258D">
            <w:pPr>
              <w:autoSpaceDE w:val="0"/>
              <w:autoSpaceDN w:val="0"/>
              <w:adjustRightInd w:val="0"/>
              <w:jc w:val="left"/>
              <w:rPr>
                <w:del w:id="500" w:author="Tekijä"/>
                <w:rFonts w:ascii="Courier New" w:hAnsi="Courier New" w:cs="Courier New"/>
                <w:color w:val="0000FF"/>
                <w:sz w:val="18"/>
                <w:lang w:eastAsia="fi-FI"/>
              </w:rPr>
            </w:pPr>
            <w:del w:id="501" w:author="Tekijä">
              <w:r w:rsidRPr="004E48A5" w:rsidDel="006E3906">
                <w:rPr>
                  <w:rFonts w:ascii="Courier New" w:hAnsi="Courier New" w:cs="Courier New"/>
                  <w:color w:val="000000"/>
                  <w:sz w:val="18"/>
                  <w:lang w:eastAsia="fi-FI"/>
                </w:rPr>
                <w:delText xml:space="preserve">        </w:delText>
              </w:r>
              <w:r w:rsidRPr="004E48A5" w:rsidDel="006E3906">
                <w:rPr>
                  <w:rFonts w:ascii="Courier New" w:hAnsi="Courier New" w:cs="Courier New"/>
                  <w:color w:val="0000FF"/>
                  <w:sz w:val="18"/>
                  <w:lang w:eastAsia="fi-FI"/>
                </w:rPr>
                <w:delText>&lt;</w:delText>
              </w:r>
              <w:r w:rsidRPr="004E48A5" w:rsidDel="006E3906">
                <w:rPr>
                  <w:rFonts w:ascii="Courier New" w:hAnsi="Courier New" w:cs="Courier New"/>
                  <w:color w:val="800000"/>
                  <w:sz w:val="18"/>
                  <w:lang w:eastAsia="fi-FI"/>
                </w:rPr>
                <w:delText>text</w:delText>
              </w:r>
              <w:r w:rsidRPr="004E48A5" w:rsidDel="006E3906">
                <w:rPr>
                  <w:rFonts w:ascii="Courier New" w:hAnsi="Courier New" w:cs="Courier New"/>
                  <w:color w:val="0000FF"/>
                  <w:sz w:val="18"/>
                  <w:lang w:eastAsia="fi-FI"/>
                </w:rPr>
                <w:delText>&gt;</w:delText>
              </w:r>
            </w:del>
          </w:p>
          <w:p w14:paraId="15A44180" w14:textId="77777777" w:rsidR="0040258D" w:rsidRPr="004E48A5" w:rsidDel="006E3906" w:rsidRDefault="0040258D" w:rsidP="0040258D">
            <w:pPr>
              <w:autoSpaceDE w:val="0"/>
              <w:autoSpaceDN w:val="0"/>
              <w:adjustRightInd w:val="0"/>
              <w:jc w:val="left"/>
              <w:rPr>
                <w:del w:id="502" w:author="Tekijä"/>
                <w:rFonts w:ascii="Courier New" w:hAnsi="Courier New" w:cs="Courier New"/>
                <w:color w:val="0000FF"/>
                <w:sz w:val="18"/>
                <w:lang w:eastAsia="fi-FI"/>
              </w:rPr>
            </w:pPr>
            <w:del w:id="503" w:author="Tekijä">
              <w:r w:rsidRPr="004E48A5" w:rsidDel="006E3906">
                <w:rPr>
                  <w:rFonts w:ascii="Courier New" w:hAnsi="Courier New" w:cs="Courier New"/>
                  <w:color w:val="000000"/>
                  <w:sz w:val="18"/>
                  <w:lang w:eastAsia="fi-FI"/>
                </w:rPr>
                <w:delText xml:space="preserve">          </w:delText>
              </w:r>
              <w:r w:rsidRPr="004E48A5" w:rsidDel="006E3906">
                <w:rPr>
                  <w:rFonts w:ascii="Courier New" w:hAnsi="Courier New" w:cs="Courier New"/>
                  <w:color w:val="0000FF"/>
                  <w:sz w:val="18"/>
                  <w:lang w:eastAsia="fi-FI"/>
                </w:rPr>
                <w:delText>&lt;</w:delText>
              </w:r>
              <w:r w:rsidRPr="004E48A5" w:rsidDel="006E3906">
                <w:rPr>
                  <w:rFonts w:ascii="Courier New" w:hAnsi="Courier New" w:cs="Courier New"/>
                  <w:color w:val="800000"/>
                  <w:sz w:val="18"/>
                  <w:lang w:eastAsia="fi-FI"/>
                </w:rPr>
                <w:delText>reference</w:delText>
              </w:r>
              <w:r w:rsidRPr="004E48A5" w:rsidDel="006E3906">
                <w:rPr>
                  <w:rFonts w:ascii="Courier New" w:hAnsi="Courier New" w:cs="Courier New"/>
                  <w:i/>
                  <w:iCs/>
                  <w:color w:val="008080"/>
                  <w:sz w:val="18"/>
                  <w:lang w:eastAsia="fi-FI"/>
                </w:rPr>
                <w:delText xml:space="preserve"> </w:delText>
              </w:r>
              <w:r w:rsidRPr="004E48A5" w:rsidDel="006E3906">
                <w:rPr>
                  <w:rFonts w:ascii="Courier New" w:hAnsi="Courier New" w:cs="Courier New"/>
                  <w:color w:val="FF0000"/>
                  <w:sz w:val="18"/>
                  <w:lang w:eastAsia="fi-FI"/>
                </w:rPr>
                <w:delText>value</w:delText>
              </w:r>
              <w:r w:rsidRPr="004E48A5" w:rsidDel="006E3906">
                <w:rPr>
                  <w:rFonts w:ascii="Courier New" w:hAnsi="Courier New" w:cs="Courier New"/>
                  <w:color w:val="0000FF"/>
                  <w:sz w:val="18"/>
                  <w:lang w:eastAsia="fi-FI"/>
                </w:rPr>
                <w:delText>="</w:delText>
              </w:r>
              <w:r w:rsidRPr="004E48A5" w:rsidDel="006E3906">
                <w:rPr>
                  <w:rFonts w:ascii="Courier New" w:hAnsi="Courier New" w:cs="Courier New"/>
                  <w:color w:val="000000"/>
                  <w:sz w:val="18"/>
                  <w:lang w:eastAsia="fi-FI"/>
                </w:rPr>
                <w:delText>#OID1.2.246.10.1234567.14.2013.123.1.10.1.21</w:delText>
              </w:r>
              <w:r w:rsidRPr="004E48A5" w:rsidDel="006E3906">
                <w:rPr>
                  <w:rFonts w:ascii="Courier New" w:hAnsi="Courier New" w:cs="Courier New"/>
                  <w:color w:val="0000FF"/>
                  <w:sz w:val="18"/>
                  <w:lang w:eastAsia="fi-FI"/>
                </w:rPr>
                <w:delText>"/&gt;</w:delText>
              </w:r>
            </w:del>
          </w:p>
          <w:p w14:paraId="59717AA1" w14:textId="77777777" w:rsidR="0040258D" w:rsidRPr="004E48A5" w:rsidDel="006E3906" w:rsidRDefault="0040258D" w:rsidP="0040258D">
            <w:pPr>
              <w:autoSpaceDE w:val="0"/>
              <w:autoSpaceDN w:val="0"/>
              <w:adjustRightInd w:val="0"/>
              <w:jc w:val="left"/>
              <w:rPr>
                <w:del w:id="504" w:author="Tekijä"/>
                <w:rFonts w:ascii="Courier New" w:hAnsi="Courier New" w:cs="Courier New"/>
                <w:color w:val="0000FF"/>
                <w:sz w:val="18"/>
                <w:lang w:eastAsia="fi-FI"/>
              </w:rPr>
            </w:pPr>
            <w:del w:id="505" w:author="Tekijä">
              <w:r w:rsidRPr="004E48A5" w:rsidDel="006E3906">
                <w:rPr>
                  <w:rFonts w:ascii="Courier New" w:hAnsi="Courier New" w:cs="Courier New"/>
                  <w:color w:val="000000"/>
                  <w:sz w:val="18"/>
                  <w:lang w:eastAsia="fi-FI"/>
                </w:rPr>
                <w:delText xml:space="preserve">        </w:delText>
              </w:r>
              <w:r w:rsidRPr="004E48A5" w:rsidDel="006E3906">
                <w:rPr>
                  <w:rFonts w:ascii="Courier New" w:hAnsi="Courier New" w:cs="Courier New"/>
                  <w:color w:val="0000FF"/>
                  <w:sz w:val="18"/>
                  <w:lang w:eastAsia="fi-FI"/>
                </w:rPr>
                <w:delText>&lt;/</w:delText>
              </w:r>
              <w:r w:rsidRPr="004E48A5" w:rsidDel="006E3906">
                <w:rPr>
                  <w:rFonts w:ascii="Courier New" w:hAnsi="Courier New" w:cs="Courier New"/>
                  <w:color w:val="800000"/>
                  <w:sz w:val="18"/>
                  <w:lang w:eastAsia="fi-FI"/>
                </w:rPr>
                <w:delText>text</w:delText>
              </w:r>
              <w:r w:rsidRPr="004E48A5" w:rsidDel="006E3906">
                <w:rPr>
                  <w:rFonts w:ascii="Courier New" w:hAnsi="Courier New" w:cs="Courier New"/>
                  <w:color w:val="0000FF"/>
                  <w:sz w:val="18"/>
                  <w:lang w:eastAsia="fi-FI"/>
                </w:rPr>
                <w:delText>&gt;</w:delText>
              </w:r>
            </w:del>
          </w:p>
          <w:p w14:paraId="717A55FE" w14:textId="77777777" w:rsidR="009E499D" w:rsidRPr="0040258D" w:rsidRDefault="009E499D" w:rsidP="009E499D">
            <w:pPr>
              <w:autoSpaceDE w:val="0"/>
              <w:autoSpaceDN w:val="0"/>
              <w:adjustRightInd w:val="0"/>
              <w:jc w:val="left"/>
              <w:rPr>
                <w:ins w:id="506" w:author="Tekijä"/>
                <w:rFonts w:ascii="Courier New" w:hAnsi="Courier New" w:cs="Courier New"/>
                <w:color w:val="0000FF"/>
                <w:sz w:val="18"/>
                <w:lang w:eastAsia="fi-FI"/>
              </w:rPr>
            </w:pPr>
            <w:ins w:id="507" w:author="Tekijä">
              <w:r w:rsidRPr="0040258D">
                <w:rPr>
                  <w:rFonts w:ascii="Courier New" w:hAnsi="Courier New" w:cs="Courier New"/>
                  <w:color w:val="000000"/>
                  <w:sz w:val="18"/>
                  <w:lang w:eastAsia="fi-FI"/>
                </w:rPr>
                <w:t xml:space="preserve">        </w:t>
              </w:r>
              <w:r w:rsidRPr="0040258D">
                <w:rPr>
                  <w:rFonts w:ascii="Courier New" w:hAnsi="Courier New" w:cs="Courier New"/>
                  <w:color w:val="0000FF"/>
                  <w:sz w:val="18"/>
                  <w:lang w:eastAsia="fi-FI"/>
                </w:rPr>
                <w:t>&lt;!--</w:t>
              </w:r>
              <w:r w:rsidRPr="0040258D">
                <w:rPr>
                  <w:rFonts w:ascii="Courier New" w:hAnsi="Courier New" w:cs="Courier New"/>
                  <w:color w:val="474747"/>
                  <w:sz w:val="18"/>
                  <w:lang w:eastAsia="fi-FI"/>
                </w:rPr>
                <w:t xml:space="preserve">  </w:t>
              </w:r>
              <w:r>
                <w:rPr>
                  <w:rFonts w:ascii="Courier New" w:hAnsi="Courier New" w:cs="Courier New"/>
                  <w:color w:val="474747"/>
                  <w:sz w:val="18"/>
                  <w:lang w:eastAsia="fi-FI"/>
                </w:rPr>
                <w:t>Toistuva, kun useampia materiaaleja</w:t>
              </w:r>
              <w:r w:rsidRPr="0040258D">
                <w:rPr>
                  <w:rFonts w:ascii="Courier New" w:hAnsi="Courier New" w:cs="Courier New"/>
                  <w:color w:val="474747"/>
                  <w:sz w:val="18"/>
                  <w:lang w:eastAsia="fi-FI"/>
                </w:rPr>
                <w:t xml:space="preserve"> </w:t>
              </w:r>
              <w:r w:rsidRPr="0040258D">
                <w:rPr>
                  <w:rFonts w:ascii="Courier New" w:hAnsi="Courier New" w:cs="Courier New"/>
                  <w:color w:val="0000FF"/>
                  <w:sz w:val="18"/>
                  <w:lang w:eastAsia="fi-FI"/>
                </w:rPr>
                <w:t>--&gt;</w:t>
              </w:r>
            </w:ins>
          </w:p>
          <w:p w14:paraId="7D41D380" w14:textId="77777777" w:rsidR="0040258D" w:rsidRPr="009E499D" w:rsidRDefault="0040258D" w:rsidP="0040258D">
            <w:pPr>
              <w:autoSpaceDE w:val="0"/>
              <w:autoSpaceDN w:val="0"/>
              <w:adjustRightInd w:val="0"/>
              <w:ind w:left="1136" w:hanging="1136"/>
              <w:jc w:val="left"/>
              <w:rPr>
                <w:rFonts w:ascii="Courier New" w:hAnsi="Courier New" w:cs="Courier New"/>
                <w:color w:val="0000FF"/>
                <w:sz w:val="18"/>
                <w:lang w:eastAsia="fi-FI"/>
              </w:rPr>
            </w:pPr>
            <w:r w:rsidRPr="009E499D">
              <w:rPr>
                <w:rFonts w:ascii="Courier New" w:hAnsi="Courier New" w:cs="Courier New"/>
                <w:color w:val="000000"/>
                <w:sz w:val="18"/>
                <w:lang w:eastAsia="fi-FI"/>
              </w:rPr>
              <w:t xml:space="preserve">        </w:t>
            </w:r>
            <w:r w:rsidRPr="009E499D">
              <w:rPr>
                <w:rFonts w:ascii="Courier New" w:hAnsi="Courier New" w:cs="Courier New"/>
                <w:color w:val="0000FF"/>
                <w:sz w:val="18"/>
                <w:lang w:eastAsia="fi-FI"/>
              </w:rPr>
              <w:t>&lt;</w:t>
            </w:r>
            <w:r w:rsidRPr="009E499D">
              <w:rPr>
                <w:rFonts w:ascii="Courier New" w:hAnsi="Courier New" w:cs="Courier New"/>
                <w:color w:val="800000"/>
                <w:sz w:val="18"/>
                <w:lang w:eastAsia="fi-FI"/>
              </w:rPr>
              <w:t>value</w:t>
            </w:r>
            <w:r w:rsidRPr="009E499D">
              <w:rPr>
                <w:rFonts w:ascii="Courier New" w:hAnsi="Courier New" w:cs="Courier New"/>
                <w:i/>
                <w:iCs/>
                <w:color w:val="008080"/>
                <w:sz w:val="18"/>
                <w:lang w:eastAsia="fi-FI"/>
              </w:rPr>
              <w:t xml:space="preserve"> </w:t>
            </w:r>
            <w:r w:rsidRPr="009E499D">
              <w:rPr>
                <w:rFonts w:ascii="Courier New" w:hAnsi="Courier New" w:cs="Courier New"/>
                <w:color w:val="FF0000"/>
                <w:sz w:val="18"/>
                <w:lang w:eastAsia="fi-FI"/>
              </w:rPr>
              <w:t>xsi:type</w:t>
            </w:r>
            <w:r w:rsidRPr="009E499D">
              <w:rPr>
                <w:rFonts w:ascii="Courier New" w:hAnsi="Courier New" w:cs="Courier New"/>
                <w:color w:val="0000FF"/>
                <w:sz w:val="18"/>
                <w:lang w:eastAsia="fi-FI"/>
              </w:rPr>
              <w:t>="</w:t>
            </w:r>
            <w:del w:id="508" w:author="Tekijä">
              <w:r w:rsidRPr="009E499D" w:rsidDel="00B4787B">
                <w:rPr>
                  <w:rFonts w:ascii="Courier New" w:hAnsi="Courier New" w:cs="Courier New"/>
                  <w:color w:val="000000"/>
                  <w:sz w:val="18"/>
                  <w:lang w:eastAsia="fi-FI"/>
                </w:rPr>
                <w:delText>CD</w:delText>
              </w:r>
            </w:del>
            <w:ins w:id="509" w:author="Tekijä">
              <w:r w:rsidR="00B4787B" w:rsidRPr="009E499D">
                <w:rPr>
                  <w:rFonts w:ascii="Courier New" w:hAnsi="Courier New" w:cs="Courier New"/>
                  <w:color w:val="000000"/>
                  <w:sz w:val="18"/>
                  <w:lang w:eastAsia="fi-FI"/>
                </w:rPr>
                <w:t>CV</w:t>
              </w:r>
            </w:ins>
            <w:r w:rsidRPr="009E499D">
              <w:rPr>
                <w:rFonts w:ascii="Courier New" w:hAnsi="Courier New" w:cs="Courier New"/>
                <w:color w:val="0000FF"/>
                <w:sz w:val="18"/>
                <w:lang w:eastAsia="fi-FI"/>
              </w:rPr>
              <w:t>"</w:t>
            </w:r>
            <w:r w:rsidRPr="009E499D">
              <w:rPr>
                <w:rFonts w:ascii="Courier New" w:hAnsi="Courier New" w:cs="Courier New"/>
                <w:i/>
                <w:iCs/>
                <w:color w:val="008080"/>
                <w:sz w:val="18"/>
                <w:lang w:eastAsia="fi-FI"/>
              </w:rPr>
              <w:t xml:space="preserve"> </w:t>
            </w:r>
            <w:r w:rsidRPr="009E499D">
              <w:rPr>
                <w:rFonts w:ascii="Courier New" w:hAnsi="Courier New" w:cs="Courier New"/>
                <w:color w:val="FF0000"/>
                <w:sz w:val="18"/>
                <w:lang w:eastAsia="fi-FI"/>
              </w:rPr>
              <w:t>code</w:t>
            </w:r>
            <w:r w:rsidRPr="009E499D">
              <w:rPr>
                <w:rFonts w:ascii="Courier New" w:hAnsi="Courier New" w:cs="Courier New"/>
                <w:color w:val="0000FF"/>
                <w:sz w:val="18"/>
                <w:lang w:eastAsia="fi-FI"/>
              </w:rPr>
              <w:t>="</w:t>
            </w:r>
            <w:r w:rsidRPr="009E499D">
              <w:rPr>
                <w:rFonts w:ascii="Courier New" w:hAnsi="Courier New" w:cs="Courier New"/>
                <w:color w:val="000000"/>
                <w:sz w:val="18"/>
                <w:lang w:eastAsia="fi-FI"/>
              </w:rPr>
              <w:t>1</w:t>
            </w:r>
            <w:r w:rsidRPr="009E499D">
              <w:rPr>
                <w:rFonts w:ascii="Courier New" w:hAnsi="Courier New" w:cs="Courier New"/>
                <w:color w:val="0000FF"/>
                <w:sz w:val="18"/>
                <w:lang w:eastAsia="fi-FI"/>
              </w:rPr>
              <w:t>"</w:t>
            </w:r>
            <w:r w:rsidRPr="009E499D">
              <w:rPr>
                <w:rFonts w:ascii="Courier New" w:hAnsi="Courier New" w:cs="Courier New"/>
                <w:i/>
                <w:iCs/>
                <w:color w:val="008080"/>
                <w:sz w:val="18"/>
                <w:lang w:eastAsia="fi-FI"/>
              </w:rPr>
              <w:t xml:space="preserve"> </w:t>
            </w:r>
            <w:r w:rsidRPr="009E499D">
              <w:rPr>
                <w:rFonts w:ascii="Courier New" w:hAnsi="Courier New" w:cs="Courier New"/>
                <w:color w:val="FF0000"/>
                <w:sz w:val="18"/>
                <w:lang w:eastAsia="fi-FI"/>
              </w:rPr>
              <w:t>codeSystem</w:t>
            </w:r>
            <w:r w:rsidRPr="009E499D">
              <w:rPr>
                <w:rFonts w:ascii="Courier New" w:hAnsi="Courier New" w:cs="Courier New"/>
                <w:color w:val="0000FF"/>
                <w:sz w:val="18"/>
                <w:lang w:eastAsia="fi-FI"/>
              </w:rPr>
              <w:t>="</w:t>
            </w:r>
            <w:r w:rsidRPr="009E499D">
              <w:rPr>
                <w:rFonts w:ascii="Courier New" w:hAnsi="Courier New" w:cs="Courier New"/>
                <w:color w:val="000000"/>
                <w:sz w:val="18"/>
                <w:lang w:eastAsia="fi-FI"/>
              </w:rPr>
              <w:t>1.2.246.537.6.656.2010</w:t>
            </w:r>
            <w:r w:rsidRPr="009E499D">
              <w:rPr>
                <w:rFonts w:ascii="Courier New" w:hAnsi="Courier New" w:cs="Courier New"/>
                <w:color w:val="0000FF"/>
                <w:sz w:val="18"/>
                <w:lang w:eastAsia="fi-FI"/>
              </w:rPr>
              <w:t>"</w:t>
            </w:r>
            <w:r w:rsidRPr="009E499D">
              <w:rPr>
                <w:rFonts w:ascii="Courier New" w:hAnsi="Courier New" w:cs="Courier New"/>
                <w:i/>
                <w:iCs/>
                <w:color w:val="008080"/>
                <w:sz w:val="18"/>
                <w:lang w:eastAsia="fi-FI"/>
              </w:rPr>
              <w:t xml:space="preserve"> </w:t>
            </w:r>
            <w:r w:rsidRPr="009E499D">
              <w:rPr>
                <w:rFonts w:ascii="Courier New" w:hAnsi="Courier New" w:cs="Courier New"/>
                <w:color w:val="FF0000"/>
                <w:sz w:val="18"/>
                <w:lang w:eastAsia="fi-FI"/>
              </w:rPr>
              <w:t>codeSyste</w:t>
            </w:r>
            <w:r w:rsidRPr="009E499D">
              <w:rPr>
                <w:rFonts w:ascii="Courier New" w:hAnsi="Courier New" w:cs="Courier New"/>
                <w:color w:val="FF0000"/>
                <w:sz w:val="18"/>
                <w:lang w:eastAsia="fi-FI"/>
              </w:rPr>
              <w:t>m</w:t>
            </w:r>
            <w:r w:rsidRPr="009E499D">
              <w:rPr>
                <w:rFonts w:ascii="Courier New" w:hAnsi="Courier New" w:cs="Courier New"/>
                <w:color w:val="FF0000"/>
                <w:sz w:val="18"/>
                <w:lang w:eastAsia="fi-FI"/>
              </w:rPr>
              <w:t>Name</w:t>
            </w:r>
            <w:r w:rsidRPr="009E499D">
              <w:rPr>
                <w:rFonts w:ascii="Courier New" w:hAnsi="Courier New" w:cs="Courier New"/>
                <w:color w:val="0000FF"/>
                <w:sz w:val="18"/>
                <w:lang w:eastAsia="fi-FI"/>
              </w:rPr>
              <w:t>="</w:t>
            </w:r>
            <w:r w:rsidRPr="009E499D">
              <w:rPr>
                <w:rFonts w:ascii="Courier New" w:hAnsi="Courier New" w:cs="Courier New"/>
                <w:color w:val="000000"/>
                <w:sz w:val="18"/>
                <w:lang w:eastAsia="fi-FI"/>
              </w:rPr>
              <w:t>STH - STH7 Hampaaseen lisätty materiaali 2010</w:t>
            </w:r>
            <w:r w:rsidRPr="009E499D">
              <w:rPr>
                <w:rFonts w:ascii="Courier New" w:hAnsi="Courier New" w:cs="Courier New"/>
                <w:color w:val="0000FF"/>
                <w:sz w:val="18"/>
                <w:lang w:eastAsia="fi-FI"/>
              </w:rPr>
              <w:t>"</w:t>
            </w:r>
            <w:r w:rsidRPr="009E499D">
              <w:rPr>
                <w:rFonts w:ascii="Courier New" w:hAnsi="Courier New" w:cs="Courier New"/>
                <w:i/>
                <w:iCs/>
                <w:color w:val="008080"/>
                <w:sz w:val="18"/>
                <w:lang w:eastAsia="fi-FI"/>
              </w:rPr>
              <w:t xml:space="preserve"> </w:t>
            </w:r>
            <w:r w:rsidRPr="009E499D">
              <w:rPr>
                <w:rFonts w:ascii="Courier New" w:hAnsi="Courier New" w:cs="Courier New"/>
                <w:color w:val="FF0000"/>
                <w:sz w:val="18"/>
                <w:lang w:eastAsia="fi-FI"/>
              </w:rPr>
              <w:t>displayName</w:t>
            </w:r>
            <w:r w:rsidRPr="009E499D">
              <w:rPr>
                <w:rFonts w:ascii="Courier New" w:hAnsi="Courier New" w:cs="Courier New"/>
                <w:color w:val="0000FF"/>
                <w:sz w:val="18"/>
                <w:lang w:eastAsia="fi-FI"/>
              </w:rPr>
              <w:t>="</w:t>
            </w:r>
            <w:r w:rsidRPr="009E499D">
              <w:rPr>
                <w:rFonts w:ascii="Courier New" w:hAnsi="Courier New" w:cs="Courier New"/>
                <w:color w:val="000000"/>
                <w:sz w:val="18"/>
                <w:lang w:eastAsia="fi-FI"/>
              </w:rPr>
              <w:t>Kulta</w:t>
            </w:r>
            <w:r w:rsidRPr="009E499D">
              <w:rPr>
                <w:rFonts w:ascii="Courier New" w:hAnsi="Courier New" w:cs="Courier New"/>
                <w:color w:val="0000FF"/>
                <w:sz w:val="18"/>
                <w:lang w:eastAsia="fi-FI"/>
              </w:rPr>
              <w:t>"/&gt;</w:t>
            </w:r>
          </w:p>
          <w:p w14:paraId="615BDACC" w14:textId="77777777" w:rsidR="0040258D" w:rsidRPr="0040258D" w:rsidRDefault="0040258D" w:rsidP="0040258D">
            <w:pPr>
              <w:autoSpaceDE w:val="0"/>
              <w:autoSpaceDN w:val="0"/>
              <w:adjustRightInd w:val="0"/>
              <w:jc w:val="left"/>
              <w:rPr>
                <w:rFonts w:ascii="Courier New" w:hAnsi="Courier New" w:cs="Courier New"/>
                <w:color w:val="0000FF"/>
                <w:sz w:val="18"/>
                <w:lang w:val="en-US" w:eastAsia="fi-FI"/>
              </w:rPr>
            </w:pPr>
            <w:r w:rsidRPr="009E499D">
              <w:rPr>
                <w:rFonts w:ascii="Courier New" w:hAnsi="Courier New" w:cs="Courier New"/>
                <w:color w:val="000000"/>
                <w:sz w:val="18"/>
                <w:lang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observation</w:t>
            </w:r>
            <w:r w:rsidRPr="0040258D">
              <w:rPr>
                <w:rFonts w:ascii="Courier New" w:hAnsi="Courier New" w:cs="Courier New"/>
                <w:color w:val="0000FF"/>
                <w:sz w:val="18"/>
                <w:lang w:val="en-US" w:eastAsia="fi-FI"/>
              </w:rPr>
              <w:t>&gt;</w:t>
            </w:r>
          </w:p>
          <w:p w14:paraId="1BE5A359" w14:textId="77777777" w:rsidR="00143531" w:rsidRPr="00143531" w:rsidRDefault="0040258D" w:rsidP="0040258D">
            <w:pPr>
              <w:autoSpaceDE w:val="0"/>
              <w:autoSpaceDN w:val="0"/>
              <w:adjustRightInd w:val="0"/>
              <w:jc w:val="left"/>
              <w:rPr>
                <w:rFonts w:ascii="Courier New" w:hAnsi="Courier New" w:cs="Courier New"/>
                <w:sz w:val="18"/>
                <w:szCs w:val="18"/>
                <w:lang w:val="en-US"/>
              </w:rPr>
            </w:pP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entryRelationship</w:t>
            </w:r>
            <w:r w:rsidRPr="0040258D">
              <w:rPr>
                <w:rFonts w:ascii="Courier New" w:hAnsi="Courier New" w:cs="Courier New"/>
                <w:color w:val="0000FF"/>
                <w:sz w:val="18"/>
                <w:lang w:val="en-US" w:eastAsia="fi-FI"/>
              </w:rPr>
              <w:t>&gt;</w:t>
            </w:r>
          </w:p>
        </w:tc>
      </w:tr>
    </w:tbl>
    <w:p w14:paraId="5DD4BFCB" w14:textId="77777777" w:rsidR="00143531" w:rsidRPr="00143531" w:rsidRDefault="00143531" w:rsidP="008E33EF">
      <w:pPr>
        <w:pStyle w:val="Otsikko2"/>
      </w:pPr>
      <w:bookmarkStart w:id="510" w:name="_Toc377399070"/>
      <w:bookmarkStart w:id="511" w:name="_Toc436732538"/>
      <w:r w:rsidRPr="00143531">
        <w:t>Hampaan kiinnityskudosten havainnot ja löydökset</w:t>
      </w:r>
      <w:bookmarkEnd w:id="510"/>
      <w:bookmarkEnd w:id="511"/>
    </w:p>
    <w:p w14:paraId="45CEB7F2" w14:textId="77777777" w:rsidR="00143531" w:rsidRPr="00143531" w:rsidRDefault="00143531" w:rsidP="008E33EF">
      <w:pPr>
        <w:pStyle w:val="Otsikko3"/>
      </w:pPr>
      <w:bookmarkStart w:id="512" w:name="_Toc377399072"/>
      <w:bookmarkStart w:id="513" w:name="_Toc436732539"/>
      <w:r w:rsidRPr="00143531">
        <w:t>Ikenen havainnot ja löydökset, hampaan pinnat ja ienrajapinta</w:t>
      </w:r>
      <w:bookmarkEnd w:id="512"/>
      <w:bookmarkEnd w:id="513"/>
    </w:p>
    <w:p w14:paraId="267399A7" w14:textId="77777777" w:rsidR="00143531" w:rsidRPr="00143531" w:rsidRDefault="00143531" w:rsidP="00143531">
      <w:r w:rsidRPr="00143531">
        <w:t>Ikenen havainnot ja löydökset annetaan omassa eR.observation rakenteessaan hammaskohtaisen tietojen alla. Observation value:ssa annetaan Ikenen havainnot STH9 luokituksella. Alla toisessa esimerkissä on esitetty, miten ikenen havaintoa täydennetään hampaan pinta- ja ienrajapintatiedoi</w:t>
      </w:r>
      <w:r w:rsidRPr="00143531">
        <w:t>l</w:t>
      </w:r>
      <w:r w:rsidRPr="00143531">
        <w:t xml:space="preserve">la. </w:t>
      </w:r>
    </w:p>
    <w:p w14:paraId="3BDA743C" w14:textId="77777777" w:rsidR="00143531" w:rsidRPr="00143531" w:rsidRDefault="00143531" w:rsidP="0014353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143531" w:rsidRPr="00143531" w14:paraId="593B4FB2" w14:textId="77777777" w:rsidTr="00143531">
        <w:tc>
          <w:tcPr>
            <w:tcW w:w="9779" w:type="dxa"/>
            <w:tcBorders>
              <w:top w:val="single" w:sz="4" w:space="0" w:color="000000"/>
              <w:left w:val="single" w:sz="4" w:space="0" w:color="000000"/>
              <w:bottom w:val="single" w:sz="4" w:space="0" w:color="000000"/>
              <w:right w:val="single" w:sz="4" w:space="0" w:color="000000"/>
            </w:tcBorders>
            <w:hideMark/>
          </w:tcPr>
          <w:p w14:paraId="46A9F019"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eastAsia="fi-FI"/>
              </w:rPr>
            </w:pPr>
            <w:r w:rsidRPr="0040258D">
              <w:rPr>
                <w:rFonts w:ascii="Courier New" w:hAnsi="Courier New" w:cs="Courier New"/>
                <w:color w:val="0000FF"/>
                <w:sz w:val="18"/>
                <w:lang w:eastAsia="fi-FI"/>
              </w:rPr>
              <w:t>&lt;!--</w:t>
            </w:r>
            <w:r w:rsidRPr="0040258D">
              <w:rPr>
                <w:rFonts w:ascii="Courier New" w:hAnsi="Courier New" w:cs="Courier New"/>
                <w:color w:val="474747"/>
                <w:sz w:val="18"/>
                <w:lang w:eastAsia="fi-FI"/>
              </w:rPr>
              <w:t xml:space="preserve"> Hampaan kiinnityskudosten havainnot ja löydökset </w:t>
            </w:r>
            <w:r w:rsidRPr="0040258D">
              <w:rPr>
                <w:rFonts w:ascii="Courier New" w:hAnsi="Courier New" w:cs="Courier New"/>
                <w:color w:val="0000FF"/>
                <w:sz w:val="18"/>
                <w:lang w:eastAsia="fi-FI"/>
              </w:rPr>
              <w:t>--&gt;</w:t>
            </w:r>
          </w:p>
          <w:p w14:paraId="006CC1CF" w14:textId="77777777" w:rsidR="009E499D" w:rsidRPr="009E499D" w:rsidRDefault="009E499D" w:rsidP="006E3906">
            <w:pPr>
              <w:suppressAutoHyphens/>
              <w:autoSpaceDE w:val="0"/>
              <w:autoSpaceDN w:val="0"/>
              <w:adjustRightInd w:val="0"/>
              <w:jc w:val="left"/>
              <w:rPr>
                <w:ins w:id="514" w:author="Tekijä"/>
                <w:rFonts w:ascii="Courier New" w:hAnsi="Courier New" w:cs="Courier New"/>
                <w:color w:val="0000FF"/>
                <w:sz w:val="18"/>
                <w:lang w:eastAsia="fi-FI"/>
              </w:rPr>
            </w:pPr>
            <w:ins w:id="515" w:author="Tekijä">
              <w:r w:rsidRPr="009E499D">
                <w:rPr>
                  <w:rFonts w:ascii="Courier New" w:hAnsi="Courier New" w:cs="Courier New"/>
                  <w:color w:val="0000FF"/>
                  <w:sz w:val="18"/>
                  <w:lang w:eastAsia="fi-FI"/>
                </w:rPr>
                <w:t>&lt;!--</w:t>
              </w:r>
              <w:r w:rsidRPr="009E499D">
                <w:rPr>
                  <w:rFonts w:ascii="Courier New" w:hAnsi="Courier New" w:cs="Courier New"/>
                  <w:color w:val="474747"/>
                  <w:sz w:val="18"/>
                  <w:lang w:eastAsia="fi-FI"/>
                </w:rPr>
                <w:t xml:space="preserve"> Ikenen havainnot ja löydökset, , toistuva - toistetaan koko eR.observation -rakennetta </w:t>
              </w:r>
              <w:r w:rsidRPr="009E499D">
                <w:rPr>
                  <w:rFonts w:ascii="Courier New" w:hAnsi="Courier New" w:cs="Courier New"/>
                  <w:color w:val="0000FF"/>
                  <w:sz w:val="18"/>
                  <w:lang w:eastAsia="fi-FI"/>
                </w:rPr>
                <w:t>--&gt;</w:t>
              </w:r>
            </w:ins>
          </w:p>
          <w:p w14:paraId="6753C3B1"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entryRelationship</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typeCode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COMP</w:t>
            </w:r>
            <w:r w:rsidRPr="0040258D">
              <w:rPr>
                <w:rFonts w:ascii="Courier New" w:hAnsi="Courier New" w:cs="Courier New"/>
                <w:color w:val="0000FF"/>
                <w:sz w:val="18"/>
                <w:lang w:val="en-US" w:eastAsia="fi-FI"/>
              </w:rPr>
              <w:t>"&gt;</w:t>
            </w:r>
          </w:p>
          <w:p w14:paraId="13873E90"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observation</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classCode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COND</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moodCode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EVN</w:t>
            </w:r>
            <w:r w:rsidRPr="0040258D">
              <w:rPr>
                <w:rFonts w:ascii="Courier New" w:hAnsi="Courier New" w:cs="Courier New"/>
                <w:color w:val="0000FF"/>
                <w:sz w:val="18"/>
                <w:lang w:val="en-US" w:eastAsia="fi-FI"/>
              </w:rPr>
              <w:t>"&gt;</w:t>
            </w:r>
          </w:p>
          <w:p w14:paraId="4677D069" w14:textId="77777777" w:rsidR="0040258D" w:rsidRPr="004E48A5" w:rsidRDefault="0040258D" w:rsidP="006E3906">
            <w:pPr>
              <w:suppressAutoHyphens/>
              <w:autoSpaceDE w:val="0"/>
              <w:autoSpaceDN w:val="0"/>
              <w:adjustRightInd w:val="0"/>
              <w:ind w:left="1136" w:hanging="1136"/>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code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51</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1.2.246.537.6.12.2002.901.2013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THL/Tietosisältö - STH01 Hampaiston nykytila 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displayName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Ikenen havainnot ja löydökset</w:t>
            </w:r>
            <w:r w:rsidRPr="004E48A5">
              <w:rPr>
                <w:rFonts w:ascii="Courier New" w:hAnsi="Courier New" w:cs="Courier New"/>
                <w:color w:val="0000FF"/>
                <w:sz w:val="18"/>
                <w:lang w:val="en-US" w:eastAsia="fi-FI"/>
              </w:rPr>
              <w:t>"/&gt;</w:t>
            </w:r>
          </w:p>
          <w:p w14:paraId="7D832B86" w14:textId="77777777" w:rsidR="0040258D" w:rsidRPr="004E48A5" w:rsidDel="006E3906" w:rsidRDefault="0040258D" w:rsidP="006E3906">
            <w:pPr>
              <w:suppressAutoHyphens/>
              <w:autoSpaceDE w:val="0"/>
              <w:autoSpaceDN w:val="0"/>
              <w:adjustRightInd w:val="0"/>
              <w:jc w:val="left"/>
              <w:rPr>
                <w:del w:id="516" w:author="Tekijä"/>
                <w:rFonts w:ascii="Courier New" w:hAnsi="Courier New" w:cs="Courier New"/>
                <w:color w:val="0000FF"/>
                <w:sz w:val="18"/>
                <w:lang w:val="en-US" w:eastAsia="fi-FI"/>
              </w:rPr>
            </w:pPr>
            <w:del w:id="517" w:author="Tekijä">
              <w:r w:rsidRPr="004E48A5" w:rsidDel="006E3906">
                <w:rPr>
                  <w:rFonts w:ascii="Courier New" w:hAnsi="Courier New" w:cs="Courier New"/>
                  <w:color w:val="000000"/>
                  <w:sz w:val="18"/>
                  <w:lang w:val="en-US" w:eastAsia="fi-FI"/>
                </w:rPr>
                <w:delText xml:space="preserve">        </w:delText>
              </w:r>
              <w:r w:rsidRPr="004E48A5" w:rsidDel="006E3906">
                <w:rPr>
                  <w:rFonts w:ascii="Courier New" w:hAnsi="Courier New" w:cs="Courier New"/>
                  <w:color w:val="0000FF"/>
                  <w:sz w:val="18"/>
                  <w:lang w:val="en-US" w:eastAsia="fi-FI"/>
                </w:rPr>
                <w:delText>&lt;</w:delText>
              </w:r>
              <w:r w:rsidRPr="004E48A5" w:rsidDel="006E3906">
                <w:rPr>
                  <w:rFonts w:ascii="Courier New" w:hAnsi="Courier New" w:cs="Courier New"/>
                  <w:color w:val="800000"/>
                  <w:sz w:val="18"/>
                  <w:lang w:val="en-US" w:eastAsia="fi-FI"/>
                </w:rPr>
                <w:delText>text</w:delText>
              </w:r>
              <w:r w:rsidRPr="004E48A5" w:rsidDel="006E3906">
                <w:rPr>
                  <w:rFonts w:ascii="Courier New" w:hAnsi="Courier New" w:cs="Courier New"/>
                  <w:color w:val="0000FF"/>
                  <w:sz w:val="18"/>
                  <w:lang w:val="en-US" w:eastAsia="fi-FI"/>
                </w:rPr>
                <w:delText>&gt;</w:delText>
              </w:r>
            </w:del>
          </w:p>
          <w:p w14:paraId="2C29BCA6" w14:textId="77777777" w:rsidR="0040258D" w:rsidRPr="004E48A5" w:rsidDel="006E3906" w:rsidRDefault="0040258D" w:rsidP="006E3906">
            <w:pPr>
              <w:suppressAutoHyphens/>
              <w:autoSpaceDE w:val="0"/>
              <w:autoSpaceDN w:val="0"/>
              <w:adjustRightInd w:val="0"/>
              <w:jc w:val="left"/>
              <w:rPr>
                <w:del w:id="518" w:author="Tekijä"/>
                <w:rFonts w:ascii="Courier New" w:hAnsi="Courier New" w:cs="Courier New"/>
                <w:color w:val="0000FF"/>
                <w:sz w:val="18"/>
                <w:lang w:val="en-US" w:eastAsia="fi-FI"/>
              </w:rPr>
            </w:pPr>
            <w:del w:id="519" w:author="Tekijä">
              <w:r w:rsidRPr="004E48A5" w:rsidDel="006E3906">
                <w:rPr>
                  <w:rFonts w:ascii="Courier New" w:hAnsi="Courier New" w:cs="Courier New"/>
                  <w:color w:val="000000"/>
                  <w:sz w:val="18"/>
                  <w:lang w:val="en-US" w:eastAsia="fi-FI"/>
                </w:rPr>
                <w:delText xml:space="preserve">          </w:delText>
              </w:r>
              <w:r w:rsidRPr="004E48A5" w:rsidDel="006E3906">
                <w:rPr>
                  <w:rFonts w:ascii="Courier New" w:hAnsi="Courier New" w:cs="Courier New"/>
                  <w:color w:val="0000FF"/>
                  <w:sz w:val="18"/>
                  <w:lang w:val="en-US" w:eastAsia="fi-FI"/>
                </w:rPr>
                <w:delText>&lt;</w:delText>
              </w:r>
              <w:r w:rsidRPr="004E48A5" w:rsidDel="006E3906">
                <w:rPr>
                  <w:rFonts w:ascii="Courier New" w:hAnsi="Courier New" w:cs="Courier New"/>
                  <w:color w:val="800000"/>
                  <w:sz w:val="18"/>
                  <w:lang w:val="en-US" w:eastAsia="fi-FI"/>
                </w:rPr>
                <w:delText>reference</w:delText>
              </w:r>
              <w:r w:rsidRPr="004E48A5" w:rsidDel="006E3906">
                <w:rPr>
                  <w:rFonts w:ascii="Courier New" w:hAnsi="Courier New" w:cs="Courier New"/>
                  <w:i/>
                  <w:iCs/>
                  <w:color w:val="008080"/>
                  <w:sz w:val="18"/>
                  <w:lang w:val="en-US" w:eastAsia="fi-FI"/>
                </w:rPr>
                <w:delText xml:space="preserve"> </w:delText>
              </w:r>
              <w:r w:rsidRPr="004E48A5" w:rsidDel="006E3906">
                <w:rPr>
                  <w:rFonts w:ascii="Courier New" w:hAnsi="Courier New" w:cs="Courier New"/>
                  <w:color w:val="FF0000"/>
                  <w:sz w:val="18"/>
                  <w:lang w:val="en-US" w:eastAsia="fi-FI"/>
                </w:rPr>
                <w:delText>value</w:delText>
              </w:r>
              <w:r w:rsidRPr="004E48A5" w:rsidDel="006E3906">
                <w:rPr>
                  <w:rFonts w:ascii="Courier New" w:hAnsi="Courier New" w:cs="Courier New"/>
                  <w:color w:val="0000FF"/>
                  <w:sz w:val="18"/>
                  <w:lang w:val="en-US" w:eastAsia="fi-FI"/>
                </w:rPr>
                <w:delText>="</w:delText>
              </w:r>
              <w:r w:rsidRPr="004E48A5" w:rsidDel="006E3906">
                <w:rPr>
                  <w:rFonts w:ascii="Courier New" w:hAnsi="Courier New" w:cs="Courier New"/>
                  <w:color w:val="000000"/>
                  <w:sz w:val="18"/>
                  <w:lang w:val="en-US" w:eastAsia="fi-FI"/>
                </w:rPr>
                <w:delText>#OID1.2.246.10.1234567.14.2013.123.1.10.1.22</w:delText>
              </w:r>
              <w:r w:rsidRPr="004E48A5" w:rsidDel="006E3906">
                <w:rPr>
                  <w:rFonts w:ascii="Courier New" w:hAnsi="Courier New" w:cs="Courier New"/>
                  <w:color w:val="0000FF"/>
                  <w:sz w:val="18"/>
                  <w:lang w:val="en-US" w:eastAsia="fi-FI"/>
                </w:rPr>
                <w:delText>"/&gt;</w:delText>
              </w:r>
            </w:del>
          </w:p>
          <w:p w14:paraId="583707A4" w14:textId="77777777" w:rsidR="0040258D" w:rsidRPr="004E48A5" w:rsidDel="006E3906" w:rsidRDefault="0040258D" w:rsidP="006E3906">
            <w:pPr>
              <w:suppressAutoHyphens/>
              <w:autoSpaceDE w:val="0"/>
              <w:autoSpaceDN w:val="0"/>
              <w:adjustRightInd w:val="0"/>
              <w:jc w:val="left"/>
              <w:rPr>
                <w:del w:id="520" w:author="Tekijä"/>
                <w:rFonts w:ascii="Courier New" w:hAnsi="Courier New" w:cs="Courier New"/>
                <w:color w:val="0000FF"/>
                <w:sz w:val="18"/>
                <w:lang w:val="en-US" w:eastAsia="fi-FI"/>
              </w:rPr>
            </w:pPr>
            <w:del w:id="521" w:author="Tekijä">
              <w:r w:rsidRPr="004E48A5" w:rsidDel="006E3906">
                <w:rPr>
                  <w:rFonts w:ascii="Courier New" w:hAnsi="Courier New" w:cs="Courier New"/>
                  <w:color w:val="000000"/>
                  <w:sz w:val="18"/>
                  <w:lang w:val="en-US" w:eastAsia="fi-FI"/>
                </w:rPr>
                <w:delText xml:space="preserve">        </w:delText>
              </w:r>
              <w:r w:rsidRPr="004E48A5" w:rsidDel="006E3906">
                <w:rPr>
                  <w:rFonts w:ascii="Courier New" w:hAnsi="Courier New" w:cs="Courier New"/>
                  <w:color w:val="0000FF"/>
                  <w:sz w:val="18"/>
                  <w:lang w:val="en-US" w:eastAsia="fi-FI"/>
                </w:rPr>
                <w:delText>&lt;/</w:delText>
              </w:r>
              <w:r w:rsidRPr="004E48A5" w:rsidDel="006E3906">
                <w:rPr>
                  <w:rFonts w:ascii="Courier New" w:hAnsi="Courier New" w:cs="Courier New"/>
                  <w:color w:val="800000"/>
                  <w:sz w:val="18"/>
                  <w:lang w:val="en-US" w:eastAsia="fi-FI"/>
                </w:rPr>
                <w:delText>text</w:delText>
              </w:r>
              <w:r w:rsidRPr="004E48A5" w:rsidDel="006E3906">
                <w:rPr>
                  <w:rFonts w:ascii="Courier New" w:hAnsi="Courier New" w:cs="Courier New"/>
                  <w:color w:val="0000FF"/>
                  <w:sz w:val="18"/>
                  <w:lang w:val="en-US" w:eastAsia="fi-FI"/>
                </w:rPr>
                <w:delText>&gt;</w:delText>
              </w:r>
            </w:del>
          </w:p>
          <w:p w14:paraId="522D0887" w14:textId="77777777" w:rsidR="0040258D" w:rsidRPr="004E48A5" w:rsidRDefault="0040258D" w:rsidP="006E3906">
            <w:pPr>
              <w:suppressAutoHyphens/>
              <w:autoSpaceDE w:val="0"/>
              <w:autoSpaceDN w:val="0"/>
              <w:adjustRightInd w:val="0"/>
              <w:ind w:left="1136" w:hanging="1136"/>
              <w:jc w:val="left"/>
              <w:rPr>
                <w:rFonts w:ascii="Courier New" w:hAnsi="Courier New" w:cs="Courier New"/>
                <w:color w:val="0000FF"/>
                <w:sz w:val="18"/>
                <w:lang w:val="en-US" w:eastAsia="fi-FI"/>
              </w:rPr>
            </w:pPr>
            <w:r w:rsidRPr="004E48A5">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value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xsi:type</w:t>
            </w:r>
            <w:r w:rsidRPr="004E48A5">
              <w:rPr>
                <w:rFonts w:ascii="Courier New" w:hAnsi="Courier New" w:cs="Courier New"/>
                <w:color w:val="0000FF"/>
                <w:sz w:val="18"/>
                <w:lang w:val="en-US" w:eastAsia="fi-FI"/>
              </w:rPr>
              <w:t>="</w:t>
            </w:r>
            <w:del w:id="522" w:author="Tekijä">
              <w:r w:rsidRPr="004E48A5" w:rsidDel="00B4787B">
                <w:rPr>
                  <w:rFonts w:ascii="Courier New" w:hAnsi="Courier New" w:cs="Courier New"/>
                  <w:color w:val="000000"/>
                  <w:sz w:val="18"/>
                  <w:lang w:val="en-US" w:eastAsia="fi-FI"/>
                </w:rPr>
                <w:delText>CD</w:delText>
              </w:r>
            </w:del>
            <w:ins w:id="523" w:author="Tekijä">
              <w:r w:rsidR="00B4787B" w:rsidRPr="004E48A5">
                <w:rPr>
                  <w:rFonts w:ascii="Courier New" w:hAnsi="Courier New" w:cs="Courier New"/>
                  <w:color w:val="000000"/>
                  <w:sz w:val="18"/>
                  <w:lang w:val="en-US" w:eastAsia="fi-FI"/>
                </w:rPr>
                <w:t>CV</w:t>
              </w:r>
            </w:ins>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1.2.246.537.6.658.2010</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STH - STH9 Ikenen havainnot 2010</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displayName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Ikenessä havaittu verenvuoto</w:t>
            </w:r>
            <w:r w:rsidRPr="004E48A5">
              <w:rPr>
                <w:rFonts w:ascii="Courier New" w:hAnsi="Courier New" w:cs="Courier New"/>
                <w:color w:val="0000FF"/>
                <w:sz w:val="18"/>
                <w:lang w:val="en-US" w:eastAsia="fi-FI"/>
              </w:rPr>
              <w:t>"/&gt;</w:t>
            </w:r>
          </w:p>
          <w:p w14:paraId="24ACF6BD"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observation</w:t>
            </w:r>
            <w:r w:rsidRPr="0040258D">
              <w:rPr>
                <w:rFonts w:ascii="Courier New" w:hAnsi="Courier New" w:cs="Courier New"/>
                <w:color w:val="0000FF"/>
                <w:sz w:val="18"/>
                <w:lang w:val="en-US" w:eastAsia="fi-FI"/>
              </w:rPr>
              <w:t>&gt;</w:t>
            </w:r>
          </w:p>
          <w:p w14:paraId="1A828661"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entryRelationship</w:t>
            </w:r>
            <w:r w:rsidRPr="0040258D">
              <w:rPr>
                <w:rFonts w:ascii="Courier New" w:hAnsi="Courier New" w:cs="Courier New"/>
                <w:color w:val="0000FF"/>
                <w:sz w:val="18"/>
                <w:lang w:val="en-US" w:eastAsia="fi-FI"/>
              </w:rPr>
              <w:t>&gt;</w:t>
            </w:r>
          </w:p>
          <w:p w14:paraId="1C6A094A"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entryRelationship</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typeCode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COMP</w:t>
            </w:r>
            <w:r w:rsidRPr="0040258D">
              <w:rPr>
                <w:rFonts w:ascii="Courier New" w:hAnsi="Courier New" w:cs="Courier New"/>
                <w:color w:val="0000FF"/>
                <w:sz w:val="18"/>
                <w:lang w:val="en-US" w:eastAsia="fi-FI"/>
              </w:rPr>
              <w:t>"&gt;</w:t>
            </w:r>
          </w:p>
          <w:p w14:paraId="2AF30B64"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474747"/>
                <w:sz w:val="18"/>
                <w:lang w:val="en-US" w:eastAsia="fi-FI"/>
              </w:rPr>
              <w:t xml:space="preserve"> Ikenen havainnot ja löydökset </w:t>
            </w:r>
            <w:r w:rsidRPr="0040258D">
              <w:rPr>
                <w:rFonts w:ascii="Courier New" w:hAnsi="Courier New" w:cs="Courier New"/>
                <w:color w:val="0000FF"/>
                <w:sz w:val="18"/>
                <w:lang w:val="en-US" w:eastAsia="fi-FI"/>
              </w:rPr>
              <w:t>--&gt;</w:t>
            </w:r>
          </w:p>
          <w:p w14:paraId="4908B4F3"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observation</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classCode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COND</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moodCode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EVN</w:t>
            </w:r>
            <w:r w:rsidRPr="0040258D">
              <w:rPr>
                <w:rFonts w:ascii="Courier New" w:hAnsi="Courier New" w:cs="Courier New"/>
                <w:color w:val="0000FF"/>
                <w:sz w:val="18"/>
                <w:lang w:val="en-US" w:eastAsia="fi-FI"/>
              </w:rPr>
              <w:t>"&gt;</w:t>
            </w:r>
          </w:p>
          <w:p w14:paraId="6E129BE7" w14:textId="77777777" w:rsidR="0040258D" w:rsidRPr="004E48A5" w:rsidRDefault="0040258D" w:rsidP="006E3906">
            <w:pPr>
              <w:suppressAutoHyphens/>
              <w:autoSpaceDE w:val="0"/>
              <w:autoSpaceDN w:val="0"/>
              <w:adjustRightInd w:val="0"/>
              <w:ind w:left="1136" w:hanging="1136"/>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code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51</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1.2.246.537.6.12.2002.901.2013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THL/Tietosisältö - STH01 Hampaiston nykytila 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displayName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Ikenen havainnot ja löydökset</w:t>
            </w:r>
            <w:r w:rsidRPr="004E48A5">
              <w:rPr>
                <w:rFonts w:ascii="Courier New" w:hAnsi="Courier New" w:cs="Courier New"/>
                <w:color w:val="0000FF"/>
                <w:sz w:val="18"/>
                <w:lang w:val="en-US" w:eastAsia="fi-FI"/>
              </w:rPr>
              <w:t>"/&gt;</w:t>
            </w:r>
          </w:p>
          <w:p w14:paraId="5AF3CDA6" w14:textId="77777777" w:rsidR="0040258D" w:rsidRPr="004E48A5" w:rsidDel="006E3906" w:rsidRDefault="0040258D" w:rsidP="006E3906">
            <w:pPr>
              <w:suppressAutoHyphens/>
              <w:autoSpaceDE w:val="0"/>
              <w:autoSpaceDN w:val="0"/>
              <w:adjustRightInd w:val="0"/>
              <w:jc w:val="left"/>
              <w:rPr>
                <w:del w:id="524" w:author="Tekijä"/>
                <w:rFonts w:ascii="Courier New" w:hAnsi="Courier New" w:cs="Courier New"/>
                <w:color w:val="0000FF"/>
                <w:sz w:val="18"/>
                <w:lang w:val="en-US" w:eastAsia="fi-FI"/>
              </w:rPr>
            </w:pPr>
            <w:del w:id="525" w:author="Tekijä">
              <w:r w:rsidRPr="004E48A5" w:rsidDel="006E3906">
                <w:rPr>
                  <w:rFonts w:ascii="Courier New" w:hAnsi="Courier New" w:cs="Courier New"/>
                  <w:color w:val="000000"/>
                  <w:sz w:val="18"/>
                  <w:lang w:val="en-US" w:eastAsia="fi-FI"/>
                </w:rPr>
                <w:delText xml:space="preserve">        </w:delText>
              </w:r>
              <w:r w:rsidRPr="004E48A5" w:rsidDel="006E3906">
                <w:rPr>
                  <w:rFonts w:ascii="Courier New" w:hAnsi="Courier New" w:cs="Courier New"/>
                  <w:color w:val="0000FF"/>
                  <w:sz w:val="18"/>
                  <w:lang w:val="en-US" w:eastAsia="fi-FI"/>
                </w:rPr>
                <w:delText>&lt;</w:delText>
              </w:r>
              <w:r w:rsidRPr="004E48A5" w:rsidDel="006E3906">
                <w:rPr>
                  <w:rFonts w:ascii="Courier New" w:hAnsi="Courier New" w:cs="Courier New"/>
                  <w:color w:val="800000"/>
                  <w:sz w:val="18"/>
                  <w:lang w:val="en-US" w:eastAsia="fi-FI"/>
                </w:rPr>
                <w:delText>text</w:delText>
              </w:r>
              <w:r w:rsidRPr="004E48A5" w:rsidDel="006E3906">
                <w:rPr>
                  <w:rFonts w:ascii="Courier New" w:hAnsi="Courier New" w:cs="Courier New"/>
                  <w:color w:val="0000FF"/>
                  <w:sz w:val="18"/>
                  <w:lang w:val="en-US" w:eastAsia="fi-FI"/>
                </w:rPr>
                <w:delText>&gt;</w:delText>
              </w:r>
            </w:del>
          </w:p>
          <w:p w14:paraId="56254653" w14:textId="77777777" w:rsidR="0040258D" w:rsidRPr="004E48A5" w:rsidDel="006E3906" w:rsidRDefault="0040258D" w:rsidP="006E3906">
            <w:pPr>
              <w:suppressAutoHyphens/>
              <w:autoSpaceDE w:val="0"/>
              <w:autoSpaceDN w:val="0"/>
              <w:adjustRightInd w:val="0"/>
              <w:jc w:val="left"/>
              <w:rPr>
                <w:del w:id="526" w:author="Tekijä"/>
                <w:rFonts w:ascii="Courier New" w:hAnsi="Courier New" w:cs="Courier New"/>
                <w:color w:val="0000FF"/>
                <w:sz w:val="18"/>
                <w:lang w:val="en-US" w:eastAsia="fi-FI"/>
              </w:rPr>
            </w:pPr>
            <w:del w:id="527" w:author="Tekijä">
              <w:r w:rsidRPr="004E48A5" w:rsidDel="006E3906">
                <w:rPr>
                  <w:rFonts w:ascii="Courier New" w:hAnsi="Courier New" w:cs="Courier New"/>
                  <w:color w:val="000000"/>
                  <w:sz w:val="18"/>
                  <w:lang w:val="en-US" w:eastAsia="fi-FI"/>
                </w:rPr>
                <w:delText xml:space="preserve">          </w:delText>
              </w:r>
              <w:r w:rsidRPr="004E48A5" w:rsidDel="006E3906">
                <w:rPr>
                  <w:rFonts w:ascii="Courier New" w:hAnsi="Courier New" w:cs="Courier New"/>
                  <w:color w:val="0000FF"/>
                  <w:sz w:val="18"/>
                  <w:lang w:val="en-US" w:eastAsia="fi-FI"/>
                </w:rPr>
                <w:delText>&lt;</w:delText>
              </w:r>
              <w:r w:rsidRPr="004E48A5" w:rsidDel="006E3906">
                <w:rPr>
                  <w:rFonts w:ascii="Courier New" w:hAnsi="Courier New" w:cs="Courier New"/>
                  <w:color w:val="800000"/>
                  <w:sz w:val="18"/>
                  <w:lang w:val="en-US" w:eastAsia="fi-FI"/>
                </w:rPr>
                <w:delText>reference</w:delText>
              </w:r>
              <w:r w:rsidRPr="004E48A5" w:rsidDel="006E3906">
                <w:rPr>
                  <w:rFonts w:ascii="Courier New" w:hAnsi="Courier New" w:cs="Courier New"/>
                  <w:i/>
                  <w:iCs/>
                  <w:color w:val="008080"/>
                  <w:sz w:val="18"/>
                  <w:lang w:val="en-US" w:eastAsia="fi-FI"/>
                </w:rPr>
                <w:delText xml:space="preserve"> </w:delText>
              </w:r>
              <w:r w:rsidRPr="004E48A5" w:rsidDel="006E3906">
                <w:rPr>
                  <w:rFonts w:ascii="Courier New" w:hAnsi="Courier New" w:cs="Courier New"/>
                  <w:color w:val="FF0000"/>
                  <w:sz w:val="18"/>
                  <w:lang w:val="en-US" w:eastAsia="fi-FI"/>
                </w:rPr>
                <w:delText>value</w:delText>
              </w:r>
              <w:r w:rsidRPr="004E48A5" w:rsidDel="006E3906">
                <w:rPr>
                  <w:rFonts w:ascii="Courier New" w:hAnsi="Courier New" w:cs="Courier New"/>
                  <w:color w:val="0000FF"/>
                  <w:sz w:val="18"/>
                  <w:lang w:val="en-US" w:eastAsia="fi-FI"/>
                </w:rPr>
                <w:delText>="</w:delText>
              </w:r>
              <w:r w:rsidRPr="004E48A5" w:rsidDel="006E3906">
                <w:rPr>
                  <w:rFonts w:ascii="Courier New" w:hAnsi="Courier New" w:cs="Courier New"/>
                  <w:color w:val="000000"/>
                  <w:sz w:val="18"/>
                  <w:lang w:val="en-US" w:eastAsia="fi-FI"/>
                </w:rPr>
                <w:delText>#OID1.2.246.10.1234567.14.2013.123.1.10.1.23</w:delText>
              </w:r>
              <w:r w:rsidRPr="004E48A5" w:rsidDel="006E3906">
                <w:rPr>
                  <w:rFonts w:ascii="Courier New" w:hAnsi="Courier New" w:cs="Courier New"/>
                  <w:color w:val="0000FF"/>
                  <w:sz w:val="18"/>
                  <w:lang w:val="en-US" w:eastAsia="fi-FI"/>
                </w:rPr>
                <w:delText>"/&gt;</w:delText>
              </w:r>
            </w:del>
          </w:p>
          <w:p w14:paraId="6F07C301" w14:textId="77777777" w:rsidR="0040258D" w:rsidRPr="004E48A5" w:rsidDel="006E3906" w:rsidRDefault="0040258D" w:rsidP="006E3906">
            <w:pPr>
              <w:suppressAutoHyphens/>
              <w:autoSpaceDE w:val="0"/>
              <w:autoSpaceDN w:val="0"/>
              <w:adjustRightInd w:val="0"/>
              <w:jc w:val="left"/>
              <w:rPr>
                <w:del w:id="528" w:author="Tekijä"/>
                <w:rFonts w:ascii="Courier New" w:hAnsi="Courier New" w:cs="Courier New"/>
                <w:color w:val="0000FF"/>
                <w:sz w:val="18"/>
                <w:lang w:val="en-US" w:eastAsia="fi-FI"/>
              </w:rPr>
            </w:pPr>
            <w:del w:id="529" w:author="Tekijä">
              <w:r w:rsidRPr="004E48A5" w:rsidDel="006E3906">
                <w:rPr>
                  <w:rFonts w:ascii="Courier New" w:hAnsi="Courier New" w:cs="Courier New"/>
                  <w:color w:val="000000"/>
                  <w:sz w:val="18"/>
                  <w:lang w:val="en-US" w:eastAsia="fi-FI"/>
                </w:rPr>
                <w:delText xml:space="preserve">        </w:delText>
              </w:r>
              <w:r w:rsidRPr="004E48A5" w:rsidDel="006E3906">
                <w:rPr>
                  <w:rFonts w:ascii="Courier New" w:hAnsi="Courier New" w:cs="Courier New"/>
                  <w:color w:val="0000FF"/>
                  <w:sz w:val="18"/>
                  <w:lang w:val="en-US" w:eastAsia="fi-FI"/>
                </w:rPr>
                <w:delText>&lt;/</w:delText>
              </w:r>
              <w:r w:rsidRPr="004E48A5" w:rsidDel="006E3906">
                <w:rPr>
                  <w:rFonts w:ascii="Courier New" w:hAnsi="Courier New" w:cs="Courier New"/>
                  <w:color w:val="800000"/>
                  <w:sz w:val="18"/>
                  <w:lang w:val="en-US" w:eastAsia="fi-FI"/>
                </w:rPr>
                <w:delText>text</w:delText>
              </w:r>
              <w:r w:rsidRPr="004E48A5" w:rsidDel="006E3906">
                <w:rPr>
                  <w:rFonts w:ascii="Courier New" w:hAnsi="Courier New" w:cs="Courier New"/>
                  <w:color w:val="0000FF"/>
                  <w:sz w:val="18"/>
                  <w:lang w:val="en-US" w:eastAsia="fi-FI"/>
                </w:rPr>
                <w:delText>&gt;</w:delText>
              </w:r>
            </w:del>
          </w:p>
          <w:p w14:paraId="17D0E9F0" w14:textId="77777777" w:rsidR="0040258D" w:rsidRPr="004E48A5" w:rsidRDefault="0040258D" w:rsidP="006E3906">
            <w:pPr>
              <w:suppressAutoHyphens/>
              <w:autoSpaceDE w:val="0"/>
              <w:autoSpaceDN w:val="0"/>
              <w:adjustRightInd w:val="0"/>
              <w:ind w:left="1136" w:hanging="1136"/>
              <w:jc w:val="left"/>
              <w:rPr>
                <w:rFonts w:ascii="Courier New" w:hAnsi="Courier New" w:cs="Courier New"/>
                <w:color w:val="0000FF"/>
                <w:sz w:val="18"/>
                <w:lang w:val="en-US" w:eastAsia="fi-FI"/>
              </w:rPr>
            </w:pPr>
            <w:r w:rsidRPr="004E48A5">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value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xsi:type</w:t>
            </w:r>
            <w:r w:rsidRPr="004E48A5">
              <w:rPr>
                <w:rFonts w:ascii="Courier New" w:hAnsi="Courier New" w:cs="Courier New"/>
                <w:color w:val="0000FF"/>
                <w:sz w:val="18"/>
                <w:lang w:val="en-US" w:eastAsia="fi-FI"/>
              </w:rPr>
              <w:t>="</w:t>
            </w:r>
            <w:del w:id="530" w:author="Tekijä">
              <w:r w:rsidRPr="004E48A5" w:rsidDel="00B4787B">
                <w:rPr>
                  <w:rFonts w:ascii="Courier New" w:hAnsi="Courier New" w:cs="Courier New"/>
                  <w:color w:val="000000"/>
                  <w:sz w:val="18"/>
                  <w:lang w:val="en-US" w:eastAsia="fi-FI"/>
                </w:rPr>
                <w:delText>CD</w:delText>
              </w:r>
            </w:del>
            <w:ins w:id="531" w:author="Tekijä">
              <w:r w:rsidR="00B4787B" w:rsidRPr="004E48A5">
                <w:rPr>
                  <w:rFonts w:ascii="Courier New" w:hAnsi="Courier New" w:cs="Courier New"/>
                  <w:color w:val="000000"/>
                  <w:sz w:val="18"/>
                  <w:lang w:val="en-US" w:eastAsia="fi-FI"/>
                </w:rPr>
                <w:t>CV</w:t>
              </w:r>
            </w:ins>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1.2.246.537.6.658.2010</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STH - STH9 Ikenen havainnot 2010</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displayName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Ikenen liikakasvu</w:t>
            </w:r>
            <w:r w:rsidRPr="004E48A5">
              <w:rPr>
                <w:rFonts w:ascii="Courier New" w:hAnsi="Courier New" w:cs="Courier New"/>
                <w:color w:val="0000FF"/>
                <w:sz w:val="18"/>
                <w:lang w:val="en-US" w:eastAsia="fi-FI"/>
              </w:rPr>
              <w:t>"/&gt;</w:t>
            </w:r>
          </w:p>
          <w:p w14:paraId="44AB574E" w14:textId="77777777" w:rsidR="009E499D" w:rsidRPr="009E499D" w:rsidRDefault="009E499D" w:rsidP="006E3906">
            <w:pPr>
              <w:suppressAutoHyphens/>
              <w:autoSpaceDE w:val="0"/>
              <w:autoSpaceDN w:val="0"/>
              <w:adjustRightInd w:val="0"/>
              <w:jc w:val="left"/>
              <w:rPr>
                <w:ins w:id="532" w:author="Tekijä"/>
                <w:rFonts w:ascii="Courier New" w:hAnsi="Courier New" w:cs="Courier New"/>
                <w:color w:val="000000"/>
                <w:sz w:val="18"/>
                <w:lang w:eastAsia="fi-FI"/>
              </w:rPr>
            </w:pPr>
            <w:ins w:id="533" w:author="Tekijä">
              <w:r w:rsidRPr="004E48A5">
                <w:rPr>
                  <w:rFonts w:ascii="Courier New" w:hAnsi="Courier New" w:cs="Courier New"/>
                  <w:color w:val="000000"/>
                  <w:sz w:val="18"/>
                  <w:lang w:val="en-US" w:eastAsia="fi-FI"/>
                </w:rPr>
                <w:t xml:space="preserve">        </w:t>
              </w:r>
              <w:r w:rsidRPr="009E499D">
                <w:rPr>
                  <w:rFonts w:ascii="Courier New" w:hAnsi="Courier New" w:cs="Courier New"/>
                  <w:color w:val="0000FF"/>
                  <w:sz w:val="18"/>
                  <w:lang w:eastAsia="fi-FI"/>
                </w:rPr>
                <w:t>&lt;!--</w:t>
              </w:r>
              <w:r w:rsidRPr="009E499D">
                <w:rPr>
                  <w:rFonts w:ascii="Courier New" w:hAnsi="Courier New" w:cs="Courier New"/>
                  <w:color w:val="474747"/>
                  <w:sz w:val="18"/>
                  <w:lang w:eastAsia="fi-FI"/>
                </w:rPr>
                <w:t xml:space="preserve"> STH3 Hampaan pinnat, toistuva - toistetaan koko eR.observation -rakennetta  </w:t>
              </w:r>
              <w:r w:rsidRPr="009E499D">
                <w:rPr>
                  <w:rFonts w:ascii="Courier New" w:hAnsi="Courier New" w:cs="Courier New"/>
                  <w:color w:val="0000FF"/>
                  <w:sz w:val="18"/>
                  <w:lang w:eastAsia="fi-FI"/>
                </w:rPr>
                <w:t>--&gt;</w:t>
              </w:r>
            </w:ins>
          </w:p>
          <w:p w14:paraId="7C41313C"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9E499D">
              <w:rPr>
                <w:rFonts w:ascii="Courier New" w:hAnsi="Courier New" w:cs="Courier New"/>
                <w:color w:val="000000"/>
                <w:sz w:val="18"/>
                <w:lang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entryRelationship</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typeCode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COMP</w:t>
            </w:r>
            <w:r w:rsidRPr="0040258D">
              <w:rPr>
                <w:rFonts w:ascii="Courier New" w:hAnsi="Courier New" w:cs="Courier New"/>
                <w:color w:val="0000FF"/>
                <w:sz w:val="18"/>
                <w:lang w:val="en-US" w:eastAsia="fi-FI"/>
              </w:rPr>
              <w:t>"&gt;</w:t>
            </w:r>
          </w:p>
          <w:p w14:paraId="6C0ACC32"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observation</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classCode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COND</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moodCode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EVN</w:t>
            </w:r>
            <w:r w:rsidRPr="0040258D">
              <w:rPr>
                <w:rFonts w:ascii="Courier New" w:hAnsi="Courier New" w:cs="Courier New"/>
                <w:color w:val="0000FF"/>
                <w:sz w:val="18"/>
                <w:lang w:val="en-US" w:eastAsia="fi-FI"/>
              </w:rPr>
              <w:t>"&gt;</w:t>
            </w:r>
          </w:p>
          <w:p w14:paraId="75488EAD" w14:textId="77777777" w:rsidR="0040258D" w:rsidRPr="0040258D" w:rsidRDefault="0040258D" w:rsidP="006E3906">
            <w:pPr>
              <w:suppressAutoHyphens/>
              <w:autoSpaceDE w:val="0"/>
              <w:autoSpaceDN w:val="0"/>
              <w:adjustRightInd w:val="0"/>
              <w:ind w:left="1988" w:hanging="1988"/>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code</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52</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codeSystem</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1.2.246.537.6.12.2002.901.2013</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codeSystemName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THL/Tietosisältö - STH01 Hampaiston nykytila 2013</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displayName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Hampaan pinnat</w:t>
            </w:r>
            <w:r w:rsidRPr="0040258D">
              <w:rPr>
                <w:rFonts w:ascii="Courier New" w:hAnsi="Courier New" w:cs="Courier New"/>
                <w:color w:val="0000FF"/>
                <w:sz w:val="18"/>
                <w:lang w:val="en-US" w:eastAsia="fi-FI"/>
              </w:rPr>
              <w:t>"/&gt;</w:t>
            </w:r>
          </w:p>
          <w:p w14:paraId="7B966E11" w14:textId="77777777" w:rsidR="0040258D" w:rsidRPr="0040258D" w:rsidDel="006E3906" w:rsidRDefault="0040258D" w:rsidP="006E3906">
            <w:pPr>
              <w:suppressAutoHyphens/>
              <w:autoSpaceDE w:val="0"/>
              <w:autoSpaceDN w:val="0"/>
              <w:adjustRightInd w:val="0"/>
              <w:jc w:val="left"/>
              <w:rPr>
                <w:del w:id="534" w:author="Tekijä"/>
                <w:rFonts w:ascii="Courier New" w:hAnsi="Courier New" w:cs="Courier New"/>
                <w:color w:val="0000FF"/>
                <w:sz w:val="18"/>
                <w:lang w:val="en-US" w:eastAsia="fi-FI"/>
              </w:rPr>
            </w:pPr>
            <w:del w:id="535" w:author="Tekijä">
              <w:r w:rsidRPr="0040258D" w:rsidDel="006E3906">
                <w:rPr>
                  <w:rFonts w:ascii="Courier New" w:hAnsi="Courier New" w:cs="Courier New"/>
                  <w:color w:val="000000"/>
                  <w:sz w:val="18"/>
                  <w:lang w:val="en-US" w:eastAsia="fi-FI"/>
                </w:rPr>
                <w:delText xml:space="preserve">                </w:delText>
              </w:r>
              <w:r w:rsidRPr="0040258D" w:rsidDel="006E3906">
                <w:rPr>
                  <w:rFonts w:ascii="Courier New" w:hAnsi="Courier New" w:cs="Courier New"/>
                  <w:color w:val="0000FF"/>
                  <w:sz w:val="18"/>
                  <w:lang w:val="en-US" w:eastAsia="fi-FI"/>
                </w:rPr>
                <w:delText>&lt;</w:delText>
              </w:r>
              <w:r w:rsidRPr="0040258D" w:rsidDel="006E3906">
                <w:rPr>
                  <w:rFonts w:ascii="Courier New" w:hAnsi="Courier New" w:cs="Courier New"/>
                  <w:color w:val="800000"/>
                  <w:sz w:val="18"/>
                  <w:lang w:val="en-US" w:eastAsia="fi-FI"/>
                </w:rPr>
                <w:delText>text</w:delText>
              </w:r>
              <w:r w:rsidRPr="0040258D" w:rsidDel="006E3906">
                <w:rPr>
                  <w:rFonts w:ascii="Courier New" w:hAnsi="Courier New" w:cs="Courier New"/>
                  <w:color w:val="0000FF"/>
                  <w:sz w:val="18"/>
                  <w:lang w:val="en-US" w:eastAsia="fi-FI"/>
                </w:rPr>
                <w:delText>&gt;</w:delText>
              </w:r>
            </w:del>
          </w:p>
          <w:p w14:paraId="55097FAE" w14:textId="77777777" w:rsidR="0040258D" w:rsidRPr="0040258D" w:rsidDel="006E3906" w:rsidRDefault="0040258D" w:rsidP="006E3906">
            <w:pPr>
              <w:suppressAutoHyphens/>
              <w:autoSpaceDE w:val="0"/>
              <w:autoSpaceDN w:val="0"/>
              <w:adjustRightInd w:val="0"/>
              <w:jc w:val="left"/>
              <w:rPr>
                <w:del w:id="536" w:author="Tekijä"/>
                <w:rFonts w:ascii="Courier New" w:hAnsi="Courier New" w:cs="Courier New"/>
                <w:color w:val="0000FF"/>
                <w:sz w:val="18"/>
                <w:lang w:val="en-US" w:eastAsia="fi-FI"/>
              </w:rPr>
            </w:pPr>
            <w:del w:id="537" w:author="Tekijä">
              <w:r w:rsidRPr="0040258D" w:rsidDel="006E3906">
                <w:rPr>
                  <w:rFonts w:ascii="Courier New" w:hAnsi="Courier New" w:cs="Courier New"/>
                  <w:color w:val="000000"/>
                  <w:sz w:val="18"/>
                  <w:lang w:val="en-US" w:eastAsia="fi-FI"/>
                </w:rPr>
                <w:delText xml:space="preserve">                  </w:delText>
              </w:r>
              <w:r w:rsidRPr="0040258D" w:rsidDel="006E3906">
                <w:rPr>
                  <w:rFonts w:ascii="Courier New" w:hAnsi="Courier New" w:cs="Courier New"/>
                  <w:color w:val="0000FF"/>
                  <w:sz w:val="18"/>
                  <w:lang w:val="en-US" w:eastAsia="fi-FI"/>
                </w:rPr>
                <w:delText>&lt;</w:delText>
              </w:r>
              <w:r w:rsidRPr="0040258D" w:rsidDel="006E3906">
                <w:rPr>
                  <w:rFonts w:ascii="Courier New" w:hAnsi="Courier New" w:cs="Courier New"/>
                  <w:color w:val="800000"/>
                  <w:sz w:val="18"/>
                  <w:lang w:val="en-US" w:eastAsia="fi-FI"/>
                </w:rPr>
                <w:delText>reference</w:delText>
              </w:r>
              <w:r w:rsidRPr="0040258D" w:rsidDel="006E3906">
                <w:rPr>
                  <w:rFonts w:ascii="Courier New" w:hAnsi="Courier New" w:cs="Courier New"/>
                  <w:i/>
                  <w:iCs/>
                  <w:color w:val="008080"/>
                  <w:sz w:val="18"/>
                  <w:lang w:val="en-US" w:eastAsia="fi-FI"/>
                </w:rPr>
                <w:delText xml:space="preserve"> </w:delText>
              </w:r>
              <w:r w:rsidRPr="0040258D" w:rsidDel="006E3906">
                <w:rPr>
                  <w:rFonts w:ascii="Courier New" w:hAnsi="Courier New" w:cs="Courier New"/>
                  <w:color w:val="FF0000"/>
                  <w:sz w:val="18"/>
                  <w:lang w:val="en-US" w:eastAsia="fi-FI"/>
                </w:rPr>
                <w:delText>value</w:delText>
              </w:r>
              <w:r w:rsidRPr="0040258D" w:rsidDel="006E3906">
                <w:rPr>
                  <w:rFonts w:ascii="Courier New" w:hAnsi="Courier New" w:cs="Courier New"/>
                  <w:color w:val="0000FF"/>
                  <w:sz w:val="18"/>
                  <w:lang w:val="en-US" w:eastAsia="fi-FI"/>
                </w:rPr>
                <w:delText>="</w:delText>
              </w:r>
              <w:r w:rsidRPr="0040258D" w:rsidDel="006E3906">
                <w:rPr>
                  <w:rFonts w:ascii="Courier New" w:hAnsi="Courier New" w:cs="Courier New"/>
                  <w:color w:val="000000"/>
                  <w:sz w:val="18"/>
                  <w:lang w:val="en-US" w:eastAsia="fi-FI"/>
                </w:rPr>
                <w:delText>#OID1.2.246.10.1234567.14.2013.123.1.10.1.24</w:delText>
              </w:r>
              <w:r w:rsidRPr="0040258D" w:rsidDel="006E3906">
                <w:rPr>
                  <w:rFonts w:ascii="Courier New" w:hAnsi="Courier New" w:cs="Courier New"/>
                  <w:color w:val="0000FF"/>
                  <w:sz w:val="18"/>
                  <w:lang w:val="en-US" w:eastAsia="fi-FI"/>
                </w:rPr>
                <w:delText>"/&gt;</w:delText>
              </w:r>
            </w:del>
          </w:p>
          <w:p w14:paraId="687419A3" w14:textId="77777777" w:rsidR="0040258D" w:rsidRPr="0040258D" w:rsidDel="006E3906" w:rsidRDefault="0040258D" w:rsidP="006E3906">
            <w:pPr>
              <w:suppressAutoHyphens/>
              <w:autoSpaceDE w:val="0"/>
              <w:autoSpaceDN w:val="0"/>
              <w:adjustRightInd w:val="0"/>
              <w:jc w:val="left"/>
              <w:rPr>
                <w:del w:id="538" w:author="Tekijä"/>
                <w:rFonts w:ascii="Courier New" w:hAnsi="Courier New" w:cs="Courier New"/>
                <w:color w:val="0000FF"/>
                <w:sz w:val="18"/>
                <w:lang w:val="en-US" w:eastAsia="fi-FI"/>
              </w:rPr>
            </w:pPr>
            <w:del w:id="539" w:author="Tekijä">
              <w:r w:rsidRPr="0040258D" w:rsidDel="006E3906">
                <w:rPr>
                  <w:rFonts w:ascii="Courier New" w:hAnsi="Courier New" w:cs="Courier New"/>
                  <w:color w:val="000000"/>
                  <w:sz w:val="18"/>
                  <w:lang w:val="en-US" w:eastAsia="fi-FI"/>
                </w:rPr>
                <w:delText xml:space="preserve">                </w:delText>
              </w:r>
              <w:r w:rsidRPr="0040258D" w:rsidDel="006E3906">
                <w:rPr>
                  <w:rFonts w:ascii="Courier New" w:hAnsi="Courier New" w:cs="Courier New"/>
                  <w:color w:val="0000FF"/>
                  <w:sz w:val="18"/>
                  <w:lang w:val="en-US" w:eastAsia="fi-FI"/>
                </w:rPr>
                <w:delText>&lt;/</w:delText>
              </w:r>
              <w:r w:rsidRPr="0040258D" w:rsidDel="006E3906">
                <w:rPr>
                  <w:rFonts w:ascii="Courier New" w:hAnsi="Courier New" w:cs="Courier New"/>
                  <w:color w:val="800000"/>
                  <w:sz w:val="18"/>
                  <w:lang w:val="en-US" w:eastAsia="fi-FI"/>
                </w:rPr>
                <w:delText>text</w:delText>
              </w:r>
              <w:r w:rsidRPr="0040258D" w:rsidDel="006E3906">
                <w:rPr>
                  <w:rFonts w:ascii="Courier New" w:hAnsi="Courier New" w:cs="Courier New"/>
                  <w:color w:val="0000FF"/>
                  <w:sz w:val="18"/>
                  <w:lang w:val="en-US" w:eastAsia="fi-FI"/>
                </w:rPr>
                <w:delText>&gt;</w:delText>
              </w:r>
            </w:del>
          </w:p>
          <w:p w14:paraId="490883D7" w14:textId="77777777" w:rsidR="0040258D" w:rsidRPr="0040258D" w:rsidRDefault="0040258D" w:rsidP="006E3906">
            <w:pPr>
              <w:suppressAutoHyphens/>
              <w:autoSpaceDE w:val="0"/>
              <w:autoSpaceDN w:val="0"/>
              <w:adjustRightInd w:val="0"/>
              <w:ind w:left="1988" w:hanging="1988"/>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value</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xsi:type</w:t>
            </w:r>
            <w:r w:rsidRPr="0040258D">
              <w:rPr>
                <w:rFonts w:ascii="Courier New" w:hAnsi="Courier New" w:cs="Courier New"/>
                <w:color w:val="0000FF"/>
                <w:sz w:val="18"/>
                <w:lang w:val="en-US" w:eastAsia="fi-FI"/>
              </w:rPr>
              <w:t>="</w:t>
            </w:r>
            <w:del w:id="540" w:author="Tekijä">
              <w:r w:rsidRPr="0040258D" w:rsidDel="00B4787B">
                <w:rPr>
                  <w:rFonts w:ascii="Courier New" w:hAnsi="Courier New" w:cs="Courier New"/>
                  <w:color w:val="000000"/>
                  <w:sz w:val="18"/>
                  <w:lang w:val="en-US" w:eastAsia="fi-FI"/>
                </w:rPr>
                <w:delText>CD</w:delText>
              </w:r>
            </w:del>
            <w:ins w:id="541" w:author="Tekijä">
              <w:r w:rsidR="00B4787B">
                <w:rPr>
                  <w:rFonts w:ascii="Courier New" w:hAnsi="Courier New" w:cs="Courier New"/>
                  <w:color w:val="000000"/>
                  <w:sz w:val="18"/>
                  <w:lang w:val="en-US" w:eastAsia="fi-FI"/>
                </w:rPr>
                <w:t>CV</w:t>
              </w:r>
            </w:ins>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3</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codeSystem</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1.2.246.537.6.653.2010</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codeSystemName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STH - STH3 Hampaan pinnat 2010</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displayName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Hampaan bukkaali- tai labiaalipinta</w:t>
            </w:r>
            <w:r w:rsidRPr="0040258D">
              <w:rPr>
                <w:rFonts w:ascii="Courier New" w:hAnsi="Courier New" w:cs="Courier New"/>
                <w:color w:val="0000FF"/>
                <w:sz w:val="18"/>
                <w:lang w:val="en-US" w:eastAsia="fi-FI"/>
              </w:rPr>
              <w:t>"/&gt;</w:t>
            </w:r>
          </w:p>
          <w:p w14:paraId="66B6B215"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entryRelationship</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typeCode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COMP</w:t>
            </w:r>
            <w:r w:rsidRPr="0040258D">
              <w:rPr>
                <w:rFonts w:ascii="Courier New" w:hAnsi="Courier New" w:cs="Courier New"/>
                <w:color w:val="0000FF"/>
                <w:sz w:val="18"/>
                <w:lang w:val="en-US" w:eastAsia="fi-FI"/>
              </w:rPr>
              <w:t>"&gt;</w:t>
            </w:r>
          </w:p>
          <w:p w14:paraId="09DACDD0"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474747"/>
                <w:sz w:val="18"/>
                <w:lang w:val="en-US" w:eastAsia="fi-FI"/>
              </w:rPr>
              <w:t xml:space="preserve"> ienrajapinta  </w:t>
            </w:r>
            <w:r w:rsidRPr="0040258D">
              <w:rPr>
                <w:rFonts w:ascii="Courier New" w:hAnsi="Courier New" w:cs="Courier New"/>
                <w:color w:val="0000FF"/>
                <w:sz w:val="18"/>
                <w:lang w:val="en-US" w:eastAsia="fi-FI"/>
              </w:rPr>
              <w:t>--&gt;</w:t>
            </w:r>
          </w:p>
          <w:p w14:paraId="2A16538B"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observation</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classCode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COND</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moodCode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EVN</w:t>
            </w:r>
            <w:r w:rsidRPr="0040258D">
              <w:rPr>
                <w:rFonts w:ascii="Courier New" w:hAnsi="Courier New" w:cs="Courier New"/>
                <w:color w:val="0000FF"/>
                <w:sz w:val="18"/>
                <w:lang w:val="en-US" w:eastAsia="fi-FI"/>
              </w:rPr>
              <w:t>"&gt;</w:t>
            </w:r>
          </w:p>
          <w:p w14:paraId="358FD111" w14:textId="77777777" w:rsidR="0040258D" w:rsidRPr="0040258D" w:rsidRDefault="0040258D" w:rsidP="006E3906">
            <w:pPr>
              <w:suppressAutoHyphens/>
              <w:autoSpaceDE w:val="0"/>
              <w:autoSpaceDN w:val="0"/>
              <w:adjustRightInd w:val="0"/>
              <w:ind w:left="2840" w:hanging="284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code</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53</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codeSystem</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1.2.246.537.6.12.2002.901.2013</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codeSystemName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THL/Tietosisältö - STH01 Hampaiston nykytila 2013</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displayName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Ienrajapinta</w:t>
            </w:r>
            <w:r w:rsidRPr="0040258D">
              <w:rPr>
                <w:rFonts w:ascii="Courier New" w:hAnsi="Courier New" w:cs="Courier New"/>
                <w:color w:val="0000FF"/>
                <w:sz w:val="18"/>
                <w:lang w:val="en-US" w:eastAsia="fi-FI"/>
              </w:rPr>
              <w:t>"/&gt;</w:t>
            </w:r>
          </w:p>
          <w:p w14:paraId="69543D49" w14:textId="77777777" w:rsidR="0040258D" w:rsidRPr="0040258D" w:rsidDel="006E3906" w:rsidRDefault="0040258D" w:rsidP="006E3906">
            <w:pPr>
              <w:suppressAutoHyphens/>
              <w:autoSpaceDE w:val="0"/>
              <w:autoSpaceDN w:val="0"/>
              <w:adjustRightInd w:val="0"/>
              <w:jc w:val="left"/>
              <w:rPr>
                <w:del w:id="542" w:author="Tekijä"/>
                <w:rFonts w:ascii="Courier New" w:hAnsi="Courier New" w:cs="Courier New"/>
                <w:color w:val="0000FF"/>
                <w:sz w:val="18"/>
                <w:lang w:val="en-US" w:eastAsia="fi-FI"/>
              </w:rPr>
            </w:pPr>
            <w:del w:id="543" w:author="Tekijä">
              <w:r w:rsidRPr="0040258D" w:rsidDel="006E3906">
                <w:rPr>
                  <w:rFonts w:ascii="Courier New" w:hAnsi="Courier New" w:cs="Courier New"/>
                  <w:color w:val="000000"/>
                  <w:sz w:val="18"/>
                  <w:lang w:val="en-US" w:eastAsia="fi-FI"/>
                </w:rPr>
                <w:delText xml:space="preserve">                        </w:delText>
              </w:r>
              <w:r w:rsidRPr="0040258D" w:rsidDel="006E3906">
                <w:rPr>
                  <w:rFonts w:ascii="Courier New" w:hAnsi="Courier New" w:cs="Courier New"/>
                  <w:color w:val="0000FF"/>
                  <w:sz w:val="18"/>
                  <w:lang w:val="en-US" w:eastAsia="fi-FI"/>
                </w:rPr>
                <w:delText>&lt;</w:delText>
              </w:r>
              <w:r w:rsidRPr="0040258D" w:rsidDel="006E3906">
                <w:rPr>
                  <w:rFonts w:ascii="Courier New" w:hAnsi="Courier New" w:cs="Courier New"/>
                  <w:color w:val="800000"/>
                  <w:sz w:val="18"/>
                  <w:lang w:val="en-US" w:eastAsia="fi-FI"/>
                </w:rPr>
                <w:delText>text</w:delText>
              </w:r>
              <w:r w:rsidRPr="0040258D" w:rsidDel="006E3906">
                <w:rPr>
                  <w:rFonts w:ascii="Courier New" w:hAnsi="Courier New" w:cs="Courier New"/>
                  <w:color w:val="0000FF"/>
                  <w:sz w:val="18"/>
                  <w:lang w:val="en-US" w:eastAsia="fi-FI"/>
                </w:rPr>
                <w:delText>&gt;</w:delText>
              </w:r>
            </w:del>
          </w:p>
          <w:p w14:paraId="5FBFF7A1" w14:textId="77777777" w:rsidR="0040258D" w:rsidRPr="0040258D" w:rsidDel="006E3906" w:rsidRDefault="0040258D" w:rsidP="006E3906">
            <w:pPr>
              <w:suppressAutoHyphens/>
              <w:autoSpaceDE w:val="0"/>
              <w:autoSpaceDN w:val="0"/>
              <w:adjustRightInd w:val="0"/>
              <w:ind w:left="3124" w:hanging="3124"/>
              <w:jc w:val="left"/>
              <w:rPr>
                <w:del w:id="544" w:author="Tekijä"/>
                <w:rFonts w:ascii="Courier New" w:hAnsi="Courier New" w:cs="Courier New"/>
                <w:color w:val="0000FF"/>
                <w:sz w:val="18"/>
                <w:lang w:val="en-US" w:eastAsia="fi-FI"/>
              </w:rPr>
            </w:pPr>
            <w:del w:id="545" w:author="Tekijä">
              <w:r w:rsidRPr="0040258D" w:rsidDel="006E3906">
                <w:rPr>
                  <w:rFonts w:ascii="Courier New" w:hAnsi="Courier New" w:cs="Courier New"/>
                  <w:color w:val="000000"/>
                  <w:sz w:val="18"/>
                  <w:lang w:val="en-US" w:eastAsia="fi-FI"/>
                </w:rPr>
                <w:delText xml:space="preserve">                          </w:delText>
              </w:r>
              <w:r w:rsidRPr="0040258D" w:rsidDel="006E3906">
                <w:rPr>
                  <w:rFonts w:ascii="Courier New" w:hAnsi="Courier New" w:cs="Courier New"/>
                  <w:color w:val="0000FF"/>
                  <w:sz w:val="18"/>
                  <w:lang w:val="en-US" w:eastAsia="fi-FI"/>
                </w:rPr>
                <w:delText>&lt;</w:delText>
              </w:r>
              <w:r w:rsidRPr="0040258D" w:rsidDel="006E3906">
                <w:rPr>
                  <w:rFonts w:ascii="Courier New" w:hAnsi="Courier New" w:cs="Courier New"/>
                  <w:color w:val="800000"/>
                  <w:sz w:val="18"/>
                  <w:lang w:val="en-US" w:eastAsia="fi-FI"/>
                </w:rPr>
                <w:delText>reference</w:delText>
              </w:r>
              <w:r w:rsidRPr="0040258D" w:rsidDel="006E3906">
                <w:rPr>
                  <w:rFonts w:ascii="Courier New" w:hAnsi="Courier New" w:cs="Courier New"/>
                  <w:i/>
                  <w:iCs/>
                  <w:color w:val="008080"/>
                  <w:sz w:val="18"/>
                  <w:lang w:val="en-US" w:eastAsia="fi-FI"/>
                </w:rPr>
                <w:delText xml:space="preserve"> </w:delText>
              </w:r>
              <w:r w:rsidRPr="0040258D" w:rsidDel="006E3906">
                <w:rPr>
                  <w:rFonts w:ascii="Courier New" w:hAnsi="Courier New" w:cs="Courier New"/>
                  <w:color w:val="FF0000"/>
                  <w:sz w:val="18"/>
                  <w:lang w:val="en-US" w:eastAsia="fi-FI"/>
                </w:rPr>
                <w:delText>value</w:delText>
              </w:r>
              <w:r w:rsidRPr="0040258D" w:rsidDel="006E3906">
                <w:rPr>
                  <w:rFonts w:ascii="Courier New" w:hAnsi="Courier New" w:cs="Courier New"/>
                  <w:color w:val="0000FF"/>
                  <w:sz w:val="18"/>
                  <w:lang w:val="en-US" w:eastAsia="fi-FI"/>
                </w:rPr>
                <w:delText>="</w:delText>
              </w:r>
              <w:r w:rsidRPr="0040258D" w:rsidDel="006E3906">
                <w:rPr>
                  <w:rFonts w:ascii="Courier New" w:hAnsi="Courier New" w:cs="Courier New"/>
                  <w:color w:val="000000"/>
                  <w:sz w:val="18"/>
                  <w:lang w:val="en-US" w:eastAsia="fi-FI"/>
                </w:rPr>
                <w:delText>#OID1.2.246.10.1234567.14.2013.123.1.10.1.25</w:delText>
              </w:r>
              <w:r w:rsidRPr="0040258D" w:rsidDel="006E3906">
                <w:rPr>
                  <w:rFonts w:ascii="Courier New" w:hAnsi="Courier New" w:cs="Courier New"/>
                  <w:color w:val="0000FF"/>
                  <w:sz w:val="18"/>
                  <w:lang w:val="en-US" w:eastAsia="fi-FI"/>
                </w:rPr>
                <w:delText>"/&gt;</w:delText>
              </w:r>
            </w:del>
          </w:p>
          <w:p w14:paraId="628BBAB8" w14:textId="77777777" w:rsidR="0040258D" w:rsidRPr="0040258D" w:rsidDel="006E3906" w:rsidRDefault="0040258D" w:rsidP="006E3906">
            <w:pPr>
              <w:suppressAutoHyphens/>
              <w:autoSpaceDE w:val="0"/>
              <w:autoSpaceDN w:val="0"/>
              <w:adjustRightInd w:val="0"/>
              <w:jc w:val="left"/>
              <w:rPr>
                <w:del w:id="546" w:author="Tekijä"/>
                <w:rFonts w:ascii="Courier New" w:hAnsi="Courier New" w:cs="Courier New"/>
                <w:color w:val="0000FF"/>
                <w:sz w:val="18"/>
                <w:lang w:val="en-US" w:eastAsia="fi-FI"/>
              </w:rPr>
            </w:pPr>
            <w:del w:id="547" w:author="Tekijä">
              <w:r w:rsidRPr="0040258D" w:rsidDel="006E3906">
                <w:rPr>
                  <w:rFonts w:ascii="Courier New" w:hAnsi="Courier New" w:cs="Courier New"/>
                  <w:color w:val="000000"/>
                  <w:sz w:val="18"/>
                  <w:lang w:val="en-US" w:eastAsia="fi-FI"/>
                </w:rPr>
                <w:delText xml:space="preserve">                        </w:delText>
              </w:r>
              <w:r w:rsidRPr="0040258D" w:rsidDel="006E3906">
                <w:rPr>
                  <w:rFonts w:ascii="Courier New" w:hAnsi="Courier New" w:cs="Courier New"/>
                  <w:color w:val="0000FF"/>
                  <w:sz w:val="18"/>
                  <w:lang w:val="en-US" w:eastAsia="fi-FI"/>
                </w:rPr>
                <w:delText>&lt;/</w:delText>
              </w:r>
              <w:r w:rsidRPr="0040258D" w:rsidDel="006E3906">
                <w:rPr>
                  <w:rFonts w:ascii="Courier New" w:hAnsi="Courier New" w:cs="Courier New"/>
                  <w:color w:val="800000"/>
                  <w:sz w:val="18"/>
                  <w:lang w:val="en-US" w:eastAsia="fi-FI"/>
                </w:rPr>
                <w:delText>text</w:delText>
              </w:r>
              <w:r w:rsidRPr="0040258D" w:rsidDel="006E3906">
                <w:rPr>
                  <w:rFonts w:ascii="Courier New" w:hAnsi="Courier New" w:cs="Courier New"/>
                  <w:color w:val="0000FF"/>
                  <w:sz w:val="18"/>
                  <w:lang w:val="en-US" w:eastAsia="fi-FI"/>
                </w:rPr>
                <w:delText>&gt;</w:delText>
              </w:r>
            </w:del>
          </w:p>
          <w:p w14:paraId="25871FE1"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value</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xsi:type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BL</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value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true</w:t>
            </w:r>
            <w:r w:rsidRPr="0040258D">
              <w:rPr>
                <w:rFonts w:ascii="Courier New" w:hAnsi="Courier New" w:cs="Courier New"/>
                <w:color w:val="0000FF"/>
                <w:sz w:val="18"/>
                <w:lang w:val="en-US" w:eastAsia="fi-FI"/>
              </w:rPr>
              <w:t>"/&gt;</w:t>
            </w:r>
          </w:p>
          <w:p w14:paraId="4BDEB7F4"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observation</w:t>
            </w:r>
            <w:r w:rsidRPr="0040258D">
              <w:rPr>
                <w:rFonts w:ascii="Courier New" w:hAnsi="Courier New" w:cs="Courier New"/>
                <w:color w:val="0000FF"/>
                <w:sz w:val="18"/>
                <w:lang w:val="en-US" w:eastAsia="fi-FI"/>
              </w:rPr>
              <w:t>&gt;</w:t>
            </w:r>
          </w:p>
          <w:p w14:paraId="3A43F4D7"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entryRelationship</w:t>
            </w:r>
            <w:r w:rsidRPr="0040258D">
              <w:rPr>
                <w:rFonts w:ascii="Courier New" w:hAnsi="Courier New" w:cs="Courier New"/>
                <w:color w:val="0000FF"/>
                <w:sz w:val="18"/>
                <w:lang w:val="en-US" w:eastAsia="fi-FI"/>
              </w:rPr>
              <w:t>&gt;</w:t>
            </w:r>
          </w:p>
          <w:p w14:paraId="5C14B6D8"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observation</w:t>
            </w:r>
            <w:r w:rsidRPr="0040258D">
              <w:rPr>
                <w:rFonts w:ascii="Courier New" w:hAnsi="Courier New" w:cs="Courier New"/>
                <w:color w:val="0000FF"/>
                <w:sz w:val="18"/>
                <w:lang w:val="en-US" w:eastAsia="fi-FI"/>
              </w:rPr>
              <w:t>&gt;</w:t>
            </w:r>
          </w:p>
          <w:p w14:paraId="21B75509"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entryRelationship</w:t>
            </w:r>
            <w:r w:rsidRPr="0040258D">
              <w:rPr>
                <w:rFonts w:ascii="Courier New" w:hAnsi="Courier New" w:cs="Courier New"/>
                <w:color w:val="0000FF"/>
                <w:sz w:val="18"/>
                <w:lang w:val="en-US" w:eastAsia="fi-FI"/>
              </w:rPr>
              <w:t>&gt;</w:t>
            </w:r>
          </w:p>
          <w:p w14:paraId="11460893"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observation</w:t>
            </w:r>
            <w:r w:rsidRPr="0040258D">
              <w:rPr>
                <w:rFonts w:ascii="Courier New" w:hAnsi="Courier New" w:cs="Courier New"/>
                <w:color w:val="0000FF"/>
                <w:sz w:val="18"/>
                <w:lang w:val="en-US" w:eastAsia="fi-FI"/>
              </w:rPr>
              <w:t>&gt;</w:t>
            </w:r>
          </w:p>
          <w:p w14:paraId="46C39BC3" w14:textId="77777777" w:rsidR="00143531" w:rsidRPr="00143531" w:rsidRDefault="0040258D" w:rsidP="006E3906">
            <w:pPr>
              <w:suppressAutoHyphens/>
              <w:autoSpaceDE w:val="0"/>
              <w:autoSpaceDN w:val="0"/>
              <w:adjustRightInd w:val="0"/>
              <w:jc w:val="left"/>
              <w:rPr>
                <w:rFonts w:ascii="Courier New" w:hAnsi="Courier New" w:cs="Courier New"/>
                <w:sz w:val="18"/>
                <w:szCs w:val="18"/>
                <w:lang w:val="en-US"/>
              </w:rPr>
            </w:pP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entryRelationship</w:t>
            </w:r>
            <w:r w:rsidRPr="0040258D">
              <w:rPr>
                <w:rFonts w:ascii="Courier New" w:hAnsi="Courier New" w:cs="Courier New"/>
                <w:color w:val="0000FF"/>
                <w:sz w:val="18"/>
                <w:lang w:val="en-US" w:eastAsia="fi-FI"/>
              </w:rPr>
              <w:t>&gt;</w:t>
            </w:r>
          </w:p>
        </w:tc>
      </w:tr>
    </w:tbl>
    <w:p w14:paraId="536D40EC" w14:textId="77777777" w:rsidR="00143531" w:rsidRPr="00143531" w:rsidRDefault="00143531" w:rsidP="008E33EF">
      <w:pPr>
        <w:pStyle w:val="Otsikko3"/>
      </w:pPr>
      <w:bookmarkStart w:id="548" w:name="_Toc377399075"/>
      <w:bookmarkStart w:id="549" w:name="_Toc436732540"/>
      <w:r w:rsidRPr="00143531">
        <w:t>Ientaskun syvyys, ienvetäymä mm ja ientaskun mittauspisteet</w:t>
      </w:r>
      <w:bookmarkEnd w:id="548"/>
      <w:bookmarkEnd w:id="549"/>
    </w:p>
    <w:p w14:paraId="21606EBC" w14:textId="77777777" w:rsidR="00143531" w:rsidRPr="00143531" w:rsidRDefault="00143531" w:rsidP="00143531">
      <w:r w:rsidRPr="00143531">
        <w:t>Ientaskun syvyys annatetaan STH9A luokituksella tai/ja mittaamalla tarkan mm-määrän (PQ tiet</w:t>
      </w:r>
      <w:r w:rsidRPr="00143531">
        <w:t>o</w:t>
      </w:r>
      <w:r w:rsidRPr="00143531">
        <w:t xml:space="preserve">tyyppiä). Molemmissa tapauksissa observation code:ssa qualifier-rakenteella tarkennetaan ientaskun mittauspisteet STH9B luokituksen mukaisesti. </w:t>
      </w:r>
    </w:p>
    <w:p w14:paraId="0B84E357" w14:textId="77777777" w:rsidR="00143531" w:rsidRPr="00143531" w:rsidRDefault="00143531" w:rsidP="00143531"/>
    <w:p w14:paraId="04122733" w14:textId="77777777" w:rsidR="00143531" w:rsidRPr="00143531" w:rsidRDefault="00143531" w:rsidP="00143531">
      <w:r w:rsidRPr="00143531">
        <w:t xml:space="preserve">Ienvetäytäymä mm:ssä annetaan samanlaisella rakenteella, kuin ientaskun syvyyden mm:t. Alla on näiden esimerkit. </w:t>
      </w:r>
    </w:p>
    <w:p w14:paraId="4776718B" w14:textId="77777777" w:rsidR="00143531" w:rsidRPr="00143531" w:rsidRDefault="00143531" w:rsidP="0014353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143531" w:rsidRPr="00143531" w14:paraId="6D7B1798" w14:textId="77777777" w:rsidTr="00143531">
        <w:tc>
          <w:tcPr>
            <w:tcW w:w="9779" w:type="dxa"/>
            <w:tcBorders>
              <w:top w:val="single" w:sz="4" w:space="0" w:color="000000"/>
              <w:left w:val="single" w:sz="4" w:space="0" w:color="000000"/>
              <w:bottom w:val="single" w:sz="4" w:space="0" w:color="000000"/>
              <w:right w:val="single" w:sz="4" w:space="0" w:color="000000"/>
            </w:tcBorders>
            <w:hideMark/>
          </w:tcPr>
          <w:p w14:paraId="25EECD2C"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entryRelationship</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typeCode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COMP</w:t>
            </w:r>
            <w:r w:rsidRPr="0040258D">
              <w:rPr>
                <w:rFonts w:ascii="Courier New" w:hAnsi="Courier New" w:cs="Courier New"/>
                <w:color w:val="0000FF"/>
                <w:sz w:val="18"/>
                <w:lang w:val="en-US" w:eastAsia="fi-FI"/>
              </w:rPr>
              <w:t>"&gt;</w:t>
            </w:r>
          </w:p>
          <w:p w14:paraId="5541C522"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474747"/>
                <w:sz w:val="18"/>
                <w:lang w:val="en-US" w:eastAsia="fi-FI"/>
              </w:rPr>
              <w:t xml:space="preserve"> Ientaskun syvyys </w:t>
            </w:r>
            <w:r w:rsidRPr="0040258D">
              <w:rPr>
                <w:rFonts w:ascii="Courier New" w:hAnsi="Courier New" w:cs="Courier New"/>
                <w:color w:val="0000FF"/>
                <w:sz w:val="18"/>
                <w:lang w:val="en-US" w:eastAsia="fi-FI"/>
              </w:rPr>
              <w:t>--&gt;</w:t>
            </w:r>
          </w:p>
          <w:p w14:paraId="57349360"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observation</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classCode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COND</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moodCode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EVN</w:t>
            </w:r>
            <w:r w:rsidRPr="0040258D">
              <w:rPr>
                <w:rFonts w:ascii="Courier New" w:hAnsi="Courier New" w:cs="Courier New"/>
                <w:color w:val="0000FF"/>
                <w:sz w:val="18"/>
                <w:lang w:val="en-US" w:eastAsia="fi-FI"/>
              </w:rPr>
              <w:t>"&gt;</w:t>
            </w:r>
          </w:p>
          <w:p w14:paraId="1706A48B" w14:textId="77777777" w:rsidR="0040258D" w:rsidRPr="0040258D" w:rsidRDefault="0040258D" w:rsidP="006E3906">
            <w:pPr>
              <w:suppressAutoHyphens/>
              <w:autoSpaceDE w:val="0"/>
              <w:autoSpaceDN w:val="0"/>
              <w:adjustRightInd w:val="0"/>
              <w:ind w:left="1136" w:hanging="1136"/>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code</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55</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codeSystem</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1.2.246.537.6.12.2002.901.2013</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codeSystemName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THL/Tietosisältö - STH01 Hampaiston nykytila 2013</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displayName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Ientaskun syvyys</w:t>
            </w:r>
            <w:r w:rsidRPr="0040258D">
              <w:rPr>
                <w:rFonts w:ascii="Courier New" w:hAnsi="Courier New" w:cs="Courier New"/>
                <w:color w:val="0000FF"/>
                <w:sz w:val="18"/>
                <w:lang w:val="en-US" w:eastAsia="fi-FI"/>
              </w:rPr>
              <w:t>"&gt;</w:t>
            </w:r>
          </w:p>
          <w:p w14:paraId="74E313BA"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474747"/>
                <w:sz w:val="18"/>
                <w:lang w:val="en-US" w:eastAsia="fi-FI"/>
              </w:rPr>
              <w:t xml:space="preserve">  Ientaskun mittauspisteet </w:t>
            </w:r>
            <w:r w:rsidRPr="0040258D">
              <w:rPr>
                <w:rFonts w:ascii="Courier New" w:hAnsi="Courier New" w:cs="Courier New"/>
                <w:color w:val="0000FF"/>
                <w:sz w:val="18"/>
                <w:lang w:val="en-US" w:eastAsia="fi-FI"/>
              </w:rPr>
              <w:t>--&gt;</w:t>
            </w:r>
          </w:p>
          <w:p w14:paraId="4678BF5B"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qualifier</w:t>
            </w:r>
            <w:r w:rsidRPr="0040258D">
              <w:rPr>
                <w:rFonts w:ascii="Courier New" w:hAnsi="Courier New" w:cs="Courier New"/>
                <w:color w:val="0000FF"/>
                <w:sz w:val="18"/>
                <w:lang w:val="en-US" w:eastAsia="fi-FI"/>
              </w:rPr>
              <w:t>&gt;</w:t>
            </w:r>
          </w:p>
          <w:p w14:paraId="2151D868" w14:textId="77777777" w:rsidR="0040258D" w:rsidRPr="0040258D" w:rsidRDefault="0040258D" w:rsidP="006E3906">
            <w:pPr>
              <w:suppressAutoHyphens/>
              <w:autoSpaceDE w:val="0"/>
              <w:autoSpaceDN w:val="0"/>
              <w:adjustRightInd w:val="0"/>
              <w:ind w:left="1988" w:hanging="1988"/>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name</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54</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codeSystem</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1.2.246.537.6.12.2002.901.2013</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codeSystemName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THL/Tietosisältö - STH01 Hampaiston nykytila 2013</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displayName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Ientaskun mittauspisteet</w:t>
            </w:r>
            <w:r w:rsidRPr="0040258D">
              <w:rPr>
                <w:rFonts w:ascii="Courier New" w:hAnsi="Courier New" w:cs="Courier New"/>
                <w:color w:val="0000FF"/>
                <w:sz w:val="18"/>
                <w:lang w:val="en-US" w:eastAsia="fi-FI"/>
              </w:rPr>
              <w:t>"/&gt;</w:t>
            </w:r>
          </w:p>
          <w:p w14:paraId="5BE7D928" w14:textId="77777777" w:rsidR="0040258D" w:rsidRPr="0040258D" w:rsidRDefault="0040258D" w:rsidP="006E3906">
            <w:pPr>
              <w:suppressAutoHyphens/>
              <w:autoSpaceDE w:val="0"/>
              <w:autoSpaceDN w:val="0"/>
              <w:adjustRightInd w:val="0"/>
              <w:ind w:left="1988" w:hanging="1988"/>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value</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2</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codeSystem</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1.2.246.537.6.717.2013</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codeSystemName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STH - STH9B Ientaskun mittauspisteet 2013</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displayName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Bukkaalinen</w:t>
            </w:r>
            <w:r w:rsidRPr="0040258D">
              <w:rPr>
                <w:rFonts w:ascii="Courier New" w:hAnsi="Courier New" w:cs="Courier New"/>
                <w:color w:val="0000FF"/>
                <w:sz w:val="18"/>
                <w:lang w:val="en-US" w:eastAsia="fi-FI"/>
              </w:rPr>
              <w:t>"/&gt;</w:t>
            </w:r>
          </w:p>
          <w:p w14:paraId="6882C964"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qualifier</w:t>
            </w:r>
            <w:r w:rsidRPr="0040258D">
              <w:rPr>
                <w:rFonts w:ascii="Courier New" w:hAnsi="Courier New" w:cs="Courier New"/>
                <w:color w:val="0000FF"/>
                <w:sz w:val="18"/>
                <w:lang w:val="en-US" w:eastAsia="fi-FI"/>
              </w:rPr>
              <w:t>&gt;</w:t>
            </w:r>
          </w:p>
          <w:p w14:paraId="7C74F6D0"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code</w:t>
            </w:r>
            <w:r w:rsidRPr="0040258D">
              <w:rPr>
                <w:rFonts w:ascii="Courier New" w:hAnsi="Courier New" w:cs="Courier New"/>
                <w:color w:val="0000FF"/>
                <w:sz w:val="18"/>
                <w:lang w:val="en-US" w:eastAsia="fi-FI"/>
              </w:rPr>
              <w:t>&gt;</w:t>
            </w:r>
          </w:p>
          <w:p w14:paraId="2E2D8293"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text</w:t>
            </w:r>
            <w:r w:rsidRPr="0040258D">
              <w:rPr>
                <w:rFonts w:ascii="Courier New" w:hAnsi="Courier New" w:cs="Courier New"/>
                <w:color w:val="0000FF"/>
                <w:sz w:val="18"/>
                <w:lang w:val="en-US" w:eastAsia="fi-FI"/>
              </w:rPr>
              <w:t>&gt;</w:t>
            </w:r>
          </w:p>
          <w:p w14:paraId="22F7025E"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reference</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value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#OID1.2.246.10.1234567.14.2013.123.1.10.1.26</w:t>
            </w:r>
            <w:r w:rsidRPr="0040258D">
              <w:rPr>
                <w:rFonts w:ascii="Courier New" w:hAnsi="Courier New" w:cs="Courier New"/>
                <w:color w:val="0000FF"/>
                <w:sz w:val="18"/>
                <w:lang w:val="en-US" w:eastAsia="fi-FI"/>
              </w:rPr>
              <w:t>"/&gt;</w:t>
            </w:r>
          </w:p>
          <w:p w14:paraId="79229621" w14:textId="77777777" w:rsidR="0040258D" w:rsidRPr="004E48A5"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text</w:t>
            </w:r>
            <w:r w:rsidRPr="004E48A5">
              <w:rPr>
                <w:rFonts w:ascii="Courier New" w:hAnsi="Courier New" w:cs="Courier New"/>
                <w:color w:val="0000FF"/>
                <w:sz w:val="18"/>
                <w:lang w:val="en-US" w:eastAsia="fi-FI"/>
              </w:rPr>
              <w:t>&gt;</w:t>
            </w:r>
          </w:p>
          <w:p w14:paraId="3EE662DB" w14:textId="77777777" w:rsidR="0040258D" w:rsidRPr="004E48A5" w:rsidRDefault="0040258D" w:rsidP="006E3906">
            <w:pPr>
              <w:suppressAutoHyphens/>
              <w:autoSpaceDE w:val="0"/>
              <w:autoSpaceDN w:val="0"/>
              <w:adjustRightInd w:val="0"/>
              <w:ind w:left="1136" w:hanging="1136"/>
              <w:jc w:val="left"/>
              <w:rPr>
                <w:rFonts w:ascii="Courier New" w:hAnsi="Courier New" w:cs="Courier New"/>
                <w:color w:val="0000FF"/>
                <w:sz w:val="18"/>
                <w:lang w:val="en-US" w:eastAsia="fi-FI"/>
              </w:rPr>
            </w:pPr>
            <w:r w:rsidRPr="004E48A5">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value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xsi:type</w:t>
            </w:r>
            <w:r w:rsidRPr="004E48A5">
              <w:rPr>
                <w:rFonts w:ascii="Courier New" w:hAnsi="Courier New" w:cs="Courier New"/>
                <w:color w:val="0000FF"/>
                <w:sz w:val="18"/>
                <w:lang w:val="en-US" w:eastAsia="fi-FI"/>
              </w:rPr>
              <w:t>="</w:t>
            </w:r>
            <w:del w:id="550" w:author="Tekijä">
              <w:r w:rsidRPr="004E48A5" w:rsidDel="00B4787B">
                <w:rPr>
                  <w:rFonts w:ascii="Courier New" w:hAnsi="Courier New" w:cs="Courier New"/>
                  <w:color w:val="000000"/>
                  <w:sz w:val="18"/>
                  <w:lang w:val="en-US" w:eastAsia="fi-FI"/>
                </w:rPr>
                <w:delText>CD</w:delText>
              </w:r>
            </w:del>
            <w:ins w:id="551" w:author="Tekijä">
              <w:r w:rsidR="00B4787B" w:rsidRPr="004E48A5">
                <w:rPr>
                  <w:rFonts w:ascii="Courier New" w:hAnsi="Courier New" w:cs="Courier New"/>
                  <w:color w:val="000000"/>
                  <w:sz w:val="18"/>
                  <w:lang w:val="en-US" w:eastAsia="fi-FI"/>
                </w:rPr>
                <w:t>CV</w:t>
              </w:r>
            </w:ins>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4</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1.2.246.537.6.716.2013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STH - STH9A Ientaskun syvyys 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displayName</w:t>
            </w:r>
            <w:r w:rsidRPr="004E48A5">
              <w:rPr>
                <w:rFonts w:ascii="Courier New" w:hAnsi="Courier New" w:cs="Courier New"/>
                <w:color w:val="0000FF"/>
                <w:sz w:val="18"/>
                <w:lang w:val="en-US" w:eastAsia="fi-FI"/>
              </w:rPr>
              <w:t>="</w:t>
            </w:r>
            <w:ins w:id="552" w:author="Tekijä">
              <w:r w:rsidR="004E48A5" w:rsidRPr="004E48A5">
                <w:rPr>
                  <w:rFonts w:ascii="Courier New" w:hAnsi="Courier New" w:cs="Courier New"/>
                  <w:color w:val="000000"/>
                  <w:sz w:val="18"/>
                  <w:lang w:val="en-US" w:eastAsia="fi-FI"/>
                </w:rPr>
                <w:t>Ientaskun syvyys on vähintään 4 mm mutta ei apexiin saakka</w:t>
              </w:r>
            </w:ins>
            <w:del w:id="553" w:author="Tekijä">
              <w:r w:rsidRPr="004E48A5" w:rsidDel="004E48A5">
                <w:rPr>
                  <w:rFonts w:ascii="Courier New" w:hAnsi="Courier New" w:cs="Courier New"/>
                  <w:color w:val="000000"/>
                  <w:sz w:val="18"/>
                  <w:lang w:val="en-US" w:eastAsia="fi-FI"/>
                </w:rPr>
                <w:delText>Ientaskun syvyys suurempi tai yhtä suuri kuin 4 mm mutta ei apexiin saakka</w:delText>
              </w:r>
            </w:del>
            <w:r w:rsidRPr="004E48A5">
              <w:rPr>
                <w:rFonts w:ascii="Courier New" w:hAnsi="Courier New" w:cs="Courier New"/>
                <w:color w:val="0000FF"/>
                <w:sz w:val="18"/>
                <w:lang w:val="en-US" w:eastAsia="fi-FI"/>
              </w:rPr>
              <w:t>"/&gt;</w:t>
            </w:r>
          </w:p>
          <w:p w14:paraId="276B3092"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observation</w:t>
            </w:r>
            <w:r w:rsidRPr="0040258D">
              <w:rPr>
                <w:rFonts w:ascii="Courier New" w:hAnsi="Courier New" w:cs="Courier New"/>
                <w:color w:val="0000FF"/>
                <w:sz w:val="18"/>
                <w:lang w:val="en-US" w:eastAsia="fi-FI"/>
              </w:rPr>
              <w:t>&gt;</w:t>
            </w:r>
          </w:p>
          <w:p w14:paraId="56330FAE"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entryRelationship</w:t>
            </w:r>
            <w:r w:rsidRPr="0040258D">
              <w:rPr>
                <w:rFonts w:ascii="Courier New" w:hAnsi="Courier New" w:cs="Courier New"/>
                <w:color w:val="0000FF"/>
                <w:sz w:val="18"/>
                <w:lang w:val="en-US" w:eastAsia="fi-FI"/>
              </w:rPr>
              <w:t>&gt;</w:t>
            </w:r>
          </w:p>
          <w:p w14:paraId="7FED5A5A"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entryRelationship</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typeCode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COMP</w:t>
            </w:r>
            <w:r w:rsidRPr="0040258D">
              <w:rPr>
                <w:rFonts w:ascii="Courier New" w:hAnsi="Courier New" w:cs="Courier New"/>
                <w:color w:val="0000FF"/>
                <w:sz w:val="18"/>
                <w:lang w:val="en-US" w:eastAsia="fi-FI"/>
              </w:rPr>
              <w:t>"&gt;</w:t>
            </w:r>
          </w:p>
          <w:p w14:paraId="4FB02E39"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474747"/>
                <w:sz w:val="18"/>
                <w:lang w:val="en-US" w:eastAsia="fi-FI"/>
              </w:rPr>
              <w:t xml:space="preserve"> Ientaskun syvyys mm </w:t>
            </w:r>
            <w:r w:rsidRPr="0040258D">
              <w:rPr>
                <w:rFonts w:ascii="Courier New" w:hAnsi="Courier New" w:cs="Courier New"/>
                <w:color w:val="0000FF"/>
                <w:sz w:val="18"/>
                <w:lang w:val="en-US" w:eastAsia="fi-FI"/>
              </w:rPr>
              <w:t>--&gt;</w:t>
            </w:r>
          </w:p>
          <w:p w14:paraId="34EA208B"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observation</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classCode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COND</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moodCode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EVN</w:t>
            </w:r>
            <w:r w:rsidRPr="0040258D">
              <w:rPr>
                <w:rFonts w:ascii="Courier New" w:hAnsi="Courier New" w:cs="Courier New"/>
                <w:color w:val="0000FF"/>
                <w:sz w:val="18"/>
                <w:lang w:val="en-US" w:eastAsia="fi-FI"/>
              </w:rPr>
              <w:t>"&gt;</w:t>
            </w:r>
          </w:p>
          <w:p w14:paraId="14EF3430" w14:textId="77777777" w:rsidR="0040258D" w:rsidRPr="0040258D" w:rsidRDefault="0040258D" w:rsidP="006E3906">
            <w:pPr>
              <w:suppressAutoHyphens/>
              <w:autoSpaceDE w:val="0"/>
              <w:autoSpaceDN w:val="0"/>
              <w:adjustRightInd w:val="0"/>
              <w:ind w:left="1136" w:hanging="1136"/>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code</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56</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codeSystem</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1.2.246.537.6.12.2002.901.2013</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codeSystemName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THL/Tietosisältö - STH01 Hampaiston nykytila 2013</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displayName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Ientaskun syvyys mm</w:t>
            </w:r>
            <w:r w:rsidRPr="0040258D">
              <w:rPr>
                <w:rFonts w:ascii="Courier New" w:hAnsi="Courier New" w:cs="Courier New"/>
                <w:color w:val="0000FF"/>
                <w:sz w:val="18"/>
                <w:lang w:val="en-US" w:eastAsia="fi-FI"/>
              </w:rPr>
              <w:t>"&gt;</w:t>
            </w:r>
          </w:p>
          <w:p w14:paraId="37B1D80D"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474747"/>
                <w:sz w:val="18"/>
                <w:lang w:val="en-US" w:eastAsia="fi-FI"/>
              </w:rPr>
              <w:t xml:space="preserve">  Ientaskun mittauspisteet </w:t>
            </w:r>
            <w:r w:rsidRPr="0040258D">
              <w:rPr>
                <w:rFonts w:ascii="Courier New" w:hAnsi="Courier New" w:cs="Courier New"/>
                <w:color w:val="0000FF"/>
                <w:sz w:val="18"/>
                <w:lang w:val="en-US" w:eastAsia="fi-FI"/>
              </w:rPr>
              <w:t>--&gt;</w:t>
            </w:r>
          </w:p>
          <w:p w14:paraId="3CBA308E"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qualifier</w:t>
            </w:r>
            <w:r w:rsidRPr="0040258D">
              <w:rPr>
                <w:rFonts w:ascii="Courier New" w:hAnsi="Courier New" w:cs="Courier New"/>
                <w:color w:val="0000FF"/>
                <w:sz w:val="18"/>
                <w:lang w:val="en-US" w:eastAsia="fi-FI"/>
              </w:rPr>
              <w:t>&gt;</w:t>
            </w:r>
          </w:p>
          <w:p w14:paraId="4DE59C84" w14:textId="77777777" w:rsidR="0040258D" w:rsidRPr="0040258D" w:rsidRDefault="0040258D" w:rsidP="006E3906">
            <w:pPr>
              <w:suppressAutoHyphens/>
              <w:autoSpaceDE w:val="0"/>
              <w:autoSpaceDN w:val="0"/>
              <w:adjustRightInd w:val="0"/>
              <w:ind w:left="1988" w:hanging="1988"/>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name</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54</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codeSystem</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1.2.246.537.6.12.2002.901.2013</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codeSystemName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THL/Tietosisältö - STH01 Hampaiston nykytila 2013</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displayName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Ientaskun mittauspisteet</w:t>
            </w:r>
            <w:r w:rsidRPr="0040258D">
              <w:rPr>
                <w:rFonts w:ascii="Courier New" w:hAnsi="Courier New" w:cs="Courier New"/>
                <w:color w:val="0000FF"/>
                <w:sz w:val="18"/>
                <w:lang w:val="en-US" w:eastAsia="fi-FI"/>
              </w:rPr>
              <w:t>"/&gt;</w:t>
            </w:r>
          </w:p>
          <w:p w14:paraId="7CB24120" w14:textId="77777777" w:rsidR="0040258D" w:rsidRPr="0040258D" w:rsidRDefault="0040258D" w:rsidP="006E3906">
            <w:pPr>
              <w:suppressAutoHyphens/>
              <w:autoSpaceDE w:val="0"/>
              <w:autoSpaceDN w:val="0"/>
              <w:adjustRightInd w:val="0"/>
              <w:ind w:left="1988" w:hanging="1988"/>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value</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2</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codeSystem</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1.2.246.537.6.717.2013</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codeSystemName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STH - STH9B Ientaskun mittauspisteet 2013</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displayName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Bukkaalinen</w:t>
            </w:r>
            <w:r w:rsidRPr="0040258D">
              <w:rPr>
                <w:rFonts w:ascii="Courier New" w:hAnsi="Courier New" w:cs="Courier New"/>
                <w:color w:val="0000FF"/>
                <w:sz w:val="18"/>
                <w:lang w:val="en-US" w:eastAsia="fi-FI"/>
              </w:rPr>
              <w:t>"/&gt;</w:t>
            </w:r>
          </w:p>
          <w:p w14:paraId="5D796C46"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qualifier</w:t>
            </w:r>
            <w:r w:rsidRPr="0040258D">
              <w:rPr>
                <w:rFonts w:ascii="Courier New" w:hAnsi="Courier New" w:cs="Courier New"/>
                <w:color w:val="0000FF"/>
                <w:sz w:val="18"/>
                <w:lang w:val="en-US" w:eastAsia="fi-FI"/>
              </w:rPr>
              <w:t>&gt;</w:t>
            </w:r>
          </w:p>
          <w:p w14:paraId="163B98D1"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code</w:t>
            </w:r>
            <w:r w:rsidRPr="0040258D">
              <w:rPr>
                <w:rFonts w:ascii="Courier New" w:hAnsi="Courier New" w:cs="Courier New"/>
                <w:color w:val="0000FF"/>
                <w:sz w:val="18"/>
                <w:lang w:val="en-US" w:eastAsia="fi-FI"/>
              </w:rPr>
              <w:t>&gt;</w:t>
            </w:r>
          </w:p>
          <w:p w14:paraId="0762462C" w14:textId="77777777" w:rsidR="0040258D" w:rsidRPr="0040258D" w:rsidDel="006E3906" w:rsidRDefault="0040258D" w:rsidP="006E3906">
            <w:pPr>
              <w:suppressAutoHyphens/>
              <w:autoSpaceDE w:val="0"/>
              <w:autoSpaceDN w:val="0"/>
              <w:adjustRightInd w:val="0"/>
              <w:jc w:val="left"/>
              <w:rPr>
                <w:del w:id="554" w:author="Tekijä"/>
                <w:rFonts w:ascii="Courier New" w:hAnsi="Courier New" w:cs="Courier New"/>
                <w:color w:val="0000FF"/>
                <w:sz w:val="18"/>
                <w:lang w:val="en-US" w:eastAsia="fi-FI"/>
              </w:rPr>
            </w:pPr>
            <w:del w:id="555" w:author="Tekijä">
              <w:r w:rsidRPr="0040258D" w:rsidDel="006E3906">
                <w:rPr>
                  <w:rFonts w:ascii="Courier New" w:hAnsi="Courier New" w:cs="Courier New"/>
                  <w:color w:val="000000"/>
                  <w:sz w:val="18"/>
                  <w:lang w:val="en-US" w:eastAsia="fi-FI"/>
                </w:rPr>
                <w:delText xml:space="preserve">        </w:delText>
              </w:r>
              <w:r w:rsidRPr="0040258D" w:rsidDel="006E3906">
                <w:rPr>
                  <w:rFonts w:ascii="Courier New" w:hAnsi="Courier New" w:cs="Courier New"/>
                  <w:color w:val="0000FF"/>
                  <w:sz w:val="18"/>
                  <w:lang w:val="en-US" w:eastAsia="fi-FI"/>
                </w:rPr>
                <w:delText>&lt;</w:delText>
              </w:r>
              <w:r w:rsidRPr="0040258D" w:rsidDel="006E3906">
                <w:rPr>
                  <w:rFonts w:ascii="Courier New" w:hAnsi="Courier New" w:cs="Courier New"/>
                  <w:color w:val="800000"/>
                  <w:sz w:val="18"/>
                  <w:lang w:val="en-US" w:eastAsia="fi-FI"/>
                </w:rPr>
                <w:delText>text</w:delText>
              </w:r>
              <w:r w:rsidRPr="0040258D" w:rsidDel="006E3906">
                <w:rPr>
                  <w:rFonts w:ascii="Courier New" w:hAnsi="Courier New" w:cs="Courier New"/>
                  <w:color w:val="0000FF"/>
                  <w:sz w:val="18"/>
                  <w:lang w:val="en-US" w:eastAsia="fi-FI"/>
                </w:rPr>
                <w:delText>&gt;</w:delText>
              </w:r>
            </w:del>
          </w:p>
          <w:p w14:paraId="602ABAF5" w14:textId="77777777" w:rsidR="0040258D" w:rsidRPr="0040258D" w:rsidDel="006E3906" w:rsidRDefault="0040258D" w:rsidP="006E3906">
            <w:pPr>
              <w:suppressAutoHyphens/>
              <w:autoSpaceDE w:val="0"/>
              <w:autoSpaceDN w:val="0"/>
              <w:adjustRightInd w:val="0"/>
              <w:jc w:val="left"/>
              <w:rPr>
                <w:del w:id="556" w:author="Tekijä"/>
                <w:rFonts w:ascii="Courier New" w:hAnsi="Courier New" w:cs="Courier New"/>
                <w:color w:val="0000FF"/>
                <w:sz w:val="18"/>
                <w:lang w:val="en-US" w:eastAsia="fi-FI"/>
              </w:rPr>
            </w:pPr>
            <w:del w:id="557" w:author="Tekijä">
              <w:r w:rsidRPr="0040258D" w:rsidDel="006E3906">
                <w:rPr>
                  <w:rFonts w:ascii="Courier New" w:hAnsi="Courier New" w:cs="Courier New"/>
                  <w:color w:val="000000"/>
                  <w:sz w:val="18"/>
                  <w:lang w:val="en-US" w:eastAsia="fi-FI"/>
                </w:rPr>
                <w:delText xml:space="preserve">          </w:delText>
              </w:r>
              <w:r w:rsidRPr="0040258D" w:rsidDel="006E3906">
                <w:rPr>
                  <w:rFonts w:ascii="Courier New" w:hAnsi="Courier New" w:cs="Courier New"/>
                  <w:color w:val="0000FF"/>
                  <w:sz w:val="18"/>
                  <w:lang w:val="en-US" w:eastAsia="fi-FI"/>
                </w:rPr>
                <w:delText>&lt;</w:delText>
              </w:r>
              <w:r w:rsidRPr="0040258D" w:rsidDel="006E3906">
                <w:rPr>
                  <w:rFonts w:ascii="Courier New" w:hAnsi="Courier New" w:cs="Courier New"/>
                  <w:color w:val="800000"/>
                  <w:sz w:val="18"/>
                  <w:lang w:val="en-US" w:eastAsia="fi-FI"/>
                </w:rPr>
                <w:delText>reference</w:delText>
              </w:r>
              <w:r w:rsidRPr="0040258D" w:rsidDel="006E3906">
                <w:rPr>
                  <w:rFonts w:ascii="Courier New" w:hAnsi="Courier New" w:cs="Courier New"/>
                  <w:i/>
                  <w:iCs/>
                  <w:color w:val="008080"/>
                  <w:sz w:val="18"/>
                  <w:lang w:val="en-US" w:eastAsia="fi-FI"/>
                </w:rPr>
                <w:delText xml:space="preserve"> </w:delText>
              </w:r>
              <w:r w:rsidRPr="0040258D" w:rsidDel="006E3906">
                <w:rPr>
                  <w:rFonts w:ascii="Courier New" w:hAnsi="Courier New" w:cs="Courier New"/>
                  <w:color w:val="FF0000"/>
                  <w:sz w:val="18"/>
                  <w:lang w:val="en-US" w:eastAsia="fi-FI"/>
                </w:rPr>
                <w:delText>value</w:delText>
              </w:r>
              <w:r w:rsidRPr="0040258D" w:rsidDel="006E3906">
                <w:rPr>
                  <w:rFonts w:ascii="Courier New" w:hAnsi="Courier New" w:cs="Courier New"/>
                  <w:color w:val="0000FF"/>
                  <w:sz w:val="18"/>
                  <w:lang w:val="en-US" w:eastAsia="fi-FI"/>
                </w:rPr>
                <w:delText>="</w:delText>
              </w:r>
              <w:r w:rsidRPr="0040258D" w:rsidDel="006E3906">
                <w:rPr>
                  <w:rFonts w:ascii="Courier New" w:hAnsi="Courier New" w:cs="Courier New"/>
                  <w:color w:val="000000"/>
                  <w:sz w:val="18"/>
                  <w:lang w:val="en-US" w:eastAsia="fi-FI"/>
                </w:rPr>
                <w:delText>#OID1.2.246.10.1234567.14.2013.123.1.10.1.27</w:delText>
              </w:r>
              <w:r w:rsidRPr="0040258D" w:rsidDel="006E3906">
                <w:rPr>
                  <w:rFonts w:ascii="Courier New" w:hAnsi="Courier New" w:cs="Courier New"/>
                  <w:color w:val="0000FF"/>
                  <w:sz w:val="18"/>
                  <w:lang w:val="en-US" w:eastAsia="fi-FI"/>
                </w:rPr>
                <w:delText>"/&gt;</w:delText>
              </w:r>
            </w:del>
          </w:p>
          <w:p w14:paraId="625332F3" w14:textId="77777777" w:rsidR="0040258D" w:rsidRPr="0040258D" w:rsidDel="006E3906" w:rsidRDefault="0040258D" w:rsidP="006E3906">
            <w:pPr>
              <w:suppressAutoHyphens/>
              <w:autoSpaceDE w:val="0"/>
              <w:autoSpaceDN w:val="0"/>
              <w:adjustRightInd w:val="0"/>
              <w:jc w:val="left"/>
              <w:rPr>
                <w:del w:id="558" w:author="Tekijä"/>
                <w:rFonts w:ascii="Courier New" w:hAnsi="Courier New" w:cs="Courier New"/>
                <w:color w:val="0000FF"/>
                <w:sz w:val="18"/>
                <w:lang w:val="en-US" w:eastAsia="fi-FI"/>
              </w:rPr>
            </w:pPr>
            <w:del w:id="559" w:author="Tekijä">
              <w:r w:rsidRPr="0040258D" w:rsidDel="006E3906">
                <w:rPr>
                  <w:rFonts w:ascii="Courier New" w:hAnsi="Courier New" w:cs="Courier New"/>
                  <w:color w:val="000000"/>
                  <w:sz w:val="18"/>
                  <w:lang w:val="en-US" w:eastAsia="fi-FI"/>
                </w:rPr>
                <w:delText xml:space="preserve">        </w:delText>
              </w:r>
              <w:r w:rsidRPr="0040258D" w:rsidDel="006E3906">
                <w:rPr>
                  <w:rFonts w:ascii="Courier New" w:hAnsi="Courier New" w:cs="Courier New"/>
                  <w:color w:val="0000FF"/>
                  <w:sz w:val="18"/>
                  <w:lang w:val="en-US" w:eastAsia="fi-FI"/>
                </w:rPr>
                <w:delText>&lt;/</w:delText>
              </w:r>
              <w:r w:rsidRPr="0040258D" w:rsidDel="006E3906">
                <w:rPr>
                  <w:rFonts w:ascii="Courier New" w:hAnsi="Courier New" w:cs="Courier New"/>
                  <w:color w:val="800000"/>
                  <w:sz w:val="18"/>
                  <w:lang w:val="en-US" w:eastAsia="fi-FI"/>
                </w:rPr>
                <w:delText>text</w:delText>
              </w:r>
              <w:r w:rsidRPr="0040258D" w:rsidDel="006E3906">
                <w:rPr>
                  <w:rFonts w:ascii="Courier New" w:hAnsi="Courier New" w:cs="Courier New"/>
                  <w:color w:val="0000FF"/>
                  <w:sz w:val="18"/>
                  <w:lang w:val="en-US" w:eastAsia="fi-FI"/>
                </w:rPr>
                <w:delText>&gt;</w:delText>
              </w:r>
            </w:del>
          </w:p>
          <w:p w14:paraId="2CD68E56"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value</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xsi:type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PQ</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value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5</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unit</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mm</w:t>
            </w:r>
            <w:r w:rsidRPr="0040258D">
              <w:rPr>
                <w:rFonts w:ascii="Courier New" w:hAnsi="Courier New" w:cs="Courier New"/>
                <w:color w:val="0000FF"/>
                <w:sz w:val="18"/>
                <w:lang w:val="en-US" w:eastAsia="fi-FI"/>
              </w:rPr>
              <w:t>"/&gt;</w:t>
            </w:r>
          </w:p>
          <w:p w14:paraId="3E1F4EF6"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observation</w:t>
            </w:r>
            <w:r w:rsidRPr="0040258D">
              <w:rPr>
                <w:rFonts w:ascii="Courier New" w:hAnsi="Courier New" w:cs="Courier New"/>
                <w:color w:val="0000FF"/>
                <w:sz w:val="18"/>
                <w:lang w:val="en-US" w:eastAsia="fi-FI"/>
              </w:rPr>
              <w:t>&gt;</w:t>
            </w:r>
          </w:p>
          <w:p w14:paraId="5225056A"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entryRelationship</w:t>
            </w:r>
            <w:r w:rsidRPr="0040258D">
              <w:rPr>
                <w:rFonts w:ascii="Courier New" w:hAnsi="Courier New" w:cs="Courier New"/>
                <w:color w:val="0000FF"/>
                <w:sz w:val="18"/>
                <w:lang w:val="en-US" w:eastAsia="fi-FI"/>
              </w:rPr>
              <w:t>&gt;</w:t>
            </w:r>
          </w:p>
          <w:p w14:paraId="714D895F"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entryRelationship</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typeCode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COMP</w:t>
            </w:r>
            <w:r w:rsidRPr="0040258D">
              <w:rPr>
                <w:rFonts w:ascii="Courier New" w:hAnsi="Courier New" w:cs="Courier New"/>
                <w:color w:val="0000FF"/>
                <w:sz w:val="18"/>
                <w:lang w:val="en-US" w:eastAsia="fi-FI"/>
              </w:rPr>
              <w:t>"&gt;</w:t>
            </w:r>
          </w:p>
          <w:p w14:paraId="469C07DC"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474747"/>
                <w:sz w:val="18"/>
                <w:lang w:val="en-US" w:eastAsia="fi-FI"/>
              </w:rPr>
              <w:t xml:space="preserve"> Ienvetäytymä mm </w:t>
            </w:r>
            <w:r w:rsidRPr="0040258D">
              <w:rPr>
                <w:rFonts w:ascii="Courier New" w:hAnsi="Courier New" w:cs="Courier New"/>
                <w:color w:val="0000FF"/>
                <w:sz w:val="18"/>
                <w:lang w:val="en-US" w:eastAsia="fi-FI"/>
              </w:rPr>
              <w:t>--&gt;</w:t>
            </w:r>
          </w:p>
          <w:p w14:paraId="6AE6509F"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observation</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classCode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COND</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moodCode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EVN</w:t>
            </w:r>
            <w:r w:rsidRPr="0040258D">
              <w:rPr>
                <w:rFonts w:ascii="Courier New" w:hAnsi="Courier New" w:cs="Courier New"/>
                <w:color w:val="0000FF"/>
                <w:sz w:val="18"/>
                <w:lang w:val="en-US" w:eastAsia="fi-FI"/>
              </w:rPr>
              <w:t>"&gt;</w:t>
            </w:r>
          </w:p>
          <w:p w14:paraId="20AFCB77" w14:textId="77777777" w:rsidR="0040258D" w:rsidRPr="0040258D" w:rsidRDefault="0040258D" w:rsidP="006E3906">
            <w:pPr>
              <w:suppressAutoHyphens/>
              <w:autoSpaceDE w:val="0"/>
              <w:autoSpaceDN w:val="0"/>
              <w:adjustRightInd w:val="0"/>
              <w:ind w:left="1136" w:hanging="1136"/>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code</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57</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codeSystem</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1.2.246.537.6.12.2002.901.2013</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codeSystemName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THL/Tietosisältö - STH01 Hampaiston nykytila 2013</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displayName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Ienvetäytymän mm</w:t>
            </w:r>
            <w:r w:rsidRPr="0040258D">
              <w:rPr>
                <w:rFonts w:ascii="Courier New" w:hAnsi="Courier New" w:cs="Courier New"/>
                <w:color w:val="0000FF"/>
                <w:sz w:val="18"/>
                <w:lang w:val="en-US" w:eastAsia="fi-FI"/>
              </w:rPr>
              <w:t>"&gt;</w:t>
            </w:r>
          </w:p>
          <w:p w14:paraId="131D56B2"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474747"/>
                <w:sz w:val="18"/>
                <w:lang w:val="en-US" w:eastAsia="fi-FI"/>
              </w:rPr>
              <w:t xml:space="preserve">  Ientaskun mittauspisteet </w:t>
            </w:r>
            <w:r w:rsidRPr="0040258D">
              <w:rPr>
                <w:rFonts w:ascii="Courier New" w:hAnsi="Courier New" w:cs="Courier New"/>
                <w:color w:val="0000FF"/>
                <w:sz w:val="18"/>
                <w:lang w:val="en-US" w:eastAsia="fi-FI"/>
              </w:rPr>
              <w:t>--&gt;</w:t>
            </w:r>
          </w:p>
          <w:p w14:paraId="6793A28F"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qualifier</w:t>
            </w:r>
            <w:r w:rsidRPr="0040258D">
              <w:rPr>
                <w:rFonts w:ascii="Courier New" w:hAnsi="Courier New" w:cs="Courier New"/>
                <w:color w:val="0000FF"/>
                <w:sz w:val="18"/>
                <w:lang w:val="en-US" w:eastAsia="fi-FI"/>
              </w:rPr>
              <w:t>&gt;</w:t>
            </w:r>
          </w:p>
          <w:p w14:paraId="25D0351F" w14:textId="77777777" w:rsidR="0040258D" w:rsidRPr="0040258D" w:rsidRDefault="0040258D" w:rsidP="006E3906">
            <w:pPr>
              <w:suppressAutoHyphens/>
              <w:autoSpaceDE w:val="0"/>
              <w:autoSpaceDN w:val="0"/>
              <w:adjustRightInd w:val="0"/>
              <w:ind w:left="1988" w:hanging="1988"/>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name</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54</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codeSystem</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1.2.246.537.6.12.2002.901.2013</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codeSystemName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THL/Tietosisältö - STH01 Hampaiston nykytila 2013</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displayName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Ientaskun mittauspisteet</w:t>
            </w:r>
            <w:r w:rsidRPr="0040258D">
              <w:rPr>
                <w:rFonts w:ascii="Courier New" w:hAnsi="Courier New" w:cs="Courier New"/>
                <w:color w:val="0000FF"/>
                <w:sz w:val="18"/>
                <w:lang w:val="en-US" w:eastAsia="fi-FI"/>
              </w:rPr>
              <w:t>"/&gt;</w:t>
            </w:r>
          </w:p>
          <w:p w14:paraId="3F92B2B0" w14:textId="77777777" w:rsidR="0040258D" w:rsidRPr="0040258D" w:rsidRDefault="0040258D" w:rsidP="006E3906">
            <w:pPr>
              <w:suppressAutoHyphens/>
              <w:autoSpaceDE w:val="0"/>
              <w:autoSpaceDN w:val="0"/>
              <w:adjustRightInd w:val="0"/>
              <w:ind w:left="1988" w:hanging="1988"/>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value</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2</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codeSystem</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1.2.246.537.6.717.2013</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codeSystemName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STH - STH9B Ientaskun mittauspisteet 2013</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displayName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Bukkaalinen</w:t>
            </w:r>
            <w:r w:rsidRPr="0040258D">
              <w:rPr>
                <w:rFonts w:ascii="Courier New" w:hAnsi="Courier New" w:cs="Courier New"/>
                <w:color w:val="0000FF"/>
                <w:sz w:val="18"/>
                <w:lang w:val="en-US" w:eastAsia="fi-FI"/>
              </w:rPr>
              <w:t>"/&gt;</w:t>
            </w:r>
          </w:p>
          <w:p w14:paraId="79DDEE43"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qualifier</w:t>
            </w:r>
            <w:r w:rsidRPr="0040258D">
              <w:rPr>
                <w:rFonts w:ascii="Courier New" w:hAnsi="Courier New" w:cs="Courier New"/>
                <w:color w:val="0000FF"/>
                <w:sz w:val="18"/>
                <w:lang w:val="en-US" w:eastAsia="fi-FI"/>
              </w:rPr>
              <w:t>&gt;</w:t>
            </w:r>
          </w:p>
          <w:p w14:paraId="520A88DC"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code</w:t>
            </w:r>
            <w:r w:rsidRPr="0040258D">
              <w:rPr>
                <w:rFonts w:ascii="Courier New" w:hAnsi="Courier New" w:cs="Courier New"/>
                <w:color w:val="0000FF"/>
                <w:sz w:val="18"/>
                <w:lang w:val="en-US" w:eastAsia="fi-FI"/>
              </w:rPr>
              <w:t>&gt;</w:t>
            </w:r>
          </w:p>
          <w:p w14:paraId="793137F6" w14:textId="77777777" w:rsidR="0040258D" w:rsidRPr="0040258D" w:rsidDel="006E3906" w:rsidRDefault="0040258D" w:rsidP="006E3906">
            <w:pPr>
              <w:suppressAutoHyphens/>
              <w:autoSpaceDE w:val="0"/>
              <w:autoSpaceDN w:val="0"/>
              <w:adjustRightInd w:val="0"/>
              <w:jc w:val="left"/>
              <w:rPr>
                <w:del w:id="560" w:author="Tekijä"/>
                <w:rFonts w:ascii="Courier New" w:hAnsi="Courier New" w:cs="Courier New"/>
                <w:color w:val="0000FF"/>
                <w:sz w:val="18"/>
                <w:lang w:val="en-US" w:eastAsia="fi-FI"/>
              </w:rPr>
            </w:pPr>
            <w:del w:id="561" w:author="Tekijä">
              <w:r w:rsidRPr="0040258D" w:rsidDel="006E3906">
                <w:rPr>
                  <w:rFonts w:ascii="Courier New" w:hAnsi="Courier New" w:cs="Courier New"/>
                  <w:color w:val="000000"/>
                  <w:sz w:val="18"/>
                  <w:lang w:val="en-US" w:eastAsia="fi-FI"/>
                </w:rPr>
                <w:delText xml:space="preserve">        </w:delText>
              </w:r>
              <w:r w:rsidRPr="0040258D" w:rsidDel="006E3906">
                <w:rPr>
                  <w:rFonts w:ascii="Courier New" w:hAnsi="Courier New" w:cs="Courier New"/>
                  <w:color w:val="0000FF"/>
                  <w:sz w:val="18"/>
                  <w:lang w:val="en-US" w:eastAsia="fi-FI"/>
                </w:rPr>
                <w:delText>&lt;</w:delText>
              </w:r>
              <w:r w:rsidRPr="0040258D" w:rsidDel="006E3906">
                <w:rPr>
                  <w:rFonts w:ascii="Courier New" w:hAnsi="Courier New" w:cs="Courier New"/>
                  <w:color w:val="800000"/>
                  <w:sz w:val="18"/>
                  <w:lang w:val="en-US" w:eastAsia="fi-FI"/>
                </w:rPr>
                <w:delText>text</w:delText>
              </w:r>
              <w:r w:rsidRPr="0040258D" w:rsidDel="006E3906">
                <w:rPr>
                  <w:rFonts w:ascii="Courier New" w:hAnsi="Courier New" w:cs="Courier New"/>
                  <w:color w:val="0000FF"/>
                  <w:sz w:val="18"/>
                  <w:lang w:val="en-US" w:eastAsia="fi-FI"/>
                </w:rPr>
                <w:delText>&gt;</w:delText>
              </w:r>
            </w:del>
          </w:p>
          <w:p w14:paraId="703CC29D" w14:textId="77777777" w:rsidR="0040258D" w:rsidRPr="0040258D" w:rsidDel="006E3906" w:rsidRDefault="0040258D" w:rsidP="006E3906">
            <w:pPr>
              <w:suppressAutoHyphens/>
              <w:autoSpaceDE w:val="0"/>
              <w:autoSpaceDN w:val="0"/>
              <w:adjustRightInd w:val="0"/>
              <w:jc w:val="left"/>
              <w:rPr>
                <w:del w:id="562" w:author="Tekijä"/>
                <w:rFonts w:ascii="Courier New" w:hAnsi="Courier New" w:cs="Courier New"/>
                <w:color w:val="0000FF"/>
                <w:sz w:val="18"/>
                <w:lang w:val="en-US" w:eastAsia="fi-FI"/>
              </w:rPr>
            </w:pPr>
            <w:del w:id="563" w:author="Tekijä">
              <w:r w:rsidRPr="0040258D" w:rsidDel="006E3906">
                <w:rPr>
                  <w:rFonts w:ascii="Courier New" w:hAnsi="Courier New" w:cs="Courier New"/>
                  <w:color w:val="000000"/>
                  <w:sz w:val="18"/>
                  <w:lang w:val="en-US" w:eastAsia="fi-FI"/>
                </w:rPr>
                <w:delText xml:space="preserve">          </w:delText>
              </w:r>
              <w:r w:rsidRPr="0040258D" w:rsidDel="006E3906">
                <w:rPr>
                  <w:rFonts w:ascii="Courier New" w:hAnsi="Courier New" w:cs="Courier New"/>
                  <w:color w:val="0000FF"/>
                  <w:sz w:val="18"/>
                  <w:lang w:val="en-US" w:eastAsia="fi-FI"/>
                </w:rPr>
                <w:delText>&lt;</w:delText>
              </w:r>
              <w:r w:rsidRPr="0040258D" w:rsidDel="006E3906">
                <w:rPr>
                  <w:rFonts w:ascii="Courier New" w:hAnsi="Courier New" w:cs="Courier New"/>
                  <w:color w:val="800000"/>
                  <w:sz w:val="18"/>
                  <w:lang w:val="en-US" w:eastAsia="fi-FI"/>
                </w:rPr>
                <w:delText>reference</w:delText>
              </w:r>
              <w:r w:rsidRPr="0040258D" w:rsidDel="006E3906">
                <w:rPr>
                  <w:rFonts w:ascii="Courier New" w:hAnsi="Courier New" w:cs="Courier New"/>
                  <w:i/>
                  <w:iCs/>
                  <w:color w:val="008080"/>
                  <w:sz w:val="18"/>
                  <w:lang w:val="en-US" w:eastAsia="fi-FI"/>
                </w:rPr>
                <w:delText xml:space="preserve"> </w:delText>
              </w:r>
              <w:r w:rsidRPr="0040258D" w:rsidDel="006E3906">
                <w:rPr>
                  <w:rFonts w:ascii="Courier New" w:hAnsi="Courier New" w:cs="Courier New"/>
                  <w:color w:val="FF0000"/>
                  <w:sz w:val="18"/>
                  <w:lang w:val="en-US" w:eastAsia="fi-FI"/>
                </w:rPr>
                <w:delText>value</w:delText>
              </w:r>
              <w:r w:rsidRPr="0040258D" w:rsidDel="006E3906">
                <w:rPr>
                  <w:rFonts w:ascii="Courier New" w:hAnsi="Courier New" w:cs="Courier New"/>
                  <w:color w:val="0000FF"/>
                  <w:sz w:val="18"/>
                  <w:lang w:val="en-US" w:eastAsia="fi-FI"/>
                </w:rPr>
                <w:delText>="</w:delText>
              </w:r>
              <w:r w:rsidRPr="0040258D" w:rsidDel="006E3906">
                <w:rPr>
                  <w:rFonts w:ascii="Courier New" w:hAnsi="Courier New" w:cs="Courier New"/>
                  <w:color w:val="000000"/>
                  <w:sz w:val="18"/>
                  <w:lang w:val="en-US" w:eastAsia="fi-FI"/>
                </w:rPr>
                <w:delText>#OID1.2.246.10.1234567.14.2013.123.1.10.1.28</w:delText>
              </w:r>
              <w:r w:rsidRPr="0040258D" w:rsidDel="006E3906">
                <w:rPr>
                  <w:rFonts w:ascii="Courier New" w:hAnsi="Courier New" w:cs="Courier New"/>
                  <w:color w:val="0000FF"/>
                  <w:sz w:val="18"/>
                  <w:lang w:val="en-US" w:eastAsia="fi-FI"/>
                </w:rPr>
                <w:delText>"/&gt;</w:delText>
              </w:r>
            </w:del>
          </w:p>
          <w:p w14:paraId="6602F0C0" w14:textId="77777777" w:rsidR="0040258D" w:rsidRPr="0040258D" w:rsidDel="006E3906" w:rsidRDefault="0040258D" w:rsidP="006E3906">
            <w:pPr>
              <w:suppressAutoHyphens/>
              <w:autoSpaceDE w:val="0"/>
              <w:autoSpaceDN w:val="0"/>
              <w:adjustRightInd w:val="0"/>
              <w:jc w:val="left"/>
              <w:rPr>
                <w:del w:id="564" w:author="Tekijä"/>
                <w:rFonts w:ascii="Courier New" w:hAnsi="Courier New" w:cs="Courier New"/>
                <w:color w:val="0000FF"/>
                <w:sz w:val="18"/>
                <w:lang w:val="en-US" w:eastAsia="fi-FI"/>
              </w:rPr>
            </w:pPr>
            <w:del w:id="565" w:author="Tekijä">
              <w:r w:rsidRPr="0040258D" w:rsidDel="006E3906">
                <w:rPr>
                  <w:rFonts w:ascii="Courier New" w:hAnsi="Courier New" w:cs="Courier New"/>
                  <w:color w:val="000000"/>
                  <w:sz w:val="18"/>
                  <w:lang w:val="en-US" w:eastAsia="fi-FI"/>
                </w:rPr>
                <w:delText xml:space="preserve">        </w:delText>
              </w:r>
              <w:r w:rsidRPr="0040258D" w:rsidDel="006E3906">
                <w:rPr>
                  <w:rFonts w:ascii="Courier New" w:hAnsi="Courier New" w:cs="Courier New"/>
                  <w:color w:val="0000FF"/>
                  <w:sz w:val="18"/>
                  <w:lang w:val="en-US" w:eastAsia="fi-FI"/>
                </w:rPr>
                <w:delText>&lt;/</w:delText>
              </w:r>
              <w:r w:rsidRPr="0040258D" w:rsidDel="006E3906">
                <w:rPr>
                  <w:rFonts w:ascii="Courier New" w:hAnsi="Courier New" w:cs="Courier New"/>
                  <w:color w:val="800000"/>
                  <w:sz w:val="18"/>
                  <w:lang w:val="en-US" w:eastAsia="fi-FI"/>
                </w:rPr>
                <w:delText>text</w:delText>
              </w:r>
              <w:r w:rsidRPr="0040258D" w:rsidDel="006E3906">
                <w:rPr>
                  <w:rFonts w:ascii="Courier New" w:hAnsi="Courier New" w:cs="Courier New"/>
                  <w:color w:val="0000FF"/>
                  <w:sz w:val="18"/>
                  <w:lang w:val="en-US" w:eastAsia="fi-FI"/>
                </w:rPr>
                <w:delText>&gt;</w:delText>
              </w:r>
            </w:del>
          </w:p>
          <w:p w14:paraId="19DAEF5C"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value</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xsi:type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PQ</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value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6</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unit</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mm</w:t>
            </w:r>
            <w:r w:rsidRPr="0040258D">
              <w:rPr>
                <w:rFonts w:ascii="Courier New" w:hAnsi="Courier New" w:cs="Courier New"/>
                <w:color w:val="0000FF"/>
                <w:sz w:val="18"/>
                <w:lang w:val="en-US" w:eastAsia="fi-FI"/>
              </w:rPr>
              <w:t>"/&gt;</w:t>
            </w:r>
          </w:p>
          <w:p w14:paraId="7F1D6EB1" w14:textId="77777777" w:rsidR="0040258D" w:rsidRPr="0040258D" w:rsidRDefault="0040258D" w:rsidP="006E3906">
            <w:pPr>
              <w:suppressAutoHyphens/>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observation</w:t>
            </w:r>
            <w:r w:rsidRPr="0040258D">
              <w:rPr>
                <w:rFonts w:ascii="Courier New" w:hAnsi="Courier New" w:cs="Courier New"/>
                <w:color w:val="0000FF"/>
                <w:sz w:val="18"/>
                <w:lang w:val="en-US" w:eastAsia="fi-FI"/>
              </w:rPr>
              <w:t>&gt;</w:t>
            </w:r>
          </w:p>
          <w:p w14:paraId="272C6713" w14:textId="77777777" w:rsidR="00143531" w:rsidRPr="00143531" w:rsidRDefault="0040258D" w:rsidP="006E3906">
            <w:pPr>
              <w:suppressAutoHyphens/>
              <w:autoSpaceDE w:val="0"/>
              <w:autoSpaceDN w:val="0"/>
              <w:adjustRightInd w:val="0"/>
              <w:jc w:val="left"/>
              <w:rPr>
                <w:rFonts w:ascii="Courier New" w:hAnsi="Courier New" w:cs="Courier New"/>
                <w:sz w:val="18"/>
                <w:szCs w:val="18"/>
                <w:lang w:val="en-US"/>
              </w:rPr>
            </w:pP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entryRelationship</w:t>
            </w:r>
            <w:r w:rsidRPr="0040258D">
              <w:rPr>
                <w:rFonts w:ascii="Courier New" w:hAnsi="Courier New" w:cs="Courier New"/>
                <w:color w:val="0000FF"/>
                <w:sz w:val="18"/>
                <w:lang w:val="en-US" w:eastAsia="fi-FI"/>
              </w:rPr>
              <w:t>&gt;</w:t>
            </w:r>
          </w:p>
        </w:tc>
      </w:tr>
    </w:tbl>
    <w:p w14:paraId="26451E4D" w14:textId="77777777" w:rsidR="00143531" w:rsidRPr="00143531" w:rsidRDefault="00143531" w:rsidP="008E33EF">
      <w:pPr>
        <w:pStyle w:val="Otsikko3"/>
        <w:rPr>
          <w:lang w:val="en-US"/>
        </w:rPr>
      </w:pPr>
      <w:bookmarkStart w:id="566" w:name="_Toc377399078"/>
      <w:bookmarkStart w:id="567" w:name="_Toc436732541"/>
      <w:r w:rsidRPr="00143531">
        <w:rPr>
          <w:lang w:val="en-US"/>
        </w:rPr>
        <w:t>Furkaatioleesioiden astee</w:t>
      </w:r>
      <w:bookmarkEnd w:id="566"/>
      <w:r w:rsidR="00290076">
        <w:rPr>
          <w:lang w:val="en-US"/>
        </w:rPr>
        <w:t>t</w:t>
      </w:r>
      <w:bookmarkEnd w:id="567"/>
    </w:p>
    <w:p w14:paraId="44A84205" w14:textId="77777777" w:rsidR="00143531" w:rsidRPr="00143531" w:rsidRDefault="00143531" w:rsidP="00143531">
      <w:r w:rsidRPr="00143531">
        <w:t>Furkaatioleesioiden asteet annetaan tietosisältömäärittelyssä ko. kentässä annetulla luokituksella observation value:ssa, tällöin CDA-siirtomuotoon tulee tietotyypiksi CV, koska observation-luokassa ei ole value:ssa CS-tietotyyppiä käytettävissä.</w:t>
      </w:r>
    </w:p>
    <w:p w14:paraId="05F98FB0" w14:textId="77777777" w:rsidR="00143531" w:rsidRPr="00143531" w:rsidRDefault="00143531" w:rsidP="0014353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143531" w:rsidRPr="00143531" w14:paraId="69AD8AAF" w14:textId="77777777" w:rsidTr="00143531">
        <w:tc>
          <w:tcPr>
            <w:tcW w:w="9779" w:type="dxa"/>
            <w:tcBorders>
              <w:top w:val="single" w:sz="4" w:space="0" w:color="000000"/>
              <w:left w:val="single" w:sz="4" w:space="0" w:color="000000"/>
              <w:bottom w:val="single" w:sz="4" w:space="0" w:color="000000"/>
              <w:right w:val="single" w:sz="4" w:space="0" w:color="000000"/>
            </w:tcBorders>
            <w:hideMark/>
          </w:tcPr>
          <w:p w14:paraId="520A0C8E" w14:textId="77777777" w:rsidR="00143531" w:rsidRPr="00143531" w:rsidRDefault="00143531" w:rsidP="00143531">
            <w:pPr>
              <w:autoSpaceDE w:val="0"/>
              <w:autoSpaceDN w:val="0"/>
              <w:adjustRightInd w:val="0"/>
              <w:jc w:val="left"/>
              <w:rPr>
                <w:rFonts w:ascii="Courier New" w:hAnsi="Courier New" w:cs="Courier New"/>
                <w:color w:val="0000FF"/>
                <w:sz w:val="18"/>
                <w:lang w:val="en-US" w:eastAsia="fi-FI"/>
              </w:rPr>
            </w:pPr>
            <w:r w:rsidRPr="00143531">
              <w:rPr>
                <w:rFonts w:ascii="Courier New" w:hAnsi="Courier New" w:cs="Courier New"/>
                <w:color w:val="0000FF"/>
                <w:sz w:val="18"/>
                <w:lang w:val="en-US" w:eastAsia="fi-FI"/>
              </w:rPr>
              <w:t>&lt;</w:t>
            </w:r>
            <w:r w:rsidRPr="00143531">
              <w:rPr>
                <w:rFonts w:ascii="Courier New" w:hAnsi="Courier New" w:cs="Courier New"/>
                <w:color w:val="800000"/>
                <w:sz w:val="18"/>
                <w:lang w:val="en-US" w:eastAsia="fi-FI"/>
              </w:rPr>
              <w:t>entryRelationship</w:t>
            </w:r>
            <w:r w:rsidRPr="00143531">
              <w:rPr>
                <w:rFonts w:ascii="Courier New" w:hAnsi="Courier New" w:cs="Courier New"/>
                <w:i/>
                <w:iCs/>
                <w:color w:val="008080"/>
                <w:sz w:val="18"/>
                <w:lang w:val="en-US" w:eastAsia="fi-FI"/>
              </w:rPr>
              <w:t xml:space="preserve"> </w:t>
            </w:r>
            <w:r w:rsidRPr="00143531">
              <w:rPr>
                <w:rFonts w:ascii="Courier New" w:hAnsi="Courier New" w:cs="Courier New"/>
                <w:color w:val="FF0000"/>
                <w:sz w:val="18"/>
                <w:lang w:val="en-US" w:eastAsia="fi-FI"/>
              </w:rPr>
              <w:t>typeCode</w:t>
            </w:r>
            <w:r w:rsidRPr="00143531">
              <w:rPr>
                <w:rFonts w:ascii="Courier New" w:hAnsi="Courier New" w:cs="Courier New"/>
                <w:color w:val="0000FF"/>
                <w:sz w:val="18"/>
                <w:lang w:val="en-US" w:eastAsia="fi-FI"/>
              </w:rPr>
              <w:t>="</w:t>
            </w:r>
            <w:r w:rsidRPr="00143531">
              <w:rPr>
                <w:rFonts w:ascii="Courier New" w:hAnsi="Courier New" w:cs="Courier New"/>
                <w:color w:val="000000"/>
                <w:sz w:val="18"/>
                <w:lang w:val="en-US" w:eastAsia="fi-FI"/>
              </w:rPr>
              <w:t>COMP</w:t>
            </w:r>
            <w:r w:rsidRPr="00143531">
              <w:rPr>
                <w:rFonts w:ascii="Courier New" w:hAnsi="Courier New" w:cs="Courier New"/>
                <w:color w:val="0000FF"/>
                <w:sz w:val="18"/>
                <w:lang w:val="en-US" w:eastAsia="fi-FI"/>
              </w:rPr>
              <w:t>"&gt;</w:t>
            </w:r>
          </w:p>
          <w:p w14:paraId="66909793" w14:textId="77777777" w:rsidR="00143531" w:rsidRPr="00143531" w:rsidRDefault="00143531" w:rsidP="00143531">
            <w:pPr>
              <w:autoSpaceDE w:val="0"/>
              <w:autoSpaceDN w:val="0"/>
              <w:adjustRightInd w:val="0"/>
              <w:jc w:val="left"/>
              <w:rPr>
                <w:rFonts w:ascii="Courier New" w:hAnsi="Courier New" w:cs="Courier New"/>
                <w:color w:val="0000FF"/>
                <w:sz w:val="18"/>
                <w:lang w:val="en-US" w:eastAsia="fi-FI"/>
              </w:rPr>
            </w:pPr>
            <w:r w:rsidRPr="00143531">
              <w:rPr>
                <w:rFonts w:ascii="Courier New" w:hAnsi="Courier New" w:cs="Courier New"/>
                <w:color w:val="000000"/>
                <w:sz w:val="18"/>
                <w:lang w:val="en-US" w:eastAsia="fi-FI"/>
              </w:rPr>
              <w:t xml:space="preserve">    </w:t>
            </w:r>
            <w:r w:rsidRPr="00143531">
              <w:rPr>
                <w:rFonts w:ascii="Courier New" w:hAnsi="Courier New" w:cs="Courier New"/>
                <w:color w:val="0000FF"/>
                <w:sz w:val="18"/>
                <w:lang w:val="en-US" w:eastAsia="fi-FI"/>
              </w:rPr>
              <w:t>&lt;!--</w:t>
            </w:r>
            <w:r w:rsidRPr="00143531">
              <w:rPr>
                <w:rFonts w:ascii="Courier New" w:hAnsi="Courier New" w:cs="Courier New"/>
                <w:color w:val="474747"/>
                <w:sz w:val="18"/>
                <w:lang w:val="en-US" w:eastAsia="fi-FI"/>
              </w:rPr>
              <w:t xml:space="preserve"> Furkaatioleesioiden asteet </w:t>
            </w:r>
            <w:r w:rsidRPr="00143531">
              <w:rPr>
                <w:rFonts w:ascii="Courier New" w:hAnsi="Courier New" w:cs="Courier New"/>
                <w:color w:val="0000FF"/>
                <w:sz w:val="18"/>
                <w:lang w:val="en-US" w:eastAsia="fi-FI"/>
              </w:rPr>
              <w:t>--&gt;</w:t>
            </w:r>
          </w:p>
          <w:p w14:paraId="5413C322" w14:textId="77777777" w:rsidR="00143531" w:rsidRPr="00143531" w:rsidRDefault="00143531" w:rsidP="00143531">
            <w:pPr>
              <w:autoSpaceDE w:val="0"/>
              <w:autoSpaceDN w:val="0"/>
              <w:adjustRightInd w:val="0"/>
              <w:jc w:val="left"/>
              <w:rPr>
                <w:rFonts w:ascii="Courier New" w:hAnsi="Courier New" w:cs="Courier New"/>
                <w:color w:val="0000FF"/>
                <w:sz w:val="18"/>
                <w:lang w:val="en-US" w:eastAsia="fi-FI"/>
              </w:rPr>
            </w:pPr>
            <w:r w:rsidRPr="00143531">
              <w:rPr>
                <w:rFonts w:ascii="Courier New" w:hAnsi="Courier New" w:cs="Courier New"/>
                <w:color w:val="000000"/>
                <w:sz w:val="18"/>
                <w:lang w:val="en-US" w:eastAsia="fi-FI"/>
              </w:rPr>
              <w:t xml:space="preserve">    </w:t>
            </w:r>
            <w:r w:rsidRPr="00143531">
              <w:rPr>
                <w:rFonts w:ascii="Courier New" w:hAnsi="Courier New" w:cs="Courier New"/>
                <w:color w:val="0000FF"/>
                <w:sz w:val="18"/>
                <w:lang w:val="en-US" w:eastAsia="fi-FI"/>
              </w:rPr>
              <w:t>&lt;</w:t>
            </w:r>
            <w:r w:rsidRPr="00143531">
              <w:rPr>
                <w:rFonts w:ascii="Courier New" w:hAnsi="Courier New" w:cs="Courier New"/>
                <w:color w:val="800000"/>
                <w:sz w:val="18"/>
                <w:lang w:val="en-US" w:eastAsia="fi-FI"/>
              </w:rPr>
              <w:t>observation</w:t>
            </w:r>
            <w:r w:rsidRPr="00143531">
              <w:rPr>
                <w:rFonts w:ascii="Courier New" w:hAnsi="Courier New" w:cs="Courier New"/>
                <w:i/>
                <w:iCs/>
                <w:color w:val="008080"/>
                <w:sz w:val="18"/>
                <w:lang w:val="en-US" w:eastAsia="fi-FI"/>
              </w:rPr>
              <w:t xml:space="preserve"> </w:t>
            </w:r>
            <w:r w:rsidRPr="00143531">
              <w:rPr>
                <w:rFonts w:ascii="Courier New" w:hAnsi="Courier New" w:cs="Courier New"/>
                <w:color w:val="FF0000"/>
                <w:sz w:val="18"/>
                <w:lang w:val="en-US" w:eastAsia="fi-FI"/>
              </w:rPr>
              <w:t>classCode</w:t>
            </w:r>
            <w:r w:rsidRPr="00143531">
              <w:rPr>
                <w:rFonts w:ascii="Courier New" w:hAnsi="Courier New" w:cs="Courier New"/>
                <w:color w:val="0000FF"/>
                <w:sz w:val="18"/>
                <w:lang w:val="en-US" w:eastAsia="fi-FI"/>
              </w:rPr>
              <w:t>="</w:t>
            </w:r>
            <w:r w:rsidRPr="00143531">
              <w:rPr>
                <w:rFonts w:ascii="Courier New" w:hAnsi="Courier New" w:cs="Courier New"/>
                <w:color w:val="000000"/>
                <w:sz w:val="18"/>
                <w:lang w:val="en-US" w:eastAsia="fi-FI"/>
              </w:rPr>
              <w:t>COND</w:t>
            </w:r>
            <w:r w:rsidRPr="00143531">
              <w:rPr>
                <w:rFonts w:ascii="Courier New" w:hAnsi="Courier New" w:cs="Courier New"/>
                <w:color w:val="0000FF"/>
                <w:sz w:val="18"/>
                <w:lang w:val="en-US" w:eastAsia="fi-FI"/>
              </w:rPr>
              <w:t>"</w:t>
            </w:r>
            <w:r w:rsidRPr="00143531">
              <w:rPr>
                <w:rFonts w:ascii="Courier New" w:hAnsi="Courier New" w:cs="Courier New"/>
                <w:i/>
                <w:iCs/>
                <w:color w:val="008080"/>
                <w:sz w:val="18"/>
                <w:lang w:val="en-US" w:eastAsia="fi-FI"/>
              </w:rPr>
              <w:t xml:space="preserve"> </w:t>
            </w:r>
            <w:r w:rsidRPr="00143531">
              <w:rPr>
                <w:rFonts w:ascii="Courier New" w:hAnsi="Courier New" w:cs="Courier New"/>
                <w:color w:val="FF0000"/>
                <w:sz w:val="18"/>
                <w:lang w:val="en-US" w:eastAsia="fi-FI"/>
              </w:rPr>
              <w:t>moodCode</w:t>
            </w:r>
            <w:r w:rsidRPr="00143531">
              <w:rPr>
                <w:rFonts w:ascii="Courier New" w:hAnsi="Courier New" w:cs="Courier New"/>
                <w:color w:val="0000FF"/>
                <w:sz w:val="18"/>
                <w:lang w:val="en-US" w:eastAsia="fi-FI"/>
              </w:rPr>
              <w:t>="</w:t>
            </w:r>
            <w:r w:rsidRPr="00143531">
              <w:rPr>
                <w:rFonts w:ascii="Courier New" w:hAnsi="Courier New" w:cs="Courier New"/>
                <w:color w:val="000000"/>
                <w:sz w:val="18"/>
                <w:lang w:val="en-US" w:eastAsia="fi-FI"/>
              </w:rPr>
              <w:t>EVN</w:t>
            </w:r>
            <w:r w:rsidRPr="00143531">
              <w:rPr>
                <w:rFonts w:ascii="Courier New" w:hAnsi="Courier New" w:cs="Courier New"/>
                <w:color w:val="0000FF"/>
                <w:sz w:val="18"/>
                <w:lang w:val="en-US" w:eastAsia="fi-FI"/>
              </w:rPr>
              <w:t>"&gt;</w:t>
            </w:r>
          </w:p>
          <w:p w14:paraId="1531DC4D" w14:textId="77777777" w:rsidR="00143531" w:rsidRPr="00143531" w:rsidRDefault="00143531" w:rsidP="00143531">
            <w:pPr>
              <w:autoSpaceDE w:val="0"/>
              <w:autoSpaceDN w:val="0"/>
              <w:adjustRightInd w:val="0"/>
              <w:ind w:left="1136" w:hanging="1136"/>
              <w:jc w:val="left"/>
              <w:rPr>
                <w:rFonts w:ascii="Courier New" w:hAnsi="Courier New" w:cs="Courier New"/>
                <w:color w:val="0000FF"/>
                <w:sz w:val="18"/>
                <w:lang w:val="en-US" w:eastAsia="fi-FI"/>
              </w:rPr>
            </w:pPr>
            <w:r w:rsidRPr="00143531">
              <w:rPr>
                <w:rFonts w:ascii="Courier New" w:hAnsi="Courier New" w:cs="Courier New"/>
                <w:color w:val="000000"/>
                <w:sz w:val="18"/>
                <w:lang w:val="en-US" w:eastAsia="fi-FI"/>
              </w:rPr>
              <w:t xml:space="preserve">        </w:t>
            </w:r>
            <w:r w:rsidRPr="00143531">
              <w:rPr>
                <w:rFonts w:ascii="Courier New" w:hAnsi="Courier New" w:cs="Courier New"/>
                <w:color w:val="0000FF"/>
                <w:sz w:val="18"/>
                <w:lang w:val="en-US" w:eastAsia="fi-FI"/>
              </w:rPr>
              <w:t>&lt;</w:t>
            </w:r>
            <w:r w:rsidRPr="00143531">
              <w:rPr>
                <w:rFonts w:ascii="Courier New" w:hAnsi="Courier New" w:cs="Courier New"/>
                <w:color w:val="800000"/>
                <w:sz w:val="18"/>
                <w:lang w:val="en-US" w:eastAsia="fi-FI"/>
              </w:rPr>
              <w:t>code</w:t>
            </w:r>
            <w:r w:rsidRPr="00143531">
              <w:rPr>
                <w:rFonts w:ascii="Courier New" w:hAnsi="Courier New" w:cs="Courier New"/>
                <w:i/>
                <w:iCs/>
                <w:color w:val="008080"/>
                <w:sz w:val="18"/>
                <w:lang w:val="en-US" w:eastAsia="fi-FI"/>
              </w:rPr>
              <w:t xml:space="preserve"> </w:t>
            </w:r>
            <w:r w:rsidRPr="00143531">
              <w:rPr>
                <w:rFonts w:ascii="Courier New" w:hAnsi="Courier New" w:cs="Courier New"/>
                <w:color w:val="FF0000"/>
                <w:sz w:val="18"/>
                <w:lang w:val="en-US" w:eastAsia="fi-FI"/>
              </w:rPr>
              <w:t>code</w:t>
            </w:r>
            <w:r w:rsidRPr="00143531">
              <w:rPr>
                <w:rFonts w:ascii="Courier New" w:hAnsi="Courier New" w:cs="Courier New"/>
                <w:color w:val="0000FF"/>
                <w:sz w:val="18"/>
                <w:lang w:val="en-US" w:eastAsia="fi-FI"/>
              </w:rPr>
              <w:t>="</w:t>
            </w:r>
            <w:r w:rsidRPr="00143531">
              <w:rPr>
                <w:rFonts w:ascii="Courier New" w:hAnsi="Courier New" w:cs="Courier New"/>
                <w:color w:val="000000"/>
                <w:sz w:val="18"/>
                <w:lang w:val="en-US" w:eastAsia="fi-FI"/>
              </w:rPr>
              <w:t>58</w:t>
            </w:r>
            <w:r w:rsidRPr="00143531">
              <w:rPr>
                <w:rFonts w:ascii="Courier New" w:hAnsi="Courier New" w:cs="Courier New"/>
                <w:color w:val="0000FF"/>
                <w:sz w:val="18"/>
                <w:lang w:val="en-US" w:eastAsia="fi-FI"/>
              </w:rPr>
              <w:t>"</w:t>
            </w:r>
            <w:r w:rsidRPr="00143531">
              <w:rPr>
                <w:rFonts w:ascii="Courier New" w:hAnsi="Courier New" w:cs="Courier New"/>
                <w:i/>
                <w:iCs/>
                <w:color w:val="008080"/>
                <w:sz w:val="18"/>
                <w:lang w:val="en-US" w:eastAsia="fi-FI"/>
              </w:rPr>
              <w:t xml:space="preserve"> </w:t>
            </w:r>
            <w:r w:rsidRPr="00143531">
              <w:rPr>
                <w:rFonts w:ascii="Courier New" w:hAnsi="Courier New" w:cs="Courier New"/>
                <w:color w:val="FF0000"/>
                <w:sz w:val="18"/>
                <w:lang w:val="en-US" w:eastAsia="fi-FI"/>
              </w:rPr>
              <w:t>codeSystem</w:t>
            </w:r>
            <w:r w:rsidRPr="00143531">
              <w:rPr>
                <w:rFonts w:ascii="Courier New" w:hAnsi="Courier New" w:cs="Courier New"/>
                <w:color w:val="0000FF"/>
                <w:sz w:val="18"/>
                <w:lang w:val="en-US" w:eastAsia="fi-FI"/>
              </w:rPr>
              <w:t>="</w:t>
            </w:r>
            <w:r w:rsidRPr="00143531">
              <w:rPr>
                <w:rFonts w:ascii="Courier New" w:hAnsi="Courier New" w:cs="Courier New"/>
                <w:color w:val="000000"/>
                <w:sz w:val="18"/>
                <w:lang w:val="en-US" w:eastAsia="fi-FI"/>
              </w:rPr>
              <w:t>1.2.246.537.6.12.2002.901.2013</w:t>
            </w:r>
            <w:r w:rsidRPr="00143531">
              <w:rPr>
                <w:rFonts w:ascii="Courier New" w:hAnsi="Courier New" w:cs="Courier New"/>
                <w:color w:val="0000FF"/>
                <w:sz w:val="18"/>
                <w:lang w:val="en-US" w:eastAsia="fi-FI"/>
              </w:rPr>
              <w:t>"</w:t>
            </w:r>
            <w:r w:rsidRPr="00143531">
              <w:rPr>
                <w:rFonts w:ascii="Courier New" w:hAnsi="Courier New" w:cs="Courier New"/>
                <w:i/>
                <w:iCs/>
                <w:color w:val="008080"/>
                <w:sz w:val="18"/>
                <w:lang w:val="en-US" w:eastAsia="fi-FI"/>
              </w:rPr>
              <w:t xml:space="preserve"> </w:t>
            </w:r>
            <w:r w:rsidR="0040258D" w:rsidRPr="0040258D">
              <w:rPr>
                <w:rFonts w:ascii="Courier New" w:hAnsi="Courier New" w:cs="Courier New"/>
                <w:color w:val="FF0000"/>
                <w:sz w:val="18"/>
                <w:lang w:val="en-US" w:eastAsia="fi-FI"/>
              </w:rPr>
              <w:t>codeSy</w:t>
            </w:r>
            <w:r w:rsidR="0040258D" w:rsidRPr="0040258D">
              <w:rPr>
                <w:rFonts w:ascii="Courier New" w:hAnsi="Courier New" w:cs="Courier New"/>
                <w:color w:val="FF0000"/>
                <w:sz w:val="18"/>
                <w:lang w:val="en-US" w:eastAsia="fi-FI"/>
              </w:rPr>
              <w:t>s</w:t>
            </w:r>
            <w:r w:rsidR="0040258D" w:rsidRPr="0040258D">
              <w:rPr>
                <w:rFonts w:ascii="Courier New" w:hAnsi="Courier New" w:cs="Courier New"/>
                <w:color w:val="FF0000"/>
                <w:sz w:val="18"/>
                <w:lang w:val="en-US" w:eastAsia="fi-FI"/>
              </w:rPr>
              <w:t>temName</w:t>
            </w:r>
            <w:r w:rsidR="0040258D" w:rsidRPr="0040258D">
              <w:rPr>
                <w:rFonts w:ascii="Courier New" w:hAnsi="Courier New" w:cs="Courier New"/>
                <w:color w:val="0000FF"/>
                <w:sz w:val="18"/>
                <w:lang w:val="en-US" w:eastAsia="fi-FI"/>
              </w:rPr>
              <w:t>="</w:t>
            </w:r>
            <w:r w:rsidR="0040258D" w:rsidRPr="0040258D">
              <w:rPr>
                <w:rFonts w:ascii="Courier New" w:hAnsi="Courier New" w:cs="Courier New"/>
                <w:color w:val="000000"/>
                <w:sz w:val="18"/>
                <w:lang w:val="en-US" w:eastAsia="fi-FI"/>
              </w:rPr>
              <w:t>THL/Tietosisältö - STH01 Hampaiston nykytila 2013</w:t>
            </w:r>
            <w:r w:rsidR="0040258D" w:rsidRPr="0040258D">
              <w:rPr>
                <w:rFonts w:ascii="Courier New" w:hAnsi="Courier New" w:cs="Courier New"/>
                <w:color w:val="0000FF"/>
                <w:sz w:val="18"/>
                <w:lang w:val="en-US" w:eastAsia="fi-FI"/>
              </w:rPr>
              <w:t>"</w:t>
            </w:r>
            <w:r w:rsidR="0040258D" w:rsidRPr="0040258D">
              <w:rPr>
                <w:rFonts w:ascii="Courier New" w:hAnsi="Courier New" w:cs="Courier New"/>
                <w:i/>
                <w:iCs/>
                <w:color w:val="008080"/>
                <w:sz w:val="18"/>
                <w:lang w:val="en-US" w:eastAsia="fi-FI"/>
              </w:rPr>
              <w:t xml:space="preserve"> </w:t>
            </w:r>
            <w:r w:rsidRPr="00143531">
              <w:rPr>
                <w:rFonts w:ascii="Courier New" w:hAnsi="Courier New" w:cs="Courier New"/>
                <w:color w:val="FF0000"/>
                <w:sz w:val="18"/>
                <w:lang w:val="en-US" w:eastAsia="fi-FI"/>
              </w:rPr>
              <w:t>displa</w:t>
            </w:r>
            <w:r w:rsidRPr="00143531">
              <w:rPr>
                <w:rFonts w:ascii="Courier New" w:hAnsi="Courier New" w:cs="Courier New"/>
                <w:color w:val="FF0000"/>
                <w:sz w:val="18"/>
                <w:lang w:val="en-US" w:eastAsia="fi-FI"/>
              </w:rPr>
              <w:t>y</w:t>
            </w:r>
            <w:r w:rsidRPr="00143531">
              <w:rPr>
                <w:rFonts w:ascii="Courier New" w:hAnsi="Courier New" w:cs="Courier New"/>
                <w:color w:val="FF0000"/>
                <w:sz w:val="18"/>
                <w:lang w:val="en-US" w:eastAsia="fi-FI"/>
              </w:rPr>
              <w:t>Name</w:t>
            </w:r>
            <w:r w:rsidRPr="00143531">
              <w:rPr>
                <w:rFonts w:ascii="Courier New" w:hAnsi="Courier New" w:cs="Courier New"/>
                <w:color w:val="0000FF"/>
                <w:sz w:val="18"/>
                <w:lang w:val="en-US" w:eastAsia="fi-FI"/>
              </w:rPr>
              <w:t>="</w:t>
            </w:r>
            <w:r w:rsidRPr="00143531">
              <w:rPr>
                <w:rFonts w:ascii="Courier New" w:hAnsi="Courier New" w:cs="Courier New"/>
                <w:color w:val="000000"/>
                <w:sz w:val="18"/>
                <w:lang w:val="en-US" w:eastAsia="fi-FI"/>
              </w:rPr>
              <w:t>Furkaatioleesioiden asteet</w:t>
            </w:r>
            <w:r w:rsidRPr="00143531">
              <w:rPr>
                <w:rFonts w:ascii="Courier New" w:hAnsi="Courier New" w:cs="Courier New"/>
                <w:color w:val="0000FF"/>
                <w:sz w:val="18"/>
                <w:lang w:val="en-US" w:eastAsia="fi-FI"/>
              </w:rPr>
              <w:t>"/&gt;</w:t>
            </w:r>
          </w:p>
          <w:p w14:paraId="34DD2D7F" w14:textId="77777777" w:rsidR="00143531" w:rsidRPr="00143531" w:rsidDel="006E3906" w:rsidRDefault="00143531" w:rsidP="00143531">
            <w:pPr>
              <w:autoSpaceDE w:val="0"/>
              <w:autoSpaceDN w:val="0"/>
              <w:adjustRightInd w:val="0"/>
              <w:jc w:val="left"/>
              <w:rPr>
                <w:del w:id="568" w:author="Tekijä"/>
                <w:rFonts w:ascii="Courier New" w:hAnsi="Courier New" w:cs="Courier New"/>
                <w:color w:val="0000FF"/>
                <w:sz w:val="18"/>
                <w:lang w:val="en-US" w:eastAsia="fi-FI"/>
              </w:rPr>
            </w:pPr>
            <w:del w:id="569" w:author="Tekijä">
              <w:r w:rsidRPr="00143531" w:rsidDel="006E3906">
                <w:rPr>
                  <w:rFonts w:ascii="Courier New" w:hAnsi="Courier New" w:cs="Courier New"/>
                  <w:color w:val="000000"/>
                  <w:sz w:val="18"/>
                  <w:lang w:val="en-US" w:eastAsia="fi-FI"/>
                </w:rPr>
                <w:delText xml:space="preserve">        </w:delText>
              </w:r>
              <w:r w:rsidRPr="00143531" w:rsidDel="006E3906">
                <w:rPr>
                  <w:rFonts w:ascii="Courier New" w:hAnsi="Courier New" w:cs="Courier New"/>
                  <w:color w:val="0000FF"/>
                  <w:sz w:val="18"/>
                  <w:lang w:val="en-US" w:eastAsia="fi-FI"/>
                </w:rPr>
                <w:delText>&lt;</w:delText>
              </w:r>
              <w:r w:rsidRPr="00143531" w:rsidDel="006E3906">
                <w:rPr>
                  <w:rFonts w:ascii="Courier New" w:hAnsi="Courier New" w:cs="Courier New"/>
                  <w:color w:val="800000"/>
                  <w:sz w:val="18"/>
                  <w:lang w:val="en-US" w:eastAsia="fi-FI"/>
                </w:rPr>
                <w:delText>text</w:delText>
              </w:r>
              <w:r w:rsidRPr="00143531" w:rsidDel="006E3906">
                <w:rPr>
                  <w:rFonts w:ascii="Courier New" w:hAnsi="Courier New" w:cs="Courier New"/>
                  <w:color w:val="0000FF"/>
                  <w:sz w:val="18"/>
                  <w:lang w:val="en-US" w:eastAsia="fi-FI"/>
                </w:rPr>
                <w:delText>&gt;</w:delText>
              </w:r>
            </w:del>
          </w:p>
          <w:p w14:paraId="24272B78" w14:textId="77777777" w:rsidR="00143531" w:rsidRPr="00143531" w:rsidDel="006E3906" w:rsidRDefault="00143531" w:rsidP="00143531">
            <w:pPr>
              <w:autoSpaceDE w:val="0"/>
              <w:autoSpaceDN w:val="0"/>
              <w:adjustRightInd w:val="0"/>
              <w:jc w:val="left"/>
              <w:rPr>
                <w:del w:id="570" w:author="Tekijä"/>
                <w:rFonts w:ascii="Courier New" w:hAnsi="Courier New" w:cs="Courier New"/>
                <w:color w:val="0000FF"/>
                <w:sz w:val="18"/>
                <w:lang w:val="en-US" w:eastAsia="fi-FI"/>
              </w:rPr>
            </w:pPr>
            <w:del w:id="571" w:author="Tekijä">
              <w:r w:rsidRPr="00143531" w:rsidDel="006E3906">
                <w:rPr>
                  <w:rFonts w:ascii="Courier New" w:hAnsi="Courier New" w:cs="Courier New"/>
                  <w:color w:val="000000"/>
                  <w:sz w:val="18"/>
                  <w:lang w:val="en-US" w:eastAsia="fi-FI"/>
                </w:rPr>
                <w:delText xml:space="preserve">          </w:delText>
              </w:r>
              <w:r w:rsidRPr="00143531" w:rsidDel="006E3906">
                <w:rPr>
                  <w:rFonts w:ascii="Courier New" w:hAnsi="Courier New" w:cs="Courier New"/>
                  <w:color w:val="0000FF"/>
                  <w:sz w:val="18"/>
                  <w:lang w:val="en-US" w:eastAsia="fi-FI"/>
                </w:rPr>
                <w:delText>&lt;</w:delText>
              </w:r>
              <w:r w:rsidRPr="00143531" w:rsidDel="006E3906">
                <w:rPr>
                  <w:rFonts w:ascii="Courier New" w:hAnsi="Courier New" w:cs="Courier New"/>
                  <w:color w:val="800000"/>
                  <w:sz w:val="18"/>
                  <w:lang w:val="en-US" w:eastAsia="fi-FI"/>
                </w:rPr>
                <w:delText>reference</w:delText>
              </w:r>
              <w:r w:rsidRPr="00143531" w:rsidDel="006E3906">
                <w:rPr>
                  <w:rFonts w:ascii="Courier New" w:hAnsi="Courier New" w:cs="Courier New"/>
                  <w:i/>
                  <w:iCs/>
                  <w:color w:val="008080"/>
                  <w:sz w:val="18"/>
                  <w:lang w:val="en-US" w:eastAsia="fi-FI"/>
                </w:rPr>
                <w:delText xml:space="preserve"> </w:delText>
              </w:r>
              <w:r w:rsidRPr="00143531" w:rsidDel="006E3906">
                <w:rPr>
                  <w:rFonts w:ascii="Courier New" w:hAnsi="Courier New" w:cs="Courier New"/>
                  <w:color w:val="FF0000"/>
                  <w:sz w:val="18"/>
                  <w:lang w:val="en-US" w:eastAsia="fi-FI"/>
                </w:rPr>
                <w:delText>value</w:delText>
              </w:r>
              <w:r w:rsidRPr="00143531" w:rsidDel="006E3906">
                <w:rPr>
                  <w:rFonts w:ascii="Courier New" w:hAnsi="Courier New" w:cs="Courier New"/>
                  <w:color w:val="0000FF"/>
                  <w:sz w:val="18"/>
                  <w:lang w:val="en-US" w:eastAsia="fi-FI"/>
                </w:rPr>
                <w:delText>="</w:delText>
              </w:r>
              <w:r w:rsidRPr="00143531" w:rsidDel="006E3906">
                <w:rPr>
                  <w:rFonts w:ascii="Courier New" w:hAnsi="Courier New" w:cs="Courier New"/>
                  <w:color w:val="000000"/>
                  <w:sz w:val="18"/>
                  <w:lang w:val="en-US" w:eastAsia="fi-FI"/>
                </w:rPr>
                <w:delText>#OID1.2.246.10.1234567.14.2013.123.1.10.1.29</w:delText>
              </w:r>
              <w:r w:rsidRPr="00143531" w:rsidDel="006E3906">
                <w:rPr>
                  <w:rFonts w:ascii="Courier New" w:hAnsi="Courier New" w:cs="Courier New"/>
                  <w:color w:val="0000FF"/>
                  <w:sz w:val="18"/>
                  <w:lang w:val="en-US" w:eastAsia="fi-FI"/>
                </w:rPr>
                <w:delText>"/&gt;</w:delText>
              </w:r>
            </w:del>
          </w:p>
          <w:p w14:paraId="0DBB5544" w14:textId="77777777" w:rsidR="00143531" w:rsidRPr="00143531" w:rsidDel="006E3906" w:rsidRDefault="00143531" w:rsidP="00143531">
            <w:pPr>
              <w:autoSpaceDE w:val="0"/>
              <w:autoSpaceDN w:val="0"/>
              <w:adjustRightInd w:val="0"/>
              <w:jc w:val="left"/>
              <w:rPr>
                <w:del w:id="572" w:author="Tekijä"/>
                <w:rFonts w:ascii="Courier New" w:hAnsi="Courier New" w:cs="Courier New"/>
                <w:color w:val="0000FF"/>
                <w:sz w:val="18"/>
                <w:lang w:val="en-US" w:eastAsia="fi-FI"/>
              </w:rPr>
            </w:pPr>
            <w:del w:id="573" w:author="Tekijä">
              <w:r w:rsidRPr="00143531" w:rsidDel="006E3906">
                <w:rPr>
                  <w:rFonts w:ascii="Courier New" w:hAnsi="Courier New" w:cs="Courier New"/>
                  <w:color w:val="000000"/>
                  <w:sz w:val="18"/>
                  <w:lang w:val="en-US" w:eastAsia="fi-FI"/>
                </w:rPr>
                <w:delText xml:space="preserve">        </w:delText>
              </w:r>
              <w:r w:rsidRPr="00143531" w:rsidDel="006E3906">
                <w:rPr>
                  <w:rFonts w:ascii="Courier New" w:hAnsi="Courier New" w:cs="Courier New"/>
                  <w:color w:val="0000FF"/>
                  <w:sz w:val="18"/>
                  <w:lang w:val="en-US" w:eastAsia="fi-FI"/>
                </w:rPr>
                <w:delText>&lt;/</w:delText>
              </w:r>
              <w:r w:rsidRPr="00143531" w:rsidDel="006E3906">
                <w:rPr>
                  <w:rFonts w:ascii="Courier New" w:hAnsi="Courier New" w:cs="Courier New"/>
                  <w:color w:val="800000"/>
                  <w:sz w:val="18"/>
                  <w:lang w:val="en-US" w:eastAsia="fi-FI"/>
                </w:rPr>
                <w:delText>text</w:delText>
              </w:r>
              <w:r w:rsidRPr="00143531" w:rsidDel="006E3906">
                <w:rPr>
                  <w:rFonts w:ascii="Courier New" w:hAnsi="Courier New" w:cs="Courier New"/>
                  <w:color w:val="0000FF"/>
                  <w:sz w:val="18"/>
                  <w:lang w:val="en-US" w:eastAsia="fi-FI"/>
                </w:rPr>
                <w:delText>&gt;</w:delText>
              </w:r>
            </w:del>
          </w:p>
          <w:p w14:paraId="66C2CDCB" w14:textId="77777777" w:rsidR="00143531" w:rsidRPr="00143531" w:rsidRDefault="00143531" w:rsidP="00143531">
            <w:pPr>
              <w:autoSpaceDE w:val="0"/>
              <w:autoSpaceDN w:val="0"/>
              <w:adjustRightInd w:val="0"/>
              <w:jc w:val="left"/>
              <w:rPr>
                <w:rFonts w:ascii="Courier New" w:hAnsi="Courier New" w:cs="Courier New"/>
                <w:color w:val="0000FF"/>
                <w:sz w:val="18"/>
                <w:lang w:eastAsia="fi-FI"/>
              </w:rPr>
            </w:pPr>
            <w:r w:rsidRPr="00143531">
              <w:rPr>
                <w:rFonts w:ascii="Courier New" w:hAnsi="Courier New" w:cs="Courier New"/>
                <w:color w:val="000000"/>
                <w:sz w:val="18"/>
                <w:lang w:val="en-US" w:eastAsia="fi-FI"/>
              </w:rPr>
              <w:t xml:space="preserve">        </w:t>
            </w:r>
            <w:r w:rsidRPr="00143531">
              <w:rPr>
                <w:rFonts w:ascii="Courier New" w:hAnsi="Courier New" w:cs="Courier New"/>
                <w:color w:val="0000FF"/>
                <w:sz w:val="18"/>
                <w:lang w:eastAsia="fi-FI"/>
              </w:rPr>
              <w:t>&lt;!--</w:t>
            </w:r>
            <w:r w:rsidRPr="00143531">
              <w:rPr>
                <w:rFonts w:ascii="Courier New" w:hAnsi="Courier New" w:cs="Courier New"/>
                <w:color w:val="474747"/>
                <w:sz w:val="18"/>
                <w:lang w:eastAsia="fi-FI"/>
              </w:rPr>
              <w:t xml:space="preserve">  tietosisältömäärittelyssä kentässä 58 annettu luokitus </w:t>
            </w:r>
            <w:r w:rsidRPr="00143531">
              <w:rPr>
                <w:rFonts w:ascii="Courier New" w:hAnsi="Courier New" w:cs="Courier New"/>
                <w:color w:val="0000FF"/>
                <w:sz w:val="18"/>
                <w:lang w:eastAsia="fi-FI"/>
              </w:rPr>
              <w:t>--&gt;</w:t>
            </w:r>
          </w:p>
          <w:p w14:paraId="5A5DD882" w14:textId="77777777" w:rsidR="00143531" w:rsidRPr="00302119" w:rsidRDefault="00143531" w:rsidP="00143531">
            <w:pPr>
              <w:autoSpaceDE w:val="0"/>
              <w:autoSpaceDN w:val="0"/>
              <w:adjustRightInd w:val="0"/>
              <w:ind w:left="1136" w:hanging="1136"/>
              <w:jc w:val="left"/>
              <w:rPr>
                <w:rFonts w:ascii="Courier New" w:hAnsi="Courier New" w:cs="Courier New"/>
                <w:color w:val="0000FF"/>
                <w:sz w:val="18"/>
                <w:lang w:eastAsia="fi-FI"/>
              </w:rPr>
            </w:pPr>
            <w:r w:rsidRPr="00143531">
              <w:rPr>
                <w:rFonts w:ascii="Courier New" w:hAnsi="Courier New" w:cs="Courier New"/>
                <w:color w:val="000000"/>
                <w:sz w:val="18"/>
                <w:lang w:eastAsia="fi-FI"/>
              </w:rPr>
              <w:t xml:space="preserve">        </w:t>
            </w:r>
            <w:r w:rsidRPr="00302119">
              <w:rPr>
                <w:rFonts w:ascii="Courier New" w:hAnsi="Courier New" w:cs="Courier New"/>
                <w:color w:val="0000FF"/>
                <w:sz w:val="18"/>
                <w:lang w:eastAsia="fi-FI"/>
              </w:rPr>
              <w:t>&lt;</w:t>
            </w:r>
            <w:r w:rsidRPr="00302119">
              <w:rPr>
                <w:rFonts w:ascii="Courier New" w:hAnsi="Courier New" w:cs="Courier New"/>
                <w:color w:val="800000"/>
                <w:sz w:val="18"/>
                <w:lang w:eastAsia="fi-FI"/>
              </w:rPr>
              <w:t>value</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xsi:type</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CV</w:t>
            </w:r>
            <w:r w:rsidRPr="00302119">
              <w:rPr>
                <w:rFonts w:ascii="Courier New" w:hAnsi="Courier New" w:cs="Courier New"/>
                <w:color w:val="0000FF"/>
                <w:sz w:val="18"/>
                <w:lang w:eastAsia="fi-FI"/>
              </w:rPr>
              <w:t>"</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code</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II</w:t>
            </w:r>
            <w:r w:rsidRPr="00302119">
              <w:rPr>
                <w:rFonts w:ascii="Courier New" w:hAnsi="Courier New" w:cs="Courier New"/>
                <w:color w:val="0000FF"/>
                <w:sz w:val="18"/>
                <w:lang w:eastAsia="fi-FI"/>
              </w:rPr>
              <w:t>"</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codeSystem</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1.2.246.537.6.12.2002.901.2013.58</w:t>
            </w:r>
            <w:r w:rsidRPr="00302119">
              <w:rPr>
                <w:rFonts w:ascii="Courier New" w:hAnsi="Courier New" w:cs="Courier New"/>
                <w:color w:val="0000FF"/>
                <w:sz w:val="18"/>
                <w:lang w:eastAsia="fi-FI"/>
              </w:rPr>
              <w:t>"</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displayName</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II</w:t>
            </w:r>
            <w:r w:rsidRPr="00302119">
              <w:rPr>
                <w:rFonts w:ascii="Courier New" w:hAnsi="Courier New" w:cs="Courier New"/>
                <w:color w:val="0000FF"/>
                <w:sz w:val="18"/>
                <w:lang w:eastAsia="fi-FI"/>
              </w:rPr>
              <w:t>"/&gt;</w:t>
            </w:r>
          </w:p>
          <w:p w14:paraId="5D47E56A" w14:textId="77777777" w:rsidR="00143531" w:rsidRPr="00143531" w:rsidRDefault="00143531" w:rsidP="00143531">
            <w:pPr>
              <w:autoSpaceDE w:val="0"/>
              <w:autoSpaceDN w:val="0"/>
              <w:adjustRightInd w:val="0"/>
              <w:jc w:val="left"/>
              <w:rPr>
                <w:rFonts w:ascii="Courier New" w:hAnsi="Courier New" w:cs="Courier New"/>
                <w:color w:val="0000FF"/>
                <w:sz w:val="18"/>
                <w:lang w:val="en-US" w:eastAsia="fi-FI"/>
              </w:rPr>
            </w:pPr>
            <w:r w:rsidRPr="00302119">
              <w:rPr>
                <w:rFonts w:ascii="Courier New" w:hAnsi="Courier New" w:cs="Courier New"/>
                <w:color w:val="000000"/>
                <w:sz w:val="18"/>
                <w:lang w:eastAsia="fi-FI"/>
              </w:rPr>
              <w:t xml:space="preserve">    </w:t>
            </w:r>
            <w:r w:rsidRPr="00143531">
              <w:rPr>
                <w:rFonts w:ascii="Courier New" w:hAnsi="Courier New" w:cs="Courier New"/>
                <w:color w:val="0000FF"/>
                <w:sz w:val="18"/>
                <w:lang w:val="en-US" w:eastAsia="fi-FI"/>
              </w:rPr>
              <w:t>&lt;/</w:t>
            </w:r>
            <w:r w:rsidRPr="00143531">
              <w:rPr>
                <w:rFonts w:ascii="Courier New" w:hAnsi="Courier New" w:cs="Courier New"/>
                <w:color w:val="800000"/>
                <w:sz w:val="18"/>
                <w:lang w:val="en-US" w:eastAsia="fi-FI"/>
              </w:rPr>
              <w:t>observation</w:t>
            </w:r>
            <w:r w:rsidRPr="00143531">
              <w:rPr>
                <w:rFonts w:ascii="Courier New" w:hAnsi="Courier New" w:cs="Courier New"/>
                <w:color w:val="0000FF"/>
                <w:sz w:val="18"/>
                <w:lang w:val="en-US" w:eastAsia="fi-FI"/>
              </w:rPr>
              <w:t>&gt;</w:t>
            </w:r>
          </w:p>
          <w:p w14:paraId="2A390CD2" w14:textId="77777777" w:rsidR="00143531" w:rsidRPr="00143531" w:rsidRDefault="00143531" w:rsidP="00143531">
            <w:pPr>
              <w:autoSpaceDE w:val="0"/>
              <w:autoSpaceDN w:val="0"/>
              <w:adjustRightInd w:val="0"/>
              <w:jc w:val="left"/>
              <w:rPr>
                <w:rFonts w:ascii="Courier New" w:hAnsi="Courier New" w:cs="Courier New"/>
                <w:sz w:val="18"/>
                <w:szCs w:val="18"/>
                <w:lang w:val="en-US"/>
              </w:rPr>
            </w:pPr>
            <w:r w:rsidRPr="00143531">
              <w:rPr>
                <w:rFonts w:ascii="Courier New" w:hAnsi="Courier New" w:cs="Courier New"/>
                <w:color w:val="0000FF"/>
                <w:sz w:val="18"/>
                <w:lang w:val="en-US" w:eastAsia="fi-FI"/>
              </w:rPr>
              <w:t>&lt;/</w:t>
            </w:r>
            <w:r w:rsidRPr="00143531">
              <w:rPr>
                <w:rFonts w:ascii="Courier New" w:hAnsi="Courier New" w:cs="Courier New"/>
                <w:color w:val="800000"/>
                <w:sz w:val="18"/>
                <w:lang w:val="en-US" w:eastAsia="fi-FI"/>
              </w:rPr>
              <w:t>entryRelationship</w:t>
            </w:r>
            <w:r w:rsidRPr="00143531">
              <w:rPr>
                <w:rFonts w:ascii="Courier New" w:hAnsi="Courier New" w:cs="Courier New"/>
                <w:color w:val="0000FF"/>
                <w:sz w:val="18"/>
                <w:lang w:val="en-US" w:eastAsia="fi-FI"/>
              </w:rPr>
              <w:t>&gt;</w:t>
            </w:r>
          </w:p>
        </w:tc>
      </w:tr>
    </w:tbl>
    <w:p w14:paraId="41AE56D5" w14:textId="77777777" w:rsidR="00143531" w:rsidRPr="00143531" w:rsidRDefault="00143531" w:rsidP="008E33EF">
      <w:pPr>
        <w:pStyle w:val="Otsikko2"/>
        <w:rPr>
          <w:lang w:val="en-US"/>
        </w:rPr>
      </w:pPr>
      <w:bookmarkStart w:id="574" w:name="_Toc377399081"/>
      <w:bookmarkStart w:id="575" w:name="_Toc436732542"/>
      <w:r w:rsidRPr="00143531">
        <w:rPr>
          <w:lang w:val="en-US"/>
        </w:rPr>
        <w:t>Hammaskohtainen purentastatus</w:t>
      </w:r>
      <w:bookmarkEnd w:id="574"/>
      <w:bookmarkEnd w:id="575"/>
    </w:p>
    <w:p w14:paraId="5845FB80" w14:textId="77777777" w:rsidR="00143531" w:rsidRPr="00143531" w:rsidRDefault="00143531" w:rsidP="008E33EF">
      <w:pPr>
        <w:pStyle w:val="Otsikko3"/>
      </w:pPr>
      <w:bookmarkStart w:id="576" w:name="_Toc377399083"/>
      <w:bookmarkStart w:id="577" w:name="_Toc436732543"/>
      <w:r w:rsidRPr="00143531">
        <w:t>Palpoitavissa oleva puhkeamaton hammas ja palpaatiopaikka</w:t>
      </w:r>
      <w:bookmarkEnd w:id="576"/>
      <w:bookmarkEnd w:id="577"/>
    </w:p>
    <w:p w14:paraId="0FCE3A57" w14:textId="77777777" w:rsidR="00143531" w:rsidRPr="00143531" w:rsidRDefault="00143531" w:rsidP="00143531">
      <w:r w:rsidRPr="00143531">
        <w:t>Palpoitavissa oleva puhkeamaton hammas annetaan boolean tietotyypillä omassa observationissa. Ko. observation:in codeen tulee kentän koodin lisäksi tarkenteena qualifier-rakenteella puhkeama</w:t>
      </w:r>
      <w:r w:rsidRPr="00143531">
        <w:t>t</w:t>
      </w:r>
      <w:r w:rsidRPr="00143531">
        <w:t xml:space="preserve">toman hampaan paikka alveoliharjanteella STH32 Sisä-/ulkopuoliluokituksella. </w:t>
      </w:r>
    </w:p>
    <w:p w14:paraId="75A0D11A" w14:textId="77777777" w:rsidR="00143531" w:rsidRPr="00143531" w:rsidRDefault="00143531" w:rsidP="0014353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143531" w:rsidRPr="00143531" w14:paraId="6AF74CA6" w14:textId="77777777" w:rsidTr="00143531">
        <w:tc>
          <w:tcPr>
            <w:tcW w:w="9779" w:type="dxa"/>
            <w:tcBorders>
              <w:top w:val="single" w:sz="4" w:space="0" w:color="000000"/>
              <w:left w:val="single" w:sz="4" w:space="0" w:color="000000"/>
              <w:bottom w:val="single" w:sz="4" w:space="0" w:color="000000"/>
              <w:right w:val="single" w:sz="4" w:space="0" w:color="000000"/>
            </w:tcBorders>
            <w:hideMark/>
          </w:tcPr>
          <w:p w14:paraId="3582C6CF" w14:textId="77777777" w:rsidR="0040258D" w:rsidRPr="0040258D" w:rsidRDefault="0040258D" w:rsidP="0040258D">
            <w:pPr>
              <w:autoSpaceDE w:val="0"/>
              <w:autoSpaceDN w:val="0"/>
              <w:adjustRightInd w:val="0"/>
              <w:jc w:val="left"/>
              <w:rPr>
                <w:rFonts w:ascii="Courier New" w:hAnsi="Courier New" w:cs="Courier New"/>
                <w:color w:val="0000FF"/>
                <w:sz w:val="18"/>
                <w:lang w:eastAsia="fi-FI"/>
              </w:rPr>
            </w:pPr>
            <w:r w:rsidRPr="0040258D">
              <w:rPr>
                <w:rFonts w:ascii="Courier New" w:hAnsi="Courier New" w:cs="Courier New"/>
                <w:color w:val="0000FF"/>
                <w:sz w:val="18"/>
                <w:lang w:eastAsia="fi-FI"/>
              </w:rPr>
              <w:t>&lt;!--</w:t>
            </w:r>
            <w:r w:rsidRPr="0040258D">
              <w:rPr>
                <w:rFonts w:ascii="Courier New" w:hAnsi="Courier New" w:cs="Courier New"/>
                <w:color w:val="474747"/>
                <w:sz w:val="18"/>
                <w:lang w:eastAsia="fi-FI"/>
              </w:rPr>
              <w:t xml:space="preserve"> hammaskohtainen purentastatus </w:t>
            </w:r>
            <w:r w:rsidRPr="0040258D">
              <w:rPr>
                <w:rFonts w:ascii="Courier New" w:hAnsi="Courier New" w:cs="Courier New"/>
                <w:color w:val="0000FF"/>
                <w:sz w:val="18"/>
                <w:lang w:eastAsia="fi-FI"/>
              </w:rPr>
              <w:t>--&gt;</w:t>
            </w:r>
          </w:p>
          <w:p w14:paraId="7511D07B" w14:textId="77777777" w:rsidR="0040258D" w:rsidRPr="0040258D" w:rsidRDefault="0040258D" w:rsidP="0040258D">
            <w:pPr>
              <w:autoSpaceDE w:val="0"/>
              <w:autoSpaceDN w:val="0"/>
              <w:adjustRightInd w:val="0"/>
              <w:jc w:val="left"/>
              <w:rPr>
                <w:rFonts w:ascii="Courier New" w:hAnsi="Courier New" w:cs="Courier New"/>
                <w:color w:val="0000FF"/>
                <w:sz w:val="18"/>
                <w:lang w:eastAsia="fi-FI"/>
              </w:rPr>
            </w:pPr>
            <w:r w:rsidRPr="0040258D">
              <w:rPr>
                <w:rFonts w:ascii="Courier New" w:hAnsi="Courier New" w:cs="Courier New"/>
                <w:color w:val="0000FF"/>
                <w:sz w:val="18"/>
                <w:lang w:eastAsia="fi-FI"/>
              </w:rPr>
              <w:t>&lt;</w:t>
            </w:r>
            <w:r w:rsidRPr="0040258D">
              <w:rPr>
                <w:rFonts w:ascii="Courier New" w:hAnsi="Courier New" w:cs="Courier New"/>
                <w:color w:val="800000"/>
                <w:sz w:val="18"/>
                <w:lang w:eastAsia="fi-FI"/>
              </w:rPr>
              <w:t>entryRelationship</w:t>
            </w:r>
            <w:r w:rsidRPr="0040258D">
              <w:rPr>
                <w:rFonts w:ascii="Courier New" w:hAnsi="Courier New" w:cs="Courier New"/>
                <w:i/>
                <w:iCs/>
                <w:color w:val="008080"/>
                <w:sz w:val="18"/>
                <w:lang w:eastAsia="fi-FI"/>
              </w:rPr>
              <w:t xml:space="preserve"> </w:t>
            </w:r>
            <w:r w:rsidRPr="0040258D">
              <w:rPr>
                <w:rFonts w:ascii="Courier New" w:hAnsi="Courier New" w:cs="Courier New"/>
                <w:color w:val="FF0000"/>
                <w:sz w:val="18"/>
                <w:lang w:eastAsia="fi-FI"/>
              </w:rPr>
              <w:t>typeCode</w:t>
            </w:r>
            <w:r w:rsidRPr="0040258D">
              <w:rPr>
                <w:rFonts w:ascii="Courier New" w:hAnsi="Courier New" w:cs="Courier New"/>
                <w:color w:val="0000FF"/>
                <w:sz w:val="18"/>
                <w:lang w:eastAsia="fi-FI"/>
              </w:rPr>
              <w:t>="</w:t>
            </w:r>
            <w:r w:rsidRPr="0040258D">
              <w:rPr>
                <w:rFonts w:ascii="Courier New" w:hAnsi="Courier New" w:cs="Courier New"/>
                <w:color w:val="000000"/>
                <w:sz w:val="18"/>
                <w:lang w:eastAsia="fi-FI"/>
              </w:rPr>
              <w:t>COMP</w:t>
            </w:r>
            <w:r w:rsidRPr="0040258D">
              <w:rPr>
                <w:rFonts w:ascii="Courier New" w:hAnsi="Courier New" w:cs="Courier New"/>
                <w:color w:val="0000FF"/>
                <w:sz w:val="18"/>
                <w:lang w:eastAsia="fi-FI"/>
              </w:rPr>
              <w:t>"&gt;</w:t>
            </w:r>
          </w:p>
          <w:p w14:paraId="4778045B" w14:textId="77777777" w:rsidR="0040258D" w:rsidRPr="0040258D" w:rsidRDefault="0040258D" w:rsidP="0040258D">
            <w:pPr>
              <w:autoSpaceDE w:val="0"/>
              <w:autoSpaceDN w:val="0"/>
              <w:adjustRightInd w:val="0"/>
              <w:jc w:val="left"/>
              <w:rPr>
                <w:rFonts w:ascii="Courier New" w:hAnsi="Courier New" w:cs="Courier New"/>
                <w:color w:val="0000FF"/>
                <w:sz w:val="18"/>
                <w:lang w:eastAsia="fi-FI"/>
              </w:rPr>
            </w:pPr>
            <w:r w:rsidRPr="0040258D">
              <w:rPr>
                <w:rFonts w:ascii="Courier New" w:hAnsi="Courier New" w:cs="Courier New"/>
                <w:color w:val="000000"/>
                <w:sz w:val="18"/>
                <w:lang w:eastAsia="fi-FI"/>
              </w:rPr>
              <w:t xml:space="preserve">    </w:t>
            </w:r>
            <w:r w:rsidRPr="0040258D">
              <w:rPr>
                <w:rFonts w:ascii="Courier New" w:hAnsi="Courier New" w:cs="Courier New"/>
                <w:color w:val="0000FF"/>
                <w:sz w:val="18"/>
                <w:lang w:eastAsia="fi-FI"/>
              </w:rPr>
              <w:t>&lt;!--</w:t>
            </w:r>
            <w:r w:rsidRPr="0040258D">
              <w:rPr>
                <w:rFonts w:ascii="Courier New" w:hAnsi="Courier New" w:cs="Courier New"/>
                <w:color w:val="474747"/>
                <w:sz w:val="18"/>
                <w:lang w:eastAsia="fi-FI"/>
              </w:rPr>
              <w:t xml:space="preserve"> Palpoitavissa oleva puhkeamaton hammas </w:t>
            </w:r>
            <w:r w:rsidRPr="0040258D">
              <w:rPr>
                <w:rFonts w:ascii="Courier New" w:hAnsi="Courier New" w:cs="Courier New"/>
                <w:color w:val="0000FF"/>
                <w:sz w:val="18"/>
                <w:lang w:eastAsia="fi-FI"/>
              </w:rPr>
              <w:t>--&gt;</w:t>
            </w:r>
          </w:p>
          <w:p w14:paraId="624BF2B2" w14:textId="77777777" w:rsidR="0040258D" w:rsidRPr="0040258D" w:rsidRDefault="0040258D" w:rsidP="0040258D">
            <w:pPr>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observation</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classCode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COND</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moodCode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EVN</w:t>
            </w:r>
            <w:r w:rsidRPr="0040258D">
              <w:rPr>
                <w:rFonts w:ascii="Courier New" w:hAnsi="Courier New" w:cs="Courier New"/>
                <w:color w:val="0000FF"/>
                <w:sz w:val="18"/>
                <w:lang w:val="en-US" w:eastAsia="fi-FI"/>
              </w:rPr>
              <w:t>"&gt;</w:t>
            </w:r>
          </w:p>
          <w:p w14:paraId="16AA7620" w14:textId="77777777" w:rsidR="0040258D" w:rsidRPr="004E48A5" w:rsidRDefault="0040258D" w:rsidP="0040258D">
            <w:pPr>
              <w:autoSpaceDE w:val="0"/>
              <w:autoSpaceDN w:val="0"/>
              <w:adjustRightInd w:val="0"/>
              <w:ind w:left="1136" w:hanging="1136"/>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code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71</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1.2.246.537.6.12.2002.901.2013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w:t>
            </w:r>
            <w:r w:rsidRPr="004E48A5">
              <w:rPr>
                <w:rFonts w:ascii="Courier New" w:hAnsi="Courier New" w:cs="Courier New"/>
                <w:color w:val="FF0000"/>
                <w:sz w:val="18"/>
                <w:lang w:val="en-US" w:eastAsia="fi-FI"/>
              </w:rPr>
              <w:t>s</w:t>
            </w:r>
            <w:r w:rsidRPr="004E48A5">
              <w:rPr>
                <w:rFonts w:ascii="Courier New" w:hAnsi="Courier New" w:cs="Courier New"/>
                <w:color w:val="FF0000"/>
                <w:sz w:val="18"/>
                <w:lang w:val="en-US" w:eastAsia="fi-FI"/>
              </w:rPr>
              <w:t>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THL/Tietosisältö - STH01 Hampaiston nykytila 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w:t>
            </w:r>
            <w:r w:rsidRPr="004E48A5">
              <w:rPr>
                <w:rFonts w:ascii="Courier New" w:hAnsi="Courier New" w:cs="Courier New"/>
                <w:color w:val="FF0000"/>
                <w:sz w:val="18"/>
                <w:lang w:val="en-US" w:eastAsia="fi-FI"/>
              </w:rPr>
              <w:t>y</w:t>
            </w:r>
            <w:r w:rsidRPr="004E48A5">
              <w:rPr>
                <w:rFonts w:ascii="Courier New" w:hAnsi="Courier New" w:cs="Courier New"/>
                <w:color w:val="FF0000"/>
                <w:sz w:val="18"/>
                <w:lang w:val="en-US" w:eastAsia="fi-FI"/>
              </w:rPr>
              <w:t>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Palpoitavissa oleva puhkeamaton hammas</w:t>
            </w:r>
            <w:r w:rsidRPr="004E48A5">
              <w:rPr>
                <w:rFonts w:ascii="Courier New" w:hAnsi="Courier New" w:cs="Courier New"/>
                <w:color w:val="0000FF"/>
                <w:sz w:val="18"/>
                <w:lang w:val="en-US" w:eastAsia="fi-FI"/>
              </w:rPr>
              <w:t>"&gt;</w:t>
            </w:r>
          </w:p>
          <w:p w14:paraId="24826CD6" w14:textId="77777777" w:rsidR="0040258D" w:rsidRPr="00302119" w:rsidRDefault="0040258D" w:rsidP="0040258D">
            <w:pPr>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00"/>
                <w:sz w:val="18"/>
                <w:lang w:val="en-US" w:eastAsia="fi-FI"/>
              </w:rPr>
              <w:t xml:space="preserve">              </w:t>
            </w:r>
            <w:r w:rsidRPr="00302119">
              <w:rPr>
                <w:rFonts w:ascii="Courier New" w:hAnsi="Courier New" w:cs="Courier New"/>
                <w:color w:val="0000FF"/>
                <w:sz w:val="18"/>
                <w:lang w:val="en-US" w:eastAsia="fi-FI"/>
              </w:rPr>
              <w:t>&lt;!--</w:t>
            </w:r>
            <w:r w:rsidRPr="00302119">
              <w:rPr>
                <w:rFonts w:ascii="Courier New" w:hAnsi="Courier New" w:cs="Courier New"/>
                <w:color w:val="474747"/>
                <w:sz w:val="18"/>
                <w:lang w:val="en-US" w:eastAsia="fi-FI"/>
              </w:rPr>
              <w:t xml:space="preserve">  Palpaatiopaikka </w:t>
            </w:r>
            <w:r w:rsidRPr="00302119">
              <w:rPr>
                <w:rFonts w:ascii="Courier New" w:hAnsi="Courier New" w:cs="Courier New"/>
                <w:color w:val="0000FF"/>
                <w:sz w:val="18"/>
                <w:lang w:val="en-US" w:eastAsia="fi-FI"/>
              </w:rPr>
              <w:t>--&gt;</w:t>
            </w:r>
          </w:p>
          <w:p w14:paraId="3A9624F6" w14:textId="77777777" w:rsidR="0040258D" w:rsidRPr="00302119" w:rsidRDefault="0040258D" w:rsidP="0040258D">
            <w:pPr>
              <w:autoSpaceDE w:val="0"/>
              <w:autoSpaceDN w:val="0"/>
              <w:adjustRightInd w:val="0"/>
              <w:jc w:val="left"/>
              <w:rPr>
                <w:rFonts w:ascii="Courier New" w:hAnsi="Courier New" w:cs="Courier New"/>
                <w:color w:val="0000FF"/>
                <w:sz w:val="18"/>
                <w:lang w:val="en-US" w:eastAsia="fi-FI"/>
              </w:rPr>
            </w:pPr>
            <w:r w:rsidRPr="00302119">
              <w:rPr>
                <w:rFonts w:ascii="Courier New" w:hAnsi="Courier New" w:cs="Courier New"/>
                <w:color w:val="000000"/>
                <w:sz w:val="18"/>
                <w:lang w:val="en-US" w:eastAsia="fi-FI"/>
              </w:rPr>
              <w:t xml:space="preserve">              </w:t>
            </w:r>
            <w:r w:rsidRPr="00302119">
              <w:rPr>
                <w:rFonts w:ascii="Courier New" w:hAnsi="Courier New" w:cs="Courier New"/>
                <w:color w:val="0000FF"/>
                <w:sz w:val="18"/>
                <w:lang w:val="en-US" w:eastAsia="fi-FI"/>
              </w:rPr>
              <w:t>&lt;</w:t>
            </w:r>
            <w:r w:rsidRPr="00302119">
              <w:rPr>
                <w:rFonts w:ascii="Courier New" w:hAnsi="Courier New" w:cs="Courier New"/>
                <w:color w:val="800000"/>
                <w:sz w:val="18"/>
                <w:lang w:val="en-US" w:eastAsia="fi-FI"/>
              </w:rPr>
              <w:t>qualifier</w:t>
            </w:r>
            <w:r w:rsidRPr="00302119">
              <w:rPr>
                <w:rFonts w:ascii="Courier New" w:hAnsi="Courier New" w:cs="Courier New"/>
                <w:color w:val="0000FF"/>
                <w:sz w:val="18"/>
                <w:lang w:val="en-US" w:eastAsia="fi-FI"/>
              </w:rPr>
              <w:t>&gt;</w:t>
            </w:r>
          </w:p>
          <w:p w14:paraId="2D14B554" w14:textId="77777777" w:rsidR="0040258D" w:rsidRPr="00302119" w:rsidRDefault="0040258D" w:rsidP="0040258D">
            <w:pPr>
              <w:autoSpaceDE w:val="0"/>
              <w:autoSpaceDN w:val="0"/>
              <w:adjustRightInd w:val="0"/>
              <w:ind w:left="2272" w:hanging="2272"/>
              <w:jc w:val="left"/>
              <w:rPr>
                <w:rFonts w:ascii="Courier New" w:hAnsi="Courier New" w:cs="Courier New"/>
                <w:color w:val="0000FF"/>
                <w:sz w:val="18"/>
                <w:lang w:val="en-US" w:eastAsia="fi-FI"/>
              </w:rPr>
            </w:pPr>
            <w:r w:rsidRPr="00302119">
              <w:rPr>
                <w:rFonts w:ascii="Courier New" w:hAnsi="Courier New" w:cs="Courier New"/>
                <w:color w:val="000000"/>
                <w:sz w:val="18"/>
                <w:lang w:val="en-US" w:eastAsia="fi-FI"/>
              </w:rPr>
              <w:t xml:space="preserve">                 </w:t>
            </w:r>
            <w:r w:rsidRPr="00302119">
              <w:rPr>
                <w:rFonts w:ascii="Courier New" w:hAnsi="Courier New" w:cs="Courier New"/>
                <w:color w:val="0000FF"/>
                <w:sz w:val="18"/>
                <w:lang w:val="en-US" w:eastAsia="fi-FI"/>
              </w:rPr>
              <w:t>&lt;</w:t>
            </w:r>
            <w:r w:rsidRPr="00302119">
              <w:rPr>
                <w:rFonts w:ascii="Courier New" w:hAnsi="Courier New" w:cs="Courier New"/>
                <w:color w:val="800000"/>
                <w:sz w:val="18"/>
                <w:lang w:val="en-US" w:eastAsia="fi-FI"/>
              </w:rPr>
              <w:t>name</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72</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codeSystem</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1.2.246.537.6.12.2002.901.2013</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w:t>
            </w:r>
            <w:r w:rsidRPr="00302119">
              <w:rPr>
                <w:rFonts w:ascii="Courier New" w:hAnsi="Courier New" w:cs="Courier New"/>
                <w:color w:val="FF0000"/>
                <w:sz w:val="18"/>
                <w:lang w:val="en-US" w:eastAsia="fi-FI"/>
              </w:rPr>
              <w:t>s</w:t>
            </w:r>
            <w:r w:rsidRPr="00302119">
              <w:rPr>
                <w:rFonts w:ascii="Courier New" w:hAnsi="Courier New" w:cs="Courier New"/>
                <w:color w:val="FF0000"/>
                <w:sz w:val="18"/>
                <w:lang w:val="en-US" w:eastAsia="fi-FI"/>
              </w:rPr>
              <w:t>temName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THL/Tietosisältö - STH01 Hampaiston nykytila 2013</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di</w:t>
            </w:r>
            <w:r w:rsidRPr="00302119">
              <w:rPr>
                <w:rFonts w:ascii="Courier New" w:hAnsi="Courier New" w:cs="Courier New"/>
                <w:color w:val="FF0000"/>
                <w:sz w:val="18"/>
                <w:lang w:val="en-US" w:eastAsia="fi-FI"/>
              </w:rPr>
              <w:t>s</w:t>
            </w:r>
            <w:r w:rsidRPr="00302119">
              <w:rPr>
                <w:rFonts w:ascii="Courier New" w:hAnsi="Courier New" w:cs="Courier New"/>
                <w:color w:val="FF0000"/>
                <w:sz w:val="18"/>
                <w:lang w:val="en-US" w:eastAsia="fi-FI"/>
              </w:rPr>
              <w:t>playName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Palpaatiopaikka</w:t>
            </w:r>
            <w:r w:rsidRPr="00302119">
              <w:rPr>
                <w:rFonts w:ascii="Courier New" w:hAnsi="Courier New" w:cs="Courier New"/>
                <w:color w:val="0000FF"/>
                <w:sz w:val="18"/>
                <w:lang w:val="en-US" w:eastAsia="fi-FI"/>
              </w:rPr>
              <w:t>"/&gt;</w:t>
            </w:r>
          </w:p>
          <w:p w14:paraId="0E7D27B1" w14:textId="77777777" w:rsidR="0040258D" w:rsidRPr="00302119" w:rsidRDefault="0040258D" w:rsidP="0040258D">
            <w:pPr>
              <w:autoSpaceDE w:val="0"/>
              <w:autoSpaceDN w:val="0"/>
              <w:adjustRightInd w:val="0"/>
              <w:ind w:left="2272" w:hanging="2272"/>
              <w:jc w:val="left"/>
              <w:rPr>
                <w:rFonts w:ascii="Courier New" w:hAnsi="Courier New" w:cs="Courier New"/>
                <w:color w:val="0000FF"/>
                <w:sz w:val="18"/>
                <w:lang w:val="en-US" w:eastAsia="fi-FI"/>
              </w:rPr>
            </w:pPr>
            <w:r w:rsidRPr="00302119">
              <w:rPr>
                <w:rFonts w:ascii="Courier New" w:hAnsi="Courier New" w:cs="Courier New"/>
                <w:color w:val="000000"/>
                <w:sz w:val="18"/>
                <w:lang w:val="en-US" w:eastAsia="fi-FI"/>
              </w:rPr>
              <w:t xml:space="preserve">                 </w:t>
            </w:r>
            <w:r w:rsidRPr="00302119">
              <w:rPr>
                <w:rFonts w:ascii="Courier New" w:hAnsi="Courier New" w:cs="Courier New"/>
                <w:color w:val="0000FF"/>
                <w:sz w:val="18"/>
                <w:lang w:val="en-US" w:eastAsia="fi-FI"/>
              </w:rPr>
              <w:t>&lt;</w:t>
            </w:r>
            <w:r w:rsidRPr="00302119">
              <w:rPr>
                <w:rFonts w:ascii="Courier New" w:hAnsi="Courier New" w:cs="Courier New"/>
                <w:color w:val="800000"/>
                <w:sz w:val="18"/>
                <w:lang w:val="en-US" w:eastAsia="fi-FI"/>
              </w:rPr>
              <w:t>value</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A61</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codeSystem</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1.2.246.537.6.713.2013</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w:t>
            </w:r>
            <w:r w:rsidRPr="00302119">
              <w:rPr>
                <w:rFonts w:ascii="Courier New" w:hAnsi="Courier New" w:cs="Courier New"/>
                <w:color w:val="FF0000"/>
                <w:sz w:val="18"/>
                <w:lang w:val="en-US" w:eastAsia="fi-FI"/>
              </w:rPr>
              <w:t>s</w:t>
            </w:r>
            <w:r w:rsidRPr="00302119">
              <w:rPr>
                <w:rFonts w:ascii="Courier New" w:hAnsi="Courier New" w:cs="Courier New"/>
                <w:color w:val="FF0000"/>
                <w:sz w:val="18"/>
                <w:lang w:val="en-US" w:eastAsia="fi-FI"/>
              </w:rPr>
              <w:t>temName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STH - STH32 Hammaskaaren sisäpuoli tai ulkopuoli 2013</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displayName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Bukkaalinen tai labiaalinen sijainti</w:t>
            </w:r>
            <w:r w:rsidRPr="00302119">
              <w:rPr>
                <w:rFonts w:ascii="Courier New" w:hAnsi="Courier New" w:cs="Courier New"/>
                <w:color w:val="0000FF"/>
                <w:sz w:val="18"/>
                <w:lang w:val="en-US" w:eastAsia="fi-FI"/>
              </w:rPr>
              <w:t>"/&gt;</w:t>
            </w:r>
          </w:p>
          <w:p w14:paraId="72687269" w14:textId="77777777" w:rsidR="0040258D" w:rsidRPr="0040258D" w:rsidRDefault="0040258D" w:rsidP="0040258D">
            <w:pPr>
              <w:autoSpaceDE w:val="0"/>
              <w:autoSpaceDN w:val="0"/>
              <w:adjustRightInd w:val="0"/>
              <w:jc w:val="left"/>
              <w:rPr>
                <w:rFonts w:ascii="Courier New" w:hAnsi="Courier New" w:cs="Courier New"/>
                <w:color w:val="0000FF"/>
                <w:sz w:val="18"/>
                <w:lang w:val="en-US" w:eastAsia="fi-FI"/>
              </w:rPr>
            </w:pPr>
            <w:r w:rsidRPr="00302119">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qualifier</w:t>
            </w:r>
            <w:r w:rsidRPr="0040258D">
              <w:rPr>
                <w:rFonts w:ascii="Courier New" w:hAnsi="Courier New" w:cs="Courier New"/>
                <w:color w:val="0000FF"/>
                <w:sz w:val="18"/>
                <w:lang w:val="en-US" w:eastAsia="fi-FI"/>
              </w:rPr>
              <w:t>&gt;</w:t>
            </w:r>
          </w:p>
          <w:p w14:paraId="2BFA206E" w14:textId="77777777" w:rsidR="0040258D" w:rsidRPr="0040258D" w:rsidRDefault="0040258D" w:rsidP="0040258D">
            <w:pPr>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code</w:t>
            </w:r>
            <w:r w:rsidRPr="0040258D">
              <w:rPr>
                <w:rFonts w:ascii="Courier New" w:hAnsi="Courier New" w:cs="Courier New"/>
                <w:color w:val="0000FF"/>
                <w:sz w:val="18"/>
                <w:lang w:val="en-US" w:eastAsia="fi-FI"/>
              </w:rPr>
              <w:t>&gt;</w:t>
            </w:r>
          </w:p>
          <w:p w14:paraId="35BAE039" w14:textId="77777777" w:rsidR="0040258D" w:rsidRPr="0040258D" w:rsidRDefault="0040258D" w:rsidP="0040258D">
            <w:pPr>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text</w:t>
            </w:r>
            <w:r w:rsidRPr="0040258D">
              <w:rPr>
                <w:rFonts w:ascii="Courier New" w:hAnsi="Courier New" w:cs="Courier New"/>
                <w:color w:val="0000FF"/>
                <w:sz w:val="18"/>
                <w:lang w:val="en-US" w:eastAsia="fi-FI"/>
              </w:rPr>
              <w:t>&gt;</w:t>
            </w:r>
          </w:p>
          <w:p w14:paraId="5D38B064" w14:textId="77777777" w:rsidR="0040258D" w:rsidRPr="0040258D" w:rsidRDefault="0040258D" w:rsidP="0040258D">
            <w:pPr>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reference</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value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#OID1.2.246.10.1234567.14.2013.123.1.10.1.30</w:t>
            </w:r>
            <w:r w:rsidRPr="0040258D">
              <w:rPr>
                <w:rFonts w:ascii="Courier New" w:hAnsi="Courier New" w:cs="Courier New"/>
                <w:color w:val="0000FF"/>
                <w:sz w:val="18"/>
                <w:lang w:val="en-US" w:eastAsia="fi-FI"/>
              </w:rPr>
              <w:t>"/&gt;</w:t>
            </w:r>
          </w:p>
          <w:p w14:paraId="62D3C351" w14:textId="77777777" w:rsidR="0040258D" w:rsidRPr="0040258D" w:rsidRDefault="0040258D" w:rsidP="0040258D">
            <w:pPr>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text</w:t>
            </w:r>
            <w:r w:rsidRPr="0040258D">
              <w:rPr>
                <w:rFonts w:ascii="Courier New" w:hAnsi="Courier New" w:cs="Courier New"/>
                <w:color w:val="0000FF"/>
                <w:sz w:val="18"/>
                <w:lang w:val="en-US" w:eastAsia="fi-FI"/>
              </w:rPr>
              <w:t>&gt;</w:t>
            </w:r>
          </w:p>
          <w:p w14:paraId="70F8F634" w14:textId="77777777" w:rsidR="0040258D" w:rsidRPr="0040258D" w:rsidRDefault="0040258D" w:rsidP="0040258D">
            <w:pPr>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value</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xsi:type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BL</w:t>
            </w:r>
            <w:r w:rsidRPr="0040258D">
              <w:rPr>
                <w:rFonts w:ascii="Courier New" w:hAnsi="Courier New" w:cs="Courier New"/>
                <w:color w:val="0000FF"/>
                <w:sz w:val="18"/>
                <w:lang w:val="en-US" w:eastAsia="fi-FI"/>
              </w:rPr>
              <w:t>"</w:t>
            </w:r>
            <w:r w:rsidRPr="0040258D">
              <w:rPr>
                <w:rFonts w:ascii="Courier New" w:hAnsi="Courier New" w:cs="Courier New"/>
                <w:i/>
                <w:iCs/>
                <w:color w:val="008080"/>
                <w:sz w:val="18"/>
                <w:lang w:val="en-US" w:eastAsia="fi-FI"/>
              </w:rPr>
              <w:t xml:space="preserve"> </w:t>
            </w:r>
            <w:r w:rsidRPr="0040258D">
              <w:rPr>
                <w:rFonts w:ascii="Courier New" w:hAnsi="Courier New" w:cs="Courier New"/>
                <w:color w:val="FF0000"/>
                <w:sz w:val="18"/>
                <w:lang w:val="en-US" w:eastAsia="fi-FI"/>
              </w:rPr>
              <w:t>value</w:t>
            </w:r>
            <w:r w:rsidRPr="0040258D">
              <w:rPr>
                <w:rFonts w:ascii="Courier New" w:hAnsi="Courier New" w:cs="Courier New"/>
                <w:color w:val="0000FF"/>
                <w:sz w:val="18"/>
                <w:lang w:val="en-US" w:eastAsia="fi-FI"/>
              </w:rPr>
              <w:t>="</w:t>
            </w:r>
            <w:r w:rsidRPr="0040258D">
              <w:rPr>
                <w:rFonts w:ascii="Courier New" w:hAnsi="Courier New" w:cs="Courier New"/>
                <w:color w:val="000000"/>
                <w:sz w:val="18"/>
                <w:lang w:val="en-US" w:eastAsia="fi-FI"/>
              </w:rPr>
              <w:t>true</w:t>
            </w:r>
            <w:r w:rsidRPr="0040258D">
              <w:rPr>
                <w:rFonts w:ascii="Courier New" w:hAnsi="Courier New" w:cs="Courier New"/>
                <w:color w:val="0000FF"/>
                <w:sz w:val="18"/>
                <w:lang w:val="en-US" w:eastAsia="fi-FI"/>
              </w:rPr>
              <w:t>"/&gt;</w:t>
            </w:r>
          </w:p>
          <w:p w14:paraId="1A0A2BCB" w14:textId="77777777" w:rsidR="0040258D" w:rsidRPr="0040258D" w:rsidRDefault="0040258D" w:rsidP="0040258D">
            <w:pPr>
              <w:autoSpaceDE w:val="0"/>
              <w:autoSpaceDN w:val="0"/>
              <w:adjustRightInd w:val="0"/>
              <w:jc w:val="left"/>
              <w:rPr>
                <w:rFonts w:ascii="Courier New" w:hAnsi="Courier New" w:cs="Courier New"/>
                <w:color w:val="0000FF"/>
                <w:sz w:val="18"/>
                <w:lang w:val="en-US" w:eastAsia="fi-FI"/>
              </w:rPr>
            </w:pPr>
            <w:r w:rsidRPr="0040258D">
              <w:rPr>
                <w:rFonts w:ascii="Courier New" w:hAnsi="Courier New" w:cs="Courier New"/>
                <w:color w:val="000000"/>
                <w:sz w:val="18"/>
                <w:lang w:val="en-US" w:eastAsia="fi-FI"/>
              </w:rPr>
              <w:t xml:space="preserve">    </w:t>
            </w: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observation</w:t>
            </w:r>
            <w:r w:rsidRPr="0040258D">
              <w:rPr>
                <w:rFonts w:ascii="Courier New" w:hAnsi="Courier New" w:cs="Courier New"/>
                <w:color w:val="0000FF"/>
                <w:sz w:val="18"/>
                <w:lang w:val="en-US" w:eastAsia="fi-FI"/>
              </w:rPr>
              <w:t>&gt;</w:t>
            </w:r>
          </w:p>
          <w:p w14:paraId="133ECAD0" w14:textId="77777777" w:rsidR="00143531" w:rsidRPr="00143531" w:rsidRDefault="0040258D" w:rsidP="0040258D">
            <w:pPr>
              <w:autoSpaceDE w:val="0"/>
              <w:autoSpaceDN w:val="0"/>
              <w:adjustRightInd w:val="0"/>
              <w:jc w:val="left"/>
              <w:rPr>
                <w:rFonts w:ascii="Courier New" w:hAnsi="Courier New" w:cs="Courier New"/>
                <w:sz w:val="18"/>
                <w:szCs w:val="18"/>
                <w:lang w:val="en-US"/>
              </w:rPr>
            </w:pPr>
            <w:r w:rsidRPr="0040258D">
              <w:rPr>
                <w:rFonts w:ascii="Courier New" w:hAnsi="Courier New" w:cs="Courier New"/>
                <w:color w:val="0000FF"/>
                <w:sz w:val="18"/>
                <w:lang w:val="en-US" w:eastAsia="fi-FI"/>
              </w:rPr>
              <w:t>&lt;/</w:t>
            </w:r>
            <w:r w:rsidRPr="0040258D">
              <w:rPr>
                <w:rFonts w:ascii="Courier New" w:hAnsi="Courier New" w:cs="Courier New"/>
                <w:color w:val="800000"/>
                <w:sz w:val="18"/>
                <w:lang w:val="en-US" w:eastAsia="fi-FI"/>
              </w:rPr>
              <w:t>entryRelationship</w:t>
            </w:r>
            <w:r w:rsidRPr="0040258D">
              <w:rPr>
                <w:rFonts w:ascii="Courier New" w:hAnsi="Courier New" w:cs="Courier New"/>
                <w:color w:val="0000FF"/>
                <w:sz w:val="18"/>
                <w:lang w:val="en-US" w:eastAsia="fi-FI"/>
              </w:rPr>
              <w:t>&gt;</w:t>
            </w:r>
          </w:p>
        </w:tc>
      </w:tr>
    </w:tbl>
    <w:p w14:paraId="2C447A43" w14:textId="77777777" w:rsidR="00143531" w:rsidRPr="00143531" w:rsidRDefault="00143531" w:rsidP="008E33EF">
      <w:pPr>
        <w:pStyle w:val="Otsikko3"/>
        <w:rPr>
          <w:lang w:val="en-US"/>
        </w:rPr>
      </w:pPr>
      <w:bookmarkStart w:id="578" w:name="_Toc377399086"/>
      <w:bookmarkStart w:id="579" w:name="_Toc436732544"/>
      <w:r w:rsidRPr="00143531">
        <w:rPr>
          <w:lang w:val="en-US"/>
        </w:rPr>
        <w:t>Hammaskohtainen purentalöydös</w:t>
      </w:r>
      <w:bookmarkEnd w:id="578"/>
      <w:bookmarkEnd w:id="579"/>
    </w:p>
    <w:p w14:paraId="5A131CDA" w14:textId="77777777" w:rsidR="00143531" w:rsidRPr="00143531" w:rsidRDefault="00143531" w:rsidP="00143531">
      <w:r w:rsidRPr="00143531">
        <w:t xml:space="preserve">Hammaskohtainen purentalöydös annetaan observation value:ssa STH26A luokituksella. </w:t>
      </w:r>
    </w:p>
    <w:p w14:paraId="2A46C019" w14:textId="77777777" w:rsidR="00143531" w:rsidRPr="00143531" w:rsidRDefault="00143531" w:rsidP="0014353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143531" w:rsidRPr="00143531" w14:paraId="38BB48E4" w14:textId="77777777" w:rsidTr="00143531">
        <w:tc>
          <w:tcPr>
            <w:tcW w:w="9779" w:type="dxa"/>
            <w:tcBorders>
              <w:top w:val="single" w:sz="4" w:space="0" w:color="000000"/>
              <w:left w:val="single" w:sz="4" w:space="0" w:color="000000"/>
              <w:bottom w:val="single" w:sz="4" w:space="0" w:color="000000"/>
              <w:right w:val="single" w:sz="4" w:space="0" w:color="000000"/>
            </w:tcBorders>
            <w:hideMark/>
          </w:tcPr>
          <w:p w14:paraId="77443DF2" w14:textId="77777777" w:rsidR="008304C3" w:rsidRPr="008304C3" w:rsidRDefault="008304C3" w:rsidP="008304C3">
            <w:pPr>
              <w:autoSpaceDE w:val="0"/>
              <w:autoSpaceDN w:val="0"/>
              <w:adjustRightInd w:val="0"/>
              <w:jc w:val="left"/>
              <w:rPr>
                <w:rFonts w:ascii="Courier New" w:hAnsi="Courier New" w:cs="Courier New"/>
                <w:color w:val="0000FF"/>
                <w:sz w:val="18"/>
                <w:lang w:val="en-US" w:eastAsia="fi-FI"/>
              </w:rPr>
            </w:pPr>
            <w:r w:rsidRPr="008304C3">
              <w:rPr>
                <w:rFonts w:ascii="Courier New" w:hAnsi="Courier New" w:cs="Courier New"/>
                <w:color w:val="0000FF"/>
                <w:sz w:val="18"/>
                <w:lang w:val="en-US" w:eastAsia="fi-FI"/>
              </w:rPr>
              <w:t>&lt;</w:t>
            </w:r>
            <w:r w:rsidRPr="008304C3">
              <w:rPr>
                <w:rFonts w:ascii="Courier New" w:hAnsi="Courier New" w:cs="Courier New"/>
                <w:color w:val="800000"/>
                <w:sz w:val="18"/>
                <w:lang w:val="en-US" w:eastAsia="fi-FI"/>
              </w:rPr>
              <w:t>entryRelationship</w:t>
            </w:r>
            <w:r w:rsidRPr="008304C3">
              <w:rPr>
                <w:rFonts w:ascii="Courier New" w:hAnsi="Courier New" w:cs="Courier New"/>
                <w:i/>
                <w:iCs/>
                <w:color w:val="008080"/>
                <w:sz w:val="18"/>
                <w:lang w:val="en-US" w:eastAsia="fi-FI"/>
              </w:rPr>
              <w:t xml:space="preserve"> </w:t>
            </w:r>
            <w:r w:rsidRPr="008304C3">
              <w:rPr>
                <w:rFonts w:ascii="Courier New" w:hAnsi="Courier New" w:cs="Courier New"/>
                <w:color w:val="FF0000"/>
                <w:sz w:val="18"/>
                <w:lang w:val="en-US" w:eastAsia="fi-FI"/>
              </w:rPr>
              <w:t>typeCode</w:t>
            </w:r>
            <w:r w:rsidRPr="008304C3">
              <w:rPr>
                <w:rFonts w:ascii="Courier New" w:hAnsi="Courier New" w:cs="Courier New"/>
                <w:color w:val="0000FF"/>
                <w:sz w:val="18"/>
                <w:lang w:val="en-US" w:eastAsia="fi-FI"/>
              </w:rPr>
              <w:t>="</w:t>
            </w:r>
            <w:r w:rsidRPr="008304C3">
              <w:rPr>
                <w:rFonts w:ascii="Courier New" w:hAnsi="Courier New" w:cs="Courier New"/>
                <w:color w:val="000000"/>
                <w:sz w:val="18"/>
                <w:lang w:val="en-US" w:eastAsia="fi-FI"/>
              </w:rPr>
              <w:t>COMP</w:t>
            </w:r>
            <w:r w:rsidRPr="008304C3">
              <w:rPr>
                <w:rFonts w:ascii="Courier New" w:hAnsi="Courier New" w:cs="Courier New"/>
                <w:color w:val="0000FF"/>
                <w:sz w:val="18"/>
                <w:lang w:val="en-US" w:eastAsia="fi-FI"/>
              </w:rPr>
              <w:t>"&gt;</w:t>
            </w:r>
          </w:p>
          <w:p w14:paraId="100955F7" w14:textId="77777777" w:rsidR="008304C3" w:rsidRPr="008304C3" w:rsidRDefault="008304C3" w:rsidP="008304C3">
            <w:pPr>
              <w:autoSpaceDE w:val="0"/>
              <w:autoSpaceDN w:val="0"/>
              <w:adjustRightInd w:val="0"/>
              <w:jc w:val="left"/>
              <w:rPr>
                <w:rFonts w:ascii="Courier New" w:hAnsi="Courier New" w:cs="Courier New"/>
                <w:color w:val="0000FF"/>
                <w:sz w:val="18"/>
                <w:lang w:val="en-US" w:eastAsia="fi-FI"/>
              </w:rPr>
            </w:pPr>
            <w:r w:rsidRPr="008304C3">
              <w:rPr>
                <w:rFonts w:ascii="Courier New" w:hAnsi="Courier New" w:cs="Courier New"/>
                <w:color w:val="000000"/>
                <w:sz w:val="18"/>
                <w:lang w:val="en-US" w:eastAsia="fi-FI"/>
              </w:rPr>
              <w:t xml:space="preserve">    </w:t>
            </w:r>
            <w:r w:rsidRPr="008304C3">
              <w:rPr>
                <w:rFonts w:ascii="Courier New" w:hAnsi="Courier New" w:cs="Courier New"/>
                <w:color w:val="0000FF"/>
                <w:sz w:val="18"/>
                <w:lang w:val="en-US" w:eastAsia="fi-FI"/>
              </w:rPr>
              <w:t>&lt;!--</w:t>
            </w:r>
            <w:r w:rsidRPr="008304C3">
              <w:rPr>
                <w:rFonts w:ascii="Courier New" w:hAnsi="Courier New" w:cs="Courier New"/>
                <w:color w:val="474747"/>
                <w:sz w:val="18"/>
                <w:lang w:val="en-US" w:eastAsia="fi-FI"/>
              </w:rPr>
              <w:t xml:space="preserve"> Hammaskohtainen purentalöydös </w:t>
            </w:r>
            <w:r w:rsidRPr="008304C3">
              <w:rPr>
                <w:rFonts w:ascii="Courier New" w:hAnsi="Courier New" w:cs="Courier New"/>
                <w:color w:val="0000FF"/>
                <w:sz w:val="18"/>
                <w:lang w:val="en-US" w:eastAsia="fi-FI"/>
              </w:rPr>
              <w:t>--&gt;</w:t>
            </w:r>
          </w:p>
          <w:p w14:paraId="5133B1AE" w14:textId="77777777" w:rsidR="008304C3" w:rsidRPr="008304C3" w:rsidRDefault="008304C3" w:rsidP="008304C3">
            <w:pPr>
              <w:autoSpaceDE w:val="0"/>
              <w:autoSpaceDN w:val="0"/>
              <w:adjustRightInd w:val="0"/>
              <w:jc w:val="left"/>
              <w:rPr>
                <w:rFonts w:ascii="Courier New" w:hAnsi="Courier New" w:cs="Courier New"/>
                <w:color w:val="0000FF"/>
                <w:sz w:val="18"/>
                <w:lang w:val="en-US" w:eastAsia="fi-FI"/>
              </w:rPr>
            </w:pPr>
            <w:r w:rsidRPr="008304C3">
              <w:rPr>
                <w:rFonts w:ascii="Courier New" w:hAnsi="Courier New" w:cs="Courier New"/>
                <w:color w:val="000000"/>
                <w:sz w:val="18"/>
                <w:lang w:val="en-US" w:eastAsia="fi-FI"/>
              </w:rPr>
              <w:t xml:space="preserve">    </w:t>
            </w:r>
            <w:r w:rsidRPr="008304C3">
              <w:rPr>
                <w:rFonts w:ascii="Courier New" w:hAnsi="Courier New" w:cs="Courier New"/>
                <w:color w:val="0000FF"/>
                <w:sz w:val="18"/>
                <w:lang w:val="en-US" w:eastAsia="fi-FI"/>
              </w:rPr>
              <w:t>&lt;</w:t>
            </w:r>
            <w:r w:rsidRPr="008304C3">
              <w:rPr>
                <w:rFonts w:ascii="Courier New" w:hAnsi="Courier New" w:cs="Courier New"/>
                <w:color w:val="800000"/>
                <w:sz w:val="18"/>
                <w:lang w:val="en-US" w:eastAsia="fi-FI"/>
              </w:rPr>
              <w:t>observation</w:t>
            </w:r>
            <w:r w:rsidRPr="008304C3">
              <w:rPr>
                <w:rFonts w:ascii="Courier New" w:hAnsi="Courier New" w:cs="Courier New"/>
                <w:i/>
                <w:iCs/>
                <w:color w:val="008080"/>
                <w:sz w:val="18"/>
                <w:lang w:val="en-US" w:eastAsia="fi-FI"/>
              </w:rPr>
              <w:t xml:space="preserve"> </w:t>
            </w:r>
            <w:r w:rsidRPr="008304C3">
              <w:rPr>
                <w:rFonts w:ascii="Courier New" w:hAnsi="Courier New" w:cs="Courier New"/>
                <w:color w:val="FF0000"/>
                <w:sz w:val="18"/>
                <w:lang w:val="en-US" w:eastAsia="fi-FI"/>
              </w:rPr>
              <w:t>classCode</w:t>
            </w:r>
            <w:r w:rsidRPr="008304C3">
              <w:rPr>
                <w:rFonts w:ascii="Courier New" w:hAnsi="Courier New" w:cs="Courier New"/>
                <w:color w:val="0000FF"/>
                <w:sz w:val="18"/>
                <w:lang w:val="en-US" w:eastAsia="fi-FI"/>
              </w:rPr>
              <w:t>="</w:t>
            </w:r>
            <w:r w:rsidRPr="008304C3">
              <w:rPr>
                <w:rFonts w:ascii="Courier New" w:hAnsi="Courier New" w:cs="Courier New"/>
                <w:color w:val="000000"/>
                <w:sz w:val="18"/>
                <w:lang w:val="en-US" w:eastAsia="fi-FI"/>
              </w:rPr>
              <w:t>COND</w:t>
            </w:r>
            <w:r w:rsidRPr="008304C3">
              <w:rPr>
                <w:rFonts w:ascii="Courier New" w:hAnsi="Courier New" w:cs="Courier New"/>
                <w:color w:val="0000FF"/>
                <w:sz w:val="18"/>
                <w:lang w:val="en-US" w:eastAsia="fi-FI"/>
              </w:rPr>
              <w:t>"</w:t>
            </w:r>
            <w:r w:rsidRPr="008304C3">
              <w:rPr>
                <w:rFonts w:ascii="Courier New" w:hAnsi="Courier New" w:cs="Courier New"/>
                <w:i/>
                <w:iCs/>
                <w:color w:val="008080"/>
                <w:sz w:val="18"/>
                <w:lang w:val="en-US" w:eastAsia="fi-FI"/>
              </w:rPr>
              <w:t xml:space="preserve"> </w:t>
            </w:r>
            <w:r w:rsidRPr="008304C3">
              <w:rPr>
                <w:rFonts w:ascii="Courier New" w:hAnsi="Courier New" w:cs="Courier New"/>
                <w:color w:val="FF0000"/>
                <w:sz w:val="18"/>
                <w:lang w:val="en-US" w:eastAsia="fi-FI"/>
              </w:rPr>
              <w:t>moodCode</w:t>
            </w:r>
            <w:r w:rsidRPr="008304C3">
              <w:rPr>
                <w:rFonts w:ascii="Courier New" w:hAnsi="Courier New" w:cs="Courier New"/>
                <w:color w:val="0000FF"/>
                <w:sz w:val="18"/>
                <w:lang w:val="en-US" w:eastAsia="fi-FI"/>
              </w:rPr>
              <w:t>="</w:t>
            </w:r>
            <w:r w:rsidRPr="008304C3">
              <w:rPr>
                <w:rFonts w:ascii="Courier New" w:hAnsi="Courier New" w:cs="Courier New"/>
                <w:color w:val="000000"/>
                <w:sz w:val="18"/>
                <w:lang w:val="en-US" w:eastAsia="fi-FI"/>
              </w:rPr>
              <w:t>EVN</w:t>
            </w:r>
            <w:r w:rsidRPr="008304C3">
              <w:rPr>
                <w:rFonts w:ascii="Courier New" w:hAnsi="Courier New" w:cs="Courier New"/>
                <w:color w:val="0000FF"/>
                <w:sz w:val="18"/>
                <w:lang w:val="en-US" w:eastAsia="fi-FI"/>
              </w:rPr>
              <w:t>"&gt;</w:t>
            </w:r>
          </w:p>
          <w:p w14:paraId="47344EF4" w14:textId="77777777" w:rsidR="008304C3" w:rsidRPr="008304C3" w:rsidRDefault="008304C3" w:rsidP="008304C3">
            <w:pPr>
              <w:autoSpaceDE w:val="0"/>
              <w:autoSpaceDN w:val="0"/>
              <w:adjustRightInd w:val="0"/>
              <w:ind w:left="1136" w:hanging="1136"/>
              <w:jc w:val="left"/>
              <w:rPr>
                <w:rFonts w:ascii="Courier New" w:hAnsi="Courier New" w:cs="Courier New"/>
                <w:color w:val="0000FF"/>
                <w:sz w:val="18"/>
                <w:lang w:val="en-US" w:eastAsia="fi-FI"/>
              </w:rPr>
            </w:pPr>
            <w:r w:rsidRPr="008304C3">
              <w:rPr>
                <w:rFonts w:ascii="Courier New" w:hAnsi="Courier New" w:cs="Courier New"/>
                <w:color w:val="000000"/>
                <w:sz w:val="18"/>
                <w:lang w:val="en-US" w:eastAsia="fi-FI"/>
              </w:rPr>
              <w:t xml:space="preserve">        </w:t>
            </w:r>
            <w:r w:rsidRPr="008304C3">
              <w:rPr>
                <w:rFonts w:ascii="Courier New" w:hAnsi="Courier New" w:cs="Courier New"/>
                <w:color w:val="0000FF"/>
                <w:sz w:val="18"/>
                <w:lang w:val="en-US" w:eastAsia="fi-FI"/>
              </w:rPr>
              <w:t>&lt;</w:t>
            </w:r>
            <w:r w:rsidRPr="008304C3">
              <w:rPr>
                <w:rFonts w:ascii="Courier New" w:hAnsi="Courier New" w:cs="Courier New"/>
                <w:color w:val="800000"/>
                <w:sz w:val="18"/>
                <w:lang w:val="en-US" w:eastAsia="fi-FI"/>
              </w:rPr>
              <w:t>code</w:t>
            </w:r>
            <w:r w:rsidRPr="008304C3">
              <w:rPr>
                <w:rFonts w:ascii="Courier New" w:hAnsi="Courier New" w:cs="Courier New"/>
                <w:i/>
                <w:iCs/>
                <w:color w:val="008080"/>
                <w:sz w:val="18"/>
                <w:lang w:val="en-US" w:eastAsia="fi-FI"/>
              </w:rPr>
              <w:t xml:space="preserve"> </w:t>
            </w:r>
            <w:r w:rsidRPr="008304C3">
              <w:rPr>
                <w:rFonts w:ascii="Courier New" w:hAnsi="Courier New" w:cs="Courier New"/>
                <w:color w:val="FF0000"/>
                <w:sz w:val="18"/>
                <w:lang w:val="en-US" w:eastAsia="fi-FI"/>
              </w:rPr>
              <w:t>code</w:t>
            </w:r>
            <w:r w:rsidRPr="008304C3">
              <w:rPr>
                <w:rFonts w:ascii="Courier New" w:hAnsi="Courier New" w:cs="Courier New"/>
                <w:color w:val="0000FF"/>
                <w:sz w:val="18"/>
                <w:lang w:val="en-US" w:eastAsia="fi-FI"/>
              </w:rPr>
              <w:t>="</w:t>
            </w:r>
            <w:r w:rsidRPr="008304C3">
              <w:rPr>
                <w:rFonts w:ascii="Courier New" w:hAnsi="Courier New" w:cs="Courier New"/>
                <w:color w:val="000000"/>
                <w:sz w:val="18"/>
                <w:lang w:val="en-US" w:eastAsia="fi-FI"/>
              </w:rPr>
              <w:t>73</w:t>
            </w:r>
            <w:r w:rsidRPr="008304C3">
              <w:rPr>
                <w:rFonts w:ascii="Courier New" w:hAnsi="Courier New" w:cs="Courier New"/>
                <w:color w:val="0000FF"/>
                <w:sz w:val="18"/>
                <w:lang w:val="en-US" w:eastAsia="fi-FI"/>
              </w:rPr>
              <w:t>"</w:t>
            </w:r>
            <w:r w:rsidRPr="008304C3">
              <w:rPr>
                <w:rFonts w:ascii="Courier New" w:hAnsi="Courier New" w:cs="Courier New"/>
                <w:i/>
                <w:iCs/>
                <w:color w:val="008080"/>
                <w:sz w:val="18"/>
                <w:lang w:val="en-US" w:eastAsia="fi-FI"/>
              </w:rPr>
              <w:t xml:space="preserve"> </w:t>
            </w:r>
            <w:r w:rsidRPr="008304C3">
              <w:rPr>
                <w:rFonts w:ascii="Courier New" w:hAnsi="Courier New" w:cs="Courier New"/>
                <w:color w:val="FF0000"/>
                <w:sz w:val="18"/>
                <w:lang w:val="en-US" w:eastAsia="fi-FI"/>
              </w:rPr>
              <w:t>codeSystem</w:t>
            </w:r>
            <w:r w:rsidRPr="008304C3">
              <w:rPr>
                <w:rFonts w:ascii="Courier New" w:hAnsi="Courier New" w:cs="Courier New"/>
                <w:color w:val="0000FF"/>
                <w:sz w:val="18"/>
                <w:lang w:val="en-US" w:eastAsia="fi-FI"/>
              </w:rPr>
              <w:t>="</w:t>
            </w:r>
            <w:r w:rsidRPr="008304C3">
              <w:rPr>
                <w:rFonts w:ascii="Courier New" w:hAnsi="Courier New" w:cs="Courier New"/>
                <w:color w:val="000000"/>
                <w:sz w:val="18"/>
                <w:lang w:val="en-US" w:eastAsia="fi-FI"/>
              </w:rPr>
              <w:t>1.2.246.537.6.12.2002.901.2013</w:t>
            </w:r>
            <w:r w:rsidRPr="008304C3">
              <w:rPr>
                <w:rFonts w:ascii="Courier New" w:hAnsi="Courier New" w:cs="Courier New"/>
                <w:color w:val="0000FF"/>
                <w:sz w:val="18"/>
                <w:lang w:val="en-US" w:eastAsia="fi-FI"/>
              </w:rPr>
              <w:t>"</w:t>
            </w:r>
            <w:r w:rsidRPr="008304C3">
              <w:rPr>
                <w:rFonts w:ascii="Courier New" w:hAnsi="Courier New" w:cs="Courier New"/>
                <w:i/>
                <w:iCs/>
                <w:color w:val="008080"/>
                <w:sz w:val="18"/>
                <w:lang w:val="en-US" w:eastAsia="fi-FI"/>
              </w:rPr>
              <w:t xml:space="preserve"> </w:t>
            </w:r>
            <w:r w:rsidRPr="008304C3">
              <w:rPr>
                <w:rFonts w:ascii="Courier New" w:hAnsi="Courier New" w:cs="Courier New"/>
                <w:color w:val="FF0000"/>
                <w:sz w:val="18"/>
                <w:lang w:val="en-US" w:eastAsia="fi-FI"/>
              </w:rPr>
              <w:t>codeSy</w:t>
            </w:r>
            <w:r w:rsidRPr="008304C3">
              <w:rPr>
                <w:rFonts w:ascii="Courier New" w:hAnsi="Courier New" w:cs="Courier New"/>
                <w:color w:val="FF0000"/>
                <w:sz w:val="18"/>
                <w:lang w:val="en-US" w:eastAsia="fi-FI"/>
              </w:rPr>
              <w:t>s</w:t>
            </w:r>
            <w:r w:rsidRPr="008304C3">
              <w:rPr>
                <w:rFonts w:ascii="Courier New" w:hAnsi="Courier New" w:cs="Courier New"/>
                <w:color w:val="FF0000"/>
                <w:sz w:val="18"/>
                <w:lang w:val="en-US" w:eastAsia="fi-FI"/>
              </w:rPr>
              <w:t>temName</w:t>
            </w:r>
            <w:r w:rsidRPr="008304C3">
              <w:rPr>
                <w:rFonts w:ascii="Courier New" w:hAnsi="Courier New" w:cs="Courier New"/>
                <w:color w:val="0000FF"/>
                <w:sz w:val="18"/>
                <w:lang w:val="en-US" w:eastAsia="fi-FI"/>
              </w:rPr>
              <w:t>="</w:t>
            </w:r>
            <w:r w:rsidRPr="008304C3">
              <w:rPr>
                <w:rFonts w:ascii="Courier New" w:hAnsi="Courier New" w:cs="Courier New"/>
                <w:color w:val="000000"/>
                <w:sz w:val="18"/>
                <w:lang w:val="en-US" w:eastAsia="fi-FI"/>
              </w:rPr>
              <w:t>THL/Tietosisältö - STH01 Hampaiston nykytila 2013</w:t>
            </w:r>
            <w:r w:rsidRPr="008304C3">
              <w:rPr>
                <w:rFonts w:ascii="Courier New" w:hAnsi="Courier New" w:cs="Courier New"/>
                <w:color w:val="0000FF"/>
                <w:sz w:val="18"/>
                <w:lang w:val="en-US" w:eastAsia="fi-FI"/>
              </w:rPr>
              <w:t>"</w:t>
            </w:r>
            <w:r w:rsidRPr="008304C3">
              <w:rPr>
                <w:rFonts w:ascii="Courier New" w:hAnsi="Courier New" w:cs="Courier New"/>
                <w:i/>
                <w:iCs/>
                <w:color w:val="008080"/>
                <w:sz w:val="18"/>
                <w:lang w:val="en-US" w:eastAsia="fi-FI"/>
              </w:rPr>
              <w:t xml:space="preserve"> </w:t>
            </w:r>
            <w:r w:rsidRPr="008304C3">
              <w:rPr>
                <w:rFonts w:ascii="Courier New" w:hAnsi="Courier New" w:cs="Courier New"/>
                <w:color w:val="FF0000"/>
                <w:sz w:val="18"/>
                <w:lang w:val="en-US" w:eastAsia="fi-FI"/>
              </w:rPr>
              <w:t>displa</w:t>
            </w:r>
            <w:r w:rsidRPr="008304C3">
              <w:rPr>
                <w:rFonts w:ascii="Courier New" w:hAnsi="Courier New" w:cs="Courier New"/>
                <w:color w:val="FF0000"/>
                <w:sz w:val="18"/>
                <w:lang w:val="en-US" w:eastAsia="fi-FI"/>
              </w:rPr>
              <w:t>y</w:t>
            </w:r>
            <w:r w:rsidRPr="008304C3">
              <w:rPr>
                <w:rFonts w:ascii="Courier New" w:hAnsi="Courier New" w:cs="Courier New"/>
                <w:color w:val="FF0000"/>
                <w:sz w:val="18"/>
                <w:lang w:val="en-US" w:eastAsia="fi-FI"/>
              </w:rPr>
              <w:t>Name</w:t>
            </w:r>
            <w:r w:rsidRPr="008304C3">
              <w:rPr>
                <w:rFonts w:ascii="Courier New" w:hAnsi="Courier New" w:cs="Courier New"/>
                <w:color w:val="0000FF"/>
                <w:sz w:val="18"/>
                <w:lang w:val="en-US" w:eastAsia="fi-FI"/>
              </w:rPr>
              <w:t>="</w:t>
            </w:r>
            <w:r w:rsidRPr="008304C3">
              <w:rPr>
                <w:rFonts w:ascii="Courier New" w:hAnsi="Courier New" w:cs="Courier New"/>
                <w:color w:val="000000"/>
                <w:sz w:val="18"/>
                <w:lang w:val="en-US" w:eastAsia="fi-FI"/>
              </w:rPr>
              <w:t>Hammaskohtainen purentalöydös</w:t>
            </w:r>
            <w:r w:rsidRPr="008304C3">
              <w:rPr>
                <w:rFonts w:ascii="Courier New" w:hAnsi="Courier New" w:cs="Courier New"/>
                <w:color w:val="0000FF"/>
                <w:sz w:val="18"/>
                <w:lang w:val="en-US" w:eastAsia="fi-FI"/>
              </w:rPr>
              <w:t>"/&gt;</w:t>
            </w:r>
          </w:p>
          <w:p w14:paraId="3CC5D250" w14:textId="77777777" w:rsidR="008304C3" w:rsidRPr="008304C3" w:rsidDel="006E3906" w:rsidRDefault="008304C3" w:rsidP="008304C3">
            <w:pPr>
              <w:autoSpaceDE w:val="0"/>
              <w:autoSpaceDN w:val="0"/>
              <w:adjustRightInd w:val="0"/>
              <w:jc w:val="left"/>
              <w:rPr>
                <w:del w:id="580" w:author="Tekijä"/>
                <w:rFonts w:ascii="Courier New" w:hAnsi="Courier New" w:cs="Courier New"/>
                <w:color w:val="0000FF"/>
                <w:sz w:val="18"/>
                <w:lang w:val="en-US" w:eastAsia="fi-FI"/>
              </w:rPr>
            </w:pPr>
            <w:del w:id="581" w:author="Tekijä">
              <w:r w:rsidRPr="008304C3" w:rsidDel="006E3906">
                <w:rPr>
                  <w:rFonts w:ascii="Courier New" w:hAnsi="Courier New" w:cs="Courier New"/>
                  <w:color w:val="000000"/>
                  <w:sz w:val="18"/>
                  <w:lang w:val="en-US" w:eastAsia="fi-FI"/>
                </w:rPr>
                <w:delText xml:space="preserve">        </w:delText>
              </w:r>
              <w:r w:rsidRPr="008304C3" w:rsidDel="006E3906">
                <w:rPr>
                  <w:rFonts w:ascii="Courier New" w:hAnsi="Courier New" w:cs="Courier New"/>
                  <w:color w:val="0000FF"/>
                  <w:sz w:val="18"/>
                  <w:lang w:val="en-US" w:eastAsia="fi-FI"/>
                </w:rPr>
                <w:delText>&lt;</w:delText>
              </w:r>
              <w:r w:rsidRPr="008304C3" w:rsidDel="006E3906">
                <w:rPr>
                  <w:rFonts w:ascii="Courier New" w:hAnsi="Courier New" w:cs="Courier New"/>
                  <w:color w:val="800000"/>
                  <w:sz w:val="18"/>
                  <w:lang w:val="en-US" w:eastAsia="fi-FI"/>
                </w:rPr>
                <w:delText>text</w:delText>
              </w:r>
              <w:r w:rsidRPr="008304C3" w:rsidDel="006E3906">
                <w:rPr>
                  <w:rFonts w:ascii="Courier New" w:hAnsi="Courier New" w:cs="Courier New"/>
                  <w:color w:val="0000FF"/>
                  <w:sz w:val="18"/>
                  <w:lang w:val="en-US" w:eastAsia="fi-FI"/>
                </w:rPr>
                <w:delText>&gt;</w:delText>
              </w:r>
            </w:del>
          </w:p>
          <w:p w14:paraId="0C222194" w14:textId="77777777" w:rsidR="008304C3" w:rsidRPr="008304C3" w:rsidDel="006E3906" w:rsidRDefault="008304C3" w:rsidP="008304C3">
            <w:pPr>
              <w:autoSpaceDE w:val="0"/>
              <w:autoSpaceDN w:val="0"/>
              <w:adjustRightInd w:val="0"/>
              <w:jc w:val="left"/>
              <w:rPr>
                <w:del w:id="582" w:author="Tekijä"/>
                <w:rFonts w:ascii="Courier New" w:hAnsi="Courier New" w:cs="Courier New"/>
                <w:color w:val="0000FF"/>
                <w:sz w:val="18"/>
                <w:lang w:val="en-US" w:eastAsia="fi-FI"/>
              </w:rPr>
            </w:pPr>
            <w:del w:id="583" w:author="Tekijä">
              <w:r w:rsidRPr="008304C3" w:rsidDel="006E3906">
                <w:rPr>
                  <w:rFonts w:ascii="Courier New" w:hAnsi="Courier New" w:cs="Courier New"/>
                  <w:color w:val="000000"/>
                  <w:sz w:val="18"/>
                  <w:lang w:val="en-US" w:eastAsia="fi-FI"/>
                </w:rPr>
                <w:delText xml:space="preserve">          </w:delText>
              </w:r>
              <w:r w:rsidRPr="008304C3" w:rsidDel="006E3906">
                <w:rPr>
                  <w:rFonts w:ascii="Courier New" w:hAnsi="Courier New" w:cs="Courier New"/>
                  <w:color w:val="0000FF"/>
                  <w:sz w:val="18"/>
                  <w:lang w:val="en-US" w:eastAsia="fi-FI"/>
                </w:rPr>
                <w:delText>&lt;</w:delText>
              </w:r>
              <w:r w:rsidRPr="008304C3" w:rsidDel="006E3906">
                <w:rPr>
                  <w:rFonts w:ascii="Courier New" w:hAnsi="Courier New" w:cs="Courier New"/>
                  <w:color w:val="800000"/>
                  <w:sz w:val="18"/>
                  <w:lang w:val="en-US" w:eastAsia="fi-FI"/>
                </w:rPr>
                <w:delText>reference</w:delText>
              </w:r>
              <w:r w:rsidRPr="008304C3" w:rsidDel="006E3906">
                <w:rPr>
                  <w:rFonts w:ascii="Courier New" w:hAnsi="Courier New" w:cs="Courier New"/>
                  <w:i/>
                  <w:iCs/>
                  <w:color w:val="008080"/>
                  <w:sz w:val="18"/>
                  <w:lang w:val="en-US" w:eastAsia="fi-FI"/>
                </w:rPr>
                <w:delText xml:space="preserve"> </w:delText>
              </w:r>
              <w:r w:rsidRPr="008304C3" w:rsidDel="006E3906">
                <w:rPr>
                  <w:rFonts w:ascii="Courier New" w:hAnsi="Courier New" w:cs="Courier New"/>
                  <w:color w:val="FF0000"/>
                  <w:sz w:val="18"/>
                  <w:lang w:val="en-US" w:eastAsia="fi-FI"/>
                </w:rPr>
                <w:delText>value</w:delText>
              </w:r>
              <w:r w:rsidRPr="008304C3" w:rsidDel="006E3906">
                <w:rPr>
                  <w:rFonts w:ascii="Courier New" w:hAnsi="Courier New" w:cs="Courier New"/>
                  <w:color w:val="0000FF"/>
                  <w:sz w:val="18"/>
                  <w:lang w:val="en-US" w:eastAsia="fi-FI"/>
                </w:rPr>
                <w:delText>="</w:delText>
              </w:r>
              <w:r w:rsidRPr="008304C3" w:rsidDel="006E3906">
                <w:rPr>
                  <w:rFonts w:ascii="Courier New" w:hAnsi="Courier New" w:cs="Courier New"/>
                  <w:color w:val="000000"/>
                  <w:sz w:val="18"/>
                  <w:lang w:val="en-US" w:eastAsia="fi-FI"/>
                </w:rPr>
                <w:delText>#OID1.2.246.10.1234567.14.2013.123.1.10.1.31</w:delText>
              </w:r>
              <w:r w:rsidRPr="008304C3" w:rsidDel="006E3906">
                <w:rPr>
                  <w:rFonts w:ascii="Courier New" w:hAnsi="Courier New" w:cs="Courier New"/>
                  <w:color w:val="0000FF"/>
                  <w:sz w:val="18"/>
                  <w:lang w:val="en-US" w:eastAsia="fi-FI"/>
                </w:rPr>
                <w:delText>"/&gt;</w:delText>
              </w:r>
            </w:del>
          </w:p>
          <w:p w14:paraId="146EEE6E" w14:textId="77777777" w:rsidR="008304C3" w:rsidRPr="008304C3" w:rsidDel="006E3906" w:rsidRDefault="008304C3" w:rsidP="008304C3">
            <w:pPr>
              <w:autoSpaceDE w:val="0"/>
              <w:autoSpaceDN w:val="0"/>
              <w:adjustRightInd w:val="0"/>
              <w:jc w:val="left"/>
              <w:rPr>
                <w:del w:id="584" w:author="Tekijä"/>
                <w:rFonts w:ascii="Courier New" w:hAnsi="Courier New" w:cs="Courier New"/>
                <w:color w:val="0000FF"/>
                <w:sz w:val="18"/>
                <w:lang w:val="en-US" w:eastAsia="fi-FI"/>
              </w:rPr>
            </w:pPr>
            <w:del w:id="585" w:author="Tekijä">
              <w:r w:rsidRPr="008304C3" w:rsidDel="006E3906">
                <w:rPr>
                  <w:rFonts w:ascii="Courier New" w:hAnsi="Courier New" w:cs="Courier New"/>
                  <w:color w:val="000000"/>
                  <w:sz w:val="18"/>
                  <w:lang w:val="en-US" w:eastAsia="fi-FI"/>
                </w:rPr>
                <w:delText xml:space="preserve">        </w:delText>
              </w:r>
              <w:r w:rsidRPr="008304C3" w:rsidDel="006E3906">
                <w:rPr>
                  <w:rFonts w:ascii="Courier New" w:hAnsi="Courier New" w:cs="Courier New"/>
                  <w:color w:val="0000FF"/>
                  <w:sz w:val="18"/>
                  <w:lang w:val="en-US" w:eastAsia="fi-FI"/>
                </w:rPr>
                <w:delText>&lt;/</w:delText>
              </w:r>
              <w:r w:rsidRPr="008304C3" w:rsidDel="006E3906">
                <w:rPr>
                  <w:rFonts w:ascii="Courier New" w:hAnsi="Courier New" w:cs="Courier New"/>
                  <w:color w:val="800000"/>
                  <w:sz w:val="18"/>
                  <w:lang w:val="en-US" w:eastAsia="fi-FI"/>
                </w:rPr>
                <w:delText>text</w:delText>
              </w:r>
              <w:r w:rsidRPr="008304C3" w:rsidDel="006E3906">
                <w:rPr>
                  <w:rFonts w:ascii="Courier New" w:hAnsi="Courier New" w:cs="Courier New"/>
                  <w:color w:val="0000FF"/>
                  <w:sz w:val="18"/>
                  <w:lang w:val="en-US" w:eastAsia="fi-FI"/>
                </w:rPr>
                <w:delText>&gt;</w:delText>
              </w:r>
            </w:del>
          </w:p>
          <w:p w14:paraId="7EBDA642" w14:textId="77777777" w:rsidR="008304C3" w:rsidRPr="004E48A5" w:rsidRDefault="008304C3" w:rsidP="008304C3">
            <w:pPr>
              <w:autoSpaceDE w:val="0"/>
              <w:autoSpaceDN w:val="0"/>
              <w:adjustRightInd w:val="0"/>
              <w:ind w:left="1136" w:hanging="1136"/>
              <w:jc w:val="left"/>
              <w:rPr>
                <w:rFonts w:ascii="Courier New" w:hAnsi="Courier New" w:cs="Courier New"/>
                <w:color w:val="0000FF"/>
                <w:sz w:val="18"/>
                <w:lang w:val="en-US" w:eastAsia="fi-FI"/>
              </w:rPr>
            </w:pPr>
            <w:r w:rsidRPr="004431F8">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value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xsi:type</w:t>
            </w:r>
            <w:r w:rsidRPr="004E48A5">
              <w:rPr>
                <w:rFonts w:ascii="Courier New" w:hAnsi="Courier New" w:cs="Courier New"/>
                <w:color w:val="0000FF"/>
                <w:sz w:val="18"/>
                <w:lang w:val="en-US" w:eastAsia="fi-FI"/>
              </w:rPr>
              <w:t>="</w:t>
            </w:r>
            <w:del w:id="586" w:author="Tekijä">
              <w:r w:rsidRPr="004E48A5" w:rsidDel="00B4787B">
                <w:rPr>
                  <w:rFonts w:ascii="Courier New" w:hAnsi="Courier New" w:cs="Courier New"/>
                  <w:color w:val="000000"/>
                  <w:sz w:val="18"/>
                  <w:lang w:val="en-US" w:eastAsia="fi-FI"/>
                </w:rPr>
                <w:delText>CD</w:delText>
              </w:r>
            </w:del>
            <w:ins w:id="587" w:author="Tekijä">
              <w:r w:rsidR="00B4787B" w:rsidRPr="004E48A5">
                <w:rPr>
                  <w:rFonts w:ascii="Courier New" w:hAnsi="Courier New" w:cs="Courier New"/>
                  <w:color w:val="000000"/>
                  <w:sz w:val="18"/>
                  <w:lang w:val="en-US" w:eastAsia="fi-FI"/>
                </w:rPr>
                <w:t>CV</w:t>
              </w:r>
            </w:ins>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1.2.246.537.6.729.2013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w:t>
            </w:r>
            <w:r w:rsidRPr="004E48A5">
              <w:rPr>
                <w:rFonts w:ascii="Courier New" w:hAnsi="Courier New" w:cs="Courier New"/>
                <w:color w:val="FF0000"/>
                <w:sz w:val="18"/>
                <w:lang w:val="en-US" w:eastAsia="fi-FI"/>
              </w:rPr>
              <w:t>s</w:t>
            </w:r>
            <w:r w:rsidRPr="004E48A5">
              <w:rPr>
                <w:rFonts w:ascii="Courier New" w:hAnsi="Courier New" w:cs="Courier New"/>
                <w:color w:val="FF0000"/>
                <w:sz w:val="18"/>
                <w:lang w:val="en-US" w:eastAsia="fi-FI"/>
              </w:rPr>
              <w:t>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STH - STH26A Hampaan purenta suhteessa muuhun hampaistoon 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w:t>
            </w:r>
            <w:r w:rsidRPr="004E48A5">
              <w:rPr>
                <w:rFonts w:ascii="Courier New" w:hAnsi="Courier New" w:cs="Courier New"/>
                <w:color w:val="FF0000"/>
                <w:sz w:val="18"/>
                <w:lang w:val="en-US" w:eastAsia="fi-FI"/>
              </w:rPr>
              <w:t>s</w:t>
            </w:r>
            <w:r w:rsidRPr="004E48A5">
              <w:rPr>
                <w:rFonts w:ascii="Courier New" w:hAnsi="Courier New" w:cs="Courier New"/>
                <w:color w:val="FF0000"/>
                <w:sz w:val="18"/>
                <w:lang w:val="en-US" w:eastAsia="fi-FI"/>
              </w:rPr>
              <w:t>playName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Prekontakti nivelasemassa</w:t>
            </w:r>
            <w:r w:rsidRPr="004E48A5">
              <w:rPr>
                <w:rFonts w:ascii="Courier New" w:hAnsi="Courier New" w:cs="Courier New"/>
                <w:color w:val="0000FF"/>
                <w:sz w:val="18"/>
                <w:lang w:val="en-US" w:eastAsia="fi-FI"/>
              </w:rPr>
              <w:t>"/&gt;</w:t>
            </w:r>
          </w:p>
          <w:p w14:paraId="4CA029F0" w14:textId="77777777" w:rsidR="008304C3" w:rsidRPr="008304C3" w:rsidRDefault="008304C3" w:rsidP="008304C3">
            <w:pPr>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00"/>
                <w:sz w:val="18"/>
                <w:lang w:val="en-US" w:eastAsia="fi-FI"/>
              </w:rPr>
              <w:t xml:space="preserve">    </w:t>
            </w:r>
            <w:r w:rsidRPr="008304C3">
              <w:rPr>
                <w:rFonts w:ascii="Courier New" w:hAnsi="Courier New" w:cs="Courier New"/>
                <w:color w:val="0000FF"/>
                <w:sz w:val="18"/>
                <w:lang w:val="en-US" w:eastAsia="fi-FI"/>
              </w:rPr>
              <w:t>&lt;/</w:t>
            </w:r>
            <w:r w:rsidRPr="008304C3">
              <w:rPr>
                <w:rFonts w:ascii="Courier New" w:hAnsi="Courier New" w:cs="Courier New"/>
                <w:color w:val="800000"/>
                <w:sz w:val="18"/>
                <w:lang w:val="en-US" w:eastAsia="fi-FI"/>
              </w:rPr>
              <w:t>observation</w:t>
            </w:r>
            <w:r w:rsidRPr="008304C3">
              <w:rPr>
                <w:rFonts w:ascii="Courier New" w:hAnsi="Courier New" w:cs="Courier New"/>
                <w:color w:val="0000FF"/>
                <w:sz w:val="18"/>
                <w:lang w:val="en-US" w:eastAsia="fi-FI"/>
              </w:rPr>
              <w:t>&gt;</w:t>
            </w:r>
          </w:p>
          <w:p w14:paraId="3775AEAF" w14:textId="77777777" w:rsidR="00143531" w:rsidRPr="00143531" w:rsidRDefault="008304C3" w:rsidP="008304C3">
            <w:pPr>
              <w:autoSpaceDE w:val="0"/>
              <w:autoSpaceDN w:val="0"/>
              <w:adjustRightInd w:val="0"/>
              <w:jc w:val="left"/>
              <w:rPr>
                <w:rFonts w:ascii="Courier New" w:hAnsi="Courier New" w:cs="Courier New"/>
                <w:sz w:val="18"/>
                <w:szCs w:val="18"/>
                <w:lang w:val="en-US"/>
              </w:rPr>
            </w:pPr>
            <w:r w:rsidRPr="008304C3">
              <w:rPr>
                <w:rFonts w:ascii="Courier New" w:hAnsi="Courier New" w:cs="Courier New"/>
                <w:color w:val="0000FF"/>
                <w:sz w:val="18"/>
                <w:lang w:val="en-US" w:eastAsia="fi-FI"/>
              </w:rPr>
              <w:t>&lt;/</w:t>
            </w:r>
            <w:r w:rsidRPr="008304C3">
              <w:rPr>
                <w:rFonts w:ascii="Courier New" w:hAnsi="Courier New" w:cs="Courier New"/>
                <w:color w:val="800000"/>
                <w:sz w:val="18"/>
                <w:lang w:val="en-US" w:eastAsia="fi-FI"/>
              </w:rPr>
              <w:t>entryRelationship</w:t>
            </w:r>
            <w:r w:rsidRPr="008304C3">
              <w:rPr>
                <w:rFonts w:ascii="Courier New" w:hAnsi="Courier New" w:cs="Courier New"/>
                <w:color w:val="0000FF"/>
                <w:sz w:val="18"/>
                <w:lang w:val="en-US" w:eastAsia="fi-FI"/>
              </w:rPr>
              <w:t>&gt;</w:t>
            </w:r>
          </w:p>
        </w:tc>
      </w:tr>
    </w:tbl>
    <w:p w14:paraId="03E81A17" w14:textId="77777777" w:rsidR="00143531" w:rsidRPr="00143531" w:rsidRDefault="00143531" w:rsidP="008E33EF">
      <w:pPr>
        <w:pStyle w:val="Otsikko3"/>
        <w:rPr>
          <w:lang w:val="en-US"/>
        </w:rPr>
      </w:pPr>
      <w:bookmarkStart w:id="588" w:name="_Toc377399089"/>
      <w:bookmarkStart w:id="589" w:name="_Toc436732545"/>
      <w:r w:rsidRPr="00143531">
        <w:rPr>
          <w:lang w:val="en-US"/>
        </w:rPr>
        <w:t>Hampaan siirtymät ja liikkuvuudet</w:t>
      </w:r>
      <w:bookmarkEnd w:id="588"/>
      <w:bookmarkEnd w:id="589"/>
    </w:p>
    <w:p w14:paraId="7A3D8DDD" w14:textId="77777777" w:rsidR="00143531" w:rsidRPr="00143531" w:rsidRDefault="00143531" w:rsidP="00143531">
      <w:r w:rsidRPr="00143531">
        <w:t>Hampaan siirtymät ja liikkuvuudet annetaan observation value:ssa STH26 luokituksella.</w:t>
      </w:r>
    </w:p>
    <w:p w14:paraId="26784941" w14:textId="77777777" w:rsidR="00143531" w:rsidRPr="00143531" w:rsidRDefault="00143531" w:rsidP="0014353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143531" w:rsidRPr="00143531" w14:paraId="1DF7B10D" w14:textId="77777777" w:rsidTr="00143531">
        <w:tc>
          <w:tcPr>
            <w:tcW w:w="9779" w:type="dxa"/>
            <w:tcBorders>
              <w:top w:val="single" w:sz="4" w:space="0" w:color="000000"/>
              <w:left w:val="single" w:sz="4" w:space="0" w:color="000000"/>
              <w:bottom w:val="single" w:sz="4" w:space="0" w:color="000000"/>
              <w:right w:val="single" w:sz="4" w:space="0" w:color="000000"/>
            </w:tcBorders>
            <w:hideMark/>
          </w:tcPr>
          <w:p w14:paraId="6F9F00BA" w14:textId="77777777" w:rsidR="00E9185D" w:rsidRPr="00E9185D" w:rsidRDefault="00E9185D" w:rsidP="00E9185D">
            <w:pPr>
              <w:autoSpaceDE w:val="0"/>
              <w:autoSpaceDN w:val="0"/>
              <w:adjustRightInd w:val="0"/>
              <w:jc w:val="left"/>
              <w:rPr>
                <w:rFonts w:ascii="Courier New" w:hAnsi="Courier New" w:cs="Courier New"/>
                <w:color w:val="0000FF"/>
                <w:sz w:val="18"/>
                <w:lang w:eastAsia="fi-FI"/>
              </w:rPr>
            </w:pPr>
            <w:r w:rsidRPr="00E9185D">
              <w:rPr>
                <w:rFonts w:ascii="Courier New" w:hAnsi="Courier New" w:cs="Courier New"/>
                <w:color w:val="0000FF"/>
                <w:sz w:val="18"/>
                <w:lang w:eastAsia="fi-FI"/>
              </w:rPr>
              <w:t>&lt;</w:t>
            </w:r>
            <w:r w:rsidRPr="00E9185D">
              <w:rPr>
                <w:rFonts w:ascii="Courier New" w:hAnsi="Courier New" w:cs="Courier New"/>
                <w:color w:val="800000"/>
                <w:sz w:val="18"/>
                <w:lang w:eastAsia="fi-FI"/>
              </w:rPr>
              <w:t>entryRelationship</w:t>
            </w:r>
            <w:r w:rsidRPr="00E9185D">
              <w:rPr>
                <w:rFonts w:ascii="Courier New" w:hAnsi="Courier New" w:cs="Courier New"/>
                <w:i/>
                <w:iCs/>
                <w:color w:val="008080"/>
                <w:sz w:val="18"/>
                <w:lang w:eastAsia="fi-FI"/>
              </w:rPr>
              <w:t xml:space="preserve"> </w:t>
            </w:r>
            <w:r w:rsidRPr="00E9185D">
              <w:rPr>
                <w:rFonts w:ascii="Courier New" w:hAnsi="Courier New" w:cs="Courier New"/>
                <w:color w:val="FF0000"/>
                <w:sz w:val="18"/>
                <w:lang w:eastAsia="fi-FI"/>
              </w:rPr>
              <w:t>typeCode</w:t>
            </w:r>
            <w:r w:rsidRPr="00E9185D">
              <w:rPr>
                <w:rFonts w:ascii="Courier New" w:hAnsi="Courier New" w:cs="Courier New"/>
                <w:color w:val="0000FF"/>
                <w:sz w:val="18"/>
                <w:lang w:eastAsia="fi-FI"/>
              </w:rPr>
              <w:t>="</w:t>
            </w:r>
            <w:r w:rsidRPr="00E9185D">
              <w:rPr>
                <w:rFonts w:ascii="Courier New" w:hAnsi="Courier New" w:cs="Courier New"/>
                <w:color w:val="000000"/>
                <w:sz w:val="18"/>
                <w:lang w:eastAsia="fi-FI"/>
              </w:rPr>
              <w:t>COMP</w:t>
            </w:r>
            <w:r w:rsidRPr="00E9185D">
              <w:rPr>
                <w:rFonts w:ascii="Courier New" w:hAnsi="Courier New" w:cs="Courier New"/>
                <w:color w:val="0000FF"/>
                <w:sz w:val="18"/>
                <w:lang w:eastAsia="fi-FI"/>
              </w:rPr>
              <w:t>"&gt;</w:t>
            </w:r>
          </w:p>
          <w:p w14:paraId="41EBCFAA" w14:textId="77777777" w:rsidR="00E9185D" w:rsidRPr="00E9185D" w:rsidRDefault="00E9185D" w:rsidP="00E9185D">
            <w:pPr>
              <w:autoSpaceDE w:val="0"/>
              <w:autoSpaceDN w:val="0"/>
              <w:adjustRightInd w:val="0"/>
              <w:jc w:val="left"/>
              <w:rPr>
                <w:rFonts w:ascii="Courier New" w:hAnsi="Courier New" w:cs="Courier New"/>
                <w:color w:val="0000FF"/>
                <w:sz w:val="18"/>
                <w:lang w:eastAsia="fi-FI"/>
              </w:rPr>
            </w:pPr>
            <w:r w:rsidRPr="00E9185D">
              <w:rPr>
                <w:rFonts w:ascii="Courier New" w:hAnsi="Courier New" w:cs="Courier New"/>
                <w:color w:val="000000"/>
                <w:sz w:val="18"/>
                <w:lang w:eastAsia="fi-FI"/>
              </w:rPr>
              <w:t xml:space="preserve">    </w:t>
            </w:r>
            <w:r w:rsidRPr="00E9185D">
              <w:rPr>
                <w:rFonts w:ascii="Courier New" w:hAnsi="Courier New" w:cs="Courier New"/>
                <w:color w:val="0000FF"/>
                <w:sz w:val="18"/>
                <w:lang w:eastAsia="fi-FI"/>
              </w:rPr>
              <w:t>&lt;!--</w:t>
            </w:r>
            <w:r w:rsidRPr="00E9185D">
              <w:rPr>
                <w:rFonts w:ascii="Courier New" w:hAnsi="Courier New" w:cs="Courier New"/>
                <w:color w:val="474747"/>
                <w:sz w:val="18"/>
                <w:lang w:eastAsia="fi-FI"/>
              </w:rPr>
              <w:t xml:space="preserve"> Hampaan siirtymät ja liikkuvuudet </w:t>
            </w:r>
            <w:r w:rsidRPr="00E9185D">
              <w:rPr>
                <w:rFonts w:ascii="Courier New" w:hAnsi="Courier New" w:cs="Courier New"/>
                <w:color w:val="0000FF"/>
                <w:sz w:val="18"/>
                <w:lang w:eastAsia="fi-FI"/>
              </w:rPr>
              <w:t>--&gt;</w:t>
            </w:r>
          </w:p>
          <w:p w14:paraId="0E8A7C69"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observation</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classCode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COND</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moodCode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EVN</w:t>
            </w:r>
            <w:r w:rsidRPr="00E9185D">
              <w:rPr>
                <w:rFonts w:ascii="Courier New" w:hAnsi="Courier New" w:cs="Courier New"/>
                <w:color w:val="0000FF"/>
                <w:sz w:val="18"/>
                <w:lang w:val="en-US" w:eastAsia="fi-FI"/>
              </w:rPr>
              <w:t>"&gt;</w:t>
            </w:r>
          </w:p>
          <w:p w14:paraId="71D37ED7" w14:textId="77777777" w:rsidR="00E9185D" w:rsidRPr="00E9185D" w:rsidRDefault="00E9185D" w:rsidP="00E9185D">
            <w:pPr>
              <w:autoSpaceDE w:val="0"/>
              <w:autoSpaceDN w:val="0"/>
              <w:adjustRightInd w:val="0"/>
              <w:ind w:left="1136" w:hanging="1136"/>
              <w:jc w:val="left"/>
              <w:rPr>
                <w:rFonts w:ascii="Courier New" w:hAnsi="Courier New" w:cs="Courier New"/>
                <w:color w:val="0000FF"/>
                <w:sz w:val="18"/>
                <w:lang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eastAsia="fi-FI"/>
              </w:rPr>
              <w:t>&lt;</w:t>
            </w:r>
            <w:r w:rsidRPr="00E9185D">
              <w:rPr>
                <w:rFonts w:ascii="Courier New" w:hAnsi="Courier New" w:cs="Courier New"/>
                <w:color w:val="800000"/>
                <w:sz w:val="18"/>
                <w:lang w:eastAsia="fi-FI"/>
              </w:rPr>
              <w:t>code</w:t>
            </w:r>
            <w:r w:rsidRPr="00E9185D">
              <w:rPr>
                <w:rFonts w:ascii="Courier New" w:hAnsi="Courier New" w:cs="Courier New"/>
                <w:i/>
                <w:iCs/>
                <w:color w:val="008080"/>
                <w:sz w:val="18"/>
                <w:lang w:eastAsia="fi-FI"/>
              </w:rPr>
              <w:t xml:space="preserve"> </w:t>
            </w:r>
            <w:r w:rsidRPr="00E9185D">
              <w:rPr>
                <w:rFonts w:ascii="Courier New" w:hAnsi="Courier New" w:cs="Courier New"/>
                <w:color w:val="FF0000"/>
                <w:sz w:val="18"/>
                <w:lang w:eastAsia="fi-FI"/>
              </w:rPr>
              <w:t>code</w:t>
            </w:r>
            <w:r w:rsidRPr="00E9185D">
              <w:rPr>
                <w:rFonts w:ascii="Courier New" w:hAnsi="Courier New" w:cs="Courier New"/>
                <w:color w:val="0000FF"/>
                <w:sz w:val="18"/>
                <w:lang w:eastAsia="fi-FI"/>
              </w:rPr>
              <w:t>="</w:t>
            </w:r>
            <w:r w:rsidRPr="00E9185D">
              <w:rPr>
                <w:rFonts w:ascii="Courier New" w:hAnsi="Courier New" w:cs="Courier New"/>
                <w:color w:val="000000"/>
                <w:sz w:val="18"/>
                <w:lang w:eastAsia="fi-FI"/>
              </w:rPr>
              <w:t>74</w:t>
            </w:r>
            <w:r w:rsidRPr="00E9185D">
              <w:rPr>
                <w:rFonts w:ascii="Courier New" w:hAnsi="Courier New" w:cs="Courier New"/>
                <w:color w:val="0000FF"/>
                <w:sz w:val="18"/>
                <w:lang w:eastAsia="fi-FI"/>
              </w:rPr>
              <w:t>"</w:t>
            </w:r>
            <w:r w:rsidRPr="00E9185D">
              <w:rPr>
                <w:rFonts w:ascii="Courier New" w:hAnsi="Courier New" w:cs="Courier New"/>
                <w:i/>
                <w:iCs/>
                <w:color w:val="008080"/>
                <w:sz w:val="18"/>
                <w:lang w:eastAsia="fi-FI"/>
              </w:rPr>
              <w:t xml:space="preserve"> </w:t>
            </w:r>
            <w:r w:rsidRPr="00E9185D">
              <w:rPr>
                <w:rFonts w:ascii="Courier New" w:hAnsi="Courier New" w:cs="Courier New"/>
                <w:color w:val="FF0000"/>
                <w:sz w:val="18"/>
                <w:lang w:eastAsia="fi-FI"/>
              </w:rPr>
              <w:t>codeSystem</w:t>
            </w:r>
            <w:r w:rsidRPr="00E9185D">
              <w:rPr>
                <w:rFonts w:ascii="Courier New" w:hAnsi="Courier New" w:cs="Courier New"/>
                <w:color w:val="0000FF"/>
                <w:sz w:val="18"/>
                <w:lang w:eastAsia="fi-FI"/>
              </w:rPr>
              <w:t>="</w:t>
            </w:r>
            <w:r w:rsidRPr="00E9185D">
              <w:rPr>
                <w:rFonts w:ascii="Courier New" w:hAnsi="Courier New" w:cs="Courier New"/>
                <w:color w:val="000000"/>
                <w:sz w:val="18"/>
                <w:lang w:eastAsia="fi-FI"/>
              </w:rPr>
              <w:t>1.2.246.537.6.12.2002.901.2013</w:t>
            </w:r>
            <w:r w:rsidRPr="00E9185D">
              <w:rPr>
                <w:rFonts w:ascii="Courier New" w:hAnsi="Courier New" w:cs="Courier New"/>
                <w:color w:val="0000FF"/>
                <w:sz w:val="18"/>
                <w:lang w:eastAsia="fi-FI"/>
              </w:rPr>
              <w:t>"</w:t>
            </w:r>
            <w:r w:rsidRPr="00E9185D">
              <w:rPr>
                <w:rFonts w:ascii="Courier New" w:hAnsi="Courier New" w:cs="Courier New"/>
                <w:i/>
                <w:iCs/>
                <w:color w:val="008080"/>
                <w:sz w:val="18"/>
                <w:lang w:eastAsia="fi-FI"/>
              </w:rPr>
              <w:t xml:space="preserve"> </w:t>
            </w:r>
            <w:r w:rsidRPr="00E9185D">
              <w:rPr>
                <w:rFonts w:ascii="Courier New" w:hAnsi="Courier New" w:cs="Courier New"/>
                <w:color w:val="FF0000"/>
                <w:sz w:val="18"/>
                <w:lang w:eastAsia="fi-FI"/>
              </w:rPr>
              <w:t>codeSystemN</w:t>
            </w:r>
            <w:r w:rsidRPr="00E9185D">
              <w:rPr>
                <w:rFonts w:ascii="Courier New" w:hAnsi="Courier New" w:cs="Courier New"/>
                <w:color w:val="FF0000"/>
                <w:sz w:val="18"/>
                <w:lang w:eastAsia="fi-FI"/>
              </w:rPr>
              <w:t>a</w:t>
            </w:r>
            <w:r w:rsidRPr="00E9185D">
              <w:rPr>
                <w:rFonts w:ascii="Courier New" w:hAnsi="Courier New" w:cs="Courier New"/>
                <w:color w:val="FF0000"/>
                <w:sz w:val="18"/>
                <w:lang w:eastAsia="fi-FI"/>
              </w:rPr>
              <w:t>me</w:t>
            </w:r>
            <w:r w:rsidRPr="00E9185D">
              <w:rPr>
                <w:rFonts w:ascii="Courier New" w:hAnsi="Courier New" w:cs="Courier New"/>
                <w:color w:val="0000FF"/>
                <w:sz w:val="18"/>
                <w:lang w:eastAsia="fi-FI"/>
              </w:rPr>
              <w:t>="</w:t>
            </w:r>
            <w:r w:rsidRPr="00E9185D">
              <w:rPr>
                <w:rFonts w:ascii="Courier New" w:hAnsi="Courier New" w:cs="Courier New"/>
                <w:color w:val="000000"/>
                <w:sz w:val="18"/>
                <w:lang w:eastAsia="fi-FI"/>
              </w:rPr>
              <w:t>THL/Tietosisältö - STH01 Hampaiston nykytila 2013</w:t>
            </w:r>
            <w:r w:rsidRPr="00E9185D">
              <w:rPr>
                <w:rFonts w:ascii="Courier New" w:hAnsi="Courier New" w:cs="Courier New"/>
                <w:color w:val="0000FF"/>
                <w:sz w:val="18"/>
                <w:lang w:eastAsia="fi-FI"/>
              </w:rPr>
              <w:t>"</w:t>
            </w:r>
            <w:r w:rsidRPr="00E9185D">
              <w:rPr>
                <w:rFonts w:ascii="Courier New" w:hAnsi="Courier New" w:cs="Courier New"/>
                <w:i/>
                <w:iCs/>
                <w:color w:val="008080"/>
                <w:sz w:val="18"/>
                <w:lang w:eastAsia="fi-FI"/>
              </w:rPr>
              <w:t xml:space="preserve"> </w:t>
            </w:r>
            <w:r w:rsidRPr="00E9185D">
              <w:rPr>
                <w:rFonts w:ascii="Courier New" w:hAnsi="Courier New" w:cs="Courier New"/>
                <w:color w:val="FF0000"/>
                <w:sz w:val="18"/>
                <w:lang w:eastAsia="fi-FI"/>
              </w:rPr>
              <w:t>displayName</w:t>
            </w:r>
            <w:r w:rsidRPr="00E9185D">
              <w:rPr>
                <w:rFonts w:ascii="Courier New" w:hAnsi="Courier New" w:cs="Courier New"/>
                <w:color w:val="0000FF"/>
                <w:sz w:val="18"/>
                <w:lang w:eastAsia="fi-FI"/>
              </w:rPr>
              <w:t>="</w:t>
            </w:r>
            <w:r w:rsidRPr="00E9185D">
              <w:rPr>
                <w:rFonts w:ascii="Courier New" w:hAnsi="Courier New" w:cs="Courier New"/>
                <w:color w:val="000000"/>
                <w:sz w:val="18"/>
                <w:lang w:eastAsia="fi-FI"/>
              </w:rPr>
              <w:t>Hampaan siirtymät ja liikkuvuudet</w:t>
            </w:r>
            <w:r w:rsidRPr="00E9185D">
              <w:rPr>
                <w:rFonts w:ascii="Courier New" w:hAnsi="Courier New" w:cs="Courier New"/>
                <w:color w:val="0000FF"/>
                <w:sz w:val="18"/>
                <w:lang w:eastAsia="fi-FI"/>
              </w:rPr>
              <w:t>"/&gt;</w:t>
            </w:r>
          </w:p>
          <w:p w14:paraId="59B5EEDF"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text</w:t>
            </w:r>
            <w:r w:rsidRPr="00E9185D">
              <w:rPr>
                <w:rFonts w:ascii="Courier New" w:hAnsi="Courier New" w:cs="Courier New"/>
                <w:color w:val="0000FF"/>
                <w:sz w:val="18"/>
                <w:lang w:val="en-US" w:eastAsia="fi-FI"/>
              </w:rPr>
              <w:t>&gt;</w:t>
            </w:r>
          </w:p>
          <w:p w14:paraId="3399C917"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reference</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value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#OID1.2.246.10.1234567.14.2013.123.1.10.1.32</w:t>
            </w:r>
            <w:r w:rsidRPr="00E9185D">
              <w:rPr>
                <w:rFonts w:ascii="Courier New" w:hAnsi="Courier New" w:cs="Courier New"/>
                <w:color w:val="0000FF"/>
                <w:sz w:val="18"/>
                <w:lang w:val="en-US" w:eastAsia="fi-FI"/>
              </w:rPr>
              <w:t>"/&gt;</w:t>
            </w:r>
          </w:p>
          <w:p w14:paraId="2DC4364C"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text</w:t>
            </w:r>
            <w:r w:rsidRPr="00E9185D">
              <w:rPr>
                <w:rFonts w:ascii="Courier New" w:hAnsi="Courier New" w:cs="Courier New"/>
                <w:color w:val="0000FF"/>
                <w:sz w:val="18"/>
                <w:lang w:val="en-US" w:eastAsia="fi-FI"/>
              </w:rPr>
              <w:t>&gt;</w:t>
            </w:r>
          </w:p>
          <w:p w14:paraId="5B63CB43" w14:textId="77777777" w:rsidR="00E9185D" w:rsidRPr="00E9185D" w:rsidRDefault="00E9185D" w:rsidP="00E9185D">
            <w:pPr>
              <w:autoSpaceDE w:val="0"/>
              <w:autoSpaceDN w:val="0"/>
              <w:adjustRightInd w:val="0"/>
              <w:ind w:left="1136" w:hanging="1136"/>
              <w:jc w:val="left"/>
              <w:rPr>
                <w:rFonts w:ascii="Courier New" w:hAnsi="Courier New" w:cs="Courier New"/>
                <w:color w:val="0000FF"/>
                <w:sz w:val="18"/>
                <w:lang w:eastAsia="fi-FI"/>
              </w:rPr>
            </w:pPr>
            <w:r w:rsidRPr="004431F8">
              <w:rPr>
                <w:rFonts w:ascii="Courier New" w:hAnsi="Courier New" w:cs="Courier New"/>
                <w:color w:val="000000"/>
                <w:sz w:val="18"/>
                <w:lang w:val="en-US" w:eastAsia="fi-FI"/>
              </w:rPr>
              <w:t xml:space="preserve">        </w:t>
            </w:r>
            <w:r w:rsidRPr="00E9185D">
              <w:rPr>
                <w:rFonts w:ascii="Courier New" w:hAnsi="Courier New" w:cs="Courier New"/>
                <w:color w:val="0000FF"/>
                <w:sz w:val="18"/>
                <w:lang w:eastAsia="fi-FI"/>
              </w:rPr>
              <w:t>&lt;</w:t>
            </w:r>
            <w:r w:rsidRPr="00E9185D">
              <w:rPr>
                <w:rFonts w:ascii="Courier New" w:hAnsi="Courier New" w:cs="Courier New"/>
                <w:color w:val="800000"/>
                <w:sz w:val="18"/>
                <w:lang w:eastAsia="fi-FI"/>
              </w:rPr>
              <w:t>value</w:t>
            </w:r>
            <w:r w:rsidRPr="00E9185D">
              <w:rPr>
                <w:rFonts w:ascii="Courier New" w:hAnsi="Courier New" w:cs="Courier New"/>
                <w:i/>
                <w:iCs/>
                <w:color w:val="008080"/>
                <w:sz w:val="18"/>
                <w:lang w:eastAsia="fi-FI"/>
              </w:rPr>
              <w:t xml:space="preserve"> </w:t>
            </w:r>
            <w:r w:rsidRPr="00E9185D">
              <w:rPr>
                <w:rFonts w:ascii="Courier New" w:hAnsi="Courier New" w:cs="Courier New"/>
                <w:color w:val="FF0000"/>
                <w:sz w:val="18"/>
                <w:lang w:eastAsia="fi-FI"/>
              </w:rPr>
              <w:t>xsi:type</w:t>
            </w:r>
            <w:r w:rsidRPr="00E9185D">
              <w:rPr>
                <w:rFonts w:ascii="Courier New" w:hAnsi="Courier New" w:cs="Courier New"/>
                <w:color w:val="0000FF"/>
                <w:sz w:val="18"/>
                <w:lang w:eastAsia="fi-FI"/>
              </w:rPr>
              <w:t>="</w:t>
            </w:r>
            <w:del w:id="590" w:author="Tekijä">
              <w:r w:rsidRPr="00E9185D" w:rsidDel="00B4787B">
                <w:rPr>
                  <w:rFonts w:ascii="Courier New" w:hAnsi="Courier New" w:cs="Courier New"/>
                  <w:color w:val="000000"/>
                  <w:sz w:val="18"/>
                  <w:lang w:eastAsia="fi-FI"/>
                </w:rPr>
                <w:delText>CD</w:delText>
              </w:r>
            </w:del>
            <w:ins w:id="591" w:author="Tekijä">
              <w:r w:rsidR="00B4787B">
                <w:rPr>
                  <w:rFonts w:ascii="Courier New" w:hAnsi="Courier New" w:cs="Courier New"/>
                  <w:color w:val="000000"/>
                  <w:sz w:val="18"/>
                  <w:lang w:eastAsia="fi-FI"/>
                </w:rPr>
                <w:t>CV</w:t>
              </w:r>
            </w:ins>
            <w:r w:rsidRPr="00E9185D">
              <w:rPr>
                <w:rFonts w:ascii="Courier New" w:hAnsi="Courier New" w:cs="Courier New"/>
                <w:color w:val="0000FF"/>
                <w:sz w:val="18"/>
                <w:lang w:eastAsia="fi-FI"/>
              </w:rPr>
              <w:t>"</w:t>
            </w:r>
            <w:r w:rsidRPr="00E9185D">
              <w:rPr>
                <w:rFonts w:ascii="Courier New" w:hAnsi="Courier New" w:cs="Courier New"/>
                <w:i/>
                <w:iCs/>
                <w:color w:val="008080"/>
                <w:sz w:val="18"/>
                <w:lang w:eastAsia="fi-FI"/>
              </w:rPr>
              <w:t xml:space="preserve"> </w:t>
            </w:r>
            <w:r w:rsidRPr="00E9185D">
              <w:rPr>
                <w:rFonts w:ascii="Courier New" w:hAnsi="Courier New" w:cs="Courier New"/>
                <w:color w:val="FF0000"/>
                <w:sz w:val="18"/>
                <w:lang w:eastAsia="fi-FI"/>
              </w:rPr>
              <w:t>code</w:t>
            </w:r>
            <w:r w:rsidRPr="00E9185D">
              <w:rPr>
                <w:rFonts w:ascii="Courier New" w:hAnsi="Courier New" w:cs="Courier New"/>
                <w:color w:val="0000FF"/>
                <w:sz w:val="18"/>
                <w:lang w:eastAsia="fi-FI"/>
              </w:rPr>
              <w:t>="</w:t>
            </w:r>
            <w:r w:rsidRPr="00E9185D">
              <w:rPr>
                <w:rFonts w:ascii="Courier New" w:hAnsi="Courier New" w:cs="Courier New"/>
                <w:color w:val="000000"/>
                <w:sz w:val="18"/>
                <w:lang w:eastAsia="fi-FI"/>
              </w:rPr>
              <w:t>44</w:t>
            </w:r>
            <w:r w:rsidRPr="00E9185D">
              <w:rPr>
                <w:rFonts w:ascii="Courier New" w:hAnsi="Courier New" w:cs="Courier New"/>
                <w:color w:val="0000FF"/>
                <w:sz w:val="18"/>
                <w:lang w:eastAsia="fi-FI"/>
              </w:rPr>
              <w:t>"</w:t>
            </w:r>
            <w:r w:rsidRPr="00E9185D">
              <w:rPr>
                <w:rFonts w:ascii="Courier New" w:hAnsi="Courier New" w:cs="Courier New"/>
                <w:i/>
                <w:iCs/>
                <w:color w:val="008080"/>
                <w:sz w:val="18"/>
                <w:lang w:eastAsia="fi-FI"/>
              </w:rPr>
              <w:t xml:space="preserve"> </w:t>
            </w:r>
            <w:r w:rsidRPr="00E9185D">
              <w:rPr>
                <w:rFonts w:ascii="Courier New" w:hAnsi="Courier New" w:cs="Courier New"/>
                <w:color w:val="FF0000"/>
                <w:sz w:val="18"/>
                <w:lang w:eastAsia="fi-FI"/>
              </w:rPr>
              <w:t>codeSystem</w:t>
            </w:r>
            <w:r w:rsidRPr="00E9185D">
              <w:rPr>
                <w:rFonts w:ascii="Courier New" w:hAnsi="Courier New" w:cs="Courier New"/>
                <w:color w:val="0000FF"/>
                <w:sz w:val="18"/>
                <w:lang w:eastAsia="fi-FI"/>
              </w:rPr>
              <w:t>="</w:t>
            </w:r>
            <w:r w:rsidRPr="00E9185D">
              <w:rPr>
                <w:rFonts w:ascii="Courier New" w:hAnsi="Courier New" w:cs="Courier New"/>
                <w:color w:val="000000"/>
                <w:sz w:val="18"/>
                <w:lang w:eastAsia="fi-FI"/>
              </w:rPr>
              <w:t>1.2.246.537.6.709.2013</w:t>
            </w:r>
            <w:r w:rsidRPr="00E9185D">
              <w:rPr>
                <w:rFonts w:ascii="Courier New" w:hAnsi="Courier New" w:cs="Courier New"/>
                <w:color w:val="0000FF"/>
                <w:sz w:val="18"/>
                <w:lang w:eastAsia="fi-FI"/>
              </w:rPr>
              <w:t>"</w:t>
            </w:r>
            <w:r w:rsidRPr="00E9185D">
              <w:rPr>
                <w:rFonts w:ascii="Courier New" w:hAnsi="Courier New" w:cs="Courier New"/>
                <w:i/>
                <w:iCs/>
                <w:color w:val="008080"/>
                <w:sz w:val="18"/>
                <w:lang w:eastAsia="fi-FI"/>
              </w:rPr>
              <w:t xml:space="preserve"> </w:t>
            </w:r>
            <w:r w:rsidRPr="00E9185D">
              <w:rPr>
                <w:rFonts w:ascii="Courier New" w:hAnsi="Courier New" w:cs="Courier New"/>
                <w:color w:val="FF0000"/>
                <w:sz w:val="18"/>
                <w:lang w:eastAsia="fi-FI"/>
              </w:rPr>
              <w:t>codeSyste</w:t>
            </w:r>
            <w:r w:rsidRPr="00E9185D">
              <w:rPr>
                <w:rFonts w:ascii="Courier New" w:hAnsi="Courier New" w:cs="Courier New"/>
                <w:color w:val="FF0000"/>
                <w:sz w:val="18"/>
                <w:lang w:eastAsia="fi-FI"/>
              </w:rPr>
              <w:t>m</w:t>
            </w:r>
            <w:r w:rsidRPr="00E9185D">
              <w:rPr>
                <w:rFonts w:ascii="Courier New" w:hAnsi="Courier New" w:cs="Courier New"/>
                <w:color w:val="FF0000"/>
                <w:sz w:val="18"/>
                <w:lang w:eastAsia="fi-FI"/>
              </w:rPr>
              <w:t>Name</w:t>
            </w:r>
            <w:r w:rsidRPr="00E9185D">
              <w:rPr>
                <w:rFonts w:ascii="Courier New" w:hAnsi="Courier New" w:cs="Courier New"/>
                <w:color w:val="0000FF"/>
                <w:sz w:val="18"/>
                <w:lang w:eastAsia="fi-FI"/>
              </w:rPr>
              <w:t>="</w:t>
            </w:r>
            <w:r w:rsidRPr="00E9185D">
              <w:rPr>
                <w:rFonts w:ascii="Courier New" w:hAnsi="Courier New" w:cs="Courier New"/>
                <w:color w:val="000000"/>
                <w:sz w:val="18"/>
                <w:lang w:eastAsia="fi-FI"/>
              </w:rPr>
              <w:t>STH - STH26 Hampaan siirtymät ja liikkuvuudet 2013</w:t>
            </w:r>
            <w:r w:rsidRPr="00E9185D">
              <w:rPr>
                <w:rFonts w:ascii="Courier New" w:hAnsi="Courier New" w:cs="Courier New"/>
                <w:color w:val="0000FF"/>
                <w:sz w:val="18"/>
                <w:lang w:eastAsia="fi-FI"/>
              </w:rPr>
              <w:t>"</w:t>
            </w:r>
            <w:r w:rsidRPr="00E9185D">
              <w:rPr>
                <w:rFonts w:ascii="Courier New" w:hAnsi="Courier New" w:cs="Courier New"/>
                <w:i/>
                <w:iCs/>
                <w:color w:val="008080"/>
                <w:sz w:val="18"/>
                <w:lang w:eastAsia="fi-FI"/>
              </w:rPr>
              <w:t xml:space="preserve"> </w:t>
            </w:r>
            <w:r w:rsidRPr="00E9185D">
              <w:rPr>
                <w:rFonts w:ascii="Courier New" w:hAnsi="Courier New" w:cs="Courier New"/>
                <w:color w:val="FF0000"/>
                <w:sz w:val="18"/>
                <w:lang w:eastAsia="fi-FI"/>
              </w:rPr>
              <w:t>displayName</w:t>
            </w:r>
            <w:r w:rsidRPr="00E9185D">
              <w:rPr>
                <w:rFonts w:ascii="Courier New" w:hAnsi="Courier New" w:cs="Courier New"/>
                <w:color w:val="0000FF"/>
                <w:sz w:val="18"/>
                <w:lang w:eastAsia="fi-FI"/>
              </w:rPr>
              <w:t>="</w:t>
            </w:r>
            <w:r w:rsidRPr="00E9185D">
              <w:rPr>
                <w:rFonts w:ascii="Courier New" w:hAnsi="Courier New" w:cs="Courier New"/>
                <w:color w:val="000000"/>
                <w:sz w:val="18"/>
                <w:lang w:eastAsia="fi-FI"/>
              </w:rPr>
              <w:t>Hampaan bukkaalinen tai labiaalinen siirtymä</w:t>
            </w:r>
            <w:r w:rsidRPr="00E9185D">
              <w:rPr>
                <w:rFonts w:ascii="Courier New" w:hAnsi="Courier New" w:cs="Courier New"/>
                <w:color w:val="0000FF"/>
                <w:sz w:val="18"/>
                <w:lang w:eastAsia="fi-FI"/>
              </w:rPr>
              <w:t>"/&gt;</w:t>
            </w:r>
          </w:p>
          <w:p w14:paraId="1E79B863"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observation</w:t>
            </w:r>
            <w:r w:rsidRPr="00E9185D">
              <w:rPr>
                <w:rFonts w:ascii="Courier New" w:hAnsi="Courier New" w:cs="Courier New"/>
                <w:color w:val="0000FF"/>
                <w:sz w:val="18"/>
                <w:lang w:val="en-US" w:eastAsia="fi-FI"/>
              </w:rPr>
              <w:t>&gt;</w:t>
            </w:r>
          </w:p>
          <w:p w14:paraId="3EA368C9" w14:textId="77777777" w:rsidR="00143531" w:rsidRPr="00143531" w:rsidRDefault="00E9185D" w:rsidP="00E9185D">
            <w:pPr>
              <w:autoSpaceDE w:val="0"/>
              <w:autoSpaceDN w:val="0"/>
              <w:adjustRightInd w:val="0"/>
              <w:jc w:val="left"/>
              <w:rPr>
                <w:rFonts w:ascii="Courier New" w:hAnsi="Courier New" w:cs="Courier New"/>
                <w:sz w:val="18"/>
                <w:szCs w:val="18"/>
                <w:lang w:val="en-US"/>
              </w:rPr>
            </w:pP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entryRelationship</w:t>
            </w:r>
            <w:r w:rsidRPr="00E9185D">
              <w:rPr>
                <w:rFonts w:ascii="Courier New" w:hAnsi="Courier New" w:cs="Courier New"/>
                <w:color w:val="0000FF"/>
                <w:sz w:val="18"/>
                <w:lang w:val="en-US" w:eastAsia="fi-FI"/>
              </w:rPr>
              <w:t>&gt;</w:t>
            </w:r>
          </w:p>
        </w:tc>
      </w:tr>
    </w:tbl>
    <w:p w14:paraId="425004E2" w14:textId="77777777" w:rsidR="00143531" w:rsidRPr="00143531" w:rsidRDefault="00143531" w:rsidP="008E33EF">
      <w:pPr>
        <w:pStyle w:val="Otsikko2"/>
        <w:rPr>
          <w:lang w:val="en-US"/>
        </w:rPr>
      </w:pPr>
      <w:bookmarkStart w:id="592" w:name="_Toc377399092"/>
      <w:bookmarkStart w:id="593" w:name="_Toc436732546"/>
      <w:r w:rsidRPr="00143531">
        <w:rPr>
          <w:lang w:val="en-US"/>
        </w:rPr>
        <w:t>Hammaskohtaiset proteettiset rakenteet</w:t>
      </w:r>
      <w:bookmarkEnd w:id="592"/>
      <w:bookmarkEnd w:id="593"/>
    </w:p>
    <w:p w14:paraId="12D81EAE" w14:textId="77777777" w:rsidR="00143531" w:rsidRPr="00143531" w:rsidRDefault="00143531" w:rsidP="008E33EF">
      <w:pPr>
        <w:pStyle w:val="Otsikko3"/>
        <w:rPr>
          <w:lang w:val="en-US"/>
        </w:rPr>
      </w:pPr>
      <w:bookmarkStart w:id="594" w:name="_Toc377399098"/>
      <w:bookmarkStart w:id="595" w:name="_Toc436732547"/>
      <w:r w:rsidRPr="00143531">
        <w:rPr>
          <w:lang w:val="en-US"/>
        </w:rPr>
        <w:t>Hammaskohtainen proteettinen rakenne</w:t>
      </w:r>
      <w:bookmarkEnd w:id="594"/>
      <w:bookmarkEnd w:id="595"/>
    </w:p>
    <w:p w14:paraId="081DC51E" w14:textId="77777777" w:rsidR="00143531" w:rsidRDefault="00143531" w:rsidP="00143531">
      <w:r w:rsidRPr="00143531">
        <w:t xml:space="preserve">Hammaskohtainen proteettinen rakenne annetaan STH27 luokituksella. </w:t>
      </w:r>
    </w:p>
    <w:p w14:paraId="791FC372" w14:textId="77777777" w:rsidR="005A77FB" w:rsidRPr="00143531" w:rsidRDefault="005A77FB" w:rsidP="0014353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143531" w:rsidRPr="004E48A5" w14:paraId="07D84C54" w14:textId="77777777" w:rsidTr="00143531">
        <w:tc>
          <w:tcPr>
            <w:tcW w:w="9779" w:type="dxa"/>
            <w:tcBorders>
              <w:top w:val="single" w:sz="4" w:space="0" w:color="000000"/>
              <w:left w:val="single" w:sz="4" w:space="0" w:color="000000"/>
              <w:bottom w:val="single" w:sz="4" w:space="0" w:color="000000"/>
              <w:right w:val="single" w:sz="4" w:space="0" w:color="000000"/>
            </w:tcBorders>
            <w:hideMark/>
          </w:tcPr>
          <w:p w14:paraId="5299EB6B" w14:textId="77777777" w:rsidR="00E9185D" w:rsidRPr="00E9185D" w:rsidRDefault="00E9185D" w:rsidP="00E9185D">
            <w:pPr>
              <w:autoSpaceDE w:val="0"/>
              <w:autoSpaceDN w:val="0"/>
              <w:adjustRightInd w:val="0"/>
              <w:jc w:val="left"/>
              <w:rPr>
                <w:rFonts w:ascii="Courier New" w:hAnsi="Courier New" w:cs="Courier New"/>
                <w:color w:val="0000FF"/>
                <w:sz w:val="18"/>
                <w:lang w:eastAsia="fi-FI"/>
              </w:rPr>
            </w:pPr>
            <w:r w:rsidRPr="00E9185D">
              <w:rPr>
                <w:rFonts w:ascii="Courier New" w:hAnsi="Courier New" w:cs="Courier New"/>
                <w:color w:val="0000FF"/>
                <w:sz w:val="18"/>
                <w:lang w:eastAsia="fi-FI"/>
              </w:rPr>
              <w:t>&lt;!--</w:t>
            </w:r>
            <w:r w:rsidRPr="00E9185D">
              <w:rPr>
                <w:rFonts w:ascii="Courier New" w:hAnsi="Courier New" w:cs="Courier New"/>
                <w:color w:val="474747"/>
                <w:sz w:val="18"/>
                <w:lang w:eastAsia="fi-FI"/>
              </w:rPr>
              <w:t xml:space="preserve">  Hammaskohtaiset proteettiset rakenteet </w:t>
            </w:r>
            <w:r w:rsidRPr="00E9185D">
              <w:rPr>
                <w:rFonts w:ascii="Courier New" w:hAnsi="Courier New" w:cs="Courier New"/>
                <w:color w:val="0000FF"/>
                <w:sz w:val="18"/>
                <w:lang w:eastAsia="fi-FI"/>
              </w:rPr>
              <w:t>--&gt;</w:t>
            </w:r>
          </w:p>
          <w:p w14:paraId="75E93D36" w14:textId="77777777" w:rsidR="00E9185D" w:rsidRPr="00E9185D" w:rsidRDefault="00E9185D" w:rsidP="00E9185D">
            <w:pPr>
              <w:autoSpaceDE w:val="0"/>
              <w:autoSpaceDN w:val="0"/>
              <w:adjustRightInd w:val="0"/>
              <w:jc w:val="left"/>
              <w:rPr>
                <w:rFonts w:ascii="Courier New" w:hAnsi="Courier New" w:cs="Courier New"/>
                <w:color w:val="0000FF"/>
                <w:sz w:val="18"/>
                <w:lang w:eastAsia="fi-FI"/>
              </w:rPr>
            </w:pPr>
            <w:r w:rsidRPr="00E9185D">
              <w:rPr>
                <w:rFonts w:ascii="Courier New" w:hAnsi="Courier New" w:cs="Courier New"/>
                <w:color w:val="0000FF"/>
                <w:sz w:val="18"/>
                <w:lang w:eastAsia="fi-FI"/>
              </w:rPr>
              <w:t>&lt;</w:t>
            </w:r>
            <w:r w:rsidRPr="00E9185D">
              <w:rPr>
                <w:rFonts w:ascii="Courier New" w:hAnsi="Courier New" w:cs="Courier New"/>
                <w:color w:val="800000"/>
                <w:sz w:val="18"/>
                <w:lang w:eastAsia="fi-FI"/>
              </w:rPr>
              <w:t>entryRelationship</w:t>
            </w:r>
            <w:r w:rsidRPr="00E9185D">
              <w:rPr>
                <w:rFonts w:ascii="Courier New" w:hAnsi="Courier New" w:cs="Courier New"/>
                <w:i/>
                <w:iCs/>
                <w:color w:val="008080"/>
                <w:sz w:val="18"/>
                <w:lang w:eastAsia="fi-FI"/>
              </w:rPr>
              <w:t xml:space="preserve"> </w:t>
            </w:r>
            <w:r w:rsidRPr="00E9185D">
              <w:rPr>
                <w:rFonts w:ascii="Courier New" w:hAnsi="Courier New" w:cs="Courier New"/>
                <w:color w:val="FF0000"/>
                <w:sz w:val="18"/>
                <w:lang w:eastAsia="fi-FI"/>
              </w:rPr>
              <w:t>typeCode</w:t>
            </w:r>
            <w:r w:rsidRPr="00E9185D">
              <w:rPr>
                <w:rFonts w:ascii="Courier New" w:hAnsi="Courier New" w:cs="Courier New"/>
                <w:color w:val="0000FF"/>
                <w:sz w:val="18"/>
                <w:lang w:eastAsia="fi-FI"/>
              </w:rPr>
              <w:t>="</w:t>
            </w:r>
            <w:r w:rsidRPr="00E9185D">
              <w:rPr>
                <w:rFonts w:ascii="Courier New" w:hAnsi="Courier New" w:cs="Courier New"/>
                <w:color w:val="000000"/>
                <w:sz w:val="18"/>
                <w:lang w:eastAsia="fi-FI"/>
              </w:rPr>
              <w:t>COMP</w:t>
            </w:r>
            <w:r w:rsidRPr="00E9185D">
              <w:rPr>
                <w:rFonts w:ascii="Courier New" w:hAnsi="Courier New" w:cs="Courier New"/>
                <w:color w:val="0000FF"/>
                <w:sz w:val="18"/>
                <w:lang w:eastAsia="fi-FI"/>
              </w:rPr>
              <w:t>"&gt;</w:t>
            </w:r>
          </w:p>
          <w:p w14:paraId="0FDE3C8D" w14:textId="77777777" w:rsidR="00E9185D" w:rsidRPr="00E9185D" w:rsidRDefault="00E9185D" w:rsidP="00E9185D">
            <w:pPr>
              <w:autoSpaceDE w:val="0"/>
              <w:autoSpaceDN w:val="0"/>
              <w:adjustRightInd w:val="0"/>
              <w:jc w:val="left"/>
              <w:rPr>
                <w:rFonts w:ascii="Courier New" w:hAnsi="Courier New" w:cs="Courier New"/>
                <w:color w:val="0000FF"/>
                <w:sz w:val="18"/>
                <w:lang w:eastAsia="fi-FI"/>
              </w:rPr>
            </w:pPr>
            <w:r w:rsidRPr="00E9185D">
              <w:rPr>
                <w:rFonts w:ascii="Courier New" w:hAnsi="Courier New" w:cs="Courier New"/>
                <w:color w:val="000000"/>
                <w:sz w:val="18"/>
                <w:lang w:eastAsia="fi-FI"/>
              </w:rPr>
              <w:t xml:space="preserve">    </w:t>
            </w:r>
            <w:r w:rsidRPr="00E9185D">
              <w:rPr>
                <w:rFonts w:ascii="Courier New" w:hAnsi="Courier New" w:cs="Courier New"/>
                <w:color w:val="0000FF"/>
                <w:sz w:val="18"/>
                <w:lang w:eastAsia="fi-FI"/>
              </w:rPr>
              <w:t>&lt;!--</w:t>
            </w:r>
            <w:r w:rsidRPr="00E9185D">
              <w:rPr>
                <w:rFonts w:ascii="Courier New" w:hAnsi="Courier New" w:cs="Courier New"/>
                <w:color w:val="474747"/>
                <w:sz w:val="18"/>
                <w:lang w:eastAsia="fi-FI"/>
              </w:rPr>
              <w:t xml:space="preserve"> Hammaskohtainen proteettinen rakenne  </w:t>
            </w:r>
            <w:r w:rsidRPr="00E9185D">
              <w:rPr>
                <w:rFonts w:ascii="Courier New" w:hAnsi="Courier New" w:cs="Courier New"/>
                <w:color w:val="0000FF"/>
                <w:sz w:val="18"/>
                <w:lang w:eastAsia="fi-FI"/>
              </w:rPr>
              <w:t>--&gt;</w:t>
            </w:r>
          </w:p>
          <w:p w14:paraId="5BC5B17B" w14:textId="77777777" w:rsidR="00E9185D" w:rsidRPr="00302119" w:rsidRDefault="00E9185D" w:rsidP="00E9185D">
            <w:pPr>
              <w:autoSpaceDE w:val="0"/>
              <w:autoSpaceDN w:val="0"/>
              <w:adjustRightInd w:val="0"/>
              <w:jc w:val="left"/>
              <w:rPr>
                <w:rFonts w:ascii="Courier New" w:hAnsi="Courier New" w:cs="Courier New"/>
                <w:color w:val="0000FF"/>
                <w:sz w:val="18"/>
                <w:lang w:eastAsia="fi-FI"/>
              </w:rPr>
            </w:pPr>
            <w:r w:rsidRPr="00E9185D">
              <w:rPr>
                <w:rFonts w:ascii="Courier New" w:hAnsi="Courier New" w:cs="Courier New"/>
                <w:color w:val="000000"/>
                <w:sz w:val="18"/>
                <w:lang w:eastAsia="fi-FI"/>
              </w:rPr>
              <w:t xml:space="preserve">    </w:t>
            </w:r>
            <w:r w:rsidRPr="00302119">
              <w:rPr>
                <w:rFonts w:ascii="Courier New" w:hAnsi="Courier New" w:cs="Courier New"/>
                <w:color w:val="0000FF"/>
                <w:sz w:val="18"/>
                <w:lang w:eastAsia="fi-FI"/>
              </w:rPr>
              <w:t>&lt;</w:t>
            </w:r>
            <w:r w:rsidRPr="00302119">
              <w:rPr>
                <w:rFonts w:ascii="Courier New" w:hAnsi="Courier New" w:cs="Courier New"/>
                <w:color w:val="800000"/>
                <w:sz w:val="18"/>
                <w:lang w:eastAsia="fi-FI"/>
              </w:rPr>
              <w:t>observation</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classCode</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COND</w:t>
            </w:r>
            <w:r w:rsidRPr="00302119">
              <w:rPr>
                <w:rFonts w:ascii="Courier New" w:hAnsi="Courier New" w:cs="Courier New"/>
                <w:color w:val="0000FF"/>
                <w:sz w:val="18"/>
                <w:lang w:eastAsia="fi-FI"/>
              </w:rPr>
              <w:t>"</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moodCode</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EVN</w:t>
            </w:r>
            <w:r w:rsidRPr="00302119">
              <w:rPr>
                <w:rFonts w:ascii="Courier New" w:hAnsi="Courier New" w:cs="Courier New"/>
                <w:color w:val="0000FF"/>
                <w:sz w:val="18"/>
                <w:lang w:eastAsia="fi-FI"/>
              </w:rPr>
              <w:t>"&gt;</w:t>
            </w:r>
          </w:p>
          <w:p w14:paraId="4A36A7BB" w14:textId="77777777" w:rsidR="00E9185D" w:rsidRPr="00E9185D" w:rsidRDefault="00E9185D" w:rsidP="00E9185D">
            <w:pPr>
              <w:autoSpaceDE w:val="0"/>
              <w:autoSpaceDN w:val="0"/>
              <w:adjustRightInd w:val="0"/>
              <w:ind w:left="1136" w:hanging="1136"/>
              <w:jc w:val="left"/>
              <w:rPr>
                <w:rFonts w:ascii="Courier New" w:hAnsi="Courier New" w:cs="Courier New"/>
                <w:color w:val="0000FF"/>
                <w:sz w:val="18"/>
                <w:lang w:eastAsia="fi-FI"/>
              </w:rPr>
            </w:pPr>
            <w:r w:rsidRPr="00302119">
              <w:rPr>
                <w:rFonts w:ascii="Courier New" w:hAnsi="Courier New" w:cs="Courier New"/>
                <w:color w:val="000000"/>
                <w:sz w:val="18"/>
                <w:lang w:eastAsia="fi-FI"/>
              </w:rPr>
              <w:t xml:space="preserve">        </w:t>
            </w:r>
            <w:r w:rsidRPr="00E9185D">
              <w:rPr>
                <w:rFonts w:ascii="Courier New" w:hAnsi="Courier New" w:cs="Courier New"/>
                <w:color w:val="0000FF"/>
                <w:sz w:val="18"/>
                <w:lang w:eastAsia="fi-FI"/>
              </w:rPr>
              <w:t>&lt;</w:t>
            </w:r>
            <w:r w:rsidRPr="00E9185D">
              <w:rPr>
                <w:rFonts w:ascii="Courier New" w:hAnsi="Courier New" w:cs="Courier New"/>
                <w:color w:val="800000"/>
                <w:sz w:val="18"/>
                <w:lang w:eastAsia="fi-FI"/>
              </w:rPr>
              <w:t>code</w:t>
            </w:r>
            <w:r w:rsidRPr="00E9185D">
              <w:rPr>
                <w:rFonts w:ascii="Courier New" w:hAnsi="Courier New" w:cs="Courier New"/>
                <w:i/>
                <w:iCs/>
                <w:color w:val="008080"/>
                <w:sz w:val="18"/>
                <w:lang w:eastAsia="fi-FI"/>
              </w:rPr>
              <w:t xml:space="preserve"> </w:t>
            </w:r>
            <w:r w:rsidRPr="00E9185D">
              <w:rPr>
                <w:rFonts w:ascii="Courier New" w:hAnsi="Courier New" w:cs="Courier New"/>
                <w:color w:val="FF0000"/>
                <w:sz w:val="18"/>
                <w:lang w:eastAsia="fi-FI"/>
              </w:rPr>
              <w:t>code</w:t>
            </w:r>
            <w:r w:rsidRPr="00E9185D">
              <w:rPr>
                <w:rFonts w:ascii="Courier New" w:hAnsi="Courier New" w:cs="Courier New"/>
                <w:color w:val="0000FF"/>
                <w:sz w:val="18"/>
                <w:lang w:eastAsia="fi-FI"/>
              </w:rPr>
              <w:t>="</w:t>
            </w:r>
            <w:r w:rsidRPr="00E9185D">
              <w:rPr>
                <w:rFonts w:ascii="Courier New" w:hAnsi="Courier New" w:cs="Courier New"/>
                <w:color w:val="000000"/>
                <w:sz w:val="18"/>
                <w:lang w:eastAsia="fi-FI"/>
              </w:rPr>
              <w:t>81</w:t>
            </w:r>
            <w:r w:rsidRPr="00E9185D">
              <w:rPr>
                <w:rFonts w:ascii="Courier New" w:hAnsi="Courier New" w:cs="Courier New"/>
                <w:color w:val="0000FF"/>
                <w:sz w:val="18"/>
                <w:lang w:eastAsia="fi-FI"/>
              </w:rPr>
              <w:t>"</w:t>
            </w:r>
            <w:r w:rsidRPr="00E9185D">
              <w:rPr>
                <w:rFonts w:ascii="Courier New" w:hAnsi="Courier New" w:cs="Courier New"/>
                <w:i/>
                <w:iCs/>
                <w:color w:val="008080"/>
                <w:sz w:val="18"/>
                <w:lang w:eastAsia="fi-FI"/>
              </w:rPr>
              <w:t xml:space="preserve"> </w:t>
            </w:r>
            <w:r w:rsidRPr="00E9185D">
              <w:rPr>
                <w:rFonts w:ascii="Courier New" w:hAnsi="Courier New" w:cs="Courier New"/>
                <w:color w:val="FF0000"/>
                <w:sz w:val="18"/>
                <w:lang w:eastAsia="fi-FI"/>
              </w:rPr>
              <w:t>codeSystem</w:t>
            </w:r>
            <w:r w:rsidRPr="00E9185D">
              <w:rPr>
                <w:rFonts w:ascii="Courier New" w:hAnsi="Courier New" w:cs="Courier New"/>
                <w:color w:val="0000FF"/>
                <w:sz w:val="18"/>
                <w:lang w:eastAsia="fi-FI"/>
              </w:rPr>
              <w:t>="</w:t>
            </w:r>
            <w:r w:rsidRPr="00E9185D">
              <w:rPr>
                <w:rFonts w:ascii="Courier New" w:hAnsi="Courier New" w:cs="Courier New"/>
                <w:color w:val="000000"/>
                <w:sz w:val="18"/>
                <w:lang w:eastAsia="fi-FI"/>
              </w:rPr>
              <w:t>1.2.246.537.6.12.2002.901.2013</w:t>
            </w:r>
            <w:r w:rsidRPr="00E9185D">
              <w:rPr>
                <w:rFonts w:ascii="Courier New" w:hAnsi="Courier New" w:cs="Courier New"/>
                <w:color w:val="0000FF"/>
                <w:sz w:val="18"/>
                <w:lang w:eastAsia="fi-FI"/>
              </w:rPr>
              <w:t>"</w:t>
            </w:r>
            <w:r w:rsidRPr="00E9185D">
              <w:rPr>
                <w:rFonts w:ascii="Courier New" w:hAnsi="Courier New" w:cs="Courier New"/>
                <w:i/>
                <w:iCs/>
                <w:color w:val="008080"/>
                <w:sz w:val="18"/>
                <w:lang w:eastAsia="fi-FI"/>
              </w:rPr>
              <w:t xml:space="preserve"> </w:t>
            </w:r>
            <w:r w:rsidRPr="00E9185D">
              <w:rPr>
                <w:rFonts w:ascii="Courier New" w:hAnsi="Courier New" w:cs="Courier New"/>
                <w:color w:val="FF0000"/>
                <w:sz w:val="18"/>
                <w:lang w:eastAsia="fi-FI"/>
              </w:rPr>
              <w:t>codeSystemN</w:t>
            </w:r>
            <w:r w:rsidRPr="00E9185D">
              <w:rPr>
                <w:rFonts w:ascii="Courier New" w:hAnsi="Courier New" w:cs="Courier New"/>
                <w:color w:val="FF0000"/>
                <w:sz w:val="18"/>
                <w:lang w:eastAsia="fi-FI"/>
              </w:rPr>
              <w:t>a</w:t>
            </w:r>
            <w:r w:rsidRPr="00E9185D">
              <w:rPr>
                <w:rFonts w:ascii="Courier New" w:hAnsi="Courier New" w:cs="Courier New"/>
                <w:color w:val="FF0000"/>
                <w:sz w:val="18"/>
                <w:lang w:eastAsia="fi-FI"/>
              </w:rPr>
              <w:t>me</w:t>
            </w:r>
            <w:r w:rsidRPr="00E9185D">
              <w:rPr>
                <w:rFonts w:ascii="Courier New" w:hAnsi="Courier New" w:cs="Courier New"/>
                <w:color w:val="0000FF"/>
                <w:sz w:val="18"/>
                <w:lang w:eastAsia="fi-FI"/>
              </w:rPr>
              <w:t>="</w:t>
            </w:r>
            <w:r w:rsidRPr="00E9185D">
              <w:rPr>
                <w:rFonts w:ascii="Courier New" w:hAnsi="Courier New" w:cs="Courier New"/>
                <w:color w:val="000000"/>
                <w:sz w:val="18"/>
                <w:lang w:eastAsia="fi-FI"/>
              </w:rPr>
              <w:t>THL/Tietosisältö - STH01 Hampaiston nykytila 2013</w:t>
            </w:r>
            <w:r w:rsidRPr="00E9185D">
              <w:rPr>
                <w:rFonts w:ascii="Courier New" w:hAnsi="Courier New" w:cs="Courier New"/>
                <w:color w:val="0000FF"/>
                <w:sz w:val="18"/>
                <w:lang w:eastAsia="fi-FI"/>
              </w:rPr>
              <w:t>"</w:t>
            </w:r>
            <w:r w:rsidRPr="00E9185D">
              <w:rPr>
                <w:rFonts w:ascii="Courier New" w:hAnsi="Courier New" w:cs="Courier New"/>
                <w:i/>
                <w:iCs/>
                <w:color w:val="008080"/>
                <w:sz w:val="18"/>
                <w:lang w:eastAsia="fi-FI"/>
              </w:rPr>
              <w:t xml:space="preserve"> </w:t>
            </w:r>
            <w:r w:rsidRPr="00E9185D">
              <w:rPr>
                <w:rFonts w:ascii="Courier New" w:hAnsi="Courier New" w:cs="Courier New"/>
                <w:color w:val="FF0000"/>
                <w:sz w:val="18"/>
                <w:lang w:eastAsia="fi-FI"/>
              </w:rPr>
              <w:t>dis</w:t>
            </w:r>
            <w:r w:rsidRPr="00E9185D">
              <w:rPr>
                <w:rFonts w:ascii="Courier New" w:hAnsi="Courier New" w:cs="Courier New"/>
                <w:color w:val="FF0000"/>
                <w:sz w:val="18"/>
                <w:lang w:eastAsia="fi-FI"/>
              </w:rPr>
              <w:t>p</w:t>
            </w:r>
            <w:r w:rsidRPr="00E9185D">
              <w:rPr>
                <w:rFonts w:ascii="Courier New" w:hAnsi="Courier New" w:cs="Courier New"/>
                <w:color w:val="FF0000"/>
                <w:sz w:val="18"/>
                <w:lang w:eastAsia="fi-FI"/>
              </w:rPr>
              <w:t>layName</w:t>
            </w:r>
            <w:r w:rsidRPr="00E9185D">
              <w:rPr>
                <w:rFonts w:ascii="Courier New" w:hAnsi="Courier New" w:cs="Courier New"/>
                <w:color w:val="0000FF"/>
                <w:sz w:val="18"/>
                <w:lang w:eastAsia="fi-FI"/>
              </w:rPr>
              <w:t>="</w:t>
            </w:r>
            <w:r w:rsidRPr="00E9185D">
              <w:rPr>
                <w:rFonts w:ascii="Courier New" w:hAnsi="Courier New" w:cs="Courier New"/>
                <w:color w:val="000000"/>
                <w:sz w:val="18"/>
                <w:lang w:eastAsia="fi-FI"/>
              </w:rPr>
              <w:t>Hammaskohtainen proteettinen rakenne</w:t>
            </w:r>
            <w:r w:rsidRPr="00E9185D">
              <w:rPr>
                <w:rFonts w:ascii="Courier New" w:hAnsi="Courier New" w:cs="Courier New"/>
                <w:color w:val="0000FF"/>
                <w:sz w:val="18"/>
                <w:lang w:eastAsia="fi-FI"/>
              </w:rPr>
              <w:t>"/&gt;</w:t>
            </w:r>
          </w:p>
          <w:p w14:paraId="2DCD87ED"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text</w:t>
            </w:r>
            <w:r w:rsidRPr="00E9185D">
              <w:rPr>
                <w:rFonts w:ascii="Courier New" w:hAnsi="Courier New" w:cs="Courier New"/>
                <w:color w:val="0000FF"/>
                <w:sz w:val="18"/>
                <w:lang w:val="en-US" w:eastAsia="fi-FI"/>
              </w:rPr>
              <w:t>&gt;</w:t>
            </w:r>
          </w:p>
          <w:p w14:paraId="40E46484"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reference</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value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#OID1.2.246.10.1234567.14.2013.123.1.10.1.33</w:t>
            </w:r>
            <w:r w:rsidRPr="00E9185D">
              <w:rPr>
                <w:rFonts w:ascii="Courier New" w:hAnsi="Courier New" w:cs="Courier New"/>
                <w:color w:val="0000FF"/>
                <w:sz w:val="18"/>
                <w:lang w:val="en-US" w:eastAsia="fi-FI"/>
              </w:rPr>
              <w:t>"/&gt;</w:t>
            </w:r>
          </w:p>
          <w:p w14:paraId="14F0F87E"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text</w:t>
            </w:r>
            <w:r w:rsidRPr="00E9185D">
              <w:rPr>
                <w:rFonts w:ascii="Courier New" w:hAnsi="Courier New" w:cs="Courier New"/>
                <w:color w:val="0000FF"/>
                <w:sz w:val="18"/>
                <w:lang w:val="en-US" w:eastAsia="fi-FI"/>
              </w:rPr>
              <w:t>&gt;</w:t>
            </w:r>
          </w:p>
          <w:p w14:paraId="7B79B9C2" w14:textId="77777777" w:rsidR="00143531" w:rsidRPr="004E48A5" w:rsidRDefault="00E9185D" w:rsidP="00E9185D">
            <w:pPr>
              <w:autoSpaceDE w:val="0"/>
              <w:autoSpaceDN w:val="0"/>
              <w:adjustRightInd w:val="0"/>
              <w:ind w:left="1136" w:hanging="1136"/>
              <w:jc w:val="left"/>
              <w:rPr>
                <w:rFonts w:ascii="Courier New" w:hAnsi="Courier New" w:cs="Courier New"/>
                <w:sz w:val="18"/>
                <w:szCs w:val="18"/>
                <w:lang w:val="en-US"/>
              </w:rPr>
            </w:pPr>
            <w:r w:rsidRPr="004431F8">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value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xsi:type</w:t>
            </w:r>
            <w:r w:rsidRPr="004E48A5">
              <w:rPr>
                <w:rFonts w:ascii="Courier New" w:hAnsi="Courier New" w:cs="Courier New"/>
                <w:color w:val="0000FF"/>
                <w:sz w:val="18"/>
                <w:lang w:val="en-US" w:eastAsia="fi-FI"/>
              </w:rPr>
              <w:t>="</w:t>
            </w:r>
            <w:del w:id="596" w:author="Tekijä">
              <w:r w:rsidRPr="004E48A5" w:rsidDel="00B4787B">
                <w:rPr>
                  <w:rFonts w:ascii="Courier New" w:hAnsi="Courier New" w:cs="Courier New"/>
                  <w:color w:val="000000"/>
                  <w:sz w:val="18"/>
                  <w:lang w:val="en-US" w:eastAsia="fi-FI"/>
                </w:rPr>
                <w:delText>CD</w:delText>
              </w:r>
            </w:del>
            <w:ins w:id="597" w:author="Tekijä">
              <w:r w:rsidR="00B4787B" w:rsidRPr="004E48A5">
                <w:rPr>
                  <w:rFonts w:ascii="Courier New" w:hAnsi="Courier New" w:cs="Courier New"/>
                  <w:color w:val="000000"/>
                  <w:sz w:val="18"/>
                  <w:lang w:val="en-US" w:eastAsia="fi-FI"/>
                </w:rPr>
                <w:t>CV</w:t>
              </w:r>
            </w:ins>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31</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1.2.246.537.6.687.2013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w:t>
            </w:r>
            <w:r w:rsidRPr="004E48A5">
              <w:rPr>
                <w:rFonts w:ascii="Courier New" w:hAnsi="Courier New" w:cs="Courier New"/>
                <w:color w:val="FF0000"/>
                <w:sz w:val="18"/>
                <w:lang w:val="en-US" w:eastAsia="fi-FI"/>
              </w:rPr>
              <w:t>s</w:t>
            </w:r>
            <w:r w:rsidRPr="004E48A5">
              <w:rPr>
                <w:rFonts w:ascii="Courier New" w:hAnsi="Courier New" w:cs="Courier New"/>
                <w:color w:val="FF0000"/>
                <w:sz w:val="18"/>
                <w:lang w:val="en-US" w:eastAsia="fi-FI"/>
              </w:rPr>
              <w:t>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STH - STH27 Hampaaseen tehdyn proteettisen rakenteen tyyppi 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displayName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Implanttijatke metalli</w:t>
            </w:r>
            <w:r w:rsidRPr="004E48A5">
              <w:rPr>
                <w:rFonts w:ascii="Courier New" w:hAnsi="Courier New" w:cs="Courier New"/>
                <w:color w:val="0000FF"/>
                <w:sz w:val="18"/>
                <w:lang w:val="en-US" w:eastAsia="fi-FI"/>
              </w:rPr>
              <w:t>"/&gt;</w:t>
            </w:r>
          </w:p>
        </w:tc>
      </w:tr>
    </w:tbl>
    <w:p w14:paraId="0FF4E7F1" w14:textId="77777777" w:rsidR="00143531" w:rsidRPr="00143531" w:rsidRDefault="00143531" w:rsidP="008E33EF">
      <w:pPr>
        <w:pStyle w:val="Otsikko3"/>
      </w:pPr>
      <w:bookmarkStart w:id="598" w:name="_Toc377399101"/>
      <w:bookmarkStart w:id="599" w:name="_Toc436732548"/>
      <w:r w:rsidRPr="00143531">
        <w:t>Implanttikruunun tyyppi ja luun määrä implantin kaulaosan ympärillä</w:t>
      </w:r>
      <w:bookmarkEnd w:id="598"/>
      <w:bookmarkEnd w:id="599"/>
    </w:p>
    <w:p w14:paraId="4172CF95" w14:textId="77777777" w:rsidR="00143531" w:rsidRPr="00143531" w:rsidRDefault="00143531" w:rsidP="00143531">
      <w:r w:rsidRPr="00143531">
        <w:t>Hammaskohtaisen proteettisen rakenteen tietoja täydennetään observation:eissa implanttikruunun tyypillä STH27A luokituksella ja luun määrällä implantin kaulaosan ympärillä STH27C luokitu</w:t>
      </w:r>
      <w:r w:rsidRPr="00143531">
        <w:t>k</w:t>
      </w:r>
      <w:r w:rsidRPr="00143531">
        <w:t>sella.</w:t>
      </w:r>
    </w:p>
    <w:p w14:paraId="6C926875" w14:textId="77777777" w:rsidR="00143531" w:rsidRPr="00143531" w:rsidRDefault="00143531" w:rsidP="00143531">
      <w:r w:rsidRPr="00143531">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143531" w:rsidRPr="00143531" w14:paraId="43F9A0AF" w14:textId="77777777" w:rsidTr="00143531">
        <w:tc>
          <w:tcPr>
            <w:tcW w:w="9779" w:type="dxa"/>
            <w:tcBorders>
              <w:top w:val="single" w:sz="4" w:space="0" w:color="000000"/>
              <w:left w:val="single" w:sz="4" w:space="0" w:color="000000"/>
              <w:bottom w:val="single" w:sz="4" w:space="0" w:color="000000"/>
              <w:right w:val="single" w:sz="4" w:space="0" w:color="000000"/>
            </w:tcBorders>
            <w:hideMark/>
          </w:tcPr>
          <w:p w14:paraId="47BE4ED5"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entryRelationship</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typeCode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COMP</w:t>
            </w:r>
            <w:r w:rsidRPr="00E9185D">
              <w:rPr>
                <w:rFonts w:ascii="Courier New" w:hAnsi="Courier New" w:cs="Courier New"/>
                <w:color w:val="0000FF"/>
                <w:sz w:val="18"/>
                <w:lang w:val="en-US" w:eastAsia="fi-FI"/>
              </w:rPr>
              <w:t>"&gt;</w:t>
            </w:r>
          </w:p>
          <w:p w14:paraId="6AE324CE"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474747"/>
                <w:sz w:val="18"/>
                <w:lang w:val="en-US" w:eastAsia="fi-FI"/>
              </w:rPr>
              <w:t xml:space="preserve"> Implanttikruunun tyyppi </w:t>
            </w:r>
            <w:r w:rsidRPr="00E9185D">
              <w:rPr>
                <w:rFonts w:ascii="Courier New" w:hAnsi="Courier New" w:cs="Courier New"/>
                <w:color w:val="0000FF"/>
                <w:sz w:val="18"/>
                <w:lang w:val="en-US" w:eastAsia="fi-FI"/>
              </w:rPr>
              <w:t>--&gt;</w:t>
            </w:r>
          </w:p>
          <w:p w14:paraId="2707F477"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observation</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classCode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COND</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moodCode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EVN</w:t>
            </w:r>
            <w:r w:rsidRPr="00E9185D">
              <w:rPr>
                <w:rFonts w:ascii="Courier New" w:hAnsi="Courier New" w:cs="Courier New"/>
                <w:color w:val="0000FF"/>
                <w:sz w:val="18"/>
                <w:lang w:val="en-US" w:eastAsia="fi-FI"/>
              </w:rPr>
              <w:t>"&gt;</w:t>
            </w:r>
          </w:p>
          <w:p w14:paraId="773A35FF" w14:textId="77777777" w:rsidR="00E9185D" w:rsidRPr="00E9185D" w:rsidRDefault="00E9185D" w:rsidP="00E9185D">
            <w:pPr>
              <w:autoSpaceDE w:val="0"/>
              <w:autoSpaceDN w:val="0"/>
              <w:adjustRightInd w:val="0"/>
              <w:ind w:left="1136" w:hanging="1136"/>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code</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82</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codeSystem</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1.2.246.537.6.12.2002.901.2013</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codeSy</w:t>
            </w:r>
            <w:r w:rsidRPr="00E9185D">
              <w:rPr>
                <w:rFonts w:ascii="Courier New" w:hAnsi="Courier New" w:cs="Courier New"/>
                <w:color w:val="FF0000"/>
                <w:sz w:val="18"/>
                <w:lang w:val="en-US" w:eastAsia="fi-FI"/>
              </w:rPr>
              <w:t>s</w:t>
            </w:r>
            <w:r w:rsidRPr="00E9185D">
              <w:rPr>
                <w:rFonts w:ascii="Courier New" w:hAnsi="Courier New" w:cs="Courier New"/>
                <w:color w:val="FF0000"/>
                <w:sz w:val="18"/>
                <w:lang w:val="en-US" w:eastAsia="fi-FI"/>
              </w:rPr>
              <w:t>temName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THL/Tietosisältö - STH01 Hampaiston nykytila 2013</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displa</w:t>
            </w:r>
            <w:r w:rsidRPr="00E9185D">
              <w:rPr>
                <w:rFonts w:ascii="Courier New" w:hAnsi="Courier New" w:cs="Courier New"/>
                <w:color w:val="FF0000"/>
                <w:sz w:val="18"/>
                <w:lang w:val="en-US" w:eastAsia="fi-FI"/>
              </w:rPr>
              <w:t>y</w:t>
            </w:r>
            <w:r w:rsidRPr="00E9185D">
              <w:rPr>
                <w:rFonts w:ascii="Courier New" w:hAnsi="Courier New" w:cs="Courier New"/>
                <w:color w:val="FF0000"/>
                <w:sz w:val="18"/>
                <w:lang w:val="en-US" w:eastAsia="fi-FI"/>
              </w:rPr>
              <w:t>Name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Implanttikruunun tyyppi</w:t>
            </w:r>
            <w:r w:rsidRPr="00E9185D">
              <w:rPr>
                <w:rFonts w:ascii="Courier New" w:hAnsi="Courier New" w:cs="Courier New"/>
                <w:color w:val="0000FF"/>
                <w:sz w:val="18"/>
                <w:lang w:val="en-US" w:eastAsia="fi-FI"/>
              </w:rPr>
              <w:t>"/&gt;</w:t>
            </w:r>
          </w:p>
          <w:p w14:paraId="0F365D65" w14:textId="77777777" w:rsidR="00E9185D" w:rsidRPr="00E9185D" w:rsidDel="006E3906" w:rsidRDefault="00E9185D" w:rsidP="00E9185D">
            <w:pPr>
              <w:autoSpaceDE w:val="0"/>
              <w:autoSpaceDN w:val="0"/>
              <w:adjustRightInd w:val="0"/>
              <w:jc w:val="left"/>
              <w:rPr>
                <w:del w:id="600" w:author="Tekijä"/>
                <w:rFonts w:ascii="Courier New" w:hAnsi="Courier New" w:cs="Courier New"/>
                <w:color w:val="0000FF"/>
                <w:sz w:val="18"/>
                <w:lang w:val="en-US" w:eastAsia="fi-FI"/>
              </w:rPr>
            </w:pPr>
            <w:del w:id="601" w:author="Tekijä">
              <w:r w:rsidRPr="00E9185D" w:rsidDel="006E3906">
                <w:rPr>
                  <w:rFonts w:ascii="Courier New" w:hAnsi="Courier New" w:cs="Courier New"/>
                  <w:color w:val="000000"/>
                  <w:sz w:val="18"/>
                  <w:lang w:val="en-US" w:eastAsia="fi-FI"/>
                </w:rPr>
                <w:delText xml:space="preserve">        </w:delText>
              </w:r>
              <w:r w:rsidRPr="00E9185D" w:rsidDel="006E3906">
                <w:rPr>
                  <w:rFonts w:ascii="Courier New" w:hAnsi="Courier New" w:cs="Courier New"/>
                  <w:color w:val="0000FF"/>
                  <w:sz w:val="18"/>
                  <w:lang w:val="en-US" w:eastAsia="fi-FI"/>
                </w:rPr>
                <w:delText>&lt;</w:delText>
              </w:r>
              <w:r w:rsidRPr="00E9185D" w:rsidDel="006E3906">
                <w:rPr>
                  <w:rFonts w:ascii="Courier New" w:hAnsi="Courier New" w:cs="Courier New"/>
                  <w:color w:val="800000"/>
                  <w:sz w:val="18"/>
                  <w:lang w:val="en-US" w:eastAsia="fi-FI"/>
                </w:rPr>
                <w:delText>text</w:delText>
              </w:r>
              <w:r w:rsidRPr="00E9185D" w:rsidDel="006E3906">
                <w:rPr>
                  <w:rFonts w:ascii="Courier New" w:hAnsi="Courier New" w:cs="Courier New"/>
                  <w:color w:val="0000FF"/>
                  <w:sz w:val="18"/>
                  <w:lang w:val="en-US" w:eastAsia="fi-FI"/>
                </w:rPr>
                <w:delText>&gt;</w:delText>
              </w:r>
            </w:del>
          </w:p>
          <w:p w14:paraId="33A99295" w14:textId="77777777" w:rsidR="00E9185D" w:rsidRPr="00E9185D" w:rsidDel="006E3906" w:rsidRDefault="00E9185D" w:rsidP="00E9185D">
            <w:pPr>
              <w:autoSpaceDE w:val="0"/>
              <w:autoSpaceDN w:val="0"/>
              <w:adjustRightInd w:val="0"/>
              <w:jc w:val="left"/>
              <w:rPr>
                <w:del w:id="602" w:author="Tekijä"/>
                <w:rFonts w:ascii="Courier New" w:hAnsi="Courier New" w:cs="Courier New"/>
                <w:color w:val="0000FF"/>
                <w:sz w:val="18"/>
                <w:lang w:val="en-US" w:eastAsia="fi-FI"/>
              </w:rPr>
            </w:pPr>
            <w:del w:id="603" w:author="Tekijä">
              <w:r w:rsidRPr="00E9185D" w:rsidDel="006E3906">
                <w:rPr>
                  <w:rFonts w:ascii="Courier New" w:hAnsi="Courier New" w:cs="Courier New"/>
                  <w:color w:val="000000"/>
                  <w:sz w:val="18"/>
                  <w:lang w:val="en-US" w:eastAsia="fi-FI"/>
                </w:rPr>
                <w:delText xml:space="preserve">          </w:delText>
              </w:r>
              <w:r w:rsidRPr="00E9185D" w:rsidDel="006E3906">
                <w:rPr>
                  <w:rFonts w:ascii="Courier New" w:hAnsi="Courier New" w:cs="Courier New"/>
                  <w:color w:val="0000FF"/>
                  <w:sz w:val="18"/>
                  <w:lang w:val="en-US" w:eastAsia="fi-FI"/>
                </w:rPr>
                <w:delText>&lt;</w:delText>
              </w:r>
              <w:r w:rsidRPr="00E9185D" w:rsidDel="006E3906">
                <w:rPr>
                  <w:rFonts w:ascii="Courier New" w:hAnsi="Courier New" w:cs="Courier New"/>
                  <w:color w:val="800000"/>
                  <w:sz w:val="18"/>
                  <w:lang w:val="en-US" w:eastAsia="fi-FI"/>
                </w:rPr>
                <w:delText>reference</w:delText>
              </w:r>
              <w:r w:rsidRPr="00E9185D" w:rsidDel="006E3906">
                <w:rPr>
                  <w:rFonts w:ascii="Courier New" w:hAnsi="Courier New" w:cs="Courier New"/>
                  <w:i/>
                  <w:iCs/>
                  <w:color w:val="008080"/>
                  <w:sz w:val="18"/>
                  <w:lang w:val="en-US" w:eastAsia="fi-FI"/>
                </w:rPr>
                <w:delText xml:space="preserve"> </w:delText>
              </w:r>
              <w:r w:rsidRPr="00E9185D" w:rsidDel="006E3906">
                <w:rPr>
                  <w:rFonts w:ascii="Courier New" w:hAnsi="Courier New" w:cs="Courier New"/>
                  <w:color w:val="FF0000"/>
                  <w:sz w:val="18"/>
                  <w:lang w:val="en-US" w:eastAsia="fi-FI"/>
                </w:rPr>
                <w:delText>value</w:delText>
              </w:r>
              <w:r w:rsidRPr="00E9185D" w:rsidDel="006E3906">
                <w:rPr>
                  <w:rFonts w:ascii="Courier New" w:hAnsi="Courier New" w:cs="Courier New"/>
                  <w:color w:val="0000FF"/>
                  <w:sz w:val="18"/>
                  <w:lang w:val="en-US" w:eastAsia="fi-FI"/>
                </w:rPr>
                <w:delText>="</w:delText>
              </w:r>
              <w:r w:rsidRPr="00E9185D" w:rsidDel="006E3906">
                <w:rPr>
                  <w:rFonts w:ascii="Courier New" w:hAnsi="Courier New" w:cs="Courier New"/>
                  <w:color w:val="000000"/>
                  <w:sz w:val="18"/>
                  <w:lang w:val="en-US" w:eastAsia="fi-FI"/>
                </w:rPr>
                <w:delText>#OID1.2.246.10.1234567.14.2013.123.1.10.1.34</w:delText>
              </w:r>
              <w:r w:rsidRPr="00E9185D" w:rsidDel="006E3906">
                <w:rPr>
                  <w:rFonts w:ascii="Courier New" w:hAnsi="Courier New" w:cs="Courier New"/>
                  <w:color w:val="0000FF"/>
                  <w:sz w:val="18"/>
                  <w:lang w:val="en-US" w:eastAsia="fi-FI"/>
                </w:rPr>
                <w:delText>"/&gt;</w:delText>
              </w:r>
            </w:del>
          </w:p>
          <w:p w14:paraId="0B691C06" w14:textId="77777777" w:rsidR="00E9185D" w:rsidRPr="00E9185D" w:rsidDel="006E3906" w:rsidRDefault="00E9185D" w:rsidP="00E9185D">
            <w:pPr>
              <w:autoSpaceDE w:val="0"/>
              <w:autoSpaceDN w:val="0"/>
              <w:adjustRightInd w:val="0"/>
              <w:jc w:val="left"/>
              <w:rPr>
                <w:del w:id="604" w:author="Tekijä"/>
                <w:rFonts w:ascii="Courier New" w:hAnsi="Courier New" w:cs="Courier New"/>
                <w:color w:val="0000FF"/>
                <w:sz w:val="18"/>
                <w:lang w:val="en-US" w:eastAsia="fi-FI"/>
              </w:rPr>
            </w:pPr>
            <w:del w:id="605" w:author="Tekijä">
              <w:r w:rsidRPr="00E9185D" w:rsidDel="006E3906">
                <w:rPr>
                  <w:rFonts w:ascii="Courier New" w:hAnsi="Courier New" w:cs="Courier New"/>
                  <w:color w:val="000000"/>
                  <w:sz w:val="18"/>
                  <w:lang w:val="en-US" w:eastAsia="fi-FI"/>
                </w:rPr>
                <w:delText xml:space="preserve">        </w:delText>
              </w:r>
              <w:r w:rsidRPr="00E9185D" w:rsidDel="006E3906">
                <w:rPr>
                  <w:rFonts w:ascii="Courier New" w:hAnsi="Courier New" w:cs="Courier New"/>
                  <w:color w:val="0000FF"/>
                  <w:sz w:val="18"/>
                  <w:lang w:val="en-US" w:eastAsia="fi-FI"/>
                </w:rPr>
                <w:delText>&lt;/</w:delText>
              </w:r>
              <w:r w:rsidRPr="00E9185D" w:rsidDel="006E3906">
                <w:rPr>
                  <w:rFonts w:ascii="Courier New" w:hAnsi="Courier New" w:cs="Courier New"/>
                  <w:color w:val="800000"/>
                  <w:sz w:val="18"/>
                  <w:lang w:val="en-US" w:eastAsia="fi-FI"/>
                </w:rPr>
                <w:delText>text</w:delText>
              </w:r>
              <w:r w:rsidRPr="00E9185D" w:rsidDel="006E3906">
                <w:rPr>
                  <w:rFonts w:ascii="Courier New" w:hAnsi="Courier New" w:cs="Courier New"/>
                  <w:color w:val="0000FF"/>
                  <w:sz w:val="18"/>
                  <w:lang w:val="en-US" w:eastAsia="fi-FI"/>
                </w:rPr>
                <w:delText>&gt;</w:delText>
              </w:r>
            </w:del>
          </w:p>
          <w:p w14:paraId="5A64C701" w14:textId="77777777" w:rsidR="00E9185D" w:rsidRPr="00E9185D" w:rsidRDefault="00E9185D" w:rsidP="00E9185D">
            <w:pPr>
              <w:autoSpaceDE w:val="0"/>
              <w:autoSpaceDN w:val="0"/>
              <w:adjustRightInd w:val="0"/>
              <w:ind w:left="1136" w:hanging="1136"/>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value</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xsi:type</w:t>
            </w:r>
            <w:r w:rsidRPr="00E9185D">
              <w:rPr>
                <w:rFonts w:ascii="Courier New" w:hAnsi="Courier New" w:cs="Courier New"/>
                <w:color w:val="0000FF"/>
                <w:sz w:val="18"/>
                <w:lang w:val="en-US" w:eastAsia="fi-FI"/>
              </w:rPr>
              <w:t>="</w:t>
            </w:r>
            <w:del w:id="606" w:author="Tekijä">
              <w:r w:rsidRPr="00E9185D" w:rsidDel="00B4787B">
                <w:rPr>
                  <w:rFonts w:ascii="Courier New" w:hAnsi="Courier New" w:cs="Courier New"/>
                  <w:color w:val="000000"/>
                  <w:sz w:val="18"/>
                  <w:lang w:val="en-US" w:eastAsia="fi-FI"/>
                </w:rPr>
                <w:delText>CD</w:delText>
              </w:r>
            </w:del>
            <w:ins w:id="607" w:author="Tekijä">
              <w:r w:rsidR="00B4787B">
                <w:rPr>
                  <w:rFonts w:ascii="Courier New" w:hAnsi="Courier New" w:cs="Courier New"/>
                  <w:color w:val="000000"/>
                  <w:sz w:val="18"/>
                  <w:lang w:val="en-US" w:eastAsia="fi-FI"/>
                </w:rPr>
                <w:t>CV</w:t>
              </w:r>
            </w:ins>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131</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codeSystem</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1.2.246.537.6.720.2013</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codeSy</w:t>
            </w:r>
            <w:r w:rsidRPr="00E9185D">
              <w:rPr>
                <w:rFonts w:ascii="Courier New" w:hAnsi="Courier New" w:cs="Courier New"/>
                <w:color w:val="FF0000"/>
                <w:sz w:val="18"/>
                <w:lang w:val="en-US" w:eastAsia="fi-FI"/>
              </w:rPr>
              <w:t>s</w:t>
            </w:r>
            <w:r w:rsidRPr="00E9185D">
              <w:rPr>
                <w:rFonts w:ascii="Courier New" w:hAnsi="Courier New" w:cs="Courier New"/>
                <w:color w:val="FF0000"/>
                <w:sz w:val="18"/>
                <w:lang w:val="en-US" w:eastAsia="fi-FI"/>
              </w:rPr>
              <w:t>temName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STH - STH27A Implanttikruunun tyyppi 2013</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displayName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Ruuvattava</w:t>
            </w:r>
            <w:r w:rsidRPr="00E9185D">
              <w:rPr>
                <w:rFonts w:ascii="Courier New" w:hAnsi="Courier New" w:cs="Courier New"/>
                <w:color w:val="0000FF"/>
                <w:sz w:val="18"/>
                <w:lang w:val="en-US" w:eastAsia="fi-FI"/>
              </w:rPr>
              <w:t>"/&gt;</w:t>
            </w:r>
          </w:p>
          <w:p w14:paraId="67334D60"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observation</w:t>
            </w:r>
            <w:r w:rsidRPr="00E9185D">
              <w:rPr>
                <w:rFonts w:ascii="Courier New" w:hAnsi="Courier New" w:cs="Courier New"/>
                <w:color w:val="0000FF"/>
                <w:sz w:val="18"/>
                <w:lang w:val="en-US" w:eastAsia="fi-FI"/>
              </w:rPr>
              <w:t>&gt;</w:t>
            </w:r>
          </w:p>
          <w:p w14:paraId="362C37D0"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entryRelationship</w:t>
            </w:r>
            <w:r w:rsidRPr="00E9185D">
              <w:rPr>
                <w:rFonts w:ascii="Courier New" w:hAnsi="Courier New" w:cs="Courier New"/>
                <w:color w:val="0000FF"/>
                <w:sz w:val="18"/>
                <w:lang w:val="en-US" w:eastAsia="fi-FI"/>
              </w:rPr>
              <w:t>&gt;</w:t>
            </w:r>
          </w:p>
          <w:p w14:paraId="5965FB88"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entryRelationship</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typeCode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COMP</w:t>
            </w:r>
            <w:r w:rsidRPr="00E9185D">
              <w:rPr>
                <w:rFonts w:ascii="Courier New" w:hAnsi="Courier New" w:cs="Courier New"/>
                <w:color w:val="0000FF"/>
                <w:sz w:val="18"/>
                <w:lang w:val="en-US" w:eastAsia="fi-FI"/>
              </w:rPr>
              <w:t>"&gt;</w:t>
            </w:r>
          </w:p>
          <w:p w14:paraId="386F697F" w14:textId="77777777" w:rsidR="00E9185D" w:rsidRPr="00E9185D" w:rsidRDefault="00E9185D" w:rsidP="00E9185D">
            <w:pPr>
              <w:autoSpaceDE w:val="0"/>
              <w:autoSpaceDN w:val="0"/>
              <w:adjustRightInd w:val="0"/>
              <w:jc w:val="left"/>
              <w:rPr>
                <w:rFonts w:ascii="Courier New" w:hAnsi="Courier New" w:cs="Courier New"/>
                <w:color w:val="0000FF"/>
                <w:sz w:val="18"/>
                <w:lang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eastAsia="fi-FI"/>
              </w:rPr>
              <w:t>&lt;!--</w:t>
            </w:r>
            <w:r w:rsidRPr="00E9185D">
              <w:rPr>
                <w:rFonts w:ascii="Courier New" w:hAnsi="Courier New" w:cs="Courier New"/>
                <w:color w:val="474747"/>
                <w:sz w:val="18"/>
                <w:lang w:eastAsia="fi-FI"/>
              </w:rPr>
              <w:t xml:space="preserve"> Luun määrä implantin kaulaosan ympärillä </w:t>
            </w:r>
            <w:r w:rsidRPr="00E9185D">
              <w:rPr>
                <w:rFonts w:ascii="Courier New" w:hAnsi="Courier New" w:cs="Courier New"/>
                <w:color w:val="0000FF"/>
                <w:sz w:val="18"/>
                <w:lang w:eastAsia="fi-FI"/>
              </w:rPr>
              <w:t>--&gt;</w:t>
            </w:r>
          </w:p>
          <w:p w14:paraId="252F05DB"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observation</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classCode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COND</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moodCode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EVN</w:t>
            </w:r>
            <w:r w:rsidRPr="00E9185D">
              <w:rPr>
                <w:rFonts w:ascii="Courier New" w:hAnsi="Courier New" w:cs="Courier New"/>
                <w:color w:val="0000FF"/>
                <w:sz w:val="18"/>
                <w:lang w:val="en-US" w:eastAsia="fi-FI"/>
              </w:rPr>
              <w:t>"&gt;</w:t>
            </w:r>
          </w:p>
          <w:p w14:paraId="1800586F" w14:textId="77777777" w:rsidR="00E9185D" w:rsidRPr="004E48A5" w:rsidRDefault="00E9185D" w:rsidP="00E9185D">
            <w:pPr>
              <w:autoSpaceDE w:val="0"/>
              <w:autoSpaceDN w:val="0"/>
              <w:adjustRightInd w:val="0"/>
              <w:ind w:left="1136" w:hanging="1136"/>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code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83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1.2.246.537.6.12.2002.901.2013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w:t>
            </w:r>
            <w:r w:rsidRPr="004E48A5">
              <w:rPr>
                <w:rFonts w:ascii="Courier New" w:hAnsi="Courier New" w:cs="Courier New"/>
                <w:color w:val="FF0000"/>
                <w:sz w:val="18"/>
                <w:lang w:val="en-US" w:eastAsia="fi-FI"/>
              </w:rPr>
              <w:t>s</w:t>
            </w:r>
            <w:r w:rsidRPr="004E48A5">
              <w:rPr>
                <w:rFonts w:ascii="Courier New" w:hAnsi="Courier New" w:cs="Courier New"/>
                <w:color w:val="FF0000"/>
                <w:sz w:val="18"/>
                <w:lang w:val="en-US" w:eastAsia="fi-FI"/>
              </w:rPr>
              <w:t>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THL/Tietosisältö - STH01 Hampaiston nykytila 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displayName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Luun määrä implantin kaulaosan ympärillä</w:t>
            </w:r>
            <w:r w:rsidRPr="004E48A5">
              <w:rPr>
                <w:rFonts w:ascii="Courier New" w:hAnsi="Courier New" w:cs="Courier New"/>
                <w:color w:val="0000FF"/>
                <w:sz w:val="18"/>
                <w:lang w:val="en-US" w:eastAsia="fi-FI"/>
              </w:rPr>
              <w:t>"/&gt;</w:t>
            </w:r>
          </w:p>
          <w:p w14:paraId="604D64CD"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text</w:t>
            </w:r>
            <w:r w:rsidRPr="00E9185D">
              <w:rPr>
                <w:rFonts w:ascii="Courier New" w:hAnsi="Courier New" w:cs="Courier New"/>
                <w:color w:val="0000FF"/>
                <w:sz w:val="18"/>
                <w:lang w:val="en-US" w:eastAsia="fi-FI"/>
              </w:rPr>
              <w:t>&gt;</w:t>
            </w:r>
          </w:p>
          <w:p w14:paraId="1420FB72"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reference</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value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#OID1.2.246.10.1234567.14.2013.123.1.10.1.35</w:t>
            </w:r>
            <w:r w:rsidRPr="00E9185D">
              <w:rPr>
                <w:rFonts w:ascii="Courier New" w:hAnsi="Courier New" w:cs="Courier New"/>
                <w:color w:val="0000FF"/>
                <w:sz w:val="18"/>
                <w:lang w:val="en-US" w:eastAsia="fi-FI"/>
              </w:rPr>
              <w:t>"/&gt;</w:t>
            </w:r>
          </w:p>
          <w:p w14:paraId="505AF844"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text</w:t>
            </w:r>
            <w:r w:rsidRPr="00E9185D">
              <w:rPr>
                <w:rFonts w:ascii="Courier New" w:hAnsi="Courier New" w:cs="Courier New"/>
                <w:color w:val="0000FF"/>
                <w:sz w:val="18"/>
                <w:lang w:val="en-US" w:eastAsia="fi-FI"/>
              </w:rPr>
              <w:t>&gt;</w:t>
            </w:r>
          </w:p>
          <w:p w14:paraId="4CF316DA" w14:textId="77777777" w:rsidR="00E9185D" w:rsidRPr="00E9185D" w:rsidRDefault="00E9185D" w:rsidP="00E9185D">
            <w:pPr>
              <w:autoSpaceDE w:val="0"/>
              <w:autoSpaceDN w:val="0"/>
              <w:adjustRightInd w:val="0"/>
              <w:ind w:left="1136" w:hanging="1136"/>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value</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xsi:type</w:t>
            </w:r>
            <w:r w:rsidRPr="00E9185D">
              <w:rPr>
                <w:rFonts w:ascii="Courier New" w:hAnsi="Courier New" w:cs="Courier New"/>
                <w:color w:val="0000FF"/>
                <w:sz w:val="18"/>
                <w:lang w:val="en-US" w:eastAsia="fi-FI"/>
              </w:rPr>
              <w:t>="</w:t>
            </w:r>
            <w:del w:id="608" w:author="Tekijä">
              <w:r w:rsidRPr="00E9185D" w:rsidDel="00B4787B">
                <w:rPr>
                  <w:rFonts w:ascii="Courier New" w:hAnsi="Courier New" w:cs="Courier New"/>
                  <w:color w:val="000000"/>
                  <w:sz w:val="18"/>
                  <w:lang w:val="en-US" w:eastAsia="fi-FI"/>
                </w:rPr>
                <w:delText>CD</w:delText>
              </w:r>
            </w:del>
            <w:ins w:id="609" w:author="Tekijä">
              <w:r w:rsidR="00B4787B">
                <w:rPr>
                  <w:rFonts w:ascii="Courier New" w:hAnsi="Courier New" w:cs="Courier New"/>
                  <w:color w:val="000000"/>
                  <w:sz w:val="18"/>
                  <w:lang w:val="en-US" w:eastAsia="fi-FI"/>
                </w:rPr>
                <w:t>CV</w:t>
              </w:r>
            </w:ins>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101</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codeSystem</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1.2.246.537.6.722.2013</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codeSy</w:t>
            </w:r>
            <w:r w:rsidRPr="00E9185D">
              <w:rPr>
                <w:rFonts w:ascii="Courier New" w:hAnsi="Courier New" w:cs="Courier New"/>
                <w:color w:val="FF0000"/>
                <w:sz w:val="18"/>
                <w:lang w:val="en-US" w:eastAsia="fi-FI"/>
              </w:rPr>
              <w:t>s</w:t>
            </w:r>
            <w:r w:rsidRPr="00E9185D">
              <w:rPr>
                <w:rFonts w:ascii="Courier New" w:hAnsi="Courier New" w:cs="Courier New"/>
                <w:color w:val="FF0000"/>
                <w:sz w:val="18"/>
                <w:lang w:val="en-US" w:eastAsia="fi-FI"/>
              </w:rPr>
              <w:t>temName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STH - STH27C Luun määrä implantin ympärillä 2013</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displa</w:t>
            </w:r>
            <w:r w:rsidRPr="00E9185D">
              <w:rPr>
                <w:rFonts w:ascii="Courier New" w:hAnsi="Courier New" w:cs="Courier New"/>
                <w:color w:val="FF0000"/>
                <w:sz w:val="18"/>
                <w:lang w:val="en-US" w:eastAsia="fi-FI"/>
              </w:rPr>
              <w:t>y</w:t>
            </w:r>
            <w:r w:rsidRPr="00E9185D">
              <w:rPr>
                <w:rFonts w:ascii="Courier New" w:hAnsi="Courier New" w:cs="Courier New"/>
                <w:color w:val="FF0000"/>
                <w:sz w:val="18"/>
                <w:lang w:val="en-US" w:eastAsia="fi-FI"/>
              </w:rPr>
              <w:t>Name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Normaali</w:t>
            </w:r>
            <w:r w:rsidRPr="00E9185D">
              <w:rPr>
                <w:rFonts w:ascii="Courier New" w:hAnsi="Courier New" w:cs="Courier New"/>
                <w:color w:val="0000FF"/>
                <w:sz w:val="18"/>
                <w:lang w:val="en-US" w:eastAsia="fi-FI"/>
              </w:rPr>
              <w:t>"/&gt;</w:t>
            </w:r>
          </w:p>
          <w:p w14:paraId="24C09458"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observation</w:t>
            </w:r>
            <w:r w:rsidRPr="00E9185D">
              <w:rPr>
                <w:rFonts w:ascii="Courier New" w:hAnsi="Courier New" w:cs="Courier New"/>
                <w:color w:val="0000FF"/>
                <w:sz w:val="18"/>
                <w:lang w:val="en-US" w:eastAsia="fi-FI"/>
              </w:rPr>
              <w:t>&gt;</w:t>
            </w:r>
          </w:p>
          <w:p w14:paraId="0B07C412" w14:textId="77777777" w:rsidR="00143531" w:rsidRPr="00143531" w:rsidRDefault="00E9185D" w:rsidP="00E9185D">
            <w:pPr>
              <w:autoSpaceDE w:val="0"/>
              <w:autoSpaceDN w:val="0"/>
              <w:adjustRightInd w:val="0"/>
              <w:jc w:val="left"/>
              <w:rPr>
                <w:rFonts w:ascii="Courier New" w:hAnsi="Courier New" w:cs="Courier New"/>
                <w:sz w:val="18"/>
                <w:szCs w:val="18"/>
              </w:rPr>
            </w:pP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entryRelationship</w:t>
            </w:r>
            <w:r w:rsidRPr="00E9185D">
              <w:rPr>
                <w:rFonts w:ascii="Courier New" w:hAnsi="Courier New" w:cs="Courier New"/>
                <w:color w:val="0000FF"/>
                <w:sz w:val="18"/>
                <w:lang w:val="en-US" w:eastAsia="fi-FI"/>
              </w:rPr>
              <w:t>&gt;</w:t>
            </w:r>
          </w:p>
        </w:tc>
      </w:tr>
    </w:tbl>
    <w:p w14:paraId="5A96319D" w14:textId="77777777" w:rsidR="00143531" w:rsidRPr="00143531" w:rsidRDefault="00143531" w:rsidP="008E33EF">
      <w:pPr>
        <w:pStyle w:val="Otsikko3"/>
        <w:rPr>
          <w:lang w:val="en-US"/>
        </w:rPr>
      </w:pPr>
      <w:bookmarkStart w:id="610" w:name="_Toc377399104"/>
      <w:bookmarkStart w:id="611" w:name="_Toc436732549"/>
      <w:r w:rsidRPr="00143531">
        <w:rPr>
          <w:lang w:val="en-US"/>
        </w:rPr>
        <w:t>Peri-implantiitti ja lisääntynyt liikkuvuus</w:t>
      </w:r>
      <w:bookmarkEnd w:id="610"/>
      <w:bookmarkEnd w:id="611"/>
    </w:p>
    <w:p w14:paraId="4EFA3E48" w14:textId="77777777" w:rsidR="00143531" w:rsidRPr="00143531" w:rsidRDefault="00143531" w:rsidP="00143531">
      <w:r w:rsidRPr="00143531">
        <w:t>Peri-implantiitti –tieto annetaan boolean-tietotyypillä omassa täydentävässä observationissa samoin kuin tieto havaitusta lisääntyneestä liikkuvuudesta implantissa.</w:t>
      </w:r>
    </w:p>
    <w:p w14:paraId="71343FB9" w14:textId="77777777" w:rsidR="00143531" w:rsidRPr="00143531" w:rsidRDefault="00143531" w:rsidP="0014353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143531" w:rsidRPr="00143531" w14:paraId="0FE27CC9" w14:textId="77777777" w:rsidTr="00143531">
        <w:tc>
          <w:tcPr>
            <w:tcW w:w="9779" w:type="dxa"/>
            <w:tcBorders>
              <w:top w:val="single" w:sz="4" w:space="0" w:color="000000"/>
              <w:left w:val="single" w:sz="4" w:space="0" w:color="000000"/>
              <w:bottom w:val="single" w:sz="4" w:space="0" w:color="000000"/>
              <w:right w:val="single" w:sz="4" w:space="0" w:color="000000"/>
            </w:tcBorders>
            <w:hideMark/>
          </w:tcPr>
          <w:p w14:paraId="7C7D87CD"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entryRelationship</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typeCode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COMP</w:t>
            </w:r>
            <w:r w:rsidRPr="00E9185D">
              <w:rPr>
                <w:rFonts w:ascii="Courier New" w:hAnsi="Courier New" w:cs="Courier New"/>
                <w:color w:val="0000FF"/>
                <w:sz w:val="18"/>
                <w:lang w:val="en-US" w:eastAsia="fi-FI"/>
              </w:rPr>
              <w:t>"&gt;</w:t>
            </w:r>
          </w:p>
          <w:p w14:paraId="76CFBD61"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474747"/>
                <w:sz w:val="18"/>
                <w:lang w:val="en-US" w:eastAsia="fi-FI"/>
              </w:rPr>
              <w:t xml:space="preserve"> Peri-implantiitti </w:t>
            </w:r>
            <w:r w:rsidRPr="00E9185D">
              <w:rPr>
                <w:rFonts w:ascii="Courier New" w:hAnsi="Courier New" w:cs="Courier New"/>
                <w:color w:val="0000FF"/>
                <w:sz w:val="18"/>
                <w:lang w:val="en-US" w:eastAsia="fi-FI"/>
              </w:rPr>
              <w:t>--&gt;</w:t>
            </w:r>
          </w:p>
          <w:p w14:paraId="1AA12076"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observation</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classCode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COND</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moodCode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EVN</w:t>
            </w:r>
            <w:r w:rsidRPr="00E9185D">
              <w:rPr>
                <w:rFonts w:ascii="Courier New" w:hAnsi="Courier New" w:cs="Courier New"/>
                <w:color w:val="0000FF"/>
                <w:sz w:val="18"/>
                <w:lang w:val="en-US" w:eastAsia="fi-FI"/>
              </w:rPr>
              <w:t>"&gt;</w:t>
            </w:r>
          </w:p>
          <w:p w14:paraId="326709D6" w14:textId="77777777" w:rsidR="00E9185D" w:rsidRPr="00E9185D" w:rsidRDefault="00E9185D" w:rsidP="00E9185D">
            <w:pPr>
              <w:autoSpaceDE w:val="0"/>
              <w:autoSpaceDN w:val="0"/>
              <w:adjustRightInd w:val="0"/>
              <w:ind w:left="1136" w:hanging="1136"/>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code</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84</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codeSystem</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1.2.246.537.6.12.2002.901.2013</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codeSy</w:t>
            </w:r>
            <w:r w:rsidRPr="00E9185D">
              <w:rPr>
                <w:rFonts w:ascii="Courier New" w:hAnsi="Courier New" w:cs="Courier New"/>
                <w:color w:val="FF0000"/>
                <w:sz w:val="18"/>
                <w:lang w:val="en-US" w:eastAsia="fi-FI"/>
              </w:rPr>
              <w:t>s</w:t>
            </w:r>
            <w:r w:rsidRPr="00E9185D">
              <w:rPr>
                <w:rFonts w:ascii="Courier New" w:hAnsi="Courier New" w:cs="Courier New"/>
                <w:color w:val="FF0000"/>
                <w:sz w:val="18"/>
                <w:lang w:val="en-US" w:eastAsia="fi-FI"/>
              </w:rPr>
              <w:t>temName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THL/Tietosisältö - STH01 Hampaiston nykytila 2013</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displayName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Peri-implantiitti</w:t>
            </w:r>
            <w:r w:rsidRPr="00E9185D">
              <w:rPr>
                <w:rFonts w:ascii="Courier New" w:hAnsi="Courier New" w:cs="Courier New"/>
                <w:color w:val="0000FF"/>
                <w:sz w:val="18"/>
                <w:lang w:val="en-US" w:eastAsia="fi-FI"/>
              </w:rPr>
              <w:t>"/&gt;</w:t>
            </w:r>
          </w:p>
          <w:p w14:paraId="35F12EB5"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text</w:t>
            </w:r>
            <w:r w:rsidRPr="00E9185D">
              <w:rPr>
                <w:rFonts w:ascii="Courier New" w:hAnsi="Courier New" w:cs="Courier New"/>
                <w:color w:val="0000FF"/>
                <w:sz w:val="18"/>
                <w:lang w:val="en-US" w:eastAsia="fi-FI"/>
              </w:rPr>
              <w:t>&gt;</w:t>
            </w:r>
          </w:p>
          <w:p w14:paraId="0099B90A"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reference</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value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#OID1.2.246.10.1234567.14.2013.123.1.10.1.36</w:t>
            </w:r>
            <w:r w:rsidRPr="00E9185D">
              <w:rPr>
                <w:rFonts w:ascii="Courier New" w:hAnsi="Courier New" w:cs="Courier New"/>
                <w:color w:val="0000FF"/>
                <w:sz w:val="18"/>
                <w:lang w:val="en-US" w:eastAsia="fi-FI"/>
              </w:rPr>
              <w:t>"/&gt;</w:t>
            </w:r>
          </w:p>
          <w:p w14:paraId="245C5B99"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text</w:t>
            </w:r>
            <w:r w:rsidRPr="00E9185D">
              <w:rPr>
                <w:rFonts w:ascii="Courier New" w:hAnsi="Courier New" w:cs="Courier New"/>
                <w:color w:val="0000FF"/>
                <w:sz w:val="18"/>
                <w:lang w:val="en-US" w:eastAsia="fi-FI"/>
              </w:rPr>
              <w:t>&gt;</w:t>
            </w:r>
          </w:p>
          <w:p w14:paraId="0632C172"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value</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xsi:type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BL</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value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true</w:t>
            </w:r>
            <w:r w:rsidRPr="00E9185D">
              <w:rPr>
                <w:rFonts w:ascii="Courier New" w:hAnsi="Courier New" w:cs="Courier New"/>
                <w:color w:val="0000FF"/>
                <w:sz w:val="18"/>
                <w:lang w:val="en-US" w:eastAsia="fi-FI"/>
              </w:rPr>
              <w:t>"/&gt;</w:t>
            </w:r>
          </w:p>
          <w:p w14:paraId="6433EE9E"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observation</w:t>
            </w:r>
            <w:r w:rsidRPr="00E9185D">
              <w:rPr>
                <w:rFonts w:ascii="Courier New" w:hAnsi="Courier New" w:cs="Courier New"/>
                <w:color w:val="0000FF"/>
                <w:sz w:val="18"/>
                <w:lang w:val="en-US" w:eastAsia="fi-FI"/>
              </w:rPr>
              <w:t>&gt;</w:t>
            </w:r>
          </w:p>
          <w:p w14:paraId="37560E6F"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entryRelationship</w:t>
            </w:r>
            <w:r w:rsidRPr="00E9185D">
              <w:rPr>
                <w:rFonts w:ascii="Courier New" w:hAnsi="Courier New" w:cs="Courier New"/>
                <w:color w:val="0000FF"/>
                <w:sz w:val="18"/>
                <w:lang w:val="en-US" w:eastAsia="fi-FI"/>
              </w:rPr>
              <w:t>&gt;</w:t>
            </w:r>
          </w:p>
          <w:p w14:paraId="7B749130"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entryRelationship</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typeCode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COMP</w:t>
            </w:r>
            <w:r w:rsidRPr="00E9185D">
              <w:rPr>
                <w:rFonts w:ascii="Courier New" w:hAnsi="Courier New" w:cs="Courier New"/>
                <w:color w:val="0000FF"/>
                <w:sz w:val="18"/>
                <w:lang w:val="en-US" w:eastAsia="fi-FI"/>
              </w:rPr>
              <w:t>"&gt;</w:t>
            </w:r>
          </w:p>
          <w:p w14:paraId="41F2C89C"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474747"/>
                <w:sz w:val="18"/>
                <w:lang w:val="en-US" w:eastAsia="fi-FI"/>
              </w:rPr>
              <w:t xml:space="preserve"> Lisääntynyt liikkuvuus </w:t>
            </w:r>
            <w:r w:rsidRPr="00E9185D">
              <w:rPr>
                <w:rFonts w:ascii="Courier New" w:hAnsi="Courier New" w:cs="Courier New"/>
                <w:color w:val="0000FF"/>
                <w:sz w:val="18"/>
                <w:lang w:val="en-US" w:eastAsia="fi-FI"/>
              </w:rPr>
              <w:t>--&gt;</w:t>
            </w:r>
          </w:p>
          <w:p w14:paraId="1A06F159"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observation</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classCode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COND</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moodCode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EVN</w:t>
            </w:r>
            <w:r w:rsidRPr="00E9185D">
              <w:rPr>
                <w:rFonts w:ascii="Courier New" w:hAnsi="Courier New" w:cs="Courier New"/>
                <w:color w:val="0000FF"/>
                <w:sz w:val="18"/>
                <w:lang w:val="en-US" w:eastAsia="fi-FI"/>
              </w:rPr>
              <w:t>"&gt;</w:t>
            </w:r>
          </w:p>
          <w:p w14:paraId="1765B3A8" w14:textId="77777777" w:rsidR="00E9185D" w:rsidRPr="004E48A5" w:rsidRDefault="00E9185D" w:rsidP="00E9185D">
            <w:pPr>
              <w:autoSpaceDE w:val="0"/>
              <w:autoSpaceDN w:val="0"/>
              <w:adjustRightInd w:val="0"/>
              <w:ind w:left="1136" w:hanging="1136"/>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code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85</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1.2.246.537.6.12.2002.901.2013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w:t>
            </w:r>
            <w:r w:rsidRPr="004E48A5">
              <w:rPr>
                <w:rFonts w:ascii="Courier New" w:hAnsi="Courier New" w:cs="Courier New"/>
                <w:color w:val="FF0000"/>
                <w:sz w:val="18"/>
                <w:lang w:val="en-US" w:eastAsia="fi-FI"/>
              </w:rPr>
              <w:t>s</w:t>
            </w:r>
            <w:r w:rsidRPr="004E48A5">
              <w:rPr>
                <w:rFonts w:ascii="Courier New" w:hAnsi="Courier New" w:cs="Courier New"/>
                <w:color w:val="FF0000"/>
                <w:sz w:val="18"/>
                <w:lang w:val="en-US" w:eastAsia="fi-FI"/>
              </w:rPr>
              <w:t>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THL/Tietosisältö - STH01 Hampaiston nykytila 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w:t>
            </w:r>
            <w:r w:rsidRPr="004E48A5">
              <w:rPr>
                <w:rFonts w:ascii="Courier New" w:hAnsi="Courier New" w:cs="Courier New"/>
                <w:color w:val="FF0000"/>
                <w:sz w:val="18"/>
                <w:lang w:val="en-US" w:eastAsia="fi-FI"/>
              </w:rPr>
              <w:t>y</w:t>
            </w:r>
            <w:r w:rsidRPr="004E48A5">
              <w:rPr>
                <w:rFonts w:ascii="Courier New" w:hAnsi="Courier New" w:cs="Courier New"/>
                <w:color w:val="FF0000"/>
                <w:sz w:val="18"/>
                <w:lang w:val="en-US" w:eastAsia="fi-FI"/>
              </w:rPr>
              <w:t>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Lisääntynyt liikkuvuus</w:t>
            </w:r>
            <w:r w:rsidRPr="004E48A5">
              <w:rPr>
                <w:rFonts w:ascii="Courier New" w:hAnsi="Courier New" w:cs="Courier New"/>
                <w:color w:val="0000FF"/>
                <w:sz w:val="18"/>
                <w:lang w:val="en-US" w:eastAsia="fi-FI"/>
              </w:rPr>
              <w:t>"/&gt;</w:t>
            </w:r>
          </w:p>
          <w:p w14:paraId="33AA0315"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text</w:t>
            </w:r>
            <w:r w:rsidRPr="00E9185D">
              <w:rPr>
                <w:rFonts w:ascii="Courier New" w:hAnsi="Courier New" w:cs="Courier New"/>
                <w:color w:val="0000FF"/>
                <w:sz w:val="18"/>
                <w:lang w:val="en-US" w:eastAsia="fi-FI"/>
              </w:rPr>
              <w:t>&gt;</w:t>
            </w:r>
          </w:p>
          <w:p w14:paraId="1C45084F"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reference</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value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#OID1.2.246.10.1234567.14.2013.123.1.10.1.37</w:t>
            </w:r>
            <w:r w:rsidRPr="00E9185D">
              <w:rPr>
                <w:rFonts w:ascii="Courier New" w:hAnsi="Courier New" w:cs="Courier New"/>
                <w:color w:val="0000FF"/>
                <w:sz w:val="18"/>
                <w:lang w:val="en-US" w:eastAsia="fi-FI"/>
              </w:rPr>
              <w:t>"/&gt;</w:t>
            </w:r>
          </w:p>
          <w:p w14:paraId="1F5C83B6"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text</w:t>
            </w:r>
            <w:r w:rsidRPr="00E9185D">
              <w:rPr>
                <w:rFonts w:ascii="Courier New" w:hAnsi="Courier New" w:cs="Courier New"/>
                <w:color w:val="0000FF"/>
                <w:sz w:val="18"/>
                <w:lang w:val="en-US" w:eastAsia="fi-FI"/>
              </w:rPr>
              <w:t>&gt;</w:t>
            </w:r>
          </w:p>
          <w:p w14:paraId="3B359BC2"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value</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xsi:type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BL</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value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true</w:t>
            </w:r>
            <w:r w:rsidRPr="00E9185D">
              <w:rPr>
                <w:rFonts w:ascii="Courier New" w:hAnsi="Courier New" w:cs="Courier New"/>
                <w:color w:val="0000FF"/>
                <w:sz w:val="18"/>
                <w:lang w:val="en-US" w:eastAsia="fi-FI"/>
              </w:rPr>
              <w:t>"/&gt;</w:t>
            </w:r>
          </w:p>
          <w:p w14:paraId="12A535A0"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observation</w:t>
            </w:r>
            <w:r w:rsidRPr="00E9185D">
              <w:rPr>
                <w:rFonts w:ascii="Courier New" w:hAnsi="Courier New" w:cs="Courier New"/>
                <w:color w:val="0000FF"/>
                <w:sz w:val="18"/>
                <w:lang w:val="en-US" w:eastAsia="fi-FI"/>
              </w:rPr>
              <w:t>&gt;</w:t>
            </w:r>
          </w:p>
          <w:p w14:paraId="6706EDED" w14:textId="77777777" w:rsidR="00143531" w:rsidRPr="00143531" w:rsidRDefault="00E9185D" w:rsidP="00E9185D">
            <w:pPr>
              <w:autoSpaceDE w:val="0"/>
              <w:autoSpaceDN w:val="0"/>
              <w:adjustRightInd w:val="0"/>
              <w:jc w:val="left"/>
              <w:rPr>
                <w:rFonts w:ascii="Courier New" w:hAnsi="Courier New" w:cs="Courier New"/>
                <w:sz w:val="18"/>
                <w:szCs w:val="18"/>
                <w:lang w:val="en-US"/>
              </w:rPr>
            </w:pP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entryRelationship</w:t>
            </w:r>
            <w:r w:rsidRPr="00E9185D">
              <w:rPr>
                <w:rFonts w:ascii="Courier New" w:hAnsi="Courier New" w:cs="Courier New"/>
                <w:color w:val="0000FF"/>
                <w:sz w:val="18"/>
                <w:lang w:val="en-US" w:eastAsia="fi-FI"/>
              </w:rPr>
              <w:t>&gt;</w:t>
            </w:r>
          </w:p>
        </w:tc>
      </w:tr>
    </w:tbl>
    <w:p w14:paraId="7ED9DCC5" w14:textId="77777777" w:rsidR="00143531" w:rsidRPr="00143531" w:rsidRDefault="00143531" w:rsidP="008E33EF">
      <w:pPr>
        <w:pStyle w:val="Otsikko3"/>
      </w:pPr>
      <w:bookmarkStart w:id="612" w:name="_Toc377399107"/>
      <w:bookmarkStart w:id="613" w:name="_Toc436732550"/>
      <w:r w:rsidRPr="00143531">
        <w:t>Implantin tunnusnumero, LOT ja implantin koko</w:t>
      </w:r>
      <w:bookmarkEnd w:id="612"/>
      <w:bookmarkEnd w:id="613"/>
    </w:p>
    <w:p w14:paraId="06F762C9" w14:textId="77777777" w:rsidR="00143531" w:rsidRPr="00143531" w:rsidRDefault="00143531" w:rsidP="00143531">
      <w:r w:rsidRPr="00143531">
        <w:t xml:space="preserve">Implantin yksilöllinen tunnusnumero on II tietotyyppiä samoin kuin implantin erän tunnusnumero, nämä annetaan omissa täydentävissä observation:eissa. </w:t>
      </w:r>
    </w:p>
    <w:p w14:paraId="5B957E2D" w14:textId="77777777" w:rsidR="00143531" w:rsidRPr="00143531" w:rsidRDefault="00143531" w:rsidP="00143531"/>
    <w:p w14:paraId="1116774A" w14:textId="77777777" w:rsidR="00143531" w:rsidRPr="00143531" w:rsidRDefault="00143531" w:rsidP="00143531">
      <w:r w:rsidRPr="00143531">
        <w:t>Implantin pituuden ja alustan halkaisijan tiedot annetaan vapaamuotoise</w:t>
      </w:r>
      <w:r w:rsidR="00C34C25">
        <w:t>na tekstinä</w:t>
      </w:r>
      <w:r w:rsidRPr="00143531">
        <w:t xml:space="preserve"> </w:t>
      </w:r>
      <w:r w:rsidR="00C34C25">
        <w:t>omassa</w:t>
      </w:r>
      <w:r w:rsidRPr="00143531">
        <w:t xml:space="preserve"> täyde</w:t>
      </w:r>
      <w:r w:rsidRPr="00143531">
        <w:t>n</w:t>
      </w:r>
      <w:r w:rsidRPr="00143531">
        <w:t>täväs</w:t>
      </w:r>
      <w:r w:rsidR="00C34C25">
        <w:t>s</w:t>
      </w:r>
      <w:r w:rsidRPr="00143531">
        <w:t>ä observation:is</w:t>
      </w:r>
      <w:r w:rsidR="00C34C25">
        <w:t>s</w:t>
      </w:r>
      <w:r w:rsidRPr="00143531">
        <w:t>a.</w:t>
      </w:r>
    </w:p>
    <w:p w14:paraId="25EB1DC9" w14:textId="77777777" w:rsidR="00143531" w:rsidRPr="00143531" w:rsidRDefault="00143531" w:rsidP="0014353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143531" w:rsidRPr="00143531" w14:paraId="571CB505" w14:textId="77777777" w:rsidTr="00143531">
        <w:tc>
          <w:tcPr>
            <w:tcW w:w="9779" w:type="dxa"/>
            <w:tcBorders>
              <w:top w:val="single" w:sz="4" w:space="0" w:color="000000"/>
              <w:left w:val="single" w:sz="4" w:space="0" w:color="000000"/>
              <w:bottom w:val="single" w:sz="4" w:space="0" w:color="000000"/>
              <w:right w:val="single" w:sz="4" w:space="0" w:color="000000"/>
            </w:tcBorders>
            <w:hideMark/>
          </w:tcPr>
          <w:p w14:paraId="47E281EF"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entryRelationship</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typeCode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COMP</w:t>
            </w:r>
            <w:r w:rsidRPr="00E9185D">
              <w:rPr>
                <w:rFonts w:ascii="Courier New" w:hAnsi="Courier New" w:cs="Courier New"/>
                <w:color w:val="0000FF"/>
                <w:sz w:val="18"/>
                <w:lang w:val="en-US" w:eastAsia="fi-FI"/>
              </w:rPr>
              <w:t>"&gt;</w:t>
            </w:r>
          </w:p>
          <w:p w14:paraId="579F8677"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474747"/>
                <w:sz w:val="18"/>
                <w:lang w:val="en-US" w:eastAsia="fi-FI"/>
              </w:rPr>
              <w:t xml:space="preserve"> Implantin tunnusnumero </w:t>
            </w:r>
            <w:r w:rsidRPr="00E9185D">
              <w:rPr>
                <w:rFonts w:ascii="Courier New" w:hAnsi="Courier New" w:cs="Courier New"/>
                <w:color w:val="0000FF"/>
                <w:sz w:val="18"/>
                <w:lang w:val="en-US" w:eastAsia="fi-FI"/>
              </w:rPr>
              <w:t>--&gt;</w:t>
            </w:r>
          </w:p>
          <w:p w14:paraId="1DF65880"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observation</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classCode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COND</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moodCode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EVN</w:t>
            </w:r>
            <w:r w:rsidRPr="00E9185D">
              <w:rPr>
                <w:rFonts w:ascii="Courier New" w:hAnsi="Courier New" w:cs="Courier New"/>
                <w:color w:val="0000FF"/>
                <w:sz w:val="18"/>
                <w:lang w:val="en-US" w:eastAsia="fi-FI"/>
              </w:rPr>
              <w:t>"&gt;</w:t>
            </w:r>
          </w:p>
          <w:p w14:paraId="0EADF51A" w14:textId="77777777" w:rsidR="00E9185D" w:rsidRPr="00E9185D" w:rsidRDefault="00E9185D" w:rsidP="00E9185D">
            <w:pPr>
              <w:autoSpaceDE w:val="0"/>
              <w:autoSpaceDN w:val="0"/>
              <w:adjustRightInd w:val="0"/>
              <w:ind w:left="1136" w:hanging="1136"/>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code</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86</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codeSystem</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1.2.246.537.6.12.2002.901.2013</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codeSy</w:t>
            </w:r>
            <w:r w:rsidRPr="00E9185D">
              <w:rPr>
                <w:rFonts w:ascii="Courier New" w:hAnsi="Courier New" w:cs="Courier New"/>
                <w:color w:val="FF0000"/>
                <w:sz w:val="18"/>
                <w:lang w:val="en-US" w:eastAsia="fi-FI"/>
              </w:rPr>
              <w:t>s</w:t>
            </w:r>
            <w:r w:rsidRPr="00E9185D">
              <w:rPr>
                <w:rFonts w:ascii="Courier New" w:hAnsi="Courier New" w:cs="Courier New"/>
                <w:color w:val="FF0000"/>
                <w:sz w:val="18"/>
                <w:lang w:val="en-US" w:eastAsia="fi-FI"/>
              </w:rPr>
              <w:t>temName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THL/Tietosisältö - STH01 Hampaiston nykytila 2013</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displa</w:t>
            </w:r>
            <w:r w:rsidRPr="00E9185D">
              <w:rPr>
                <w:rFonts w:ascii="Courier New" w:hAnsi="Courier New" w:cs="Courier New"/>
                <w:color w:val="FF0000"/>
                <w:sz w:val="18"/>
                <w:lang w:val="en-US" w:eastAsia="fi-FI"/>
              </w:rPr>
              <w:t>y</w:t>
            </w:r>
            <w:r w:rsidRPr="00E9185D">
              <w:rPr>
                <w:rFonts w:ascii="Courier New" w:hAnsi="Courier New" w:cs="Courier New"/>
                <w:color w:val="FF0000"/>
                <w:sz w:val="18"/>
                <w:lang w:val="en-US" w:eastAsia="fi-FI"/>
              </w:rPr>
              <w:t>Name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Implantin tunnusnumero</w:t>
            </w:r>
            <w:r w:rsidRPr="00E9185D">
              <w:rPr>
                <w:rFonts w:ascii="Courier New" w:hAnsi="Courier New" w:cs="Courier New"/>
                <w:color w:val="0000FF"/>
                <w:sz w:val="18"/>
                <w:lang w:val="en-US" w:eastAsia="fi-FI"/>
              </w:rPr>
              <w:t>"/&gt;</w:t>
            </w:r>
          </w:p>
          <w:p w14:paraId="42A0AEAD" w14:textId="77777777" w:rsidR="00E9185D" w:rsidRPr="00E9185D" w:rsidDel="00B93F87" w:rsidRDefault="00E9185D" w:rsidP="00E9185D">
            <w:pPr>
              <w:autoSpaceDE w:val="0"/>
              <w:autoSpaceDN w:val="0"/>
              <w:adjustRightInd w:val="0"/>
              <w:jc w:val="left"/>
              <w:rPr>
                <w:del w:id="614" w:author="Tekijä"/>
                <w:rFonts w:ascii="Courier New" w:hAnsi="Courier New" w:cs="Courier New"/>
                <w:color w:val="0000FF"/>
                <w:sz w:val="18"/>
                <w:lang w:val="en-US" w:eastAsia="fi-FI"/>
              </w:rPr>
            </w:pPr>
            <w:del w:id="615" w:author="Tekijä">
              <w:r w:rsidRPr="00E9185D" w:rsidDel="00B93F87">
                <w:rPr>
                  <w:rFonts w:ascii="Courier New" w:hAnsi="Courier New" w:cs="Courier New"/>
                  <w:color w:val="000000"/>
                  <w:sz w:val="18"/>
                  <w:lang w:val="en-US" w:eastAsia="fi-FI"/>
                </w:rPr>
                <w:delText xml:space="preserve">        </w:delText>
              </w:r>
              <w:r w:rsidRPr="00E9185D" w:rsidDel="00B93F87">
                <w:rPr>
                  <w:rFonts w:ascii="Courier New" w:hAnsi="Courier New" w:cs="Courier New"/>
                  <w:color w:val="0000FF"/>
                  <w:sz w:val="18"/>
                  <w:lang w:val="en-US" w:eastAsia="fi-FI"/>
                </w:rPr>
                <w:delText>&lt;</w:delText>
              </w:r>
              <w:r w:rsidRPr="00E9185D" w:rsidDel="00B93F87">
                <w:rPr>
                  <w:rFonts w:ascii="Courier New" w:hAnsi="Courier New" w:cs="Courier New"/>
                  <w:color w:val="800000"/>
                  <w:sz w:val="18"/>
                  <w:lang w:val="en-US" w:eastAsia="fi-FI"/>
                </w:rPr>
                <w:delText>text</w:delText>
              </w:r>
              <w:r w:rsidRPr="00E9185D" w:rsidDel="00B93F87">
                <w:rPr>
                  <w:rFonts w:ascii="Courier New" w:hAnsi="Courier New" w:cs="Courier New"/>
                  <w:color w:val="0000FF"/>
                  <w:sz w:val="18"/>
                  <w:lang w:val="en-US" w:eastAsia="fi-FI"/>
                </w:rPr>
                <w:delText>&gt;</w:delText>
              </w:r>
            </w:del>
          </w:p>
          <w:p w14:paraId="295A0096" w14:textId="77777777" w:rsidR="00E9185D" w:rsidRPr="00E9185D" w:rsidDel="00B93F87" w:rsidRDefault="00E9185D" w:rsidP="00E9185D">
            <w:pPr>
              <w:autoSpaceDE w:val="0"/>
              <w:autoSpaceDN w:val="0"/>
              <w:adjustRightInd w:val="0"/>
              <w:jc w:val="left"/>
              <w:rPr>
                <w:del w:id="616" w:author="Tekijä"/>
                <w:rFonts w:ascii="Courier New" w:hAnsi="Courier New" w:cs="Courier New"/>
                <w:color w:val="0000FF"/>
                <w:sz w:val="18"/>
                <w:lang w:val="en-US" w:eastAsia="fi-FI"/>
              </w:rPr>
            </w:pPr>
            <w:del w:id="617" w:author="Tekijä">
              <w:r w:rsidRPr="00E9185D" w:rsidDel="00B93F87">
                <w:rPr>
                  <w:rFonts w:ascii="Courier New" w:hAnsi="Courier New" w:cs="Courier New"/>
                  <w:color w:val="000000"/>
                  <w:sz w:val="18"/>
                  <w:lang w:val="en-US" w:eastAsia="fi-FI"/>
                </w:rPr>
                <w:delText xml:space="preserve">          </w:delText>
              </w:r>
              <w:r w:rsidRPr="00E9185D" w:rsidDel="00B93F87">
                <w:rPr>
                  <w:rFonts w:ascii="Courier New" w:hAnsi="Courier New" w:cs="Courier New"/>
                  <w:color w:val="0000FF"/>
                  <w:sz w:val="18"/>
                  <w:lang w:val="en-US" w:eastAsia="fi-FI"/>
                </w:rPr>
                <w:delText>&lt;</w:delText>
              </w:r>
              <w:r w:rsidRPr="00E9185D" w:rsidDel="00B93F87">
                <w:rPr>
                  <w:rFonts w:ascii="Courier New" w:hAnsi="Courier New" w:cs="Courier New"/>
                  <w:color w:val="800000"/>
                  <w:sz w:val="18"/>
                  <w:lang w:val="en-US" w:eastAsia="fi-FI"/>
                </w:rPr>
                <w:delText>reference</w:delText>
              </w:r>
              <w:r w:rsidRPr="00E9185D" w:rsidDel="00B93F87">
                <w:rPr>
                  <w:rFonts w:ascii="Courier New" w:hAnsi="Courier New" w:cs="Courier New"/>
                  <w:i/>
                  <w:iCs/>
                  <w:color w:val="008080"/>
                  <w:sz w:val="18"/>
                  <w:lang w:val="en-US" w:eastAsia="fi-FI"/>
                </w:rPr>
                <w:delText xml:space="preserve"> </w:delText>
              </w:r>
              <w:r w:rsidRPr="00E9185D" w:rsidDel="00B93F87">
                <w:rPr>
                  <w:rFonts w:ascii="Courier New" w:hAnsi="Courier New" w:cs="Courier New"/>
                  <w:color w:val="FF0000"/>
                  <w:sz w:val="18"/>
                  <w:lang w:val="en-US" w:eastAsia="fi-FI"/>
                </w:rPr>
                <w:delText>value</w:delText>
              </w:r>
              <w:r w:rsidRPr="00E9185D" w:rsidDel="00B93F87">
                <w:rPr>
                  <w:rFonts w:ascii="Courier New" w:hAnsi="Courier New" w:cs="Courier New"/>
                  <w:color w:val="0000FF"/>
                  <w:sz w:val="18"/>
                  <w:lang w:val="en-US" w:eastAsia="fi-FI"/>
                </w:rPr>
                <w:delText>="</w:delText>
              </w:r>
              <w:r w:rsidRPr="00E9185D" w:rsidDel="00B93F87">
                <w:rPr>
                  <w:rFonts w:ascii="Courier New" w:hAnsi="Courier New" w:cs="Courier New"/>
                  <w:color w:val="000000"/>
                  <w:sz w:val="18"/>
                  <w:lang w:val="en-US" w:eastAsia="fi-FI"/>
                </w:rPr>
                <w:delText>#OID1.2.246.10.1234567.14.2013.123.1.10.1.38</w:delText>
              </w:r>
              <w:r w:rsidRPr="00E9185D" w:rsidDel="00B93F87">
                <w:rPr>
                  <w:rFonts w:ascii="Courier New" w:hAnsi="Courier New" w:cs="Courier New"/>
                  <w:color w:val="0000FF"/>
                  <w:sz w:val="18"/>
                  <w:lang w:val="en-US" w:eastAsia="fi-FI"/>
                </w:rPr>
                <w:delText>"/&gt;</w:delText>
              </w:r>
            </w:del>
          </w:p>
          <w:p w14:paraId="7CD536E2" w14:textId="77777777" w:rsidR="00E9185D" w:rsidRPr="00E9185D" w:rsidDel="00B93F87" w:rsidRDefault="00E9185D" w:rsidP="00E9185D">
            <w:pPr>
              <w:autoSpaceDE w:val="0"/>
              <w:autoSpaceDN w:val="0"/>
              <w:adjustRightInd w:val="0"/>
              <w:jc w:val="left"/>
              <w:rPr>
                <w:del w:id="618" w:author="Tekijä"/>
                <w:rFonts w:ascii="Courier New" w:hAnsi="Courier New" w:cs="Courier New"/>
                <w:color w:val="0000FF"/>
                <w:sz w:val="18"/>
                <w:lang w:val="en-US" w:eastAsia="fi-FI"/>
              </w:rPr>
            </w:pPr>
            <w:del w:id="619" w:author="Tekijä">
              <w:r w:rsidRPr="00E9185D" w:rsidDel="00B93F87">
                <w:rPr>
                  <w:rFonts w:ascii="Courier New" w:hAnsi="Courier New" w:cs="Courier New"/>
                  <w:color w:val="000000"/>
                  <w:sz w:val="18"/>
                  <w:lang w:val="en-US" w:eastAsia="fi-FI"/>
                </w:rPr>
                <w:delText xml:space="preserve">        </w:delText>
              </w:r>
              <w:r w:rsidRPr="00E9185D" w:rsidDel="00B93F87">
                <w:rPr>
                  <w:rFonts w:ascii="Courier New" w:hAnsi="Courier New" w:cs="Courier New"/>
                  <w:color w:val="0000FF"/>
                  <w:sz w:val="18"/>
                  <w:lang w:val="en-US" w:eastAsia="fi-FI"/>
                </w:rPr>
                <w:delText>&lt;/</w:delText>
              </w:r>
              <w:r w:rsidRPr="00E9185D" w:rsidDel="00B93F87">
                <w:rPr>
                  <w:rFonts w:ascii="Courier New" w:hAnsi="Courier New" w:cs="Courier New"/>
                  <w:color w:val="800000"/>
                  <w:sz w:val="18"/>
                  <w:lang w:val="en-US" w:eastAsia="fi-FI"/>
                </w:rPr>
                <w:delText>text</w:delText>
              </w:r>
              <w:r w:rsidRPr="00E9185D" w:rsidDel="00B93F87">
                <w:rPr>
                  <w:rFonts w:ascii="Courier New" w:hAnsi="Courier New" w:cs="Courier New"/>
                  <w:color w:val="0000FF"/>
                  <w:sz w:val="18"/>
                  <w:lang w:val="en-US" w:eastAsia="fi-FI"/>
                </w:rPr>
                <w:delText>&gt;</w:delText>
              </w:r>
            </w:del>
          </w:p>
          <w:p w14:paraId="1AA76561"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value</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xsi:type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II</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root</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1.2.3.4.5</w:t>
            </w:r>
            <w:r w:rsidRPr="00E9185D">
              <w:rPr>
                <w:rFonts w:ascii="Courier New" w:hAnsi="Courier New" w:cs="Courier New"/>
                <w:color w:val="0000FF"/>
                <w:sz w:val="18"/>
                <w:lang w:val="en-US" w:eastAsia="fi-FI"/>
              </w:rPr>
              <w:t>"/&gt;</w:t>
            </w:r>
          </w:p>
          <w:p w14:paraId="22E8F5A9"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observation</w:t>
            </w:r>
            <w:r w:rsidRPr="00E9185D">
              <w:rPr>
                <w:rFonts w:ascii="Courier New" w:hAnsi="Courier New" w:cs="Courier New"/>
                <w:color w:val="0000FF"/>
                <w:sz w:val="18"/>
                <w:lang w:val="en-US" w:eastAsia="fi-FI"/>
              </w:rPr>
              <w:t>&gt;</w:t>
            </w:r>
          </w:p>
          <w:p w14:paraId="5E250971"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entryRelationship</w:t>
            </w:r>
            <w:r w:rsidRPr="00E9185D">
              <w:rPr>
                <w:rFonts w:ascii="Courier New" w:hAnsi="Courier New" w:cs="Courier New"/>
                <w:color w:val="0000FF"/>
                <w:sz w:val="18"/>
                <w:lang w:val="en-US" w:eastAsia="fi-FI"/>
              </w:rPr>
              <w:t>&gt;</w:t>
            </w:r>
          </w:p>
          <w:p w14:paraId="4DE824F8"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entryRelationship</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typeCode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COMP</w:t>
            </w:r>
            <w:r w:rsidRPr="00E9185D">
              <w:rPr>
                <w:rFonts w:ascii="Courier New" w:hAnsi="Courier New" w:cs="Courier New"/>
                <w:color w:val="0000FF"/>
                <w:sz w:val="18"/>
                <w:lang w:val="en-US" w:eastAsia="fi-FI"/>
              </w:rPr>
              <w:t>"&gt;</w:t>
            </w:r>
          </w:p>
          <w:p w14:paraId="5DDF0DAB"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474747"/>
                <w:sz w:val="18"/>
                <w:lang w:val="en-US" w:eastAsia="fi-FI"/>
              </w:rPr>
              <w:t xml:space="preserve"> LOT </w:t>
            </w:r>
            <w:r w:rsidRPr="00E9185D">
              <w:rPr>
                <w:rFonts w:ascii="Courier New" w:hAnsi="Courier New" w:cs="Courier New"/>
                <w:color w:val="0000FF"/>
                <w:sz w:val="18"/>
                <w:lang w:val="en-US" w:eastAsia="fi-FI"/>
              </w:rPr>
              <w:t>--&gt;</w:t>
            </w:r>
          </w:p>
          <w:p w14:paraId="511C2F37"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observation</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classCode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COND</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moodCode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EVN</w:t>
            </w:r>
            <w:r w:rsidRPr="00E9185D">
              <w:rPr>
                <w:rFonts w:ascii="Courier New" w:hAnsi="Courier New" w:cs="Courier New"/>
                <w:color w:val="0000FF"/>
                <w:sz w:val="18"/>
                <w:lang w:val="en-US" w:eastAsia="fi-FI"/>
              </w:rPr>
              <w:t>"&gt;</w:t>
            </w:r>
          </w:p>
          <w:p w14:paraId="414C1F81" w14:textId="77777777" w:rsidR="00E9185D" w:rsidRPr="00E9185D" w:rsidRDefault="00E9185D" w:rsidP="00E9185D">
            <w:pPr>
              <w:autoSpaceDE w:val="0"/>
              <w:autoSpaceDN w:val="0"/>
              <w:adjustRightInd w:val="0"/>
              <w:ind w:left="1136" w:hanging="1136"/>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code</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87</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codeSystem</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1.2.246.537.6.12.2002.901.2013</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codeSy</w:t>
            </w:r>
            <w:r w:rsidRPr="00E9185D">
              <w:rPr>
                <w:rFonts w:ascii="Courier New" w:hAnsi="Courier New" w:cs="Courier New"/>
                <w:color w:val="FF0000"/>
                <w:sz w:val="18"/>
                <w:lang w:val="en-US" w:eastAsia="fi-FI"/>
              </w:rPr>
              <w:t>s</w:t>
            </w:r>
            <w:r w:rsidRPr="00E9185D">
              <w:rPr>
                <w:rFonts w:ascii="Courier New" w:hAnsi="Courier New" w:cs="Courier New"/>
                <w:color w:val="FF0000"/>
                <w:sz w:val="18"/>
                <w:lang w:val="en-US" w:eastAsia="fi-FI"/>
              </w:rPr>
              <w:t>temName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THL/Tietosisältö - STH01 Hampaiston nykytila 2013</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displa</w:t>
            </w:r>
            <w:r w:rsidRPr="00E9185D">
              <w:rPr>
                <w:rFonts w:ascii="Courier New" w:hAnsi="Courier New" w:cs="Courier New"/>
                <w:color w:val="FF0000"/>
                <w:sz w:val="18"/>
                <w:lang w:val="en-US" w:eastAsia="fi-FI"/>
              </w:rPr>
              <w:t>y</w:t>
            </w:r>
            <w:r w:rsidRPr="00E9185D">
              <w:rPr>
                <w:rFonts w:ascii="Courier New" w:hAnsi="Courier New" w:cs="Courier New"/>
                <w:color w:val="FF0000"/>
                <w:sz w:val="18"/>
                <w:lang w:val="en-US" w:eastAsia="fi-FI"/>
              </w:rPr>
              <w:t>Name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LOT</w:t>
            </w:r>
            <w:r w:rsidRPr="00E9185D">
              <w:rPr>
                <w:rFonts w:ascii="Courier New" w:hAnsi="Courier New" w:cs="Courier New"/>
                <w:color w:val="0000FF"/>
                <w:sz w:val="18"/>
                <w:lang w:val="en-US" w:eastAsia="fi-FI"/>
              </w:rPr>
              <w:t>"/&gt;</w:t>
            </w:r>
          </w:p>
          <w:p w14:paraId="20617F7E" w14:textId="77777777" w:rsidR="00E9185D" w:rsidRPr="00E9185D" w:rsidDel="00B93F87" w:rsidRDefault="00E9185D" w:rsidP="00E9185D">
            <w:pPr>
              <w:autoSpaceDE w:val="0"/>
              <w:autoSpaceDN w:val="0"/>
              <w:adjustRightInd w:val="0"/>
              <w:jc w:val="left"/>
              <w:rPr>
                <w:del w:id="620" w:author="Tekijä"/>
                <w:rFonts w:ascii="Courier New" w:hAnsi="Courier New" w:cs="Courier New"/>
                <w:color w:val="0000FF"/>
                <w:sz w:val="18"/>
                <w:lang w:val="en-US" w:eastAsia="fi-FI"/>
              </w:rPr>
            </w:pPr>
            <w:del w:id="621" w:author="Tekijä">
              <w:r w:rsidRPr="00E9185D" w:rsidDel="00B93F87">
                <w:rPr>
                  <w:rFonts w:ascii="Courier New" w:hAnsi="Courier New" w:cs="Courier New"/>
                  <w:color w:val="000000"/>
                  <w:sz w:val="18"/>
                  <w:lang w:val="en-US" w:eastAsia="fi-FI"/>
                </w:rPr>
                <w:delText xml:space="preserve">        </w:delText>
              </w:r>
              <w:r w:rsidRPr="00E9185D" w:rsidDel="00B93F87">
                <w:rPr>
                  <w:rFonts w:ascii="Courier New" w:hAnsi="Courier New" w:cs="Courier New"/>
                  <w:color w:val="0000FF"/>
                  <w:sz w:val="18"/>
                  <w:lang w:val="en-US" w:eastAsia="fi-FI"/>
                </w:rPr>
                <w:delText>&lt;</w:delText>
              </w:r>
              <w:r w:rsidRPr="00E9185D" w:rsidDel="00B93F87">
                <w:rPr>
                  <w:rFonts w:ascii="Courier New" w:hAnsi="Courier New" w:cs="Courier New"/>
                  <w:color w:val="800000"/>
                  <w:sz w:val="18"/>
                  <w:lang w:val="en-US" w:eastAsia="fi-FI"/>
                </w:rPr>
                <w:delText>text</w:delText>
              </w:r>
              <w:r w:rsidRPr="00E9185D" w:rsidDel="00B93F87">
                <w:rPr>
                  <w:rFonts w:ascii="Courier New" w:hAnsi="Courier New" w:cs="Courier New"/>
                  <w:color w:val="0000FF"/>
                  <w:sz w:val="18"/>
                  <w:lang w:val="en-US" w:eastAsia="fi-FI"/>
                </w:rPr>
                <w:delText>&gt;</w:delText>
              </w:r>
            </w:del>
          </w:p>
          <w:p w14:paraId="5764C044" w14:textId="77777777" w:rsidR="00E9185D" w:rsidRPr="00E9185D" w:rsidDel="00B93F87" w:rsidRDefault="00E9185D" w:rsidP="00E9185D">
            <w:pPr>
              <w:autoSpaceDE w:val="0"/>
              <w:autoSpaceDN w:val="0"/>
              <w:adjustRightInd w:val="0"/>
              <w:jc w:val="left"/>
              <w:rPr>
                <w:del w:id="622" w:author="Tekijä"/>
                <w:rFonts w:ascii="Courier New" w:hAnsi="Courier New" w:cs="Courier New"/>
                <w:color w:val="0000FF"/>
                <w:sz w:val="18"/>
                <w:lang w:val="en-US" w:eastAsia="fi-FI"/>
              </w:rPr>
            </w:pPr>
            <w:del w:id="623" w:author="Tekijä">
              <w:r w:rsidRPr="00E9185D" w:rsidDel="00B93F87">
                <w:rPr>
                  <w:rFonts w:ascii="Courier New" w:hAnsi="Courier New" w:cs="Courier New"/>
                  <w:color w:val="000000"/>
                  <w:sz w:val="18"/>
                  <w:lang w:val="en-US" w:eastAsia="fi-FI"/>
                </w:rPr>
                <w:delText xml:space="preserve">          </w:delText>
              </w:r>
              <w:r w:rsidRPr="00E9185D" w:rsidDel="00B93F87">
                <w:rPr>
                  <w:rFonts w:ascii="Courier New" w:hAnsi="Courier New" w:cs="Courier New"/>
                  <w:color w:val="0000FF"/>
                  <w:sz w:val="18"/>
                  <w:lang w:val="en-US" w:eastAsia="fi-FI"/>
                </w:rPr>
                <w:delText>&lt;</w:delText>
              </w:r>
              <w:r w:rsidRPr="00E9185D" w:rsidDel="00B93F87">
                <w:rPr>
                  <w:rFonts w:ascii="Courier New" w:hAnsi="Courier New" w:cs="Courier New"/>
                  <w:color w:val="800000"/>
                  <w:sz w:val="18"/>
                  <w:lang w:val="en-US" w:eastAsia="fi-FI"/>
                </w:rPr>
                <w:delText>reference</w:delText>
              </w:r>
              <w:r w:rsidRPr="00E9185D" w:rsidDel="00B93F87">
                <w:rPr>
                  <w:rFonts w:ascii="Courier New" w:hAnsi="Courier New" w:cs="Courier New"/>
                  <w:i/>
                  <w:iCs/>
                  <w:color w:val="008080"/>
                  <w:sz w:val="18"/>
                  <w:lang w:val="en-US" w:eastAsia="fi-FI"/>
                </w:rPr>
                <w:delText xml:space="preserve"> </w:delText>
              </w:r>
              <w:r w:rsidRPr="00E9185D" w:rsidDel="00B93F87">
                <w:rPr>
                  <w:rFonts w:ascii="Courier New" w:hAnsi="Courier New" w:cs="Courier New"/>
                  <w:color w:val="FF0000"/>
                  <w:sz w:val="18"/>
                  <w:lang w:val="en-US" w:eastAsia="fi-FI"/>
                </w:rPr>
                <w:delText>value</w:delText>
              </w:r>
              <w:r w:rsidRPr="00E9185D" w:rsidDel="00B93F87">
                <w:rPr>
                  <w:rFonts w:ascii="Courier New" w:hAnsi="Courier New" w:cs="Courier New"/>
                  <w:color w:val="0000FF"/>
                  <w:sz w:val="18"/>
                  <w:lang w:val="en-US" w:eastAsia="fi-FI"/>
                </w:rPr>
                <w:delText>="</w:delText>
              </w:r>
              <w:r w:rsidRPr="00E9185D" w:rsidDel="00B93F87">
                <w:rPr>
                  <w:rFonts w:ascii="Courier New" w:hAnsi="Courier New" w:cs="Courier New"/>
                  <w:color w:val="000000"/>
                  <w:sz w:val="18"/>
                  <w:lang w:val="en-US" w:eastAsia="fi-FI"/>
                </w:rPr>
                <w:delText>#OID1.2.246.10.1234567.14.2013.123.1.10.1.39</w:delText>
              </w:r>
              <w:r w:rsidRPr="00E9185D" w:rsidDel="00B93F87">
                <w:rPr>
                  <w:rFonts w:ascii="Courier New" w:hAnsi="Courier New" w:cs="Courier New"/>
                  <w:color w:val="0000FF"/>
                  <w:sz w:val="18"/>
                  <w:lang w:val="en-US" w:eastAsia="fi-FI"/>
                </w:rPr>
                <w:delText>"/&gt;</w:delText>
              </w:r>
            </w:del>
          </w:p>
          <w:p w14:paraId="4F30D315" w14:textId="77777777" w:rsidR="00E9185D" w:rsidRPr="00E9185D" w:rsidDel="00B93F87" w:rsidRDefault="00E9185D" w:rsidP="00E9185D">
            <w:pPr>
              <w:autoSpaceDE w:val="0"/>
              <w:autoSpaceDN w:val="0"/>
              <w:adjustRightInd w:val="0"/>
              <w:jc w:val="left"/>
              <w:rPr>
                <w:del w:id="624" w:author="Tekijä"/>
                <w:rFonts w:ascii="Courier New" w:hAnsi="Courier New" w:cs="Courier New"/>
                <w:color w:val="0000FF"/>
                <w:sz w:val="18"/>
                <w:lang w:val="en-US" w:eastAsia="fi-FI"/>
              </w:rPr>
            </w:pPr>
            <w:del w:id="625" w:author="Tekijä">
              <w:r w:rsidRPr="00E9185D" w:rsidDel="00B93F87">
                <w:rPr>
                  <w:rFonts w:ascii="Courier New" w:hAnsi="Courier New" w:cs="Courier New"/>
                  <w:color w:val="000000"/>
                  <w:sz w:val="18"/>
                  <w:lang w:val="en-US" w:eastAsia="fi-FI"/>
                </w:rPr>
                <w:delText xml:space="preserve">        </w:delText>
              </w:r>
              <w:r w:rsidRPr="00E9185D" w:rsidDel="00B93F87">
                <w:rPr>
                  <w:rFonts w:ascii="Courier New" w:hAnsi="Courier New" w:cs="Courier New"/>
                  <w:color w:val="0000FF"/>
                  <w:sz w:val="18"/>
                  <w:lang w:val="en-US" w:eastAsia="fi-FI"/>
                </w:rPr>
                <w:delText>&lt;/</w:delText>
              </w:r>
              <w:r w:rsidRPr="00E9185D" w:rsidDel="00B93F87">
                <w:rPr>
                  <w:rFonts w:ascii="Courier New" w:hAnsi="Courier New" w:cs="Courier New"/>
                  <w:color w:val="800000"/>
                  <w:sz w:val="18"/>
                  <w:lang w:val="en-US" w:eastAsia="fi-FI"/>
                </w:rPr>
                <w:delText>text</w:delText>
              </w:r>
              <w:r w:rsidRPr="00E9185D" w:rsidDel="00B93F87">
                <w:rPr>
                  <w:rFonts w:ascii="Courier New" w:hAnsi="Courier New" w:cs="Courier New"/>
                  <w:color w:val="0000FF"/>
                  <w:sz w:val="18"/>
                  <w:lang w:val="en-US" w:eastAsia="fi-FI"/>
                </w:rPr>
                <w:delText>&gt;</w:delText>
              </w:r>
            </w:del>
          </w:p>
          <w:p w14:paraId="1F1EB96D"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value</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xsi:type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II</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root</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1234567</w:t>
            </w:r>
            <w:r w:rsidRPr="00E9185D">
              <w:rPr>
                <w:rFonts w:ascii="Courier New" w:hAnsi="Courier New" w:cs="Courier New"/>
                <w:color w:val="0000FF"/>
                <w:sz w:val="18"/>
                <w:lang w:val="en-US" w:eastAsia="fi-FI"/>
              </w:rPr>
              <w:t>"/&gt;</w:t>
            </w:r>
          </w:p>
          <w:p w14:paraId="78BC5A8B"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observation</w:t>
            </w:r>
            <w:r w:rsidRPr="00E9185D">
              <w:rPr>
                <w:rFonts w:ascii="Courier New" w:hAnsi="Courier New" w:cs="Courier New"/>
                <w:color w:val="0000FF"/>
                <w:sz w:val="18"/>
                <w:lang w:val="en-US" w:eastAsia="fi-FI"/>
              </w:rPr>
              <w:t>&gt;</w:t>
            </w:r>
          </w:p>
          <w:p w14:paraId="6CEA7F6E"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entryRelationship</w:t>
            </w:r>
            <w:r w:rsidRPr="00E9185D">
              <w:rPr>
                <w:rFonts w:ascii="Courier New" w:hAnsi="Courier New" w:cs="Courier New"/>
                <w:color w:val="0000FF"/>
                <w:sz w:val="18"/>
                <w:lang w:val="en-US" w:eastAsia="fi-FI"/>
              </w:rPr>
              <w:t>&gt;</w:t>
            </w:r>
          </w:p>
          <w:p w14:paraId="7B277F64"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entryRelationship</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typeCode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COMP</w:t>
            </w:r>
            <w:r w:rsidRPr="00E9185D">
              <w:rPr>
                <w:rFonts w:ascii="Courier New" w:hAnsi="Courier New" w:cs="Courier New"/>
                <w:color w:val="0000FF"/>
                <w:sz w:val="18"/>
                <w:lang w:val="en-US" w:eastAsia="fi-FI"/>
              </w:rPr>
              <w:t>"&gt;</w:t>
            </w:r>
          </w:p>
          <w:p w14:paraId="354F16D7"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474747"/>
                <w:sz w:val="18"/>
                <w:lang w:val="en-US" w:eastAsia="fi-FI"/>
              </w:rPr>
              <w:t xml:space="preserve"> Implantin koko </w:t>
            </w:r>
            <w:r w:rsidRPr="00E9185D">
              <w:rPr>
                <w:rFonts w:ascii="Courier New" w:hAnsi="Courier New" w:cs="Courier New"/>
                <w:color w:val="0000FF"/>
                <w:sz w:val="18"/>
                <w:lang w:val="en-US" w:eastAsia="fi-FI"/>
              </w:rPr>
              <w:t>--&gt;</w:t>
            </w:r>
          </w:p>
          <w:p w14:paraId="362C0528"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observation</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classCode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COND</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moodCode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EVN</w:t>
            </w:r>
            <w:r w:rsidRPr="00E9185D">
              <w:rPr>
                <w:rFonts w:ascii="Courier New" w:hAnsi="Courier New" w:cs="Courier New"/>
                <w:color w:val="0000FF"/>
                <w:sz w:val="18"/>
                <w:lang w:val="en-US" w:eastAsia="fi-FI"/>
              </w:rPr>
              <w:t>"&gt;</w:t>
            </w:r>
          </w:p>
          <w:p w14:paraId="51CE9B35" w14:textId="77777777" w:rsidR="00E9185D" w:rsidRPr="00E9185D" w:rsidRDefault="00E9185D" w:rsidP="00E9185D">
            <w:pPr>
              <w:autoSpaceDE w:val="0"/>
              <w:autoSpaceDN w:val="0"/>
              <w:adjustRightInd w:val="0"/>
              <w:ind w:left="1136" w:hanging="1136"/>
              <w:jc w:val="left"/>
              <w:rPr>
                <w:rFonts w:ascii="Courier New" w:hAnsi="Courier New" w:cs="Courier New"/>
                <w:color w:val="0000FF"/>
                <w:sz w:val="18"/>
                <w:lang w:val="en-US" w:eastAsia="fi-FI"/>
              </w:rPr>
            </w:pPr>
            <w:r w:rsidRPr="00E9185D">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code</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code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88</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codeSystem</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1.2.246.537.6.12.2002.901.2013</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codeSy</w:t>
            </w:r>
            <w:r w:rsidRPr="00E9185D">
              <w:rPr>
                <w:rFonts w:ascii="Courier New" w:hAnsi="Courier New" w:cs="Courier New"/>
                <w:color w:val="FF0000"/>
                <w:sz w:val="18"/>
                <w:lang w:val="en-US" w:eastAsia="fi-FI"/>
              </w:rPr>
              <w:t>s</w:t>
            </w:r>
            <w:r w:rsidRPr="00E9185D">
              <w:rPr>
                <w:rFonts w:ascii="Courier New" w:hAnsi="Courier New" w:cs="Courier New"/>
                <w:color w:val="FF0000"/>
                <w:sz w:val="18"/>
                <w:lang w:val="en-US" w:eastAsia="fi-FI"/>
              </w:rPr>
              <w:t>temName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THL/Tietosisältö - STH01 Hampaiston nykytila 2013</w:t>
            </w:r>
            <w:r w:rsidRPr="00E9185D">
              <w:rPr>
                <w:rFonts w:ascii="Courier New" w:hAnsi="Courier New" w:cs="Courier New"/>
                <w:color w:val="0000FF"/>
                <w:sz w:val="18"/>
                <w:lang w:val="en-US" w:eastAsia="fi-FI"/>
              </w:rPr>
              <w:t>"</w:t>
            </w:r>
            <w:r w:rsidRPr="00E9185D">
              <w:rPr>
                <w:rFonts w:ascii="Courier New" w:hAnsi="Courier New" w:cs="Courier New"/>
                <w:i/>
                <w:iCs/>
                <w:color w:val="008080"/>
                <w:sz w:val="18"/>
                <w:lang w:val="en-US" w:eastAsia="fi-FI"/>
              </w:rPr>
              <w:t xml:space="preserve"> </w:t>
            </w:r>
            <w:r w:rsidRPr="00E9185D">
              <w:rPr>
                <w:rFonts w:ascii="Courier New" w:hAnsi="Courier New" w:cs="Courier New"/>
                <w:color w:val="FF0000"/>
                <w:sz w:val="18"/>
                <w:lang w:val="en-US" w:eastAsia="fi-FI"/>
              </w:rPr>
              <w:t>displa</w:t>
            </w:r>
            <w:r w:rsidRPr="00E9185D">
              <w:rPr>
                <w:rFonts w:ascii="Courier New" w:hAnsi="Courier New" w:cs="Courier New"/>
                <w:color w:val="FF0000"/>
                <w:sz w:val="18"/>
                <w:lang w:val="en-US" w:eastAsia="fi-FI"/>
              </w:rPr>
              <w:t>y</w:t>
            </w:r>
            <w:r w:rsidRPr="00E9185D">
              <w:rPr>
                <w:rFonts w:ascii="Courier New" w:hAnsi="Courier New" w:cs="Courier New"/>
                <w:color w:val="FF0000"/>
                <w:sz w:val="18"/>
                <w:lang w:val="en-US" w:eastAsia="fi-FI"/>
              </w:rPr>
              <w:t>Name</w:t>
            </w:r>
            <w:r w:rsidRPr="00E9185D">
              <w:rPr>
                <w:rFonts w:ascii="Courier New" w:hAnsi="Courier New" w:cs="Courier New"/>
                <w:color w:val="0000FF"/>
                <w:sz w:val="18"/>
                <w:lang w:val="en-US" w:eastAsia="fi-FI"/>
              </w:rPr>
              <w:t>="</w:t>
            </w:r>
            <w:r w:rsidRPr="00E9185D">
              <w:rPr>
                <w:rFonts w:ascii="Courier New" w:hAnsi="Courier New" w:cs="Courier New"/>
                <w:color w:val="000000"/>
                <w:sz w:val="18"/>
                <w:lang w:val="en-US" w:eastAsia="fi-FI"/>
              </w:rPr>
              <w:t>Implantin koko</w:t>
            </w:r>
            <w:r w:rsidRPr="00E9185D">
              <w:rPr>
                <w:rFonts w:ascii="Courier New" w:hAnsi="Courier New" w:cs="Courier New"/>
                <w:color w:val="0000FF"/>
                <w:sz w:val="18"/>
                <w:lang w:val="en-US" w:eastAsia="fi-FI"/>
              </w:rPr>
              <w:t>"/&gt;</w:t>
            </w:r>
          </w:p>
          <w:p w14:paraId="7E252B9F" w14:textId="77777777" w:rsidR="00E9185D" w:rsidRPr="00E9185D" w:rsidDel="00B93F87" w:rsidRDefault="00E9185D" w:rsidP="00E9185D">
            <w:pPr>
              <w:autoSpaceDE w:val="0"/>
              <w:autoSpaceDN w:val="0"/>
              <w:adjustRightInd w:val="0"/>
              <w:jc w:val="left"/>
              <w:rPr>
                <w:del w:id="626" w:author="Tekijä"/>
                <w:rFonts w:ascii="Courier New" w:hAnsi="Courier New" w:cs="Courier New"/>
                <w:color w:val="0000FF"/>
                <w:sz w:val="18"/>
                <w:lang w:val="en-US" w:eastAsia="fi-FI"/>
              </w:rPr>
            </w:pPr>
            <w:del w:id="627" w:author="Tekijä">
              <w:r w:rsidRPr="00E9185D" w:rsidDel="00B93F87">
                <w:rPr>
                  <w:rFonts w:ascii="Courier New" w:hAnsi="Courier New" w:cs="Courier New"/>
                  <w:color w:val="000000"/>
                  <w:sz w:val="18"/>
                  <w:lang w:val="en-US" w:eastAsia="fi-FI"/>
                </w:rPr>
                <w:delText xml:space="preserve">        </w:delText>
              </w:r>
              <w:r w:rsidRPr="00E9185D" w:rsidDel="00B93F87">
                <w:rPr>
                  <w:rFonts w:ascii="Courier New" w:hAnsi="Courier New" w:cs="Courier New"/>
                  <w:color w:val="0000FF"/>
                  <w:sz w:val="18"/>
                  <w:lang w:val="en-US" w:eastAsia="fi-FI"/>
                </w:rPr>
                <w:delText>&lt;</w:delText>
              </w:r>
              <w:r w:rsidRPr="00E9185D" w:rsidDel="00B93F87">
                <w:rPr>
                  <w:rFonts w:ascii="Courier New" w:hAnsi="Courier New" w:cs="Courier New"/>
                  <w:color w:val="800000"/>
                  <w:sz w:val="18"/>
                  <w:lang w:val="en-US" w:eastAsia="fi-FI"/>
                </w:rPr>
                <w:delText>text</w:delText>
              </w:r>
              <w:r w:rsidRPr="00E9185D" w:rsidDel="00B93F87">
                <w:rPr>
                  <w:rFonts w:ascii="Courier New" w:hAnsi="Courier New" w:cs="Courier New"/>
                  <w:color w:val="0000FF"/>
                  <w:sz w:val="18"/>
                  <w:lang w:val="en-US" w:eastAsia="fi-FI"/>
                </w:rPr>
                <w:delText>&gt;</w:delText>
              </w:r>
            </w:del>
          </w:p>
          <w:p w14:paraId="73077E20" w14:textId="77777777" w:rsidR="00E9185D" w:rsidRPr="00E9185D" w:rsidDel="00B93F87" w:rsidRDefault="00E9185D" w:rsidP="00E9185D">
            <w:pPr>
              <w:autoSpaceDE w:val="0"/>
              <w:autoSpaceDN w:val="0"/>
              <w:adjustRightInd w:val="0"/>
              <w:jc w:val="left"/>
              <w:rPr>
                <w:del w:id="628" w:author="Tekijä"/>
                <w:rFonts w:ascii="Courier New" w:hAnsi="Courier New" w:cs="Courier New"/>
                <w:color w:val="0000FF"/>
                <w:sz w:val="18"/>
                <w:lang w:val="en-US" w:eastAsia="fi-FI"/>
              </w:rPr>
            </w:pPr>
            <w:del w:id="629" w:author="Tekijä">
              <w:r w:rsidRPr="00E9185D" w:rsidDel="00B93F87">
                <w:rPr>
                  <w:rFonts w:ascii="Courier New" w:hAnsi="Courier New" w:cs="Courier New"/>
                  <w:color w:val="000000"/>
                  <w:sz w:val="18"/>
                  <w:lang w:val="en-US" w:eastAsia="fi-FI"/>
                </w:rPr>
                <w:delText xml:space="preserve">          </w:delText>
              </w:r>
              <w:r w:rsidRPr="00E9185D" w:rsidDel="00B93F87">
                <w:rPr>
                  <w:rFonts w:ascii="Courier New" w:hAnsi="Courier New" w:cs="Courier New"/>
                  <w:color w:val="0000FF"/>
                  <w:sz w:val="18"/>
                  <w:lang w:val="en-US" w:eastAsia="fi-FI"/>
                </w:rPr>
                <w:delText>&lt;</w:delText>
              </w:r>
              <w:r w:rsidRPr="00E9185D" w:rsidDel="00B93F87">
                <w:rPr>
                  <w:rFonts w:ascii="Courier New" w:hAnsi="Courier New" w:cs="Courier New"/>
                  <w:color w:val="800000"/>
                  <w:sz w:val="18"/>
                  <w:lang w:val="en-US" w:eastAsia="fi-FI"/>
                </w:rPr>
                <w:delText>reference</w:delText>
              </w:r>
              <w:r w:rsidRPr="00E9185D" w:rsidDel="00B93F87">
                <w:rPr>
                  <w:rFonts w:ascii="Courier New" w:hAnsi="Courier New" w:cs="Courier New"/>
                  <w:i/>
                  <w:iCs/>
                  <w:color w:val="008080"/>
                  <w:sz w:val="18"/>
                  <w:lang w:val="en-US" w:eastAsia="fi-FI"/>
                </w:rPr>
                <w:delText xml:space="preserve"> </w:delText>
              </w:r>
              <w:r w:rsidRPr="00E9185D" w:rsidDel="00B93F87">
                <w:rPr>
                  <w:rFonts w:ascii="Courier New" w:hAnsi="Courier New" w:cs="Courier New"/>
                  <w:color w:val="FF0000"/>
                  <w:sz w:val="18"/>
                  <w:lang w:val="en-US" w:eastAsia="fi-FI"/>
                </w:rPr>
                <w:delText>value</w:delText>
              </w:r>
              <w:r w:rsidRPr="00E9185D" w:rsidDel="00B93F87">
                <w:rPr>
                  <w:rFonts w:ascii="Courier New" w:hAnsi="Courier New" w:cs="Courier New"/>
                  <w:color w:val="0000FF"/>
                  <w:sz w:val="18"/>
                  <w:lang w:val="en-US" w:eastAsia="fi-FI"/>
                </w:rPr>
                <w:delText>="</w:delText>
              </w:r>
              <w:r w:rsidRPr="00E9185D" w:rsidDel="00B93F87">
                <w:rPr>
                  <w:rFonts w:ascii="Courier New" w:hAnsi="Courier New" w:cs="Courier New"/>
                  <w:color w:val="000000"/>
                  <w:sz w:val="18"/>
                  <w:lang w:val="en-US" w:eastAsia="fi-FI"/>
                </w:rPr>
                <w:delText>#OID1.2.246.10.1234567.14.2013.123.1.10.1.40</w:delText>
              </w:r>
              <w:r w:rsidRPr="00E9185D" w:rsidDel="00B93F87">
                <w:rPr>
                  <w:rFonts w:ascii="Courier New" w:hAnsi="Courier New" w:cs="Courier New"/>
                  <w:color w:val="0000FF"/>
                  <w:sz w:val="18"/>
                  <w:lang w:val="en-US" w:eastAsia="fi-FI"/>
                </w:rPr>
                <w:delText>"/&gt;</w:delText>
              </w:r>
            </w:del>
          </w:p>
          <w:p w14:paraId="017E8C23" w14:textId="77777777" w:rsidR="00E9185D" w:rsidRPr="008D629F" w:rsidDel="00B93F87" w:rsidRDefault="00E9185D" w:rsidP="00E9185D">
            <w:pPr>
              <w:autoSpaceDE w:val="0"/>
              <w:autoSpaceDN w:val="0"/>
              <w:adjustRightInd w:val="0"/>
              <w:jc w:val="left"/>
              <w:rPr>
                <w:del w:id="630" w:author="Tekijä"/>
                <w:rFonts w:ascii="Courier New" w:hAnsi="Courier New" w:cs="Courier New"/>
                <w:color w:val="0000FF"/>
                <w:sz w:val="18"/>
                <w:lang w:val="en-US" w:eastAsia="fi-FI"/>
              </w:rPr>
            </w:pPr>
            <w:del w:id="631" w:author="Tekijä">
              <w:r w:rsidRPr="00E9185D" w:rsidDel="00B93F87">
                <w:rPr>
                  <w:rFonts w:ascii="Courier New" w:hAnsi="Courier New" w:cs="Courier New"/>
                  <w:color w:val="000000"/>
                  <w:sz w:val="18"/>
                  <w:lang w:val="en-US" w:eastAsia="fi-FI"/>
                </w:rPr>
                <w:delText xml:space="preserve">        </w:delText>
              </w:r>
              <w:r w:rsidRPr="008D629F" w:rsidDel="00B93F87">
                <w:rPr>
                  <w:rFonts w:ascii="Courier New" w:hAnsi="Courier New" w:cs="Courier New"/>
                  <w:color w:val="0000FF"/>
                  <w:sz w:val="18"/>
                  <w:lang w:val="en-US" w:eastAsia="fi-FI"/>
                </w:rPr>
                <w:delText>&lt;/</w:delText>
              </w:r>
              <w:r w:rsidRPr="008D629F" w:rsidDel="00B93F87">
                <w:rPr>
                  <w:rFonts w:ascii="Courier New" w:hAnsi="Courier New" w:cs="Courier New"/>
                  <w:color w:val="800000"/>
                  <w:sz w:val="18"/>
                  <w:lang w:val="en-US" w:eastAsia="fi-FI"/>
                </w:rPr>
                <w:delText>text</w:delText>
              </w:r>
              <w:r w:rsidRPr="008D629F" w:rsidDel="00B93F87">
                <w:rPr>
                  <w:rFonts w:ascii="Courier New" w:hAnsi="Courier New" w:cs="Courier New"/>
                  <w:color w:val="0000FF"/>
                  <w:sz w:val="18"/>
                  <w:lang w:val="en-US" w:eastAsia="fi-FI"/>
                </w:rPr>
                <w:delText>&gt;</w:delText>
              </w:r>
            </w:del>
          </w:p>
          <w:p w14:paraId="6ED2CD97" w14:textId="77777777" w:rsidR="00E9185D" w:rsidRPr="008D629F" w:rsidRDefault="00E9185D" w:rsidP="00E9185D">
            <w:pPr>
              <w:autoSpaceDE w:val="0"/>
              <w:autoSpaceDN w:val="0"/>
              <w:adjustRightInd w:val="0"/>
              <w:jc w:val="left"/>
              <w:rPr>
                <w:rFonts w:ascii="Courier New" w:hAnsi="Courier New" w:cs="Courier New"/>
                <w:color w:val="0000FF"/>
                <w:sz w:val="18"/>
                <w:lang w:val="en-US" w:eastAsia="fi-FI"/>
              </w:rPr>
            </w:pP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value</w:t>
            </w:r>
            <w:r w:rsidRPr="008D629F">
              <w:rPr>
                <w:rFonts w:ascii="Courier New" w:hAnsi="Courier New" w:cs="Courier New"/>
                <w:i/>
                <w:iCs/>
                <w:color w:val="008080"/>
                <w:sz w:val="18"/>
                <w:lang w:val="en-US" w:eastAsia="fi-FI"/>
              </w:rPr>
              <w:t xml:space="preserve"> </w:t>
            </w:r>
            <w:r w:rsidRPr="008D629F">
              <w:rPr>
                <w:rFonts w:ascii="Courier New" w:hAnsi="Courier New" w:cs="Courier New"/>
                <w:color w:val="FF0000"/>
                <w:sz w:val="18"/>
                <w:lang w:val="en-US" w:eastAsia="fi-FI"/>
              </w:rPr>
              <w:t>xsi:type</w:t>
            </w:r>
            <w:r w:rsidRPr="008D629F">
              <w:rPr>
                <w:rFonts w:ascii="Courier New" w:hAnsi="Courier New" w:cs="Courier New"/>
                <w:color w:val="0000FF"/>
                <w:sz w:val="18"/>
                <w:lang w:val="en-US" w:eastAsia="fi-FI"/>
              </w:rPr>
              <w:t>="</w:t>
            </w:r>
            <w:r w:rsidRPr="008D629F">
              <w:rPr>
                <w:rFonts w:ascii="Courier New" w:hAnsi="Courier New" w:cs="Courier New"/>
                <w:color w:val="000000"/>
                <w:sz w:val="18"/>
                <w:lang w:val="en-US" w:eastAsia="fi-FI"/>
              </w:rPr>
              <w:t>ST</w:t>
            </w:r>
            <w:r w:rsidRPr="008D629F">
              <w:rPr>
                <w:rFonts w:ascii="Courier New" w:hAnsi="Courier New" w:cs="Courier New"/>
                <w:color w:val="0000FF"/>
                <w:sz w:val="18"/>
                <w:lang w:val="en-US" w:eastAsia="fi-FI"/>
              </w:rPr>
              <w:t>"&gt;</w:t>
            </w:r>
            <w:r w:rsidRPr="008D629F">
              <w:rPr>
                <w:rFonts w:ascii="Courier New" w:hAnsi="Courier New" w:cs="Courier New"/>
                <w:color w:val="000000"/>
                <w:sz w:val="18"/>
                <w:lang w:val="en-US" w:eastAsia="fi-FI"/>
              </w:rPr>
              <w:t>implantin pituus ja alustan halkaisija tekstinä</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value</w:t>
            </w:r>
            <w:r w:rsidRPr="008D629F">
              <w:rPr>
                <w:rFonts w:ascii="Courier New" w:hAnsi="Courier New" w:cs="Courier New"/>
                <w:color w:val="0000FF"/>
                <w:sz w:val="18"/>
                <w:lang w:val="en-US" w:eastAsia="fi-FI"/>
              </w:rPr>
              <w:t>&gt;</w:t>
            </w:r>
          </w:p>
          <w:p w14:paraId="28260083" w14:textId="77777777" w:rsidR="00E9185D" w:rsidRPr="00E9185D" w:rsidRDefault="00E9185D" w:rsidP="00E9185D">
            <w:pPr>
              <w:autoSpaceDE w:val="0"/>
              <w:autoSpaceDN w:val="0"/>
              <w:adjustRightInd w:val="0"/>
              <w:jc w:val="left"/>
              <w:rPr>
                <w:rFonts w:ascii="Courier New" w:hAnsi="Courier New" w:cs="Courier New"/>
                <w:color w:val="0000FF"/>
                <w:sz w:val="18"/>
                <w:lang w:val="en-US" w:eastAsia="fi-FI"/>
              </w:rPr>
            </w:pPr>
            <w:r w:rsidRPr="008D629F">
              <w:rPr>
                <w:rFonts w:ascii="Courier New" w:hAnsi="Courier New" w:cs="Courier New"/>
                <w:color w:val="000000"/>
                <w:sz w:val="18"/>
                <w:lang w:val="en-US" w:eastAsia="fi-FI"/>
              </w:rPr>
              <w:t xml:space="preserve">    </w:t>
            </w: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observation</w:t>
            </w:r>
            <w:r w:rsidRPr="00E9185D">
              <w:rPr>
                <w:rFonts w:ascii="Courier New" w:hAnsi="Courier New" w:cs="Courier New"/>
                <w:color w:val="0000FF"/>
                <w:sz w:val="18"/>
                <w:lang w:val="en-US" w:eastAsia="fi-FI"/>
              </w:rPr>
              <w:t>&gt;</w:t>
            </w:r>
          </w:p>
          <w:p w14:paraId="54EE5AC2" w14:textId="77777777" w:rsidR="00143531" w:rsidRPr="00143531" w:rsidRDefault="00E9185D" w:rsidP="00E9185D">
            <w:pPr>
              <w:autoSpaceDE w:val="0"/>
              <w:autoSpaceDN w:val="0"/>
              <w:adjustRightInd w:val="0"/>
              <w:jc w:val="left"/>
              <w:rPr>
                <w:rFonts w:ascii="Courier New" w:hAnsi="Courier New" w:cs="Courier New"/>
                <w:sz w:val="18"/>
                <w:szCs w:val="18"/>
              </w:rPr>
            </w:pPr>
            <w:r w:rsidRPr="00E9185D">
              <w:rPr>
                <w:rFonts w:ascii="Courier New" w:hAnsi="Courier New" w:cs="Courier New"/>
                <w:color w:val="0000FF"/>
                <w:sz w:val="18"/>
                <w:lang w:val="en-US" w:eastAsia="fi-FI"/>
              </w:rPr>
              <w:t>&lt;/</w:t>
            </w:r>
            <w:r w:rsidRPr="00E9185D">
              <w:rPr>
                <w:rFonts w:ascii="Courier New" w:hAnsi="Courier New" w:cs="Courier New"/>
                <w:color w:val="800000"/>
                <w:sz w:val="18"/>
                <w:lang w:val="en-US" w:eastAsia="fi-FI"/>
              </w:rPr>
              <w:t>entryRelationship</w:t>
            </w:r>
            <w:r w:rsidRPr="00E9185D">
              <w:rPr>
                <w:rFonts w:ascii="Courier New" w:hAnsi="Courier New" w:cs="Courier New"/>
                <w:color w:val="0000FF"/>
                <w:sz w:val="18"/>
                <w:lang w:val="en-US" w:eastAsia="fi-FI"/>
              </w:rPr>
              <w:t>&gt;</w:t>
            </w:r>
          </w:p>
        </w:tc>
      </w:tr>
    </w:tbl>
    <w:p w14:paraId="035953EA" w14:textId="77777777" w:rsidR="00143531" w:rsidRPr="00143531" w:rsidRDefault="00143531" w:rsidP="00143531"/>
    <w:p w14:paraId="14F4FC58" w14:textId="77777777" w:rsidR="00ED577C" w:rsidRDefault="003F6A08" w:rsidP="00ED577C">
      <w:pPr>
        <w:rPr>
          <w:lang w:val="en-US"/>
        </w:rPr>
      </w:pPr>
      <w:bookmarkStart w:id="632" w:name="_Toc377399037"/>
      <w:bookmarkStart w:id="633" w:name="_Toc377399039"/>
      <w:bookmarkStart w:id="634" w:name="_Toc377399041"/>
      <w:bookmarkStart w:id="635" w:name="_Toc377399042"/>
      <w:bookmarkStart w:id="636" w:name="_Toc377399044"/>
      <w:bookmarkStart w:id="637" w:name="_Toc377399045"/>
      <w:bookmarkStart w:id="638" w:name="_Toc377399047"/>
      <w:bookmarkStart w:id="639" w:name="_Toc377399048"/>
      <w:bookmarkStart w:id="640" w:name="_Toc377399050"/>
      <w:bookmarkStart w:id="641" w:name="_Toc377399051"/>
      <w:bookmarkStart w:id="642" w:name="_Toc377399053"/>
      <w:bookmarkStart w:id="643" w:name="_Toc377399054"/>
      <w:bookmarkStart w:id="644" w:name="_Toc377399056"/>
      <w:bookmarkStart w:id="645" w:name="_Toc377399057"/>
      <w:bookmarkStart w:id="646" w:name="_Toc377399059"/>
      <w:bookmarkStart w:id="647" w:name="_Toc377399060"/>
      <w:bookmarkStart w:id="648" w:name="_Toc377399062"/>
      <w:bookmarkStart w:id="649" w:name="_Toc377399065"/>
      <w:bookmarkStart w:id="650" w:name="_Toc377399066"/>
      <w:bookmarkStart w:id="651" w:name="_Toc377399068"/>
      <w:bookmarkStart w:id="652" w:name="_Toc377399069"/>
      <w:bookmarkStart w:id="653" w:name="_Toc377399071"/>
      <w:bookmarkStart w:id="654" w:name="_Toc377399073"/>
      <w:bookmarkStart w:id="655" w:name="_Toc377399074"/>
      <w:bookmarkStart w:id="656" w:name="_Toc377399076"/>
      <w:bookmarkStart w:id="657" w:name="_Toc377399077"/>
      <w:bookmarkStart w:id="658" w:name="_Toc377399079"/>
      <w:bookmarkStart w:id="659" w:name="_Toc377399080"/>
      <w:bookmarkStart w:id="660" w:name="_Toc377399082"/>
      <w:bookmarkStart w:id="661" w:name="_Toc377399084"/>
      <w:bookmarkStart w:id="662" w:name="_Toc377399085"/>
      <w:bookmarkStart w:id="663" w:name="_Toc377399087"/>
      <w:bookmarkStart w:id="664" w:name="_Toc377399088"/>
      <w:bookmarkStart w:id="665" w:name="_Toc377399090"/>
      <w:bookmarkStart w:id="666" w:name="_Toc377399091"/>
      <w:bookmarkStart w:id="667" w:name="_Toc377399093"/>
      <w:bookmarkStart w:id="668" w:name="_Toc377399094"/>
      <w:bookmarkStart w:id="669" w:name="_Toc377399096"/>
      <w:bookmarkStart w:id="670" w:name="_Toc377399097"/>
      <w:bookmarkStart w:id="671" w:name="_Toc377399099"/>
      <w:bookmarkStart w:id="672" w:name="_Toc377399100"/>
      <w:bookmarkStart w:id="673" w:name="_Toc377399102"/>
      <w:bookmarkStart w:id="674" w:name="_Toc377399103"/>
      <w:bookmarkStart w:id="675" w:name="_Toc377399105"/>
      <w:bookmarkStart w:id="676" w:name="_Toc377399106"/>
      <w:bookmarkStart w:id="677" w:name="_Toc377399108"/>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r>
        <w:rPr>
          <w:lang w:val="en-US"/>
        </w:rPr>
        <w:br w:type="page"/>
      </w:r>
    </w:p>
    <w:p w14:paraId="158188A0" w14:textId="77777777" w:rsidR="003F6A08" w:rsidRPr="003F6A08" w:rsidRDefault="003F6A08" w:rsidP="008E33EF">
      <w:pPr>
        <w:pStyle w:val="Otsikko1"/>
      </w:pPr>
      <w:bookmarkStart w:id="678" w:name="_Toc377399110"/>
      <w:bookmarkStart w:id="679" w:name="_Toc436732551"/>
      <w:r w:rsidRPr="003F6A08">
        <w:t>Suuremmat kuin yhden hampaan proteettiset rakenteet</w:t>
      </w:r>
      <w:bookmarkEnd w:id="678"/>
      <w:bookmarkEnd w:id="679"/>
    </w:p>
    <w:p w14:paraId="25630EA2" w14:textId="77777777" w:rsidR="003F6A08" w:rsidRDefault="003F6A08" w:rsidP="003F6A08">
      <w:r w:rsidRPr="003F6A08">
        <w:t>Useampaa kuin yhtä hammasta koskevien proteettisten rakenteiden tiedot tulee omaan kokonaisu</w:t>
      </w:r>
      <w:r w:rsidRPr="003F6A08">
        <w:t>u</w:t>
      </w:r>
      <w:r w:rsidRPr="003F6A08">
        <w:t>teen. Tietosisältö on kuvattu STH02 Suuremmat kuin yhden hampaan proteettiset rakenteet -tietosisältömäärittelyssä [16].</w:t>
      </w:r>
    </w:p>
    <w:p w14:paraId="643532A4" w14:textId="77777777" w:rsidR="00A07DC0" w:rsidRDefault="00A07DC0" w:rsidP="003F6A08"/>
    <w:p w14:paraId="67E4BCF4" w14:textId="77777777" w:rsidR="00A07DC0" w:rsidRPr="003F6A08" w:rsidRDefault="00A07DC0" w:rsidP="003F6A08">
      <w:r>
        <w:t xml:space="preserve">Suuremmat kuin yhden hampaan proteettisten rakenteiden tiedot kirjataan </w:t>
      </w:r>
      <w:ins w:id="680" w:author="Tekijä">
        <w:r w:rsidR="00B93F87">
          <w:t>Hammastatus (</w:t>
        </w:r>
      </w:ins>
      <w:r>
        <w:t>HAM</w:t>
      </w:r>
      <w:ins w:id="681" w:author="Tekijä">
        <w:r w:rsidR="00B93F87">
          <w:t xml:space="preserve">) </w:t>
        </w:r>
      </w:ins>
      <w:r>
        <w:t>-näkymälle.</w:t>
      </w:r>
    </w:p>
    <w:p w14:paraId="4D31D4C0" w14:textId="77777777" w:rsidR="003F6A08" w:rsidRPr="003F6A08" w:rsidRDefault="003F6A08" w:rsidP="008E33EF">
      <w:pPr>
        <w:pStyle w:val="Otsikko2"/>
        <w:rPr>
          <w:lang w:val="en-US"/>
        </w:rPr>
      </w:pPr>
      <w:bookmarkStart w:id="682" w:name="_Toc377399111"/>
      <w:bookmarkStart w:id="683" w:name="_Toc436732552"/>
      <w:r w:rsidRPr="003F6A08">
        <w:rPr>
          <w:lang w:val="en-US"/>
        </w:rPr>
        <w:t>Otsikko</w:t>
      </w:r>
      <w:bookmarkEnd w:id="682"/>
      <w:bookmarkEnd w:id="683"/>
    </w:p>
    <w:p w14:paraId="0BBBAA1C" w14:textId="77777777" w:rsidR="003F6A08" w:rsidRPr="003F6A08" w:rsidRDefault="003F6A08" w:rsidP="003F6A08">
      <w:r w:rsidRPr="003F6A08">
        <w:t>Otsikkona AR/YDIN – Otsikot koodistosta ’Nykytila’, koodiarvo 37.</w:t>
      </w:r>
    </w:p>
    <w:p w14:paraId="3979BE47" w14:textId="77777777" w:rsidR="003F6A08" w:rsidRPr="003F6A08" w:rsidRDefault="003F6A08" w:rsidP="008E33EF">
      <w:pPr>
        <w:pStyle w:val="Otsikko2"/>
      </w:pPr>
      <w:bookmarkStart w:id="684" w:name="_Toc377399112"/>
      <w:bookmarkStart w:id="685" w:name="_Toc436732553"/>
      <w:r w:rsidRPr="003F6A08">
        <w:t>Näyttömuoto</w:t>
      </w:r>
      <w:bookmarkEnd w:id="684"/>
      <w:bookmarkEnd w:id="685"/>
      <w:r w:rsidRPr="003F6A08">
        <w:t xml:space="preserve"> </w:t>
      </w:r>
    </w:p>
    <w:p w14:paraId="0E8575EC" w14:textId="77777777" w:rsidR="003F6A08" w:rsidRPr="003F6A08" w:rsidRDefault="003F6A08" w:rsidP="003F6A08">
      <w:r w:rsidRPr="003F6A08">
        <w:t xml:space="preserve">Näyttömuodon toteutusohjeistus on Kertomus ja lomakkeet -oppaassa [8]. Alla on esimerkki näyt-tömuotoon tuotavista tiedoista, tiedot on tarkemmin kuvattu kunkin observationin kohdalla.  Käyt-täjän syöttämät näyttötietokentät merkataan antamalla tietokentälle attribuutti </w:t>
      </w:r>
      <w:r w:rsidRPr="003F6A08">
        <w:rPr>
          <w:rFonts w:ascii="Arial" w:hAnsi="Arial" w:cs="Arial"/>
          <w:color w:val="FF0000"/>
          <w:sz w:val="20"/>
          <w:highlight w:val="white"/>
          <w:lang w:eastAsia="fi-FI"/>
        </w:rPr>
        <w:t>styleC</w:t>
      </w:r>
      <w:r w:rsidRPr="003F6A08">
        <w:rPr>
          <w:rFonts w:ascii="Arial" w:hAnsi="Arial" w:cs="Arial"/>
          <w:color w:val="FF0000"/>
          <w:sz w:val="20"/>
          <w:highlight w:val="white"/>
          <w:lang w:eastAsia="fi-FI"/>
        </w:rPr>
        <w:t>o</w:t>
      </w:r>
      <w:r w:rsidRPr="003F6A08">
        <w:rPr>
          <w:rFonts w:ascii="Arial" w:hAnsi="Arial" w:cs="Arial"/>
          <w:color w:val="FF0000"/>
          <w:sz w:val="20"/>
          <w:highlight w:val="white"/>
          <w:lang w:eastAsia="fi-FI"/>
        </w:rPr>
        <w:t>de</w:t>
      </w:r>
      <w:r w:rsidRPr="003F6A08">
        <w:rPr>
          <w:rFonts w:ascii="Arial" w:hAnsi="Arial" w:cs="Arial"/>
          <w:color w:val="0000FF"/>
          <w:sz w:val="20"/>
          <w:highlight w:val="white"/>
          <w:lang w:eastAsia="fi-FI"/>
        </w:rPr>
        <w:t>="</w:t>
      </w:r>
      <w:r w:rsidRPr="003F6A08">
        <w:rPr>
          <w:rFonts w:ascii="Arial" w:hAnsi="Arial" w:cs="Arial"/>
          <w:color w:val="000000"/>
          <w:sz w:val="20"/>
          <w:highlight w:val="white"/>
          <w:lang w:eastAsia="fi-FI"/>
        </w:rPr>
        <w:t>xUnstructured</w:t>
      </w:r>
      <w:r w:rsidRPr="003F6A08">
        <w:rPr>
          <w:rFonts w:ascii="Arial" w:hAnsi="Arial" w:cs="Arial"/>
          <w:color w:val="0000FF"/>
          <w:sz w:val="20"/>
          <w:highlight w:val="white"/>
          <w:lang w:eastAsia="fi-FI"/>
        </w:rPr>
        <w:t>"</w:t>
      </w:r>
      <w:r w:rsidRPr="003F6A08">
        <w:t>.</w:t>
      </w:r>
    </w:p>
    <w:p w14:paraId="3109A731" w14:textId="77777777" w:rsidR="003F6A08" w:rsidRDefault="003F6A08" w:rsidP="003F6A08">
      <w:pPr>
        <w:rPr>
          <w:ins w:id="686" w:author="Tekijä"/>
        </w:rPr>
      </w:pPr>
    </w:p>
    <w:p w14:paraId="5A5FCF14" w14:textId="77777777" w:rsidR="00B93F87" w:rsidRDefault="00B93F87" w:rsidP="00B93F87">
      <w:pPr>
        <w:rPr>
          <w:ins w:id="687" w:author="Tekijä"/>
        </w:rPr>
      </w:pPr>
      <w:ins w:id="688" w:author="Tekijä">
        <w:r w:rsidRPr="00A922F6">
          <w:t>Geneerinen esitystapa:</w:t>
        </w:r>
      </w:ins>
    </w:p>
    <w:p w14:paraId="289808A9" w14:textId="77777777" w:rsidR="00B93F87" w:rsidRDefault="00B93F87" w:rsidP="00B93F87">
      <w:pPr>
        <w:rPr>
          <w:ins w:id="689" w:author="Tekijä"/>
        </w:rPr>
      </w:pPr>
    </w:p>
    <w:p w14:paraId="6B90FF6D" w14:textId="77777777" w:rsidR="006B404C" w:rsidRPr="006B404C" w:rsidRDefault="006B404C" w:rsidP="00B93F87">
      <w:pPr>
        <w:rPr>
          <w:ins w:id="690" w:author="Tekijä"/>
        </w:rPr>
      </w:pPr>
      <w:ins w:id="691" w:author="Tekijä">
        <w:r>
          <w:rPr>
            <w:b/>
            <w:bCs/>
            <w:szCs w:val="24"/>
            <w:lang w:eastAsia="fi-FI"/>
          </w:rPr>
          <w:t>”</w:t>
        </w:r>
        <w:r w:rsidRPr="00A776FB">
          <w:rPr>
            <w:b/>
            <w:bCs/>
            <w:szCs w:val="24"/>
            <w:lang w:eastAsia="fi-FI"/>
          </w:rPr>
          <w:t>Proteettinen rakenne:</w:t>
        </w:r>
        <w:r>
          <w:rPr>
            <w:b/>
            <w:bCs/>
            <w:szCs w:val="24"/>
            <w:lang w:eastAsia="fi-FI"/>
          </w:rPr>
          <w:t xml:space="preserve"> ” </w:t>
        </w:r>
        <w:r w:rsidRPr="006B404C">
          <w:rPr>
            <w:bCs/>
            <w:szCs w:val="24"/>
            <w:lang w:eastAsia="fi-FI"/>
          </w:rPr>
          <w:t>CodeId</w:t>
        </w:r>
        <w:r>
          <w:rPr>
            <w:bCs/>
            <w:szCs w:val="24"/>
            <w:lang w:eastAsia="fi-FI"/>
          </w:rPr>
          <w:t xml:space="preserve"> </w:t>
        </w:r>
        <w:r w:rsidR="00C4311A">
          <w:rPr>
            <w:bCs/>
            <w:szCs w:val="24"/>
            <w:lang w:eastAsia="fi-FI"/>
          </w:rPr>
          <w:t>12</w:t>
        </w:r>
        <w:r w:rsidRPr="006B404C">
          <w:rPr>
            <w:bCs/>
            <w:szCs w:val="24"/>
            <w:lang w:eastAsia="fi-FI"/>
          </w:rPr>
          <w:t xml:space="preserve">; CodeId 11; </w:t>
        </w:r>
        <w:r w:rsidR="00C4311A" w:rsidRPr="006B404C">
          <w:rPr>
            <w:bCs/>
            <w:szCs w:val="24"/>
            <w:lang w:eastAsia="fi-FI"/>
          </w:rPr>
          <w:t>CodeId 1</w:t>
        </w:r>
        <w:r w:rsidR="00C4311A">
          <w:rPr>
            <w:bCs/>
            <w:szCs w:val="24"/>
            <w:lang w:eastAsia="fi-FI"/>
          </w:rPr>
          <w:t>3</w:t>
        </w:r>
        <w:r w:rsidR="00C4311A" w:rsidRPr="006B404C">
          <w:rPr>
            <w:bCs/>
            <w:szCs w:val="24"/>
            <w:lang w:eastAsia="fi-FI"/>
          </w:rPr>
          <w:t>;</w:t>
        </w:r>
        <w:r w:rsidR="00C4311A">
          <w:rPr>
            <w:bCs/>
            <w:szCs w:val="24"/>
            <w:lang w:eastAsia="fi-FI"/>
          </w:rPr>
          <w:t xml:space="preserve"> ”Hammas: ”CodeId 14; CodeId 16</w:t>
        </w:r>
      </w:ins>
    </w:p>
    <w:p w14:paraId="34A3F61B" w14:textId="77777777" w:rsidR="00B93F87" w:rsidRDefault="00B93F87" w:rsidP="003F6A08">
      <w:pPr>
        <w:rPr>
          <w:ins w:id="692" w:author="Tekijä"/>
        </w:rPr>
      </w:pPr>
    </w:p>
    <w:p w14:paraId="112526E1" w14:textId="77777777" w:rsidR="001B2F58" w:rsidRDefault="001B2F58" w:rsidP="003F6A08">
      <w:pPr>
        <w:rPr>
          <w:ins w:id="693" w:author="Tekijä"/>
        </w:rPr>
      </w:pPr>
      <w:ins w:id="694" w:author="Tekijä">
        <w:r>
          <w:t>Esimerkkikirjau</w:t>
        </w:r>
        <w:r w:rsidR="006B404C">
          <w:t>s</w:t>
        </w:r>
        <w:r>
          <w:t xml:space="preserve"> näyttömuodossa:</w:t>
        </w:r>
      </w:ins>
    </w:p>
    <w:p w14:paraId="59513AA3" w14:textId="77777777" w:rsidR="006B404C" w:rsidRPr="00A776FB" w:rsidRDefault="006B404C" w:rsidP="006B404C">
      <w:pPr>
        <w:rPr>
          <w:ins w:id="695" w:author="Tekijä"/>
          <w:szCs w:val="24"/>
          <w:lang w:eastAsia="fi-FI"/>
        </w:rPr>
      </w:pPr>
      <w:ins w:id="696" w:author="Tekijä">
        <w:r w:rsidRPr="00A776FB">
          <w:rPr>
            <w:b/>
            <w:bCs/>
            <w:szCs w:val="24"/>
            <w:lang w:eastAsia="fi-FI"/>
          </w:rPr>
          <w:t xml:space="preserve">Proteettinen rakenne: </w:t>
        </w:r>
        <w:r w:rsidRPr="008C5421">
          <w:rPr>
            <w:bCs/>
            <w:szCs w:val="24"/>
            <w:lang w:eastAsia="fi-FI"/>
          </w:rPr>
          <w:t>Ylä</w:t>
        </w:r>
        <w:r w:rsidRPr="008C5421">
          <w:rPr>
            <w:szCs w:val="24"/>
            <w:lang w:eastAsia="fi-FI"/>
          </w:rPr>
          <w:t>leuka;</w:t>
        </w:r>
        <w:r w:rsidRPr="00A776FB">
          <w:rPr>
            <w:szCs w:val="24"/>
            <w:lang w:eastAsia="fi-FI"/>
          </w:rPr>
          <w:t xml:space="preserve"> Osaproteesi; Akryylirunkoinen osaproteesi; Hammas: d 18</w:t>
        </w:r>
        <w:r w:rsidR="0064757F">
          <w:rPr>
            <w:szCs w:val="24"/>
            <w:lang w:eastAsia="fi-FI"/>
          </w:rPr>
          <w:t>,</w:t>
        </w:r>
        <w:del w:id="697" w:author="Tekijä">
          <w:r w:rsidRPr="00A776FB" w:rsidDel="0064757F">
            <w:rPr>
              <w:szCs w:val="24"/>
              <w:lang w:eastAsia="fi-FI"/>
            </w:rPr>
            <w:delText>;</w:delText>
          </w:r>
        </w:del>
        <w:r w:rsidRPr="00A776FB">
          <w:rPr>
            <w:szCs w:val="24"/>
            <w:lang w:eastAsia="fi-FI"/>
          </w:rPr>
          <w:t xml:space="preserve"> d 17;</w:t>
        </w:r>
        <w:r>
          <w:rPr>
            <w:szCs w:val="24"/>
            <w:lang w:eastAsia="fi-FI"/>
          </w:rPr>
          <w:t xml:space="preserve"> Jäännöshampaat dd 14-24, lankapinteet dd 14 ja 24.</w:t>
        </w:r>
      </w:ins>
    </w:p>
    <w:p w14:paraId="1C436233" w14:textId="77777777" w:rsidR="001B2F58" w:rsidRPr="003F6A08" w:rsidRDefault="001B2F5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B93F87" w14:paraId="16D5CD36"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601AEFFA" w14:textId="77777777" w:rsidR="00B93F87" w:rsidRPr="00B93F87" w:rsidRDefault="00B93F87" w:rsidP="00B93F87">
            <w:pPr>
              <w:suppressAutoHyphens/>
              <w:autoSpaceDE w:val="0"/>
              <w:autoSpaceDN w:val="0"/>
              <w:adjustRightInd w:val="0"/>
              <w:jc w:val="left"/>
              <w:rPr>
                <w:ins w:id="698" w:author="Tekijä"/>
                <w:rFonts w:ascii="Courier New" w:hAnsi="Courier New" w:cs="Courier New"/>
                <w:color w:val="0000FF"/>
                <w:sz w:val="18"/>
                <w:lang w:val="en-US" w:eastAsia="fi-FI"/>
              </w:rPr>
            </w:pPr>
            <w:ins w:id="699" w:author="Tekijä">
              <w:r w:rsidRPr="008D629F">
                <w:rPr>
                  <w:rFonts w:ascii="Courier New" w:hAnsi="Courier New" w:cs="Courier New"/>
                  <w:color w:val="000000"/>
                  <w:sz w:val="18"/>
                  <w:lang w:eastAsia="fi-FI"/>
                </w:rPr>
                <w:t xml:space="preserve">    </w:t>
              </w:r>
              <w:r w:rsidRPr="00B93F87">
                <w:rPr>
                  <w:rFonts w:ascii="Courier New" w:hAnsi="Courier New" w:cs="Courier New"/>
                  <w:color w:val="0000FF"/>
                  <w:sz w:val="18"/>
                  <w:lang w:val="en-US" w:eastAsia="fi-FI"/>
                </w:rPr>
                <w:t>&lt;</w:t>
              </w:r>
              <w:r w:rsidRPr="00B93F87">
                <w:rPr>
                  <w:rFonts w:ascii="Courier New" w:hAnsi="Courier New" w:cs="Courier New"/>
                  <w:color w:val="800000"/>
                  <w:sz w:val="18"/>
                  <w:lang w:val="en-US" w:eastAsia="fi-FI"/>
                </w:rPr>
                <w:t>text</w:t>
              </w:r>
              <w:r w:rsidRPr="00B93F87">
                <w:rPr>
                  <w:rFonts w:ascii="Courier New" w:hAnsi="Courier New" w:cs="Courier New"/>
                  <w:color w:val="0000FF"/>
                  <w:sz w:val="18"/>
                  <w:lang w:val="en-US" w:eastAsia="fi-FI"/>
                </w:rPr>
                <w:t>&gt;</w:t>
              </w:r>
            </w:ins>
          </w:p>
          <w:p w14:paraId="04754588" w14:textId="77777777" w:rsidR="00B93F87" w:rsidRPr="00B93F87" w:rsidRDefault="00B93F87" w:rsidP="00B93F87">
            <w:pPr>
              <w:suppressAutoHyphens/>
              <w:autoSpaceDE w:val="0"/>
              <w:autoSpaceDN w:val="0"/>
              <w:adjustRightInd w:val="0"/>
              <w:jc w:val="left"/>
              <w:rPr>
                <w:ins w:id="700" w:author="Tekijä"/>
                <w:rFonts w:ascii="Courier New" w:hAnsi="Courier New" w:cs="Courier New"/>
                <w:color w:val="0000FF"/>
                <w:sz w:val="18"/>
                <w:lang w:val="en-US" w:eastAsia="fi-FI"/>
              </w:rPr>
            </w:pPr>
            <w:ins w:id="701" w:author="Tekijä">
              <w:r w:rsidRPr="00B93F87">
                <w:rPr>
                  <w:rFonts w:ascii="Courier New" w:hAnsi="Courier New" w:cs="Courier New"/>
                  <w:color w:val="000000"/>
                  <w:sz w:val="18"/>
                  <w:lang w:val="en-US" w:eastAsia="fi-FI"/>
                </w:rPr>
                <w:t xml:space="preserve">        </w:t>
              </w:r>
              <w:r w:rsidRPr="00B93F87">
                <w:rPr>
                  <w:rFonts w:ascii="Courier New" w:hAnsi="Courier New" w:cs="Courier New"/>
                  <w:color w:val="0000FF"/>
                  <w:sz w:val="18"/>
                  <w:lang w:val="en-US" w:eastAsia="fi-FI"/>
                </w:rPr>
                <w:t>&lt;</w:t>
              </w:r>
              <w:r w:rsidRPr="00B93F87">
                <w:rPr>
                  <w:rFonts w:ascii="Courier New" w:hAnsi="Courier New" w:cs="Courier New"/>
                  <w:color w:val="800000"/>
                  <w:sz w:val="18"/>
                  <w:lang w:val="en-US" w:eastAsia="fi-FI"/>
                </w:rPr>
                <w:t>paragraph</w:t>
              </w:r>
              <w:r w:rsidRPr="00B93F87">
                <w:rPr>
                  <w:rFonts w:ascii="Courier New" w:hAnsi="Courier New" w:cs="Courier New"/>
                  <w:i/>
                  <w:iCs/>
                  <w:color w:val="008080"/>
                  <w:sz w:val="18"/>
                  <w:lang w:val="en-US" w:eastAsia="fi-FI"/>
                </w:rPr>
                <w:t xml:space="preserve"> </w:t>
              </w:r>
              <w:r w:rsidRPr="00B93F87">
                <w:rPr>
                  <w:rFonts w:ascii="Courier New" w:hAnsi="Courier New" w:cs="Courier New"/>
                  <w:color w:val="FF0000"/>
                  <w:sz w:val="18"/>
                  <w:lang w:val="en-US" w:eastAsia="fi-FI"/>
                </w:rPr>
                <w:t>ID</w:t>
              </w:r>
              <w:r w:rsidRPr="00B93F87">
                <w:rPr>
                  <w:rFonts w:ascii="Courier New" w:hAnsi="Courier New" w:cs="Courier New"/>
                  <w:color w:val="0000FF"/>
                  <w:sz w:val="18"/>
                  <w:lang w:val="en-US" w:eastAsia="fi-FI"/>
                </w:rPr>
                <w:t>="</w:t>
              </w:r>
              <w:r w:rsidRPr="00B93F87">
                <w:rPr>
                  <w:rFonts w:ascii="Courier New" w:hAnsi="Courier New" w:cs="Courier New"/>
                  <w:color w:val="000000"/>
                  <w:sz w:val="18"/>
                  <w:lang w:val="en-US" w:eastAsia="fi-FI"/>
                </w:rPr>
                <w:t>OID1.2.246.10.1234567.14.2015.123.2.10.1.1</w:t>
              </w:r>
              <w:r w:rsidRPr="00B93F87">
                <w:rPr>
                  <w:rFonts w:ascii="Courier New" w:hAnsi="Courier New" w:cs="Courier New"/>
                  <w:color w:val="0000FF"/>
                  <w:sz w:val="18"/>
                  <w:lang w:val="en-US" w:eastAsia="fi-FI"/>
                </w:rPr>
                <w:t>"&gt;</w:t>
              </w:r>
            </w:ins>
          </w:p>
          <w:p w14:paraId="21F9219D" w14:textId="77777777" w:rsidR="00B93F87" w:rsidRPr="00B93F87" w:rsidRDefault="00B93F87" w:rsidP="00B93F87">
            <w:pPr>
              <w:suppressAutoHyphens/>
              <w:autoSpaceDE w:val="0"/>
              <w:autoSpaceDN w:val="0"/>
              <w:adjustRightInd w:val="0"/>
              <w:jc w:val="left"/>
              <w:rPr>
                <w:ins w:id="702" w:author="Tekijä"/>
                <w:rFonts w:ascii="Courier New" w:hAnsi="Courier New" w:cs="Courier New"/>
                <w:color w:val="0000FF"/>
                <w:sz w:val="18"/>
                <w:lang w:val="en-US" w:eastAsia="fi-FI"/>
              </w:rPr>
            </w:pPr>
            <w:ins w:id="703" w:author="Tekijä">
              <w:r w:rsidRPr="00B93F87">
                <w:rPr>
                  <w:rFonts w:ascii="Courier New" w:hAnsi="Courier New" w:cs="Courier New"/>
                  <w:color w:val="000000"/>
                  <w:sz w:val="18"/>
                  <w:lang w:val="en-US" w:eastAsia="fi-FI"/>
                </w:rPr>
                <w:t xml:space="preserve">            </w:t>
              </w:r>
              <w:r w:rsidRPr="00B93F87">
                <w:rPr>
                  <w:rFonts w:ascii="Courier New" w:hAnsi="Courier New" w:cs="Courier New"/>
                  <w:color w:val="0000FF"/>
                  <w:sz w:val="18"/>
                  <w:lang w:val="en-US" w:eastAsia="fi-FI"/>
                </w:rPr>
                <w:t>&lt;</w:t>
              </w:r>
              <w:r w:rsidRPr="00B93F87">
                <w:rPr>
                  <w:rFonts w:ascii="Courier New" w:hAnsi="Courier New" w:cs="Courier New"/>
                  <w:color w:val="800000"/>
                  <w:sz w:val="18"/>
                  <w:lang w:val="en-US" w:eastAsia="fi-FI"/>
                </w:rPr>
                <w:t>content</w:t>
              </w:r>
              <w:r w:rsidRPr="00B93F87">
                <w:rPr>
                  <w:rFonts w:ascii="Courier New" w:hAnsi="Courier New" w:cs="Courier New"/>
                  <w:i/>
                  <w:iCs/>
                  <w:color w:val="008080"/>
                  <w:sz w:val="18"/>
                  <w:lang w:val="en-US" w:eastAsia="fi-FI"/>
                </w:rPr>
                <w:t xml:space="preserve"> </w:t>
              </w:r>
              <w:r w:rsidRPr="00B93F87">
                <w:rPr>
                  <w:rFonts w:ascii="Courier New" w:hAnsi="Courier New" w:cs="Courier New"/>
                  <w:color w:val="FF0000"/>
                  <w:sz w:val="18"/>
                  <w:lang w:val="en-US" w:eastAsia="fi-FI"/>
                </w:rPr>
                <w:t>styleCode</w:t>
              </w:r>
              <w:r w:rsidRPr="00B93F87">
                <w:rPr>
                  <w:rFonts w:ascii="Courier New" w:hAnsi="Courier New" w:cs="Courier New"/>
                  <w:color w:val="0000FF"/>
                  <w:sz w:val="18"/>
                  <w:lang w:val="en-US" w:eastAsia="fi-FI"/>
                </w:rPr>
                <w:t>="</w:t>
              </w:r>
              <w:r w:rsidRPr="00B93F87">
                <w:rPr>
                  <w:rFonts w:ascii="Courier New" w:hAnsi="Courier New" w:cs="Courier New"/>
                  <w:color w:val="000000"/>
                  <w:sz w:val="18"/>
                  <w:lang w:val="en-US" w:eastAsia="fi-FI"/>
                </w:rPr>
                <w:t>Bold</w:t>
              </w:r>
              <w:r w:rsidRPr="00B93F87">
                <w:rPr>
                  <w:rFonts w:ascii="Courier New" w:hAnsi="Courier New" w:cs="Courier New"/>
                  <w:color w:val="0000FF"/>
                  <w:sz w:val="18"/>
                  <w:lang w:val="en-US" w:eastAsia="fi-FI"/>
                </w:rPr>
                <w:t>"&gt;</w:t>
              </w:r>
              <w:r w:rsidRPr="00B93F87">
                <w:rPr>
                  <w:rFonts w:ascii="Courier New" w:hAnsi="Courier New" w:cs="Courier New"/>
                  <w:color w:val="000000"/>
                  <w:sz w:val="18"/>
                  <w:lang w:val="en-US" w:eastAsia="fi-FI"/>
                </w:rPr>
                <w:t xml:space="preserve">Proteettinen rakenne: </w:t>
              </w:r>
              <w:r w:rsidRPr="00B93F87">
                <w:rPr>
                  <w:rFonts w:ascii="Courier New" w:hAnsi="Courier New" w:cs="Courier New"/>
                  <w:color w:val="0000FF"/>
                  <w:sz w:val="18"/>
                  <w:lang w:val="en-US" w:eastAsia="fi-FI"/>
                </w:rPr>
                <w:t>&lt;/</w:t>
              </w:r>
              <w:r w:rsidRPr="00B93F87">
                <w:rPr>
                  <w:rFonts w:ascii="Courier New" w:hAnsi="Courier New" w:cs="Courier New"/>
                  <w:color w:val="800000"/>
                  <w:sz w:val="18"/>
                  <w:lang w:val="en-US" w:eastAsia="fi-FI"/>
                </w:rPr>
                <w:t>content</w:t>
              </w:r>
              <w:r w:rsidRPr="00B93F87">
                <w:rPr>
                  <w:rFonts w:ascii="Courier New" w:hAnsi="Courier New" w:cs="Courier New"/>
                  <w:color w:val="0000FF"/>
                  <w:sz w:val="18"/>
                  <w:lang w:val="en-US" w:eastAsia="fi-FI"/>
                </w:rPr>
                <w:t>&gt;</w:t>
              </w:r>
            </w:ins>
          </w:p>
          <w:p w14:paraId="6D8B4824" w14:textId="77777777" w:rsidR="00B93F87" w:rsidRPr="00B93F87" w:rsidRDefault="00B93F87" w:rsidP="00B93F87">
            <w:pPr>
              <w:suppressAutoHyphens/>
              <w:autoSpaceDE w:val="0"/>
              <w:autoSpaceDN w:val="0"/>
              <w:adjustRightInd w:val="0"/>
              <w:jc w:val="left"/>
              <w:rPr>
                <w:ins w:id="704" w:author="Tekijä"/>
                <w:rFonts w:ascii="Courier New" w:hAnsi="Courier New" w:cs="Courier New"/>
                <w:color w:val="0000FF"/>
                <w:sz w:val="18"/>
                <w:lang w:val="en-US" w:eastAsia="fi-FI"/>
              </w:rPr>
            </w:pPr>
            <w:ins w:id="705" w:author="Tekijä">
              <w:r w:rsidRPr="00B93F87">
                <w:rPr>
                  <w:rFonts w:ascii="Courier New" w:hAnsi="Courier New" w:cs="Courier New"/>
                  <w:color w:val="000000"/>
                  <w:sz w:val="18"/>
                  <w:lang w:val="en-US" w:eastAsia="fi-FI"/>
                </w:rPr>
                <w:t xml:space="preserve">            </w:t>
              </w:r>
              <w:r w:rsidRPr="00B93F87">
                <w:rPr>
                  <w:rFonts w:ascii="Courier New" w:hAnsi="Courier New" w:cs="Courier New"/>
                  <w:color w:val="0000FF"/>
                  <w:sz w:val="18"/>
                  <w:lang w:val="en-US" w:eastAsia="fi-FI"/>
                </w:rPr>
                <w:t>&lt;</w:t>
              </w:r>
              <w:r w:rsidRPr="00B93F87">
                <w:rPr>
                  <w:rFonts w:ascii="Courier New" w:hAnsi="Courier New" w:cs="Courier New"/>
                  <w:color w:val="800000"/>
                  <w:sz w:val="18"/>
                  <w:lang w:val="en-US" w:eastAsia="fi-FI"/>
                </w:rPr>
                <w:t>content</w:t>
              </w:r>
              <w:r w:rsidRPr="00B93F87">
                <w:rPr>
                  <w:rFonts w:ascii="Courier New" w:hAnsi="Courier New" w:cs="Courier New"/>
                  <w:color w:val="0000FF"/>
                  <w:sz w:val="18"/>
                  <w:lang w:val="en-US" w:eastAsia="fi-FI"/>
                </w:rPr>
                <w:t>&gt;</w:t>
              </w:r>
              <w:r w:rsidRPr="00B93F87">
                <w:rPr>
                  <w:rFonts w:ascii="Courier New" w:hAnsi="Courier New" w:cs="Courier New"/>
                  <w:color w:val="000000"/>
                  <w:sz w:val="18"/>
                  <w:lang w:val="en-US" w:eastAsia="fi-FI"/>
                </w:rPr>
                <w:t xml:space="preserve">Alaleuka; </w:t>
              </w:r>
              <w:r w:rsidRPr="00B93F87">
                <w:rPr>
                  <w:rFonts w:ascii="Courier New" w:hAnsi="Courier New" w:cs="Courier New"/>
                  <w:color w:val="0000FF"/>
                  <w:sz w:val="18"/>
                  <w:lang w:val="en-US" w:eastAsia="fi-FI"/>
                </w:rPr>
                <w:t>&lt;/</w:t>
              </w:r>
              <w:r w:rsidRPr="00B93F87">
                <w:rPr>
                  <w:rFonts w:ascii="Courier New" w:hAnsi="Courier New" w:cs="Courier New"/>
                  <w:color w:val="800000"/>
                  <w:sz w:val="18"/>
                  <w:lang w:val="en-US" w:eastAsia="fi-FI"/>
                </w:rPr>
                <w:t>content</w:t>
              </w:r>
              <w:r w:rsidRPr="00B93F87">
                <w:rPr>
                  <w:rFonts w:ascii="Courier New" w:hAnsi="Courier New" w:cs="Courier New"/>
                  <w:color w:val="0000FF"/>
                  <w:sz w:val="18"/>
                  <w:lang w:val="en-US" w:eastAsia="fi-FI"/>
                </w:rPr>
                <w:t>&gt;</w:t>
              </w:r>
            </w:ins>
          </w:p>
          <w:p w14:paraId="135B918E" w14:textId="77777777" w:rsidR="00B93F87" w:rsidRPr="00B93F87" w:rsidRDefault="00B93F87" w:rsidP="00B93F87">
            <w:pPr>
              <w:suppressAutoHyphens/>
              <w:autoSpaceDE w:val="0"/>
              <w:autoSpaceDN w:val="0"/>
              <w:adjustRightInd w:val="0"/>
              <w:jc w:val="left"/>
              <w:rPr>
                <w:ins w:id="706" w:author="Tekijä"/>
                <w:rFonts w:ascii="Courier New" w:hAnsi="Courier New" w:cs="Courier New"/>
                <w:color w:val="0000FF"/>
                <w:sz w:val="18"/>
                <w:lang w:val="en-US" w:eastAsia="fi-FI"/>
              </w:rPr>
            </w:pPr>
            <w:ins w:id="707" w:author="Tekijä">
              <w:r w:rsidRPr="00B93F87">
                <w:rPr>
                  <w:rFonts w:ascii="Courier New" w:hAnsi="Courier New" w:cs="Courier New"/>
                  <w:color w:val="000000"/>
                  <w:sz w:val="18"/>
                  <w:lang w:val="en-US" w:eastAsia="fi-FI"/>
                </w:rPr>
                <w:t xml:space="preserve">            </w:t>
              </w:r>
              <w:r w:rsidRPr="00B93F87">
                <w:rPr>
                  <w:rFonts w:ascii="Courier New" w:hAnsi="Courier New" w:cs="Courier New"/>
                  <w:color w:val="0000FF"/>
                  <w:sz w:val="18"/>
                  <w:lang w:val="en-US" w:eastAsia="fi-FI"/>
                </w:rPr>
                <w:t>&lt;</w:t>
              </w:r>
              <w:r w:rsidRPr="00B93F87">
                <w:rPr>
                  <w:rFonts w:ascii="Courier New" w:hAnsi="Courier New" w:cs="Courier New"/>
                  <w:color w:val="800000"/>
                  <w:sz w:val="18"/>
                  <w:lang w:val="en-US" w:eastAsia="fi-FI"/>
                </w:rPr>
                <w:t>content</w:t>
              </w:r>
              <w:r w:rsidRPr="00B93F87">
                <w:rPr>
                  <w:rFonts w:ascii="Courier New" w:hAnsi="Courier New" w:cs="Courier New"/>
                  <w:color w:val="0000FF"/>
                  <w:sz w:val="18"/>
                  <w:lang w:val="en-US" w:eastAsia="fi-FI"/>
                </w:rPr>
                <w:t>&gt;</w:t>
              </w:r>
              <w:r w:rsidRPr="00B93F87">
                <w:rPr>
                  <w:rFonts w:ascii="Courier New" w:hAnsi="Courier New" w:cs="Courier New"/>
                  <w:color w:val="000000"/>
                  <w:sz w:val="18"/>
                  <w:lang w:val="en-US" w:eastAsia="fi-FI"/>
                </w:rPr>
                <w:t xml:space="preserve">Osaproteesi; </w:t>
              </w:r>
              <w:r w:rsidRPr="00B93F87">
                <w:rPr>
                  <w:rFonts w:ascii="Courier New" w:hAnsi="Courier New" w:cs="Courier New"/>
                  <w:color w:val="0000FF"/>
                  <w:sz w:val="18"/>
                  <w:lang w:val="en-US" w:eastAsia="fi-FI"/>
                </w:rPr>
                <w:t>&lt;/</w:t>
              </w:r>
              <w:r w:rsidRPr="00B93F87">
                <w:rPr>
                  <w:rFonts w:ascii="Courier New" w:hAnsi="Courier New" w:cs="Courier New"/>
                  <w:color w:val="800000"/>
                  <w:sz w:val="18"/>
                  <w:lang w:val="en-US" w:eastAsia="fi-FI"/>
                </w:rPr>
                <w:t>content</w:t>
              </w:r>
              <w:r w:rsidRPr="00B93F87">
                <w:rPr>
                  <w:rFonts w:ascii="Courier New" w:hAnsi="Courier New" w:cs="Courier New"/>
                  <w:color w:val="0000FF"/>
                  <w:sz w:val="18"/>
                  <w:lang w:val="en-US" w:eastAsia="fi-FI"/>
                </w:rPr>
                <w:t>&gt;</w:t>
              </w:r>
            </w:ins>
          </w:p>
          <w:p w14:paraId="3AEBAD75" w14:textId="77777777" w:rsidR="00B93F87" w:rsidRPr="00B93F87" w:rsidRDefault="00B93F87" w:rsidP="00B93F87">
            <w:pPr>
              <w:suppressAutoHyphens/>
              <w:autoSpaceDE w:val="0"/>
              <w:autoSpaceDN w:val="0"/>
              <w:adjustRightInd w:val="0"/>
              <w:ind w:left="1420" w:hanging="1420"/>
              <w:jc w:val="left"/>
              <w:rPr>
                <w:ins w:id="708" w:author="Tekijä"/>
                <w:rFonts w:ascii="Courier New" w:hAnsi="Courier New" w:cs="Courier New"/>
                <w:color w:val="0000FF"/>
                <w:sz w:val="18"/>
                <w:lang w:eastAsia="fi-FI"/>
              </w:rPr>
            </w:pPr>
            <w:ins w:id="709" w:author="Tekijä">
              <w:r w:rsidRPr="00B93F87">
                <w:rPr>
                  <w:rFonts w:ascii="Courier New" w:hAnsi="Courier New" w:cs="Courier New"/>
                  <w:color w:val="000000"/>
                  <w:sz w:val="18"/>
                  <w:lang w:val="en-US" w:eastAsia="fi-FI"/>
                </w:rPr>
                <w:t xml:space="preserve">            </w:t>
              </w:r>
              <w:r w:rsidRPr="00B93F87">
                <w:rPr>
                  <w:rFonts w:ascii="Courier New" w:hAnsi="Courier New" w:cs="Courier New"/>
                  <w:color w:val="0000FF"/>
                  <w:sz w:val="18"/>
                  <w:lang w:eastAsia="fi-FI"/>
                </w:rPr>
                <w:t>&lt;</w:t>
              </w:r>
              <w:r w:rsidRPr="00B93F87">
                <w:rPr>
                  <w:rFonts w:ascii="Courier New" w:hAnsi="Courier New" w:cs="Courier New"/>
                  <w:color w:val="800000"/>
                  <w:sz w:val="18"/>
                  <w:lang w:eastAsia="fi-FI"/>
                </w:rPr>
                <w:t>content</w:t>
              </w:r>
              <w:r w:rsidRPr="00B93F87">
                <w:rPr>
                  <w:rFonts w:ascii="Courier New" w:hAnsi="Courier New" w:cs="Courier New"/>
                  <w:i/>
                  <w:iCs/>
                  <w:color w:val="008080"/>
                  <w:sz w:val="18"/>
                  <w:lang w:eastAsia="fi-FI"/>
                </w:rPr>
                <w:t xml:space="preserve"> </w:t>
              </w:r>
              <w:r w:rsidRPr="00B93F87">
                <w:rPr>
                  <w:rFonts w:ascii="Courier New" w:hAnsi="Courier New" w:cs="Courier New"/>
                  <w:color w:val="FF0000"/>
                  <w:sz w:val="18"/>
                  <w:lang w:eastAsia="fi-FI"/>
                </w:rPr>
                <w:t>ID</w:t>
              </w:r>
              <w:r w:rsidRPr="00B93F87">
                <w:rPr>
                  <w:rFonts w:ascii="Courier New" w:hAnsi="Courier New" w:cs="Courier New"/>
                  <w:color w:val="0000FF"/>
                  <w:sz w:val="18"/>
                  <w:lang w:eastAsia="fi-FI"/>
                </w:rPr>
                <w:t>="</w:t>
              </w:r>
              <w:r w:rsidRPr="00B93F87">
                <w:rPr>
                  <w:rFonts w:ascii="Courier New" w:hAnsi="Courier New" w:cs="Courier New"/>
                  <w:color w:val="000000"/>
                  <w:sz w:val="18"/>
                  <w:lang w:eastAsia="fi-FI"/>
                </w:rPr>
                <w:t>OID1.2.246.10.1234567.14.2015.123.2.10.1.2</w:t>
              </w:r>
              <w:r w:rsidRPr="00B93F87">
                <w:rPr>
                  <w:rFonts w:ascii="Courier New" w:hAnsi="Courier New" w:cs="Courier New"/>
                  <w:color w:val="0000FF"/>
                  <w:sz w:val="18"/>
                  <w:lang w:eastAsia="fi-FI"/>
                </w:rPr>
                <w:t>"&gt;</w:t>
              </w:r>
              <w:r w:rsidRPr="00B93F87">
                <w:rPr>
                  <w:rFonts w:ascii="Courier New" w:hAnsi="Courier New" w:cs="Courier New"/>
                  <w:color w:val="000000"/>
                  <w:sz w:val="18"/>
                  <w:lang w:eastAsia="fi-FI"/>
                </w:rPr>
                <w:t xml:space="preserve">Akryylirunkoinen osaproteesi; </w:t>
              </w:r>
              <w:r w:rsidRPr="00B93F87">
                <w:rPr>
                  <w:rFonts w:ascii="Courier New" w:hAnsi="Courier New" w:cs="Courier New"/>
                  <w:color w:val="0000FF"/>
                  <w:sz w:val="18"/>
                  <w:lang w:eastAsia="fi-FI"/>
                </w:rPr>
                <w:t>&lt;/</w:t>
              </w:r>
              <w:r w:rsidRPr="00B93F87">
                <w:rPr>
                  <w:rFonts w:ascii="Courier New" w:hAnsi="Courier New" w:cs="Courier New"/>
                  <w:color w:val="800000"/>
                  <w:sz w:val="18"/>
                  <w:lang w:eastAsia="fi-FI"/>
                </w:rPr>
                <w:t>content</w:t>
              </w:r>
              <w:r w:rsidRPr="00B93F87">
                <w:rPr>
                  <w:rFonts w:ascii="Courier New" w:hAnsi="Courier New" w:cs="Courier New"/>
                  <w:color w:val="0000FF"/>
                  <w:sz w:val="18"/>
                  <w:lang w:eastAsia="fi-FI"/>
                </w:rPr>
                <w:t>&gt;</w:t>
              </w:r>
            </w:ins>
          </w:p>
          <w:p w14:paraId="7E6A362B" w14:textId="77777777" w:rsidR="00B93F87" w:rsidRPr="00B93F87" w:rsidRDefault="00B93F87" w:rsidP="00B93F87">
            <w:pPr>
              <w:suppressAutoHyphens/>
              <w:autoSpaceDE w:val="0"/>
              <w:autoSpaceDN w:val="0"/>
              <w:adjustRightInd w:val="0"/>
              <w:ind w:left="1420" w:hanging="1420"/>
              <w:jc w:val="left"/>
              <w:rPr>
                <w:ins w:id="710" w:author="Tekijä"/>
                <w:rFonts w:ascii="Courier New" w:hAnsi="Courier New" w:cs="Courier New"/>
                <w:color w:val="0000FF"/>
                <w:sz w:val="18"/>
                <w:lang w:val="en-US" w:eastAsia="fi-FI"/>
              </w:rPr>
            </w:pPr>
            <w:ins w:id="711" w:author="Tekijä">
              <w:r w:rsidRPr="00FC46AB">
                <w:rPr>
                  <w:rFonts w:ascii="Courier New" w:hAnsi="Courier New" w:cs="Courier New"/>
                  <w:color w:val="000000"/>
                  <w:sz w:val="18"/>
                  <w:lang w:eastAsia="fi-FI"/>
                </w:rPr>
                <w:t xml:space="preserve">            </w:t>
              </w:r>
              <w:r w:rsidRPr="00B93F87">
                <w:rPr>
                  <w:rFonts w:ascii="Courier New" w:hAnsi="Courier New" w:cs="Courier New"/>
                  <w:color w:val="0000FF"/>
                  <w:sz w:val="18"/>
                  <w:lang w:val="en-US" w:eastAsia="fi-FI"/>
                </w:rPr>
                <w:t>&lt;</w:t>
              </w:r>
              <w:r w:rsidRPr="00B93F87">
                <w:rPr>
                  <w:rFonts w:ascii="Courier New" w:hAnsi="Courier New" w:cs="Courier New"/>
                  <w:color w:val="800000"/>
                  <w:sz w:val="18"/>
                  <w:lang w:val="en-US" w:eastAsia="fi-FI"/>
                </w:rPr>
                <w:t>content</w:t>
              </w:r>
              <w:r w:rsidRPr="00B93F87">
                <w:rPr>
                  <w:rFonts w:ascii="Courier New" w:hAnsi="Courier New" w:cs="Courier New"/>
                  <w:i/>
                  <w:iCs/>
                  <w:color w:val="008080"/>
                  <w:sz w:val="18"/>
                  <w:lang w:val="en-US" w:eastAsia="fi-FI"/>
                </w:rPr>
                <w:t xml:space="preserve"> </w:t>
              </w:r>
              <w:r w:rsidRPr="00B93F87">
                <w:rPr>
                  <w:rFonts w:ascii="Courier New" w:hAnsi="Courier New" w:cs="Courier New"/>
                  <w:color w:val="FF0000"/>
                  <w:sz w:val="18"/>
                  <w:lang w:val="en-US" w:eastAsia="fi-FI"/>
                </w:rPr>
                <w:t>ID</w:t>
              </w:r>
              <w:r w:rsidRPr="00B93F87">
                <w:rPr>
                  <w:rFonts w:ascii="Courier New" w:hAnsi="Courier New" w:cs="Courier New"/>
                  <w:color w:val="0000FF"/>
                  <w:sz w:val="18"/>
                  <w:lang w:val="en-US" w:eastAsia="fi-FI"/>
                </w:rPr>
                <w:t>="</w:t>
              </w:r>
              <w:r w:rsidRPr="00B93F87">
                <w:rPr>
                  <w:rFonts w:ascii="Courier New" w:hAnsi="Courier New" w:cs="Courier New"/>
                  <w:color w:val="000000"/>
                  <w:sz w:val="18"/>
                  <w:lang w:val="en-US" w:eastAsia="fi-FI"/>
                </w:rPr>
                <w:t>OID1.2.246.10.1234567.14.2015.123.2.10.1.3</w:t>
              </w:r>
              <w:r w:rsidRPr="00B93F87">
                <w:rPr>
                  <w:rFonts w:ascii="Courier New" w:hAnsi="Courier New" w:cs="Courier New"/>
                  <w:color w:val="0000FF"/>
                  <w:sz w:val="18"/>
                  <w:lang w:val="en-US" w:eastAsia="fi-FI"/>
                </w:rPr>
                <w:t>"&gt;</w:t>
              </w:r>
              <w:r w:rsidRPr="00B93F87">
                <w:rPr>
                  <w:rFonts w:ascii="Courier New" w:hAnsi="Courier New" w:cs="Courier New"/>
                  <w:color w:val="000000"/>
                  <w:sz w:val="18"/>
                  <w:lang w:val="en-US" w:eastAsia="fi-FI"/>
                </w:rPr>
                <w:t xml:space="preserve">Hammas: </w:t>
              </w:r>
              <w:r w:rsidRPr="00B93F87">
                <w:rPr>
                  <w:rFonts w:ascii="Courier New" w:hAnsi="Courier New" w:cs="Courier New"/>
                  <w:color w:val="0000FF"/>
                  <w:sz w:val="18"/>
                  <w:lang w:val="en-US" w:eastAsia="fi-FI"/>
                </w:rPr>
                <w:t>&lt;</w:t>
              </w:r>
              <w:r w:rsidRPr="00B93F87">
                <w:rPr>
                  <w:rFonts w:ascii="Courier New" w:hAnsi="Courier New" w:cs="Courier New"/>
                  <w:color w:val="800000"/>
                  <w:sz w:val="18"/>
                  <w:lang w:val="en-US" w:eastAsia="fi-FI"/>
                </w:rPr>
                <w:t>content</w:t>
              </w:r>
              <w:r w:rsidRPr="00B93F87">
                <w:rPr>
                  <w:rFonts w:ascii="Courier New" w:hAnsi="Courier New" w:cs="Courier New"/>
                  <w:color w:val="0000FF"/>
                  <w:sz w:val="18"/>
                  <w:lang w:val="en-US" w:eastAsia="fi-FI"/>
                </w:rPr>
                <w:t>&gt;</w:t>
              </w:r>
              <w:r w:rsidRPr="00B93F87">
                <w:rPr>
                  <w:rFonts w:ascii="Courier New" w:hAnsi="Courier New" w:cs="Courier New"/>
                  <w:color w:val="000000"/>
                  <w:sz w:val="18"/>
                  <w:lang w:val="en-US" w:eastAsia="fi-FI"/>
                </w:rPr>
                <w:t>d 18</w:t>
              </w:r>
              <w:r w:rsidR="0064757F">
                <w:rPr>
                  <w:rFonts w:ascii="Courier New" w:hAnsi="Courier New" w:cs="Courier New"/>
                  <w:color w:val="000000"/>
                  <w:sz w:val="18"/>
                  <w:lang w:val="en-US" w:eastAsia="fi-FI"/>
                </w:rPr>
                <w:t>,</w:t>
              </w:r>
              <w:del w:id="712" w:author="Tekijä">
                <w:r w:rsidRPr="00B93F87" w:rsidDel="0064757F">
                  <w:rPr>
                    <w:rFonts w:ascii="Courier New" w:hAnsi="Courier New" w:cs="Courier New"/>
                    <w:color w:val="000000"/>
                    <w:sz w:val="18"/>
                    <w:lang w:val="en-US" w:eastAsia="fi-FI"/>
                  </w:rPr>
                  <w:delText>;</w:delText>
                </w:r>
              </w:del>
              <w:r w:rsidRPr="00B93F87">
                <w:rPr>
                  <w:rFonts w:ascii="Courier New" w:hAnsi="Courier New" w:cs="Courier New"/>
                  <w:color w:val="000000"/>
                  <w:sz w:val="18"/>
                  <w:lang w:val="en-US" w:eastAsia="fi-FI"/>
                </w:rPr>
                <w:t xml:space="preserve"> </w:t>
              </w:r>
              <w:r w:rsidRPr="00B93F87">
                <w:rPr>
                  <w:rFonts w:ascii="Courier New" w:hAnsi="Courier New" w:cs="Courier New"/>
                  <w:color w:val="0000FF"/>
                  <w:sz w:val="18"/>
                  <w:lang w:val="en-US" w:eastAsia="fi-FI"/>
                </w:rPr>
                <w:t>&lt;/</w:t>
              </w:r>
              <w:r w:rsidRPr="00B93F87">
                <w:rPr>
                  <w:rFonts w:ascii="Courier New" w:hAnsi="Courier New" w:cs="Courier New"/>
                  <w:color w:val="800000"/>
                  <w:sz w:val="18"/>
                  <w:lang w:val="en-US" w:eastAsia="fi-FI"/>
                </w:rPr>
                <w:t>content</w:t>
              </w:r>
              <w:r w:rsidRPr="00B93F87">
                <w:rPr>
                  <w:rFonts w:ascii="Courier New" w:hAnsi="Courier New" w:cs="Courier New"/>
                  <w:color w:val="0000FF"/>
                  <w:sz w:val="18"/>
                  <w:lang w:val="en-US" w:eastAsia="fi-FI"/>
                </w:rPr>
                <w:t>&gt;&lt;</w:t>
              </w:r>
              <w:r w:rsidRPr="00B93F87">
                <w:rPr>
                  <w:rFonts w:ascii="Courier New" w:hAnsi="Courier New" w:cs="Courier New"/>
                  <w:color w:val="800000"/>
                  <w:sz w:val="18"/>
                  <w:lang w:val="en-US" w:eastAsia="fi-FI"/>
                </w:rPr>
                <w:t>content</w:t>
              </w:r>
              <w:r w:rsidRPr="00B93F87">
                <w:rPr>
                  <w:rFonts w:ascii="Courier New" w:hAnsi="Courier New" w:cs="Courier New"/>
                  <w:color w:val="0000FF"/>
                  <w:sz w:val="18"/>
                  <w:lang w:val="en-US" w:eastAsia="fi-FI"/>
                </w:rPr>
                <w:t>&gt;</w:t>
              </w:r>
              <w:r w:rsidRPr="00B93F87">
                <w:rPr>
                  <w:rFonts w:ascii="Courier New" w:hAnsi="Courier New" w:cs="Courier New"/>
                  <w:color w:val="000000"/>
                  <w:sz w:val="18"/>
                  <w:lang w:val="en-US" w:eastAsia="fi-FI"/>
                </w:rPr>
                <w:t>d 17;</w:t>
              </w:r>
              <w:r w:rsidRPr="00B93F87">
                <w:rPr>
                  <w:rFonts w:ascii="Courier New" w:hAnsi="Courier New" w:cs="Courier New"/>
                  <w:color w:val="0000FF"/>
                  <w:sz w:val="18"/>
                  <w:lang w:val="en-US" w:eastAsia="fi-FI"/>
                </w:rPr>
                <w:t>&lt;/</w:t>
              </w:r>
              <w:r w:rsidRPr="00B93F87">
                <w:rPr>
                  <w:rFonts w:ascii="Courier New" w:hAnsi="Courier New" w:cs="Courier New"/>
                  <w:color w:val="800000"/>
                  <w:sz w:val="18"/>
                  <w:lang w:val="en-US" w:eastAsia="fi-FI"/>
                </w:rPr>
                <w:t>content</w:t>
              </w:r>
              <w:r w:rsidRPr="00B93F87">
                <w:rPr>
                  <w:rFonts w:ascii="Courier New" w:hAnsi="Courier New" w:cs="Courier New"/>
                  <w:color w:val="0000FF"/>
                  <w:sz w:val="18"/>
                  <w:lang w:val="en-US" w:eastAsia="fi-FI"/>
                </w:rPr>
                <w:t>&gt;&lt;</w:t>
              </w:r>
              <w:r w:rsidRPr="00B93F87">
                <w:rPr>
                  <w:rFonts w:ascii="Courier New" w:hAnsi="Courier New" w:cs="Courier New"/>
                  <w:color w:val="800000"/>
                  <w:sz w:val="18"/>
                  <w:lang w:val="en-US" w:eastAsia="fi-FI"/>
                </w:rPr>
                <w:t>br</w:t>
              </w:r>
              <w:r w:rsidRPr="00B93F87">
                <w:rPr>
                  <w:rFonts w:ascii="Courier New" w:hAnsi="Courier New" w:cs="Courier New"/>
                  <w:color w:val="0000FF"/>
                  <w:sz w:val="18"/>
                  <w:lang w:val="en-US" w:eastAsia="fi-FI"/>
                </w:rPr>
                <w:t>/&gt;</w:t>
              </w:r>
            </w:ins>
          </w:p>
          <w:p w14:paraId="4BAD1990" w14:textId="77777777" w:rsidR="00B93F87" w:rsidRPr="00B93F87" w:rsidRDefault="00B93F87" w:rsidP="00B93F87">
            <w:pPr>
              <w:suppressAutoHyphens/>
              <w:autoSpaceDE w:val="0"/>
              <w:autoSpaceDN w:val="0"/>
              <w:adjustRightInd w:val="0"/>
              <w:jc w:val="left"/>
              <w:rPr>
                <w:ins w:id="713" w:author="Tekijä"/>
                <w:rFonts w:ascii="Courier New" w:hAnsi="Courier New" w:cs="Courier New"/>
                <w:color w:val="0000FF"/>
                <w:sz w:val="18"/>
                <w:lang w:val="en-US" w:eastAsia="fi-FI"/>
              </w:rPr>
            </w:pPr>
            <w:ins w:id="714" w:author="Tekijä">
              <w:r w:rsidRPr="00B93F87">
                <w:rPr>
                  <w:rFonts w:ascii="Courier New" w:hAnsi="Courier New" w:cs="Courier New"/>
                  <w:color w:val="000000"/>
                  <w:sz w:val="18"/>
                  <w:lang w:val="en-US" w:eastAsia="fi-FI"/>
                </w:rPr>
                <w:t xml:space="preserve">            </w:t>
              </w:r>
              <w:r w:rsidRPr="00B93F87">
                <w:rPr>
                  <w:rFonts w:ascii="Courier New" w:hAnsi="Courier New" w:cs="Courier New"/>
                  <w:color w:val="0000FF"/>
                  <w:sz w:val="18"/>
                  <w:lang w:val="en-US" w:eastAsia="fi-FI"/>
                </w:rPr>
                <w:t>&lt;/</w:t>
              </w:r>
              <w:r w:rsidRPr="00B93F87">
                <w:rPr>
                  <w:rFonts w:ascii="Courier New" w:hAnsi="Courier New" w:cs="Courier New"/>
                  <w:color w:val="800000"/>
                  <w:sz w:val="18"/>
                  <w:lang w:val="en-US" w:eastAsia="fi-FI"/>
                </w:rPr>
                <w:t>content</w:t>
              </w:r>
              <w:r w:rsidRPr="00B93F87">
                <w:rPr>
                  <w:rFonts w:ascii="Courier New" w:hAnsi="Courier New" w:cs="Courier New"/>
                  <w:color w:val="0000FF"/>
                  <w:sz w:val="18"/>
                  <w:lang w:val="en-US" w:eastAsia="fi-FI"/>
                </w:rPr>
                <w:t>&gt;</w:t>
              </w:r>
            </w:ins>
          </w:p>
          <w:p w14:paraId="4ABA9296" w14:textId="77777777" w:rsidR="00B93F87" w:rsidRPr="00B93F87" w:rsidRDefault="00B93F87" w:rsidP="00B93F87">
            <w:pPr>
              <w:suppressAutoHyphens/>
              <w:autoSpaceDE w:val="0"/>
              <w:autoSpaceDN w:val="0"/>
              <w:adjustRightInd w:val="0"/>
              <w:ind w:left="1420" w:hanging="1420"/>
              <w:jc w:val="left"/>
              <w:rPr>
                <w:ins w:id="715" w:author="Tekijä"/>
                <w:rFonts w:ascii="Courier New" w:hAnsi="Courier New" w:cs="Courier New"/>
                <w:color w:val="0000FF"/>
                <w:sz w:val="18"/>
                <w:lang w:val="en-US" w:eastAsia="fi-FI"/>
              </w:rPr>
            </w:pPr>
            <w:ins w:id="716" w:author="Tekijä">
              <w:r w:rsidRPr="00B93F87">
                <w:rPr>
                  <w:rFonts w:ascii="Courier New" w:hAnsi="Courier New" w:cs="Courier New"/>
                  <w:color w:val="000000"/>
                  <w:sz w:val="18"/>
                  <w:lang w:val="en-US" w:eastAsia="fi-FI"/>
                </w:rPr>
                <w:t xml:space="preserve">            </w:t>
              </w:r>
              <w:r w:rsidRPr="00B93F87">
                <w:rPr>
                  <w:rFonts w:ascii="Courier New" w:hAnsi="Courier New" w:cs="Courier New"/>
                  <w:color w:val="0000FF"/>
                  <w:sz w:val="18"/>
                  <w:lang w:val="en-US" w:eastAsia="fi-FI"/>
                </w:rPr>
                <w:t>&lt;</w:t>
              </w:r>
              <w:r w:rsidRPr="00B93F87">
                <w:rPr>
                  <w:rFonts w:ascii="Courier New" w:hAnsi="Courier New" w:cs="Courier New"/>
                  <w:color w:val="800000"/>
                  <w:sz w:val="18"/>
                  <w:lang w:val="en-US" w:eastAsia="fi-FI"/>
                </w:rPr>
                <w:t>content</w:t>
              </w:r>
              <w:r w:rsidRPr="00B93F87">
                <w:rPr>
                  <w:rFonts w:ascii="Courier New" w:hAnsi="Courier New" w:cs="Courier New"/>
                  <w:i/>
                  <w:iCs/>
                  <w:color w:val="008080"/>
                  <w:sz w:val="18"/>
                  <w:lang w:val="en-US" w:eastAsia="fi-FI"/>
                </w:rPr>
                <w:t xml:space="preserve"> </w:t>
              </w:r>
              <w:r w:rsidRPr="00B93F87">
                <w:rPr>
                  <w:rFonts w:ascii="Courier New" w:hAnsi="Courier New" w:cs="Courier New"/>
                  <w:color w:val="FF0000"/>
                  <w:sz w:val="18"/>
                  <w:lang w:val="en-US" w:eastAsia="fi-FI"/>
                </w:rPr>
                <w:t>ID</w:t>
              </w:r>
              <w:r w:rsidRPr="00B93F87">
                <w:rPr>
                  <w:rFonts w:ascii="Courier New" w:hAnsi="Courier New" w:cs="Courier New"/>
                  <w:color w:val="0000FF"/>
                  <w:sz w:val="18"/>
                  <w:lang w:val="en-US" w:eastAsia="fi-FI"/>
                </w:rPr>
                <w:t>="</w:t>
              </w:r>
              <w:r w:rsidRPr="00B93F87">
                <w:rPr>
                  <w:rFonts w:ascii="Courier New" w:hAnsi="Courier New" w:cs="Courier New"/>
                  <w:color w:val="000000"/>
                  <w:sz w:val="18"/>
                  <w:lang w:val="en-US" w:eastAsia="fi-FI"/>
                </w:rPr>
                <w:t>OID1.2.246.10.1234567.14.2015.123.2.10.1.4</w:t>
              </w:r>
              <w:r w:rsidRPr="00B93F87">
                <w:rPr>
                  <w:rFonts w:ascii="Courier New" w:hAnsi="Courier New" w:cs="Courier New"/>
                  <w:color w:val="0000FF"/>
                  <w:sz w:val="18"/>
                  <w:lang w:val="en-US" w:eastAsia="fi-FI"/>
                </w:rPr>
                <w:t>"</w:t>
              </w:r>
              <w:r w:rsidRPr="00B93F87">
                <w:rPr>
                  <w:rFonts w:ascii="Courier New" w:hAnsi="Courier New" w:cs="Courier New"/>
                  <w:i/>
                  <w:iCs/>
                  <w:color w:val="008080"/>
                  <w:sz w:val="18"/>
                  <w:lang w:val="en-US" w:eastAsia="fi-FI"/>
                </w:rPr>
                <w:t xml:space="preserve"> </w:t>
              </w:r>
              <w:r w:rsidRPr="00B93F87">
                <w:rPr>
                  <w:rFonts w:ascii="Courier New" w:hAnsi="Courier New" w:cs="Courier New"/>
                  <w:color w:val="FF0000"/>
                  <w:sz w:val="18"/>
                  <w:lang w:val="en-US" w:eastAsia="fi-FI"/>
                </w:rPr>
                <w:t>styleCode</w:t>
              </w:r>
              <w:r w:rsidRPr="00B93F87">
                <w:rPr>
                  <w:rFonts w:ascii="Courier New" w:hAnsi="Courier New" w:cs="Courier New"/>
                  <w:color w:val="0000FF"/>
                  <w:sz w:val="18"/>
                  <w:lang w:val="en-US" w:eastAsia="fi-FI"/>
                </w:rPr>
                <w:t>="</w:t>
              </w:r>
              <w:r w:rsidRPr="00B93F87">
                <w:rPr>
                  <w:rFonts w:ascii="Courier New" w:hAnsi="Courier New" w:cs="Courier New"/>
                  <w:color w:val="000000"/>
                  <w:sz w:val="18"/>
                  <w:lang w:val="en-US" w:eastAsia="fi-FI"/>
                </w:rPr>
                <w:t>xUnstructured</w:t>
              </w:r>
              <w:r w:rsidRPr="00B93F87">
                <w:rPr>
                  <w:rFonts w:ascii="Courier New" w:hAnsi="Courier New" w:cs="Courier New"/>
                  <w:color w:val="0000FF"/>
                  <w:sz w:val="18"/>
                  <w:lang w:val="en-US" w:eastAsia="fi-FI"/>
                </w:rPr>
                <w:t>"&gt;</w:t>
              </w:r>
              <w:r w:rsidR="006B404C" w:rsidRPr="006B404C">
                <w:rPr>
                  <w:rFonts w:ascii="Courier New" w:hAnsi="Courier New" w:cs="Courier New"/>
                  <w:color w:val="000000"/>
                  <w:sz w:val="18"/>
                  <w:lang w:val="en-US" w:eastAsia="fi-FI"/>
                </w:rPr>
                <w:t>Jäännöshampaat dd 14-24, lankapinteet dd 14 ja 24.</w:t>
              </w:r>
              <w:del w:id="717" w:author="Tekijä">
                <w:r w:rsidRPr="00B93F87" w:rsidDel="006B404C">
                  <w:rPr>
                    <w:rFonts w:ascii="Courier New" w:hAnsi="Courier New" w:cs="Courier New"/>
                    <w:color w:val="000000"/>
                    <w:sz w:val="18"/>
                    <w:lang w:val="en-US" w:eastAsia="fi-FI"/>
                  </w:rPr>
                  <w:delText>Proteesin lisätietoa tähän</w:delText>
                </w:r>
              </w:del>
              <w:r w:rsidRPr="00B93F87">
                <w:rPr>
                  <w:rFonts w:ascii="Courier New" w:hAnsi="Courier New" w:cs="Courier New"/>
                  <w:color w:val="0000FF"/>
                  <w:sz w:val="18"/>
                  <w:lang w:val="en-US" w:eastAsia="fi-FI"/>
                </w:rPr>
                <w:t>&lt;/</w:t>
              </w:r>
              <w:r w:rsidRPr="00B93F87">
                <w:rPr>
                  <w:rFonts w:ascii="Courier New" w:hAnsi="Courier New" w:cs="Courier New"/>
                  <w:color w:val="800000"/>
                  <w:sz w:val="18"/>
                  <w:lang w:val="en-US" w:eastAsia="fi-FI"/>
                </w:rPr>
                <w:t>content</w:t>
              </w:r>
              <w:r w:rsidRPr="00B93F87">
                <w:rPr>
                  <w:rFonts w:ascii="Courier New" w:hAnsi="Courier New" w:cs="Courier New"/>
                  <w:color w:val="0000FF"/>
                  <w:sz w:val="18"/>
                  <w:lang w:val="en-US" w:eastAsia="fi-FI"/>
                </w:rPr>
                <w:t>&gt;</w:t>
              </w:r>
            </w:ins>
          </w:p>
          <w:p w14:paraId="72966632" w14:textId="77777777" w:rsidR="00B93F87" w:rsidRPr="00B93F87" w:rsidRDefault="00B93F87" w:rsidP="00B93F87">
            <w:pPr>
              <w:suppressAutoHyphens/>
              <w:autoSpaceDE w:val="0"/>
              <w:autoSpaceDN w:val="0"/>
              <w:adjustRightInd w:val="0"/>
              <w:jc w:val="left"/>
              <w:rPr>
                <w:ins w:id="718" w:author="Tekijä"/>
                <w:rFonts w:ascii="Courier New" w:hAnsi="Courier New" w:cs="Courier New"/>
                <w:color w:val="0000FF"/>
                <w:sz w:val="18"/>
                <w:lang w:val="en-US" w:eastAsia="fi-FI"/>
              </w:rPr>
            </w:pPr>
            <w:ins w:id="719" w:author="Tekijä">
              <w:r w:rsidRPr="00B93F87">
                <w:rPr>
                  <w:rFonts w:ascii="Courier New" w:hAnsi="Courier New" w:cs="Courier New"/>
                  <w:color w:val="000000"/>
                  <w:sz w:val="18"/>
                  <w:lang w:val="en-US" w:eastAsia="fi-FI"/>
                </w:rPr>
                <w:t xml:space="preserve">        </w:t>
              </w:r>
              <w:r w:rsidRPr="00B93F87">
                <w:rPr>
                  <w:rFonts w:ascii="Courier New" w:hAnsi="Courier New" w:cs="Courier New"/>
                  <w:color w:val="0000FF"/>
                  <w:sz w:val="18"/>
                  <w:lang w:val="en-US" w:eastAsia="fi-FI"/>
                </w:rPr>
                <w:t>&lt;/</w:t>
              </w:r>
              <w:r w:rsidRPr="00B93F87">
                <w:rPr>
                  <w:rFonts w:ascii="Courier New" w:hAnsi="Courier New" w:cs="Courier New"/>
                  <w:color w:val="800000"/>
                  <w:sz w:val="18"/>
                  <w:lang w:val="en-US" w:eastAsia="fi-FI"/>
                </w:rPr>
                <w:t>paragraph</w:t>
              </w:r>
              <w:r w:rsidRPr="00B93F87">
                <w:rPr>
                  <w:rFonts w:ascii="Courier New" w:hAnsi="Courier New" w:cs="Courier New"/>
                  <w:color w:val="0000FF"/>
                  <w:sz w:val="18"/>
                  <w:lang w:val="en-US" w:eastAsia="fi-FI"/>
                </w:rPr>
                <w:t>&gt;</w:t>
              </w:r>
            </w:ins>
          </w:p>
          <w:p w14:paraId="0EDB86FA" w14:textId="77777777" w:rsidR="003F6A08" w:rsidRPr="00B93F87" w:rsidRDefault="00B93F87" w:rsidP="00B93F87">
            <w:pPr>
              <w:suppressAutoHyphens/>
              <w:autoSpaceDE w:val="0"/>
              <w:autoSpaceDN w:val="0"/>
              <w:adjustRightInd w:val="0"/>
              <w:jc w:val="left"/>
              <w:rPr>
                <w:rFonts w:ascii="Courier New" w:hAnsi="Courier New" w:cs="Courier New"/>
                <w:sz w:val="18"/>
                <w:szCs w:val="18"/>
              </w:rPr>
            </w:pPr>
            <w:ins w:id="720" w:author="Tekijä">
              <w:r w:rsidRPr="00B93F87">
                <w:rPr>
                  <w:rFonts w:ascii="Courier New" w:hAnsi="Courier New" w:cs="Courier New"/>
                  <w:color w:val="000000"/>
                  <w:sz w:val="18"/>
                  <w:lang w:val="en-US" w:eastAsia="fi-FI"/>
                </w:rPr>
                <w:t xml:space="preserve">    </w:t>
              </w:r>
              <w:r w:rsidRPr="00B93F87">
                <w:rPr>
                  <w:rFonts w:ascii="Courier New" w:hAnsi="Courier New" w:cs="Courier New"/>
                  <w:color w:val="0000FF"/>
                  <w:sz w:val="18"/>
                  <w:lang w:val="en-US" w:eastAsia="fi-FI"/>
                </w:rPr>
                <w:t>&lt;/</w:t>
              </w:r>
              <w:r w:rsidRPr="00B93F87">
                <w:rPr>
                  <w:rFonts w:ascii="Courier New" w:hAnsi="Courier New" w:cs="Courier New"/>
                  <w:color w:val="800000"/>
                  <w:sz w:val="18"/>
                  <w:lang w:val="en-US" w:eastAsia="fi-FI"/>
                </w:rPr>
                <w:t>text</w:t>
              </w:r>
              <w:r w:rsidRPr="00B93F87">
                <w:rPr>
                  <w:rFonts w:ascii="Courier New" w:hAnsi="Courier New" w:cs="Courier New"/>
                  <w:color w:val="0000FF"/>
                  <w:sz w:val="18"/>
                  <w:lang w:val="en-US" w:eastAsia="fi-FI"/>
                </w:rPr>
                <w:t>&gt;</w:t>
              </w:r>
            </w:ins>
          </w:p>
        </w:tc>
      </w:tr>
    </w:tbl>
    <w:p w14:paraId="232E406C" w14:textId="77777777" w:rsidR="003F6A08" w:rsidRPr="003F6A08" w:rsidRDefault="003F6A08" w:rsidP="008E33EF">
      <w:pPr>
        <w:pStyle w:val="Otsikko2"/>
        <w:rPr>
          <w:lang w:val="en-US"/>
        </w:rPr>
      </w:pPr>
      <w:bookmarkStart w:id="721" w:name="_Toc377399113"/>
      <w:bookmarkStart w:id="722" w:name="_Toc436732554"/>
      <w:r w:rsidRPr="003F6A08">
        <w:rPr>
          <w:lang w:val="en-US"/>
        </w:rPr>
        <w:t>Entry</w:t>
      </w:r>
      <w:bookmarkEnd w:id="721"/>
      <w:bookmarkEnd w:id="722"/>
    </w:p>
    <w:p w14:paraId="406A44BA" w14:textId="77777777" w:rsidR="003F6A08" w:rsidRDefault="003F6A08" w:rsidP="003F6A08">
      <w:r w:rsidRPr="003F6A08">
        <w:t>Suuremmat kuin yhden hampaan proteettiset rakenteet- kokonaisuus tietosisällön ja CDA-mäppäyksen osalta on esitetty alla taulukossa 2. Kukin kohta esitelty tarkemmin alaluvuissa ja lii</w:t>
      </w:r>
      <w:r w:rsidRPr="003F6A08">
        <w:t>t</w:t>
      </w:r>
      <w:r w:rsidRPr="003F6A08">
        <w:t xml:space="preserve">teenä on kattava CDA xml-esimerkki. </w:t>
      </w:r>
    </w:p>
    <w:p w14:paraId="47DB7713" w14:textId="77777777" w:rsidR="00E2588D" w:rsidRDefault="00E2588D" w:rsidP="003F6A08"/>
    <w:p w14:paraId="4973F622" w14:textId="77777777" w:rsidR="00E2588D" w:rsidRPr="003F6A08" w:rsidRDefault="00E2588D" w:rsidP="003F6A08">
      <w:r>
        <w:t>Kirjattaessa tai päivittäessä entryn tietoja, entryn muodostaa koko tietosisältö – päivityksen yhte</w:t>
      </w:r>
      <w:r>
        <w:t>y</w:t>
      </w:r>
      <w:r>
        <w:t>dessä myös muuttumattomat tiedot tulee säilyttää entry:ssä. Tuoreimmassa proteesin kirjauksessa on siis kaikki hyödyntämiseen tarvittava tieto [18].</w:t>
      </w:r>
    </w:p>
    <w:p w14:paraId="00B65537" w14:textId="77777777" w:rsidR="003F6A08" w:rsidRPr="003F6A08" w:rsidRDefault="003F6A08" w:rsidP="003F6A08"/>
    <w:p w14:paraId="6DEFD0CE" w14:textId="77777777" w:rsidR="003F6A08" w:rsidRPr="003F6A08" w:rsidRDefault="003F6A08" w:rsidP="003F6A08">
      <w:r w:rsidRPr="003F6A08">
        <w:t xml:space="preserve">Tietosisällön kohdalla kuvattu hierarkiataso on koodistopalveluun kuvatun tietosisältömallinnuksen mukainen ja se ei vastaa täysin entryn sisäkkäisten observation.entryRelationship.observation… hierarkioitten tasoja mallinnustavan eroavaisuuden takia, mutta kuvaa kuitenkin toisiinsa liittyvät tiedot. Tietosisältörivin kohdalla on myös kerrottu tietotyyppi sekä mahdollinen luokitus, millä arvo esitetään.  </w:t>
      </w:r>
    </w:p>
    <w:p w14:paraId="242A6706" w14:textId="77777777" w:rsidR="003F6A08" w:rsidRPr="003F6A08" w:rsidRDefault="003F6A08" w:rsidP="003F6A08"/>
    <w:p w14:paraId="09BF1DAF" w14:textId="77777777" w:rsidR="003F6A08" w:rsidRPr="003F6A08" w:rsidRDefault="003F6A08" w:rsidP="003F6A08">
      <w:r w:rsidRPr="003F6A08">
        <w:t xml:space="preserve">Käytettyjen cda xml-elementtien nimilyhenteet: </w:t>
      </w:r>
    </w:p>
    <w:p w14:paraId="03E28783" w14:textId="77777777" w:rsidR="003F6A08" w:rsidRPr="003F6A08" w:rsidRDefault="003F6A08" w:rsidP="003F6A08">
      <w:pPr>
        <w:rPr>
          <w:lang w:val="en-US"/>
        </w:rPr>
      </w:pPr>
      <w:r w:rsidRPr="003F6A08">
        <w:rPr>
          <w:lang w:val="en-US"/>
        </w:rPr>
        <w:t>e = entry, obs=observation, eR = entryRelationship, org=organizer, c = component</w:t>
      </w:r>
    </w:p>
    <w:p w14:paraId="24756443" w14:textId="77777777" w:rsidR="003F6A08" w:rsidRPr="003F6A08" w:rsidRDefault="003F6A08" w:rsidP="003F6A08">
      <w:pPr>
        <w:rPr>
          <w:lang w:val="en-US"/>
        </w:rPr>
      </w:pPr>
    </w:p>
    <w:p w14:paraId="4694369B" w14:textId="77777777" w:rsidR="003F6A08" w:rsidRPr="003F6A08" w:rsidRDefault="003F6A08" w:rsidP="003F6A08">
      <w:pPr>
        <w:keepNext/>
      </w:pPr>
      <w:r w:rsidRPr="003F6A08">
        <w:rPr>
          <w:b/>
        </w:rPr>
        <w:t>Taulukko 2:</w:t>
      </w:r>
      <w:r w:rsidRPr="003F6A08">
        <w:t xml:space="preserve"> Suuremmat kuin yhden hampaan proteettiset rakenteet entryn tietosisältö ja CDA-mäppäys</w:t>
      </w:r>
    </w:p>
    <w:p w14:paraId="3EFFB119" w14:textId="503E9DCE" w:rsidR="003F6A08" w:rsidRPr="003F6A08" w:rsidRDefault="00E66772" w:rsidP="003F6A08">
      <w:r w:rsidRPr="00E74042">
        <w:rPr>
          <w:noProof/>
        </w:rPr>
        <w:drawing>
          <wp:inline distT="0" distB="0" distL="0" distR="0" wp14:anchorId="54ACF343" wp14:editId="5468B6EE">
            <wp:extent cx="6115050" cy="1933575"/>
            <wp:effectExtent l="0" t="0" r="0" b="0"/>
            <wp:docPr id="8" name="Kuv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115050" cy="1933575"/>
                    </a:xfrm>
                    <a:prstGeom prst="rect">
                      <a:avLst/>
                    </a:prstGeom>
                    <a:noFill/>
                    <a:ln>
                      <a:noFill/>
                    </a:ln>
                  </pic:spPr>
                </pic:pic>
              </a:graphicData>
            </a:graphic>
          </wp:inline>
        </w:drawing>
      </w:r>
    </w:p>
    <w:p w14:paraId="7239EF49" w14:textId="77777777" w:rsidR="003F6A08" w:rsidRPr="003F6A08" w:rsidRDefault="003F6A08" w:rsidP="003F6A08"/>
    <w:p w14:paraId="339DB03E" w14:textId="77777777" w:rsidR="003F6A08" w:rsidRPr="003F6A08" w:rsidRDefault="003F6A08" w:rsidP="003F6A08">
      <w:r w:rsidRPr="003F6A08">
        <w:t>Suuremmat kuin yhden hampaan proteettiset rakenteet -tietorakenne (entry) tunnistetaan en</w:t>
      </w:r>
      <w:r w:rsidRPr="003F6A08">
        <w:t>t</w:t>
      </w:r>
      <w:r w:rsidRPr="003F6A08">
        <w:t>ry.templateId root-attribuuttiin sijoitettavalla ’THL/Tietosisältö - STH02 Suuremmat kuin yhden hampaan proteettiset rakenteet’</w:t>
      </w:r>
      <w:r w:rsidRPr="003F6A08" w:rsidDel="00C1004C">
        <w:t xml:space="preserve"> </w:t>
      </w:r>
      <w:r w:rsidRPr="003F6A08">
        <w:t>tietosisältömäärittelyn oid:lla. Toisessa entry.templateId:ssä ann</w:t>
      </w:r>
      <w:r w:rsidRPr="003F6A08">
        <w:t>e</w:t>
      </w:r>
      <w:r w:rsidRPr="003F6A08">
        <w:t>taan määrittelyn versio, jonka mukaisesti entry on toteutettu.</w:t>
      </w:r>
    </w:p>
    <w:p w14:paraId="437F0394"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070F2BA3"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7AB9226C" w14:textId="77777777" w:rsidR="003F6A08" w:rsidRPr="003F6A08" w:rsidRDefault="003F6A08" w:rsidP="003F6A08">
            <w:pPr>
              <w:autoSpaceDE w:val="0"/>
              <w:autoSpaceDN w:val="0"/>
              <w:adjustRightInd w:val="0"/>
              <w:jc w:val="left"/>
              <w:rPr>
                <w:rFonts w:ascii="Courier New" w:hAnsi="Courier New" w:cs="Courier New"/>
                <w:color w:val="0000FF"/>
                <w:sz w:val="18"/>
                <w:lang w:eastAsia="fi-FI"/>
              </w:rPr>
            </w:pPr>
            <w:r w:rsidRPr="003F6A08">
              <w:rPr>
                <w:rFonts w:ascii="Courier New" w:hAnsi="Courier New" w:cs="Courier New"/>
                <w:color w:val="0000FF"/>
                <w:sz w:val="18"/>
                <w:lang w:eastAsia="fi-FI"/>
              </w:rPr>
              <w:t>&lt;!--</w:t>
            </w:r>
            <w:r w:rsidRPr="003F6A08">
              <w:rPr>
                <w:rFonts w:ascii="Courier New" w:hAnsi="Courier New" w:cs="Courier New"/>
                <w:color w:val="474747"/>
                <w:sz w:val="18"/>
                <w:lang w:eastAsia="fi-FI"/>
              </w:rPr>
              <w:t xml:space="preserve"> Suuremmat kuin yhden hampaan proteettiset rakenteet</w:t>
            </w:r>
            <w:ins w:id="723" w:author="Tekijä">
              <w:r w:rsidR="007A71F3">
                <w:rPr>
                  <w:rFonts w:ascii="Courier New" w:hAnsi="Courier New" w:cs="Courier New"/>
                  <w:color w:val="474747"/>
                  <w:sz w:val="18"/>
                  <w:lang w:eastAsia="fi-FI"/>
                </w:rPr>
                <w:t xml:space="preserve">, </w:t>
              </w:r>
              <w:r w:rsidR="007A71F3" w:rsidRPr="007A71F3">
                <w:rPr>
                  <w:rFonts w:ascii="Courier New" w:hAnsi="Courier New" w:cs="Courier New"/>
                  <w:color w:val="474747"/>
                  <w:sz w:val="18"/>
                  <w:lang w:eastAsia="fi-FI"/>
                </w:rPr>
                <w:t>toistuva - toistetaan koko entry:ä</w:t>
              </w:r>
            </w:ins>
            <w:r w:rsidRPr="003F6A08">
              <w:rPr>
                <w:rFonts w:ascii="Courier New" w:hAnsi="Courier New" w:cs="Courier New"/>
                <w:color w:val="0000FF"/>
                <w:sz w:val="18"/>
                <w:lang w:eastAsia="fi-FI"/>
              </w:rPr>
              <w:t>--&gt;</w:t>
            </w:r>
          </w:p>
          <w:p w14:paraId="2B6A8B63" w14:textId="77777777" w:rsidR="003F6A08" w:rsidRPr="003F6A08" w:rsidRDefault="003F6A08" w:rsidP="003F6A08">
            <w:pPr>
              <w:autoSpaceDE w:val="0"/>
              <w:autoSpaceDN w:val="0"/>
              <w:adjustRightInd w:val="0"/>
              <w:jc w:val="left"/>
              <w:rPr>
                <w:rFonts w:ascii="Courier New" w:hAnsi="Courier New" w:cs="Courier New"/>
                <w:color w:val="0000FF"/>
                <w:sz w:val="18"/>
                <w:lang w:eastAsia="fi-FI"/>
              </w:rPr>
            </w:pPr>
            <w:r w:rsidRPr="003F6A08">
              <w:rPr>
                <w:rFonts w:ascii="Courier New" w:hAnsi="Courier New" w:cs="Courier New"/>
                <w:color w:val="0000FF"/>
                <w:sz w:val="18"/>
                <w:lang w:eastAsia="fi-FI"/>
              </w:rPr>
              <w:t>&lt;</w:t>
            </w:r>
            <w:r w:rsidRPr="003F6A08">
              <w:rPr>
                <w:rFonts w:ascii="Courier New" w:hAnsi="Courier New" w:cs="Courier New"/>
                <w:color w:val="800000"/>
                <w:sz w:val="18"/>
                <w:lang w:eastAsia="fi-FI"/>
              </w:rPr>
              <w:t>entry</w:t>
            </w:r>
            <w:r w:rsidRPr="003F6A08">
              <w:rPr>
                <w:rFonts w:ascii="Courier New" w:hAnsi="Courier New" w:cs="Courier New"/>
                <w:color w:val="0000FF"/>
                <w:sz w:val="18"/>
                <w:lang w:eastAsia="fi-FI"/>
              </w:rPr>
              <w:t>&gt;</w:t>
            </w:r>
          </w:p>
          <w:p w14:paraId="31721C13" w14:textId="77777777" w:rsidR="003F6A08" w:rsidRPr="003F6A08" w:rsidRDefault="003F6A08" w:rsidP="003F6A08">
            <w:pPr>
              <w:autoSpaceDE w:val="0"/>
              <w:autoSpaceDN w:val="0"/>
              <w:adjustRightInd w:val="0"/>
              <w:jc w:val="left"/>
              <w:rPr>
                <w:rFonts w:ascii="Courier New" w:hAnsi="Courier New" w:cs="Courier New"/>
                <w:color w:val="0000FF"/>
                <w:sz w:val="18"/>
                <w:lang w:eastAsia="fi-FI"/>
              </w:rPr>
            </w:pPr>
            <w:r w:rsidRPr="003F6A08">
              <w:rPr>
                <w:rFonts w:ascii="Courier New" w:hAnsi="Courier New" w:cs="Courier New"/>
                <w:color w:val="000000"/>
                <w:sz w:val="18"/>
                <w:lang w:eastAsia="fi-FI"/>
              </w:rPr>
              <w:t xml:space="preserve">  </w:t>
            </w:r>
            <w:r w:rsidRPr="003F6A08">
              <w:rPr>
                <w:rFonts w:ascii="Courier New" w:hAnsi="Courier New" w:cs="Courier New"/>
                <w:color w:val="0000FF"/>
                <w:sz w:val="18"/>
                <w:lang w:eastAsia="fi-FI"/>
              </w:rPr>
              <w:t>&lt;!--</w:t>
            </w:r>
            <w:r w:rsidRPr="003F6A08">
              <w:rPr>
                <w:rFonts w:ascii="Courier New" w:hAnsi="Courier New" w:cs="Courier New"/>
                <w:color w:val="474747"/>
                <w:sz w:val="18"/>
                <w:lang w:eastAsia="fi-FI"/>
              </w:rPr>
              <w:t xml:space="preserve">Suun terveydenhuollon CDA </w:t>
            </w:r>
            <w:ins w:id="724" w:author="Tekijä">
              <w:r w:rsidR="007A71F3">
                <w:rPr>
                  <w:rFonts w:ascii="Courier New" w:hAnsi="Courier New" w:cs="Courier New"/>
                  <w:color w:val="474747"/>
                  <w:sz w:val="18"/>
                  <w:lang w:eastAsia="fi-FI"/>
                </w:rPr>
                <w:t>2015</w:t>
              </w:r>
            </w:ins>
            <w:r w:rsidRPr="003F6A08">
              <w:rPr>
                <w:rFonts w:ascii="Courier New" w:hAnsi="Courier New" w:cs="Courier New"/>
                <w:color w:val="0000FF"/>
                <w:sz w:val="18"/>
                <w:lang w:eastAsia="fi-FI"/>
              </w:rPr>
              <w:t>--&gt;</w:t>
            </w:r>
          </w:p>
          <w:p w14:paraId="01ABC6D8" w14:textId="77777777" w:rsidR="003F6A08" w:rsidRPr="003F6A08" w:rsidRDefault="003F6A08" w:rsidP="003F6A08">
            <w:pPr>
              <w:autoSpaceDE w:val="0"/>
              <w:autoSpaceDN w:val="0"/>
              <w:adjustRightInd w:val="0"/>
              <w:jc w:val="left"/>
              <w:rPr>
                <w:rFonts w:ascii="Courier New" w:hAnsi="Courier New" w:cs="Courier New"/>
                <w:color w:val="0000FF"/>
                <w:sz w:val="18"/>
                <w:lang w:eastAsia="fi-FI"/>
              </w:rPr>
            </w:pPr>
            <w:r w:rsidRPr="003F6A08">
              <w:rPr>
                <w:rFonts w:ascii="Courier New" w:hAnsi="Courier New" w:cs="Courier New"/>
                <w:color w:val="000000"/>
                <w:sz w:val="18"/>
                <w:lang w:eastAsia="fi-FI"/>
              </w:rPr>
              <w:t xml:space="preserve">   </w:t>
            </w:r>
            <w:r w:rsidRPr="003F6A08">
              <w:rPr>
                <w:rFonts w:ascii="Courier New" w:hAnsi="Courier New" w:cs="Courier New"/>
                <w:color w:val="0000FF"/>
                <w:sz w:val="18"/>
                <w:lang w:eastAsia="fi-FI"/>
              </w:rPr>
              <w:t>&lt;</w:t>
            </w:r>
            <w:r w:rsidRPr="003F6A08">
              <w:rPr>
                <w:rFonts w:ascii="Courier New" w:hAnsi="Courier New" w:cs="Courier New"/>
                <w:color w:val="800000"/>
                <w:sz w:val="18"/>
                <w:lang w:eastAsia="fi-FI"/>
              </w:rPr>
              <w:t>templateId</w:t>
            </w:r>
            <w:r w:rsidRPr="003F6A08">
              <w:rPr>
                <w:rFonts w:ascii="Courier New" w:hAnsi="Courier New" w:cs="Courier New"/>
                <w:i/>
                <w:iCs/>
                <w:color w:val="008080"/>
                <w:sz w:val="18"/>
                <w:lang w:eastAsia="fi-FI"/>
              </w:rPr>
              <w:t xml:space="preserve"> </w:t>
            </w:r>
            <w:r w:rsidRPr="003F6A08">
              <w:rPr>
                <w:rFonts w:ascii="Courier New" w:hAnsi="Courier New" w:cs="Courier New"/>
                <w:color w:val="FF0000"/>
                <w:sz w:val="18"/>
                <w:lang w:eastAsia="fi-FI"/>
              </w:rPr>
              <w:t>root</w:t>
            </w:r>
            <w:r w:rsidRPr="003F6A08">
              <w:rPr>
                <w:rFonts w:ascii="Courier New" w:hAnsi="Courier New" w:cs="Courier New"/>
                <w:color w:val="0000FF"/>
                <w:sz w:val="18"/>
                <w:lang w:eastAsia="fi-FI"/>
              </w:rPr>
              <w:t>="</w:t>
            </w:r>
            <w:r w:rsidR="00EF1B4D">
              <w:rPr>
                <w:rFonts w:ascii="Courier New" w:hAnsi="Courier New" w:cs="Courier New"/>
                <w:color w:val="000000"/>
                <w:sz w:val="18"/>
                <w:lang w:eastAsia="fi-FI"/>
              </w:rPr>
              <w:t>1.2.246.777.</w:t>
            </w:r>
            <w:ins w:id="725" w:author="Tekijä">
              <w:r w:rsidR="00DA5FD5">
                <w:rPr>
                  <w:rFonts w:ascii="Courier New" w:hAnsi="Courier New" w:cs="Courier New"/>
                  <w:color w:val="000000"/>
                  <w:sz w:val="18"/>
                  <w:lang w:eastAsia="fi-FI"/>
                </w:rPr>
                <w:t>11.2015.31</w:t>
              </w:r>
            </w:ins>
            <w:r w:rsidRPr="003F6A08">
              <w:rPr>
                <w:rFonts w:ascii="Courier New" w:hAnsi="Courier New" w:cs="Courier New"/>
                <w:color w:val="0000FF"/>
                <w:sz w:val="18"/>
                <w:lang w:eastAsia="fi-FI"/>
              </w:rPr>
              <w:t>"/&gt;</w:t>
            </w:r>
          </w:p>
          <w:p w14:paraId="35F7F9F3" w14:textId="77777777" w:rsidR="003F6A08" w:rsidRPr="003F6A08" w:rsidRDefault="003F6A08" w:rsidP="003F6A08">
            <w:pPr>
              <w:autoSpaceDE w:val="0"/>
              <w:autoSpaceDN w:val="0"/>
              <w:adjustRightInd w:val="0"/>
              <w:jc w:val="left"/>
              <w:rPr>
                <w:rFonts w:ascii="Courier New" w:hAnsi="Courier New" w:cs="Courier New"/>
                <w:color w:val="0000FF"/>
                <w:sz w:val="18"/>
                <w:lang w:eastAsia="fi-FI"/>
              </w:rPr>
            </w:pPr>
            <w:r w:rsidRPr="003F6A08">
              <w:rPr>
                <w:rFonts w:ascii="Courier New" w:hAnsi="Courier New" w:cs="Courier New"/>
                <w:color w:val="000000"/>
                <w:sz w:val="18"/>
                <w:lang w:eastAsia="fi-FI"/>
              </w:rPr>
              <w:t xml:space="preserve">   </w:t>
            </w:r>
            <w:r w:rsidRPr="003F6A08">
              <w:rPr>
                <w:rFonts w:ascii="Courier New" w:hAnsi="Courier New" w:cs="Courier New"/>
                <w:color w:val="0000FF"/>
                <w:sz w:val="18"/>
                <w:lang w:eastAsia="fi-FI"/>
              </w:rPr>
              <w:t>&lt;!--</w:t>
            </w:r>
            <w:r w:rsidRPr="003F6A08">
              <w:rPr>
                <w:rFonts w:ascii="Courier New" w:hAnsi="Courier New" w:cs="Courier New"/>
                <w:color w:val="474747"/>
                <w:sz w:val="18"/>
                <w:lang w:eastAsia="fi-FI"/>
              </w:rPr>
              <w:t xml:space="preserve"> Suuremmat kuin yhden hampaan proteettiset rakenteet templateId pakollinen</w:t>
            </w:r>
            <w:r w:rsidRPr="003F6A08">
              <w:rPr>
                <w:rFonts w:ascii="Courier New" w:hAnsi="Courier New" w:cs="Courier New"/>
                <w:color w:val="0000FF"/>
                <w:sz w:val="18"/>
                <w:lang w:eastAsia="fi-FI"/>
              </w:rPr>
              <w:t>--&gt;</w:t>
            </w:r>
          </w:p>
          <w:p w14:paraId="053CC2F0" w14:textId="77777777" w:rsidR="003F6A08" w:rsidRPr="003F6A08" w:rsidRDefault="003F6A08" w:rsidP="003F6A08">
            <w:pPr>
              <w:autoSpaceDE w:val="0"/>
              <w:autoSpaceDN w:val="0"/>
              <w:adjustRightInd w:val="0"/>
              <w:jc w:val="left"/>
              <w:rPr>
                <w:rFonts w:ascii="Courier New" w:hAnsi="Courier New" w:cs="Courier New"/>
                <w:sz w:val="18"/>
                <w:szCs w:val="18"/>
                <w:lang w:val="en-US"/>
              </w:rPr>
            </w:pPr>
            <w:r w:rsidRPr="003F6A08">
              <w:rPr>
                <w:rFonts w:ascii="Courier New" w:hAnsi="Courier New" w:cs="Courier New"/>
                <w:color w:val="000000"/>
                <w:sz w:val="18"/>
                <w:lang w:eastAsia="fi-FI"/>
              </w:rPr>
              <w:t xml:space="preserve">   </w:t>
            </w:r>
            <w:r w:rsidRPr="003F6A08">
              <w:rPr>
                <w:rFonts w:ascii="Courier New" w:hAnsi="Courier New" w:cs="Courier New"/>
                <w:color w:val="0000FF"/>
                <w:sz w:val="18"/>
                <w:lang w:eastAsia="fi-FI"/>
              </w:rPr>
              <w:t>&lt;</w:t>
            </w:r>
            <w:r w:rsidRPr="003F6A08">
              <w:rPr>
                <w:rFonts w:ascii="Courier New" w:hAnsi="Courier New" w:cs="Courier New"/>
                <w:color w:val="800000"/>
                <w:sz w:val="18"/>
                <w:lang w:eastAsia="fi-FI"/>
              </w:rPr>
              <w:t>templateId</w:t>
            </w:r>
            <w:r w:rsidRPr="003F6A08">
              <w:rPr>
                <w:rFonts w:ascii="Courier New" w:hAnsi="Courier New" w:cs="Courier New"/>
                <w:i/>
                <w:iCs/>
                <w:color w:val="008080"/>
                <w:sz w:val="18"/>
                <w:lang w:eastAsia="fi-FI"/>
              </w:rPr>
              <w:t xml:space="preserve"> </w:t>
            </w:r>
            <w:r w:rsidRPr="003F6A08">
              <w:rPr>
                <w:rFonts w:ascii="Courier New" w:hAnsi="Courier New" w:cs="Courier New"/>
                <w:color w:val="FF0000"/>
                <w:sz w:val="18"/>
                <w:lang w:eastAsia="fi-FI"/>
              </w:rPr>
              <w:t>root</w:t>
            </w:r>
            <w:r w:rsidRPr="003F6A08">
              <w:rPr>
                <w:rFonts w:ascii="Courier New" w:hAnsi="Courier New" w:cs="Courier New"/>
                <w:color w:val="0000FF"/>
                <w:sz w:val="18"/>
                <w:lang w:eastAsia="fi-FI"/>
              </w:rPr>
              <w:t>="</w:t>
            </w:r>
            <w:r w:rsidRPr="003F6A08">
              <w:rPr>
                <w:rFonts w:ascii="Courier New" w:hAnsi="Courier New" w:cs="Courier New"/>
                <w:color w:val="000000"/>
                <w:sz w:val="18"/>
                <w:lang w:eastAsia="fi-FI"/>
              </w:rPr>
              <w:t>1.2.246.537.6.12.2002.902.2013</w:t>
            </w:r>
            <w:r w:rsidRPr="003F6A08">
              <w:rPr>
                <w:rFonts w:ascii="Courier New" w:hAnsi="Courier New" w:cs="Courier New"/>
                <w:color w:val="0000FF"/>
                <w:sz w:val="18"/>
                <w:lang w:eastAsia="fi-FI"/>
              </w:rPr>
              <w:t>"/&gt;</w:t>
            </w:r>
          </w:p>
        </w:tc>
      </w:tr>
    </w:tbl>
    <w:p w14:paraId="6C09B366" w14:textId="77777777" w:rsidR="003F6A08" w:rsidRPr="003F6A08" w:rsidRDefault="003F6A08" w:rsidP="008E33EF">
      <w:pPr>
        <w:pStyle w:val="Otsikko3"/>
        <w:rPr>
          <w:lang w:val="en-US"/>
        </w:rPr>
      </w:pPr>
      <w:bookmarkStart w:id="726" w:name="_Toc377399114"/>
      <w:bookmarkStart w:id="727" w:name="_Toc436732555"/>
      <w:r w:rsidRPr="003F6A08">
        <w:rPr>
          <w:lang w:val="en-US"/>
        </w:rPr>
        <w:t>Leuka</w:t>
      </w:r>
      <w:bookmarkEnd w:id="726"/>
      <w:bookmarkEnd w:id="727"/>
    </w:p>
    <w:p w14:paraId="4B34502F" w14:textId="77777777" w:rsidR="003F6A08" w:rsidRPr="003F6A08" w:rsidRDefault="003F6A08" w:rsidP="003F6A08">
      <w:r w:rsidRPr="003F6A08">
        <w:t>Proteettiset rakenteet on mallinnettu organizer:n avulla ylä- ja alaleuan rakenteiden osalta erikseen eli ylä- ja alaleuan rakenteet tulee omiin entryihin – tällöin toistetaan koko otsikkotasoa, mikäli m</w:t>
      </w:r>
      <w:r w:rsidRPr="003F6A08">
        <w:t>o</w:t>
      </w:r>
      <w:r w:rsidRPr="003F6A08">
        <w:t xml:space="preserve">lempien leukojen rakenteisiin liittyen kirjataan tietoja. </w:t>
      </w:r>
    </w:p>
    <w:p w14:paraId="30F4E5EE" w14:textId="77777777" w:rsidR="003F6A08" w:rsidRPr="003F6A08" w:rsidRDefault="003F6A08" w:rsidP="003F6A08"/>
    <w:p w14:paraId="3E25A08C" w14:textId="77777777" w:rsidR="003F6A08" w:rsidRPr="003F6A08" w:rsidRDefault="003F6A08" w:rsidP="003F6A08">
      <w:r w:rsidRPr="003F6A08">
        <w:t>Organizer-rakenteen attribuuttien arvoina tulee classcode:en CLUSTER (ryhmitelty tietojoukko) ja moodcode:een EVN (tapahtuneita asioita kirjataan). statusCoden arvona käytetään ”completed”. Organizer:n yksikäsitteinen tunnus sijoitetaan id-elementin root-attribuuttiin. Organizer templatId:n tulee tietosisältämäärittelyn ylä-/alaleuan kentän oid tietorakenteen tunnisteeksi. Organizer code:n annetaan ylä- tai alaleuka tieto STH13C luokituksella. Organizerin alle tulevat observation:t kukin omiin component/observation -rakenteisiin.</w:t>
      </w:r>
    </w:p>
    <w:p w14:paraId="448CE078"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2ED672C8"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6B8C2B9D" w14:textId="77777777" w:rsidR="003F6A08" w:rsidRPr="003F6A08" w:rsidRDefault="003F6A08" w:rsidP="003F6A08">
            <w:pPr>
              <w:autoSpaceDE w:val="0"/>
              <w:autoSpaceDN w:val="0"/>
              <w:adjustRightInd w:val="0"/>
              <w:jc w:val="left"/>
              <w:rPr>
                <w:rFonts w:ascii="Courier New" w:hAnsi="Courier New" w:cs="Courier New"/>
                <w:color w:val="0000FF"/>
                <w:sz w:val="18"/>
                <w:lang w:eastAsia="fi-FI"/>
              </w:rPr>
            </w:pPr>
            <w:r w:rsidRPr="003F6A08">
              <w:rPr>
                <w:rFonts w:ascii="Courier New" w:hAnsi="Courier New" w:cs="Courier New"/>
                <w:color w:val="0000FF"/>
                <w:sz w:val="18"/>
                <w:lang w:eastAsia="fi-FI"/>
              </w:rPr>
              <w:t>&lt;!--</w:t>
            </w:r>
            <w:r w:rsidRPr="003F6A08">
              <w:rPr>
                <w:rFonts w:ascii="Courier New" w:hAnsi="Courier New" w:cs="Courier New"/>
                <w:color w:val="474747"/>
                <w:sz w:val="18"/>
                <w:lang w:eastAsia="fi-FI"/>
              </w:rPr>
              <w:t xml:space="preserve"> Ylä- ja alaleuka organizerilla ryhmiteltynä erikseen, ylä- ja alaleuan proteettiset rakenteet siis omiin entryihin</w:t>
            </w:r>
            <w:del w:id="728" w:author="Tekijä">
              <w:r w:rsidRPr="003F6A08" w:rsidDel="009B69BB">
                <w:rPr>
                  <w:rFonts w:ascii="Courier New" w:hAnsi="Courier New" w:cs="Courier New"/>
                  <w:color w:val="474747"/>
                  <w:sz w:val="18"/>
                  <w:lang w:eastAsia="fi-FI"/>
                </w:rPr>
                <w:delText xml:space="preserve"> koko otsikkotason toistumalla</w:delText>
              </w:r>
            </w:del>
            <w:r w:rsidRPr="003F6A08">
              <w:rPr>
                <w:rFonts w:ascii="Courier New" w:hAnsi="Courier New" w:cs="Courier New"/>
                <w:color w:val="474747"/>
                <w:sz w:val="18"/>
                <w:lang w:eastAsia="fi-FI"/>
              </w:rPr>
              <w:t xml:space="preserve">, jos kirjataan kerralla </w:t>
            </w:r>
            <w:r w:rsidRPr="003F6A08">
              <w:rPr>
                <w:rFonts w:ascii="Courier New" w:hAnsi="Courier New" w:cs="Courier New"/>
                <w:color w:val="0000FF"/>
                <w:sz w:val="18"/>
                <w:lang w:eastAsia="fi-FI"/>
              </w:rPr>
              <w:t>--&gt;</w:t>
            </w:r>
          </w:p>
          <w:p w14:paraId="7B7225EF"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organizer</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classCode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CLUSTER</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moodCode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EVN</w:t>
            </w:r>
            <w:r w:rsidRPr="003F6A08">
              <w:rPr>
                <w:rFonts w:ascii="Courier New" w:hAnsi="Courier New" w:cs="Courier New"/>
                <w:color w:val="0000FF"/>
                <w:sz w:val="18"/>
                <w:lang w:val="en-US" w:eastAsia="fi-FI"/>
              </w:rPr>
              <w:t>"&gt;</w:t>
            </w:r>
          </w:p>
          <w:p w14:paraId="6526446C" w14:textId="77777777" w:rsidR="003F6A08" w:rsidRPr="003F6A08" w:rsidRDefault="003F6A08" w:rsidP="003F6A08">
            <w:pPr>
              <w:autoSpaceDE w:val="0"/>
              <w:autoSpaceDN w:val="0"/>
              <w:adjustRightInd w:val="0"/>
              <w:jc w:val="left"/>
              <w:rPr>
                <w:rFonts w:ascii="Courier New" w:hAnsi="Courier New" w:cs="Courier New"/>
                <w:color w:val="0000FF"/>
                <w:sz w:val="18"/>
                <w:lang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eastAsia="fi-FI"/>
              </w:rPr>
              <w:t>&lt;!--</w:t>
            </w:r>
            <w:r w:rsidRPr="003F6A08">
              <w:rPr>
                <w:rFonts w:ascii="Courier New" w:hAnsi="Courier New" w:cs="Courier New"/>
                <w:color w:val="474747"/>
                <w:sz w:val="18"/>
                <w:lang w:eastAsia="fi-FI"/>
              </w:rPr>
              <w:t xml:space="preserve"> Proteettinen rakenne ylä- tai alaleuassa </w:t>
            </w:r>
            <w:r w:rsidRPr="003F6A08">
              <w:rPr>
                <w:rFonts w:ascii="Courier New" w:hAnsi="Courier New" w:cs="Courier New"/>
                <w:color w:val="0000FF"/>
                <w:sz w:val="18"/>
                <w:lang w:eastAsia="fi-FI"/>
              </w:rPr>
              <w:t>--&gt;</w:t>
            </w:r>
          </w:p>
          <w:p w14:paraId="081BD428" w14:textId="77777777" w:rsidR="003F6A08" w:rsidRPr="003F6A08" w:rsidRDefault="003F6A08" w:rsidP="003F6A08">
            <w:pPr>
              <w:autoSpaceDE w:val="0"/>
              <w:autoSpaceDN w:val="0"/>
              <w:adjustRightInd w:val="0"/>
              <w:jc w:val="left"/>
              <w:rPr>
                <w:rFonts w:ascii="Courier New" w:hAnsi="Courier New" w:cs="Courier New"/>
                <w:color w:val="0000FF"/>
                <w:sz w:val="18"/>
                <w:lang w:eastAsia="fi-FI"/>
              </w:rPr>
            </w:pPr>
            <w:r w:rsidRPr="003F6A08">
              <w:rPr>
                <w:rFonts w:ascii="Courier New" w:hAnsi="Courier New" w:cs="Courier New"/>
                <w:color w:val="000000"/>
                <w:sz w:val="18"/>
                <w:lang w:eastAsia="fi-FI"/>
              </w:rPr>
              <w:t xml:space="preserve">  </w:t>
            </w:r>
            <w:r w:rsidRPr="003F6A08">
              <w:rPr>
                <w:rFonts w:ascii="Courier New" w:hAnsi="Courier New" w:cs="Courier New"/>
                <w:color w:val="0000FF"/>
                <w:sz w:val="18"/>
                <w:lang w:eastAsia="fi-FI"/>
              </w:rPr>
              <w:t>&lt;</w:t>
            </w:r>
            <w:r w:rsidRPr="003F6A08">
              <w:rPr>
                <w:rFonts w:ascii="Courier New" w:hAnsi="Courier New" w:cs="Courier New"/>
                <w:color w:val="800000"/>
                <w:sz w:val="18"/>
                <w:lang w:eastAsia="fi-FI"/>
              </w:rPr>
              <w:t>templateId</w:t>
            </w:r>
            <w:r w:rsidRPr="003F6A08">
              <w:rPr>
                <w:rFonts w:ascii="Courier New" w:hAnsi="Courier New" w:cs="Courier New"/>
                <w:i/>
                <w:iCs/>
                <w:color w:val="008080"/>
                <w:sz w:val="18"/>
                <w:lang w:eastAsia="fi-FI"/>
              </w:rPr>
              <w:t xml:space="preserve"> </w:t>
            </w:r>
            <w:r w:rsidRPr="003F6A08">
              <w:rPr>
                <w:rFonts w:ascii="Courier New" w:hAnsi="Courier New" w:cs="Courier New"/>
                <w:color w:val="FF0000"/>
                <w:sz w:val="18"/>
                <w:lang w:eastAsia="fi-FI"/>
              </w:rPr>
              <w:t>root</w:t>
            </w:r>
            <w:r w:rsidRPr="003F6A08">
              <w:rPr>
                <w:rFonts w:ascii="Courier New" w:hAnsi="Courier New" w:cs="Courier New"/>
                <w:color w:val="0000FF"/>
                <w:sz w:val="18"/>
                <w:lang w:eastAsia="fi-FI"/>
              </w:rPr>
              <w:t>="</w:t>
            </w:r>
            <w:r w:rsidRPr="003F6A08">
              <w:rPr>
                <w:rFonts w:ascii="Courier New" w:hAnsi="Courier New" w:cs="Courier New"/>
                <w:color w:val="000000"/>
                <w:sz w:val="18"/>
                <w:lang w:eastAsia="fi-FI"/>
              </w:rPr>
              <w:t>1.2.246.537.6.12.2002.902.2013.12</w:t>
            </w:r>
            <w:r w:rsidRPr="003F6A08">
              <w:rPr>
                <w:rFonts w:ascii="Courier New" w:hAnsi="Courier New" w:cs="Courier New"/>
                <w:color w:val="0000FF"/>
                <w:sz w:val="18"/>
                <w:lang w:eastAsia="fi-FI"/>
              </w:rPr>
              <w:t>"/&gt;</w:t>
            </w:r>
          </w:p>
          <w:p w14:paraId="2EA6ABBE" w14:textId="77777777" w:rsidR="003F6A08" w:rsidRPr="003F6A08" w:rsidRDefault="003F6A08" w:rsidP="003F6A08">
            <w:pPr>
              <w:autoSpaceDE w:val="0"/>
              <w:autoSpaceDN w:val="0"/>
              <w:adjustRightInd w:val="0"/>
              <w:jc w:val="left"/>
              <w:rPr>
                <w:rFonts w:ascii="Courier New" w:hAnsi="Courier New" w:cs="Courier New"/>
                <w:color w:val="0000FF"/>
                <w:sz w:val="18"/>
                <w:lang w:eastAsia="fi-FI"/>
              </w:rPr>
            </w:pPr>
            <w:r w:rsidRPr="003F6A08">
              <w:rPr>
                <w:rFonts w:ascii="Courier New" w:hAnsi="Courier New" w:cs="Courier New"/>
                <w:color w:val="000000"/>
                <w:sz w:val="18"/>
                <w:lang w:eastAsia="fi-FI"/>
              </w:rPr>
              <w:t xml:space="preserve">  </w:t>
            </w:r>
            <w:r w:rsidRPr="003F6A08">
              <w:rPr>
                <w:rFonts w:ascii="Courier New" w:hAnsi="Courier New" w:cs="Courier New"/>
                <w:color w:val="0000FF"/>
                <w:sz w:val="18"/>
                <w:lang w:eastAsia="fi-FI"/>
              </w:rPr>
              <w:t>&lt;!--</w:t>
            </w:r>
            <w:r w:rsidRPr="003F6A08">
              <w:rPr>
                <w:rFonts w:ascii="Courier New" w:hAnsi="Courier New" w:cs="Courier New"/>
                <w:color w:val="474747"/>
                <w:sz w:val="18"/>
                <w:lang w:eastAsia="fi-FI"/>
              </w:rPr>
              <w:t xml:space="preserve"> entry:n yksilöivä tunnus, pakollinen </w:t>
            </w:r>
            <w:r w:rsidRPr="003F6A08">
              <w:rPr>
                <w:rFonts w:ascii="Courier New" w:hAnsi="Courier New" w:cs="Courier New"/>
                <w:color w:val="0000FF"/>
                <w:sz w:val="18"/>
                <w:lang w:eastAsia="fi-FI"/>
              </w:rPr>
              <w:t>--&gt;</w:t>
            </w:r>
          </w:p>
          <w:p w14:paraId="4B176E1E" w14:textId="77777777" w:rsidR="003F6A08" w:rsidRPr="004E48A5" w:rsidRDefault="003F6A08" w:rsidP="003F6A08">
            <w:pPr>
              <w:autoSpaceDE w:val="0"/>
              <w:autoSpaceDN w:val="0"/>
              <w:adjustRightInd w:val="0"/>
              <w:jc w:val="left"/>
              <w:rPr>
                <w:rFonts w:ascii="Courier New" w:hAnsi="Courier New" w:cs="Courier New"/>
                <w:color w:val="0000FF"/>
                <w:sz w:val="18"/>
                <w:lang w:eastAsia="fi-FI"/>
              </w:rPr>
            </w:pPr>
            <w:r w:rsidRPr="003F6A08">
              <w:rPr>
                <w:rFonts w:ascii="Courier New" w:hAnsi="Courier New" w:cs="Courier New"/>
                <w:color w:val="000000"/>
                <w:sz w:val="18"/>
                <w:lang w:eastAsia="fi-FI"/>
              </w:rPr>
              <w:t xml:space="preserve">  </w:t>
            </w: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id</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root</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1.2.246.10.1234567.14.2013.123.2.10.1</w:t>
            </w:r>
            <w:r w:rsidRPr="004E48A5">
              <w:rPr>
                <w:rFonts w:ascii="Courier New" w:hAnsi="Courier New" w:cs="Courier New"/>
                <w:color w:val="0000FF"/>
                <w:sz w:val="18"/>
                <w:lang w:eastAsia="fi-FI"/>
              </w:rPr>
              <w:t>"/&gt;</w:t>
            </w:r>
          </w:p>
          <w:p w14:paraId="5CE8436C" w14:textId="77777777" w:rsidR="003F6A08" w:rsidRPr="004E48A5" w:rsidRDefault="003F6A08" w:rsidP="003F6A08">
            <w:pPr>
              <w:autoSpaceDE w:val="0"/>
              <w:autoSpaceDN w:val="0"/>
              <w:adjustRightInd w:val="0"/>
              <w:ind w:left="284" w:hanging="284"/>
              <w:jc w:val="left"/>
              <w:rPr>
                <w:rFonts w:ascii="Courier New" w:hAnsi="Courier New" w:cs="Courier New"/>
                <w:color w:val="0000FF"/>
                <w:sz w:val="18"/>
                <w:lang w:eastAsia="fi-FI"/>
              </w:rPr>
            </w:pPr>
            <w:r w:rsidRPr="004E48A5">
              <w:rPr>
                <w:rFonts w:ascii="Courier New" w:hAnsi="Courier New" w:cs="Courier New"/>
                <w:color w:val="000000"/>
                <w:sz w:val="18"/>
                <w:lang w:eastAsia="fi-FI"/>
              </w:rPr>
              <w:t xml:space="preserve">  </w:t>
            </w: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code</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code</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A41</w:t>
            </w:r>
            <w:r w:rsidRPr="004E48A5">
              <w:rPr>
                <w:rFonts w:ascii="Courier New" w:hAnsi="Courier New" w:cs="Courier New"/>
                <w:color w:val="0000FF"/>
                <w:sz w:val="18"/>
                <w:lang w:eastAsia="fi-FI"/>
              </w:rPr>
              <w:t>"</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codeSystem</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1.2.246.537.6.686.2013</w:t>
            </w:r>
            <w:r w:rsidRPr="004E48A5">
              <w:rPr>
                <w:rFonts w:ascii="Courier New" w:hAnsi="Courier New" w:cs="Courier New"/>
                <w:color w:val="0000FF"/>
                <w:sz w:val="18"/>
                <w:lang w:eastAsia="fi-FI"/>
              </w:rPr>
              <w:t>"</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codeSystemName</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STH - STH13C Ylä- tai alaleuan havainto tai löydös</w:t>
            </w:r>
            <w:r w:rsidR="00607BB3" w:rsidRPr="004E48A5">
              <w:rPr>
                <w:rFonts w:ascii="Courier New" w:hAnsi="Courier New" w:cs="Courier New"/>
                <w:color w:val="000000"/>
                <w:sz w:val="18"/>
                <w:lang w:eastAsia="fi-FI"/>
              </w:rPr>
              <w:t xml:space="preserve"> 2013</w:t>
            </w:r>
            <w:r w:rsidRPr="004E48A5">
              <w:rPr>
                <w:rFonts w:ascii="Courier New" w:hAnsi="Courier New" w:cs="Courier New"/>
                <w:color w:val="0000FF"/>
                <w:sz w:val="18"/>
                <w:lang w:eastAsia="fi-FI"/>
              </w:rPr>
              <w:t>"</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displayName</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Alaleuka</w:t>
            </w:r>
            <w:r w:rsidRPr="004E48A5">
              <w:rPr>
                <w:rFonts w:ascii="Courier New" w:hAnsi="Courier New" w:cs="Courier New"/>
                <w:color w:val="0000FF"/>
                <w:sz w:val="18"/>
                <w:lang w:eastAsia="fi-FI"/>
              </w:rPr>
              <w:t>"/&gt;</w:t>
            </w:r>
          </w:p>
          <w:p w14:paraId="556F6DDC" w14:textId="77777777" w:rsidR="003F6A08" w:rsidRPr="003F6A08" w:rsidRDefault="003F6A08" w:rsidP="003F6A08">
            <w:pPr>
              <w:autoSpaceDE w:val="0"/>
              <w:autoSpaceDN w:val="0"/>
              <w:adjustRightInd w:val="0"/>
              <w:jc w:val="left"/>
              <w:rPr>
                <w:rFonts w:ascii="Courier New" w:hAnsi="Courier New" w:cs="Courier New"/>
                <w:sz w:val="18"/>
                <w:szCs w:val="18"/>
                <w:lang w:val="en-US"/>
              </w:rPr>
            </w:pPr>
            <w:r w:rsidRPr="004E48A5">
              <w:rPr>
                <w:rFonts w:ascii="Courier New" w:hAnsi="Courier New" w:cs="Courier New"/>
                <w:color w:val="000000"/>
                <w:sz w:val="18"/>
                <w:lang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statusCode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completed</w:t>
            </w:r>
            <w:r w:rsidRPr="003F6A08">
              <w:rPr>
                <w:rFonts w:ascii="Courier New" w:hAnsi="Courier New" w:cs="Courier New"/>
                <w:color w:val="0000FF"/>
                <w:sz w:val="18"/>
                <w:lang w:val="en-US" w:eastAsia="fi-FI"/>
              </w:rPr>
              <w:t>"/&gt;</w:t>
            </w:r>
          </w:p>
        </w:tc>
      </w:tr>
    </w:tbl>
    <w:p w14:paraId="73FE1EAC" w14:textId="77777777" w:rsidR="003F6A08" w:rsidRPr="003F6A08" w:rsidRDefault="003F6A08" w:rsidP="008E33EF">
      <w:pPr>
        <w:pStyle w:val="Otsikko3"/>
      </w:pPr>
      <w:bookmarkStart w:id="729" w:name="_Toc377399115"/>
      <w:bookmarkStart w:id="730" w:name="_Toc436732556"/>
      <w:r w:rsidRPr="003F6A08">
        <w:t>Proteettinen rakenne ja osaproteesin tyyppi</w:t>
      </w:r>
      <w:bookmarkEnd w:id="729"/>
      <w:bookmarkEnd w:id="730"/>
    </w:p>
    <w:p w14:paraId="76EB9947" w14:textId="77777777" w:rsidR="003F6A08" w:rsidRPr="003F6A08" w:rsidRDefault="003F6A08" w:rsidP="003F6A08">
      <w:r w:rsidRPr="003F6A08">
        <w:t>Proteettinen rakenne annetaan observation value:ssa STH13 luokituksella.</w:t>
      </w:r>
    </w:p>
    <w:p w14:paraId="47642F1B" w14:textId="77777777" w:rsidR="003F6A08" w:rsidRPr="003F6A08" w:rsidRDefault="003F6A08" w:rsidP="003F6A08"/>
    <w:p w14:paraId="696FF174" w14:textId="77777777" w:rsidR="003F6A08" w:rsidRPr="003F6A08" w:rsidRDefault="003F6A08" w:rsidP="003F6A08">
      <w:r w:rsidRPr="003F6A08">
        <w:t>Osaproteesin tarpauksessa täydentävässä observation:ssa annetaan osaproteesin tyyppi STH13A luokituksella.</w:t>
      </w:r>
    </w:p>
    <w:p w14:paraId="068ED665"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1E5D5B83"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30C39FB5" w14:textId="77777777" w:rsidR="00607BB3" w:rsidRPr="00607BB3" w:rsidRDefault="00607BB3" w:rsidP="00607BB3">
            <w:pPr>
              <w:autoSpaceDE w:val="0"/>
              <w:autoSpaceDN w:val="0"/>
              <w:adjustRightInd w:val="0"/>
              <w:jc w:val="left"/>
              <w:rPr>
                <w:rFonts w:ascii="Courier New" w:hAnsi="Courier New" w:cs="Courier New"/>
                <w:color w:val="0000FF"/>
                <w:sz w:val="18"/>
                <w:lang w:val="en-US" w:eastAsia="fi-FI"/>
              </w:rPr>
            </w:pPr>
            <w:r w:rsidRPr="00607BB3">
              <w:rPr>
                <w:rFonts w:ascii="Courier New" w:hAnsi="Courier New" w:cs="Courier New"/>
                <w:color w:val="0000FF"/>
                <w:sz w:val="18"/>
                <w:lang w:val="en-US" w:eastAsia="fi-FI"/>
              </w:rPr>
              <w:t>&lt;</w:t>
            </w:r>
            <w:r w:rsidRPr="00607BB3">
              <w:rPr>
                <w:rFonts w:ascii="Courier New" w:hAnsi="Courier New" w:cs="Courier New"/>
                <w:color w:val="800000"/>
                <w:sz w:val="18"/>
                <w:lang w:val="en-US" w:eastAsia="fi-FI"/>
              </w:rPr>
              <w:t>component</w:t>
            </w:r>
            <w:r w:rsidRPr="00607BB3">
              <w:rPr>
                <w:rFonts w:ascii="Courier New" w:hAnsi="Courier New" w:cs="Courier New"/>
                <w:color w:val="0000FF"/>
                <w:sz w:val="18"/>
                <w:lang w:val="en-US" w:eastAsia="fi-FI"/>
              </w:rPr>
              <w:t>&gt;</w:t>
            </w:r>
          </w:p>
          <w:p w14:paraId="5BD2B360" w14:textId="77777777" w:rsidR="00607BB3" w:rsidRPr="00607BB3" w:rsidRDefault="00607BB3" w:rsidP="00607BB3">
            <w:pPr>
              <w:autoSpaceDE w:val="0"/>
              <w:autoSpaceDN w:val="0"/>
              <w:adjustRightInd w:val="0"/>
              <w:jc w:val="left"/>
              <w:rPr>
                <w:rFonts w:ascii="Courier New" w:hAnsi="Courier New" w:cs="Courier New"/>
                <w:color w:val="0000FF"/>
                <w:sz w:val="18"/>
                <w:lang w:val="en-US" w:eastAsia="fi-FI"/>
              </w:rPr>
            </w:pPr>
            <w:r w:rsidRPr="00607BB3">
              <w:rPr>
                <w:rFonts w:ascii="Courier New" w:hAnsi="Courier New" w:cs="Courier New"/>
                <w:color w:val="000000"/>
                <w:sz w:val="18"/>
                <w:lang w:val="en-US" w:eastAsia="fi-FI"/>
              </w:rPr>
              <w:t xml:space="preserve"> </w:t>
            </w:r>
            <w:r w:rsidRPr="00607BB3">
              <w:rPr>
                <w:rFonts w:ascii="Courier New" w:hAnsi="Courier New" w:cs="Courier New"/>
                <w:color w:val="0000FF"/>
                <w:sz w:val="18"/>
                <w:lang w:val="en-US" w:eastAsia="fi-FI"/>
              </w:rPr>
              <w:t>&lt;!--</w:t>
            </w:r>
            <w:r w:rsidRPr="00607BB3">
              <w:rPr>
                <w:rFonts w:ascii="Courier New" w:hAnsi="Courier New" w:cs="Courier New"/>
                <w:color w:val="474747"/>
                <w:sz w:val="18"/>
                <w:lang w:val="en-US" w:eastAsia="fi-FI"/>
              </w:rPr>
              <w:t xml:space="preserve"> Proteettinen rakenne </w:t>
            </w:r>
            <w:r w:rsidRPr="00607BB3">
              <w:rPr>
                <w:rFonts w:ascii="Courier New" w:hAnsi="Courier New" w:cs="Courier New"/>
                <w:color w:val="0000FF"/>
                <w:sz w:val="18"/>
                <w:lang w:val="en-US" w:eastAsia="fi-FI"/>
              </w:rPr>
              <w:t>--&gt;</w:t>
            </w:r>
          </w:p>
          <w:p w14:paraId="3D3854CC" w14:textId="77777777" w:rsidR="00607BB3" w:rsidRPr="00607BB3" w:rsidRDefault="00607BB3" w:rsidP="00607BB3">
            <w:pPr>
              <w:autoSpaceDE w:val="0"/>
              <w:autoSpaceDN w:val="0"/>
              <w:adjustRightInd w:val="0"/>
              <w:jc w:val="left"/>
              <w:rPr>
                <w:rFonts w:ascii="Courier New" w:hAnsi="Courier New" w:cs="Courier New"/>
                <w:color w:val="0000FF"/>
                <w:sz w:val="18"/>
                <w:lang w:val="en-US" w:eastAsia="fi-FI"/>
              </w:rPr>
            </w:pPr>
            <w:r w:rsidRPr="00607BB3">
              <w:rPr>
                <w:rFonts w:ascii="Courier New" w:hAnsi="Courier New" w:cs="Courier New"/>
                <w:color w:val="000000"/>
                <w:sz w:val="18"/>
                <w:lang w:val="en-US" w:eastAsia="fi-FI"/>
              </w:rPr>
              <w:t xml:space="preserve"> </w:t>
            </w:r>
            <w:r w:rsidRPr="00607BB3">
              <w:rPr>
                <w:rFonts w:ascii="Courier New" w:hAnsi="Courier New" w:cs="Courier New"/>
                <w:color w:val="0000FF"/>
                <w:sz w:val="18"/>
                <w:lang w:val="en-US" w:eastAsia="fi-FI"/>
              </w:rPr>
              <w:t>&lt;</w:t>
            </w:r>
            <w:r w:rsidRPr="00607BB3">
              <w:rPr>
                <w:rFonts w:ascii="Courier New" w:hAnsi="Courier New" w:cs="Courier New"/>
                <w:color w:val="800000"/>
                <w:sz w:val="18"/>
                <w:lang w:val="en-US" w:eastAsia="fi-FI"/>
              </w:rPr>
              <w:t>observation</w:t>
            </w:r>
            <w:r w:rsidRPr="00607BB3">
              <w:rPr>
                <w:rFonts w:ascii="Courier New" w:hAnsi="Courier New" w:cs="Courier New"/>
                <w:i/>
                <w:iCs/>
                <w:color w:val="008080"/>
                <w:sz w:val="18"/>
                <w:lang w:val="en-US" w:eastAsia="fi-FI"/>
              </w:rPr>
              <w:t xml:space="preserve"> </w:t>
            </w:r>
            <w:r w:rsidRPr="00607BB3">
              <w:rPr>
                <w:rFonts w:ascii="Courier New" w:hAnsi="Courier New" w:cs="Courier New"/>
                <w:color w:val="FF0000"/>
                <w:sz w:val="18"/>
                <w:lang w:val="en-US" w:eastAsia="fi-FI"/>
              </w:rPr>
              <w:t>classCode</w:t>
            </w:r>
            <w:r w:rsidRPr="00607BB3">
              <w:rPr>
                <w:rFonts w:ascii="Courier New" w:hAnsi="Courier New" w:cs="Courier New"/>
                <w:color w:val="0000FF"/>
                <w:sz w:val="18"/>
                <w:lang w:val="en-US" w:eastAsia="fi-FI"/>
              </w:rPr>
              <w:t>="</w:t>
            </w:r>
            <w:r w:rsidRPr="00607BB3">
              <w:rPr>
                <w:rFonts w:ascii="Courier New" w:hAnsi="Courier New" w:cs="Courier New"/>
                <w:color w:val="000000"/>
                <w:sz w:val="18"/>
                <w:lang w:val="en-US" w:eastAsia="fi-FI"/>
              </w:rPr>
              <w:t>COND</w:t>
            </w:r>
            <w:r w:rsidRPr="00607BB3">
              <w:rPr>
                <w:rFonts w:ascii="Courier New" w:hAnsi="Courier New" w:cs="Courier New"/>
                <w:color w:val="0000FF"/>
                <w:sz w:val="18"/>
                <w:lang w:val="en-US" w:eastAsia="fi-FI"/>
              </w:rPr>
              <w:t>"</w:t>
            </w:r>
            <w:r w:rsidRPr="00607BB3">
              <w:rPr>
                <w:rFonts w:ascii="Courier New" w:hAnsi="Courier New" w:cs="Courier New"/>
                <w:i/>
                <w:iCs/>
                <w:color w:val="008080"/>
                <w:sz w:val="18"/>
                <w:lang w:val="en-US" w:eastAsia="fi-FI"/>
              </w:rPr>
              <w:t xml:space="preserve"> </w:t>
            </w:r>
            <w:r w:rsidRPr="00607BB3">
              <w:rPr>
                <w:rFonts w:ascii="Courier New" w:hAnsi="Courier New" w:cs="Courier New"/>
                <w:color w:val="FF0000"/>
                <w:sz w:val="18"/>
                <w:lang w:val="en-US" w:eastAsia="fi-FI"/>
              </w:rPr>
              <w:t>moodCode</w:t>
            </w:r>
            <w:r w:rsidRPr="00607BB3">
              <w:rPr>
                <w:rFonts w:ascii="Courier New" w:hAnsi="Courier New" w:cs="Courier New"/>
                <w:color w:val="0000FF"/>
                <w:sz w:val="18"/>
                <w:lang w:val="en-US" w:eastAsia="fi-FI"/>
              </w:rPr>
              <w:t>="</w:t>
            </w:r>
            <w:r w:rsidRPr="00607BB3">
              <w:rPr>
                <w:rFonts w:ascii="Courier New" w:hAnsi="Courier New" w:cs="Courier New"/>
                <w:color w:val="000000"/>
                <w:sz w:val="18"/>
                <w:lang w:val="en-US" w:eastAsia="fi-FI"/>
              </w:rPr>
              <w:t>EVN</w:t>
            </w:r>
            <w:r w:rsidRPr="00607BB3">
              <w:rPr>
                <w:rFonts w:ascii="Courier New" w:hAnsi="Courier New" w:cs="Courier New"/>
                <w:color w:val="0000FF"/>
                <w:sz w:val="18"/>
                <w:lang w:val="en-US" w:eastAsia="fi-FI"/>
              </w:rPr>
              <w:t>"&gt;</w:t>
            </w:r>
          </w:p>
          <w:p w14:paraId="3519F7AB" w14:textId="77777777" w:rsidR="00607BB3" w:rsidRPr="00607BB3" w:rsidRDefault="00607BB3" w:rsidP="00607BB3">
            <w:pPr>
              <w:autoSpaceDE w:val="0"/>
              <w:autoSpaceDN w:val="0"/>
              <w:adjustRightInd w:val="0"/>
              <w:ind w:left="568" w:hanging="568"/>
              <w:jc w:val="left"/>
              <w:rPr>
                <w:rFonts w:ascii="Courier New" w:hAnsi="Courier New" w:cs="Courier New"/>
                <w:color w:val="0000FF"/>
                <w:sz w:val="18"/>
                <w:lang w:eastAsia="fi-FI"/>
              </w:rPr>
            </w:pPr>
            <w:r w:rsidRPr="00607BB3">
              <w:rPr>
                <w:rFonts w:ascii="Courier New" w:hAnsi="Courier New" w:cs="Courier New"/>
                <w:color w:val="000000"/>
                <w:sz w:val="18"/>
                <w:lang w:val="en-US" w:eastAsia="fi-FI"/>
              </w:rPr>
              <w:t xml:space="preserve">    </w:t>
            </w:r>
            <w:r w:rsidRPr="00607BB3">
              <w:rPr>
                <w:rFonts w:ascii="Courier New" w:hAnsi="Courier New" w:cs="Courier New"/>
                <w:color w:val="0000FF"/>
                <w:sz w:val="18"/>
                <w:lang w:eastAsia="fi-FI"/>
              </w:rPr>
              <w:t>&lt;</w:t>
            </w:r>
            <w:r w:rsidRPr="00607BB3">
              <w:rPr>
                <w:rFonts w:ascii="Courier New" w:hAnsi="Courier New" w:cs="Courier New"/>
                <w:color w:val="800000"/>
                <w:sz w:val="18"/>
                <w:lang w:eastAsia="fi-FI"/>
              </w:rPr>
              <w:t>code</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code</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11</w:t>
            </w:r>
            <w:r w:rsidRPr="00607BB3">
              <w:rPr>
                <w:rFonts w:ascii="Courier New" w:hAnsi="Courier New" w:cs="Courier New"/>
                <w:color w:val="0000FF"/>
                <w:sz w:val="18"/>
                <w:lang w:eastAsia="fi-FI"/>
              </w:rPr>
              <w:t>"</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codeSystem</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1.2.246.537.6.12.2002.902.2013</w:t>
            </w:r>
            <w:r w:rsidRPr="00607BB3">
              <w:rPr>
                <w:rFonts w:ascii="Courier New" w:hAnsi="Courier New" w:cs="Courier New"/>
                <w:color w:val="0000FF"/>
                <w:sz w:val="18"/>
                <w:lang w:eastAsia="fi-FI"/>
              </w:rPr>
              <w:t>"</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codeSystemN</w:t>
            </w:r>
            <w:r w:rsidRPr="00607BB3">
              <w:rPr>
                <w:rFonts w:ascii="Courier New" w:hAnsi="Courier New" w:cs="Courier New"/>
                <w:color w:val="FF0000"/>
                <w:sz w:val="18"/>
                <w:lang w:eastAsia="fi-FI"/>
              </w:rPr>
              <w:t>a</w:t>
            </w:r>
            <w:r w:rsidRPr="00607BB3">
              <w:rPr>
                <w:rFonts w:ascii="Courier New" w:hAnsi="Courier New" w:cs="Courier New"/>
                <w:color w:val="FF0000"/>
                <w:sz w:val="18"/>
                <w:lang w:eastAsia="fi-FI"/>
              </w:rPr>
              <w:t>me</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THL/Tietosisältö - STH02 Suuremmat kuin yhden hampaan proteettiset rakenteet 2013</w:t>
            </w:r>
            <w:r w:rsidRPr="00607BB3">
              <w:rPr>
                <w:rFonts w:ascii="Courier New" w:hAnsi="Courier New" w:cs="Courier New"/>
                <w:color w:val="0000FF"/>
                <w:sz w:val="18"/>
                <w:lang w:eastAsia="fi-FI"/>
              </w:rPr>
              <w:t>"</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displayName</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Proteettinen rakenne</w:t>
            </w:r>
            <w:r w:rsidRPr="00607BB3">
              <w:rPr>
                <w:rFonts w:ascii="Courier New" w:hAnsi="Courier New" w:cs="Courier New"/>
                <w:color w:val="0000FF"/>
                <w:sz w:val="18"/>
                <w:lang w:eastAsia="fi-FI"/>
              </w:rPr>
              <w:t>"/&gt;</w:t>
            </w:r>
          </w:p>
          <w:p w14:paraId="403F21A1" w14:textId="77777777" w:rsidR="00607BB3" w:rsidRPr="00607BB3" w:rsidRDefault="00607BB3" w:rsidP="00607BB3">
            <w:pPr>
              <w:autoSpaceDE w:val="0"/>
              <w:autoSpaceDN w:val="0"/>
              <w:adjustRightInd w:val="0"/>
              <w:jc w:val="left"/>
              <w:rPr>
                <w:rFonts w:ascii="Courier New" w:hAnsi="Courier New" w:cs="Courier New"/>
                <w:color w:val="0000FF"/>
                <w:sz w:val="18"/>
                <w:lang w:val="en-US" w:eastAsia="fi-FI"/>
              </w:rPr>
            </w:pPr>
            <w:r w:rsidRPr="00607BB3">
              <w:rPr>
                <w:rFonts w:ascii="Courier New" w:hAnsi="Courier New" w:cs="Courier New"/>
                <w:color w:val="000000"/>
                <w:sz w:val="18"/>
                <w:lang w:eastAsia="fi-FI"/>
              </w:rPr>
              <w:t xml:space="preserve">    </w:t>
            </w:r>
            <w:r w:rsidRPr="00607BB3">
              <w:rPr>
                <w:rFonts w:ascii="Courier New" w:hAnsi="Courier New" w:cs="Courier New"/>
                <w:color w:val="0000FF"/>
                <w:sz w:val="18"/>
                <w:lang w:val="en-US" w:eastAsia="fi-FI"/>
              </w:rPr>
              <w:t>&lt;</w:t>
            </w:r>
            <w:r w:rsidRPr="00607BB3">
              <w:rPr>
                <w:rFonts w:ascii="Courier New" w:hAnsi="Courier New" w:cs="Courier New"/>
                <w:color w:val="800000"/>
                <w:sz w:val="18"/>
                <w:lang w:val="en-US" w:eastAsia="fi-FI"/>
              </w:rPr>
              <w:t>text</w:t>
            </w:r>
            <w:r w:rsidRPr="00607BB3">
              <w:rPr>
                <w:rFonts w:ascii="Courier New" w:hAnsi="Courier New" w:cs="Courier New"/>
                <w:color w:val="0000FF"/>
                <w:sz w:val="18"/>
                <w:lang w:val="en-US" w:eastAsia="fi-FI"/>
              </w:rPr>
              <w:t>&gt;</w:t>
            </w:r>
          </w:p>
          <w:p w14:paraId="50F9F468" w14:textId="77777777" w:rsidR="00607BB3" w:rsidRPr="00607BB3" w:rsidRDefault="00607BB3" w:rsidP="00607BB3">
            <w:pPr>
              <w:autoSpaceDE w:val="0"/>
              <w:autoSpaceDN w:val="0"/>
              <w:adjustRightInd w:val="0"/>
              <w:jc w:val="left"/>
              <w:rPr>
                <w:rFonts w:ascii="Courier New" w:hAnsi="Courier New" w:cs="Courier New"/>
                <w:color w:val="0000FF"/>
                <w:sz w:val="18"/>
                <w:lang w:val="en-US" w:eastAsia="fi-FI"/>
              </w:rPr>
            </w:pPr>
            <w:r w:rsidRPr="00607BB3">
              <w:rPr>
                <w:rFonts w:ascii="Courier New" w:hAnsi="Courier New" w:cs="Courier New"/>
                <w:color w:val="000000"/>
                <w:sz w:val="18"/>
                <w:lang w:val="en-US" w:eastAsia="fi-FI"/>
              </w:rPr>
              <w:t xml:space="preserve">      </w:t>
            </w:r>
            <w:r w:rsidRPr="00607BB3">
              <w:rPr>
                <w:rFonts w:ascii="Courier New" w:hAnsi="Courier New" w:cs="Courier New"/>
                <w:color w:val="0000FF"/>
                <w:sz w:val="18"/>
                <w:lang w:val="en-US" w:eastAsia="fi-FI"/>
              </w:rPr>
              <w:t>&lt;</w:t>
            </w:r>
            <w:r w:rsidRPr="00607BB3">
              <w:rPr>
                <w:rFonts w:ascii="Courier New" w:hAnsi="Courier New" w:cs="Courier New"/>
                <w:color w:val="800000"/>
                <w:sz w:val="18"/>
                <w:lang w:val="en-US" w:eastAsia="fi-FI"/>
              </w:rPr>
              <w:t>reference</w:t>
            </w:r>
            <w:r w:rsidRPr="00607BB3">
              <w:rPr>
                <w:rFonts w:ascii="Courier New" w:hAnsi="Courier New" w:cs="Courier New"/>
                <w:i/>
                <w:iCs/>
                <w:color w:val="008080"/>
                <w:sz w:val="18"/>
                <w:lang w:val="en-US" w:eastAsia="fi-FI"/>
              </w:rPr>
              <w:t xml:space="preserve"> </w:t>
            </w:r>
            <w:r w:rsidRPr="00607BB3">
              <w:rPr>
                <w:rFonts w:ascii="Courier New" w:hAnsi="Courier New" w:cs="Courier New"/>
                <w:color w:val="FF0000"/>
                <w:sz w:val="18"/>
                <w:lang w:val="en-US" w:eastAsia="fi-FI"/>
              </w:rPr>
              <w:t>value</w:t>
            </w:r>
            <w:r w:rsidRPr="00607BB3">
              <w:rPr>
                <w:rFonts w:ascii="Courier New" w:hAnsi="Courier New" w:cs="Courier New"/>
                <w:color w:val="0000FF"/>
                <w:sz w:val="18"/>
                <w:lang w:val="en-US" w:eastAsia="fi-FI"/>
              </w:rPr>
              <w:t>="</w:t>
            </w:r>
            <w:r w:rsidRPr="00607BB3">
              <w:rPr>
                <w:rFonts w:ascii="Courier New" w:hAnsi="Courier New" w:cs="Courier New"/>
                <w:color w:val="000000"/>
                <w:sz w:val="18"/>
                <w:lang w:val="en-US" w:eastAsia="fi-FI"/>
              </w:rPr>
              <w:t>#OID1.2.246.10.1234567.14.2013.123.2.10.1.1</w:t>
            </w:r>
            <w:r w:rsidRPr="00607BB3">
              <w:rPr>
                <w:rFonts w:ascii="Courier New" w:hAnsi="Courier New" w:cs="Courier New"/>
                <w:color w:val="0000FF"/>
                <w:sz w:val="18"/>
                <w:lang w:val="en-US" w:eastAsia="fi-FI"/>
              </w:rPr>
              <w:t>"/&gt;</w:t>
            </w:r>
          </w:p>
          <w:p w14:paraId="2022083C" w14:textId="77777777" w:rsidR="00607BB3" w:rsidRPr="00607BB3" w:rsidRDefault="00607BB3" w:rsidP="00607BB3">
            <w:pPr>
              <w:autoSpaceDE w:val="0"/>
              <w:autoSpaceDN w:val="0"/>
              <w:adjustRightInd w:val="0"/>
              <w:jc w:val="left"/>
              <w:rPr>
                <w:rFonts w:ascii="Courier New" w:hAnsi="Courier New" w:cs="Courier New"/>
                <w:color w:val="0000FF"/>
                <w:sz w:val="18"/>
                <w:lang w:val="en-US" w:eastAsia="fi-FI"/>
              </w:rPr>
            </w:pPr>
            <w:r w:rsidRPr="00607BB3">
              <w:rPr>
                <w:rFonts w:ascii="Courier New" w:hAnsi="Courier New" w:cs="Courier New"/>
                <w:color w:val="000000"/>
                <w:sz w:val="18"/>
                <w:lang w:val="en-US" w:eastAsia="fi-FI"/>
              </w:rPr>
              <w:t xml:space="preserve">    </w:t>
            </w:r>
            <w:r w:rsidRPr="00607BB3">
              <w:rPr>
                <w:rFonts w:ascii="Courier New" w:hAnsi="Courier New" w:cs="Courier New"/>
                <w:color w:val="0000FF"/>
                <w:sz w:val="18"/>
                <w:lang w:val="en-US" w:eastAsia="fi-FI"/>
              </w:rPr>
              <w:t>&lt;/</w:t>
            </w:r>
            <w:r w:rsidRPr="00607BB3">
              <w:rPr>
                <w:rFonts w:ascii="Courier New" w:hAnsi="Courier New" w:cs="Courier New"/>
                <w:color w:val="800000"/>
                <w:sz w:val="18"/>
                <w:lang w:val="en-US" w:eastAsia="fi-FI"/>
              </w:rPr>
              <w:t>text</w:t>
            </w:r>
            <w:r w:rsidRPr="00607BB3">
              <w:rPr>
                <w:rFonts w:ascii="Courier New" w:hAnsi="Courier New" w:cs="Courier New"/>
                <w:color w:val="0000FF"/>
                <w:sz w:val="18"/>
                <w:lang w:val="en-US" w:eastAsia="fi-FI"/>
              </w:rPr>
              <w:t>&gt;</w:t>
            </w:r>
          </w:p>
          <w:p w14:paraId="54A2A017" w14:textId="77777777" w:rsidR="00607BB3" w:rsidRPr="00607BB3" w:rsidRDefault="00607BB3" w:rsidP="00607BB3">
            <w:pPr>
              <w:autoSpaceDE w:val="0"/>
              <w:autoSpaceDN w:val="0"/>
              <w:adjustRightInd w:val="0"/>
              <w:ind w:left="568" w:hanging="568"/>
              <w:jc w:val="left"/>
              <w:rPr>
                <w:rFonts w:ascii="Courier New" w:hAnsi="Courier New" w:cs="Courier New"/>
                <w:color w:val="0000FF"/>
                <w:sz w:val="18"/>
                <w:lang w:val="en-US" w:eastAsia="fi-FI"/>
              </w:rPr>
            </w:pPr>
            <w:r w:rsidRPr="00607BB3">
              <w:rPr>
                <w:rFonts w:ascii="Courier New" w:hAnsi="Courier New" w:cs="Courier New"/>
                <w:color w:val="000000"/>
                <w:sz w:val="18"/>
                <w:lang w:val="en-US" w:eastAsia="fi-FI"/>
              </w:rPr>
              <w:t xml:space="preserve">    </w:t>
            </w:r>
            <w:r w:rsidRPr="00607BB3">
              <w:rPr>
                <w:rFonts w:ascii="Courier New" w:hAnsi="Courier New" w:cs="Courier New"/>
                <w:color w:val="0000FF"/>
                <w:sz w:val="18"/>
                <w:lang w:val="en-US" w:eastAsia="fi-FI"/>
              </w:rPr>
              <w:t>&lt;</w:t>
            </w:r>
            <w:r w:rsidRPr="00607BB3">
              <w:rPr>
                <w:rFonts w:ascii="Courier New" w:hAnsi="Courier New" w:cs="Courier New"/>
                <w:color w:val="800000"/>
                <w:sz w:val="18"/>
                <w:lang w:val="en-US" w:eastAsia="fi-FI"/>
              </w:rPr>
              <w:t>value</w:t>
            </w:r>
            <w:r w:rsidRPr="00607BB3">
              <w:rPr>
                <w:rFonts w:ascii="Courier New" w:hAnsi="Courier New" w:cs="Courier New"/>
                <w:i/>
                <w:iCs/>
                <w:color w:val="008080"/>
                <w:sz w:val="18"/>
                <w:lang w:val="en-US" w:eastAsia="fi-FI"/>
              </w:rPr>
              <w:t xml:space="preserve"> </w:t>
            </w:r>
            <w:r w:rsidRPr="00607BB3">
              <w:rPr>
                <w:rFonts w:ascii="Courier New" w:hAnsi="Courier New" w:cs="Courier New"/>
                <w:color w:val="FF0000"/>
                <w:sz w:val="18"/>
                <w:lang w:val="en-US" w:eastAsia="fi-FI"/>
              </w:rPr>
              <w:t>xsi:type</w:t>
            </w:r>
            <w:r w:rsidRPr="00607BB3">
              <w:rPr>
                <w:rFonts w:ascii="Courier New" w:hAnsi="Courier New" w:cs="Courier New"/>
                <w:color w:val="0000FF"/>
                <w:sz w:val="18"/>
                <w:lang w:val="en-US" w:eastAsia="fi-FI"/>
              </w:rPr>
              <w:t>="</w:t>
            </w:r>
            <w:del w:id="731" w:author="Tekijä">
              <w:r w:rsidRPr="00607BB3" w:rsidDel="00B4787B">
                <w:rPr>
                  <w:rFonts w:ascii="Courier New" w:hAnsi="Courier New" w:cs="Courier New"/>
                  <w:color w:val="000000"/>
                  <w:sz w:val="18"/>
                  <w:lang w:val="en-US" w:eastAsia="fi-FI"/>
                </w:rPr>
                <w:delText>CD</w:delText>
              </w:r>
            </w:del>
            <w:ins w:id="732" w:author="Tekijä">
              <w:r w:rsidR="00B4787B">
                <w:rPr>
                  <w:rFonts w:ascii="Courier New" w:hAnsi="Courier New" w:cs="Courier New"/>
                  <w:color w:val="000000"/>
                  <w:sz w:val="18"/>
                  <w:lang w:val="en-US" w:eastAsia="fi-FI"/>
                </w:rPr>
                <w:t>CV</w:t>
              </w:r>
            </w:ins>
            <w:r w:rsidRPr="00607BB3">
              <w:rPr>
                <w:rFonts w:ascii="Courier New" w:hAnsi="Courier New" w:cs="Courier New"/>
                <w:color w:val="0000FF"/>
                <w:sz w:val="18"/>
                <w:lang w:val="en-US" w:eastAsia="fi-FI"/>
              </w:rPr>
              <w:t>"</w:t>
            </w:r>
            <w:r w:rsidRPr="00607BB3">
              <w:rPr>
                <w:rFonts w:ascii="Courier New" w:hAnsi="Courier New" w:cs="Courier New"/>
                <w:i/>
                <w:iCs/>
                <w:color w:val="008080"/>
                <w:sz w:val="18"/>
                <w:lang w:val="en-US" w:eastAsia="fi-FI"/>
              </w:rPr>
              <w:t xml:space="preserve"> </w:t>
            </w:r>
            <w:r w:rsidRPr="00607BB3">
              <w:rPr>
                <w:rFonts w:ascii="Courier New" w:hAnsi="Courier New" w:cs="Courier New"/>
                <w:color w:val="FF0000"/>
                <w:sz w:val="18"/>
                <w:lang w:val="en-US" w:eastAsia="fi-FI"/>
              </w:rPr>
              <w:t>code</w:t>
            </w:r>
            <w:r w:rsidRPr="00607BB3">
              <w:rPr>
                <w:rFonts w:ascii="Courier New" w:hAnsi="Courier New" w:cs="Courier New"/>
                <w:color w:val="0000FF"/>
                <w:sz w:val="18"/>
                <w:lang w:val="en-US" w:eastAsia="fi-FI"/>
              </w:rPr>
              <w:t>="</w:t>
            </w:r>
            <w:r w:rsidRPr="00607BB3">
              <w:rPr>
                <w:rFonts w:ascii="Courier New" w:hAnsi="Courier New" w:cs="Courier New"/>
                <w:color w:val="000000"/>
                <w:sz w:val="18"/>
                <w:lang w:val="en-US" w:eastAsia="fi-FI"/>
              </w:rPr>
              <w:t>14</w:t>
            </w:r>
            <w:r w:rsidRPr="00607BB3">
              <w:rPr>
                <w:rFonts w:ascii="Courier New" w:hAnsi="Courier New" w:cs="Courier New"/>
                <w:color w:val="0000FF"/>
                <w:sz w:val="18"/>
                <w:lang w:val="en-US" w:eastAsia="fi-FI"/>
              </w:rPr>
              <w:t>"</w:t>
            </w:r>
            <w:r w:rsidRPr="00607BB3">
              <w:rPr>
                <w:rFonts w:ascii="Courier New" w:hAnsi="Courier New" w:cs="Courier New"/>
                <w:i/>
                <w:iCs/>
                <w:color w:val="008080"/>
                <w:sz w:val="18"/>
                <w:lang w:val="en-US" w:eastAsia="fi-FI"/>
              </w:rPr>
              <w:t xml:space="preserve"> </w:t>
            </w:r>
            <w:r w:rsidRPr="00607BB3">
              <w:rPr>
                <w:rFonts w:ascii="Courier New" w:hAnsi="Courier New" w:cs="Courier New"/>
                <w:color w:val="FF0000"/>
                <w:sz w:val="18"/>
                <w:lang w:val="en-US" w:eastAsia="fi-FI"/>
              </w:rPr>
              <w:t>codeSystem</w:t>
            </w:r>
            <w:r w:rsidRPr="00607BB3">
              <w:rPr>
                <w:rFonts w:ascii="Courier New" w:hAnsi="Courier New" w:cs="Courier New"/>
                <w:color w:val="0000FF"/>
                <w:sz w:val="18"/>
                <w:lang w:val="en-US" w:eastAsia="fi-FI"/>
              </w:rPr>
              <w:t>="</w:t>
            </w:r>
            <w:r w:rsidRPr="00607BB3">
              <w:rPr>
                <w:rFonts w:ascii="Courier New" w:hAnsi="Courier New" w:cs="Courier New"/>
                <w:color w:val="000000"/>
                <w:sz w:val="18"/>
                <w:lang w:val="en-US" w:eastAsia="fi-FI"/>
              </w:rPr>
              <w:t>1.2.246.537.6.662.2010</w:t>
            </w:r>
            <w:r w:rsidRPr="00607BB3">
              <w:rPr>
                <w:rFonts w:ascii="Courier New" w:hAnsi="Courier New" w:cs="Courier New"/>
                <w:color w:val="0000FF"/>
                <w:sz w:val="18"/>
                <w:lang w:val="en-US" w:eastAsia="fi-FI"/>
              </w:rPr>
              <w:t>"</w:t>
            </w:r>
            <w:r w:rsidRPr="00607BB3">
              <w:rPr>
                <w:rFonts w:ascii="Courier New" w:hAnsi="Courier New" w:cs="Courier New"/>
                <w:i/>
                <w:iCs/>
                <w:color w:val="008080"/>
                <w:sz w:val="18"/>
                <w:lang w:val="en-US" w:eastAsia="fi-FI"/>
              </w:rPr>
              <w:t xml:space="preserve"> </w:t>
            </w:r>
            <w:r w:rsidRPr="00607BB3">
              <w:rPr>
                <w:rFonts w:ascii="Courier New" w:hAnsi="Courier New" w:cs="Courier New"/>
                <w:color w:val="FF0000"/>
                <w:sz w:val="18"/>
                <w:lang w:val="en-US" w:eastAsia="fi-FI"/>
              </w:rPr>
              <w:t>codeSy</w:t>
            </w:r>
            <w:r w:rsidRPr="00607BB3">
              <w:rPr>
                <w:rFonts w:ascii="Courier New" w:hAnsi="Courier New" w:cs="Courier New"/>
                <w:color w:val="FF0000"/>
                <w:sz w:val="18"/>
                <w:lang w:val="en-US" w:eastAsia="fi-FI"/>
              </w:rPr>
              <w:t>s</w:t>
            </w:r>
            <w:r w:rsidRPr="00607BB3">
              <w:rPr>
                <w:rFonts w:ascii="Courier New" w:hAnsi="Courier New" w:cs="Courier New"/>
                <w:color w:val="FF0000"/>
                <w:sz w:val="18"/>
                <w:lang w:val="en-US" w:eastAsia="fi-FI"/>
              </w:rPr>
              <w:t>temName</w:t>
            </w:r>
            <w:r w:rsidRPr="00607BB3">
              <w:rPr>
                <w:rFonts w:ascii="Courier New" w:hAnsi="Courier New" w:cs="Courier New"/>
                <w:color w:val="0000FF"/>
                <w:sz w:val="18"/>
                <w:lang w:val="en-US" w:eastAsia="fi-FI"/>
              </w:rPr>
              <w:t>="</w:t>
            </w:r>
            <w:r w:rsidRPr="00607BB3">
              <w:rPr>
                <w:rFonts w:ascii="Courier New" w:hAnsi="Courier New" w:cs="Courier New"/>
                <w:color w:val="000000"/>
                <w:sz w:val="18"/>
                <w:lang w:val="en-US" w:eastAsia="fi-FI"/>
              </w:rPr>
              <w:t>STH - STH13 Proteettinen rakenne 2010</w:t>
            </w:r>
            <w:r w:rsidRPr="00607BB3">
              <w:rPr>
                <w:rFonts w:ascii="Courier New" w:hAnsi="Courier New" w:cs="Courier New"/>
                <w:color w:val="0000FF"/>
                <w:sz w:val="18"/>
                <w:lang w:val="en-US" w:eastAsia="fi-FI"/>
              </w:rPr>
              <w:t>"</w:t>
            </w:r>
            <w:r w:rsidRPr="00607BB3">
              <w:rPr>
                <w:rFonts w:ascii="Courier New" w:hAnsi="Courier New" w:cs="Courier New"/>
                <w:i/>
                <w:iCs/>
                <w:color w:val="008080"/>
                <w:sz w:val="18"/>
                <w:lang w:val="en-US" w:eastAsia="fi-FI"/>
              </w:rPr>
              <w:t xml:space="preserve"> </w:t>
            </w:r>
            <w:r w:rsidRPr="00607BB3">
              <w:rPr>
                <w:rFonts w:ascii="Courier New" w:hAnsi="Courier New" w:cs="Courier New"/>
                <w:color w:val="FF0000"/>
                <w:sz w:val="18"/>
                <w:lang w:val="en-US" w:eastAsia="fi-FI"/>
              </w:rPr>
              <w:t>displayName</w:t>
            </w:r>
            <w:r w:rsidRPr="00607BB3">
              <w:rPr>
                <w:rFonts w:ascii="Courier New" w:hAnsi="Courier New" w:cs="Courier New"/>
                <w:color w:val="0000FF"/>
                <w:sz w:val="18"/>
                <w:lang w:val="en-US" w:eastAsia="fi-FI"/>
              </w:rPr>
              <w:t>="</w:t>
            </w:r>
            <w:r w:rsidRPr="00607BB3">
              <w:rPr>
                <w:rFonts w:ascii="Courier New" w:hAnsi="Courier New" w:cs="Courier New"/>
                <w:color w:val="000000"/>
                <w:sz w:val="18"/>
                <w:lang w:val="en-US" w:eastAsia="fi-FI"/>
              </w:rPr>
              <w:t>Osaproteesi</w:t>
            </w:r>
            <w:r w:rsidRPr="00607BB3">
              <w:rPr>
                <w:rFonts w:ascii="Courier New" w:hAnsi="Courier New" w:cs="Courier New"/>
                <w:color w:val="0000FF"/>
                <w:sz w:val="18"/>
                <w:lang w:val="en-US" w:eastAsia="fi-FI"/>
              </w:rPr>
              <w:t>"/&gt;</w:t>
            </w:r>
          </w:p>
          <w:p w14:paraId="7DE47854" w14:textId="77777777" w:rsidR="00607BB3" w:rsidRPr="00607BB3" w:rsidRDefault="00607BB3" w:rsidP="00607BB3">
            <w:pPr>
              <w:autoSpaceDE w:val="0"/>
              <w:autoSpaceDN w:val="0"/>
              <w:adjustRightInd w:val="0"/>
              <w:jc w:val="left"/>
              <w:rPr>
                <w:rFonts w:ascii="Courier New" w:hAnsi="Courier New" w:cs="Courier New"/>
                <w:color w:val="0000FF"/>
                <w:sz w:val="18"/>
                <w:lang w:val="en-US" w:eastAsia="fi-FI"/>
              </w:rPr>
            </w:pPr>
            <w:r w:rsidRPr="00607BB3">
              <w:rPr>
                <w:rFonts w:ascii="Courier New" w:hAnsi="Courier New" w:cs="Courier New"/>
                <w:color w:val="000000"/>
                <w:sz w:val="18"/>
                <w:lang w:val="en-US" w:eastAsia="fi-FI"/>
              </w:rPr>
              <w:t xml:space="preserve">    </w:t>
            </w:r>
            <w:r w:rsidRPr="00607BB3">
              <w:rPr>
                <w:rFonts w:ascii="Courier New" w:hAnsi="Courier New" w:cs="Courier New"/>
                <w:color w:val="0000FF"/>
                <w:sz w:val="18"/>
                <w:lang w:val="en-US" w:eastAsia="fi-FI"/>
              </w:rPr>
              <w:t>&lt;</w:t>
            </w:r>
            <w:r w:rsidRPr="00607BB3">
              <w:rPr>
                <w:rFonts w:ascii="Courier New" w:hAnsi="Courier New" w:cs="Courier New"/>
                <w:color w:val="800000"/>
                <w:sz w:val="18"/>
                <w:lang w:val="en-US" w:eastAsia="fi-FI"/>
              </w:rPr>
              <w:t>entryRelationship</w:t>
            </w:r>
            <w:r w:rsidRPr="00607BB3">
              <w:rPr>
                <w:rFonts w:ascii="Courier New" w:hAnsi="Courier New" w:cs="Courier New"/>
                <w:i/>
                <w:iCs/>
                <w:color w:val="008080"/>
                <w:sz w:val="18"/>
                <w:lang w:val="en-US" w:eastAsia="fi-FI"/>
              </w:rPr>
              <w:t xml:space="preserve"> </w:t>
            </w:r>
            <w:r w:rsidRPr="00607BB3">
              <w:rPr>
                <w:rFonts w:ascii="Courier New" w:hAnsi="Courier New" w:cs="Courier New"/>
                <w:color w:val="FF0000"/>
                <w:sz w:val="18"/>
                <w:lang w:val="en-US" w:eastAsia="fi-FI"/>
              </w:rPr>
              <w:t>typeCode</w:t>
            </w:r>
            <w:r w:rsidRPr="00607BB3">
              <w:rPr>
                <w:rFonts w:ascii="Courier New" w:hAnsi="Courier New" w:cs="Courier New"/>
                <w:color w:val="0000FF"/>
                <w:sz w:val="18"/>
                <w:lang w:val="en-US" w:eastAsia="fi-FI"/>
              </w:rPr>
              <w:t>="</w:t>
            </w:r>
            <w:r w:rsidRPr="00607BB3">
              <w:rPr>
                <w:rFonts w:ascii="Courier New" w:hAnsi="Courier New" w:cs="Courier New"/>
                <w:color w:val="000000"/>
                <w:sz w:val="18"/>
                <w:lang w:val="en-US" w:eastAsia="fi-FI"/>
              </w:rPr>
              <w:t>COMP</w:t>
            </w:r>
            <w:r w:rsidRPr="00607BB3">
              <w:rPr>
                <w:rFonts w:ascii="Courier New" w:hAnsi="Courier New" w:cs="Courier New"/>
                <w:color w:val="0000FF"/>
                <w:sz w:val="18"/>
                <w:lang w:val="en-US" w:eastAsia="fi-FI"/>
              </w:rPr>
              <w:t>"&gt;</w:t>
            </w:r>
          </w:p>
          <w:p w14:paraId="40E936E3" w14:textId="77777777" w:rsidR="00607BB3" w:rsidRPr="00607BB3" w:rsidRDefault="00607BB3" w:rsidP="00607BB3">
            <w:pPr>
              <w:autoSpaceDE w:val="0"/>
              <w:autoSpaceDN w:val="0"/>
              <w:adjustRightInd w:val="0"/>
              <w:jc w:val="left"/>
              <w:rPr>
                <w:rFonts w:ascii="Courier New" w:hAnsi="Courier New" w:cs="Courier New"/>
                <w:color w:val="0000FF"/>
                <w:sz w:val="18"/>
                <w:lang w:val="en-US" w:eastAsia="fi-FI"/>
              </w:rPr>
            </w:pPr>
            <w:r w:rsidRPr="00607BB3">
              <w:rPr>
                <w:rFonts w:ascii="Courier New" w:hAnsi="Courier New" w:cs="Courier New"/>
                <w:color w:val="000000"/>
                <w:sz w:val="18"/>
                <w:lang w:val="en-US" w:eastAsia="fi-FI"/>
              </w:rPr>
              <w:t xml:space="preserve">        </w:t>
            </w:r>
            <w:r w:rsidRPr="00607BB3">
              <w:rPr>
                <w:rFonts w:ascii="Courier New" w:hAnsi="Courier New" w:cs="Courier New"/>
                <w:color w:val="0000FF"/>
                <w:sz w:val="18"/>
                <w:lang w:val="en-US" w:eastAsia="fi-FI"/>
              </w:rPr>
              <w:t>&lt;!--</w:t>
            </w:r>
            <w:r w:rsidRPr="00607BB3">
              <w:rPr>
                <w:rFonts w:ascii="Courier New" w:hAnsi="Courier New" w:cs="Courier New"/>
                <w:color w:val="474747"/>
                <w:sz w:val="18"/>
                <w:lang w:val="en-US" w:eastAsia="fi-FI"/>
              </w:rPr>
              <w:t xml:space="preserve"> Osaproteesin tyyppi  </w:t>
            </w:r>
            <w:r w:rsidRPr="00607BB3">
              <w:rPr>
                <w:rFonts w:ascii="Courier New" w:hAnsi="Courier New" w:cs="Courier New"/>
                <w:color w:val="0000FF"/>
                <w:sz w:val="18"/>
                <w:lang w:val="en-US" w:eastAsia="fi-FI"/>
              </w:rPr>
              <w:t>--&gt;</w:t>
            </w:r>
          </w:p>
          <w:p w14:paraId="4DEB6C6B" w14:textId="77777777" w:rsidR="00607BB3" w:rsidRPr="00607BB3" w:rsidRDefault="00607BB3" w:rsidP="00607BB3">
            <w:pPr>
              <w:autoSpaceDE w:val="0"/>
              <w:autoSpaceDN w:val="0"/>
              <w:adjustRightInd w:val="0"/>
              <w:jc w:val="left"/>
              <w:rPr>
                <w:rFonts w:ascii="Courier New" w:hAnsi="Courier New" w:cs="Courier New"/>
                <w:color w:val="0000FF"/>
                <w:sz w:val="18"/>
                <w:lang w:val="en-US" w:eastAsia="fi-FI"/>
              </w:rPr>
            </w:pPr>
            <w:r w:rsidRPr="00607BB3">
              <w:rPr>
                <w:rFonts w:ascii="Courier New" w:hAnsi="Courier New" w:cs="Courier New"/>
                <w:color w:val="000000"/>
                <w:sz w:val="18"/>
                <w:lang w:val="en-US" w:eastAsia="fi-FI"/>
              </w:rPr>
              <w:t xml:space="preserve">        </w:t>
            </w:r>
            <w:r w:rsidRPr="00607BB3">
              <w:rPr>
                <w:rFonts w:ascii="Courier New" w:hAnsi="Courier New" w:cs="Courier New"/>
                <w:color w:val="0000FF"/>
                <w:sz w:val="18"/>
                <w:lang w:val="en-US" w:eastAsia="fi-FI"/>
              </w:rPr>
              <w:t>&lt;</w:t>
            </w:r>
            <w:r w:rsidRPr="00607BB3">
              <w:rPr>
                <w:rFonts w:ascii="Courier New" w:hAnsi="Courier New" w:cs="Courier New"/>
                <w:color w:val="800000"/>
                <w:sz w:val="18"/>
                <w:lang w:val="en-US" w:eastAsia="fi-FI"/>
              </w:rPr>
              <w:t>observation</w:t>
            </w:r>
            <w:r w:rsidRPr="00607BB3">
              <w:rPr>
                <w:rFonts w:ascii="Courier New" w:hAnsi="Courier New" w:cs="Courier New"/>
                <w:i/>
                <w:iCs/>
                <w:color w:val="008080"/>
                <w:sz w:val="18"/>
                <w:lang w:val="en-US" w:eastAsia="fi-FI"/>
              </w:rPr>
              <w:t xml:space="preserve"> </w:t>
            </w:r>
            <w:r w:rsidRPr="00607BB3">
              <w:rPr>
                <w:rFonts w:ascii="Courier New" w:hAnsi="Courier New" w:cs="Courier New"/>
                <w:color w:val="FF0000"/>
                <w:sz w:val="18"/>
                <w:lang w:val="en-US" w:eastAsia="fi-FI"/>
              </w:rPr>
              <w:t>classCode</w:t>
            </w:r>
            <w:r w:rsidRPr="00607BB3">
              <w:rPr>
                <w:rFonts w:ascii="Courier New" w:hAnsi="Courier New" w:cs="Courier New"/>
                <w:color w:val="0000FF"/>
                <w:sz w:val="18"/>
                <w:lang w:val="en-US" w:eastAsia="fi-FI"/>
              </w:rPr>
              <w:t>="</w:t>
            </w:r>
            <w:r w:rsidRPr="00607BB3">
              <w:rPr>
                <w:rFonts w:ascii="Courier New" w:hAnsi="Courier New" w:cs="Courier New"/>
                <w:color w:val="000000"/>
                <w:sz w:val="18"/>
                <w:lang w:val="en-US" w:eastAsia="fi-FI"/>
              </w:rPr>
              <w:t>COND</w:t>
            </w:r>
            <w:r w:rsidRPr="00607BB3">
              <w:rPr>
                <w:rFonts w:ascii="Courier New" w:hAnsi="Courier New" w:cs="Courier New"/>
                <w:color w:val="0000FF"/>
                <w:sz w:val="18"/>
                <w:lang w:val="en-US" w:eastAsia="fi-FI"/>
              </w:rPr>
              <w:t>"</w:t>
            </w:r>
            <w:r w:rsidRPr="00607BB3">
              <w:rPr>
                <w:rFonts w:ascii="Courier New" w:hAnsi="Courier New" w:cs="Courier New"/>
                <w:i/>
                <w:iCs/>
                <w:color w:val="008080"/>
                <w:sz w:val="18"/>
                <w:lang w:val="en-US" w:eastAsia="fi-FI"/>
              </w:rPr>
              <w:t xml:space="preserve"> </w:t>
            </w:r>
            <w:r w:rsidRPr="00607BB3">
              <w:rPr>
                <w:rFonts w:ascii="Courier New" w:hAnsi="Courier New" w:cs="Courier New"/>
                <w:color w:val="FF0000"/>
                <w:sz w:val="18"/>
                <w:lang w:val="en-US" w:eastAsia="fi-FI"/>
              </w:rPr>
              <w:t>moodCode</w:t>
            </w:r>
            <w:r w:rsidRPr="00607BB3">
              <w:rPr>
                <w:rFonts w:ascii="Courier New" w:hAnsi="Courier New" w:cs="Courier New"/>
                <w:color w:val="0000FF"/>
                <w:sz w:val="18"/>
                <w:lang w:val="en-US" w:eastAsia="fi-FI"/>
              </w:rPr>
              <w:t>="</w:t>
            </w:r>
            <w:r w:rsidRPr="00607BB3">
              <w:rPr>
                <w:rFonts w:ascii="Courier New" w:hAnsi="Courier New" w:cs="Courier New"/>
                <w:color w:val="000000"/>
                <w:sz w:val="18"/>
                <w:lang w:val="en-US" w:eastAsia="fi-FI"/>
              </w:rPr>
              <w:t>EVN</w:t>
            </w:r>
            <w:r w:rsidRPr="00607BB3">
              <w:rPr>
                <w:rFonts w:ascii="Courier New" w:hAnsi="Courier New" w:cs="Courier New"/>
                <w:color w:val="0000FF"/>
                <w:sz w:val="18"/>
                <w:lang w:val="en-US" w:eastAsia="fi-FI"/>
              </w:rPr>
              <w:t>"&gt;</w:t>
            </w:r>
          </w:p>
          <w:p w14:paraId="5BAB296C" w14:textId="77777777" w:rsidR="00607BB3" w:rsidRPr="00607BB3" w:rsidRDefault="00607BB3" w:rsidP="00607BB3">
            <w:pPr>
              <w:autoSpaceDE w:val="0"/>
              <w:autoSpaceDN w:val="0"/>
              <w:adjustRightInd w:val="0"/>
              <w:ind w:left="1704" w:hanging="1704"/>
              <w:jc w:val="left"/>
              <w:rPr>
                <w:rFonts w:ascii="Courier New" w:hAnsi="Courier New" w:cs="Courier New"/>
                <w:color w:val="0000FF"/>
                <w:sz w:val="18"/>
                <w:lang w:eastAsia="fi-FI"/>
              </w:rPr>
            </w:pPr>
            <w:r w:rsidRPr="00607BB3">
              <w:rPr>
                <w:rFonts w:ascii="Courier New" w:hAnsi="Courier New" w:cs="Courier New"/>
                <w:color w:val="000000"/>
                <w:sz w:val="18"/>
                <w:lang w:val="en-US" w:eastAsia="fi-FI"/>
              </w:rPr>
              <w:t xml:space="preserve">            </w:t>
            </w:r>
            <w:r w:rsidRPr="00607BB3">
              <w:rPr>
                <w:rFonts w:ascii="Courier New" w:hAnsi="Courier New" w:cs="Courier New"/>
                <w:color w:val="0000FF"/>
                <w:sz w:val="18"/>
                <w:lang w:eastAsia="fi-FI"/>
              </w:rPr>
              <w:t>&lt;</w:t>
            </w:r>
            <w:r w:rsidRPr="00607BB3">
              <w:rPr>
                <w:rFonts w:ascii="Courier New" w:hAnsi="Courier New" w:cs="Courier New"/>
                <w:color w:val="800000"/>
                <w:sz w:val="18"/>
                <w:lang w:eastAsia="fi-FI"/>
              </w:rPr>
              <w:t>code</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code</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13</w:t>
            </w:r>
            <w:r w:rsidRPr="00607BB3">
              <w:rPr>
                <w:rFonts w:ascii="Courier New" w:hAnsi="Courier New" w:cs="Courier New"/>
                <w:color w:val="0000FF"/>
                <w:sz w:val="18"/>
                <w:lang w:eastAsia="fi-FI"/>
              </w:rPr>
              <w:t>"</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codeSystem</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1.2.246.537.6.12.2002.902.2013</w:t>
            </w:r>
            <w:r w:rsidRPr="00607BB3">
              <w:rPr>
                <w:rFonts w:ascii="Courier New" w:hAnsi="Courier New" w:cs="Courier New"/>
                <w:color w:val="0000FF"/>
                <w:sz w:val="18"/>
                <w:lang w:eastAsia="fi-FI"/>
              </w:rPr>
              <w:t>"</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codeSystemN</w:t>
            </w:r>
            <w:r w:rsidRPr="00607BB3">
              <w:rPr>
                <w:rFonts w:ascii="Courier New" w:hAnsi="Courier New" w:cs="Courier New"/>
                <w:color w:val="FF0000"/>
                <w:sz w:val="18"/>
                <w:lang w:eastAsia="fi-FI"/>
              </w:rPr>
              <w:t>a</w:t>
            </w:r>
            <w:r w:rsidRPr="00607BB3">
              <w:rPr>
                <w:rFonts w:ascii="Courier New" w:hAnsi="Courier New" w:cs="Courier New"/>
                <w:color w:val="FF0000"/>
                <w:sz w:val="18"/>
                <w:lang w:eastAsia="fi-FI"/>
              </w:rPr>
              <w:t>me</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THL/Tietosisältö - STH02 Suuremmat kuin yhden hampaan proteettiset rakenteet 2013</w:t>
            </w:r>
            <w:r w:rsidRPr="00607BB3">
              <w:rPr>
                <w:rFonts w:ascii="Courier New" w:hAnsi="Courier New" w:cs="Courier New"/>
                <w:color w:val="0000FF"/>
                <w:sz w:val="18"/>
                <w:lang w:eastAsia="fi-FI"/>
              </w:rPr>
              <w:t>"</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displayName</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Osaproteesin tyyppi</w:t>
            </w:r>
            <w:r w:rsidRPr="00607BB3">
              <w:rPr>
                <w:rFonts w:ascii="Courier New" w:hAnsi="Courier New" w:cs="Courier New"/>
                <w:color w:val="0000FF"/>
                <w:sz w:val="18"/>
                <w:lang w:eastAsia="fi-FI"/>
              </w:rPr>
              <w:t>"/&gt;</w:t>
            </w:r>
          </w:p>
          <w:p w14:paraId="50610B4B" w14:textId="77777777" w:rsidR="00607BB3" w:rsidRPr="00607BB3" w:rsidRDefault="00607BB3" w:rsidP="00607BB3">
            <w:pPr>
              <w:autoSpaceDE w:val="0"/>
              <w:autoSpaceDN w:val="0"/>
              <w:adjustRightInd w:val="0"/>
              <w:jc w:val="left"/>
              <w:rPr>
                <w:rFonts w:ascii="Courier New" w:hAnsi="Courier New" w:cs="Courier New"/>
                <w:color w:val="0000FF"/>
                <w:sz w:val="18"/>
                <w:lang w:val="en-US" w:eastAsia="fi-FI"/>
              </w:rPr>
            </w:pPr>
            <w:r w:rsidRPr="00607BB3">
              <w:rPr>
                <w:rFonts w:ascii="Courier New" w:hAnsi="Courier New" w:cs="Courier New"/>
                <w:color w:val="000000"/>
                <w:sz w:val="18"/>
                <w:lang w:eastAsia="fi-FI"/>
              </w:rPr>
              <w:t xml:space="preserve">            </w:t>
            </w:r>
            <w:r w:rsidRPr="00607BB3">
              <w:rPr>
                <w:rFonts w:ascii="Courier New" w:hAnsi="Courier New" w:cs="Courier New"/>
                <w:color w:val="0000FF"/>
                <w:sz w:val="18"/>
                <w:lang w:val="en-US" w:eastAsia="fi-FI"/>
              </w:rPr>
              <w:t>&lt;</w:t>
            </w:r>
            <w:r w:rsidRPr="00607BB3">
              <w:rPr>
                <w:rFonts w:ascii="Courier New" w:hAnsi="Courier New" w:cs="Courier New"/>
                <w:color w:val="800000"/>
                <w:sz w:val="18"/>
                <w:lang w:val="en-US" w:eastAsia="fi-FI"/>
              </w:rPr>
              <w:t>text</w:t>
            </w:r>
            <w:r w:rsidRPr="00607BB3">
              <w:rPr>
                <w:rFonts w:ascii="Courier New" w:hAnsi="Courier New" w:cs="Courier New"/>
                <w:color w:val="0000FF"/>
                <w:sz w:val="18"/>
                <w:lang w:val="en-US" w:eastAsia="fi-FI"/>
              </w:rPr>
              <w:t>&gt;</w:t>
            </w:r>
          </w:p>
          <w:p w14:paraId="35FB2E23" w14:textId="77777777" w:rsidR="00607BB3" w:rsidRPr="00607BB3" w:rsidRDefault="00607BB3" w:rsidP="00607BB3">
            <w:pPr>
              <w:autoSpaceDE w:val="0"/>
              <w:autoSpaceDN w:val="0"/>
              <w:adjustRightInd w:val="0"/>
              <w:jc w:val="left"/>
              <w:rPr>
                <w:rFonts w:ascii="Courier New" w:hAnsi="Courier New" w:cs="Courier New"/>
                <w:color w:val="0000FF"/>
                <w:sz w:val="18"/>
                <w:lang w:val="en-US" w:eastAsia="fi-FI"/>
              </w:rPr>
            </w:pPr>
            <w:r w:rsidRPr="00607BB3">
              <w:rPr>
                <w:rFonts w:ascii="Courier New" w:hAnsi="Courier New" w:cs="Courier New"/>
                <w:color w:val="000000"/>
                <w:sz w:val="18"/>
                <w:lang w:val="en-US" w:eastAsia="fi-FI"/>
              </w:rPr>
              <w:t xml:space="preserve">              </w:t>
            </w:r>
            <w:r w:rsidRPr="00607BB3">
              <w:rPr>
                <w:rFonts w:ascii="Courier New" w:hAnsi="Courier New" w:cs="Courier New"/>
                <w:color w:val="0000FF"/>
                <w:sz w:val="18"/>
                <w:lang w:val="en-US" w:eastAsia="fi-FI"/>
              </w:rPr>
              <w:t>&lt;</w:t>
            </w:r>
            <w:r w:rsidRPr="00607BB3">
              <w:rPr>
                <w:rFonts w:ascii="Courier New" w:hAnsi="Courier New" w:cs="Courier New"/>
                <w:color w:val="800000"/>
                <w:sz w:val="18"/>
                <w:lang w:val="en-US" w:eastAsia="fi-FI"/>
              </w:rPr>
              <w:t>reference</w:t>
            </w:r>
            <w:r w:rsidRPr="00607BB3">
              <w:rPr>
                <w:rFonts w:ascii="Courier New" w:hAnsi="Courier New" w:cs="Courier New"/>
                <w:i/>
                <w:iCs/>
                <w:color w:val="008080"/>
                <w:sz w:val="18"/>
                <w:lang w:val="en-US" w:eastAsia="fi-FI"/>
              </w:rPr>
              <w:t xml:space="preserve"> </w:t>
            </w:r>
            <w:r w:rsidRPr="00607BB3">
              <w:rPr>
                <w:rFonts w:ascii="Courier New" w:hAnsi="Courier New" w:cs="Courier New"/>
                <w:color w:val="FF0000"/>
                <w:sz w:val="18"/>
                <w:lang w:val="en-US" w:eastAsia="fi-FI"/>
              </w:rPr>
              <w:t>value</w:t>
            </w:r>
            <w:r w:rsidRPr="00607BB3">
              <w:rPr>
                <w:rFonts w:ascii="Courier New" w:hAnsi="Courier New" w:cs="Courier New"/>
                <w:color w:val="0000FF"/>
                <w:sz w:val="18"/>
                <w:lang w:val="en-US" w:eastAsia="fi-FI"/>
              </w:rPr>
              <w:t>="</w:t>
            </w:r>
            <w:r w:rsidRPr="00607BB3">
              <w:rPr>
                <w:rFonts w:ascii="Courier New" w:hAnsi="Courier New" w:cs="Courier New"/>
                <w:color w:val="000000"/>
                <w:sz w:val="18"/>
                <w:lang w:val="en-US" w:eastAsia="fi-FI"/>
              </w:rPr>
              <w:t>#OID1.2.246.10.1234567.14.2013.123.2.10.1.2</w:t>
            </w:r>
            <w:r w:rsidRPr="00607BB3">
              <w:rPr>
                <w:rFonts w:ascii="Courier New" w:hAnsi="Courier New" w:cs="Courier New"/>
                <w:color w:val="0000FF"/>
                <w:sz w:val="18"/>
                <w:lang w:val="en-US" w:eastAsia="fi-FI"/>
              </w:rPr>
              <w:t>"/&gt;</w:t>
            </w:r>
          </w:p>
          <w:p w14:paraId="0025D228" w14:textId="77777777" w:rsidR="00607BB3" w:rsidRPr="00607BB3" w:rsidRDefault="00607BB3" w:rsidP="00607BB3">
            <w:pPr>
              <w:autoSpaceDE w:val="0"/>
              <w:autoSpaceDN w:val="0"/>
              <w:adjustRightInd w:val="0"/>
              <w:jc w:val="left"/>
              <w:rPr>
                <w:rFonts w:ascii="Courier New" w:hAnsi="Courier New" w:cs="Courier New"/>
                <w:color w:val="0000FF"/>
                <w:sz w:val="18"/>
                <w:lang w:val="en-US" w:eastAsia="fi-FI"/>
              </w:rPr>
            </w:pPr>
            <w:r w:rsidRPr="00607BB3">
              <w:rPr>
                <w:rFonts w:ascii="Courier New" w:hAnsi="Courier New" w:cs="Courier New"/>
                <w:color w:val="000000"/>
                <w:sz w:val="18"/>
                <w:lang w:val="en-US" w:eastAsia="fi-FI"/>
              </w:rPr>
              <w:t xml:space="preserve">            </w:t>
            </w:r>
            <w:r w:rsidRPr="00607BB3">
              <w:rPr>
                <w:rFonts w:ascii="Courier New" w:hAnsi="Courier New" w:cs="Courier New"/>
                <w:color w:val="0000FF"/>
                <w:sz w:val="18"/>
                <w:lang w:val="en-US" w:eastAsia="fi-FI"/>
              </w:rPr>
              <w:t>&lt;/</w:t>
            </w:r>
            <w:r w:rsidRPr="00607BB3">
              <w:rPr>
                <w:rFonts w:ascii="Courier New" w:hAnsi="Courier New" w:cs="Courier New"/>
                <w:color w:val="800000"/>
                <w:sz w:val="18"/>
                <w:lang w:val="en-US" w:eastAsia="fi-FI"/>
              </w:rPr>
              <w:t>text</w:t>
            </w:r>
            <w:r w:rsidRPr="00607BB3">
              <w:rPr>
                <w:rFonts w:ascii="Courier New" w:hAnsi="Courier New" w:cs="Courier New"/>
                <w:color w:val="0000FF"/>
                <w:sz w:val="18"/>
                <w:lang w:val="en-US" w:eastAsia="fi-FI"/>
              </w:rPr>
              <w:t>&gt;</w:t>
            </w:r>
          </w:p>
          <w:p w14:paraId="45FBE90D" w14:textId="77777777" w:rsidR="00607BB3" w:rsidRPr="00607BB3" w:rsidRDefault="00607BB3" w:rsidP="00607BB3">
            <w:pPr>
              <w:autoSpaceDE w:val="0"/>
              <w:autoSpaceDN w:val="0"/>
              <w:adjustRightInd w:val="0"/>
              <w:ind w:left="1420" w:hanging="1420"/>
              <w:jc w:val="left"/>
              <w:rPr>
                <w:rFonts w:ascii="Courier New" w:hAnsi="Courier New" w:cs="Courier New"/>
                <w:color w:val="0000FF"/>
                <w:sz w:val="18"/>
                <w:lang w:val="en-US" w:eastAsia="fi-FI"/>
              </w:rPr>
            </w:pPr>
            <w:r w:rsidRPr="00607BB3">
              <w:rPr>
                <w:rFonts w:ascii="Courier New" w:hAnsi="Courier New" w:cs="Courier New"/>
                <w:color w:val="000000"/>
                <w:sz w:val="18"/>
                <w:lang w:val="en-US" w:eastAsia="fi-FI"/>
              </w:rPr>
              <w:t xml:space="preserve">            </w:t>
            </w:r>
            <w:r w:rsidRPr="00607BB3">
              <w:rPr>
                <w:rFonts w:ascii="Courier New" w:hAnsi="Courier New" w:cs="Courier New"/>
                <w:color w:val="0000FF"/>
                <w:sz w:val="18"/>
                <w:lang w:val="en-US" w:eastAsia="fi-FI"/>
              </w:rPr>
              <w:t>&lt;</w:t>
            </w:r>
            <w:r w:rsidRPr="00607BB3">
              <w:rPr>
                <w:rFonts w:ascii="Courier New" w:hAnsi="Courier New" w:cs="Courier New"/>
                <w:color w:val="800000"/>
                <w:sz w:val="18"/>
                <w:lang w:val="en-US" w:eastAsia="fi-FI"/>
              </w:rPr>
              <w:t>value</w:t>
            </w:r>
            <w:r w:rsidRPr="00607BB3">
              <w:rPr>
                <w:rFonts w:ascii="Courier New" w:hAnsi="Courier New" w:cs="Courier New"/>
                <w:i/>
                <w:iCs/>
                <w:color w:val="008080"/>
                <w:sz w:val="18"/>
                <w:lang w:val="en-US" w:eastAsia="fi-FI"/>
              </w:rPr>
              <w:t xml:space="preserve"> </w:t>
            </w:r>
            <w:r w:rsidRPr="00607BB3">
              <w:rPr>
                <w:rFonts w:ascii="Courier New" w:hAnsi="Courier New" w:cs="Courier New"/>
                <w:color w:val="FF0000"/>
                <w:sz w:val="18"/>
                <w:lang w:val="en-US" w:eastAsia="fi-FI"/>
              </w:rPr>
              <w:t>xsi:type</w:t>
            </w:r>
            <w:r w:rsidRPr="00607BB3">
              <w:rPr>
                <w:rFonts w:ascii="Courier New" w:hAnsi="Courier New" w:cs="Courier New"/>
                <w:color w:val="0000FF"/>
                <w:sz w:val="18"/>
                <w:lang w:val="en-US" w:eastAsia="fi-FI"/>
              </w:rPr>
              <w:t>="</w:t>
            </w:r>
            <w:del w:id="733" w:author="Tekijä">
              <w:r w:rsidRPr="00607BB3" w:rsidDel="00B4787B">
                <w:rPr>
                  <w:rFonts w:ascii="Courier New" w:hAnsi="Courier New" w:cs="Courier New"/>
                  <w:color w:val="000000"/>
                  <w:sz w:val="18"/>
                  <w:lang w:val="en-US" w:eastAsia="fi-FI"/>
                </w:rPr>
                <w:delText>CD</w:delText>
              </w:r>
            </w:del>
            <w:ins w:id="734" w:author="Tekijä">
              <w:r w:rsidR="00B4787B">
                <w:rPr>
                  <w:rFonts w:ascii="Courier New" w:hAnsi="Courier New" w:cs="Courier New"/>
                  <w:color w:val="000000"/>
                  <w:sz w:val="18"/>
                  <w:lang w:val="en-US" w:eastAsia="fi-FI"/>
                </w:rPr>
                <w:t>CV</w:t>
              </w:r>
            </w:ins>
            <w:r w:rsidRPr="00607BB3">
              <w:rPr>
                <w:rFonts w:ascii="Courier New" w:hAnsi="Courier New" w:cs="Courier New"/>
                <w:color w:val="0000FF"/>
                <w:sz w:val="18"/>
                <w:lang w:val="en-US" w:eastAsia="fi-FI"/>
              </w:rPr>
              <w:t>"</w:t>
            </w:r>
            <w:r w:rsidRPr="00607BB3">
              <w:rPr>
                <w:rFonts w:ascii="Courier New" w:hAnsi="Courier New" w:cs="Courier New"/>
                <w:i/>
                <w:iCs/>
                <w:color w:val="008080"/>
                <w:sz w:val="18"/>
                <w:lang w:val="en-US" w:eastAsia="fi-FI"/>
              </w:rPr>
              <w:t xml:space="preserve"> </w:t>
            </w:r>
            <w:r w:rsidRPr="00607BB3">
              <w:rPr>
                <w:rFonts w:ascii="Courier New" w:hAnsi="Courier New" w:cs="Courier New"/>
                <w:color w:val="FF0000"/>
                <w:sz w:val="18"/>
                <w:lang w:val="en-US" w:eastAsia="fi-FI"/>
              </w:rPr>
              <w:t>code</w:t>
            </w:r>
            <w:r w:rsidRPr="00607BB3">
              <w:rPr>
                <w:rFonts w:ascii="Courier New" w:hAnsi="Courier New" w:cs="Courier New"/>
                <w:color w:val="0000FF"/>
                <w:sz w:val="18"/>
                <w:lang w:val="en-US" w:eastAsia="fi-FI"/>
              </w:rPr>
              <w:t>="</w:t>
            </w:r>
            <w:r w:rsidRPr="00607BB3">
              <w:rPr>
                <w:rFonts w:ascii="Courier New" w:hAnsi="Courier New" w:cs="Courier New"/>
                <w:color w:val="000000"/>
                <w:sz w:val="18"/>
                <w:lang w:val="en-US" w:eastAsia="fi-FI"/>
              </w:rPr>
              <w:t>2</w:t>
            </w:r>
            <w:r w:rsidRPr="00607BB3">
              <w:rPr>
                <w:rFonts w:ascii="Courier New" w:hAnsi="Courier New" w:cs="Courier New"/>
                <w:color w:val="0000FF"/>
                <w:sz w:val="18"/>
                <w:lang w:val="en-US" w:eastAsia="fi-FI"/>
              </w:rPr>
              <w:t>"</w:t>
            </w:r>
            <w:r w:rsidRPr="00607BB3">
              <w:rPr>
                <w:rFonts w:ascii="Courier New" w:hAnsi="Courier New" w:cs="Courier New"/>
                <w:i/>
                <w:iCs/>
                <w:color w:val="008080"/>
                <w:sz w:val="18"/>
                <w:lang w:val="en-US" w:eastAsia="fi-FI"/>
              </w:rPr>
              <w:t xml:space="preserve"> </w:t>
            </w:r>
            <w:r w:rsidRPr="00607BB3">
              <w:rPr>
                <w:rFonts w:ascii="Courier New" w:hAnsi="Courier New" w:cs="Courier New"/>
                <w:color w:val="FF0000"/>
                <w:sz w:val="18"/>
                <w:lang w:val="en-US" w:eastAsia="fi-FI"/>
              </w:rPr>
              <w:t>codeSystem</w:t>
            </w:r>
            <w:r w:rsidRPr="00607BB3">
              <w:rPr>
                <w:rFonts w:ascii="Courier New" w:hAnsi="Courier New" w:cs="Courier New"/>
                <w:color w:val="0000FF"/>
                <w:sz w:val="18"/>
                <w:lang w:val="en-US" w:eastAsia="fi-FI"/>
              </w:rPr>
              <w:t>="</w:t>
            </w:r>
            <w:r w:rsidRPr="00607BB3">
              <w:rPr>
                <w:rFonts w:ascii="Courier New" w:hAnsi="Courier New" w:cs="Courier New"/>
                <w:color w:val="000000"/>
                <w:sz w:val="18"/>
                <w:lang w:val="en-US" w:eastAsia="fi-FI"/>
              </w:rPr>
              <w:t>1.2.246.537.6.685.2013</w:t>
            </w:r>
            <w:r w:rsidRPr="00607BB3">
              <w:rPr>
                <w:rFonts w:ascii="Courier New" w:hAnsi="Courier New" w:cs="Courier New"/>
                <w:color w:val="0000FF"/>
                <w:sz w:val="18"/>
                <w:lang w:val="en-US" w:eastAsia="fi-FI"/>
              </w:rPr>
              <w:t>"</w:t>
            </w:r>
            <w:r w:rsidRPr="00607BB3">
              <w:rPr>
                <w:rFonts w:ascii="Courier New" w:hAnsi="Courier New" w:cs="Courier New"/>
                <w:i/>
                <w:iCs/>
                <w:color w:val="008080"/>
                <w:sz w:val="18"/>
                <w:lang w:val="en-US" w:eastAsia="fi-FI"/>
              </w:rPr>
              <w:t xml:space="preserve"> </w:t>
            </w:r>
            <w:r w:rsidRPr="00607BB3">
              <w:rPr>
                <w:rFonts w:ascii="Courier New" w:hAnsi="Courier New" w:cs="Courier New"/>
                <w:color w:val="FF0000"/>
                <w:sz w:val="18"/>
                <w:lang w:val="en-US" w:eastAsia="fi-FI"/>
              </w:rPr>
              <w:t>codeSy</w:t>
            </w:r>
            <w:r w:rsidRPr="00607BB3">
              <w:rPr>
                <w:rFonts w:ascii="Courier New" w:hAnsi="Courier New" w:cs="Courier New"/>
                <w:color w:val="FF0000"/>
                <w:sz w:val="18"/>
                <w:lang w:val="en-US" w:eastAsia="fi-FI"/>
              </w:rPr>
              <w:t>s</w:t>
            </w:r>
            <w:r w:rsidRPr="00607BB3">
              <w:rPr>
                <w:rFonts w:ascii="Courier New" w:hAnsi="Courier New" w:cs="Courier New"/>
                <w:color w:val="FF0000"/>
                <w:sz w:val="18"/>
                <w:lang w:val="en-US" w:eastAsia="fi-FI"/>
              </w:rPr>
              <w:t>temName</w:t>
            </w:r>
            <w:r w:rsidRPr="00607BB3">
              <w:rPr>
                <w:rFonts w:ascii="Courier New" w:hAnsi="Courier New" w:cs="Courier New"/>
                <w:color w:val="0000FF"/>
                <w:sz w:val="18"/>
                <w:lang w:val="en-US" w:eastAsia="fi-FI"/>
              </w:rPr>
              <w:t>="</w:t>
            </w:r>
            <w:r w:rsidRPr="00607BB3">
              <w:rPr>
                <w:rFonts w:ascii="Courier New" w:hAnsi="Courier New" w:cs="Courier New"/>
                <w:color w:val="000000"/>
                <w:sz w:val="18"/>
                <w:lang w:val="en-US" w:eastAsia="fi-FI"/>
              </w:rPr>
              <w:t>STH - STH13A Osaproteesin tyyppi 2013</w:t>
            </w:r>
            <w:r w:rsidRPr="00607BB3">
              <w:rPr>
                <w:rFonts w:ascii="Courier New" w:hAnsi="Courier New" w:cs="Courier New"/>
                <w:color w:val="0000FF"/>
                <w:sz w:val="18"/>
                <w:lang w:val="en-US" w:eastAsia="fi-FI"/>
              </w:rPr>
              <w:t>"</w:t>
            </w:r>
            <w:r w:rsidRPr="00607BB3">
              <w:rPr>
                <w:rFonts w:ascii="Courier New" w:hAnsi="Courier New" w:cs="Courier New"/>
                <w:i/>
                <w:iCs/>
                <w:color w:val="008080"/>
                <w:sz w:val="18"/>
                <w:lang w:val="en-US" w:eastAsia="fi-FI"/>
              </w:rPr>
              <w:t xml:space="preserve"> </w:t>
            </w:r>
            <w:r w:rsidRPr="00607BB3">
              <w:rPr>
                <w:rFonts w:ascii="Courier New" w:hAnsi="Courier New" w:cs="Courier New"/>
                <w:color w:val="FF0000"/>
                <w:sz w:val="18"/>
                <w:lang w:val="en-US" w:eastAsia="fi-FI"/>
              </w:rPr>
              <w:t>displa</w:t>
            </w:r>
            <w:r w:rsidRPr="00607BB3">
              <w:rPr>
                <w:rFonts w:ascii="Courier New" w:hAnsi="Courier New" w:cs="Courier New"/>
                <w:color w:val="FF0000"/>
                <w:sz w:val="18"/>
                <w:lang w:val="en-US" w:eastAsia="fi-FI"/>
              </w:rPr>
              <w:t>y</w:t>
            </w:r>
            <w:r w:rsidRPr="00607BB3">
              <w:rPr>
                <w:rFonts w:ascii="Courier New" w:hAnsi="Courier New" w:cs="Courier New"/>
                <w:color w:val="FF0000"/>
                <w:sz w:val="18"/>
                <w:lang w:val="en-US" w:eastAsia="fi-FI"/>
              </w:rPr>
              <w:t>Name</w:t>
            </w:r>
            <w:r w:rsidRPr="00607BB3">
              <w:rPr>
                <w:rFonts w:ascii="Courier New" w:hAnsi="Courier New" w:cs="Courier New"/>
                <w:color w:val="0000FF"/>
                <w:sz w:val="18"/>
                <w:lang w:val="en-US" w:eastAsia="fi-FI"/>
              </w:rPr>
              <w:t>="</w:t>
            </w:r>
            <w:r w:rsidRPr="00607BB3">
              <w:rPr>
                <w:rFonts w:ascii="Courier New" w:hAnsi="Courier New" w:cs="Courier New"/>
                <w:color w:val="000000"/>
                <w:sz w:val="18"/>
                <w:lang w:val="en-US" w:eastAsia="fi-FI"/>
              </w:rPr>
              <w:t>Akryylirunkoinen osaproteesi</w:t>
            </w:r>
            <w:r w:rsidRPr="00607BB3">
              <w:rPr>
                <w:rFonts w:ascii="Courier New" w:hAnsi="Courier New" w:cs="Courier New"/>
                <w:color w:val="0000FF"/>
                <w:sz w:val="18"/>
                <w:lang w:val="en-US" w:eastAsia="fi-FI"/>
              </w:rPr>
              <w:t>"/&gt;</w:t>
            </w:r>
          </w:p>
          <w:p w14:paraId="6C286B1E" w14:textId="77777777" w:rsidR="00607BB3" w:rsidRPr="00607BB3" w:rsidRDefault="00607BB3" w:rsidP="00607BB3">
            <w:pPr>
              <w:autoSpaceDE w:val="0"/>
              <w:autoSpaceDN w:val="0"/>
              <w:adjustRightInd w:val="0"/>
              <w:jc w:val="left"/>
              <w:rPr>
                <w:rFonts w:ascii="Courier New" w:hAnsi="Courier New" w:cs="Courier New"/>
                <w:color w:val="0000FF"/>
                <w:sz w:val="18"/>
                <w:lang w:val="en-US" w:eastAsia="fi-FI"/>
              </w:rPr>
            </w:pPr>
            <w:r w:rsidRPr="00607BB3">
              <w:rPr>
                <w:rFonts w:ascii="Courier New" w:hAnsi="Courier New" w:cs="Courier New"/>
                <w:color w:val="000000"/>
                <w:sz w:val="18"/>
                <w:lang w:val="en-US" w:eastAsia="fi-FI"/>
              </w:rPr>
              <w:t xml:space="preserve">        </w:t>
            </w:r>
            <w:r w:rsidRPr="00607BB3">
              <w:rPr>
                <w:rFonts w:ascii="Courier New" w:hAnsi="Courier New" w:cs="Courier New"/>
                <w:color w:val="0000FF"/>
                <w:sz w:val="18"/>
                <w:lang w:val="en-US" w:eastAsia="fi-FI"/>
              </w:rPr>
              <w:t>&lt;/</w:t>
            </w:r>
            <w:r w:rsidRPr="00607BB3">
              <w:rPr>
                <w:rFonts w:ascii="Courier New" w:hAnsi="Courier New" w:cs="Courier New"/>
                <w:color w:val="800000"/>
                <w:sz w:val="18"/>
                <w:lang w:val="en-US" w:eastAsia="fi-FI"/>
              </w:rPr>
              <w:t>observation</w:t>
            </w:r>
            <w:r w:rsidRPr="00607BB3">
              <w:rPr>
                <w:rFonts w:ascii="Courier New" w:hAnsi="Courier New" w:cs="Courier New"/>
                <w:color w:val="0000FF"/>
                <w:sz w:val="18"/>
                <w:lang w:val="en-US" w:eastAsia="fi-FI"/>
              </w:rPr>
              <w:t>&gt;</w:t>
            </w:r>
          </w:p>
          <w:p w14:paraId="65A24C7E" w14:textId="77777777" w:rsidR="003F6A08" w:rsidRPr="003F6A08" w:rsidRDefault="00607BB3" w:rsidP="00607BB3">
            <w:pPr>
              <w:autoSpaceDE w:val="0"/>
              <w:autoSpaceDN w:val="0"/>
              <w:adjustRightInd w:val="0"/>
              <w:jc w:val="left"/>
              <w:rPr>
                <w:rFonts w:ascii="Courier New" w:hAnsi="Courier New" w:cs="Courier New"/>
                <w:sz w:val="18"/>
                <w:szCs w:val="18"/>
                <w:lang w:val="en-US"/>
              </w:rPr>
            </w:pPr>
            <w:r w:rsidRPr="00607BB3">
              <w:rPr>
                <w:rFonts w:ascii="Courier New" w:hAnsi="Courier New" w:cs="Courier New"/>
                <w:color w:val="000000"/>
                <w:sz w:val="18"/>
                <w:lang w:val="en-US" w:eastAsia="fi-FI"/>
              </w:rPr>
              <w:t xml:space="preserve">    </w:t>
            </w:r>
            <w:r w:rsidRPr="00607BB3">
              <w:rPr>
                <w:rFonts w:ascii="Courier New" w:hAnsi="Courier New" w:cs="Courier New"/>
                <w:color w:val="0000FF"/>
                <w:sz w:val="18"/>
                <w:lang w:val="en-US" w:eastAsia="fi-FI"/>
              </w:rPr>
              <w:t>&lt;/</w:t>
            </w:r>
            <w:r w:rsidRPr="00607BB3">
              <w:rPr>
                <w:rFonts w:ascii="Courier New" w:hAnsi="Courier New" w:cs="Courier New"/>
                <w:color w:val="800000"/>
                <w:sz w:val="18"/>
                <w:lang w:val="en-US" w:eastAsia="fi-FI"/>
              </w:rPr>
              <w:t>entryRelationship</w:t>
            </w:r>
            <w:r w:rsidRPr="00607BB3">
              <w:rPr>
                <w:rFonts w:ascii="Courier New" w:hAnsi="Courier New" w:cs="Courier New"/>
                <w:color w:val="0000FF"/>
                <w:sz w:val="18"/>
                <w:lang w:val="en-US" w:eastAsia="fi-FI"/>
              </w:rPr>
              <w:t>&gt;</w:t>
            </w:r>
          </w:p>
        </w:tc>
      </w:tr>
    </w:tbl>
    <w:p w14:paraId="7E8C6CFB" w14:textId="77777777" w:rsidR="003F6A08" w:rsidRPr="003F6A08" w:rsidRDefault="003F6A08" w:rsidP="008E33EF">
      <w:pPr>
        <w:pStyle w:val="Otsikko3"/>
      </w:pPr>
      <w:bookmarkStart w:id="735" w:name="_Toc377399116"/>
      <w:bookmarkStart w:id="736" w:name="_Toc436732557"/>
      <w:r w:rsidRPr="003F6A08">
        <w:t>Proteettiseen rakenteeseen kuuluvat hampaat ja proteesihampaan tyyppi</w:t>
      </w:r>
      <w:bookmarkEnd w:id="735"/>
      <w:bookmarkEnd w:id="736"/>
    </w:p>
    <w:p w14:paraId="6C3DC275" w14:textId="77777777" w:rsidR="003F6A08" w:rsidRPr="003F6A08" w:rsidRDefault="003F6A08" w:rsidP="003F6A08">
      <w:r w:rsidRPr="003F6A08">
        <w:t>Proteettiseen rakenteeseen kuuluvat hampaat annetaan observation value:ssa STH1 luokituksella. Kutakin hammasta (value:ta) tarkennetaan qualifier-rakenteella proteesihampaan tyyppi –tiedolla STH13B luokituksella. Alla esimerkissä proteettinen rakenne on kahden hampaan kohdalla.</w:t>
      </w:r>
    </w:p>
    <w:p w14:paraId="1859E44A"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271BADE1"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4B97A002" w14:textId="77777777" w:rsidR="00607BB3" w:rsidRPr="00607BB3" w:rsidRDefault="00607BB3" w:rsidP="00607BB3">
            <w:pPr>
              <w:autoSpaceDE w:val="0"/>
              <w:autoSpaceDN w:val="0"/>
              <w:adjustRightInd w:val="0"/>
              <w:jc w:val="left"/>
              <w:rPr>
                <w:rFonts w:ascii="Courier New" w:hAnsi="Courier New" w:cs="Courier New"/>
                <w:color w:val="0000FF"/>
                <w:sz w:val="18"/>
                <w:lang w:eastAsia="fi-FI"/>
              </w:rPr>
            </w:pPr>
            <w:r w:rsidRPr="00607BB3">
              <w:rPr>
                <w:rFonts w:ascii="Courier New" w:hAnsi="Courier New" w:cs="Courier New"/>
                <w:color w:val="0000FF"/>
                <w:sz w:val="18"/>
                <w:lang w:eastAsia="fi-FI"/>
              </w:rPr>
              <w:t>&lt;</w:t>
            </w:r>
            <w:r w:rsidRPr="00607BB3">
              <w:rPr>
                <w:rFonts w:ascii="Courier New" w:hAnsi="Courier New" w:cs="Courier New"/>
                <w:color w:val="800000"/>
                <w:sz w:val="18"/>
                <w:lang w:eastAsia="fi-FI"/>
              </w:rPr>
              <w:t>entryRelationship</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typeCode</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COMP</w:t>
            </w:r>
            <w:r w:rsidRPr="00607BB3">
              <w:rPr>
                <w:rFonts w:ascii="Courier New" w:hAnsi="Courier New" w:cs="Courier New"/>
                <w:color w:val="0000FF"/>
                <w:sz w:val="18"/>
                <w:lang w:eastAsia="fi-FI"/>
              </w:rPr>
              <w:t>"&gt;</w:t>
            </w:r>
          </w:p>
          <w:p w14:paraId="12E23E40" w14:textId="77777777" w:rsidR="00607BB3" w:rsidRPr="00607BB3" w:rsidRDefault="00607BB3" w:rsidP="00607BB3">
            <w:pPr>
              <w:autoSpaceDE w:val="0"/>
              <w:autoSpaceDN w:val="0"/>
              <w:adjustRightInd w:val="0"/>
              <w:jc w:val="left"/>
              <w:rPr>
                <w:rFonts w:ascii="Courier New" w:hAnsi="Courier New" w:cs="Courier New"/>
                <w:color w:val="0000FF"/>
                <w:sz w:val="18"/>
                <w:lang w:eastAsia="fi-FI"/>
              </w:rPr>
            </w:pPr>
            <w:r w:rsidRPr="00607BB3">
              <w:rPr>
                <w:rFonts w:ascii="Courier New" w:hAnsi="Courier New" w:cs="Courier New"/>
                <w:color w:val="000000"/>
                <w:sz w:val="18"/>
                <w:lang w:eastAsia="fi-FI"/>
              </w:rPr>
              <w:t xml:space="preserve">    </w:t>
            </w:r>
            <w:r w:rsidRPr="00607BB3">
              <w:rPr>
                <w:rFonts w:ascii="Courier New" w:hAnsi="Courier New" w:cs="Courier New"/>
                <w:color w:val="0000FF"/>
                <w:sz w:val="18"/>
                <w:lang w:eastAsia="fi-FI"/>
              </w:rPr>
              <w:t>&lt;!--</w:t>
            </w:r>
            <w:r w:rsidRPr="00607BB3">
              <w:rPr>
                <w:rFonts w:ascii="Courier New" w:hAnsi="Courier New" w:cs="Courier New"/>
                <w:color w:val="474747"/>
                <w:sz w:val="18"/>
                <w:lang w:eastAsia="fi-FI"/>
              </w:rPr>
              <w:t xml:space="preserve"> Proteettiseen rakenteeseen kuuluvat hampaat </w:t>
            </w:r>
            <w:r w:rsidRPr="00607BB3">
              <w:rPr>
                <w:rFonts w:ascii="Courier New" w:hAnsi="Courier New" w:cs="Courier New"/>
                <w:color w:val="0000FF"/>
                <w:sz w:val="18"/>
                <w:lang w:eastAsia="fi-FI"/>
              </w:rPr>
              <w:t>--&gt;</w:t>
            </w:r>
          </w:p>
          <w:p w14:paraId="0C7AE8B5" w14:textId="77777777" w:rsidR="00607BB3" w:rsidRPr="00607BB3" w:rsidRDefault="00607BB3" w:rsidP="00607BB3">
            <w:pPr>
              <w:autoSpaceDE w:val="0"/>
              <w:autoSpaceDN w:val="0"/>
              <w:adjustRightInd w:val="0"/>
              <w:jc w:val="left"/>
              <w:rPr>
                <w:rFonts w:ascii="Courier New" w:hAnsi="Courier New" w:cs="Courier New"/>
                <w:color w:val="0000FF"/>
                <w:sz w:val="18"/>
                <w:lang w:val="en-US" w:eastAsia="fi-FI"/>
              </w:rPr>
            </w:pPr>
            <w:r w:rsidRPr="00607BB3">
              <w:rPr>
                <w:rFonts w:ascii="Courier New" w:hAnsi="Courier New" w:cs="Courier New"/>
                <w:color w:val="000000"/>
                <w:sz w:val="18"/>
                <w:lang w:eastAsia="fi-FI"/>
              </w:rPr>
              <w:t xml:space="preserve">    </w:t>
            </w:r>
            <w:r w:rsidRPr="00607BB3">
              <w:rPr>
                <w:rFonts w:ascii="Courier New" w:hAnsi="Courier New" w:cs="Courier New"/>
                <w:color w:val="0000FF"/>
                <w:sz w:val="18"/>
                <w:lang w:val="en-US" w:eastAsia="fi-FI"/>
              </w:rPr>
              <w:t>&lt;</w:t>
            </w:r>
            <w:r w:rsidRPr="00607BB3">
              <w:rPr>
                <w:rFonts w:ascii="Courier New" w:hAnsi="Courier New" w:cs="Courier New"/>
                <w:color w:val="800000"/>
                <w:sz w:val="18"/>
                <w:lang w:val="en-US" w:eastAsia="fi-FI"/>
              </w:rPr>
              <w:t>observation</w:t>
            </w:r>
            <w:r w:rsidRPr="00607BB3">
              <w:rPr>
                <w:rFonts w:ascii="Courier New" w:hAnsi="Courier New" w:cs="Courier New"/>
                <w:i/>
                <w:iCs/>
                <w:color w:val="008080"/>
                <w:sz w:val="18"/>
                <w:lang w:val="en-US" w:eastAsia="fi-FI"/>
              </w:rPr>
              <w:t xml:space="preserve"> </w:t>
            </w:r>
            <w:r w:rsidRPr="00607BB3">
              <w:rPr>
                <w:rFonts w:ascii="Courier New" w:hAnsi="Courier New" w:cs="Courier New"/>
                <w:color w:val="FF0000"/>
                <w:sz w:val="18"/>
                <w:lang w:val="en-US" w:eastAsia="fi-FI"/>
              </w:rPr>
              <w:t>classCode</w:t>
            </w:r>
            <w:r w:rsidRPr="00607BB3">
              <w:rPr>
                <w:rFonts w:ascii="Courier New" w:hAnsi="Courier New" w:cs="Courier New"/>
                <w:color w:val="0000FF"/>
                <w:sz w:val="18"/>
                <w:lang w:val="en-US" w:eastAsia="fi-FI"/>
              </w:rPr>
              <w:t>="</w:t>
            </w:r>
            <w:r w:rsidRPr="00607BB3">
              <w:rPr>
                <w:rFonts w:ascii="Courier New" w:hAnsi="Courier New" w:cs="Courier New"/>
                <w:color w:val="000000"/>
                <w:sz w:val="18"/>
                <w:lang w:val="en-US" w:eastAsia="fi-FI"/>
              </w:rPr>
              <w:t>COND</w:t>
            </w:r>
            <w:r w:rsidRPr="00607BB3">
              <w:rPr>
                <w:rFonts w:ascii="Courier New" w:hAnsi="Courier New" w:cs="Courier New"/>
                <w:color w:val="0000FF"/>
                <w:sz w:val="18"/>
                <w:lang w:val="en-US" w:eastAsia="fi-FI"/>
              </w:rPr>
              <w:t>"</w:t>
            </w:r>
            <w:r w:rsidRPr="00607BB3">
              <w:rPr>
                <w:rFonts w:ascii="Courier New" w:hAnsi="Courier New" w:cs="Courier New"/>
                <w:i/>
                <w:iCs/>
                <w:color w:val="008080"/>
                <w:sz w:val="18"/>
                <w:lang w:val="en-US" w:eastAsia="fi-FI"/>
              </w:rPr>
              <w:t xml:space="preserve"> </w:t>
            </w:r>
            <w:r w:rsidRPr="00607BB3">
              <w:rPr>
                <w:rFonts w:ascii="Courier New" w:hAnsi="Courier New" w:cs="Courier New"/>
                <w:color w:val="FF0000"/>
                <w:sz w:val="18"/>
                <w:lang w:val="en-US" w:eastAsia="fi-FI"/>
              </w:rPr>
              <w:t>moodCode</w:t>
            </w:r>
            <w:r w:rsidRPr="00607BB3">
              <w:rPr>
                <w:rFonts w:ascii="Courier New" w:hAnsi="Courier New" w:cs="Courier New"/>
                <w:color w:val="0000FF"/>
                <w:sz w:val="18"/>
                <w:lang w:val="en-US" w:eastAsia="fi-FI"/>
              </w:rPr>
              <w:t>="</w:t>
            </w:r>
            <w:r w:rsidRPr="00607BB3">
              <w:rPr>
                <w:rFonts w:ascii="Courier New" w:hAnsi="Courier New" w:cs="Courier New"/>
                <w:color w:val="000000"/>
                <w:sz w:val="18"/>
                <w:lang w:val="en-US" w:eastAsia="fi-FI"/>
              </w:rPr>
              <w:t>EVN</w:t>
            </w:r>
            <w:r w:rsidRPr="00607BB3">
              <w:rPr>
                <w:rFonts w:ascii="Courier New" w:hAnsi="Courier New" w:cs="Courier New"/>
                <w:color w:val="0000FF"/>
                <w:sz w:val="18"/>
                <w:lang w:val="en-US" w:eastAsia="fi-FI"/>
              </w:rPr>
              <w:t>"&gt;</w:t>
            </w:r>
          </w:p>
          <w:p w14:paraId="623E17DB" w14:textId="77777777" w:rsidR="00607BB3" w:rsidRPr="00607BB3" w:rsidRDefault="00607BB3" w:rsidP="00607BB3">
            <w:pPr>
              <w:autoSpaceDE w:val="0"/>
              <w:autoSpaceDN w:val="0"/>
              <w:adjustRightInd w:val="0"/>
              <w:ind w:left="1136" w:hanging="1136"/>
              <w:jc w:val="left"/>
              <w:rPr>
                <w:rFonts w:ascii="Courier New" w:hAnsi="Courier New" w:cs="Courier New"/>
                <w:color w:val="0000FF"/>
                <w:sz w:val="18"/>
                <w:lang w:eastAsia="fi-FI"/>
              </w:rPr>
            </w:pPr>
            <w:r w:rsidRPr="00607BB3">
              <w:rPr>
                <w:rFonts w:ascii="Courier New" w:hAnsi="Courier New" w:cs="Courier New"/>
                <w:color w:val="000000"/>
                <w:sz w:val="18"/>
                <w:lang w:val="en-US" w:eastAsia="fi-FI"/>
              </w:rPr>
              <w:t xml:space="preserve">        </w:t>
            </w:r>
            <w:r w:rsidRPr="00607BB3">
              <w:rPr>
                <w:rFonts w:ascii="Courier New" w:hAnsi="Courier New" w:cs="Courier New"/>
                <w:color w:val="0000FF"/>
                <w:sz w:val="18"/>
                <w:lang w:eastAsia="fi-FI"/>
              </w:rPr>
              <w:t>&lt;</w:t>
            </w:r>
            <w:r w:rsidRPr="00607BB3">
              <w:rPr>
                <w:rFonts w:ascii="Courier New" w:hAnsi="Courier New" w:cs="Courier New"/>
                <w:color w:val="800000"/>
                <w:sz w:val="18"/>
                <w:lang w:eastAsia="fi-FI"/>
              </w:rPr>
              <w:t>code</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code</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14</w:t>
            </w:r>
            <w:r w:rsidRPr="00607BB3">
              <w:rPr>
                <w:rFonts w:ascii="Courier New" w:hAnsi="Courier New" w:cs="Courier New"/>
                <w:color w:val="0000FF"/>
                <w:sz w:val="18"/>
                <w:lang w:eastAsia="fi-FI"/>
              </w:rPr>
              <w:t>"</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codeSystem</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1.2.246.537.6.12.2002.902.2013</w:t>
            </w:r>
            <w:r w:rsidRPr="00607BB3">
              <w:rPr>
                <w:rFonts w:ascii="Courier New" w:hAnsi="Courier New" w:cs="Courier New"/>
                <w:color w:val="0000FF"/>
                <w:sz w:val="18"/>
                <w:lang w:eastAsia="fi-FI"/>
              </w:rPr>
              <w:t>"</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codeSystemN</w:t>
            </w:r>
            <w:r w:rsidRPr="00607BB3">
              <w:rPr>
                <w:rFonts w:ascii="Courier New" w:hAnsi="Courier New" w:cs="Courier New"/>
                <w:color w:val="FF0000"/>
                <w:sz w:val="18"/>
                <w:lang w:eastAsia="fi-FI"/>
              </w:rPr>
              <w:t>a</w:t>
            </w:r>
            <w:r w:rsidRPr="00607BB3">
              <w:rPr>
                <w:rFonts w:ascii="Courier New" w:hAnsi="Courier New" w:cs="Courier New"/>
                <w:color w:val="FF0000"/>
                <w:sz w:val="18"/>
                <w:lang w:eastAsia="fi-FI"/>
              </w:rPr>
              <w:t>me</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THL/Tietosisältö - STH02 Suuremmat kuin yhden hampaan proteettiset rake</w:t>
            </w:r>
            <w:r w:rsidRPr="00607BB3">
              <w:rPr>
                <w:rFonts w:ascii="Courier New" w:hAnsi="Courier New" w:cs="Courier New"/>
                <w:color w:val="000000"/>
                <w:sz w:val="18"/>
                <w:lang w:eastAsia="fi-FI"/>
              </w:rPr>
              <w:t>n</w:t>
            </w:r>
            <w:r w:rsidRPr="00607BB3">
              <w:rPr>
                <w:rFonts w:ascii="Courier New" w:hAnsi="Courier New" w:cs="Courier New"/>
                <w:color w:val="000000"/>
                <w:sz w:val="18"/>
                <w:lang w:eastAsia="fi-FI"/>
              </w:rPr>
              <w:t>teet 2013</w:t>
            </w:r>
            <w:r w:rsidRPr="00607BB3">
              <w:rPr>
                <w:rFonts w:ascii="Courier New" w:hAnsi="Courier New" w:cs="Courier New"/>
                <w:color w:val="0000FF"/>
                <w:sz w:val="18"/>
                <w:lang w:eastAsia="fi-FI"/>
              </w:rPr>
              <w:t>"</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displayName</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Proteettiseen rakenteeseen kuuluva hammas</w:t>
            </w:r>
            <w:r w:rsidRPr="00607BB3">
              <w:rPr>
                <w:rFonts w:ascii="Courier New" w:hAnsi="Courier New" w:cs="Courier New"/>
                <w:color w:val="0000FF"/>
                <w:sz w:val="18"/>
                <w:lang w:eastAsia="fi-FI"/>
              </w:rPr>
              <w:t>"/&gt;</w:t>
            </w:r>
          </w:p>
          <w:p w14:paraId="03261DEE" w14:textId="77777777" w:rsidR="00607BB3" w:rsidRPr="00607BB3" w:rsidRDefault="00607BB3" w:rsidP="00607BB3">
            <w:pPr>
              <w:autoSpaceDE w:val="0"/>
              <w:autoSpaceDN w:val="0"/>
              <w:adjustRightInd w:val="0"/>
              <w:jc w:val="left"/>
              <w:rPr>
                <w:rFonts w:ascii="Courier New" w:hAnsi="Courier New" w:cs="Courier New"/>
                <w:color w:val="0000FF"/>
                <w:sz w:val="18"/>
                <w:lang w:val="en-US" w:eastAsia="fi-FI"/>
              </w:rPr>
            </w:pPr>
            <w:r w:rsidRPr="00607BB3">
              <w:rPr>
                <w:rFonts w:ascii="Courier New" w:hAnsi="Courier New" w:cs="Courier New"/>
                <w:color w:val="000000"/>
                <w:sz w:val="18"/>
                <w:lang w:eastAsia="fi-FI"/>
              </w:rPr>
              <w:t xml:space="preserve">        </w:t>
            </w:r>
            <w:r w:rsidRPr="00607BB3">
              <w:rPr>
                <w:rFonts w:ascii="Courier New" w:hAnsi="Courier New" w:cs="Courier New"/>
                <w:color w:val="0000FF"/>
                <w:sz w:val="18"/>
                <w:lang w:val="en-US" w:eastAsia="fi-FI"/>
              </w:rPr>
              <w:t>&lt;</w:t>
            </w:r>
            <w:r w:rsidRPr="00607BB3">
              <w:rPr>
                <w:rFonts w:ascii="Courier New" w:hAnsi="Courier New" w:cs="Courier New"/>
                <w:color w:val="800000"/>
                <w:sz w:val="18"/>
                <w:lang w:val="en-US" w:eastAsia="fi-FI"/>
              </w:rPr>
              <w:t>text</w:t>
            </w:r>
            <w:r w:rsidRPr="00607BB3">
              <w:rPr>
                <w:rFonts w:ascii="Courier New" w:hAnsi="Courier New" w:cs="Courier New"/>
                <w:color w:val="0000FF"/>
                <w:sz w:val="18"/>
                <w:lang w:val="en-US" w:eastAsia="fi-FI"/>
              </w:rPr>
              <w:t>&gt;</w:t>
            </w:r>
          </w:p>
          <w:p w14:paraId="6856E01E" w14:textId="77777777" w:rsidR="00607BB3" w:rsidRPr="00607BB3" w:rsidRDefault="00607BB3" w:rsidP="00607BB3">
            <w:pPr>
              <w:autoSpaceDE w:val="0"/>
              <w:autoSpaceDN w:val="0"/>
              <w:adjustRightInd w:val="0"/>
              <w:jc w:val="left"/>
              <w:rPr>
                <w:rFonts w:ascii="Courier New" w:hAnsi="Courier New" w:cs="Courier New"/>
                <w:color w:val="0000FF"/>
                <w:sz w:val="18"/>
                <w:lang w:val="en-US" w:eastAsia="fi-FI"/>
              </w:rPr>
            </w:pPr>
            <w:r w:rsidRPr="00607BB3">
              <w:rPr>
                <w:rFonts w:ascii="Courier New" w:hAnsi="Courier New" w:cs="Courier New"/>
                <w:color w:val="000000"/>
                <w:sz w:val="18"/>
                <w:lang w:val="en-US" w:eastAsia="fi-FI"/>
              </w:rPr>
              <w:t xml:space="preserve">          </w:t>
            </w:r>
            <w:r w:rsidRPr="00607BB3">
              <w:rPr>
                <w:rFonts w:ascii="Courier New" w:hAnsi="Courier New" w:cs="Courier New"/>
                <w:color w:val="0000FF"/>
                <w:sz w:val="18"/>
                <w:lang w:val="en-US" w:eastAsia="fi-FI"/>
              </w:rPr>
              <w:t>&lt;</w:t>
            </w:r>
            <w:r w:rsidRPr="00607BB3">
              <w:rPr>
                <w:rFonts w:ascii="Courier New" w:hAnsi="Courier New" w:cs="Courier New"/>
                <w:color w:val="800000"/>
                <w:sz w:val="18"/>
                <w:lang w:val="en-US" w:eastAsia="fi-FI"/>
              </w:rPr>
              <w:t>reference</w:t>
            </w:r>
            <w:r w:rsidRPr="00607BB3">
              <w:rPr>
                <w:rFonts w:ascii="Courier New" w:hAnsi="Courier New" w:cs="Courier New"/>
                <w:i/>
                <w:iCs/>
                <w:color w:val="008080"/>
                <w:sz w:val="18"/>
                <w:lang w:val="en-US" w:eastAsia="fi-FI"/>
              </w:rPr>
              <w:t xml:space="preserve"> </w:t>
            </w:r>
            <w:r w:rsidRPr="00607BB3">
              <w:rPr>
                <w:rFonts w:ascii="Courier New" w:hAnsi="Courier New" w:cs="Courier New"/>
                <w:color w:val="FF0000"/>
                <w:sz w:val="18"/>
                <w:lang w:val="en-US" w:eastAsia="fi-FI"/>
              </w:rPr>
              <w:t>value</w:t>
            </w:r>
            <w:r w:rsidRPr="00607BB3">
              <w:rPr>
                <w:rFonts w:ascii="Courier New" w:hAnsi="Courier New" w:cs="Courier New"/>
                <w:color w:val="0000FF"/>
                <w:sz w:val="18"/>
                <w:lang w:val="en-US" w:eastAsia="fi-FI"/>
              </w:rPr>
              <w:t>="</w:t>
            </w:r>
            <w:r w:rsidRPr="00607BB3">
              <w:rPr>
                <w:rFonts w:ascii="Courier New" w:hAnsi="Courier New" w:cs="Courier New"/>
                <w:color w:val="000000"/>
                <w:sz w:val="18"/>
                <w:lang w:val="en-US" w:eastAsia="fi-FI"/>
              </w:rPr>
              <w:t>#OID1.2.246.10.1234567.14.2013.123.2.10.1.3</w:t>
            </w:r>
            <w:r w:rsidRPr="00607BB3">
              <w:rPr>
                <w:rFonts w:ascii="Courier New" w:hAnsi="Courier New" w:cs="Courier New"/>
                <w:color w:val="0000FF"/>
                <w:sz w:val="18"/>
                <w:lang w:val="en-US" w:eastAsia="fi-FI"/>
              </w:rPr>
              <w:t>"/&gt;</w:t>
            </w:r>
          </w:p>
          <w:p w14:paraId="67E0C2A1" w14:textId="77777777" w:rsidR="00607BB3" w:rsidRPr="00607BB3" w:rsidRDefault="00607BB3" w:rsidP="00607BB3">
            <w:pPr>
              <w:autoSpaceDE w:val="0"/>
              <w:autoSpaceDN w:val="0"/>
              <w:adjustRightInd w:val="0"/>
              <w:jc w:val="left"/>
              <w:rPr>
                <w:rFonts w:ascii="Courier New" w:hAnsi="Courier New" w:cs="Courier New"/>
                <w:color w:val="0000FF"/>
                <w:sz w:val="18"/>
                <w:lang w:val="en-US" w:eastAsia="fi-FI"/>
              </w:rPr>
            </w:pPr>
            <w:r w:rsidRPr="00607BB3">
              <w:rPr>
                <w:rFonts w:ascii="Courier New" w:hAnsi="Courier New" w:cs="Courier New"/>
                <w:color w:val="000000"/>
                <w:sz w:val="18"/>
                <w:lang w:val="en-US" w:eastAsia="fi-FI"/>
              </w:rPr>
              <w:t xml:space="preserve">        </w:t>
            </w:r>
            <w:r w:rsidRPr="00607BB3">
              <w:rPr>
                <w:rFonts w:ascii="Courier New" w:hAnsi="Courier New" w:cs="Courier New"/>
                <w:color w:val="0000FF"/>
                <w:sz w:val="18"/>
                <w:lang w:val="en-US" w:eastAsia="fi-FI"/>
              </w:rPr>
              <w:t>&lt;/</w:t>
            </w:r>
            <w:r w:rsidRPr="00607BB3">
              <w:rPr>
                <w:rFonts w:ascii="Courier New" w:hAnsi="Courier New" w:cs="Courier New"/>
                <w:color w:val="800000"/>
                <w:sz w:val="18"/>
                <w:lang w:val="en-US" w:eastAsia="fi-FI"/>
              </w:rPr>
              <w:t>text</w:t>
            </w:r>
            <w:r w:rsidRPr="00607BB3">
              <w:rPr>
                <w:rFonts w:ascii="Courier New" w:hAnsi="Courier New" w:cs="Courier New"/>
                <w:color w:val="0000FF"/>
                <w:sz w:val="18"/>
                <w:lang w:val="en-US" w:eastAsia="fi-FI"/>
              </w:rPr>
              <w:t>&gt;</w:t>
            </w:r>
          </w:p>
          <w:p w14:paraId="34978244" w14:textId="77777777" w:rsidR="00607BB3" w:rsidRPr="00607BB3" w:rsidRDefault="00607BB3" w:rsidP="00607BB3">
            <w:pPr>
              <w:autoSpaceDE w:val="0"/>
              <w:autoSpaceDN w:val="0"/>
              <w:adjustRightInd w:val="0"/>
              <w:jc w:val="left"/>
              <w:rPr>
                <w:rFonts w:ascii="Courier New" w:hAnsi="Courier New" w:cs="Courier New"/>
                <w:color w:val="0000FF"/>
                <w:sz w:val="18"/>
                <w:lang w:val="en-US" w:eastAsia="fi-FI"/>
              </w:rPr>
            </w:pPr>
            <w:r w:rsidRPr="00607BB3">
              <w:rPr>
                <w:rFonts w:ascii="Courier New" w:hAnsi="Courier New" w:cs="Courier New"/>
                <w:color w:val="000000"/>
                <w:sz w:val="18"/>
                <w:lang w:val="en-US" w:eastAsia="fi-FI"/>
              </w:rPr>
              <w:t xml:space="preserve">        </w:t>
            </w:r>
            <w:r w:rsidRPr="00607BB3">
              <w:rPr>
                <w:rFonts w:ascii="Courier New" w:hAnsi="Courier New" w:cs="Courier New"/>
                <w:color w:val="0000FF"/>
                <w:sz w:val="18"/>
                <w:lang w:val="en-US" w:eastAsia="fi-FI"/>
              </w:rPr>
              <w:t>&lt;!--</w:t>
            </w:r>
            <w:r w:rsidRPr="00607BB3">
              <w:rPr>
                <w:rFonts w:ascii="Courier New" w:hAnsi="Courier New" w:cs="Courier New"/>
                <w:color w:val="474747"/>
                <w:sz w:val="18"/>
                <w:lang w:val="en-US" w:eastAsia="fi-FI"/>
              </w:rPr>
              <w:t xml:space="preserve">  1. hammas&gt; </w:t>
            </w:r>
            <w:r w:rsidRPr="00607BB3">
              <w:rPr>
                <w:rFonts w:ascii="Courier New" w:hAnsi="Courier New" w:cs="Courier New"/>
                <w:color w:val="0000FF"/>
                <w:sz w:val="18"/>
                <w:lang w:val="en-US" w:eastAsia="fi-FI"/>
              </w:rPr>
              <w:t>--&gt;</w:t>
            </w:r>
          </w:p>
          <w:p w14:paraId="336D3422" w14:textId="77777777" w:rsidR="00607BB3" w:rsidRPr="00607BB3" w:rsidRDefault="00607BB3" w:rsidP="00607BB3">
            <w:pPr>
              <w:autoSpaceDE w:val="0"/>
              <w:autoSpaceDN w:val="0"/>
              <w:adjustRightInd w:val="0"/>
              <w:ind w:left="1136" w:hanging="1136"/>
              <w:jc w:val="left"/>
              <w:rPr>
                <w:rFonts w:ascii="Courier New" w:hAnsi="Courier New" w:cs="Courier New"/>
                <w:color w:val="0000FF"/>
                <w:sz w:val="18"/>
                <w:lang w:val="en-US" w:eastAsia="fi-FI"/>
              </w:rPr>
            </w:pPr>
            <w:r w:rsidRPr="00607BB3">
              <w:rPr>
                <w:rFonts w:ascii="Courier New" w:hAnsi="Courier New" w:cs="Courier New"/>
                <w:color w:val="000000"/>
                <w:sz w:val="18"/>
                <w:lang w:val="en-US" w:eastAsia="fi-FI"/>
              </w:rPr>
              <w:t xml:space="preserve">        </w:t>
            </w:r>
            <w:r w:rsidRPr="00607BB3">
              <w:rPr>
                <w:rFonts w:ascii="Courier New" w:hAnsi="Courier New" w:cs="Courier New"/>
                <w:color w:val="0000FF"/>
                <w:sz w:val="18"/>
                <w:lang w:val="en-US" w:eastAsia="fi-FI"/>
              </w:rPr>
              <w:t>&lt;</w:t>
            </w:r>
            <w:r w:rsidRPr="00607BB3">
              <w:rPr>
                <w:rFonts w:ascii="Courier New" w:hAnsi="Courier New" w:cs="Courier New"/>
                <w:color w:val="800000"/>
                <w:sz w:val="18"/>
                <w:lang w:val="en-US" w:eastAsia="fi-FI"/>
              </w:rPr>
              <w:t>value</w:t>
            </w:r>
            <w:r w:rsidRPr="00607BB3">
              <w:rPr>
                <w:rFonts w:ascii="Courier New" w:hAnsi="Courier New" w:cs="Courier New"/>
                <w:i/>
                <w:iCs/>
                <w:color w:val="008080"/>
                <w:sz w:val="18"/>
                <w:lang w:val="en-US" w:eastAsia="fi-FI"/>
              </w:rPr>
              <w:t xml:space="preserve"> </w:t>
            </w:r>
            <w:r w:rsidRPr="00607BB3">
              <w:rPr>
                <w:rFonts w:ascii="Courier New" w:hAnsi="Courier New" w:cs="Courier New"/>
                <w:color w:val="FF0000"/>
                <w:sz w:val="18"/>
                <w:lang w:val="en-US" w:eastAsia="fi-FI"/>
              </w:rPr>
              <w:t>xsi:type</w:t>
            </w:r>
            <w:r w:rsidRPr="00607BB3">
              <w:rPr>
                <w:rFonts w:ascii="Courier New" w:hAnsi="Courier New" w:cs="Courier New"/>
                <w:color w:val="0000FF"/>
                <w:sz w:val="18"/>
                <w:lang w:val="en-US" w:eastAsia="fi-FI"/>
              </w:rPr>
              <w:t>="</w:t>
            </w:r>
            <w:r w:rsidRPr="00607BB3">
              <w:rPr>
                <w:rFonts w:ascii="Courier New" w:hAnsi="Courier New" w:cs="Courier New"/>
                <w:color w:val="000000"/>
                <w:sz w:val="18"/>
                <w:lang w:val="en-US" w:eastAsia="fi-FI"/>
              </w:rPr>
              <w:t>CD</w:t>
            </w:r>
            <w:r w:rsidRPr="00607BB3">
              <w:rPr>
                <w:rFonts w:ascii="Courier New" w:hAnsi="Courier New" w:cs="Courier New"/>
                <w:color w:val="0000FF"/>
                <w:sz w:val="18"/>
                <w:lang w:val="en-US" w:eastAsia="fi-FI"/>
              </w:rPr>
              <w:t>"</w:t>
            </w:r>
            <w:r w:rsidRPr="00607BB3">
              <w:rPr>
                <w:rFonts w:ascii="Courier New" w:hAnsi="Courier New" w:cs="Courier New"/>
                <w:i/>
                <w:iCs/>
                <w:color w:val="008080"/>
                <w:sz w:val="18"/>
                <w:lang w:val="en-US" w:eastAsia="fi-FI"/>
              </w:rPr>
              <w:t xml:space="preserve"> </w:t>
            </w:r>
            <w:r w:rsidRPr="00607BB3">
              <w:rPr>
                <w:rFonts w:ascii="Courier New" w:hAnsi="Courier New" w:cs="Courier New"/>
                <w:color w:val="FF0000"/>
                <w:sz w:val="18"/>
                <w:lang w:val="en-US" w:eastAsia="fi-FI"/>
              </w:rPr>
              <w:t>code</w:t>
            </w:r>
            <w:r w:rsidRPr="00607BB3">
              <w:rPr>
                <w:rFonts w:ascii="Courier New" w:hAnsi="Courier New" w:cs="Courier New"/>
                <w:color w:val="0000FF"/>
                <w:sz w:val="18"/>
                <w:lang w:val="en-US" w:eastAsia="fi-FI"/>
              </w:rPr>
              <w:t>="</w:t>
            </w:r>
            <w:r w:rsidRPr="00607BB3">
              <w:rPr>
                <w:rFonts w:ascii="Courier New" w:hAnsi="Courier New" w:cs="Courier New"/>
                <w:color w:val="000000"/>
                <w:sz w:val="18"/>
                <w:lang w:val="en-US" w:eastAsia="fi-FI"/>
              </w:rPr>
              <w:t>18</w:t>
            </w:r>
            <w:r w:rsidRPr="00607BB3">
              <w:rPr>
                <w:rFonts w:ascii="Courier New" w:hAnsi="Courier New" w:cs="Courier New"/>
                <w:color w:val="0000FF"/>
                <w:sz w:val="18"/>
                <w:lang w:val="en-US" w:eastAsia="fi-FI"/>
              </w:rPr>
              <w:t>"</w:t>
            </w:r>
            <w:r w:rsidRPr="00607BB3">
              <w:rPr>
                <w:rFonts w:ascii="Courier New" w:hAnsi="Courier New" w:cs="Courier New"/>
                <w:i/>
                <w:iCs/>
                <w:color w:val="008080"/>
                <w:sz w:val="18"/>
                <w:lang w:val="en-US" w:eastAsia="fi-FI"/>
              </w:rPr>
              <w:t xml:space="preserve"> </w:t>
            </w:r>
            <w:r w:rsidRPr="00607BB3">
              <w:rPr>
                <w:rFonts w:ascii="Courier New" w:hAnsi="Courier New" w:cs="Courier New"/>
                <w:color w:val="FF0000"/>
                <w:sz w:val="18"/>
                <w:lang w:val="en-US" w:eastAsia="fi-FI"/>
              </w:rPr>
              <w:t>codeSystem</w:t>
            </w:r>
            <w:r w:rsidRPr="00607BB3">
              <w:rPr>
                <w:rFonts w:ascii="Courier New" w:hAnsi="Courier New" w:cs="Courier New"/>
                <w:color w:val="0000FF"/>
                <w:sz w:val="18"/>
                <w:lang w:val="en-US" w:eastAsia="fi-FI"/>
              </w:rPr>
              <w:t>="</w:t>
            </w:r>
            <w:r w:rsidRPr="00607BB3">
              <w:rPr>
                <w:rFonts w:ascii="Courier New" w:hAnsi="Courier New" w:cs="Courier New"/>
                <w:color w:val="000000"/>
                <w:sz w:val="18"/>
                <w:lang w:val="en-US" w:eastAsia="fi-FI"/>
              </w:rPr>
              <w:t>1.2.246.537.6.651.2010</w:t>
            </w:r>
            <w:r w:rsidRPr="00607BB3">
              <w:rPr>
                <w:rFonts w:ascii="Courier New" w:hAnsi="Courier New" w:cs="Courier New"/>
                <w:color w:val="0000FF"/>
                <w:sz w:val="18"/>
                <w:lang w:val="en-US" w:eastAsia="fi-FI"/>
              </w:rPr>
              <w:t>"</w:t>
            </w:r>
            <w:r w:rsidRPr="00607BB3">
              <w:rPr>
                <w:rFonts w:ascii="Courier New" w:hAnsi="Courier New" w:cs="Courier New"/>
                <w:i/>
                <w:iCs/>
                <w:color w:val="008080"/>
                <w:sz w:val="18"/>
                <w:lang w:val="en-US" w:eastAsia="fi-FI"/>
              </w:rPr>
              <w:t xml:space="preserve"> </w:t>
            </w:r>
            <w:r w:rsidRPr="00607BB3">
              <w:rPr>
                <w:rFonts w:ascii="Courier New" w:hAnsi="Courier New" w:cs="Courier New"/>
                <w:color w:val="FF0000"/>
                <w:sz w:val="18"/>
                <w:lang w:val="en-US" w:eastAsia="fi-FI"/>
              </w:rPr>
              <w:t>codeSy</w:t>
            </w:r>
            <w:r w:rsidRPr="00607BB3">
              <w:rPr>
                <w:rFonts w:ascii="Courier New" w:hAnsi="Courier New" w:cs="Courier New"/>
                <w:color w:val="FF0000"/>
                <w:sz w:val="18"/>
                <w:lang w:val="en-US" w:eastAsia="fi-FI"/>
              </w:rPr>
              <w:t>s</w:t>
            </w:r>
            <w:r w:rsidRPr="00607BB3">
              <w:rPr>
                <w:rFonts w:ascii="Courier New" w:hAnsi="Courier New" w:cs="Courier New"/>
                <w:color w:val="FF0000"/>
                <w:sz w:val="18"/>
                <w:lang w:val="en-US" w:eastAsia="fi-FI"/>
              </w:rPr>
              <w:t>temName</w:t>
            </w:r>
            <w:r w:rsidRPr="00607BB3">
              <w:rPr>
                <w:rFonts w:ascii="Courier New" w:hAnsi="Courier New" w:cs="Courier New"/>
                <w:color w:val="0000FF"/>
                <w:sz w:val="18"/>
                <w:lang w:val="en-US" w:eastAsia="fi-FI"/>
              </w:rPr>
              <w:t>="</w:t>
            </w:r>
            <w:r w:rsidRPr="00607BB3">
              <w:rPr>
                <w:rFonts w:ascii="Courier New" w:hAnsi="Courier New" w:cs="Courier New"/>
                <w:color w:val="000000"/>
                <w:sz w:val="18"/>
                <w:lang w:val="en-US" w:eastAsia="fi-FI"/>
              </w:rPr>
              <w:t>STH - STH1 Hampaiden numerointi 2010</w:t>
            </w:r>
            <w:r w:rsidRPr="00607BB3">
              <w:rPr>
                <w:rFonts w:ascii="Courier New" w:hAnsi="Courier New" w:cs="Courier New"/>
                <w:color w:val="0000FF"/>
                <w:sz w:val="18"/>
                <w:lang w:val="en-US" w:eastAsia="fi-FI"/>
              </w:rPr>
              <w:t>"</w:t>
            </w:r>
            <w:r w:rsidRPr="00607BB3">
              <w:rPr>
                <w:rFonts w:ascii="Courier New" w:hAnsi="Courier New" w:cs="Courier New"/>
                <w:i/>
                <w:iCs/>
                <w:color w:val="008080"/>
                <w:sz w:val="18"/>
                <w:lang w:val="en-US" w:eastAsia="fi-FI"/>
              </w:rPr>
              <w:t xml:space="preserve"> </w:t>
            </w:r>
            <w:r w:rsidRPr="00607BB3">
              <w:rPr>
                <w:rFonts w:ascii="Courier New" w:hAnsi="Courier New" w:cs="Courier New"/>
                <w:color w:val="FF0000"/>
                <w:sz w:val="18"/>
                <w:lang w:val="en-US" w:eastAsia="fi-FI"/>
              </w:rPr>
              <w:t>displayName</w:t>
            </w:r>
            <w:r w:rsidRPr="00607BB3">
              <w:rPr>
                <w:rFonts w:ascii="Courier New" w:hAnsi="Courier New" w:cs="Courier New"/>
                <w:color w:val="0000FF"/>
                <w:sz w:val="18"/>
                <w:lang w:val="en-US" w:eastAsia="fi-FI"/>
              </w:rPr>
              <w:t>="</w:t>
            </w:r>
            <w:del w:id="737" w:author="Tekijä">
              <w:r w:rsidRPr="00607BB3" w:rsidDel="00B93F87">
                <w:rPr>
                  <w:rFonts w:ascii="Courier New" w:hAnsi="Courier New" w:cs="Courier New"/>
                  <w:color w:val="000000"/>
                  <w:sz w:val="18"/>
                  <w:lang w:val="en-US" w:eastAsia="fi-FI"/>
                </w:rPr>
                <w:delText>Yläleuan kolmas molaari oikealla puolella</w:delText>
              </w:r>
            </w:del>
            <w:ins w:id="738" w:author="Tekijä">
              <w:r w:rsidR="00B93F87">
                <w:rPr>
                  <w:rFonts w:ascii="Courier New" w:hAnsi="Courier New" w:cs="Courier New"/>
                  <w:color w:val="000000"/>
                  <w:sz w:val="18"/>
                  <w:lang w:val="en-US" w:eastAsia="fi-FI"/>
                </w:rPr>
                <w:t>d 18</w:t>
              </w:r>
            </w:ins>
            <w:r w:rsidRPr="00607BB3">
              <w:rPr>
                <w:rFonts w:ascii="Courier New" w:hAnsi="Courier New" w:cs="Courier New"/>
                <w:color w:val="0000FF"/>
                <w:sz w:val="18"/>
                <w:lang w:val="en-US" w:eastAsia="fi-FI"/>
              </w:rPr>
              <w:t>"&gt;</w:t>
            </w:r>
          </w:p>
          <w:p w14:paraId="7F75D67D" w14:textId="77777777" w:rsidR="00607BB3" w:rsidRPr="00607BB3" w:rsidRDefault="00607BB3" w:rsidP="00607BB3">
            <w:pPr>
              <w:autoSpaceDE w:val="0"/>
              <w:autoSpaceDN w:val="0"/>
              <w:adjustRightInd w:val="0"/>
              <w:jc w:val="left"/>
              <w:rPr>
                <w:rFonts w:ascii="Courier New" w:hAnsi="Courier New" w:cs="Courier New"/>
                <w:color w:val="0000FF"/>
                <w:sz w:val="18"/>
                <w:lang w:eastAsia="fi-FI"/>
              </w:rPr>
            </w:pPr>
            <w:r w:rsidRPr="00607BB3">
              <w:rPr>
                <w:rFonts w:ascii="Courier New" w:hAnsi="Courier New" w:cs="Courier New"/>
                <w:color w:val="000000"/>
                <w:sz w:val="18"/>
                <w:lang w:val="en-US" w:eastAsia="fi-FI"/>
              </w:rPr>
              <w:t xml:space="preserve">            </w:t>
            </w:r>
            <w:r w:rsidRPr="00607BB3">
              <w:rPr>
                <w:rFonts w:ascii="Courier New" w:hAnsi="Courier New" w:cs="Courier New"/>
                <w:color w:val="0000FF"/>
                <w:sz w:val="18"/>
                <w:lang w:eastAsia="fi-FI"/>
              </w:rPr>
              <w:t>&lt;</w:t>
            </w:r>
            <w:r w:rsidRPr="00607BB3">
              <w:rPr>
                <w:rFonts w:ascii="Courier New" w:hAnsi="Courier New" w:cs="Courier New"/>
                <w:color w:val="800000"/>
                <w:sz w:val="18"/>
                <w:lang w:eastAsia="fi-FI"/>
              </w:rPr>
              <w:t>qualifier</w:t>
            </w:r>
            <w:r w:rsidRPr="00607BB3">
              <w:rPr>
                <w:rFonts w:ascii="Courier New" w:hAnsi="Courier New" w:cs="Courier New"/>
                <w:color w:val="0000FF"/>
                <w:sz w:val="18"/>
                <w:lang w:eastAsia="fi-FI"/>
              </w:rPr>
              <w:t>&gt;</w:t>
            </w:r>
          </w:p>
          <w:p w14:paraId="66B266F4" w14:textId="77777777" w:rsidR="00607BB3" w:rsidRPr="00607BB3" w:rsidRDefault="00607BB3" w:rsidP="00607BB3">
            <w:pPr>
              <w:autoSpaceDE w:val="0"/>
              <w:autoSpaceDN w:val="0"/>
              <w:adjustRightInd w:val="0"/>
              <w:ind w:left="1988" w:hanging="1988"/>
              <w:jc w:val="left"/>
              <w:rPr>
                <w:rFonts w:ascii="Courier New" w:hAnsi="Courier New" w:cs="Courier New"/>
                <w:color w:val="0000FF"/>
                <w:sz w:val="18"/>
                <w:lang w:eastAsia="fi-FI"/>
              </w:rPr>
            </w:pPr>
            <w:r w:rsidRPr="00607BB3">
              <w:rPr>
                <w:rFonts w:ascii="Courier New" w:hAnsi="Courier New" w:cs="Courier New"/>
                <w:color w:val="000000"/>
                <w:sz w:val="18"/>
                <w:lang w:eastAsia="fi-FI"/>
              </w:rPr>
              <w:t xml:space="preserve">                </w:t>
            </w:r>
            <w:r w:rsidRPr="00607BB3">
              <w:rPr>
                <w:rFonts w:ascii="Courier New" w:hAnsi="Courier New" w:cs="Courier New"/>
                <w:color w:val="0000FF"/>
                <w:sz w:val="18"/>
                <w:lang w:eastAsia="fi-FI"/>
              </w:rPr>
              <w:t>&lt;</w:t>
            </w:r>
            <w:r w:rsidRPr="00607BB3">
              <w:rPr>
                <w:rFonts w:ascii="Courier New" w:hAnsi="Courier New" w:cs="Courier New"/>
                <w:color w:val="800000"/>
                <w:sz w:val="18"/>
                <w:lang w:eastAsia="fi-FI"/>
              </w:rPr>
              <w:t>name</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code</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15</w:t>
            </w:r>
            <w:r w:rsidRPr="00607BB3">
              <w:rPr>
                <w:rFonts w:ascii="Courier New" w:hAnsi="Courier New" w:cs="Courier New"/>
                <w:color w:val="0000FF"/>
                <w:sz w:val="18"/>
                <w:lang w:eastAsia="fi-FI"/>
              </w:rPr>
              <w:t>"</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codeSystem</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1.2.246.537.6.12.2002.902.2013</w:t>
            </w:r>
            <w:r w:rsidRPr="00607BB3">
              <w:rPr>
                <w:rFonts w:ascii="Courier New" w:hAnsi="Courier New" w:cs="Courier New"/>
                <w:color w:val="0000FF"/>
                <w:sz w:val="18"/>
                <w:lang w:eastAsia="fi-FI"/>
              </w:rPr>
              <w:t>"</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codeSyste</w:t>
            </w:r>
            <w:r w:rsidRPr="00607BB3">
              <w:rPr>
                <w:rFonts w:ascii="Courier New" w:hAnsi="Courier New" w:cs="Courier New"/>
                <w:color w:val="FF0000"/>
                <w:sz w:val="18"/>
                <w:lang w:eastAsia="fi-FI"/>
              </w:rPr>
              <w:t>m</w:t>
            </w:r>
            <w:r w:rsidRPr="00607BB3">
              <w:rPr>
                <w:rFonts w:ascii="Courier New" w:hAnsi="Courier New" w:cs="Courier New"/>
                <w:color w:val="FF0000"/>
                <w:sz w:val="18"/>
                <w:lang w:eastAsia="fi-FI"/>
              </w:rPr>
              <w:t>Name</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THL/Tietosisältö - STH02 Suuremmat kuin yhden hampaan proteett</w:t>
            </w:r>
            <w:r w:rsidRPr="00607BB3">
              <w:rPr>
                <w:rFonts w:ascii="Courier New" w:hAnsi="Courier New" w:cs="Courier New"/>
                <w:color w:val="000000"/>
                <w:sz w:val="18"/>
                <w:lang w:eastAsia="fi-FI"/>
              </w:rPr>
              <w:t>i</w:t>
            </w:r>
            <w:r w:rsidRPr="00607BB3">
              <w:rPr>
                <w:rFonts w:ascii="Courier New" w:hAnsi="Courier New" w:cs="Courier New"/>
                <w:color w:val="000000"/>
                <w:sz w:val="18"/>
                <w:lang w:eastAsia="fi-FI"/>
              </w:rPr>
              <w:t>set rakenteet 2013</w:t>
            </w:r>
            <w:r w:rsidRPr="00607BB3">
              <w:rPr>
                <w:rFonts w:ascii="Courier New" w:hAnsi="Courier New" w:cs="Courier New"/>
                <w:color w:val="0000FF"/>
                <w:sz w:val="18"/>
                <w:lang w:eastAsia="fi-FI"/>
              </w:rPr>
              <w:t>"</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displayName</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Proteettiseen rakenteeseen kuuluvan proteesihampaan tyyppi</w:t>
            </w:r>
            <w:r w:rsidRPr="00607BB3">
              <w:rPr>
                <w:rFonts w:ascii="Courier New" w:hAnsi="Courier New" w:cs="Courier New"/>
                <w:color w:val="0000FF"/>
                <w:sz w:val="18"/>
                <w:lang w:eastAsia="fi-FI"/>
              </w:rPr>
              <w:t>"/&gt;</w:t>
            </w:r>
          </w:p>
          <w:p w14:paraId="65248E0F" w14:textId="77777777" w:rsidR="00607BB3" w:rsidRPr="00607BB3" w:rsidRDefault="00607BB3" w:rsidP="00607BB3">
            <w:pPr>
              <w:autoSpaceDE w:val="0"/>
              <w:autoSpaceDN w:val="0"/>
              <w:adjustRightInd w:val="0"/>
              <w:ind w:left="1988" w:hanging="1988"/>
              <w:jc w:val="left"/>
              <w:rPr>
                <w:rFonts w:ascii="Courier New" w:hAnsi="Courier New" w:cs="Courier New"/>
                <w:color w:val="0000FF"/>
                <w:sz w:val="18"/>
                <w:lang w:eastAsia="fi-FI"/>
              </w:rPr>
            </w:pPr>
            <w:r w:rsidRPr="00607BB3">
              <w:rPr>
                <w:rFonts w:ascii="Courier New" w:hAnsi="Courier New" w:cs="Courier New"/>
                <w:color w:val="000000"/>
                <w:sz w:val="18"/>
                <w:lang w:eastAsia="fi-FI"/>
              </w:rPr>
              <w:t xml:space="preserve">                </w:t>
            </w:r>
            <w:r w:rsidRPr="00607BB3">
              <w:rPr>
                <w:rFonts w:ascii="Courier New" w:hAnsi="Courier New" w:cs="Courier New"/>
                <w:color w:val="0000FF"/>
                <w:sz w:val="18"/>
                <w:lang w:eastAsia="fi-FI"/>
              </w:rPr>
              <w:t>&lt;</w:t>
            </w:r>
            <w:r w:rsidRPr="00607BB3">
              <w:rPr>
                <w:rFonts w:ascii="Courier New" w:hAnsi="Courier New" w:cs="Courier New"/>
                <w:color w:val="800000"/>
                <w:sz w:val="18"/>
                <w:lang w:eastAsia="fi-FI"/>
              </w:rPr>
              <w:t>value</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code</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11</w:t>
            </w:r>
            <w:r w:rsidRPr="00607BB3">
              <w:rPr>
                <w:rFonts w:ascii="Courier New" w:hAnsi="Courier New" w:cs="Courier New"/>
                <w:color w:val="0000FF"/>
                <w:sz w:val="18"/>
                <w:lang w:eastAsia="fi-FI"/>
              </w:rPr>
              <w:t>"</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codeSystem</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1.2.246.537.6.719.2013</w:t>
            </w:r>
            <w:r w:rsidRPr="00607BB3">
              <w:rPr>
                <w:rFonts w:ascii="Courier New" w:hAnsi="Courier New" w:cs="Courier New"/>
                <w:color w:val="0000FF"/>
                <w:sz w:val="18"/>
                <w:lang w:eastAsia="fi-FI"/>
              </w:rPr>
              <w:t>"</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codeSystemName</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STH - STH13B Proteettisen rakenteen hammastyyppi 2013</w:t>
            </w:r>
            <w:r w:rsidRPr="00607BB3">
              <w:rPr>
                <w:rFonts w:ascii="Courier New" w:hAnsi="Courier New" w:cs="Courier New"/>
                <w:color w:val="0000FF"/>
                <w:sz w:val="18"/>
                <w:lang w:eastAsia="fi-FI"/>
              </w:rPr>
              <w:t>"</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dis</w:t>
            </w:r>
            <w:r w:rsidRPr="00607BB3">
              <w:rPr>
                <w:rFonts w:ascii="Courier New" w:hAnsi="Courier New" w:cs="Courier New"/>
                <w:color w:val="FF0000"/>
                <w:sz w:val="18"/>
                <w:lang w:eastAsia="fi-FI"/>
              </w:rPr>
              <w:t>p</w:t>
            </w:r>
            <w:r w:rsidRPr="00607BB3">
              <w:rPr>
                <w:rFonts w:ascii="Courier New" w:hAnsi="Courier New" w:cs="Courier New"/>
                <w:color w:val="FF0000"/>
                <w:sz w:val="18"/>
                <w:lang w:eastAsia="fi-FI"/>
              </w:rPr>
              <w:t>layName</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Proteesihammas</w:t>
            </w:r>
            <w:r w:rsidRPr="00607BB3">
              <w:rPr>
                <w:rFonts w:ascii="Courier New" w:hAnsi="Courier New" w:cs="Courier New"/>
                <w:color w:val="0000FF"/>
                <w:sz w:val="18"/>
                <w:lang w:eastAsia="fi-FI"/>
              </w:rPr>
              <w:t>"/&gt;</w:t>
            </w:r>
          </w:p>
          <w:p w14:paraId="466AB31C" w14:textId="77777777" w:rsidR="00607BB3" w:rsidRPr="008D629F" w:rsidRDefault="00607BB3" w:rsidP="00607BB3">
            <w:pPr>
              <w:autoSpaceDE w:val="0"/>
              <w:autoSpaceDN w:val="0"/>
              <w:adjustRightInd w:val="0"/>
              <w:jc w:val="left"/>
              <w:rPr>
                <w:rFonts w:ascii="Courier New" w:hAnsi="Courier New" w:cs="Courier New"/>
                <w:color w:val="0000FF"/>
                <w:sz w:val="18"/>
                <w:lang w:val="en-US" w:eastAsia="fi-FI"/>
              </w:rPr>
            </w:pPr>
            <w:r w:rsidRPr="00607BB3">
              <w:rPr>
                <w:rFonts w:ascii="Courier New" w:hAnsi="Courier New" w:cs="Courier New"/>
                <w:color w:val="000000"/>
                <w:sz w:val="18"/>
                <w:lang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qualifier</w:t>
            </w:r>
            <w:r w:rsidRPr="008D629F">
              <w:rPr>
                <w:rFonts w:ascii="Courier New" w:hAnsi="Courier New" w:cs="Courier New"/>
                <w:color w:val="0000FF"/>
                <w:sz w:val="18"/>
                <w:lang w:val="en-US" w:eastAsia="fi-FI"/>
              </w:rPr>
              <w:t>&gt;</w:t>
            </w:r>
          </w:p>
          <w:p w14:paraId="066614F6" w14:textId="77777777" w:rsidR="00607BB3" w:rsidRPr="008D629F" w:rsidRDefault="00607BB3" w:rsidP="00607BB3">
            <w:pPr>
              <w:autoSpaceDE w:val="0"/>
              <w:autoSpaceDN w:val="0"/>
              <w:adjustRightInd w:val="0"/>
              <w:jc w:val="left"/>
              <w:rPr>
                <w:rFonts w:ascii="Courier New" w:hAnsi="Courier New" w:cs="Courier New"/>
                <w:color w:val="0000FF"/>
                <w:sz w:val="18"/>
                <w:lang w:val="en-US" w:eastAsia="fi-FI"/>
              </w:rPr>
            </w:pP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value</w:t>
            </w:r>
            <w:r w:rsidRPr="008D629F">
              <w:rPr>
                <w:rFonts w:ascii="Courier New" w:hAnsi="Courier New" w:cs="Courier New"/>
                <w:color w:val="0000FF"/>
                <w:sz w:val="18"/>
                <w:lang w:val="en-US" w:eastAsia="fi-FI"/>
              </w:rPr>
              <w:t>&gt;</w:t>
            </w:r>
          </w:p>
          <w:p w14:paraId="153EE867" w14:textId="77777777" w:rsidR="00607BB3" w:rsidRPr="008D629F" w:rsidRDefault="00607BB3" w:rsidP="00607BB3">
            <w:pPr>
              <w:autoSpaceDE w:val="0"/>
              <w:autoSpaceDN w:val="0"/>
              <w:adjustRightInd w:val="0"/>
              <w:jc w:val="left"/>
              <w:rPr>
                <w:rFonts w:ascii="Courier New" w:hAnsi="Courier New" w:cs="Courier New"/>
                <w:color w:val="0000FF"/>
                <w:sz w:val="18"/>
                <w:lang w:val="en-US" w:eastAsia="fi-FI"/>
              </w:rPr>
            </w:pP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474747"/>
                <w:sz w:val="18"/>
                <w:lang w:val="en-US" w:eastAsia="fi-FI"/>
              </w:rPr>
              <w:t xml:space="preserve">  2. hammas </w:t>
            </w:r>
            <w:r w:rsidRPr="008D629F">
              <w:rPr>
                <w:rFonts w:ascii="Courier New" w:hAnsi="Courier New" w:cs="Courier New"/>
                <w:color w:val="0000FF"/>
                <w:sz w:val="18"/>
                <w:lang w:val="en-US" w:eastAsia="fi-FI"/>
              </w:rPr>
              <w:t>--&gt;</w:t>
            </w:r>
          </w:p>
          <w:p w14:paraId="29667263" w14:textId="77777777" w:rsidR="00607BB3" w:rsidRPr="00B93F87" w:rsidRDefault="00607BB3" w:rsidP="00607BB3">
            <w:pPr>
              <w:autoSpaceDE w:val="0"/>
              <w:autoSpaceDN w:val="0"/>
              <w:adjustRightInd w:val="0"/>
              <w:ind w:left="1136" w:hanging="1136"/>
              <w:jc w:val="left"/>
              <w:rPr>
                <w:rFonts w:ascii="Courier New" w:hAnsi="Courier New" w:cs="Courier New"/>
                <w:color w:val="0000FF"/>
                <w:sz w:val="18"/>
                <w:lang w:val="en-US" w:eastAsia="fi-FI"/>
              </w:rPr>
            </w:pPr>
            <w:r w:rsidRPr="00B93F87">
              <w:rPr>
                <w:rFonts w:ascii="Courier New" w:hAnsi="Courier New" w:cs="Courier New"/>
                <w:color w:val="000000"/>
                <w:sz w:val="18"/>
                <w:lang w:val="en-US" w:eastAsia="fi-FI"/>
              </w:rPr>
              <w:t xml:space="preserve">        </w:t>
            </w:r>
            <w:r w:rsidRPr="00B93F87">
              <w:rPr>
                <w:rFonts w:ascii="Courier New" w:hAnsi="Courier New" w:cs="Courier New"/>
                <w:color w:val="0000FF"/>
                <w:sz w:val="18"/>
                <w:lang w:val="en-US" w:eastAsia="fi-FI"/>
              </w:rPr>
              <w:t>&lt;</w:t>
            </w:r>
            <w:r w:rsidRPr="00B93F87">
              <w:rPr>
                <w:rFonts w:ascii="Courier New" w:hAnsi="Courier New" w:cs="Courier New"/>
                <w:color w:val="800000"/>
                <w:sz w:val="18"/>
                <w:lang w:val="en-US" w:eastAsia="fi-FI"/>
              </w:rPr>
              <w:t>value</w:t>
            </w:r>
            <w:r w:rsidRPr="00B93F87">
              <w:rPr>
                <w:rFonts w:ascii="Courier New" w:hAnsi="Courier New" w:cs="Courier New"/>
                <w:i/>
                <w:iCs/>
                <w:color w:val="008080"/>
                <w:sz w:val="18"/>
                <w:lang w:val="en-US" w:eastAsia="fi-FI"/>
              </w:rPr>
              <w:t xml:space="preserve"> </w:t>
            </w:r>
            <w:r w:rsidRPr="00B93F87">
              <w:rPr>
                <w:rFonts w:ascii="Courier New" w:hAnsi="Courier New" w:cs="Courier New"/>
                <w:color w:val="FF0000"/>
                <w:sz w:val="18"/>
                <w:lang w:val="en-US" w:eastAsia="fi-FI"/>
              </w:rPr>
              <w:t>xsi:type</w:t>
            </w:r>
            <w:r w:rsidRPr="00B93F87">
              <w:rPr>
                <w:rFonts w:ascii="Courier New" w:hAnsi="Courier New" w:cs="Courier New"/>
                <w:color w:val="0000FF"/>
                <w:sz w:val="18"/>
                <w:lang w:val="en-US" w:eastAsia="fi-FI"/>
              </w:rPr>
              <w:t>="</w:t>
            </w:r>
            <w:r w:rsidRPr="00B93F87">
              <w:rPr>
                <w:rFonts w:ascii="Courier New" w:hAnsi="Courier New" w:cs="Courier New"/>
                <w:color w:val="000000"/>
                <w:sz w:val="18"/>
                <w:lang w:val="en-US" w:eastAsia="fi-FI"/>
              </w:rPr>
              <w:t>CD</w:t>
            </w:r>
            <w:r w:rsidRPr="00B93F87">
              <w:rPr>
                <w:rFonts w:ascii="Courier New" w:hAnsi="Courier New" w:cs="Courier New"/>
                <w:color w:val="0000FF"/>
                <w:sz w:val="18"/>
                <w:lang w:val="en-US" w:eastAsia="fi-FI"/>
              </w:rPr>
              <w:t>"</w:t>
            </w:r>
            <w:r w:rsidRPr="00B93F87">
              <w:rPr>
                <w:rFonts w:ascii="Courier New" w:hAnsi="Courier New" w:cs="Courier New"/>
                <w:i/>
                <w:iCs/>
                <w:color w:val="008080"/>
                <w:sz w:val="18"/>
                <w:lang w:val="en-US" w:eastAsia="fi-FI"/>
              </w:rPr>
              <w:t xml:space="preserve"> </w:t>
            </w:r>
            <w:r w:rsidRPr="00B93F87">
              <w:rPr>
                <w:rFonts w:ascii="Courier New" w:hAnsi="Courier New" w:cs="Courier New"/>
                <w:color w:val="FF0000"/>
                <w:sz w:val="18"/>
                <w:lang w:val="en-US" w:eastAsia="fi-FI"/>
              </w:rPr>
              <w:t>code</w:t>
            </w:r>
            <w:r w:rsidRPr="00B93F87">
              <w:rPr>
                <w:rFonts w:ascii="Courier New" w:hAnsi="Courier New" w:cs="Courier New"/>
                <w:color w:val="0000FF"/>
                <w:sz w:val="18"/>
                <w:lang w:val="en-US" w:eastAsia="fi-FI"/>
              </w:rPr>
              <w:t>="</w:t>
            </w:r>
            <w:r w:rsidRPr="00B93F87">
              <w:rPr>
                <w:rFonts w:ascii="Courier New" w:hAnsi="Courier New" w:cs="Courier New"/>
                <w:color w:val="000000"/>
                <w:sz w:val="18"/>
                <w:lang w:val="en-US" w:eastAsia="fi-FI"/>
              </w:rPr>
              <w:t>17</w:t>
            </w:r>
            <w:r w:rsidRPr="00B93F87">
              <w:rPr>
                <w:rFonts w:ascii="Courier New" w:hAnsi="Courier New" w:cs="Courier New"/>
                <w:color w:val="0000FF"/>
                <w:sz w:val="18"/>
                <w:lang w:val="en-US" w:eastAsia="fi-FI"/>
              </w:rPr>
              <w:t>"</w:t>
            </w:r>
            <w:r w:rsidRPr="00B93F87">
              <w:rPr>
                <w:rFonts w:ascii="Courier New" w:hAnsi="Courier New" w:cs="Courier New"/>
                <w:i/>
                <w:iCs/>
                <w:color w:val="008080"/>
                <w:sz w:val="18"/>
                <w:lang w:val="en-US" w:eastAsia="fi-FI"/>
              </w:rPr>
              <w:t xml:space="preserve"> </w:t>
            </w:r>
            <w:r w:rsidRPr="00B93F87">
              <w:rPr>
                <w:rFonts w:ascii="Courier New" w:hAnsi="Courier New" w:cs="Courier New"/>
                <w:color w:val="FF0000"/>
                <w:sz w:val="18"/>
                <w:lang w:val="en-US" w:eastAsia="fi-FI"/>
              </w:rPr>
              <w:t>codeSystem</w:t>
            </w:r>
            <w:r w:rsidRPr="00B93F87">
              <w:rPr>
                <w:rFonts w:ascii="Courier New" w:hAnsi="Courier New" w:cs="Courier New"/>
                <w:color w:val="0000FF"/>
                <w:sz w:val="18"/>
                <w:lang w:val="en-US" w:eastAsia="fi-FI"/>
              </w:rPr>
              <w:t>="</w:t>
            </w:r>
            <w:r w:rsidRPr="00B93F87">
              <w:rPr>
                <w:rFonts w:ascii="Courier New" w:hAnsi="Courier New" w:cs="Courier New"/>
                <w:color w:val="000000"/>
                <w:sz w:val="18"/>
                <w:lang w:val="en-US" w:eastAsia="fi-FI"/>
              </w:rPr>
              <w:t>1.2.246.537.6.651.2010</w:t>
            </w:r>
            <w:r w:rsidRPr="00B93F87">
              <w:rPr>
                <w:rFonts w:ascii="Courier New" w:hAnsi="Courier New" w:cs="Courier New"/>
                <w:color w:val="0000FF"/>
                <w:sz w:val="18"/>
                <w:lang w:val="en-US" w:eastAsia="fi-FI"/>
              </w:rPr>
              <w:t>"</w:t>
            </w:r>
            <w:r w:rsidRPr="00B93F87">
              <w:rPr>
                <w:rFonts w:ascii="Courier New" w:hAnsi="Courier New" w:cs="Courier New"/>
                <w:i/>
                <w:iCs/>
                <w:color w:val="008080"/>
                <w:sz w:val="18"/>
                <w:lang w:val="en-US" w:eastAsia="fi-FI"/>
              </w:rPr>
              <w:t xml:space="preserve"> </w:t>
            </w:r>
            <w:r w:rsidRPr="00B93F87">
              <w:rPr>
                <w:rFonts w:ascii="Courier New" w:hAnsi="Courier New" w:cs="Courier New"/>
                <w:color w:val="FF0000"/>
                <w:sz w:val="18"/>
                <w:lang w:val="en-US" w:eastAsia="fi-FI"/>
              </w:rPr>
              <w:t>codeSy</w:t>
            </w:r>
            <w:r w:rsidRPr="00B93F87">
              <w:rPr>
                <w:rFonts w:ascii="Courier New" w:hAnsi="Courier New" w:cs="Courier New"/>
                <w:color w:val="FF0000"/>
                <w:sz w:val="18"/>
                <w:lang w:val="en-US" w:eastAsia="fi-FI"/>
              </w:rPr>
              <w:t>s</w:t>
            </w:r>
            <w:r w:rsidRPr="00B93F87">
              <w:rPr>
                <w:rFonts w:ascii="Courier New" w:hAnsi="Courier New" w:cs="Courier New"/>
                <w:color w:val="FF0000"/>
                <w:sz w:val="18"/>
                <w:lang w:val="en-US" w:eastAsia="fi-FI"/>
              </w:rPr>
              <w:t>temName</w:t>
            </w:r>
            <w:r w:rsidRPr="00B93F87">
              <w:rPr>
                <w:rFonts w:ascii="Courier New" w:hAnsi="Courier New" w:cs="Courier New"/>
                <w:color w:val="0000FF"/>
                <w:sz w:val="18"/>
                <w:lang w:val="en-US" w:eastAsia="fi-FI"/>
              </w:rPr>
              <w:t>="</w:t>
            </w:r>
            <w:r w:rsidRPr="00B93F87">
              <w:rPr>
                <w:rFonts w:ascii="Courier New" w:hAnsi="Courier New" w:cs="Courier New"/>
                <w:color w:val="000000"/>
                <w:sz w:val="18"/>
                <w:lang w:val="en-US" w:eastAsia="fi-FI"/>
              </w:rPr>
              <w:t>STH - STH1 Hampaiden numerointi 2010</w:t>
            </w:r>
            <w:r w:rsidRPr="00B93F87">
              <w:rPr>
                <w:rFonts w:ascii="Courier New" w:hAnsi="Courier New" w:cs="Courier New"/>
                <w:color w:val="0000FF"/>
                <w:sz w:val="18"/>
                <w:lang w:val="en-US" w:eastAsia="fi-FI"/>
              </w:rPr>
              <w:t>"</w:t>
            </w:r>
            <w:r w:rsidRPr="00B93F87">
              <w:rPr>
                <w:rFonts w:ascii="Courier New" w:hAnsi="Courier New" w:cs="Courier New"/>
                <w:i/>
                <w:iCs/>
                <w:color w:val="008080"/>
                <w:sz w:val="18"/>
                <w:lang w:val="en-US" w:eastAsia="fi-FI"/>
              </w:rPr>
              <w:t xml:space="preserve"> </w:t>
            </w:r>
            <w:r w:rsidRPr="00B93F87">
              <w:rPr>
                <w:rFonts w:ascii="Courier New" w:hAnsi="Courier New" w:cs="Courier New"/>
                <w:color w:val="FF0000"/>
                <w:sz w:val="18"/>
                <w:lang w:val="en-US" w:eastAsia="fi-FI"/>
              </w:rPr>
              <w:t>displayName</w:t>
            </w:r>
            <w:r w:rsidRPr="00B93F87">
              <w:rPr>
                <w:rFonts w:ascii="Courier New" w:hAnsi="Courier New" w:cs="Courier New"/>
                <w:color w:val="0000FF"/>
                <w:sz w:val="18"/>
                <w:lang w:val="en-US" w:eastAsia="fi-FI"/>
              </w:rPr>
              <w:t>="</w:t>
            </w:r>
            <w:r w:rsidRPr="00B93F87">
              <w:rPr>
                <w:rFonts w:ascii="Courier New" w:hAnsi="Courier New" w:cs="Courier New"/>
                <w:color w:val="000000"/>
                <w:sz w:val="18"/>
                <w:lang w:val="en-US" w:eastAsia="fi-FI"/>
              </w:rPr>
              <w:t>d 17</w:t>
            </w:r>
            <w:ins w:id="739" w:author="Tekijä">
              <w:r w:rsidR="00B93F87" w:rsidRPr="00B93F87" w:rsidDel="00B93F87">
                <w:rPr>
                  <w:rFonts w:ascii="Courier New" w:hAnsi="Courier New" w:cs="Courier New"/>
                  <w:color w:val="000000"/>
                  <w:sz w:val="18"/>
                  <w:lang w:val="en-US" w:eastAsia="fi-FI"/>
                </w:rPr>
                <w:t xml:space="preserve"> </w:t>
              </w:r>
            </w:ins>
            <w:del w:id="740" w:author="Tekijä">
              <w:r w:rsidRPr="00B93F87" w:rsidDel="00B93F87">
                <w:rPr>
                  <w:rFonts w:ascii="Courier New" w:hAnsi="Courier New" w:cs="Courier New"/>
                  <w:color w:val="000000"/>
                  <w:sz w:val="18"/>
                  <w:lang w:val="en-US" w:eastAsia="fi-FI"/>
                </w:rPr>
                <w:delText xml:space="preserve"> Yläleuan toinen molaari oikealla puolella</w:delText>
              </w:r>
            </w:del>
            <w:r w:rsidRPr="00B93F87">
              <w:rPr>
                <w:rFonts w:ascii="Courier New" w:hAnsi="Courier New" w:cs="Courier New"/>
                <w:color w:val="0000FF"/>
                <w:sz w:val="18"/>
                <w:lang w:val="en-US" w:eastAsia="fi-FI"/>
              </w:rPr>
              <w:t>"&gt;</w:t>
            </w:r>
          </w:p>
          <w:p w14:paraId="5A3F17EE" w14:textId="77777777" w:rsidR="00607BB3" w:rsidRPr="00607BB3" w:rsidRDefault="00607BB3" w:rsidP="00607BB3">
            <w:pPr>
              <w:autoSpaceDE w:val="0"/>
              <w:autoSpaceDN w:val="0"/>
              <w:adjustRightInd w:val="0"/>
              <w:jc w:val="left"/>
              <w:rPr>
                <w:rFonts w:ascii="Courier New" w:hAnsi="Courier New" w:cs="Courier New"/>
                <w:color w:val="0000FF"/>
                <w:sz w:val="18"/>
                <w:lang w:eastAsia="fi-FI"/>
              </w:rPr>
            </w:pPr>
            <w:r w:rsidRPr="00B93F87">
              <w:rPr>
                <w:rFonts w:ascii="Courier New" w:hAnsi="Courier New" w:cs="Courier New"/>
                <w:color w:val="000000"/>
                <w:sz w:val="18"/>
                <w:lang w:val="en-US" w:eastAsia="fi-FI"/>
              </w:rPr>
              <w:t xml:space="preserve">            </w:t>
            </w:r>
            <w:r w:rsidRPr="00607BB3">
              <w:rPr>
                <w:rFonts w:ascii="Courier New" w:hAnsi="Courier New" w:cs="Courier New"/>
                <w:color w:val="0000FF"/>
                <w:sz w:val="18"/>
                <w:lang w:eastAsia="fi-FI"/>
              </w:rPr>
              <w:t>&lt;</w:t>
            </w:r>
            <w:r w:rsidRPr="00607BB3">
              <w:rPr>
                <w:rFonts w:ascii="Courier New" w:hAnsi="Courier New" w:cs="Courier New"/>
                <w:color w:val="800000"/>
                <w:sz w:val="18"/>
                <w:lang w:eastAsia="fi-FI"/>
              </w:rPr>
              <w:t>qualifier</w:t>
            </w:r>
            <w:r w:rsidRPr="00607BB3">
              <w:rPr>
                <w:rFonts w:ascii="Courier New" w:hAnsi="Courier New" w:cs="Courier New"/>
                <w:color w:val="0000FF"/>
                <w:sz w:val="18"/>
                <w:lang w:eastAsia="fi-FI"/>
              </w:rPr>
              <w:t>&gt;</w:t>
            </w:r>
          </w:p>
          <w:p w14:paraId="4185E8BE" w14:textId="77777777" w:rsidR="00607BB3" w:rsidRPr="00607BB3" w:rsidRDefault="00607BB3" w:rsidP="00607BB3">
            <w:pPr>
              <w:autoSpaceDE w:val="0"/>
              <w:autoSpaceDN w:val="0"/>
              <w:adjustRightInd w:val="0"/>
              <w:ind w:left="1988" w:hanging="1988"/>
              <w:jc w:val="left"/>
              <w:rPr>
                <w:rFonts w:ascii="Courier New" w:hAnsi="Courier New" w:cs="Courier New"/>
                <w:color w:val="0000FF"/>
                <w:sz w:val="18"/>
                <w:lang w:eastAsia="fi-FI"/>
              </w:rPr>
            </w:pPr>
            <w:r w:rsidRPr="00607BB3">
              <w:rPr>
                <w:rFonts w:ascii="Courier New" w:hAnsi="Courier New" w:cs="Courier New"/>
                <w:color w:val="000000"/>
                <w:sz w:val="18"/>
                <w:lang w:eastAsia="fi-FI"/>
              </w:rPr>
              <w:t xml:space="preserve">                </w:t>
            </w:r>
            <w:r w:rsidRPr="00607BB3">
              <w:rPr>
                <w:rFonts w:ascii="Courier New" w:hAnsi="Courier New" w:cs="Courier New"/>
                <w:color w:val="0000FF"/>
                <w:sz w:val="18"/>
                <w:lang w:eastAsia="fi-FI"/>
              </w:rPr>
              <w:t>&lt;</w:t>
            </w:r>
            <w:r w:rsidRPr="00607BB3">
              <w:rPr>
                <w:rFonts w:ascii="Courier New" w:hAnsi="Courier New" w:cs="Courier New"/>
                <w:color w:val="800000"/>
                <w:sz w:val="18"/>
                <w:lang w:eastAsia="fi-FI"/>
              </w:rPr>
              <w:t>name</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code</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15</w:t>
            </w:r>
            <w:r w:rsidRPr="00607BB3">
              <w:rPr>
                <w:rFonts w:ascii="Courier New" w:hAnsi="Courier New" w:cs="Courier New"/>
                <w:color w:val="0000FF"/>
                <w:sz w:val="18"/>
                <w:lang w:eastAsia="fi-FI"/>
              </w:rPr>
              <w:t>"</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codeSystem</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1.2.246.537.6.12.2002.902.2013</w:t>
            </w:r>
            <w:r w:rsidRPr="00607BB3">
              <w:rPr>
                <w:rFonts w:ascii="Courier New" w:hAnsi="Courier New" w:cs="Courier New"/>
                <w:color w:val="0000FF"/>
                <w:sz w:val="18"/>
                <w:lang w:eastAsia="fi-FI"/>
              </w:rPr>
              <w:t>"</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codeSyste</w:t>
            </w:r>
            <w:r w:rsidRPr="00607BB3">
              <w:rPr>
                <w:rFonts w:ascii="Courier New" w:hAnsi="Courier New" w:cs="Courier New"/>
                <w:color w:val="FF0000"/>
                <w:sz w:val="18"/>
                <w:lang w:eastAsia="fi-FI"/>
              </w:rPr>
              <w:t>m</w:t>
            </w:r>
            <w:r w:rsidRPr="00607BB3">
              <w:rPr>
                <w:rFonts w:ascii="Courier New" w:hAnsi="Courier New" w:cs="Courier New"/>
                <w:color w:val="FF0000"/>
                <w:sz w:val="18"/>
                <w:lang w:eastAsia="fi-FI"/>
              </w:rPr>
              <w:t>Name</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THL/Tietosisältö - STH02 Suuremmat kuin yhden hampaan proteett</w:t>
            </w:r>
            <w:r w:rsidRPr="00607BB3">
              <w:rPr>
                <w:rFonts w:ascii="Courier New" w:hAnsi="Courier New" w:cs="Courier New"/>
                <w:color w:val="000000"/>
                <w:sz w:val="18"/>
                <w:lang w:eastAsia="fi-FI"/>
              </w:rPr>
              <w:t>i</w:t>
            </w:r>
            <w:r w:rsidRPr="00607BB3">
              <w:rPr>
                <w:rFonts w:ascii="Courier New" w:hAnsi="Courier New" w:cs="Courier New"/>
                <w:color w:val="000000"/>
                <w:sz w:val="18"/>
                <w:lang w:eastAsia="fi-FI"/>
              </w:rPr>
              <w:t>set rakenteet 2013</w:t>
            </w:r>
            <w:r w:rsidRPr="00607BB3">
              <w:rPr>
                <w:rFonts w:ascii="Courier New" w:hAnsi="Courier New" w:cs="Courier New"/>
                <w:color w:val="0000FF"/>
                <w:sz w:val="18"/>
                <w:lang w:eastAsia="fi-FI"/>
              </w:rPr>
              <w:t>"</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displayName</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Proteettiseen rakenteeseen kuuluvan proteesihampaan tyyppi</w:t>
            </w:r>
            <w:r w:rsidRPr="00607BB3">
              <w:rPr>
                <w:rFonts w:ascii="Courier New" w:hAnsi="Courier New" w:cs="Courier New"/>
                <w:color w:val="0000FF"/>
                <w:sz w:val="18"/>
                <w:lang w:eastAsia="fi-FI"/>
              </w:rPr>
              <w:t>"/&gt;</w:t>
            </w:r>
          </w:p>
          <w:p w14:paraId="493E8E59" w14:textId="77777777" w:rsidR="00607BB3" w:rsidRPr="00607BB3" w:rsidRDefault="00607BB3" w:rsidP="00607BB3">
            <w:pPr>
              <w:autoSpaceDE w:val="0"/>
              <w:autoSpaceDN w:val="0"/>
              <w:adjustRightInd w:val="0"/>
              <w:ind w:left="1988" w:hanging="1988"/>
              <w:jc w:val="left"/>
              <w:rPr>
                <w:rFonts w:ascii="Courier New" w:hAnsi="Courier New" w:cs="Courier New"/>
                <w:color w:val="0000FF"/>
                <w:sz w:val="18"/>
                <w:lang w:eastAsia="fi-FI"/>
              </w:rPr>
            </w:pPr>
            <w:r w:rsidRPr="00607BB3">
              <w:rPr>
                <w:rFonts w:ascii="Courier New" w:hAnsi="Courier New" w:cs="Courier New"/>
                <w:color w:val="000000"/>
                <w:sz w:val="18"/>
                <w:lang w:eastAsia="fi-FI"/>
              </w:rPr>
              <w:t xml:space="preserve">                </w:t>
            </w:r>
            <w:r w:rsidRPr="00607BB3">
              <w:rPr>
                <w:rFonts w:ascii="Courier New" w:hAnsi="Courier New" w:cs="Courier New"/>
                <w:color w:val="0000FF"/>
                <w:sz w:val="18"/>
                <w:lang w:eastAsia="fi-FI"/>
              </w:rPr>
              <w:t>&lt;</w:t>
            </w:r>
            <w:r w:rsidRPr="00607BB3">
              <w:rPr>
                <w:rFonts w:ascii="Courier New" w:hAnsi="Courier New" w:cs="Courier New"/>
                <w:color w:val="800000"/>
                <w:sz w:val="18"/>
                <w:lang w:eastAsia="fi-FI"/>
              </w:rPr>
              <w:t>value</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code</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15</w:t>
            </w:r>
            <w:r w:rsidRPr="00607BB3">
              <w:rPr>
                <w:rFonts w:ascii="Courier New" w:hAnsi="Courier New" w:cs="Courier New"/>
                <w:color w:val="0000FF"/>
                <w:sz w:val="18"/>
                <w:lang w:eastAsia="fi-FI"/>
              </w:rPr>
              <w:t>"</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codeSystem</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1.2.246.537.6.719.2013</w:t>
            </w:r>
            <w:r w:rsidRPr="00607BB3">
              <w:rPr>
                <w:rFonts w:ascii="Courier New" w:hAnsi="Courier New" w:cs="Courier New"/>
                <w:color w:val="0000FF"/>
                <w:sz w:val="18"/>
                <w:lang w:eastAsia="fi-FI"/>
              </w:rPr>
              <w:t>"</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codeSystemName</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STH - STH13B Proteettisen rakenteen hammastyyppi 2013</w:t>
            </w:r>
            <w:r w:rsidRPr="00607BB3">
              <w:rPr>
                <w:rFonts w:ascii="Courier New" w:hAnsi="Courier New" w:cs="Courier New"/>
                <w:color w:val="0000FF"/>
                <w:sz w:val="18"/>
                <w:lang w:eastAsia="fi-FI"/>
              </w:rPr>
              <w:t>"</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displayName</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Sillan tukihammas</w:t>
            </w:r>
            <w:r w:rsidRPr="00607BB3">
              <w:rPr>
                <w:rFonts w:ascii="Courier New" w:hAnsi="Courier New" w:cs="Courier New"/>
                <w:color w:val="0000FF"/>
                <w:sz w:val="18"/>
                <w:lang w:eastAsia="fi-FI"/>
              </w:rPr>
              <w:t>"/&gt;</w:t>
            </w:r>
          </w:p>
          <w:p w14:paraId="7FE7D78D" w14:textId="77777777" w:rsidR="00607BB3" w:rsidRPr="00607BB3" w:rsidRDefault="00607BB3" w:rsidP="00607BB3">
            <w:pPr>
              <w:autoSpaceDE w:val="0"/>
              <w:autoSpaceDN w:val="0"/>
              <w:adjustRightInd w:val="0"/>
              <w:jc w:val="left"/>
              <w:rPr>
                <w:rFonts w:ascii="Courier New" w:hAnsi="Courier New" w:cs="Courier New"/>
                <w:color w:val="0000FF"/>
                <w:sz w:val="18"/>
                <w:lang w:val="en-US" w:eastAsia="fi-FI"/>
              </w:rPr>
            </w:pPr>
            <w:r w:rsidRPr="00607BB3">
              <w:rPr>
                <w:rFonts w:ascii="Courier New" w:hAnsi="Courier New" w:cs="Courier New"/>
                <w:color w:val="000000"/>
                <w:sz w:val="18"/>
                <w:lang w:eastAsia="fi-FI"/>
              </w:rPr>
              <w:t xml:space="preserve">            </w:t>
            </w:r>
            <w:r w:rsidRPr="00607BB3">
              <w:rPr>
                <w:rFonts w:ascii="Courier New" w:hAnsi="Courier New" w:cs="Courier New"/>
                <w:color w:val="0000FF"/>
                <w:sz w:val="18"/>
                <w:lang w:val="en-US" w:eastAsia="fi-FI"/>
              </w:rPr>
              <w:t>&lt;/</w:t>
            </w:r>
            <w:r w:rsidRPr="00607BB3">
              <w:rPr>
                <w:rFonts w:ascii="Courier New" w:hAnsi="Courier New" w:cs="Courier New"/>
                <w:color w:val="800000"/>
                <w:sz w:val="18"/>
                <w:lang w:val="en-US" w:eastAsia="fi-FI"/>
              </w:rPr>
              <w:t>qualifier</w:t>
            </w:r>
            <w:r w:rsidRPr="00607BB3">
              <w:rPr>
                <w:rFonts w:ascii="Courier New" w:hAnsi="Courier New" w:cs="Courier New"/>
                <w:color w:val="0000FF"/>
                <w:sz w:val="18"/>
                <w:lang w:val="en-US" w:eastAsia="fi-FI"/>
              </w:rPr>
              <w:t>&gt;</w:t>
            </w:r>
          </w:p>
          <w:p w14:paraId="7C4539A6" w14:textId="77777777" w:rsidR="00607BB3" w:rsidRPr="00607BB3" w:rsidRDefault="00607BB3" w:rsidP="00607BB3">
            <w:pPr>
              <w:autoSpaceDE w:val="0"/>
              <w:autoSpaceDN w:val="0"/>
              <w:adjustRightInd w:val="0"/>
              <w:jc w:val="left"/>
              <w:rPr>
                <w:rFonts w:ascii="Courier New" w:hAnsi="Courier New" w:cs="Courier New"/>
                <w:color w:val="0000FF"/>
                <w:sz w:val="18"/>
                <w:lang w:val="en-US" w:eastAsia="fi-FI"/>
              </w:rPr>
            </w:pPr>
            <w:r w:rsidRPr="00607BB3">
              <w:rPr>
                <w:rFonts w:ascii="Courier New" w:hAnsi="Courier New" w:cs="Courier New"/>
                <w:color w:val="000000"/>
                <w:sz w:val="18"/>
                <w:lang w:val="en-US" w:eastAsia="fi-FI"/>
              </w:rPr>
              <w:t xml:space="preserve">        </w:t>
            </w:r>
            <w:r w:rsidRPr="00607BB3">
              <w:rPr>
                <w:rFonts w:ascii="Courier New" w:hAnsi="Courier New" w:cs="Courier New"/>
                <w:color w:val="0000FF"/>
                <w:sz w:val="18"/>
                <w:lang w:val="en-US" w:eastAsia="fi-FI"/>
              </w:rPr>
              <w:t>&lt;/</w:t>
            </w:r>
            <w:r w:rsidRPr="00607BB3">
              <w:rPr>
                <w:rFonts w:ascii="Courier New" w:hAnsi="Courier New" w:cs="Courier New"/>
                <w:color w:val="800000"/>
                <w:sz w:val="18"/>
                <w:lang w:val="en-US" w:eastAsia="fi-FI"/>
              </w:rPr>
              <w:t>value</w:t>
            </w:r>
            <w:r w:rsidRPr="00607BB3">
              <w:rPr>
                <w:rFonts w:ascii="Courier New" w:hAnsi="Courier New" w:cs="Courier New"/>
                <w:color w:val="0000FF"/>
                <w:sz w:val="18"/>
                <w:lang w:val="en-US" w:eastAsia="fi-FI"/>
              </w:rPr>
              <w:t>&gt;</w:t>
            </w:r>
          </w:p>
          <w:p w14:paraId="06C19835" w14:textId="77777777" w:rsidR="00607BB3" w:rsidRPr="00607BB3" w:rsidRDefault="00607BB3" w:rsidP="00607BB3">
            <w:pPr>
              <w:autoSpaceDE w:val="0"/>
              <w:autoSpaceDN w:val="0"/>
              <w:adjustRightInd w:val="0"/>
              <w:jc w:val="left"/>
              <w:rPr>
                <w:rFonts w:ascii="Courier New" w:hAnsi="Courier New" w:cs="Courier New"/>
                <w:color w:val="0000FF"/>
                <w:sz w:val="18"/>
                <w:lang w:val="en-US" w:eastAsia="fi-FI"/>
              </w:rPr>
            </w:pPr>
            <w:r w:rsidRPr="00607BB3">
              <w:rPr>
                <w:rFonts w:ascii="Courier New" w:hAnsi="Courier New" w:cs="Courier New"/>
                <w:color w:val="000000"/>
                <w:sz w:val="18"/>
                <w:lang w:val="en-US" w:eastAsia="fi-FI"/>
              </w:rPr>
              <w:t xml:space="preserve">    </w:t>
            </w:r>
            <w:r w:rsidRPr="00607BB3">
              <w:rPr>
                <w:rFonts w:ascii="Courier New" w:hAnsi="Courier New" w:cs="Courier New"/>
                <w:color w:val="0000FF"/>
                <w:sz w:val="18"/>
                <w:lang w:val="en-US" w:eastAsia="fi-FI"/>
              </w:rPr>
              <w:t>&lt;/</w:t>
            </w:r>
            <w:r w:rsidRPr="00607BB3">
              <w:rPr>
                <w:rFonts w:ascii="Courier New" w:hAnsi="Courier New" w:cs="Courier New"/>
                <w:color w:val="800000"/>
                <w:sz w:val="18"/>
                <w:lang w:val="en-US" w:eastAsia="fi-FI"/>
              </w:rPr>
              <w:t>observation</w:t>
            </w:r>
            <w:r w:rsidRPr="00607BB3">
              <w:rPr>
                <w:rFonts w:ascii="Courier New" w:hAnsi="Courier New" w:cs="Courier New"/>
                <w:color w:val="0000FF"/>
                <w:sz w:val="18"/>
                <w:lang w:val="en-US" w:eastAsia="fi-FI"/>
              </w:rPr>
              <w:t>&gt;</w:t>
            </w:r>
          </w:p>
          <w:p w14:paraId="4BF8E951" w14:textId="77777777" w:rsidR="003F6A08" w:rsidRPr="003F6A08" w:rsidRDefault="00607BB3" w:rsidP="00607BB3">
            <w:pPr>
              <w:autoSpaceDE w:val="0"/>
              <w:autoSpaceDN w:val="0"/>
              <w:adjustRightInd w:val="0"/>
              <w:jc w:val="left"/>
              <w:rPr>
                <w:rFonts w:ascii="Courier New" w:hAnsi="Courier New" w:cs="Courier New"/>
                <w:sz w:val="18"/>
                <w:szCs w:val="18"/>
              </w:rPr>
            </w:pPr>
            <w:r w:rsidRPr="00607BB3">
              <w:rPr>
                <w:rFonts w:ascii="Courier New" w:hAnsi="Courier New" w:cs="Courier New"/>
                <w:color w:val="0000FF"/>
                <w:sz w:val="18"/>
                <w:lang w:val="en-US" w:eastAsia="fi-FI"/>
              </w:rPr>
              <w:t>&lt;/</w:t>
            </w:r>
            <w:r w:rsidRPr="00607BB3">
              <w:rPr>
                <w:rFonts w:ascii="Courier New" w:hAnsi="Courier New" w:cs="Courier New"/>
                <w:color w:val="800000"/>
                <w:sz w:val="18"/>
                <w:lang w:val="en-US" w:eastAsia="fi-FI"/>
              </w:rPr>
              <w:t>entryRelationship</w:t>
            </w:r>
            <w:r w:rsidRPr="00607BB3">
              <w:rPr>
                <w:rFonts w:ascii="Courier New" w:hAnsi="Courier New" w:cs="Courier New"/>
                <w:color w:val="0000FF"/>
                <w:sz w:val="18"/>
                <w:lang w:val="en-US" w:eastAsia="fi-FI"/>
              </w:rPr>
              <w:t>&gt;</w:t>
            </w:r>
          </w:p>
        </w:tc>
      </w:tr>
    </w:tbl>
    <w:p w14:paraId="6BEA6854" w14:textId="77777777" w:rsidR="003F6A08" w:rsidRPr="003F6A08" w:rsidRDefault="003F6A08" w:rsidP="008E33EF">
      <w:pPr>
        <w:pStyle w:val="Otsikko3"/>
        <w:rPr>
          <w:lang w:val="en-US"/>
        </w:rPr>
      </w:pPr>
      <w:bookmarkStart w:id="741" w:name="_Toc377399117"/>
      <w:bookmarkStart w:id="742" w:name="_Toc436732558"/>
      <w:r w:rsidRPr="003F6A08">
        <w:rPr>
          <w:lang w:val="en-US"/>
        </w:rPr>
        <w:t>Proteesin lisätietoa</w:t>
      </w:r>
      <w:bookmarkEnd w:id="741"/>
      <w:bookmarkEnd w:id="742"/>
    </w:p>
    <w:p w14:paraId="1AB14552" w14:textId="77777777" w:rsidR="003F6A08" w:rsidRPr="003F6A08" w:rsidRDefault="003F6A08" w:rsidP="003F6A08">
      <w:r w:rsidRPr="003F6A08">
        <w:t xml:space="preserve">Proteesin lisätiedot annetaan </w:t>
      </w:r>
      <w:r w:rsidR="009468AF">
        <w:t>omassa observation:ssa value:ssa tekstinä (ST-tietotyyppi)</w:t>
      </w:r>
      <w:r w:rsidRPr="003F6A08">
        <w:t>.</w:t>
      </w:r>
    </w:p>
    <w:p w14:paraId="1DBD165C"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4C16E33E"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7A0F8A68"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entryRelationship</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typeCode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COMP</w:t>
            </w:r>
            <w:r w:rsidRPr="003F6A08">
              <w:rPr>
                <w:rFonts w:ascii="Courier New" w:hAnsi="Courier New" w:cs="Courier New"/>
                <w:color w:val="0000FF"/>
                <w:sz w:val="18"/>
                <w:lang w:val="en-US" w:eastAsia="fi-FI"/>
              </w:rPr>
              <w:t>"&gt;</w:t>
            </w:r>
          </w:p>
          <w:p w14:paraId="413DA075"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474747"/>
                <w:sz w:val="18"/>
                <w:lang w:val="en-US" w:eastAsia="fi-FI"/>
              </w:rPr>
              <w:t xml:space="preserve"> Proteesin lisätietoa  </w:t>
            </w:r>
            <w:r w:rsidRPr="003F6A08">
              <w:rPr>
                <w:rFonts w:ascii="Courier New" w:hAnsi="Courier New" w:cs="Courier New"/>
                <w:color w:val="0000FF"/>
                <w:sz w:val="18"/>
                <w:lang w:val="en-US" w:eastAsia="fi-FI"/>
              </w:rPr>
              <w:t>--&gt;</w:t>
            </w:r>
          </w:p>
          <w:p w14:paraId="744178E6"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classCode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COND</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moodCode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EVN</w:t>
            </w:r>
            <w:r w:rsidRPr="003F6A08">
              <w:rPr>
                <w:rFonts w:ascii="Courier New" w:hAnsi="Courier New" w:cs="Courier New"/>
                <w:color w:val="0000FF"/>
                <w:sz w:val="18"/>
                <w:lang w:val="en-US" w:eastAsia="fi-FI"/>
              </w:rPr>
              <w:t>"&gt;</w:t>
            </w:r>
          </w:p>
          <w:p w14:paraId="0EC80BF0" w14:textId="77777777" w:rsidR="003F6A08" w:rsidRPr="00607BB3" w:rsidRDefault="003F6A08" w:rsidP="003F6A08">
            <w:pPr>
              <w:autoSpaceDE w:val="0"/>
              <w:autoSpaceDN w:val="0"/>
              <w:adjustRightInd w:val="0"/>
              <w:ind w:left="1136" w:hanging="1136"/>
              <w:jc w:val="left"/>
              <w:rPr>
                <w:rFonts w:ascii="Courier New" w:hAnsi="Courier New" w:cs="Courier New"/>
                <w:color w:val="0000FF"/>
                <w:sz w:val="18"/>
                <w:lang w:eastAsia="fi-FI"/>
              </w:rPr>
            </w:pPr>
            <w:r w:rsidRPr="00E0763A">
              <w:rPr>
                <w:rFonts w:ascii="Courier New" w:hAnsi="Courier New" w:cs="Courier New"/>
                <w:color w:val="000000"/>
                <w:sz w:val="18"/>
                <w:lang w:val="en-US" w:eastAsia="fi-FI"/>
              </w:rPr>
              <w:t xml:space="preserve">        </w:t>
            </w:r>
            <w:r w:rsidRPr="00607BB3">
              <w:rPr>
                <w:rFonts w:ascii="Courier New" w:hAnsi="Courier New" w:cs="Courier New"/>
                <w:color w:val="0000FF"/>
                <w:sz w:val="18"/>
                <w:lang w:eastAsia="fi-FI"/>
              </w:rPr>
              <w:t>&lt;</w:t>
            </w:r>
            <w:r w:rsidRPr="00607BB3">
              <w:rPr>
                <w:rFonts w:ascii="Courier New" w:hAnsi="Courier New" w:cs="Courier New"/>
                <w:color w:val="800000"/>
                <w:sz w:val="18"/>
                <w:lang w:eastAsia="fi-FI"/>
              </w:rPr>
              <w:t>code</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code</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16</w:t>
            </w:r>
            <w:r w:rsidRPr="00607BB3">
              <w:rPr>
                <w:rFonts w:ascii="Courier New" w:hAnsi="Courier New" w:cs="Courier New"/>
                <w:color w:val="0000FF"/>
                <w:sz w:val="18"/>
                <w:lang w:eastAsia="fi-FI"/>
              </w:rPr>
              <w:t>"</w:t>
            </w:r>
            <w:r w:rsidRPr="00607BB3">
              <w:rPr>
                <w:rFonts w:ascii="Courier New" w:hAnsi="Courier New" w:cs="Courier New"/>
                <w:i/>
                <w:iCs/>
                <w:color w:val="008080"/>
                <w:sz w:val="18"/>
                <w:lang w:eastAsia="fi-FI"/>
              </w:rPr>
              <w:t xml:space="preserve"> </w:t>
            </w:r>
            <w:r w:rsidRPr="00607BB3">
              <w:rPr>
                <w:rFonts w:ascii="Courier New" w:hAnsi="Courier New" w:cs="Courier New"/>
                <w:color w:val="FF0000"/>
                <w:sz w:val="18"/>
                <w:lang w:eastAsia="fi-FI"/>
              </w:rPr>
              <w:t>codeSystem</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1.2.246.537.6.12.2002.902.2013</w:t>
            </w:r>
            <w:r w:rsidRPr="00607BB3">
              <w:rPr>
                <w:rFonts w:ascii="Courier New" w:hAnsi="Courier New" w:cs="Courier New"/>
                <w:color w:val="0000FF"/>
                <w:sz w:val="18"/>
                <w:lang w:eastAsia="fi-FI"/>
              </w:rPr>
              <w:t>"</w:t>
            </w:r>
            <w:r w:rsidRPr="00607BB3">
              <w:rPr>
                <w:rFonts w:ascii="Courier New" w:hAnsi="Courier New" w:cs="Courier New"/>
                <w:i/>
                <w:iCs/>
                <w:color w:val="008080"/>
                <w:sz w:val="18"/>
                <w:lang w:eastAsia="fi-FI"/>
              </w:rPr>
              <w:t xml:space="preserve"> </w:t>
            </w:r>
            <w:r w:rsidR="00607BB3" w:rsidRPr="00607BB3">
              <w:rPr>
                <w:rFonts w:ascii="Courier New" w:hAnsi="Courier New" w:cs="Courier New"/>
                <w:color w:val="FF0000"/>
                <w:sz w:val="18"/>
                <w:lang w:eastAsia="fi-FI"/>
              </w:rPr>
              <w:t>codeSystemN</w:t>
            </w:r>
            <w:r w:rsidR="00607BB3" w:rsidRPr="00607BB3">
              <w:rPr>
                <w:rFonts w:ascii="Courier New" w:hAnsi="Courier New" w:cs="Courier New"/>
                <w:color w:val="FF0000"/>
                <w:sz w:val="18"/>
                <w:lang w:eastAsia="fi-FI"/>
              </w:rPr>
              <w:t>a</w:t>
            </w:r>
            <w:r w:rsidR="00607BB3" w:rsidRPr="00607BB3">
              <w:rPr>
                <w:rFonts w:ascii="Courier New" w:hAnsi="Courier New" w:cs="Courier New"/>
                <w:color w:val="FF0000"/>
                <w:sz w:val="18"/>
                <w:lang w:eastAsia="fi-FI"/>
              </w:rPr>
              <w:t>me</w:t>
            </w:r>
            <w:r w:rsidR="00607BB3" w:rsidRPr="00607BB3">
              <w:rPr>
                <w:rFonts w:ascii="Courier New" w:hAnsi="Courier New" w:cs="Courier New"/>
                <w:color w:val="0000FF"/>
                <w:sz w:val="18"/>
                <w:lang w:eastAsia="fi-FI"/>
              </w:rPr>
              <w:t>="</w:t>
            </w:r>
            <w:r w:rsidR="00607BB3" w:rsidRPr="00607BB3">
              <w:rPr>
                <w:rFonts w:ascii="Courier New" w:hAnsi="Courier New" w:cs="Courier New"/>
                <w:color w:val="000000"/>
                <w:sz w:val="18"/>
                <w:lang w:eastAsia="fi-FI"/>
              </w:rPr>
              <w:t>THL/Tietosisältö - STH02 Suuremmat kuin yhden hampaan proteettiset rake</w:t>
            </w:r>
            <w:r w:rsidR="00607BB3" w:rsidRPr="00607BB3">
              <w:rPr>
                <w:rFonts w:ascii="Courier New" w:hAnsi="Courier New" w:cs="Courier New"/>
                <w:color w:val="000000"/>
                <w:sz w:val="18"/>
                <w:lang w:eastAsia="fi-FI"/>
              </w:rPr>
              <w:t>n</w:t>
            </w:r>
            <w:r w:rsidR="00607BB3" w:rsidRPr="00607BB3">
              <w:rPr>
                <w:rFonts w:ascii="Courier New" w:hAnsi="Courier New" w:cs="Courier New"/>
                <w:color w:val="000000"/>
                <w:sz w:val="18"/>
                <w:lang w:eastAsia="fi-FI"/>
              </w:rPr>
              <w:t>teet 2013</w:t>
            </w:r>
            <w:r w:rsidR="00607BB3" w:rsidRPr="00607BB3">
              <w:rPr>
                <w:rFonts w:ascii="Courier New" w:hAnsi="Courier New" w:cs="Courier New"/>
                <w:color w:val="0000FF"/>
                <w:sz w:val="18"/>
                <w:lang w:eastAsia="fi-FI"/>
              </w:rPr>
              <w:t>"</w:t>
            </w:r>
            <w:r w:rsidR="00607BB3">
              <w:rPr>
                <w:rFonts w:ascii="Courier New" w:hAnsi="Courier New" w:cs="Courier New"/>
                <w:color w:val="0000FF"/>
                <w:sz w:val="18"/>
                <w:lang w:eastAsia="fi-FI"/>
              </w:rPr>
              <w:t xml:space="preserve"> </w:t>
            </w:r>
            <w:r w:rsidRPr="00607BB3">
              <w:rPr>
                <w:rFonts w:ascii="Courier New" w:hAnsi="Courier New" w:cs="Courier New"/>
                <w:color w:val="FF0000"/>
                <w:sz w:val="18"/>
                <w:lang w:eastAsia="fi-FI"/>
              </w:rPr>
              <w:t>displayName</w:t>
            </w:r>
            <w:r w:rsidRPr="00607BB3">
              <w:rPr>
                <w:rFonts w:ascii="Courier New" w:hAnsi="Courier New" w:cs="Courier New"/>
                <w:color w:val="0000FF"/>
                <w:sz w:val="18"/>
                <w:lang w:eastAsia="fi-FI"/>
              </w:rPr>
              <w:t>="</w:t>
            </w:r>
            <w:r w:rsidRPr="00607BB3">
              <w:rPr>
                <w:rFonts w:ascii="Courier New" w:hAnsi="Courier New" w:cs="Courier New"/>
                <w:color w:val="000000"/>
                <w:sz w:val="18"/>
                <w:lang w:eastAsia="fi-FI"/>
              </w:rPr>
              <w:t>Proteesin lisätietoa</w:t>
            </w:r>
            <w:r w:rsidRPr="00607BB3">
              <w:rPr>
                <w:rFonts w:ascii="Courier New" w:hAnsi="Courier New" w:cs="Courier New"/>
                <w:color w:val="0000FF"/>
                <w:sz w:val="18"/>
                <w:lang w:eastAsia="fi-FI"/>
              </w:rPr>
              <w:t>"/&gt;</w:t>
            </w:r>
          </w:p>
          <w:p w14:paraId="2B7EBDBF" w14:textId="77777777" w:rsidR="003F6A08" w:rsidRPr="005C7763" w:rsidRDefault="003F6A08" w:rsidP="003F6A08">
            <w:pPr>
              <w:autoSpaceDE w:val="0"/>
              <w:autoSpaceDN w:val="0"/>
              <w:adjustRightInd w:val="0"/>
              <w:jc w:val="left"/>
              <w:rPr>
                <w:rFonts w:ascii="Courier New" w:hAnsi="Courier New" w:cs="Courier New"/>
                <w:color w:val="0000FF"/>
                <w:sz w:val="18"/>
                <w:lang w:val="en-US" w:eastAsia="fi-FI"/>
              </w:rPr>
            </w:pPr>
            <w:r w:rsidRPr="00607BB3">
              <w:rPr>
                <w:rFonts w:ascii="Courier New" w:hAnsi="Courier New" w:cs="Courier New"/>
                <w:color w:val="000000"/>
                <w:sz w:val="18"/>
                <w:lang w:eastAsia="fi-FI"/>
              </w:rPr>
              <w:t xml:space="preserve">        </w:t>
            </w:r>
            <w:r w:rsidRPr="005C7763">
              <w:rPr>
                <w:rFonts w:ascii="Courier New" w:hAnsi="Courier New" w:cs="Courier New"/>
                <w:color w:val="0000FF"/>
                <w:sz w:val="18"/>
                <w:lang w:val="en-US" w:eastAsia="fi-FI"/>
              </w:rPr>
              <w:t>&lt;</w:t>
            </w:r>
            <w:r w:rsidRPr="005C7763">
              <w:rPr>
                <w:rFonts w:ascii="Courier New" w:hAnsi="Courier New" w:cs="Courier New"/>
                <w:color w:val="800000"/>
                <w:sz w:val="18"/>
                <w:lang w:val="en-US" w:eastAsia="fi-FI"/>
              </w:rPr>
              <w:t>text</w:t>
            </w:r>
            <w:r w:rsidRPr="005C7763">
              <w:rPr>
                <w:rFonts w:ascii="Courier New" w:hAnsi="Courier New" w:cs="Courier New"/>
                <w:color w:val="0000FF"/>
                <w:sz w:val="18"/>
                <w:lang w:val="en-US" w:eastAsia="fi-FI"/>
              </w:rPr>
              <w:t>&gt;</w:t>
            </w:r>
          </w:p>
          <w:p w14:paraId="38420DC5" w14:textId="77777777" w:rsidR="003F6A08" w:rsidRPr="005C7763" w:rsidRDefault="003F6A08" w:rsidP="003F6A08">
            <w:pPr>
              <w:autoSpaceDE w:val="0"/>
              <w:autoSpaceDN w:val="0"/>
              <w:adjustRightInd w:val="0"/>
              <w:jc w:val="left"/>
              <w:rPr>
                <w:rFonts w:ascii="Courier New" w:hAnsi="Courier New" w:cs="Courier New"/>
                <w:color w:val="0000FF"/>
                <w:sz w:val="18"/>
                <w:lang w:val="en-US" w:eastAsia="fi-FI"/>
              </w:rPr>
            </w:pPr>
            <w:r w:rsidRPr="005C7763">
              <w:rPr>
                <w:rFonts w:ascii="Courier New" w:hAnsi="Courier New" w:cs="Courier New"/>
                <w:color w:val="000000"/>
                <w:sz w:val="18"/>
                <w:lang w:val="en-US" w:eastAsia="fi-FI"/>
              </w:rPr>
              <w:t xml:space="preserve">           </w:t>
            </w:r>
            <w:r w:rsidRPr="005C7763">
              <w:rPr>
                <w:rFonts w:ascii="Courier New" w:hAnsi="Courier New" w:cs="Courier New"/>
                <w:color w:val="0000FF"/>
                <w:sz w:val="18"/>
                <w:lang w:val="en-US" w:eastAsia="fi-FI"/>
              </w:rPr>
              <w:t>&lt;</w:t>
            </w:r>
            <w:r w:rsidRPr="005C7763">
              <w:rPr>
                <w:rFonts w:ascii="Courier New" w:hAnsi="Courier New" w:cs="Courier New"/>
                <w:color w:val="800000"/>
                <w:sz w:val="18"/>
                <w:lang w:val="en-US" w:eastAsia="fi-FI"/>
              </w:rPr>
              <w:t>reference</w:t>
            </w:r>
            <w:r w:rsidRPr="005C7763">
              <w:rPr>
                <w:rFonts w:ascii="Courier New" w:hAnsi="Courier New" w:cs="Courier New"/>
                <w:i/>
                <w:iCs/>
                <w:color w:val="008080"/>
                <w:sz w:val="18"/>
                <w:lang w:val="en-US" w:eastAsia="fi-FI"/>
              </w:rPr>
              <w:t xml:space="preserve"> </w:t>
            </w:r>
            <w:r w:rsidRPr="005C7763">
              <w:rPr>
                <w:rFonts w:ascii="Courier New" w:hAnsi="Courier New" w:cs="Courier New"/>
                <w:color w:val="FF0000"/>
                <w:sz w:val="18"/>
                <w:lang w:val="en-US" w:eastAsia="fi-FI"/>
              </w:rPr>
              <w:t>value</w:t>
            </w:r>
            <w:r w:rsidRPr="005C7763">
              <w:rPr>
                <w:rFonts w:ascii="Courier New" w:hAnsi="Courier New" w:cs="Courier New"/>
                <w:color w:val="0000FF"/>
                <w:sz w:val="18"/>
                <w:lang w:val="en-US" w:eastAsia="fi-FI"/>
              </w:rPr>
              <w:t>="</w:t>
            </w:r>
            <w:r w:rsidRPr="005C7763">
              <w:rPr>
                <w:rFonts w:ascii="Courier New" w:hAnsi="Courier New" w:cs="Courier New"/>
                <w:color w:val="000000"/>
                <w:sz w:val="18"/>
                <w:lang w:val="en-US" w:eastAsia="fi-FI"/>
              </w:rPr>
              <w:t>#OID1.2.246.10.1234567.14.2013.123.2.10.1.4</w:t>
            </w:r>
            <w:r w:rsidRPr="005C7763">
              <w:rPr>
                <w:rFonts w:ascii="Courier New" w:hAnsi="Courier New" w:cs="Courier New"/>
                <w:color w:val="0000FF"/>
                <w:sz w:val="18"/>
                <w:lang w:val="en-US" w:eastAsia="fi-FI"/>
              </w:rPr>
              <w:t>"/&gt;</w:t>
            </w:r>
          </w:p>
          <w:p w14:paraId="5917200C" w14:textId="77777777" w:rsidR="003F6A08" w:rsidRPr="005C7763" w:rsidRDefault="003F6A08" w:rsidP="003F6A08">
            <w:pPr>
              <w:autoSpaceDE w:val="0"/>
              <w:autoSpaceDN w:val="0"/>
              <w:adjustRightInd w:val="0"/>
              <w:jc w:val="left"/>
              <w:rPr>
                <w:rFonts w:ascii="Courier New" w:hAnsi="Courier New" w:cs="Courier New"/>
                <w:color w:val="0000FF"/>
                <w:sz w:val="18"/>
                <w:lang w:val="en-US" w:eastAsia="fi-FI"/>
              </w:rPr>
            </w:pPr>
            <w:r w:rsidRPr="005C7763">
              <w:rPr>
                <w:rFonts w:ascii="Courier New" w:hAnsi="Courier New" w:cs="Courier New"/>
                <w:color w:val="000000"/>
                <w:sz w:val="18"/>
                <w:lang w:val="en-US" w:eastAsia="fi-FI"/>
              </w:rPr>
              <w:t xml:space="preserve">        </w:t>
            </w:r>
            <w:r w:rsidRPr="005C7763">
              <w:rPr>
                <w:rFonts w:ascii="Courier New" w:hAnsi="Courier New" w:cs="Courier New"/>
                <w:color w:val="0000FF"/>
                <w:sz w:val="18"/>
                <w:lang w:val="en-US" w:eastAsia="fi-FI"/>
              </w:rPr>
              <w:t>&lt;/</w:t>
            </w:r>
            <w:r w:rsidRPr="005C7763">
              <w:rPr>
                <w:rFonts w:ascii="Courier New" w:hAnsi="Courier New" w:cs="Courier New"/>
                <w:color w:val="800000"/>
                <w:sz w:val="18"/>
                <w:lang w:val="en-US" w:eastAsia="fi-FI"/>
              </w:rPr>
              <w:t>text</w:t>
            </w:r>
            <w:r w:rsidRPr="005C7763">
              <w:rPr>
                <w:rFonts w:ascii="Courier New" w:hAnsi="Courier New" w:cs="Courier New"/>
                <w:color w:val="0000FF"/>
                <w:sz w:val="18"/>
                <w:lang w:val="en-US" w:eastAsia="fi-FI"/>
              </w:rPr>
              <w:t>&gt;</w:t>
            </w:r>
          </w:p>
          <w:p w14:paraId="67355243" w14:textId="77777777" w:rsidR="009468AF" w:rsidRPr="009468AF" w:rsidRDefault="00C34C25" w:rsidP="009468AF">
            <w:pPr>
              <w:autoSpaceDE w:val="0"/>
              <w:autoSpaceDN w:val="0"/>
              <w:adjustRightInd w:val="0"/>
              <w:jc w:val="left"/>
              <w:rPr>
                <w:rFonts w:ascii="Courier New" w:hAnsi="Courier New" w:cs="Courier New"/>
                <w:color w:val="0000FF"/>
                <w:sz w:val="18"/>
                <w:szCs w:val="18"/>
                <w:lang w:eastAsia="fi-FI"/>
              </w:rPr>
            </w:pPr>
            <w:r w:rsidRPr="005C7763">
              <w:rPr>
                <w:rFonts w:ascii="Courier New" w:hAnsi="Courier New" w:cs="Courier New"/>
                <w:color w:val="000000"/>
                <w:sz w:val="18"/>
                <w:szCs w:val="18"/>
                <w:lang w:val="en-US" w:eastAsia="fi-FI"/>
              </w:rPr>
              <w:t xml:space="preserve">        </w:t>
            </w:r>
            <w:r w:rsidR="009468AF" w:rsidRPr="009468AF">
              <w:rPr>
                <w:rFonts w:ascii="Courier New" w:hAnsi="Courier New" w:cs="Courier New"/>
                <w:color w:val="0000FF"/>
                <w:sz w:val="18"/>
                <w:szCs w:val="18"/>
                <w:lang w:eastAsia="fi-FI"/>
              </w:rPr>
              <w:t>&lt;</w:t>
            </w:r>
            <w:r w:rsidR="009468AF" w:rsidRPr="009468AF">
              <w:rPr>
                <w:rFonts w:ascii="Courier New" w:hAnsi="Courier New" w:cs="Courier New"/>
                <w:color w:val="800000"/>
                <w:sz w:val="18"/>
                <w:szCs w:val="18"/>
                <w:lang w:eastAsia="fi-FI"/>
              </w:rPr>
              <w:t>value</w:t>
            </w:r>
            <w:r w:rsidR="009468AF" w:rsidRPr="009468AF">
              <w:rPr>
                <w:rFonts w:ascii="Courier New" w:hAnsi="Courier New" w:cs="Courier New"/>
                <w:i/>
                <w:iCs/>
                <w:color w:val="008080"/>
                <w:sz w:val="18"/>
                <w:szCs w:val="18"/>
                <w:lang w:eastAsia="fi-FI"/>
              </w:rPr>
              <w:t xml:space="preserve"> </w:t>
            </w:r>
            <w:r w:rsidR="009468AF" w:rsidRPr="009468AF">
              <w:rPr>
                <w:rFonts w:ascii="Courier New" w:hAnsi="Courier New" w:cs="Courier New"/>
                <w:color w:val="FF0000"/>
                <w:sz w:val="18"/>
                <w:szCs w:val="18"/>
                <w:lang w:eastAsia="fi-FI"/>
              </w:rPr>
              <w:t>xsi:type</w:t>
            </w:r>
            <w:r w:rsidR="009468AF" w:rsidRPr="009468AF">
              <w:rPr>
                <w:rFonts w:ascii="Courier New" w:hAnsi="Courier New" w:cs="Courier New"/>
                <w:color w:val="0000FF"/>
                <w:sz w:val="18"/>
                <w:szCs w:val="18"/>
                <w:lang w:eastAsia="fi-FI"/>
              </w:rPr>
              <w:t>="</w:t>
            </w:r>
            <w:r w:rsidR="009468AF" w:rsidRPr="009468AF">
              <w:rPr>
                <w:rFonts w:ascii="Courier New" w:hAnsi="Courier New" w:cs="Courier New"/>
                <w:color w:val="000000"/>
                <w:sz w:val="18"/>
                <w:szCs w:val="18"/>
                <w:lang w:eastAsia="fi-FI"/>
              </w:rPr>
              <w:t>ST</w:t>
            </w:r>
            <w:r w:rsidR="009468AF" w:rsidRPr="009468AF">
              <w:rPr>
                <w:rFonts w:ascii="Courier New" w:hAnsi="Courier New" w:cs="Courier New"/>
                <w:color w:val="0000FF"/>
                <w:sz w:val="18"/>
                <w:szCs w:val="18"/>
                <w:lang w:eastAsia="fi-FI"/>
              </w:rPr>
              <w:t>"&gt;</w:t>
            </w:r>
            <w:r w:rsidR="009468AF" w:rsidRPr="009468AF">
              <w:rPr>
                <w:rFonts w:ascii="Courier New" w:hAnsi="Courier New" w:cs="Courier New"/>
                <w:color w:val="000000"/>
                <w:sz w:val="18"/>
                <w:szCs w:val="18"/>
                <w:lang w:eastAsia="fi-FI"/>
              </w:rPr>
              <w:t>Proteesin lisätietoa tähän</w:t>
            </w:r>
            <w:r w:rsidR="009468AF" w:rsidRPr="009468AF">
              <w:rPr>
                <w:rFonts w:ascii="Courier New" w:hAnsi="Courier New" w:cs="Courier New"/>
                <w:color w:val="0000FF"/>
                <w:sz w:val="18"/>
                <w:szCs w:val="18"/>
                <w:lang w:eastAsia="fi-FI"/>
              </w:rPr>
              <w:t>&lt;/</w:t>
            </w:r>
            <w:r w:rsidR="009468AF" w:rsidRPr="009468AF">
              <w:rPr>
                <w:rFonts w:ascii="Courier New" w:hAnsi="Courier New" w:cs="Courier New"/>
                <w:color w:val="800000"/>
                <w:sz w:val="18"/>
                <w:szCs w:val="18"/>
                <w:lang w:eastAsia="fi-FI"/>
              </w:rPr>
              <w:t>value</w:t>
            </w:r>
            <w:r w:rsidR="009468AF" w:rsidRPr="009468AF">
              <w:rPr>
                <w:rFonts w:ascii="Courier New" w:hAnsi="Courier New" w:cs="Courier New"/>
                <w:color w:val="0000FF"/>
                <w:sz w:val="18"/>
                <w:szCs w:val="18"/>
                <w:lang w:eastAsia="fi-FI"/>
              </w:rPr>
              <w:t>&gt;</w:t>
            </w:r>
          </w:p>
          <w:p w14:paraId="03A1AF62"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9468AF">
              <w:rPr>
                <w:rFonts w:ascii="Courier New" w:hAnsi="Courier New" w:cs="Courier New"/>
                <w:color w:val="000000"/>
                <w:sz w:val="18"/>
                <w:lang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color w:val="0000FF"/>
                <w:sz w:val="18"/>
                <w:lang w:val="en-US" w:eastAsia="fi-FI"/>
              </w:rPr>
              <w:t>&gt;</w:t>
            </w:r>
          </w:p>
          <w:p w14:paraId="6CD1EA50" w14:textId="77777777" w:rsidR="003F6A08" w:rsidRPr="003F6A08" w:rsidRDefault="003F6A08" w:rsidP="003F6A08">
            <w:pPr>
              <w:autoSpaceDE w:val="0"/>
              <w:autoSpaceDN w:val="0"/>
              <w:adjustRightInd w:val="0"/>
              <w:jc w:val="left"/>
              <w:rPr>
                <w:rFonts w:ascii="Courier New" w:hAnsi="Courier New" w:cs="Courier New"/>
                <w:sz w:val="18"/>
                <w:szCs w:val="18"/>
                <w:lang w:val="en-US"/>
              </w:rPr>
            </w:pP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entryRelationship</w:t>
            </w:r>
            <w:r w:rsidRPr="003F6A08">
              <w:rPr>
                <w:rFonts w:ascii="Courier New" w:hAnsi="Courier New" w:cs="Courier New"/>
                <w:color w:val="0000FF"/>
                <w:sz w:val="18"/>
                <w:lang w:val="en-US" w:eastAsia="fi-FI"/>
              </w:rPr>
              <w:t>&gt;</w:t>
            </w:r>
          </w:p>
        </w:tc>
      </w:tr>
    </w:tbl>
    <w:p w14:paraId="251895D2" w14:textId="77777777" w:rsidR="00EC0547" w:rsidRPr="003F6A08" w:rsidRDefault="00EC0547" w:rsidP="00EC0547">
      <w:pPr>
        <w:pStyle w:val="Otsikko3"/>
        <w:rPr>
          <w:lang w:val="en-US"/>
        </w:rPr>
      </w:pPr>
      <w:bookmarkStart w:id="743" w:name="_Toc436732559"/>
      <w:r w:rsidRPr="003F6A08">
        <w:rPr>
          <w:lang w:val="en-US"/>
        </w:rPr>
        <w:t xml:space="preserve">Proteesin </w:t>
      </w:r>
      <w:r>
        <w:rPr>
          <w:lang w:val="en-US"/>
        </w:rPr>
        <w:t>yksilöintitunnus</w:t>
      </w:r>
      <w:bookmarkEnd w:id="743"/>
    </w:p>
    <w:p w14:paraId="3B385A07" w14:textId="77777777" w:rsidR="00EC0547" w:rsidRDefault="00EC0547" w:rsidP="003F6A08">
      <w:r>
        <w:t>Järjestelmä antaa proteesille yksilöivän tunnuksen (II-tietotyyppi), jotta kirjauksista pystytään yks</w:t>
      </w:r>
      <w:r>
        <w:t>i</w:t>
      </w:r>
      <w:r>
        <w:t>selitteisesti tunnistamaan minkä proteesin tietoja on esimerkiksi päivitetty.</w:t>
      </w:r>
    </w:p>
    <w:p w14:paraId="7BE295FB" w14:textId="77777777" w:rsidR="00EC0547" w:rsidRPr="003F6A08" w:rsidRDefault="00EC0547" w:rsidP="00EC0547"/>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EC0547" w:rsidRPr="003F6A08" w14:paraId="17648DBA" w14:textId="77777777" w:rsidTr="0034795E">
        <w:tc>
          <w:tcPr>
            <w:tcW w:w="9779" w:type="dxa"/>
            <w:tcBorders>
              <w:top w:val="single" w:sz="4" w:space="0" w:color="000000"/>
              <w:left w:val="single" w:sz="4" w:space="0" w:color="000000"/>
              <w:bottom w:val="single" w:sz="4" w:space="0" w:color="000000"/>
              <w:right w:val="single" w:sz="4" w:space="0" w:color="000000"/>
            </w:tcBorders>
            <w:hideMark/>
          </w:tcPr>
          <w:p w14:paraId="3EA0BD6A" w14:textId="77777777" w:rsidR="00EC0547" w:rsidRPr="004E48A5" w:rsidRDefault="00EC0547" w:rsidP="00EC0547">
            <w:pPr>
              <w:autoSpaceDE w:val="0"/>
              <w:autoSpaceDN w:val="0"/>
              <w:adjustRightInd w:val="0"/>
              <w:jc w:val="left"/>
              <w:rPr>
                <w:rFonts w:ascii="Courier New" w:hAnsi="Courier New" w:cs="Courier New"/>
                <w:color w:val="0000FF"/>
                <w:sz w:val="18"/>
                <w:lang w:eastAsia="fi-FI"/>
              </w:rPr>
            </w:pP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entryRelationship</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typeCode</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COMP</w:t>
            </w:r>
            <w:r w:rsidRPr="004E48A5">
              <w:rPr>
                <w:rFonts w:ascii="Courier New" w:hAnsi="Courier New" w:cs="Courier New"/>
                <w:color w:val="0000FF"/>
                <w:sz w:val="18"/>
                <w:lang w:eastAsia="fi-FI"/>
              </w:rPr>
              <w:t>"&gt;</w:t>
            </w:r>
          </w:p>
          <w:p w14:paraId="378F4F78" w14:textId="77777777" w:rsidR="00EC0547" w:rsidRPr="004E48A5" w:rsidRDefault="00EC0547" w:rsidP="00EC0547">
            <w:pPr>
              <w:autoSpaceDE w:val="0"/>
              <w:autoSpaceDN w:val="0"/>
              <w:adjustRightInd w:val="0"/>
              <w:jc w:val="left"/>
              <w:rPr>
                <w:rFonts w:ascii="Courier New" w:hAnsi="Courier New" w:cs="Courier New"/>
                <w:color w:val="0000FF"/>
                <w:sz w:val="18"/>
                <w:lang w:eastAsia="fi-FI"/>
              </w:rPr>
            </w:pPr>
            <w:r w:rsidRPr="004E48A5">
              <w:rPr>
                <w:rFonts w:ascii="Courier New" w:hAnsi="Courier New" w:cs="Courier New"/>
                <w:color w:val="000000"/>
                <w:sz w:val="18"/>
                <w:lang w:eastAsia="fi-FI"/>
              </w:rPr>
              <w:t xml:space="preserve">    </w:t>
            </w:r>
            <w:r w:rsidRPr="004E48A5">
              <w:rPr>
                <w:rFonts w:ascii="Courier New" w:hAnsi="Courier New" w:cs="Courier New"/>
                <w:color w:val="0000FF"/>
                <w:sz w:val="18"/>
                <w:lang w:eastAsia="fi-FI"/>
              </w:rPr>
              <w:t>&lt;!--</w:t>
            </w:r>
            <w:r w:rsidRPr="004E48A5">
              <w:rPr>
                <w:rFonts w:ascii="Courier New" w:hAnsi="Courier New" w:cs="Courier New"/>
                <w:color w:val="474747"/>
                <w:sz w:val="18"/>
                <w:lang w:eastAsia="fi-FI"/>
              </w:rPr>
              <w:t xml:space="preserve"> Proteesin yksilöintitunnus  </w:t>
            </w:r>
            <w:r w:rsidRPr="004E48A5">
              <w:rPr>
                <w:rFonts w:ascii="Courier New" w:hAnsi="Courier New" w:cs="Courier New"/>
                <w:color w:val="0000FF"/>
                <w:sz w:val="18"/>
                <w:lang w:eastAsia="fi-FI"/>
              </w:rPr>
              <w:t>--&gt;</w:t>
            </w:r>
          </w:p>
          <w:p w14:paraId="0FE87EC5" w14:textId="77777777" w:rsidR="00EC0547" w:rsidRPr="00F001AC" w:rsidRDefault="00EC0547" w:rsidP="00EC0547">
            <w:pPr>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00"/>
                <w:sz w:val="18"/>
                <w:lang w:eastAsia="fi-FI"/>
              </w:rPr>
              <w:t xml:space="preserve">    </w:t>
            </w:r>
            <w:r w:rsidRPr="00F001AC">
              <w:rPr>
                <w:rFonts w:ascii="Courier New" w:hAnsi="Courier New" w:cs="Courier New"/>
                <w:color w:val="0000FF"/>
                <w:sz w:val="18"/>
                <w:lang w:val="en-US" w:eastAsia="fi-FI"/>
              </w:rPr>
              <w:t>&lt;</w:t>
            </w:r>
            <w:r w:rsidRPr="00F001AC">
              <w:rPr>
                <w:rFonts w:ascii="Courier New" w:hAnsi="Courier New" w:cs="Courier New"/>
                <w:color w:val="800000"/>
                <w:sz w:val="18"/>
                <w:lang w:val="en-US" w:eastAsia="fi-FI"/>
              </w:rPr>
              <w:t>observation</w:t>
            </w:r>
            <w:r w:rsidRPr="00F001AC">
              <w:rPr>
                <w:rFonts w:ascii="Courier New" w:hAnsi="Courier New" w:cs="Courier New"/>
                <w:i/>
                <w:iCs/>
                <w:color w:val="008080"/>
                <w:sz w:val="18"/>
                <w:lang w:val="en-US" w:eastAsia="fi-FI"/>
              </w:rPr>
              <w:t xml:space="preserve"> </w:t>
            </w:r>
            <w:r w:rsidRPr="00F001AC">
              <w:rPr>
                <w:rFonts w:ascii="Courier New" w:hAnsi="Courier New" w:cs="Courier New"/>
                <w:color w:val="FF0000"/>
                <w:sz w:val="18"/>
                <w:lang w:val="en-US" w:eastAsia="fi-FI"/>
              </w:rPr>
              <w:t>classCode</w:t>
            </w:r>
            <w:r w:rsidRPr="00F001AC">
              <w:rPr>
                <w:rFonts w:ascii="Courier New" w:hAnsi="Courier New" w:cs="Courier New"/>
                <w:color w:val="0000FF"/>
                <w:sz w:val="18"/>
                <w:lang w:val="en-US" w:eastAsia="fi-FI"/>
              </w:rPr>
              <w:t>="</w:t>
            </w:r>
            <w:r w:rsidRPr="00F001AC">
              <w:rPr>
                <w:rFonts w:ascii="Courier New" w:hAnsi="Courier New" w:cs="Courier New"/>
                <w:color w:val="000000"/>
                <w:sz w:val="18"/>
                <w:lang w:val="en-US" w:eastAsia="fi-FI"/>
              </w:rPr>
              <w:t>COND</w:t>
            </w:r>
            <w:r w:rsidRPr="00F001AC">
              <w:rPr>
                <w:rFonts w:ascii="Courier New" w:hAnsi="Courier New" w:cs="Courier New"/>
                <w:color w:val="0000FF"/>
                <w:sz w:val="18"/>
                <w:lang w:val="en-US" w:eastAsia="fi-FI"/>
              </w:rPr>
              <w:t>"</w:t>
            </w:r>
            <w:r w:rsidRPr="00F001AC">
              <w:rPr>
                <w:rFonts w:ascii="Courier New" w:hAnsi="Courier New" w:cs="Courier New"/>
                <w:i/>
                <w:iCs/>
                <w:color w:val="008080"/>
                <w:sz w:val="18"/>
                <w:lang w:val="en-US" w:eastAsia="fi-FI"/>
              </w:rPr>
              <w:t xml:space="preserve"> </w:t>
            </w:r>
            <w:r w:rsidRPr="00F001AC">
              <w:rPr>
                <w:rFonts w:ascii="Courier New" w:hAnsi="Courier New" w:cs="Courier New"/>
                <w:color w:val="FF0000"/>
                <w:sz w:val="18"/>
                <w:lang w:val="en-US" w:eastAsia="fi-FI"/>
              </w:rPr>
              <w:t>moodCode</w:t>
            </w:r>
            <w:r w:rsidRPr="00F001AC">
              <w:rPr>
                <w:rFonts w:ascii="Courier New" w:hAnsi="Courier New" w:cs="Courier New"/>
                <w:color w:val="0000FF"/>
                <w:sz w:val="18"/>
                <w:lang w:val="en-US" w:eastAsia="fi-FI"/>
              </w:rPr>
              <w:t>="</w:t>
            </w:r>
            <w:r w:rsidRPr="00F001AC">
              <w:rPr>
                <w:rFonts w:ascii="Courier New" w:hAnsi="Courier New" w:cs="Courier New"/>
                <w:color w:val="000000"/>
                <w:sz w:val="18"/>
                <w:lang w:val="en-US" w:eastAsia="fi-FI"/>
              </w:rPr>
              <w:t>EVN</w:t>
            </w:r>
            <w:r w:rsidRPr="00F001AC">
              <w:rPr>
                <w:rFonts w:ascii="Courier New" w:hAnsi="Courier New" w:cs="Courier New"/>
                <w:color w:val="0000FF"/>
                <w:sz w:val="18"/>
                <w:lang w:val="en-US" w:eastAsia="fi-FI"/>
              </w:rPr>
              <w:t>"&gt;</w:t>
            </w:r>
          </w:p>
          <w:p w14:paraId="65540CAD" w14:textId="77777777" w:rsidR="00EC0547" w:rsidRPr="00F001AC" w:rsidRDefault="00EC0547" w:rsidP="00F001AC">
            <w:pPr>
              <w:autoSpaceDE w:val="0"/>
              <w:autoSpaceDN w:val="0"/>
              <w:adjustRightInd w:val="0"/>
              <w:ind w:left="1136" w:hanging="1136"/>
              <w:jc w:val="left"/>
              <w:rPr>
                <w:rFonts w:ascii="Courier New" w:hAnsi="Courier New" w:cs="Courier New"/>
                <w:color w:val="0000FF"/>
                <w:sz w:val="18"/>
                <w:lang w:eastAsia="fi-FI"/>
              </w:rPr>
            </w:pPr>
            <w:r w:rsidRPr="00E0763A">
              <w:rPr>
                <w:rFonts w:ascii="Courier New" w:hAnsi="Courier New" w:cs="Courier New"/>
                <w:color w:val="000000"/>
                <w:sz w:val="18"/>
                <w:lang w:val="en-US" w:eastAsia="fi-FI"/>
              </w:rPr>
              <w:t xml:space="preserve">        </w:t>
            </w:r>
            <w:r w:rsidRPr="00F001AC">
              <w:rPr>
                <w:rFonts w:ascii="Courier New" w:hAnsi="Courier New" w:cs="Courier New"/>
                <w:color w:val="0000FF"/>
                <w:sz w:val="18"/>
                <w:lang w:eastAsia="fi-FI"/>
              </w:rPr>
              <w:t>&lt;</w:t>
            </w:r>
            <w:r w:rsidRPr="00F001AC">
              <w:rPr>
                <w:rFonts w:ascii="Courier New" w:hAnsi="Courier New" w:cs="Courier New"/>
                <w:color w:val="800000"/>
                <w:sz w:val="18"/>
                <w:lang w:eastAsia="fi-FI"/>
              </w:rPr>
              <w:t>code</w:t>
            </w:r>
            <w:r w:rsidRPr="00F001AC">
              <w:rPr>
                <w:rFonts w:ascii="Courier New" w:hAnsi="Courier New" w:cs="Courier New"/>
                <w:i/>
                <w:iCs/>
                <w:color w:val="008080"/>
                <w:sz w:val="18"/>
                <w:lang w:eastAsia="fi-FI"/>
              </w:rPr>
              <w:t xml:space="preserve"> </w:t>
            </w:r>
            <w:r w:rsidRPr="00F001AC">
              <w:rPr>
                <w:rFonts w:ascii="Courier New" w:hAnsi="Courier New" w:cs="Courier New"/>
                <w:color w:val="FF0000"/>
                <w:sz w:val="18"/>
                <w:lang w:eastAsia="fi-FI"/>
              </w:rPr>
              <w:t>code</w:t>
            </w:r>
            <w:r w:rsidRPr="00F001AC">
              <w:rPr>
                <w:rFonts w:ascii="Courier New" w:hAnsi="Courier New" w:cs="Courier New"/>
                <w:color w:val="0000FF"/>
                <w:sz w:val="18"/>
                <w:lang w:eastAsia="fi-FI"/>
              </w:rPr>
              <w:t>="</w:t>
            </w:r>
            <w:r w:rsidRPr="00F001AC">
              <w:rPr>
                <w:rFonts w:ascii="Courier New" w:hAnsi="Courier New" w:cs="Courier New"/>
                <w:color w:val="000000"/>
                <w:sz w:val="18"/>
                <w:lang w:eastAsia="fi-FI"/>
              </w:rPr>
              <w:t>17</w:t>
            </w:r>
            <w:r w:rsidRPr="00F001AC">
              <w:rPr>
                <w:rFonts w:ascii="Courier New" w:hAnsi="Courier New" w:cs="Courier New"/>
                <w:color w:val="0000FF"/>
                <w:sz w:val="18"/>
                <w:lang w:eastAsia="fi-FI"/>
              </w:rPr>
              <w:t>"</w:t>
            </w:r>
            <w:r w:rsidRPr="00F001AC">
              <w:rPr>
                <w:rFonts w:ascii="Courier New" w:hAnsi="Courier New" w:cs="Courier New"/>
                <w:i/>
                <w:iCs/>
                <w:color w:val="008080"/>
                <w:sz w:val="18"/>
                <w:lang w:eastAsia="fi-FI"/>
              </w:rPr>
              <w:t xml:space="preserve"> </w:t>
            </w:r>
            <w:r w:rsidRPr="00F001AC">
              <w:rPr>
                <w:rFonts w:ascii="Courier New" w:hAnsi="Courier New" w:cs="Courier New"/>
                <w:color w:val="FF0000"/>
                <w:sz w:val="18"/>
                <w:lang w:eastAsia="fi-FI"/>
              </w:rPr>
              <w:t>codeSystem</w:t>
            </w:r>
            <w:r w:rsidRPr="00F001AC">
              <w:rPr>
                <w:rFonts w:ascii="Courier New" w:hAnsi="Courier New" w:cs="Courier New"/>
                <w:color w:val="0000FF"/>
                <w:sz w:val="18"/>
                <w:lang w:eastAsia="fi-FI"/>
              </w:rPr>
              <w:t>="</w:t>
            </w:r>
            <w:r w:rsidRPr="00F001AC">
              <w:rPr>
                <w:rFonts w:ascii="Courier New" w:hAnsi="Courier New" w:cs="Courier New"/>
                <w:color w:val="000000"/>
                <w:sz w:val="18"/>
                <w:lang w:eastAsia="fi-FI"/>
              </w:rPr>
              <w:t>1.2.246.537.6.12.2002.902.2013</w:t>
            </w:r>
            <w:r w:rsidRPr="00F001AC">
              <w:rPr>
                <w:rFonts w:ascii="Courier New" w:hAnsi="Courier New" w:cs="Courier New"/>
                <w:color w:val="0000FF"/>
                <w:sz w:val="18"/>
                <w:lang w:eastAsia="fi-FI"/>
              </w:rPr>
              <w:t>"</w:t>
            </w:r>
            <w:r w:rsidRPr="00F001AC">
              <w:rPr>
                <w:rFonts w:ascii="Courier New" w:hAnsi="Courier New" w:cs="Courier New"/>
                <w:i/>
                <w:iCs/>
                <w:color w:val="008080"/>
                <w:sz w:val="18"/>
                <w:lang w:eastAsia="fi-FI"/>
              </w:rPr>
              <w:t xml:space="preserve"> </w:t>
            </w:r>
            <w:r w:rsidR="00607BB3" w:rsidRPr="00607BB3">
              <w:rPr>
                <w:rFonts w:ascii="Courier New" w:hAnsi="Courier New" w:cs="Courier New"/>
                <w:color w:val="FF0000"/>
                <w:sz w:val="18"/>
                <w:lang w:eastAsia="fi-FI"/>
              </w:rPr>
              <w:t>codeSystemN</w:t>
            </w:r>
            <w:r w:rsidR="00607BB3" w:rsidRPr="00607BB3">
              <w:rPr>
                <w:rFonts w:ascii="Courier New" w:hAnsi="Courier New" w:cs="Courier New"/>
                <w:color w:val="FF0000"/>
                <w:sz w:val="18"/>
                <w:lang w:eastAsia="fi-FI"/>
              </w:rPr>
              <w:t>a</w:t>
            </w:r>
            <w:r w:rsidR="00607BB3" w:rsidRPr="00607BB3">
              <w:rPr>
                <w:rFonts w:ascii="Courier New" w:hAnsi="Courier New" w:cs="Courier New"/>
                <w:color w:val="FF0000"/>
                <w:sz w:val="18"/>
                <w:lang w:eastAsia="fi-FI"/>
              </w:rPr>
              <w:t>me</w:t>
            </w:r>
            <w:r w:rsidR="00607BB3" w:rsidRPr="00607BB3">
              <w:rPr>
                <w:rFonts w:ascii="Courier New" w:hAnsi="Courier New" w:cs="Courier New"/>
                <w:color w:val="0000FF"/>
                <w:sz w:val="18"/>
                <w:lang w:eastAsia="fi-FI"/>
              </w:rPr>
              <w:t>="</w:t>
            </w:r>
            <w:r w:rsidR="00607BB3" w:rsidRPr="00607BB3">
              <w:rPr>
                <w:rFonts w:ascii="Courier New" w:hAnsi="Courier New" w:cs="Courier New"/>
                <w:color w:val="000000"/>
                <w:sz w:val="18"/>
                <w:lang w:eastAsia="fi-FI"/>
              </w:rPr>
              <w:t>THL/Tietosisältö - STH02 Suuremmat kuin yhden hampaan proteettiset rake</w:t>
            </w:r>
            <w:r w:rsidR="00607BB3" w:rsidRPr="00607BB3">
              <w:rPr>
                <w:rFonts w:ascii="Courier New" w:hAnsi="Courier New" w:cs="Courier New"/>
                <w:color w:val="000000"/>
                <w:sz w:val="18"/>
                <w:lang w:eastAsia="fi-FI"/>
              </w:rPr>
              <w:t>n</w:t>
            </w:r>
            <w:r w:rsidR="00607BB3" w:rsidRPr="00607BB3">
              <w:rPr>
                <w:rFonts w:ascii="Courier New" w:hAnsi="Courier New" w:cs="Courier New"/>
                <w:color w:val="000000"/>
                <w:sz w:val="18"/>
                <w:lang w:eastAsia="fi-FI"/>
              </w:rPr>
              <w:t>teet 2013</w:t>
            </w:r>
            <w:r w:rsidR="00607BB3" w:rsidRPr="00607BB3">
              <w:rPr>
                <w:rFonts w:ascii="Courier New" w:hAnsi="Courier New" w:cs="Courier New"/>
                <w:color w:val="0000FF"/>
                <w:sz w:val="18"/>
                <w:lang w:eastAsia="fi-FI"/>
              </w:rPr>
              <w:t>"</w:t>
            </w:r>
            <w:r w:rsidR="00607BB3">
              <w:rPr>
                <w:rFonts w:ascii="Courier New" w:hAnsi="Courier New" w:cs="Courier New"/>
                <w:color w:val="0000FF"/>
                <w:sz w:val="18"/>
                <w:lang w:eastAsia="fi-FI"/>
              </w:rPr>
              <w:t xml:space="preserve"> </w:t>
            </w:r>
            <w:r w:rsidRPr="00F001AC">
              <w:rPr>
                <w:rFonts w:ascii="Courier New" w:hAnsi="Courier New" w:cs="Courier New"/>
                <w:color w:val="FF0000"/>
                <w:sz w:val="18"/>
                <w:lang w:eastAsia="fi-FI"/>
              </w:rPr>
              <w:t>displayName</w:t>
            </w:r>
            <w:r w:rsidRPr="00F001AC">
              <w:rPr>
                <w:rFonts w:ascii="Courier New" w:hAnsi="Courier New" w:cs="Courier New"/>
                <w:color w:val="0000FF"/>
                <w:sz w:val="18"/>
                <w:lang w:eastAsia="fi-FI"/>
              </w:rPr>
              <w:t>="</w:t>
            </w:r>
            <w:r w:rsidRPr="00F001AC">
              <w:rPr>
                <w:rFonts w:ascii="Courier New" w:hAnsi="Courier New" w:cs="Courier New"/>
                <w:color w:val="000000"/>
                <w:sz w:val="18"/>
                <w:lang w:eastAsia="fi-FI"/>
              </w:rPr>
              <w:t>Proteesin yksilöintitunnus</w:t>
            </w:r>
            <w:r w:rsidRPr="00F001AC">
              <w:rPr>
                <w:rFonts w:ascii="Courier New" w:hAnsi="Courier New" w:cs="Courier New"/>
                <w:color w:val="0000FF"/>
                <w:sz w:val="18"/>
                <w:lang w:eastAsia="fi-FI"/>
              </w:rPr>
              <w:t>"/&gt;</w:t>
            </w:r>
          </w:p>
          <w:p w14:paraId="64774321" w14:textId="77777777" w:rsidR="00EC0547" w:rsidRPr="008D629F" w:rsidDel="00B93F87" w:rsidRDefault="00EC0547" w:rsidP="00EC0547">
            <w:pPr>
              <w:autoSpaceDE w:val="0"/>
              <w:autoSpaceDN w:val="0"/>
              <w:adjustRightInd w:val="0"/>
              <w:jc w:val="left"/>
              <w:rPr>
                <w:del w:id="744" w:author="Tekijä"/>
                <w:rFonts w:ascii="Courier New" w:hAnsi="Courier New" w:cs="Courier New"/>
                <w:color w:val="0000FF"/>
                <w:sz w:val="18"/>
                <w:lang w:eastAsia="fi-FI"/>
              </w:rPr>
            </w:pPr>
            <w:del w:id="745" w:author="Tekijä">
              <w:r w:rsidRPr="00F001AC" w:rsidDel="00B93F87">
                <w:rPr>
                  <w:rFonts w:ascii="Courier New" w:hAnsi="Courier New" w:cs="Courier New"/>
                  <w:color w:val="000000"/>
                  <w:sz w:val="18"/>
                  <w:lang w:eastAsia="fi-FI"/>
                </w:rPr>
                <w:delText xml:space="preserve">        </w:delText>
              </w:r>
              <w:r w:rsidRPr="008D629F" w:rsidDel="00B93F87">
                <w:rPr>
                  <w:rFonts w:ascii="Courier New" w:hAnsi="Courier New" w:cs="Courier New"/>
                  <w:color w:val="0000FF"/>
                  <w:sz w:val="18"/>
                  <w:lang w:eastAsia="fi-FI"/>
                </w:rPr>
                <w:delText>&lt;</w:delText>
              </w:r>
              <w:r w:rsidRPr="008D629F" w:rsidDel="00B93F87">
                <w:rPr>
                  <w:rFonts w:ascii="Courier New" w:hAnsi="Courier New" w:cs="Courier New"/>
                  <w:color w:val="800000"/>
                  <w:sz w:val="18"/>
                  <w:lang w:eastAsia="fi-FI"/>
                </w:rPr>
                <w:delText>text</w:delText>
              </w:r>
              <w:r w:rsidRPr="008D629F" w:rsidDel="00B93F87">
                <w:rPr>
                  <w:rFonts w:ascii="Courier New" w:hAnsi="Courier New" w:cs="Courier New"/>
                  <w:color w:val="0000FF"/>
                  <w:sz w:val="18"/>
                  <w:lang w:eastAsia="fi-FI"/>
                </w:rPr>
                <w:delText>&gt;</w:delText>
              </w:r>
            </w:del>
          </w:p>
          <w:p w14:paraId="4E57339C" w14:textId="77777777" w:rsidR="00EC0547" w:rsidRPr="008D629F" w:rsidDel="00B93F87" w:rsidRDefault="00EC0547" w:rsidP="00EC0547">
            <w:pPr>
              <w:autoSpaceDE w:val="0"/>
              <w:autoSpaceDN w:val="0"/>
              <w:adjustRightInd w:val="0"/>
              <w:jc w:val="left"/>
              <w:rPr>
                <w:del w:id="746" w:author="Tekijä"/>
                <w:rFonts w:ascii="Courier New" w:hAnsi="Courier New" w:cs="Courier New"/>
                <w:color w:val="0000FF"/>
                <w:sz w:val="18"/>
                <w:lang w:eastAsia="fi-FI"/>
              </w:rPr>
            </w:pPr>
            <w:del w:id="747" w:author="Tekijä">
              <w:r w:rsidRPr="008D629F" w:rsidDel="00B93F87">
                <w:rPr>
                  <w:rFonts w:ascii="Courier New" w:hAnsi="Courier New" w:cs="Courier New"/>
                  <w:color w:val="000000"/>
                  <w:sz w:val="18"/>
                  <w:lang w:eastAsia="fi-FI"/>
                </w:rPr>
                <w:delText xml:space="preserve">           </w:delText>
              </w:r>
              <w:r w:rsidRPr="008D629F" w:rsidDel="00B93F87">
                <w:rPr>
                  <w:rFonts w:ascii="Courier New" w:hAnsi="Courier New" w:cs="Courier New"/>
                  <w:color w:val="0000FF"/>
                  <w:sz w:val="18"/>
                  <w:lang w:eastAsia="fi-FI"/>
                </w:rPr>
                <w:delText>&lt;</w:delText>
              </w:r>
              <w:r w:rsidRPr="008D629F" w:rsidDel="00B93F87">
                <w:rPr>
                  <w:rFonts w:ascii="Courier New" w:hAnsi="Courier New" w:cs="Courier New"/>
                  <w:color w:val="800000"/>
                  <w:sz w:val="18"/>
                  <w:lang w:eastAsia="fi-FI"/>
                </w:rPr>
                <w:delText>reference</w:delText>
              </w:r>
              <w:r w:rsidRPr="008D629F" w:rsidDel="00B93F87">
                <w:rPr>
                  <w:rFonts w:ascii="Courier New" w:hAnsi="Courier New" w:cs="Courier New"/>
                  <w:i/>
                  <w:iCs/>
                  <w:color w:val="008080"/>
                  <w:sz w:val="18"/>
                  <w:lang w:eastAsia="fi-FI"/>
                </w:rPr>
                <w:delText xml:space="preserve"> </w:delText>
              </w:r>
              <w:r w:rsidRPr="008D629F" w:rsidDel="00B93F87">
                <w:rPr>
                  <w:rFonts w:ascii="Courier New" w:hAnsi="Courier New" w:cs="Courier New"/>
                  <w:color w:val="FF0000"/>
                  <w:sz w:val="18"/>
                  <w:lang w:eastAsia="fi-FI"/>
                </w:rPr>
                <w:delText>value</w:delText>
              </w:r>
              <w:r w:rsidRPr="008D629F" w:rsidDel="00B93F87">
                <w:rPr>
                  <w:rFonts w:ascii="Courier New" w:hAnsi="Courier New" w:cs="Courier New"/>
                  <w:color w:val="0000FF"/>
                  <w:sz w:val="18"/>
                  <w:lang w:eastAsia="fi-FI"/>
                </w:rPr>
                <w:delText>="</w:delText>
              </w:r>
              <w:r w:rsidRPr="008D629F" w:rsidDel="00B93F87">
                <w:rPr>
                  <w:rFonts w:ascii="Courier New" w:hAnsi="Courier New" w:cs="Courier New"/>
                  <w:color w:val="000000"/>
                  <w:sz w:val="18"/>
                  <w:lang w:eastAsia="fi-FI"/>
                </w:rPr>
                <w:delText>#OID1.2.246.10.1234567.14.2013.123.2.10.1.5</w:delText>
              </w:r>
              <w:r w:rsidRPr="008D629F" w:rsidDel="00B93F87">
                <w:rPr>
                  <w:rFonts w:ascii="Courier New" w:hAnsi="Courier New" w:cs="Courier New"/>
                  <w:color w:val="0000FF"/>
                  <w:sz w:val="18"/>
                  <w:lang w:eastAsia="fi-FI"/>
                </w:rPr>
                <w:delText>"/&gt;</w:delText>
              </w:r>
            </w:del>
          </w:p>
          <w:p w14:paraId="0263D3B9" w14:textId="77777777" w:rsidR="00EC0547" w:rsidRPr="008D629F" w:rsidDel="00B93F87" w:rsidRDefault="00EC0547" w:rsidP="00EC0547">
            <w:pPr>
              <w:autoSpaceDE w:val="0"/>
              <w:autoSpaceDN w:val="0"/>
              <w:adjustRightInd w:val="0"/>
              <w:jc w:val="left"/>
              <w:rPr>
                <w:del w:id="748" w:author="Tekijä"/>
                <w:rFonts w:ascii="Courier New" w:hAnsi="Courier New" w:cs="Courier New"/>
                <w:color w:val="0000FF"/>
                <w:sz w:val="18"/>
                <w:lang w:eastAsia="fi-FI"/>
              </w:rPr>
            </w:pPr>
            <w:del w:id="749" w:author="Tekijä">
              <w:r w:rsidRPr="008D629F" w:rsidDel="00B93F87">
                <w:rPr>
                  <w:rFonts w:ascii="Courier New" w:hAnsi="Courier New" w:cs="Courier New"/>
                  <w:color w:val="000000"/>
                  <w:sz w:val="18"/>
                  <w:lang w:eastAsia="fi-FI"/>
                </w:rPr>
                <w:delText xml:space="preserve">        </w:delText>
              </w:r>
              <w:r w:rsidRPr="008D629F" w:rsidDel="00B93F87">
                <w:rPr>
                  <w:rFonts w:ascii="Courier New" w:hAnsi="Courier New" w:cs="Courier New"/>
                  <w:color w:val="0000FF"/>
                  <w:sz w:val="18"/>
                  <w:lang w:eastAsia="fi-FI"/>
                </w:rPr>
                <w:delText>&lt;/</w:delText>
              </w:r>
              <w:r w:rsidRPr="008D629F" w:rsidDel="00B93F87">
                <w:rPr>
                  <w:rFonts w:ascii="Courier New" w:hAnsi="Courier New" w:cs="Courier New"/>
                  <w:color w:val="800000"/>
                  <w:sz w:val="18"/>
                  <w:lang w:eastAsia="fi-FI"/>
                </w:rPr>
                <w:delText>text</w:delText>
              </w:r>
              <w:r w:rsidRPr="008D629F" w:rsidDel="00B93F87">
                <w:rPr>
                  <w:rFonts w:ascii="Courier New" w:hAnsi="Courier New" w:cs="Courier New"/>
                  <w:color w:val="0000FF"/>
                  <w:sz w:val="18"/>
                  <w:lang w:eastAsia="fi-FI"/>
                </w:rPr>
                <w:delText>&gt;</w:delText>
              </w:r>
            </w:del>
          </w:p>
          <w:p w14:paraId="4ABE10D6" w14:textId="77777777" w:rsidR="00EC0547" w:rsidRPr="00F001AC" w:rsidRDefault="00EC0547" w:rsidP="00EC0547">
            <w:pPr>
              <w:autoSpaceDE w:val="0"/>
              <w:autoSpaceDN w:val="0"/>
              <w:adjustRightInd w:val="0"/>
              <w:jc w:val="left"/>
              <w:rPr>
                <w:rFonts w:ascii="Courier New" w:hAnsi="Courier New" w:cs="Courier New"/>
                <w:color w:val="0000FF"/>
                <w:sz w:val="18"/>
                <w:lang w:eastAsia="fi-FI"/>
              </w:rPr>
            </w:pPr>
            <w:r w:rsidRPr="008D629F">
              <w:rPr>
                <w:rFonts w:ascii="Courier New" w:hAnsi="Courier New" w:cs="Courier New"/>
                <w:color w:val="000000"/>
                <w:sz w:val="18"/>
                <w:lang w:eastAsia="fi-FI"/>
              </w:rPr>
              <w:t xml:space="preserve">        </w:t>
            </w:r>
            <w:r w:rsidRPr="00F001AC">
              <w:rPr>
                <w:rFonts w:ascii="Courier New" w:hAnsi="Courier New" w:cs="Courier New"/>
                <w:color w:val="0000FF"/>
                <w:sz w:val="18"/>
                <w:lang w:eastAsia="fi-FI"/>
              </w:rPr>
              <w:t>&lt;!--</w:t>
            </w:r>
            <w:r w:rsidRPr="00F001AC">
              <w:rPr>
                <w:rFonts w:ascii="Courier New" w:hAnsi="Courier New" w:cs="Courier New"/>
                <w:color w:val="474747"/>
                <w:sz w:val="18"/>
                <w:lang w:eastAsia="fi-FI"/>
              </w:rPr>
              <w:t xml:space="preserve"> järjestelmän antama yksilöivä tunnus proteesille </w:t>
            </w:r>
            <w:r w:rsidRPr="00F001AC">
              <w:rPr>
                <w:rFonts w:ascii="Courier New" w:hAnsi="Courier New" w:cs="Courier New"/>
                <w:color w:val="0000FF"/>
                <w:sz w:val="18"/>
                <w:lang w:eastAsia="fi-FI"/>
              </w:rPr>
              <w:t>--&gt;</w:t>
            </w:r>
          </w:p>
          <w:p w14:paraId="7898B729" w14:textId="77777777" w:rsidR="00EC0547" w:rsidRPr="00F001AC" w:rsidRDefault="00EC0547" w:rsidP="00EC0547">
            <w:pPr>
              <w:autoSpaceDE w:val="0"/>
              <w:autoSpaceDN w:val="0"/>
              <w:adjustRightInd w:val="0"/>
              <w:jc w:val="left"/>
              <w:rPr>
                <w:rFonts w:ascii="Courier New" w:hAnsi="Courier New" w:cs="Courier New"/>
                <w:color w:val="0000FF"/>
                <w:sz w:val="18"/>
                <w:lang w:val="en-US" w:eastAsia="fi-FI"/>
              </w:rPr>
            </w:pPr>
            <w:r w:rsidRPr="00F001AC">
              <w:rPr>
                <w:rFonts w:ascii="Courier New" w:hAnsi="Courier New" w:cs="Courier New"/>
                <w:color w:val="000000"/>
                <w:sz w:val="18"/>
                <w:lang w:eastAsia="fi-FI"/>
              </w:rPr>
              <w:t xml:space="preserve">        </w:t>
            </w:r>
            <w:r w:rsidRPr="00F001AC">
              <w:rPr>
                <w:rFonts w:ascii="Courier New" w:hAnsi="Courier New" w:cs="Courier New"/>
                <w:color w:val="0000FF"/>
                <w:sz w:val="18"/>
                <w:lang w:val="en-US" w:eastAsia="fi-FI"/>
              </w:rPr>
              <w:t>&lt;</w:t>
            </w:r>
            <w:r w:rsidRPr="00F001AC">
              <w:rPr>
                <w:rFonts w:ascii="Courier New" w:hAnsi="Courier New" w:cs="Courier New"/>
                <w:color w:val="800000"/>
                <w:sz w:val="18"/>
                <w:lang w:val="en-US" w:eastAsia="fi-FI"/>
              </w:rPr>
              <w:t>value</w:t>
            </w:r>
            <w:r w:rsidRPr="00F001AC">
              <w:rPr>
                <w:rFonts w:ascii="Courier New" w:hAnsi="Courier New" w:cs="Courier New"/>
                <w:i/>
                <w:iCs/>
                <w:color w:val="008080"/>
                <w:sz w:val="18"/>
                <w:lang w:val="en-US" w:eastAsia="fi-FI"/>
              </w:rPr>
              <w:t xml:space="preserve"> </w:t>
            </w:r>
            <w:r w:rsidRPr="00F001AC">
              <w:rPr>
                <w:rFonts w:ascii="Courier New" w:hAnsi="Courier New" w:cs="Courier New"/>
                <w:color w:val="FF0000"/>
                <w:sz w:val="18"/>
                <w:lang w:val="en-US" w:eastAsia="fi-FI"/>
              </w:rPr>
              <w:t>xsi:type</w:t>
            </w:r>
            <w:r w:rsidRPr="00F001AC">
              <w:rPr>
                <w:rFonts w:ascii="Courier New" w:hAnsi="Courier New" w:cs="Courier New"/>
                <w:color w:val="0000FF"/>
                <w:sz w:val="18"/>
                <w:lang w:val="en-US" w:eastAsia="fi-FI"/>
              </w:rPr>
              <w:t>="</w:t>
            </w:r>
            <w:r w:rsidRPr="00F001AC">
              <w:rPr>
                <w:rFonts w:ascii="Courier New" w:hAnsi="Courier New" w:cs="Courier New"/>
                <w:color w:val="000000"/>
                <w:sz w:val="18"/>
                <w:lang w:val="en-US" w:eastAsia="fi-FI"/>
              </w:rPr>
              <w:t>II</w:t>
            </w:r>
            <w:r w:rsidRPr="00F001AC">
              <w:rPr>
                <w:rFonts w:ascii="Courier New" w:hAnsi="Courier New" w:cs="Courier New"/>
                <w:color w:val="0000FF"/>
                <w:sz w:val="18"/>
                <w:lang w:val="en-US" w:eastAsia="fi-FI"/>
              </w:rPr>
              <w:t>"</w:t>
            </w:r>
            <w:r w:rsidRPr="00F001AC">
              <w:rPr>
                <w:rFonts w:ascii="Courier New" w:hAnsi="Courier New" w:cs="Courier New"/>
                <w:i/>
                <w:iCs/>
                <w:color w:val="008080"/>
                <w:sz w:val="18"/>
                <w:lang w:val="en-US" w:eastAsia="fi-FI"/>
              </w:rPr>
              <w:t xml:space="preserve"> </w:t>
            </w:r>
            <w:r w:rsidRPr="00F001AC">
              <w:rPr>
                <w:rFonts w:ascii="Courier New" w:hAnsi="Courier New" w:cs="Courier New"/>
                <w:color w:val="FF0000"/>
                <w:sz w:val="18"/>
                <w:lang w:val="en-US" w:eastAsia="fi-FI"/>
              </w:rPr>
              <w:t>root</w:t>
            </w:r>
            <w:r w:rsidRPr="00F001AC">
              <w:rPr>
                <w:rFonts w:ascii="Courier New" w:hAnsi="Courier New" w:cs="Courier New"/>
                <w:color w:val="0000FF"/>
                <w:sz w:val="18"/>
                <w:lang w:val="en-US" w:eastAsia="fi-FI"/>
              </w:rPr>
              <w:t>="</w:t>
            </w:r>
            <w:r w:rsidRPr="00F001AC">
              <w:rPr>
                <w:rFonts w:ascii="Courier New" w:hAnsi="Courier New" w:cs="Courier New"/>
                <w:color w:val="000000"/>
                <w:sz w:val="18"/>
                <w:lang w:val="en-US" w:eastAsia="fi-FI"/>
              </w:rPr>
              <w:t>1.2.3.4.5</w:t>
            </w:r>
            <w:r w:rsidRPr="00F001AC">
              <w:rPr>
                <w:rFonts w:ascii="Courier New" w:hAnsi="Courier New" w:cs="Courier New"/>
                <w:color w:val="0000FF"/>
                <w:sz w:val="18"/>
                <w:lang w:val="en-US" w:eastAsia="fi-FI"/>
              </w:rPr>
              <w:t>"/&gt;</w:t>
            </w:r>
          </w:p>
          <w:p w14:paraId="15B79370" w14:textId="77777777" w:rsidR="00EC0547" w:rsidRPr="00F001AC" w:rsidRDefault="00EC0547" w:rsidP="00EC0547">
            <w:pPr>
              <w:autoSpaceDE w:val="0"/>
              <w:autoSpaceDN w:val="0"/>
              <w:adjustRightInd w:val="0"/>
              <w:jc w:val="left"/>
              <w:rPr>
                <w:rFonts w:ascii="Courier New" w:hAnsi="Courier New" w:cs="Courier New"/>
                <w:color w:val="0000FF"/>
                <w:sz w:val="18"/>
                <w:lang w:val="en-US" w:eastAsia="fi-FI"/>
              </w:rPr>
            </w:pPr>
            <w:r w:rsidRPr="00F001AC">
              <w:rPr>
                <w:rFonts w:ascii="Courier New" w:hAnsi="Courier New" w:cs="Courier New"/>
                <w:color w:val="000000"/>
                <w:sz w:val="18"/>
                <w:lang w:val="en-US" w:eastAsia="fi-FI"/>
              </w:rPr>
              <w:t xml:space="preserve">    </w:t>
            </w:r>
            <w:r w:rsidRPr="00F001AC">
              <w:rPr>
                <w:rFonts w:ascii="Courier New" w:hAnsi="Courier New" w:cs="Courier New"/>
                <w:color w:val="0000FF"/>
                <w:sz w:val="18"/>
                <w:lang w:val="en-US" w:eastAsia="fi-FI"/>
              </w:rPr>
              <w:t>&lt;/</w:t>
            </w:r>
            <w:r w:rsidRPr="00F001AC">
              <w:rPr>
                <w:rFonts w:ascii="Courier New" w:hAnsi="Courier New" w:cs="Courier New"/>
                <w:color w:val="800000"/>
                <w:sz w:val="18"/>
                <w:lang w:val="en-US" w:eastAsia="fi-FI"/>
              </w:rPr>
              <w:t>observation</w:t>
            </w:r>
            <w:r w:rsidRPr="00F001AC">
              <w:rPr>
                <w:rFonts w:ascii="Courier New" w:hAnsi="Courier New" w:cs="Courier New"/>
                <w:color w:val="0000FF"/>
                <w:sz w:val="18"/>
                <w:lang w:val="en-US" w:eastAsia="fi-FI"/>
              </w:rPr>
              <w:t>&gt;</w:t>
            </w:r>
          </w:p>
          <w:p w14:paraId="3E9FE6C3" w14:textId="77777777" w:rsidR="00EC0547" w:rsidRPr="003F6A08" w:rsidRDefault="00EC0547" w:rsidP="00F001AC">
            <w:pPr>
              <w:autoSpaceDE w:val="0"/>
              <w:autoSpaceDN w:val="0"/>
              <w:adjustRightInd w:val="0"/>
              <w:jc w:val="left"/>
              <w:rPr>
                <w:rFonts w:ascii="Courier New" w:hAnsi="Courier New" w:cs="Courier New"/>
                <w:sz w:val="18"/>
                <w:szCs w:val="18"/>
                <w:lang w:val="en-US"/>
              </w:rPr>
            </w:pPr>
            <w:r w:rsidRPr="00F001AC">
              <w:rPr>
                <w:rFonts w:ascii="Courier New" w:hAnsi="Courier New" w:cs="Courier New"/>
                <w:color w:val="0000FF"/>
                <w:sz w:val="18"/>
                <w:lang w:val="en-US" w:eastAsia="fi-FI"/>
              </w:rPr>
              <w:t>&lt;/</w:t>
            </w:r>
            <w:r w:rsidRPr="00F001AC">
              <w:rPr>
                <w:rFonts w:ascii="Courier New" w:hAnsi="Courier New" w:cs="Courier New"/>
                <w:color w:val="800000"/>
                <w:sz w:val="18"/>
                <w:lang w:val="en-US" w:eastAsia="fi-FI"/>
              </w:rPr>
              <w:t>entryRelationship</w:t>
            </w:r>
            <w:r w:rsidRPr="00F001AC">
              <w:rPr>
                <w:rFonts w:ascii="Courier New" w:hAnsi="Courier New" w:cs="Courier New"/>
                <w:color w:val="0000FF"/>
                <w:sz w:val="18"/>
                <w:lang w:val="en-US" w:eastAsia="fi-FI"/>
              </w:rPr>
              <w:t>&gt;</w:t>
            </w:r>
          </w:p>
        </w:tc>
      </w:tr>
    </w:tbl>
    <w:p w14:paraId="079DC59B" w14:textId="77777777" w:rsidR="003F6A08" w:rsidRPr="003F6A08" w:rsidRDefault="003F6A08" w:rsidP="003F6A08">
      <w:r w:rsidRPr="003F6A08">
        <w:br w:type="page"/>
      </w:r>
    </w:p>
    <w:p w14:paraId="4AB28527" w14:textId="77777777" w:rsidR="003F6A08" w:rsidRPr="003F6A08" w:rsidRDefault="003F6A08" w:rsidP="008E33EF">
      <w:pPr>
        <w:pStyle w:val="Otsikko1"/>
      </w:pPr>
      <w:bookmarkStart w:id="750" w:name="_Toc377399118"/>
      <w:bookmarkStart w:id="751" w:name="_Toc436732560"/>
      <w:r w:rsidRPr="003F6A08">
        <w:t>Purentastatus</w:t>
      </w:r>
      <w:bookmarkEnd w:id="750"/>
      <w:bookmarkEnd w:id="751"/>
    </w:p>
    <w:p w14:paraId="3DAB0BB3" w14:textId="77777777" w:rsidR="003F6A08" w:rsidRDefault="003F6A08" w:rsidP="003F6A08">
      <w:r w:rsidRPr="003F6A08">
        <w:t>Purentaa koskevat tiedot tule</w:t>
      </w:r>
      <w:r w:rsidR="00BC31AD">
        <w:t>vat</w:t>
      </w:r>
      <w:r w:rsidRPr="003F6A08">
        <w:t xml:space="preserve"> </w:t>
      </w:r>
      <w:r w:rsidR="00CC4CDA">
        <w:t>omiin entryihinsä</w:t>
      </w:r>
      <w:r w:rsidRPr="003F6A08">
        <w:t>. Tietosisältö on kuvattu STH03 Purentastatus -tietosisältömäärittelyssä [16].</w:t>
      </w:r>
    </w:p>
    <w:p w14:paraId="65ECA665" w14:textId="77777777" w:rsidR="00565355" w:rsidRDefault="00565355" w:rsidP="003F6A08"/>
    <w:p w14:paraId="42B85EC3" w14:textId="77777777" w:rsidR="00565355" w:rsidRPr="003F6A08" w:rsidRDefault="00565355" w:rsidP="003F6A08">
      <w:r>
        <w:t xml:space="preserve">Purentastatus-tiedot kirjataan </w:t>
      </w:r>
      <w:ins w:id="752" w:author="Tekijä">
        <w:r w:rsidR="00B93F87">
          <w:t>Hammas-, suu- ja leukasairaudet (</w:t>
        </w:r>
      </w:ins>
      <w:r>
        <w:t>SUU</w:t>
      </w:r>
      <w:ins w:id="753" w:author="Tekijä">
        <w:r w:rsidR="00B93F87">
          <w:t>)</w:t>
        </w:r>
      </w:ins>
      <w:r>
        <w:t>-näkymälle.</w:t>
      </w:r>
    </w:p>
    <w:p w14:paraId="36183229" w14:textId="77777777" w:rsidR="003F6A08" w:rsidRPr="003F6A08" w:rsidRDefault="003F6A08" w:rsidP="008E33EF">
      <w:pPr>
        <w:pStyle w:val="Otsikko2"/>
        <w:rPr>
          <w:lang w:val="en-US"/>
        </w:rPr>
      </w:pPr>
      <w:bookmarkStart w:id="754" w:name="_Toc377399119"/>
      <w:bookmarkStart w:id="755" w:name="_Toc436732561"/>
      <w:r w:rsidRPr="003F6A08">
        <w:rPr>
          <w:lang w:val="en-US"/>
        </w:rPr>
        <w:t>Otsikko</w:t>
      </w:r>
      <w:bookmarkEnd w:id="754"/>
      <w:bookmarkEnd w:id="755"/>
    </w:p>
    <w:p w14:paraId="59492822" w14:textId="77777777" w:rsidR="003F6A08" w:rsidRPr="003F6A08" w:rsidRDefault="003F6A08" w:rsidP="003F6A08">
      <w:r w:rsidRPr="003F6A08">
        <w:t>Otsikkona AR/YDIN – Otsikot koodistosta ’Nykytila’, koodiarvo 37.</w:t>
      </w:r>
    </w:p>
    <w:p w14:paraId="66958700" w14:textId="77777777" w:rsidR="003F6A08" w:rsidRPr="003F6A08" w:rsidRDefault="003F6A08" w:rsidP="008E33EF">
      <w:pPr>
        <w:pStyle w:val="Otsikko2"/>
        <w:rPr>
          <w:lang w:val="en-US"/>
        </w:rPr>
      </w:pPr>
      <w:bookmarkStart w:id="756" w:name="_Toc377399120"/>
      <w:bookmarkStart w:id="757" w:name="_Toc436732562"/>
      <w:r w:rsidRPr="003F6A08">
        <w:rPr>
          <w:lang w:val="en-US"/>
        </w:rPr>
        <w:t>Näyttömuoto</w:t>
      </w:r>
      <w:bookmarkEnd w:id="756"/>
      <w:bookmarkEnd w:id="757"/>
    </w:p>
    <w:p w14:paraId="1169055C" w14:textId="77777777" w:rsidR="003F6A08" w:rsidRPr="003F6A08" w:rsidRDefault="003F6A08" w:rsidP="003F6A08">
      <w:r w:rsidRPr="003F6A08">
        <w:t>Näyttömuodon toteutusohjeistus on Kertomus ja lomakkeet -oppaassa [8]. Alla on esimerkki näyt-tömuotoon tuotavista tiedoista</w:t>
      </w:r>
      <w:r w:rsidR="00CC4CDA">
        <w:t xml:space="preserve"> </w:t>
      </w:r>
      <w:del w:id="758" w:author="Tekijä">
        <w:r w:rsidR="003F0720" w:rsidDel="008D629F">
          <w:delText>e</w:delText>
        </w:r>
        <w:r w:rsidR="00CC4CDA" w:rsidDel="008D629F">
          <w:delText>tuhampaiden havaintojen</w:delText>
        </w:r>
      </w:del>
      <w:ins w:id="759" w:author="Tekijä">
        <w:r w:rsidR="008D629F">
          <w:t>purentastatuksen tietoryhmien</w:t>
        </w:r>
      </w:ins>
      <w:r w:rsidR="00CC4CDA">
        <w:t xml:space="preserve"> osalta</w:t>
      </w:r>
      <w:r w:rsidRPr="003F6A08">
        <w:t>, ti</w:t>
      </w:r>
      <w:r w:rsidRPr="003F6A08">
        <w:t>e</w:t>
      </w:r>
      <w:r w:rsidRPr="003F6A08">
        <w:t>dot on tarkemmin kuvattu kunkin observationin kohdalla</w:t>
      </w:r>
      <w:del w:id="760" w:author="Tekijä">
        <w:r w:rsidR="00CC4CDA" w:rsidDel="008D629F">
          <w:delText xml:space="preserve"> ja liitteessä olevassa esimerkissä </w:delText>
        </w:r>
        <w:r w:rsidR="00BC31AD" w:rsidDel="008D629F">
          <w:delText>näytt</w:delText>
        </w:r>
        <w:r w:rsidR="00BC31AD" w:rsidDel="008D629F">
          <w:delText>ö</w:delText>
        </w:r>
        <w:r w:rsidR="00BC31AD" w:rsidDel="008D629F">
          <w:delText xml:space="preserve">muotoesimerkit ovat </w:delText>
        </w:r>
        <w:r w:rsidR="00CC4CDA" w:rsidDel="008D629F">
          <w:delText>muidenkin Purentastatuksen tietoryhmien osalta</w:delText>
        </w:r>
      </w:del>
      <w:r w:rsidRPr="003F6A08">
        <w:t>. Käyttäjän syöttämät näytt</w:t>
      </w:r>
      <w:r w:rsidRPr="003F6A08">
        <w:t>ö</w:t>
      </w:r>
      <w:r w:rsidRPr="003F6A08">
        <w:t>tietokentät merkataan antamalla tietoke</w:t>
      </w:r>
      <w:r w:rsidRPr="003F6A08">
        <w:t>n</w:t>
      </w:r>
      <w:r w:rsidRPr="003F6A08">
        <w:t xml:space="preserve">tälle attribuutti </w:t>
      </w:r>
      <w:r w:rsidRPr="003F6A08">
        <w:rPr>
          <w:rFonts w:ascii="Arial" w:hAnsi="Arial" w:cs="Arial"/>
          <w:color w:val="FF0000"/>
          <w:sz w:val="20"/>
          <w:highlight w:val="white"/>
          <w:lang w:eastAsia="fi-FI"/>
        </w:rPr>
        <w:t>styleCode</w:t>
      </w:r>
      <w:r w:rsidRPr="003F6A08">
        <w:rPr>
          <w:rFonts w:ascii="Arial" w:hAnsi="Arial" w:cs="Arial"/>
          <w:color w:val="0000FF"/>
          <w:sz w:val="20"/>
          <w:highlight w:val="white"/>
          <w:lang w:eastAsia="fi-FI"/>
        </w:rPr>
        <w:t>="</w:t>
      </w:r>
      <w:r w:rsidRPr="003F6A08">
        <w:rPr>
          <w:rFonts w:ascii="Arial" w:hAnsi="Arial" w:cs="Arial"/>
          <w:color w:val="000000"/>
          <w:sz w:val="20"/>
          <w:highlight w:val="white"/>
          <w:lang w:eastAsia="fi-FI"/>
        </w:rPr>
        <w:t>xUnstructured</w:t>
      </w:r>
      <w:r w:rsidRPr="003F6A08">
        <w:rPr>
          <w:rFonts w:ascii="Arial" w:hAnsi="Arial" w:cs="Arial"/>
          <w:color w:val="0000FF"/>
          <w:sz w:val="20"/>
          <w:highlight w:val="white"/>
          <w:lang w:eastAsia="fi-FI"/>
        </w:rPr>
        <w:t>"</w:t>
      </w:r>
      <w:r w:rsidRPr="003F6A08">
        <w:t>.</w:t>
      </w:r>
    </w:p>
    <w:p w14:paraId="04FF65A7" w14:textId="77777777" w:rsidR="003F6A08" w:rsidRDefault="003F6A08" w:rsidP="003F6A08">
      <w:pPr>
        <w:rPr>
          <w:ins w:id="761" w:author="Tekijä"/>
        </w:rPr>
      </w:pPr>
    </w:p>
    <w:p w14:paraId="54EB793B" w14:textId="77777777" w:rsidR="00091B3B" w:rsidRDefault="00091B3B" w:rsidP="00091B3B">
      <w:pPr>
        <w:rPr>
          <w:ins w:id="762" w:author="Tekijä"/>
        </w:rPr>
      </w:pPr>
      <w:ins w:id="763" w:author="Tekijä">
        <w:r w:rsidRPr="00A922F6">
          <w:t>Geneerinen esitystapa:</w:t>
        </w:r>
      </w:ins>
    </w:p>
    <w:p w14:paraId="6896A3CC" w14:textId="77777777" w:rsidR="007660D0" w:rsidRDefault="007660D0" w:rsidP="00091B3B">
      <w:pPr>
        <w:rPr>
          <w:ins w:id="764" w:author="Tekijä"/>
        </w:rPr>
      </w:pPr>
    </w:p>
    <w:p w14:paraId="7616C15E" w14:textId="77777777" w:rsidR="00091B3B" w:rsidRPr="007660D0" w:rsidRDefault="007660D0" w:rsidP="00091B3B">
      <w:pPr>
        <w:rPr>
          <w:ins w:id="765" w:author="Tekijä"/>
          <w:b/>
        </w:rPr>
      </w:pPr>
      <w:ins w:id="766" w:author="Tekijä">
        <w:r w:rsidRPr="007660D0">
          <w:rPr>
            <w:b/>
          </w:rPr>
          <w:t>”Purennan havainnot: ”</w:t>
        </w:r>
        <w:r w:rsidRPr="007660D0">
          <w:t>CodeId 53</w:t>
        </w:r>
        <w:r>
          <w:rPr>
            <w:b/>
          </w:rPr>
          <w:t xml:space="preserve">; </w:t>
        </w:r>
      </w:ins>
    </w:p>
    <w:p w14:paraId="62052171" w14:textId="77777777" w:rsidR="008F6FD5" w:rsidRPr="007660D0" w:rsidRDefault="007660D0" w:rsidP="00091B3B">
      <w:pPr>
        <w:rPr>
          <w:ins w:id="767" w:author="Tekijä"/>
        </w:rPr>
      </w:pPr>
      <w:ins w:id="768" w:author="Tekijä">
        <w:r w:rsidRPr="007660D0">
          <w:rPr>
            <w:b/>
          </w:rPr>
          <w:t>”Leukanivel: ”</w:t>
        </w:r>
        <w:r>
          <w:t>CodeId 61; CodeId 60; CodeId 63</w:t>
        </w:r>
      </w:ins>
    </w:p>
    <w:p w14:paraId="79E0D446" w14:textId="77777777" w:rsidR="007660D0" w:rsidRDefault="007660D0" w:rsidP="00091B3B">
      <w:pPr>
        <w:rPr>
          <w:ins w:id="769" w:author="Tekijä"/>
        </w:rPr>
      </w:pPr>
      <w:ins w:id="770" w:author="Tekijä">
        <w:r>
          <w:t>”</w:t>
        </w:r>
        <w:r w:rsidRPr="00C95FD8">
          <w:rPr>
            <w:b/>
            <w:bCs/>
            <w:szCs w:val="24"/>
            <w:lang w:eastAsia="fi-FI"/>
          </w:rPr>
          <w:t>Purentalihasten havainnot ja löydökset:</w:t>
        </w:r>
        <w:r>
          <w:rPr>
            <w:b/>
            <w:bCs/>
            <w:szCs w:val="24"/>
            <w:lang w:eastAsia="fi-FI"/>
          </w:rPr>
          <w:t xml:space="preserve"> ”</w:t>
        </w:r>
        <w:r w:rsidRPr="007660D0">
          <w:rPr>
            <w:bCs/>
            <w:szCs w:val="24"/>
            <w:lang w:eastAsia="fi-FI"/>
          </w:rPr>
          <w:t>CodeId</w:t>
        </w:r>
      </w:ins>
    </w:p>
    <w:p w14:paraId="413C74AB" w14:textId="77777777" w:rsidR="007660D0" w:rsidRDefault="007660D0" w:rsidP="00091B3B">
      <w:pPr>
        <w:rPr>
          <w:ins w:id="771" w:author="Tekijä"/>
        </w:rPr>
      </w:pPr>
    </w:p>
    <w:p w14:paraId="4754AC0C" w14:textId="77777777" w:rsidR="00091B3B" w:rsidRDefault="008F6FD5" w:rsidP="003F6A08">
      <w:pPr>
        <w:rPr>
          <w:ins w:id="772" w:author="Tekijä"/>
        </w:rPr>
      </w:pPr>
      <w:ins w:id="773" w:author="Tekijä">
        <w:r>
          <w:t>Esimerkkikirjauksia näyttömuodossa:</w:t>
        </w:r>
      </w:ins>
    </w:p>
    <w:p w14:paraId="16591FBB" w14:textId="77777777" w:rsidR="008F6FD5" w:rsidRPr="00C95FD8" w:rsidRDefault="008F6FD5" w:rsidP="008F6FD5">
      <w:pPr>
        <w:jc w:val="left"/>
        <w:rPr>
          <w:ins w:id="774" w:author="Tekijä"/>
          <w:szCs w:val="24"/>
          <w:lang w:eastAsia="fi-FI"/>
        </w:rPr>
      </w:pPr>
      <w:ins w:id="775" w:author="Tekijä">
        <w:r w:rsidRPr="00C95FD8">
          <w:rPr>
            <w:b/>
            <w:bCs/>
            <w:szCs w:val="24"/>
            <w:lang w:eastAsia="fi-FI"/>
          </w:rPr>
          <w:t xml:space="preserve">Purennan havainnot: </w:t>
        </w:r>
        <w:r w:rsidRPr="00C95FD8">
          <w:rPr>
            <w:szCs w:val="24"/>
            <w:lang w:eastAsia="fi-FI"/>
          </w:rPr>
          <w:t>Maksimaalinen avaus: 30 mm</w:t>
        </w:r>
        <w:r w:rsidRPr="00C95FD8">
          <w:rPr>
            <w:szCs w:val="24"/>
            <w:lang w:eastAsia="fi-FI"/>
          </w:rPr>
          <w:br/>
        </w:r>
        <w:r w:rsidRPr="00C95FD8">
          <w:rPr>
            <w:b/>
            <w:bCs/>
            <w:szCs w:val="24"/>
            <w:lang w:eastAsia="fi-FI"/>
          </w:rPr>
          <w:t xml:space="preserve">Leukanivel: </w:t>
        </w:r>
        <w:r w:rsidRPr="00C95FD8">
          <w:rPr>
            <w:szCs w:val="24"/>
            <w:lang w:eastAsia="fi-FI"/>
          </w:rPr>
          <w:t>Vasen puoli; Naksuminen; Sulkemisliikkeessä</w:t>
        </w:r>
        <w:r w:rsidRPr="00C95FD8">
          <w:rPr>
            <w:szCs w:val="24"/>
            <w:lang w:eastAsia="fi-FI"/>
          </w:rPr>
          <w:br/>
        </w:r>
        <w:r w:rsidRPr="00C95FD8">
          <w:rPr>
            <w:b/>
            <w:bCs/>
            <w:szCs w:val="24"/>
            <w:lang w:eastAsia="fi-FI"/>
          </w:rPr>
          <w:t xml:space="preserve">Purentalihasten havainnot ja löydökset: </w:t>
        </w:r>
        <w:r w:rsidRPr="00C95FD8">
          <w:rPr>
            <w:szCs w:val="24"/>
            <w:lang w:eastAsia="fi-FI"/>
          </w:rPr>
          <w:br/>
          <w:t>Purentalihas: Temporalis anterior; Oikea puoli; Koko: Dystrofinen; Purentalihaksen kipu</w:t>
        </w:r>
        <w:r w:rsidRPr="00C95FD8">
          <w:rPr>
            <w:szCs w:val="24"/>
            <w:lang w:eastAsia="fi-FI"/>
          </w:rPr>
          <w:br/>
        </w:r>
        <w:r w:rsidRPr="00C95FD8">
          <w:rPr>
            <w:b/>
            <w:bCs/>
            <w:szCs w:val="24"/>
            <w:lang w:eastAsia="fi-FI"/>
          </w:rPr>
          <w:t xml:space="preserve">Kasvojen havainnot ja löydökset: </w:t>
        </w:r>
        <w:r w:rsidRPr="00C95FD8">
          <w:rPr>
            <w:szCs w:val="24"/>
            <w:lang w:eastAsia="fi-FI"/>
          </w:rPr>
          <w:br/>
          <w:t>Retrusiivinen kasvojen profiili; Keskikasvojen asymmetria; Alakasvojen asymmetria; Tylppä nas</w:t>
        </w:r>
        <w:r w:rsidRPr="00C95FD8">
          <w:rPr>
            <w:szCs w:val="24"/>
            <w:lang w:eastAsia="fi-FI"/>
          </w:rPr>
          <w:t>o</w:t>
        </w:r>
        <w:r w:rsidRPr="00C95FD8">
          <w:rPr>
            <w:szCs w:val="24"/>
            <w:lang w:eastAsia="fi-FI"/>
          </w:rPr>
          <w:t>labiaalikulma</w:t>
        </w:r>
        <w:r w:rsidRPr="00C95FD8">
          <w:rPr>
            <w:szCs w:val="24"/>
            <w:lang w:eastAsia="fi-FI"/>
          </w:rPr>
          <w:br/>
        </w:r>
        <w:r w:rsidRPr="00C95FD8">
          <w:rPr>
            <w:b/>
            <w:bCs/>
            <w:szCs w:val="24"/>
            <w:lang w:eastAsia="fi-FI"/>
          </w:rPr>
          <w:t xml:space="preserve">Purentastatus tekstimuotoisesti: </w:t>
        </w:r>
        <w:r w:rsidRPr="00C95FD8">
          <w:rPr>
            <w:szCs w:val="24"/>
            <w:lang w:eastAsia="fi-FI"/>
          </w:rPr>
          <w:t>tekstimuotoiset tiedot tähän</w:t>
        </w:r>
      </w:ins>
    </w:p>
    <w:p w14:paraId="7422F477" w14:textId="77777777" w:rsidR="008F6FD5" w:rsidRDefault="008F6FD5" w:rsidP="003F6A08">
      <w:pPr>
        <w:rPr>
          <w:ins w:id="776" w:author="Tekijä"/>
        </w:rPr>
      </w:pPr>
    </w:p>
    <w:p w14:paraId="7C096786" w14:textId="77777777" w:rsidR="00091B3B" w:rsidRPr="003F6A08" w:rsidRDefault="00091B3B"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6CF99FA4"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0FD567E9" w14:textId="77777777" w:rsidR="00091B3B" w:rsidRPr="00091B3B" w:rsidRDefault="00091B3B" w:rsidP="00091B3B">
            <w:pPr>
              <w:suppressAutoHyphens/>
              <w:autoSpaceDE w:val="0"/>
              <w:autoSpaceDN w:val="0"/>
              <w:adjustRightInd w:val="0"/>
              <w:jc w:val="left"/>
              <w:rPr>
                <w:ins w:id="777" w:author="Tekijä"/>
                <w:rFonts w:ascii="Courier New" w:hAnsi="Courier New" w:cs="Courier New"/>
                <w:color w:val="0000FF"/>
                <w:sz w:val="18"/>
                <w:lang w:val="en-US" w:eastAsia="fi-FI"/>
              </w:rPr>
            </w:pPr>
            <w:ins w:id="778" w:author="Tekijä">
              <w:r w:rsidRPr="008D629F">
                <w:rPr>
                  <w:rFonts w:ascii="Courier New" w:hAnsi="Courier New" w:cs="Courier New"/>
                  <w:color w:val="000000"/>
                  <w:sz w:val="18"/>
                  <w:lang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text</w:t>
              </w:r>
              <w:r w:rsidRPr="00091B3B">
                <w:rPr>
                  <w:rFonts w:ascii="Courier New" w:hAnsi="Courier New" w:cs="Courier New"/>
                  <w:color w:val="0000FF"/>
                  <w:sz w:val="18"/>
                  <w:lang w:val="en-US" w:eastAsia="fi-FI"/>
                </w:rPr>
                <w:t>&gt;</w:t>
              </w:r>
            </w:ins>
          </w:p>
          <w:p w14:paraId="08FFFC3C" w14:textId="77777777" w:rsidR="00091B3B" w:rsidRPr="00091B3B" w:rsidRDefault="00091B3B" w:rsidP="00091B3B">
            <w:pPr>
              <w:suppressAutoHyphens/>
              <w:autoSpaceDE w:val="0"/>
              <w:autoSpaceDN w:val="0"/>
              <w:adjustRightInd w:val="0"/>
              <w:jc w:val="left"/>
              <w:rPr>
                <w:ins w:id="779" w:author="Tekijä"/>
                <w:rFonts w:ascii="Courier New" w:hAnsi="Courier New" w:cs="Courier New"/>
                <w:color w:val="0000FF"/>
                <w:sz w:val="18"/>
                <w:lang w:val="en-US" w:eastAsia="fi-FI"/>
              </w:rPr>
            </w:pPr>
            <w:ins w:id="780" w:author="Tekijä">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paragraph</w:t>
              </w:r>
              <w:r w:rsidRPr="00091B3B">
                <w:rPr>
                  <w:rFonts w:ascii="Courier New" w:hAnsi="Courier New" w:cs="Courier New"/>
                  <w:i/>
                  <w:iCs/>
                  <w:color w:val="008080"/>
                  <w:sz w:val="18"/>
                  <w:lang w:val="en-US" w:eastAsia="fi-FI"/>
                </w:rPr>
                <w:t xml:space="preserve"> </w:t>
              </w:r>
              <w:r w:rsidRPr="00091B3B">
                <w:rPr>
                  <w:rFonts w:ascii="Courier New" w:hAnsi="Courier New" w:cs="Courier New"/>
                  <w:color w:val="FF0000"/>
                  <w:sz w:val="18"/>
                  <w:lang w:val="en-US" w:eastAsia="fi-FI"/>
                </w:rPr>
                <w:t>ID</w:t>
              </w:r>
              <w:r w:rsidRPr="00091B3B">
                <w:rPr>
                  <w:rFonts w:ascii="Courier New" w:hAnsi="Courier New" w:cs="Courier New"/>
                  <w:color w:val="0000FF"/>
                  <w:sz w:val="18"/>
                  <w:lang w:val="en-US" w:eastAsia="fi-FI"/>
                </w:rPr>
                <w:t>="</w:t>
              </w:r>
              <w:r w:rsidRPr="00091B3B">
                <w:rPr>
                  <w:rFonts w:ascii="Courier New" w:hAnsi="Courier New" w:cs="Courier New"/>
                  <w:color w:val="000000"/>
                  <w:sz w:val="18"/>
                  <w:lang w:val="en-US" w:eastAsia="fi-FI"/>
                </w:rPr>
                <w:t>OID1.2.246.10.1234567.14.2015.123.3.10.5.2</w:t>
              </w:r>
              <w:r w:rsidRPr="00091B3B">
                <w:rPr>
                  <w:rFonts w:ascii="Courier New" w:hAnsi="Courier New" w:cs="Courier New"/>
                  <w:color w:val="0000FF"/>
                  <w:sz w:val="18"/>
                  <w:lang w:val="en-US" w:eastAsia="fi-FI"/>
                </w:rPr>
                <w:t>"&gt;</w:t>
              </w:r>
            </w:ins>
          </w:p>
          <w:p w14:paraId="5F7C522D" w14:textId="77777777" w:rsidR="00091B3B" w:rsidRPr="00091B3B" w:rsidRDefault="00091B3B" w:rsidP="00091B3B">
            <w:pPr>
              <w:suppressAutoHyphens/>
              <w:autoSpaceDE w:val="0"/>
              <w:autoSpaceDN w:val="0"/>
              <w:adjustRightInd w:val="0"/>
              <w:jc w:val="left"/>
              <w:rPr>
                <w:ins w:id="781" w:author="Tekijä"/>
                <w:rFonts w:ascii="Courier New" w:hAnsi="Courier New" w:cs="Courier New"/>
                <w:color w:val="0000FF"/>
                <w:sz w:val="18"/>
                <w:lang w:val="en-US" w:eastAsia="fi-FI"/>
              </w:rPr>
            </w:pPr>
            <w:ins w:id="782" w:author="Tekijä">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i/>
                  <w:iCs/>
                  <w:color w:val="008080"/>
                  <w:sz w:val="18"/>
                  <w:lang w:val="en-US" w:eastAsia="fi-FI"/>
                </w:rPr>
                <w:t xml:space="preserve"> </w:t>
              </w:r>
              <w:r w:rsidRPr="00091B3B">
                <w:rPr>
                  <w:rFonts w:ascii="Courier New" w:hAnsi="Courier New" w:cs="Courier New"/>
                  <w:color w:val="FF0000"/>
                  <w:sz w:val="18"/>
                  <w:lang w:val="en-US" w:eastAsia="fi-FI"/>
                </w:rPr>
                <w:t>styleCode</w:t>
              </w:r>
              <w:r w:rsidRPr="00091B3B">
                <w:rPr>
                  <w:rFonts w:ascii="Courier New" w:hAnsi="Courier New" w:cs="Courier New"/>
                  <w:color w:val="0000FF"/>
                  <w:sz w:val="18"/>
                  <w:lang w:val="en-US" w:eastAsia="fi-FI"/>
                </w:rPr>
                <w:t>="</w:t>
              </w:r>
              <w:r w:rsidRPr="00091B3B">
                <w:rPr>
                  <w:rFonts w:ascii="Courier New" w:hAnsi="Courier New" w:cs="Courier New"/>
                  <w:color w:val="000000"/>
                  <w:sz w:val="18"/>
                  <w:lang w:val="en-US" w:eastAsia="fi-FI"/>
                </w:rPr>
                <w:t>Bold</w:t>
              </w:r>
              <w:r w:rsidRPr="00091B3B">
                <w:rPr>
                  <w:rFonts w:ascii="Courier New" w:hAnsi="Courier New" w:cs="Courier New"/>
                  <w:color w:val="0000FF"/>
                  <w:sz w:val="18"/>
                  <w:lang w:val="en-US" w:eastAsia="fi-FI"/>
                </w:rPr>
                <w:t>"&gt;</w:t>
              </w:r>
              <w:r w:rsidRPr="00091B3B">
                <w:rPr>
                  <w:rFonts w:ascii="Courier New" w:hAnsi="Courier New" w:cs="Courier New"/>
                  <w:color w:val="000000"/>
                  <w:sz w:val="18"/>
                  <w:lang w:val="en-US" w:eastAsia="fi-FI"/>
                </w:rPr>
                <w:t xml:space="preserve">Purennan havainnot: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color w:val="0000FF"/>
                  <w:sz w:val="18"/>
                  <w:lang w:val="en-US" w:eastAsia="fi-FI"/>
                </w:rPr>
                <w:t>&gt;</w:t>
              </w:r>
            </w:ins>
          </w:p>
          <w:p w14:paraId="3F697405" w14:textId="77777777" w:rsidR="00091B3B" w:rsidRPr="00091B3B" w:rsidRDefault="00091B3B" w:rsidP="00091B3B">
            <w:pPr>
              <w:suppressAutoHyphens/>
              <w:autoSpaceDE w:val="0"/>
              <w:autoSpaceDN w:val="0"/>
              <w:adjustRightInd w:val="0"/>
              <w:jc w:val="left"/>
              <w:rPr>
                <w:ins w:id="783" w:author="Tekijä"/>
                <w:rFonts w:ascii="Courier New" w:hAnsi="Courier New" w:cs="Courier New"/>
                <w:color w:val="0000FF"/>
                <w:sz w:val="18"/>
                <w:lang w:val="en-US" w:eastAsia="fi-FI"/>
              </w:rPr>
            </w:pPr>
            <w:ins w:id="784" w:author="Tekijä">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color w:val="0000FF"/>
                  <w:sz w:val="18"/>
                  <w:lang w:val="en-US" w:eastAsia="fi-FI"/>
                </w:rPr>
                <w:t>&gt;</w:t>
              </w:r>
              <w:r w:rsidRPr="00091B3B">
                <w:rPr>
                  <w:rFonts w:ascii="Courier New" w:hAnsi="Courier New" w:cs="Courier New"/>
                  <w:color w:val="000000"/>
                  <w:sz w:val="18"/>
                  <w:lang w:val="en-US" w:eastAsia="fi-FI"/>
                </w:rPr>
                <w:t>Maksimaalinen avaus: 30 mm</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color w:val="0000FF"/>
                  <w:sz w:val="18"/>
                  <w:lang w:val="en-US" w:eastAsia="fi-FI"/>
                </w:rPr>
                <w:t>&gt;</w:t>
              </w:r>
            </w:ins>
          </w:p>
          <w:p w14:paraId="4B94BE54" w14:textId="77777777" w:rsidR="00091B3B" w:rsidRPr="00091B3B" w:rsidRDefault="00091B3B" w:rsidP="00091B3B">
            <w:pPr>
              <w:suppressAutoHyphens/>
              <w:autoSpaceDE w:val="0"/>
              <w:autoSpaceDN w:val="0"/>
              <w:adjustRightInd w:val="0"/>
              <w:jc w:val="left"/>
              <w:rPr>
                <w:ins w:id="785" w:author="Tekijä"/>
                <w:rFonts w:ascii="Courier New" w:hAnsi="Courier New" w:cs="Courier New"/>
                <w:color w:val="0000FF"/>
                <w:sz w:val="18"/>
                <w:lang w:val="en-US" w:eastAsia="fi-FI"/>
              </w:rPr>
            </w:pPr>
            <w:ins w:id="786" w:author="Tekijä">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paragraph</w:t>
              </w:r>
              <w:r w:rsidRPr="00091B3B">
                <w:rPr>
                  <w:rFonts w:ascii="Courier New" w:hAnsi="Courier New" w:cs="Courier New"/>
                  <w:color w:val="0000FF"/>
                  <w:sz w:val="18"/>
                  <w:lang w:val="en-US" w:eastAsia="fi-FI"/>
                </w:rPr>
                <w:t>&gt;</w:t>
              </w:r>
            </w:ins>
          </w:p>
          <w:p w14:paraId="2456868B" w14:textId="77777777" w:rsidR="00091B3B" w:rsidRPr="00091B3B" w:rsidRDefault="00091B3B" w:rsidP="00091B3B">
            <w:pPr>
              <w:suppressAutoHyphens/>
              <w:autoSpaceDE w:val="0"/>
              <w:autoSpaceDN w:val="0"/>
              <w:adjustRightInd w:val="0"/>
              <w:jc w:val="left"/>
              <w:rPr>
                <w:ins w:id="787" w:author="Tekijä"/>
                <w:rFonts w:ascii="Courier New" w:hAnsi="Courier New" w:cs="Courier New"/>
                <w:color w:val="0000FF"/>
                <w:sz w:val="18"/>
                <w:lang w:val="en-US" w:eastAsia="fi-FI"/>
              </w:rPr>
            </w:pPr>
            <w:ins w:id="788" w:author="Tekijä">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paragraph</w:t>
              </w:r>
              <w:r w:rsidRPr="00091B3B">
                <w:rPr>
                  <w:rFonts w:ascii="Courier New" w:hAnsi="Courier New" w:cs="Courier New"/>
                  <w:i/>
                  <w:iCs/>
                  <w:color w:val="008080"/>
                  <w:sz w:val="18"/>
                  <w:lang w:val="en-US" w:eastAsia="fi-FI"/>
                </w:rPr>
                <w:t xml:space="preserve"> </w:t>
              </w:r>
              <w:r w:rsidRPr="00091B3B">
                <w:rPr>
                  <w:rFonts w:ascii="Courier New" w:hAnsi="Courier New" w:cs="Courier New"/>
                  <w:color w:val="FF0000"/>
                  <w:sz w:val="18"/>
                  <w:lang w:val="en-US" w:eastAsia="fi-FI"/>
                </w:rPr>
                <w:t>ID</w:t>
              </w:r>
              <w:r w:rsidRPr="00091B3B">
                <w:rPr>
                  <w:rFonts w:ascii="Courier New" w:hAnsi="Courier New" w:cs="Courier New"/>
                  <w:color w:val="0000FF"/>
                  <w:sz w:val="18"/>
                  <w:lang w:val="en-US" w:eastAsia="fi-FI"/>
                </w:rPr>
                <w:t>="</w:t>
              </w:r>
              <w:r w:rsidRPr="00091B3B">
                <w:rPr>
                  <w:rFonts w:ascii="Courier New" w:hAnsi="Courier New" w:cs="Courier New"/>
                  <w:color w:val="000000"/>
                  <w:sz w:val="18"/>
                  <w:lang w:val="en-US" w:eastAsia="fi-FI"/>
                </w:rPr>
                <w:t>OID1.2.246.10.1234567.14.2015.123.3.10.6.1</w:t>
              </w:r>
              <w:r w:rsidRPr="00091B3B">
                <w:rPr>
                  <w:rFonts w:ascii="Courier New" w:hAnsi="Courier New" w:cs="Courier New"/>
                  <w:color w:val="0000FF"/>
                  <w:sz w:val="18"/>
                  <w:lang w:val="en-US" w:eastAsia="fi-FI"/>
                </w:rPr>
                <w:t>"&gt;</w:t>
              </w:r>
            </w:ins>
          </w:p>
          <w:p w14:paraId="267436CC" w14:textId="77777777" w:rsidR="00091B3B" w:rsidRPr="00091B3B" w:rsidRDefault="00091B3B" w:rsidP="00091B3B">
            <w:pPr>
              <w:suppressAutoHyphens/>
              <w:autoSpaceDE w:val="0"/>
              <w:autoSpaceDN w:val="0"/>
              <w:adjustRightInd w:val="0"/>
              <w:jc w:val="left"/>
              <w:rPr>
                <w:ins w:id="789" w:author="Tekijä"/>
                <w:rFonts w:ascii="Courier New" w:hAnsi="Courier New" w:cs="Courier New"/>
                <w:color w:val="0000FF"/>
                <w:sz w:val="18"/>
                <w:lang w:val="en-US" w:eastAsia="fi-FI"/>
              </w:rPr>
            </w:pPr>
            <w:ins w:id="790" w:author="Tekijä">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i/>
                  <w:iCs/>
                  <w:color w:val="008080"/>
                  <w:sz w:val="18"/>
                  <w:lang w:val="en-US" w:eastAsia="fi-FI"/>
                </w:rPr>
                <w:t xml:space="preserve"> </w:t>
              </w:r>
              <w:r w:rsidRPr="00091B3B">
                <w:rPr>
                  <w:rFonts w:ascii="Courier New" w:hAnsi="Courier New" w:cs="Courier New"/>
                  <w:color w:val="FF0000"/>
                  <w:sz w:val="18"/>
                  <w:lang w:val="en-US" w:eastAsia="fi-FI"/>
                </w:rPr>
                <w:t>styleCode</w:t>
              </w:r>
              <w:r w:rsidRPr="00091B3B">
                <w:rPr>
                  <w:rFonts w:ascii="Courier New" w:hAnsi="Courier New" w:cs="Courier New"/>
                  <w:color w:val="0000FF"/>
                  <w:sz w:val="18"/>
                  <w:lang w:val="en-US" w:eastAsia="fi-FI"/>
                </w:rPr>
                <w:t>="</w:t>
              </w:r>
              <w:r w:rsidRPr="00091B3B">
                <w:rPr>
                  <w:rFonts w:ascii="Courier New" w:hAnsi="Courier New" w:cs="Courier New"/>
                  <w:color w:val="000000"/>
                  <w:sz w:val="18"/>
                  <w:lang w:val="en-US" w:eastAsia="fi-FI"/>
                </w:rPr>
                <w:t>Bold</w:t>
              </w:r>
              <w:r w:rsidRPr="00091B3B">
                <w:rPr>
                  <w:rFonts w:ascii="Courier New" w:hAnsi="Courier New" w:cs="Courier New"/>
                  <w:color w:val="0000FF"/>
                  <w:sz w:val="18"/>
                  <w:lang w:val="en-US" w:eastAsia="fi-FI"/>
                </w:rPr>
                <w:t>"&gt;</w:t>
              </w:r>
              <w:r w:rsidRPr="00091B3B">
                <w:rPr>
                  <w:rFonts w:ascii="Courier New" w:hAnsi="Courier New" w:cs="Courier New"/>
                  <w:color w:val="000000"/>
                  <w:sz w:val="18"/>
                  <w:lang w:val="en-US" w:eastAsia="fi-FI"/>
                </w:rPr>
                <w:t xml:space="preserve">Leukanivel: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color w:val="0000FF"/>
                  <w:sz w:val="18"/>
                  <w:lang w:val="en-US" w:eastAsia="fi-FI"/>
                </w:rPr>
                <w:t>&gt;</w:t>
              </w:r>
            </w:ins>
          </w:p>
          <w:p w14:paraId="536701B5" w14:textId="77777777" w:rsidR="00091B3B" w:rsidRPr="00091B3B" w:rsidRDefault="00091B3B" w:rsidP="00091B3B">
            <w:pPr>
              <w:suppressAutoHyphens/>
              <w:autoSpaceDE w:val="0"/>
              <w:autoSpaceDN w:val="0"/>
              <w:adjustRightInd w:val="0"/>
              <w:jc w:val="left"/>
              <w:rPr>
                <w:ins w:id="791" w:author="Tekijä"/>
                <w:rFonts w:ascii="Courier New" w:hAnsi="Courier New" w:cs="Courier New"/>
                <w:color w:val="0000FF"/>
                <w:sz w:val="18"/>
                <w:lang w:val="en-US" w:eastAsia="fi-FI"/>
              </w:rPr>
            </w:pPr>
            <w:ins w:id="792" w:author="Tekijä">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color w:val="0000FF"/>
                  <w:sz w:val="18"/>
                  <w:lang w:val="en-US" w:eastAsia="fi-FI"/>
                </w:rPr>
                <w:t>&gt;</w:t>
              </w:r>
              <w:r w:rsidRPr="00091B3B">
                <w:rPr>
                  <w:rFonts w:ascii="Courier New" w:hAnsi="Courier New" w:cs="Courier New"/>
                  <w:color w:val="000000"/>
                  <w:sz w:val="18"/>
                  <w:lang w:val="en-US" w:eastAsia="fi-FI"/>
                </w:rPr>
                <w:t xml:space="preserve">Vasen puoli;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color w:val="0000FF"/>
                  <w:sz w:val="18"/>
                  <w:lang w:val="en-US" w:eastAsia="fi-FI"/>
                </w:rPr>
                <w:t>&gt;</w:t>
              </w:r>
            </w:ins>
          </w:p>
          <w:p w14:paraId="31B94F2D" w14:textId="77777777" w:rsidR="00091B3B" w:rsidRPr="00091B3B" w:rsidRDefault="00091B3B" w:rsidP="00091B3B">
            <w:pPr>
              <w:suppressAutoHyphens/>
              <w:autoSpaceDE w:val="0"/>
              <w:autoSpaceDN w:val="0"/>
              <w:adjustRightInd w:val="0"/>
              <w:jc w:val="left"/>
              <w:rPr>
                <w:ins w:id="793" w:author="Tekijä"/>
                <w:rFonts w:ascii="Courier New" w:hAnsi="Courier New" w:cs="Courier New"/>
                <w:color w:val="0000FF"/>
                <w:sz w:val="18"/>
                <w:lang w:val="en-US" w:eastAsia="fi-FI"/>
              </w:rPr>
            </w:pPr>
            <w:ins w:id="794" w:author="Tekijä">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color w:val="0000FF"/>
                  <w:sz w:val="18"/>
                  <w:lang w:val="en-US" w:eastAsia="fi-FI"/>
                </w:rPr>
                <w:t>&gt;</w:t>
              </w:r>
              <w:r w:rsidRPr="00091B3B">
                <w:rPr>
                  <w:rFonts w:ascii="Courier New" w:hAnsi="Courier New" w:cs="Courier New"/>
                  <w:color w:val="000000"/>
                  <w:sz w:val="18"/>
                  <w:lang w:val="en-US" w:eastAsia="fi-FI"/>
                </w:rPr>
                <w:t xml:space="preserve">Naksuminen;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color w:val="0000FF"/>
                  <w:sz w:val="18"/>
                  <w:lang w:val="en-US" w:eastAsia="fi-FI"/>
                </w:rPr>
                <w:t>&gt;</w:t>
              </w:r>
            </w:ins>
          </w:p>
          <w:p w14:paraId="2D1F43B2" w14:textId="77777777" w:rsidR="00091B3B" w:rsidRPr="00091B3B" w:rsidRDefault="00091B3B" w:rsidP="00091B3B">
            <w:pPr>
              <w:suppressAutoHyphens/>
              <w:autoSpaceDE w:val="0"/>
              <w:autoSpaceDN w:val="0"/>
              <w:adjustRightInd w:val="0"/>
              <w:jc w:val="left"/>
              <w:rPr>
                <w:ins w:id="795" w:author="Tekijä"/>
                <w:rFonts w:ascii="Courier New" w:hAnsi="Courier New" w:cs="Courier New"/>
                <w:color w:val="0000FF"/>
                <w:sz w:val="18"/>
                <w:lang w:val="en-US" w:eastAsia="fi-FI"/>
              </w:rPr>
            </w:pPr>
            <w:ins w:id="796" w:author="Tekijä">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color w:val="0000FF"/>
                  <w:sz w:val="18"/>
                  <w:lang w:val="en-US" w:eastAsia="fi-FI"/>
                </w:rPr>
                <w:t>&gt;</w:t>
              </w:r>
              <w:r w:rsidRPr="00091B3B">
                <w:rPr>
                  <w:rFonts w:ascii="Courier New" w:hAnsi="Courier New" w:cs="Courier New"/>
                  <w:color w:val="000000"/>
                  <w:sz w:val="18"/>
                  <w:lang w:val="en-US" w:eastAsia="fi-FI"/>
                </w:rPr>
                <w:t>Sulkemisliikkeessä</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color w:val="0000FF"/>
                  <w:sz w:val="18"/>
                  <w:lang w:val="en-US" w:eastAsia="fi-FI"/>
                </w:rPr>
                <w:t>&gt;</w:t>
              </w:r>
            </w:ins>
          </w:p>
          <w:p w14:paraId="2374CF0B" w14:textId="77777777" w:rsidR="00091B3B" w:rsidRPr="00091B3B" w:rsidRDefault="00091B3B" w:rsidP="00091B3B">
            <w:pPr>
              <w:suppressAutoHyphens/>
              <w:autoSpaceDE w:val="0"/>
              <w:autoSpaceDN w:val="0"/>
              <w:adjustRightInd w:val="0"/>
              <w:jc w:val="left"/>
              <w:rPr>
                <w:ins w:id="797" w:author="Tekijä"/>
                <w:rFonts w:ascii="Courier New" w:hAnsi="Courier New" w:cs="Courier New"/>
                <w:color w:val="0000FF"/>
                <w:sz w:val="18"/>
                <w:lang w:val="en-US" w:eastAsia="fi-FI"/>
              </w:rPr>
            </w:pPr>
            <w:ins w:id="798" w:author="Tekijä">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paragraph</w:t>
              </w:r>
              <w:r w:rsidRPr="00091B3B">
                <w:rPr>
                  <w:rFonts w:ascii="Courier New" w:hAnsi="Courier New" w:cs="Courier New"/>
                  <w:color w:val="0000FF"/>
                  <w:sz w:val="18"/>
                  <w:lang w:val="en-US" w:eastAsia="fi-FI"/>
                </w:rPr>
                <w:t>&gt;</w:t>
              </w:r>
            </w:ins>
          </w:p>
          <w:p w14:paraId="5337A87F" w14:textId="77777777" w:rsidR="00091B3B" w:rsidRPr="00091B3B" w:rsidRDefault="00091B3B" w:rsidP="00091B3B">
            <w:pPr>
              <w:suppressAutoHyphens/>
              <w:autoSpaceDE w:val="0"/>
              <w:autoSpaceDN w:val="0"/>
              <w:adjustRightInd w:val="0"/>
              <w:jc w:val="left"/>
              <w:rPr>
                <w:ins w:id="799" w:author="Tekijä"/>
                <w:rFonts w:ascii="Courier New" w:hAnsi="Courier New" w:cs="Courier New"/>
                <w:color w:val="0000FF"/>
                <w:sz w:val="18"/>
                <w:lang w:val="en-US" w:eastAsia="fi-FI"/>
              </w:rPr>
            </w:pPr>
            <w:ins w:id="800" w:author="Tekijä">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paragraph</w:t>
              </w:r>
              <w:r w:rsidRPr="00091B3B">
                <w:rPr>
                  <w:rFonts w:ascii="Courier New" w:hAnsi="Courier New" w:cs="Courier New"/>
                  <w:i/>
                  <w:iCs/>
                  <w:color w:val="008080"/>
                  <w:sz w:val="18"/>
                  <w:lang w:val="en-US" w:eastAsia="fi-FI"/>
                </w:rPr>
                <w:t xml:space="preserve"> </w:t>
              </w:r>
              <w:r w:rsidRPr="00091B3B">
                <w:rPr>
                  <w:rFonts w:ascii="Courier New" w:hAnsi="Courier New" w:cs="Courier New"/>
                  <w:color w:val="FF0000"/>
                  <w:sz w:val="18"/>
                  <w:lang w:val="en-US" w:eastAsia="fi-FI"/>
                </w:rPr>
                <w:t>ID</w:t>
              </w:r>
              <w:r w:rsidRPr="00091B3B">
                <w:rPr>
                  <w:rFonts w:ascii="Courier New" w:hAnsi="Courier New" w:cs="Courier New"/>
                  <w:color w:val="0000FF"/>
                  <w:sz w:val="18"/>
                  <w:lang w:val="en-US" w:eastAsia="fi-FI"/>
                </w:rPr>
                <w:t>="</w:t>
              </w:r>
              <w:r w:rsidRPr="00091B3B">
                <w:rPr>
                  <w:rFonts w:ascii="Courier New" w:hAnsi="Courier New" w:cs="Courier New"/>
                  <w:color w:val="000000"/>
                  <w:sz w:val="18"/>
                  <w:lang w:val="en-US" w:eastAsia="fi-FI"/>
                </w:rPr>
                <w:t>OID1.2.246.10.1234567.14.2015.123.3.10.7.1</w:t>
              </w:r>
              <w:r w:rsidRPr="00091B3B">
                <w:rPr>
                  <w:rFonts w:ascii="Courier New" w:hAnsi="Courier New" w:cs="Courier New"/>
                  <w:color w:val="0000FF"/>
                  <w:sz w:val="18"/>
                  <w:lang w:val="en-US" w:eastAsia="fi-FI"/>
                </w:rPr>
                <w:t>"&gt;</w:t>
              </w:r>
            </w:ins>
          </w:p>
          <w:p w14:paraId="1947DF44" w14:textId="77777777" w:rsidR="00091B3B" w:rsidRPr="00091B3B" w:rsidRDefault="00091B3B" w:rsidP="00091B3B">
            <w:pPr>
              <w:suppressAutoHyphens/>
              <w:autoSpaceDE w:val="0"/>
              <w:autoSpaceDN w:val="0"/>
              <w:adjustRightInd w:val="0"/>
              <w:ind w:left="1420" w:hanging="1420"/>
              <w:jc w:val="left"/>
              <w:rPr>
                <w:ins w:id="801" w:author="Tekijä"/>
                <w:rFonts w:ascii="Courier New" w:hAnsi="Courier New" w:cs="Courier New"/>
                <w:color w:val="0000FF"/>
                <w:sz w:val="18"/>
                <w:lang w:val="en-US" w:eastAsia="fi-FI"/>
              </w:rPr>
            </w:pPr>
            <w:ins w:id="802" w:author="Tekijä">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i/>
                  <w:iCs/>
                  <w:color w:val="008080"/>
                  <w:sz w:val="18"/>
                  <w:lang w:val="en-US" w:eastAsia="fi-FI"/>
                </w:rPr>
                <w:t xml:space="preserve"> </w:t>
              </w:r>
              <w:r w:rsidRPr="00091B3B">
                <w:rPr>
                  <w:rFonts w:ascii="Courier New" w:hAnsi="Courier New" w:cs="Courier New"/>
                  <w:color w:val="FF0000"/>
                  <w:sz w:val="18"/>
                  <w:lang w:val="en-US" w:eastAsia="fi-FI"/>
                </w:rPr>
                <w:t>styleCode</w:t>
              </w:r>
              <w:r w:rsidRPr="00091B3B">
                <w:rPr>
                  <w:rFonts w:ascii="Courier New" w:hAnsi="Courier New" w:cs="Courier New"/>
                  <w:color w:val="0000FF"/>
                  <w:sz w:val="18"/>
                  <w:lang w:val="en-US" w:eastAsia="fi-FI"/>
                </w:rPr>
                <w:t>="</w:t>
              </w:r>
              <w:r w:rsidRPr="00091B3B">
                <w:rPr>
                  <w:rFonts w:ascii="Courier New" w:hAnsi="Courier New" w:cs="Courier New"/>
                  <w:color w:val="000000"/>
                  <w:sz w:val="18"/>
                  <w:lang w:val="en-US" w:eastAsia="fi-FI"/>
                </w:rPr>
                <w:t>Bold</w:t>
              </w:r>
              <w:r w:rsidRPr="00091B3B">
                <w:rPr>
                  <w:rFonts w:ascii="Courier New" w:hAnsi="Courier New" w:cs="Courier New"/>
                  <w:color w:val="0000FF"/>
                  <w:sz w:val="18"/>
                  <w:lang w:val="en-US" w:eastAsia="fi-FI"/>
                </w:rPr>
                <w:t>"&gt;</w:t>
              </w:r>
              <w:r w:rsidRPr="00091B3B">
                <w:rPr>
                  <w:rFonts w:ascii="Courier New" w:hAnsi="Courier New" w:cs="Courier New"/>
                  <w:color w:val="000000"/>
                  <w:sz w:val="18"/>
                  <w:lang w:val="en-US" w:eastAsia="fi-FI"/>
                </w:rPr>
                <w:t xml:space="preserve">Purentalihasten havainnot ja löydökset: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color w:val="0000FF"/>
                  <w:sz w:val="18"/>
                  <w:lang w:val="en-US" w:eastAsia="fi-FI"/>
                </w:rPr>
                <w:t>&gt;&lt;</w:t>
              </w:r>
              <w:r w:rsidRPr="00091B3B">
                <w:rPr>
                  <w:rFonts w:ascii="Courier New" w:hAnsi="Courier New" w:cs="Courier New"/>
                  <w:color w:val="800000"/>
                  <w:sz w:val="18"/>
                  <w:lang w:val="en-US" w:eastAsia="fi-FI"/>
                </w:rPr>
                <w:t>br</w:t>
              </w:r>
              <w:r w:rsidRPr="00091B3B">
                <w:rPr>
                  <w:rFonts w:ascii="Courier New" w:hAnsi="Courier New" w:cs="Courier New"/>
                  <w:color w:val="0000FF"/>
                  <w:sz w:val="18"/>
                  <w:lang w:val="en-US" w:eastAsia="fi-FI"/>
                </w:rPr>
                <w:t>/&gt;</w:t>
              </w:r>
            </w:ins>
          </w:p>
          <w:p w14:paraId="754CDFFC" w14:textId="77777777" w:rsidR="00091B3B" w:rsidRPr="00091B3B" w:rsidRDefault="00091B3B" w:rsidP="00091B3B">
            <w:pPr>
              <w:suppressAutoHyphens/>
              <w:autoSpaceDE w:val="0"/>
              <w:autoSpaceDN w:val="0"/>
              <w:adjustRightInd w:val="0"/>
              <w:jc w:val="left"/>
              <w:rPr>
                <w:ins w:id="803" w:author="Tekijä"/>
                <w:rFonts w:ascii="Courier New" w:hAnsi="Courier New" w:cs="Courier New"/>
                <w:color w:val="0000FF"/>
                <w:sz w:val="18"/>
                <w:lang w:val="en-US" w:eastAsia="fi-FI"/>
              </w:rPr>
            </w:pPr>
            <w:ins w:id="804" w:author="Tekijä">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color w:val="0000FF"/>
                  <w:sz w:val="18"/>
                  <w:lang w:val="en-US" w:eastAsia="fi-FI"/>
                </w:rPr>
                <w:t>&gt;</w:t>
              </w:r>
              <w:r w:rsidRPr="00091B3B">
                <w:rPr>
                  <w:rFonts w:ascii="Courier New" w:hAnsi="Courier New" w:cs="Courier New"/>
                  <w:color w:val="000000"/>
                  <w:sz w:val="18"/>
                  <w:lang w:val="en-US" w:eastAsia="fi-FI"/>
                </w:rPr>
                <w:t xml:space="preserve">Purentalihas: Temporalis anterior;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color w:val="0000FF"/>
                  <w:sz w:val="18"/>
                  <w:lang w:val="en-US" w:eastAsia="fi-FI"/>
                </w:rPr>
                <w:t>&gt;</w:t>
              </w:r>
            </w:ins>
          </w:p>
          <w:p w14:paraId="2139ADCD" w14:textId="77777777" w:rsidR="00091B3B" w:rsidRPr="00091B3B" w:rsidRDefault="00091B3B" w:rsidP="00091B3B">
            <w:pPr>
              <w:suppressAutoHyphens/>
              <w:autoSpaceDE w:val="0"/>
              <w:autoSpaceDN w:val="0"/>
              <w:adjustRightInd w:val="0"/>
              <w:jc w:val="left"/>
              <w:rPr>
                <w:ins w:id="805" w:author="Tekijä"/>
                <w:rFonts w:ascii="Courier New" w:hAnsi="Courier New" w:cs="Courier New"/>
                <w:color w:val="0000FF"/>
                <w:sz w:val="18"/>
                <w:lang w:val="en-US" w:eastAsia="fi-FI"/>
              </w:rPr>
            </w:pPr>
            <w:ins w:id="806" w:author="Tekijä">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color w:val="0000FF"/>
                  <w:sz w:val="18"/>
                  <w:lang w:val="en-US" w:eastAsia="fi-FI"/>
                </w:rPr>
                <w:t>&gt;</w:t>
              </w:r>
              <w:r w:rsidRPr="00091B3B">
                <w:rPr>
                  <w:rFonts w:ascii="Courier New" w:hAnsi="Courier New" w:cs="Courier New"/>
                  <w:color w:val="000000"/>
                  <w:sz w:val="18"/>
                  <w:lang w:val="en-US" w:eastAsia="fi-FI"/>
                </w:rPr>
                <w:t xml:space="preserve">Oikea puoli;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color w:val="0000FF"/>
                  <w:sz w:val="18"/>
                  <w:lang w:val="en-US" w:eastAsia="fi-FI"/>
                </w:rPr>
                <w:t>&gt;</w:t>
              </w:r>
            </w:ins>
          </w:p>
          <w:p w14:paraId="3CCD50A3" w14:textId="77777777" w:rsidR="00091B3B" w:rsidRPr="00091B3B" w:rsidRDefault="00091B3B" w:rsidP="00091B3B">
            <w:pPr>
              <w:suppressAutoHyphens/>
              <w:autoSpaceDE w:val="0"/>
              <w:autoSpaceDN w:val="0"/>
              <w:adjustRightInd w:val="0"/>
              <w:jc w:val="left"/>
              <w:rPr>
                <w:ins w:id="807" w:author="Tekijä"/>
                <w:rFonts w:ascii="Courier New" w:hAnsi="Courier New" w:cs="Courier New"/>
                <w:color w:val="0000FF"/>
                <w:sz w:val="18"/>
                <w:lang w:val="en-US" w:eastAsia="fi-FI"/>
              </w:rPr>
            </w:pPr>
            <w:ins w:id="808" w:author="Tekijä">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color w:val="0000FF"/>
                  <w:sz w:val="18"/>
                  <w:lang w:val="en-US" w:eastAsia="fi-FI"/>
                </w:rPr>
                <w:t>&gt;</w:t>
              </w:r>
              <w:r w:rsidRPr="00091B3B">
                <w:rPr>
                  <w:rFonts w:ascii="Courier New" w:hAnsi="Courier New" w:cs="Courier New"/>
                  <w:color w:val="000000"/>
                  <w:sz w:val="18"/>
                  <w:lang w:val="en-US" w:eastAsia="fi-FI"/>
                </w:rPr>
                <w:t xml:space="preserve">Koko: Dystrofinen;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color w:val="0000FF"/>
                  <w:sz w:val="18"/>
                  <w:lang w:val="en-US" w:eastAsia="fi-FI"/>
                </w:rPr>
                <w:t>&gt;</w:t>
              </w:r>
            </w:ins>
          </w:p>
          <w:p w14:paraId="2B9B5BC7" w14:textId="77777777" w:rsidR="00091B3B" w:rsidRPr="00091B3B" w:rsidRDefault="00091B3B" w:rsidP="00091B3B">
            <w:pPr>
              <w:suppressAutoHyphens/>
              <w:autoSpaceDE w:val="0"/>
              <w:autoSpaceDN w:val="0"/>
              <w:adjustRightInd w:val="0"/>
              <w:ind w:left="1420" w:hanging="1420"/>
              <w:jc w:val="left"/>
              <w:rPr>
                <w:ins w:id="809" w:author="Tekijä"/>
                <w:rFonts w:ascii="Courier New" w:hAnsi="Courier New" w:cs="Courier New"/>
                <w:color w:val="0000FF"/>
                <w:sz w:val="18"/>
                <w:lang w:val="en-US" w:eastAsia="fi-FI"/>
              </w:rPr>
            </w:pPr>
            <w:ins w:id="810" w:author="Tekijä">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i/>
                  <w:iCs/>
                  <w:color w:val="008080"/>
                  <w:sz w:val="18"/>
                  <w:lang w:val="en-US" w:eastAsia="fi-FI"/>
                </w:rPr>
                <w:t xml:space="preserve"> </w:t>
              </w:r>
              <w:r w:rsidRPr="00091B3B">
                <w:rPr>
                  <w:rFonts w:ascii="Courier New" w:hAnsi="Courier New" w:cs="Courier New"/>
                  <w:color w:val="FF0000"/>
                  <w:sz w:val="18"/>
                  <w:lang w:val="en-US" w:eastAsia="fi-FI"/>
                </w:rPr>
                <w:t>ID</w:t>
              </w:r>
              <w:r w:rsidRPr="00091B3B">
                <w:rPr>
                  <w:rFonts w:ascii="Courier New" w:hAnsi="Courier New" w:cs="Courier New"/>
                  <w:color w:val="0000FF"/>
                  <w:sz w:val="18"/>
                  <w:lang w:val="en-US" w:eastAsia="fi-FI"/>
                </w:rPr>
                <w:t>="</w:t>
              </w:r>
              <w:r w:rsidRPr="00091B3B">
                <w:rPr>
                  <w:rFonts w:ascii="Courier New" w:hAnsi="Courier New" w:cs="Courier New"/>
                  <w:color w:val="000000"/>
                  <w:sz w:val="18"/>
                  <w:lang w:val="en-US" w:eastAsia="fi-FI"/>
                </w:rPr>
                <w:t>OID1.2.246.10.1234567.14.2015.123.3.10.7.2</w:t>
              </w:r>
              <w:r w:rsidRPr="00091B3B">
                <w:rPr>
                  <w:rFonts w:ascii="Courier New" w:hAnsi="Courier New" w:cs="Courier New"/>
                  <w:color w:val="0000FF"/>
                  <w:sz w:val="18"/>
                  <w:lang w:val="en-US" w:eastAsia="fi-FI"/>
                </w:rPr>
                <w:t>"&gt;</w:t>
              </w:r>
              <w:r w:rsidRPr="00091B3B">
                <w:rPr>
                  <w:rFonts w:ascii="Courier New" w:hAnsi="Courier New" w:cs="Courier New"/>
                  <w:color w:val="000000"/>
                  <w:sz w:val="18"/>
                  <w:lang w:val="en-US" w:eastAsia="fi-FI"/>
                </w:rPr>
                <w:t>Purentalihaksen kipu</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color w:val="0000FF"/>
                  <w:sz w:val="18"/>
                  <w:lang w:val="en-US" w:eastAsia="fi-FI"/>
                </w:rPr>
                <w:t>&gt;</w:t>
              </w:r>
            </w:ins>
          </w:p>
          <w:p w14:paraId="021C9D9D" w14:textId="77777777" w:rsidR="00091B3B" w:rsidRPr="00091B3B" w:rsidRDefault="00091B3B" w:rsidP="00091B3B">
            <w:pPr>
              <w:suppressAutoHyphens/>
              <w:autoSpaceDE w:val="0"/>
              <w:autoSpaceDN w:val="0"/>
              <w:adjustRightInd w:val="0"/>
              <w:jc w:val="left"/>
              <w:rPr>
                <w:ins w:id="811" w:author="Tekijä"/>
                <w:rFonts w:ascii="Courier New" w:hAnsi="Courier New" w:cs="Courier New"/>
                <w:color w:val="0000FF"/>
                <w:sz w:val="18"/>
                <w:lang w:val="en-US" w:eastAsia="fi-FI"/>
              </w:rPr>
            </w:pPr>
            <w:ins w:id="812" w:author="Tekijä">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paragraph</w:t>
              </w:r>
              <w:r w:rsidRPr="00091B3B">
                <w:rPr>
                  <w:rFonts w:ascii="Courier New" w:hAnsi="Courier New" w:cs="Courier New"/>
                  <w:color w:val="0000FF"/>
                  <w:sz w:val="18"/>
                  <w:lang w:val="en-US" w:eastAsia="fi-FI"/>
                </w:rPr>
                <w:t>&gt;</w:t>
              </w:r>
            </w:ins>
          </w:p>
          <w:p w14:paraId="1ED74BFB" w14:textId="77777777" w:rsidR="00091B3B" w:rsidRPr="00091B3B" w:rsidRDefault="00091B3B" w:rsidP="00091B3B">
            <w:pPr>
              <w:suppressAutoHyphens/>
              <w:autoSpaceDE w:val="0"/>
              <w:autoSpaceDN w:val="0"/>
              <w:adjustRightInd w:val="0"/>
              <w:jc w:val="left"/>
              <w:rPr>
                <w:ins w:id="813" w:author="Tekijä"/>
                <w:rFonts w:ascii="Courier New" w:hAnsi="Courier New" w:cs="Courier New"/>
                <w:color w:val="0000FF"/>
                <w:sz w:val="18"/>
                <w:lang w:val="en-US" w:eastAsia="fi-FI"/>
              </w:rPr>
            </w:pPr>
            <w:ins w:id="814" w:author="Tekijä">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paragraph</w:t>
              </w:r>
              <w:r w:rsidRPr="00091B3B">
                <w:rPr>
                  <w:rFonts w:ascii="Courier New" w:hAnsi="Courier New" w:cs="Courier New"/>
                  <w:i/>
                  <w:iCs/>
                  <w:color w:val="008080"/>
                  <w:sz w:val="18"/>
                  <w:lang w:val="en-US" w:eastAsia="fi-FI"/>
                </w:rPr>
                <w:t xml:space="preserve"> </w:t>
              </w:r>
              <w:r w:rsidRPr="00091B3B">
                <w:rPr>
                  <w:rFonts w:ascii="Courier New" w:hAnsi="Courier New" w:cs="Courier New"/>
                  <w:color w:val="FF0000"/>
                  <w:sz w:val="18"/>
                  <w:lang w:val="en-US" w:eastAsia="fi-FI"/>
                </w:rPr>
                <w:t>ID</w:t>
              </w:r>
              <w:r w:rsidRPr="00091B3B">
                <w:rPr>
                  <w:rFonts w:ascii="Courier New" w:hAnsi="Courier New" w:cs="Courier New"/>
                  <w:color w:val="0000FF"/>
                  <w:sz w:val="18"/>
                  <w:lang w:val="en-US" w:eastAsia="fi-FI"/>
                </w:rPr>
                <w:t>="</w:t>
              </w:r>
              <w:r w:rsidRPr="00091B3B">
                <w:rPr>
                  <w:rFonts w:ascii="Courier New" w:hAnsi="Courier New" w:cs="Courier New"/>
                  <w:color w:val="000000"/>
                  <w:sz w:val="18"/>
                  <w:lang w:val="en-US" w:eastAsia="fi-FI"/>
                </w:rPr>
                <w:t>OID1.2.246.10.1234567.14.2015.123.3.10.8.1</w:t>
              </w:r>
              <w:r w:rsidRPr="00091B3B">
                <w:rPr>
                  <w:rFonts w:ascii="Courier New" w:hAnsi="Courier New" w:cs="Courier New"/>
                  <w:color w:val="0000FF"/>
                  <w:sz w:val="18"/>
                  <w:lang w:val="en-US" w:eastAsia="fi-FI"/>
                </w:rPr>
                <w:t>"&gt;</w:t>
              </w:r>
            </w:ins>
          </w:p>
          <w:p w14:paraId="448A9BA6" w14:textId="77777777" w:rsidR="00091B3B" w:rsidRPr="00091B3B" w:rsidRDefault="00091B3B" w:rsidP="00091B3B">
            <w:pPr>
              <w:suppressAutoHyphens/>
              <w:autoSpaceDE w:val="0"/>
              <w:autoSpaceDN w:val="0"/>
              <w:adjustRightInd w:val="0"/>
              <w:jc w:val="left"/>
              <w:rPr>
                <w:ins w:id="815" w:author="Tekijä"/>
                <w:rFonts w:ascii="Courier New" w:hAnsi="Courier New" w:cs="Courier New"/>
                <w:color w:val="0000FF"/>
                <w:sz w:val="18"/>
                <w:lang w:val="en-US" w:eastAsia="fi-FI"/>
              </w:rPr>
            </w:pPr>
            <w:ins w:id="816" w:author="Tekijä">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i/>
                  <w:iCs/>
                  <w:color w:val="008080"/>
                  <w:sz w:val="18"/>
                  <w:lang w:val="en-US" w:eastAsia="fi-FI"/>
                </w:rPr>
                <w:t xml:space="preserve"> </w:t>
              </w:r>
              <w:r w:rsidRPr="00091B3B">
                <w:rPr>
                  <w:rFonts w:ascii="Courier New" w:hAnsi="Courier New" w:cs="Courier New"/>
                  <w:color w:val="FF0000"/>
                  <w:sz w:val="18"/>
                  <w:lang w:val="en-US" w:eastAsia="fi-FI"/>
                </w:rPr>
                <w:t>styleCode</w:t>
              </w:r>
              <w:r w:rsidRPr="00091B3B">
                <w:rPr>
                  <w:rFonts w:ascii="Courier New" w:hAnsi="Courier New" w:cs="Courier New"/>
                  <w:color w:val="0000FF"/>
                  <w:sz w:val="18"/>
                  <w:lang w:val="en-US" w:eastAsia="fi-FI"/>
                </w:rPr>
                <w:t>="</w:t>
              </w:r>
              <w:r w:rsidRPr="00091B3B">
                <w:rPr>
                  <w:rFonts w:ascii="Courier New" w:hAnsi="Courier New" w:cs="Courier New"/>
                  <w:color w:val="000000"/>
                  <w:sz w:val="18"/>
                  <w:lang w:val="en-US" w:eastAsia="fi-FI"/>
                </w:rPr>
                <w:t>Bold</w:t>
              </w:r>
              <w:r w:rsidRPr="00091B3B">
                <w:rPr>
                  <w:rFonts w:ascii="Courier New" w:hAnsi="Courier New" w:cs="Courier New"/>
                  <w:color w:val="0000FF"/>
                  <w:sz w:val="18"/>
                  <w:lang w:val="en-US" w:eastAsia="fi-FI"/>
                </w:rPr>
                <w:t>"&gt;</w:t>
              </w:r>
              <w:r w:rsidRPr="00091B3B">
                <w:rPr>
                  <w:rFonts w:ascii="Courier New" w:hAnsi="Courier New" w:cs="Courier New"/>
                  <w:color w:val="000000"/>
                  <w:sz w:val="18"/>
                  <w:lang w:val="en-US" w:eastAsia="fi-FI"/>
                </w:rPr>
                <w:t xml:space="preserve">Kasvojen havainnot ja löydökset: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color w:val="0000FF"/>
                  <w:sz w:val="18"/>
                  <w:lang w:val="en-US" w:eastAsia="fi-FI"/>
                </w:rPr>
                <w:t>&gt;&lt;</w:t>
              </w:r>
              <w:r w:rsidRPr="00091B3B">
                <w:rPr>
                  <w:rFonts w:ascii="Courier New" w:hAnsi="Courier New" w:cs="Courier New"/>
                  <w:color w:val="800000"/>
                  <w:sz w:val="18"/>
                  <w:lang w:val="en-US" w:eastAsia="fi-FI"/>
                </w:rPr>
                <w:t>br</w:t>
              </w:r>
              <w:r w:rsidRPr="00091B3B">
                <w:rPr>
                  <w:rFonts w:ascii="Courier New" w:hAnsi="Courier New" w:cs="Courier New"/>
                  <w:color w:val="0000FF"/>
                  <w:sz w:val="18"/>
                  <w:lang w:val="en-US" w:eastAsia="fi-FI"/>
                </w:rPr>
                <w:t>/&gt;</w:t>
              </w:r>
            </w:ins>
          </w:p>
          <w:p w14:paraId="14821A61" w14:textId="77777777" w:rsidR="00091B3B" w:rsidRPr="00091B3B" w:rsidRDefault="00091B3B" w:rsidP="00091B3B">
            <w:pPr>
              <w:suppressAutoHyphens/>
              <w:autoSpaceDE w:val="0"/>
              <w:autoSpaceDN w:val="0"/>
              <w:adjustRightInd w:val="0"/>
              <w:jc w:val="left"/>
              <w:rPr>
                <w:ins w:id="817" w:author="Tekijä"/>
                <w:rFonts w:ascii="Courier New" w:hAnsi="Courier New" w:cs="Courier New"/>
                <w:color w:val="0000FF"/>
                <w:sz w:val="18"/>
                <w:lang w:eastAsia="fi-FI"/>
              </w:rPr>
            </w:pPr>
            <w:ins w:id="818" w:author="Tekijä">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eastAsia="fi-FI"/>
                </w:rPr>
                <w:t>&lt;</w:t>
              </w:r>
              <w:r w:rsidRPr="00091B3B">
                <w:rPr>
                  <w:rFonts w:ascii="Courier New" w:hAnsi="Courier New" w:cs="Courier New"/>
                  <w:color w:val="800000"/>
                  <w:sz w:val="18"/>
                  <w:lang w:eastAsia="fi-FI"/>
                </w:rPr>
                <w:t>content</w:t>
              </w:r>
              <w:r w:rsidRPr="00091B3B">
                <w:rPr>
                  <w:rFonts w:ascii="Courier New" w:hAnsi="Courier New" w:cs="Courier New"/>
                  <w:color w:val="0000FF"/>
                  <w:sz w:val="18"/>
                  <w:lang w:eastAsia="fi-FI"/>
                </w:rPr>
                <w:t>&gt;</w:t>
              </w:r>
              <w:r w:rsidRPr="00091B3B">
                <w:rPr>
                  <w:rFonts w:ascii="Courier New" w:hAnsi="Courier New" w:cs="Courier New"/>
                  <w:color w:val="000000"/>
                  <w:sz w:val="18"/>
                  <w:lang w:eastAsia="fi-FI"/>
                </w:rPr>
                <w:t xml:space="preserve">Retrusiivinen kasvojen profiili; </w:t>
              </w:r>
              <w:r w:rsidRPr="00091B3B">
                <w:rPr>
                  <w:rFonts w:ascii="Courier New" w:hAnsi="Courier New" w:cs="Courier New"/>
                  <w:color w:val="0000FF"/>
                  <w:sz w:val="18"/>
                  <w:lang w:eastAsia="fi-FI"/>
                </w:rPr>
                <w:t>&lt;/</w:t>
              </w:r>
              <w:r w:rsidRPr="00091B3B">
                <w:rPr>
                  <w:rFonts w:ascii="Courier New" w:hAnsi="Courier New" w:cs="Courier New"/>
                  <w:color w:val="800000"/>
                  <w:sz w:val="18"/>
                  <w:lang w:eastAsia="fi-FI"/>
                </w:rPr>
                <w:t>content</w:t>
              </w:r>
              <w:r w:rsidRPr="00091B3B">
                <w:rPr>
                  <w:rFonts w:ascii="Courier New" w:hAnsi="Courier New" w:cs="Courier New"/>
                  <w:color w:val="0000FF"/>
                  <w:sz w:val="18"/>
                  <w:lang w:eastAsia="fi-FI"/>
                </w:rPr>
                <w:t>&gt;</w:t>
              </w:r>
            </w:ins>
          </w:p>
          <w:p w14:paraId="5E3AC45E" w14:textId="77777777" w:rsidR="00091B3B" w:rsidRPr="00091B3B" w:rsidRDefault="00091B3B" w:rsidP="00091B3B">
            <w:pPr>
              <w:suppressAutoHyphens/>
              <w:autoSpaceDE w:val="0"/>
              <w:autoSpaceDN w:val="0"/>
              <w:adjustRightInd w:val="0"/>
              <w:ind w:left="1420" w:hanging="1420"/>
              <w:jc w:val="left"/>
              <w:rPr>
                <w:ins w:id="819" w:author="Tekijä"/>
                <w:rFonts w:ascii="Courier New" w:hAnsi="Courier New" w:cs="Courier New"/>
                <w:color w:val="0000FF"/>
                <w:sz w:val="18"/>
                <w:lang w:val="en-US" w:eastAsia="fi-FI"/>
              </w:rPr>
            </w:pPr>
            <w:ins w:id="820" w:author="Tekijä">
              <w:r w:rsidRPr="00091B3B">
                <w:rPr>
                  <w:rFonts w:ascii="Courier New" w:hAnsi="Courier New" w:cs="Courier New"/>
                  <w:color w:val="000000"/>
                  <w:sz w:val="18"/>
                  <w:lang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i/>
                  <w:iCs/>
                  <w:color w:val="008080"/>
                  <w:sz w:val="18"/>
                  <w:lang w:val="en-US" w:eastAsia="fi-FI"/>
                </w:rPr>
                <w:t xml:space="preserve"> </w:t>
              </w:r>
              <w:r w:rsidRPr="00091B3B">
                <w:rPr>
                  <w:rFonts w:ascii="Courier New" w:hAnsi="Courier New" w:cs="Courier New"/>
                  <w:color w:val="FF0000"/>
                  <w:sz w:val="18"/>
                  <w:lang w:val="en-US" w:eastAsia="fi-FI"/>
                </w:rPr>
                <w:t>ID</w:t>
              </w:r>
              <w:r w:rsidRPr="00091B3B">
                <w:rPr>
                  <w:rFonts w:ascii="Courier New" w:hAnsi="Courier New" w:cs="Courier New"/>
                  <w:color w:val="0000FF"/>
                  <w:sz w:val="18"/>
                  <w:lang w:val="en-US" w:eastAsia="fi-FI"/>
                </w:rPr>
                <w:t>="</w:t>
              </w:r>
              <w:r w:rsidRPr="00091B3B">
                <w:rPr>
                  <w:rFonts w:ascii="Courier New" w:hAnsi="Courier New" w:cs="Courier New"/>
                  <w:color w:val="000000"/>
                  <w:sz w:val="18"/>
                  <w:lang w:val="en-US" w:eastAsia="fi-FI"/>
                </w:rPr>
                <w:t>OID1.2.246.10.1234567.14.2015.123.3.10.8.2</w:t>
              </w:r>
              <w:r w:rsidRPr="00091B3B">
                <w:rPr>
                  <w:rFonts w:ascii="Courier New" w:hAnsi="Courier New" w:cs="Courier New"/>
                  <w:color w:val="0000FF"/>
                  <w:sz w:val="18"/>
                  <w:lang w:val="en-US" w:eastAsia="fi-FI"/>
                </w:rPr>
                <w:t>"&gt;</w:t>
              </w:r>
              <w:r w:rsidRPr="00091B3B">
                <w:rPr>
                  <w:rFonts w:ascii="Courier New" w:hAnsi="Courier New" w:cs="Courier New"/>
                  <w:color w:val="000000"/>
                  <w:sz w:val="18"/>
                  <w:lang w:val="en-US" w:eastAsia="fi-FI"/>
                </w:rPr>
                <w:t xml:space="preserve">Keskikasvojen asymmetria;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color w:val="0000FF"/>
                  <w:sz w:val="18"/>
                  <w:lang w:val="en-US" w:eastAsia="fi-FI"/>
                </w:rPr>
                <w:t>&gt;</w:t>
              </w:r>
            </w:ins>
          </w:p>
          <w:p w14:paraId="0F8C2EC8" w14:textId="77777777" w:rsidR="00091B3B" w:rsidRPr="00091B3B" w:rsidRDefault="00091B3B" w:rsidP="00091B3B">
            <w:pPr>
              <w:suppressAutoHyphens/>
              <w:autoSpaceDE w:val="0"/>
              <w:autoSpaceDN w:val="0"/>
              <w:adjustRightInd w:val="0"/>
              <w:ind w:left="1420" w:hanging="1420"/>
              <w:jc w:val="left"/>
              <w:rPr>
                <w:ins w:id="821" w:author="Tekijä"/>
                <w:rFonts w:ascii="Courier New" w:hAnsi="Courier New" w:cs="Courier New"/>
                <w:color w:val="0000FF"/>
                <w:sz w:val="18"/>
                <w:lang w:val="en-US" w:eastAsia="fi-FI"/>
              </w:rPr>
            </w:pPr>
            <w:ins w:id="822" w:author="Tekijä">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i/>
                  <w:iCs/>
                  <w:color w:val="008080"/>
                  <w:sz w:val="18"/>
                  <w:lang w:val="en-US" w:eastAsia="fi-FI"/>
                </w:rPr>
                <w:t xml:space="preserve"> </w:t>
              </w:r>
              <w:r w:rsidRPr="00091B3B">
                <w:rPr>
                  <w:rFonts w:ascii="Courier New" w:hAnsi="Courier New" w:cs="Courier New"/>
                  <w:color w:val="FF0000"/>
                  <w:sz w:val="18"/>
                  <w:lang w:val="en-US" w:eastAsia="fi-FI"/>
                </w:rPr>
                <w:t>ID</w:t>
              </w:r>
              <w:r w:rsidRPr="00091B3B">
                <w:rPr>
                  <w:rFonts w:ascii="Courier New" w:hAnsi="Courier New" w:cs="Courier New"/>
                  <w:color w:val="0000FF"/>
                  <w:sz w:val="18"/>
                  <w:lang w:val="en-US" w:eastAsia="fi-FI"/>
                </w:rPr>
                <w:t>="</w:t>
              </w:r>
              <w:r w:rsidRPr="00091B3B">
                <w:rPr>
                  <w:rFonts w:ascii="Courier New" w:hAnsi="Courier New" w:cs="Courier New"/>
                  <w:color w:val="000000"/>
                  <w:sz w:val="18"/>
                  <w:lang w:val="en-US" w:eastAsia="fi-FI"/>
                </w:rPr>
                <w:t>OID1.2.246.10.1234567.14.2015.123.3.10.8.3</w:t>
              </w:r>
              <w:r w:rsidRPr="00091B3B">
                <w:rPr>
                  <w:rFonts w:ascii="Courier New" w:hAnsi="Courier New" w:cs="Courier New"/>
                  <w:color w:val="0000FF"/>
                  <w:sz w:val="18"/>
                  <w:lang w:val="en-US" w:eastAsia="fi-FI"/>
                </w:rPr>
                <w:t>"&gt;</w:t>
              </w:r>
              <w:r w:rsidRPr="00091B3B">
                <w:rPr>
                  <w:rFonts w:ascii="Courier New" w:hAnsi="Courier New" w:cs="Courier New"/>
                  <w:color w:val="000000"/>
                  <w:sz w:val="18"/>
                  <w:lang w:val="en-US" w:eastAsia="fi-FI"/>
                </w:rPr>
                <w:t xml:space="preserve">Alakasvojen asymmetria;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color w:val="0000FF"/>
                  <w:sz w:val="18"/>
                  <w:lang w:val="en-US" w:eastAsia="fi-FI"/>
                </w:rPr>
                <w:t>&gt;</w:t>
              </w:r>
            </w:ins>
          </w:p>
          <w:p w14:paraId="0FEB5FF6" w14:textId="77777777" w:rsidR="00091B3B" w:rsidRPr="00091B3B" w:rsidRDefault="00091B3B" w:rsidP="00091B3B">
            <w:pPr>
              <w:suppressAutoHyphens/>
              <w:autoSpaceDE w:val="0"/>
              <w:autoSpaceDN w:val="0"/>
              <w:adjustRightInd w:val="0"/>
              <w:ind w:left="1420" w:hanging="1420"/>
              <w:jc w:val="left"/>
              <w:rPr>
                <w:ins w:id="823" w:author="Tekijä"/>
                <w:rFonts w:ascii="Courier New" w:hAnsi="Courier New" w:cs="Courier New"/>
                <w:color w:val="0000FF"/>
                <w:sz w:val="18"/>
                <w:lang w:val="en-US" w:eastAsia="fi-FI"/>
              </w:rPr>
            </w:pPr>
            <w:ins w:id="824" w:author="Tekijä">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i/>
                  <w:iCs/>
                  <w:color w:val="008080"/>
                  <w:sz w:val="18"/>
                  <w:lang w:val="en-US" w:eastAsia="fi-FI"/>
                </w:rPr>
                <w:t xml:space="preserve"> </w:t>
              </w:r>
              <w:r w:rsidRPr="00091B3B">
                <w:rPr>
                  <w:rFonts w:ascii="Courier New" w:hAnsi="Courier New" w:cs="Courier New"/>
                  <w:color w:val="FF0000"/>
                  <w:sz w:val="18"/>
                  <w:lang w:val="en-US" w:eastAsia="fi-FI"/>
                </w:rPr>
                <w:t>ID</w:t>
              </w:r>
              <w:r w:rsidRPr="00091B3B">
                <w:rPr>
                  <w:rFonts w:ascii="Courier New" w:hAnsi="Courier New" w:cs="Courier New"/>
                  <w:color w:val="0000FF"/>
                  <w:sz w:val="18"/>
                  <w:lang w:val="en-US" w:eastAsia="fi-FI"/>
                </w:rPr>
                <w:t>="</w:t>
              </w:r>
              <w:r w:rsidRPr="00091B3B">
                <w:rPr>
                  <w:rFonts w:ascii="Courier New" w:hAnsi="Courier New" w:cs="Courier New"/>
                  <w:color w:val="000000"/>
                  <w:sz w:val="18"/>
                  <w:lang w:val="en-US" w:eastAsia="fi-FI"/>
                </w:rPr>
                <w:t>OID1.2.246.10.1234567.14.2015.123.3.10.8.4</w:t>
              </w:r>
              <w:r w:rsidRPr="00091B3B">
                <w:rPr>
                  <w:rFonts w:ascii="Courier New" w:hAnsi="Courier New" w:cs="Courier New"/>
                  <w:color w:val="0000FF"/>
                  <w:sz w:val="18"/>
                  <w:lang w:val="en-US" w:eastAsia="fi-FI"/>
                </w:rPr>
                <w:t>"&gt;</w:t>
              </w:r>
              <w:r w:rsidRPr="00091B3B">
                <w:rPr>
                  <w:rFonts w:ascii="Courier New" w:hAnsi="Courier New" w:cs="Courier New"/>
                  <w:color w:val="000000"/>
                  <w:sz w:val="18"/>
                  <w:lang w:val="en-US" w:eastAsia="fi-FI"/>
                </w:rPr>
                <w:t>Tylppä nasolabiaalikulma</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color w:val="0000FF"/>
                  <w:sz w:val="18"/>
                  <w:lang w:val="en-US" w:eastAsia="fi-FI"/>
                </w:rPr>
                <w:t>&gt;</w:t>
              </w:r>
            </w:ins>
          </w:p>
          <w:p w14:paraId="53CD27C6" w14:textId="77777777" w:rsidR="00091B3B" w:rsidRPr="00091B3B" w:rsidRDefault="00091B3B" w:rsidP="00091B3B">
            <w:pPr>
              <w:suppressAutoHyphens/>
              <w:autoSpaceDE w:val="0"/>
              <w:autoSpaceDN w:val="0"/>
              <w:adjustRightInd w:val="0"/>
              <w:jc w:val="left"/>
              <w:rPr>
                <w:ins w:id="825" w:author="Tekijä"/>
                <w:rFonts w:ascii="Courier New" w:hAnsi="Courier New" w:cs="Courier New"/>
                <w:color w:val="0000FF"/>
                <w:sz w:val="18"/>
                <w:lang w:val="en-US" w:eastAsia="fi-FI"/>
              </w:rPr>
            </w:pPr>
            <w:ins w:id="826" w:author="Tekijä">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paragraph</w:t>
              </w:r>
              <w:r w:rsidRPr="00091B3B">
                <w:rPr>
                  <w:rFonts w:ascii="Courier New" w:hAnsi="Courier New" w:cs="Courier New"/>
                  <w:color w:val="0000FF"/>
                  <w:sz w:val="18"/>
                  <w:lang w:val="en-US" w:eastAsia="fi-FI"/>
                </w:rPr>
                <w:t>&gt;</w:t>
              </w:r>
            </w:ins>
          </w:p>
          <w:p w14:paraId="007BB4BE" w14:textId="77777777" w:rsidR="00091B3B" w:rsidRPr="00091B3B" w:rsidRDefault="00091B3B" w:rsidP="00091B3B">
            <w:pPr>
              <w:suppressAutoHyphens/>
              <w:autoSpaceDE w:val="0"/>
              <w:autoSpaceDN w:val="0"/>
              <w:adjustRightInd w:val="0"/>
              <w:jc w:val="left"/>
              <w:rPr>
                <w:ins w:id="827" w:author="Tekijä"/>
                <w:rFonts w:ascii="Courier New" w:hAnsi="Courier New" w:cs="Courier New"/>
                <w:color w:val="0000FF"/>
                <w:sz w:val="18"/>
                <w:lang w:val="en-US" w:eastAsia="fi-FI"/>
              </w:rPr>
            </w:pPr>
            <w:ins w:id="828" w:author="Tekijä">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paragraph</w:t>
              </w:r>
              <w:r w:rsidRPr="00091B3B">
                <w:rPr>
                  <w:rFonts w:ascii="Courier New" w:hAnsi="Courier New" w:cs="Courier New"/>
                  <w:i/>
                  <w:iCs/>
                  <w:color w:val="008080"/>
                  <w:sz w:val="18"/>
                  <w:lang w:val="en-US" w:eastAsia="fi-FI"/>
                </w:rPr>
                <w:t xml:space="preserve"> </w:t>
              </w:r>
              <w:r w:rsidRPr="00091B3B">
                <w:rPr>
                  <w:rFonts w:ascii="Courier New" w:hAnsi="Courier New" w:cs="Courier New"/>
                  <w:color w:val="FF0000"/>
                  <w:sz w:val="18"/>
                  <w:lang w:val="en-US" w:eastAsia="fi-FI"/>
                </w:rPr>
                <w:t>ID</w:t>
              </w:r>
              <w:r w:rsidRPr="00091B3B">
                <w:rPr>
                  <w:rFonts w:ascii="Courier New" w:hAnsi="Courier New" w:cs="Courier New"/>
                  <w:color w:val="0000FF"/>
                  <w:sz w:val="18"/>
                  <w:lang w:val="en-US" w:eastAsia="fi-FI"/>
                </w:rPr>
                <w:t>="</w:t>
              </w:r>
              <w:r w:rsidRPr="00091B3B">
                <w:rPr>
                  <w:rFonts w:ascii="Courier New" w:hAnsi="Courier New" w:cs="Courier New"/>
                  <w:color w:val="000000"/>
                  <w:sz w:val="18"/>
                  <w:lang w:val="en-US" w:eastAsia="fi-FI"/>
                </w:rPr>
                <w:t>OID1.2.246.10.1234567.14.2015.123.3.10.9.1</w:t>
              </w:r>
              <w:r w:rsidRPr="00091B3B">
                <w:rPr>
                  <w:rFonts w:ascii="Courier New" w:hAnsi="Courier New" w:cs="Courier New"/>
                  <w:color w:val="0000FF"/>
                  <w:sz w:val="18"/>
                  <w:lang w:val="en-US" w:eastAsia="fi-FI"/>
                </w:rPr>
                <w:t>"&gt;</w:t>
              </w:r>
            </w:ins>
          </w:p>
          <w:p w14:paraId="24D1A063" w14:textId="77777777" w:rsidR="00091B3B" w:rsidRPr="00091B3B" w:rsidRDefault="00091B3B" w:rsidP="00091B3B">
            <w:pPr>
              <w:suppressAutoHyphens/>
              <w:autoSpaceDE w:val="0"/>
              <w:autoSpaceDN w:val="0"/>
              <w:adjustRightInd w:val="0"/>
              <w:jc w:val="left"/>
              <w:rPr>
                <w:ins w:id="829" w:author="Tekijä"/>
                <w:rFonts w:ascii="Courier New" w:hAnsi="Courier New" w:cs="Courier New"/>
                <w:color w:val="0000FF"/>
                <w:sz w:val="18"/>
                <w:lang w:val="en-US" w:eastAsia="fi-FI"/>
              </w:rPr>
            </w:pPr>
            <w:ins w:id="830" w:author="Tekijä">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i/>
                  <w:iCs/>
                  <w:color w:val="008080"/>
                  <w:sz w:val="18"/>
                  <w:lang w:val="en-US" w:eastAsia="fi-FI"/>
                </w:rPr>
                <w:t xml:space="preserve"> </w:t>
              </w:r>
              <w:r w:rsidRPr="00091B3B">
                <w:rPr>
                  <w:rFonts w:ascii="Courier New" w:hAnsi="Courier New" w:cs="Courier New"/>
                  <w:color w:val="FF0000"/>
                  <w:sz w:val="18"/>
                  <w:lang w:val="en-US" w:eastAsia="fi-FI"/>
                </w:rPr>
                <w:t>styleCode</w:t>
              </w:r>
              <w:r w:rsidRPr="00091B3B">
                <w:rPr>
                  <w:rFonts w:ascii="Courier New" w:hAnsi="Courier New" w:cs="Courier New"/>
                  <w:color w:val="0000FF"/>
                  <w:sz w:val="18"/>
                  <w:lang w:val="en-US" w:eastAsia="fi-FI"/>
                </w:rPr>
                <w:t>="</w:t>
              </w:r>
              <w:r w:rsidRPr="00091B3B">
                <w:rPr>
                  <w:rFonts w:ascii="Courier New" w:hAnsi="Courier New" w:cs="Courier New"/>
                  <w:color w:val="000000"/>
                  <w:sz w:val="18"/>
                  <w:lang w:val="en-US" w:eastAsia="fi-FI"/>
                </w:rPr>
                <w:t>Bold</w:t>
              </w:r>
              <w:r w:rsidRPr="00091B3B">
                <w:rPr>
                  <w:rFonts w:ascii="Courier New" w:hAnsi="Courier New" w:cs="Courier New"/>
                  <w:color w:val="0000FF"/>
                  <w:sz w:val="18"/>
                  <w:lang w:val="en-US" w:eastAsia="fi-FI"/>
                </w:rPr>
                <w:t>"&gt;</w:t>
              </w:r>
              <w:r w:rsidRPr="00091B3B">
                <w:rPr>
                  <w:rFonts w:ascii="Courier New" w:hAnsi="Courier New" w:cs="Courier New"/>
                  <w:color w:val="000000"/>
                  <w:sz w:val="18"/>
                  <w:lang w:val="en-US" w:eastAsia="fi-FI"/>
                </w:rPr>
                <w:t xml:space="preserve">Purentastatus tekstimuotoisesti: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color w:val="0000FF"/>
                  <w:sz w:val="18"/>
                  <w:lang w:val="en-US" w:eastAsia="fi-FI"/>
                </w:rPr>
                <w:t>&gt;</w:t>
              </w:r>
            </w:ins>
          </w:p>
          <w:p w14:paraId="1902B4C2" w14:textId="77777777" w:rsidR="00091B3B" w:rsidRPr="00091B3B" w:rsidRDefault="00091B3B" w:rsidP="00091B3B">
            <w:pPr>
              <w:suppressAutoHyphens/>
              <w:autoSpaceDE w:val="0"/>
              <w:autoSpaceDN w:val="0"/>
              <w:adjustRightInd w:val="0"/>
              <w:jc w:val="left"/>
              <w:rPr>
                <w:ins w:id="831" w:author="Tekijä"/>
                <w:rFonts w:ascii="Courier New" w:hAnsi="Courier New" w:cs="Courier New"/>
                <w:color w:val="0000FF"/>
                <w:sz w:val="18"/>
                <w:lang w:val="en-US" w:eastAsia="fi-FI"/>
              </w:rPr>
            </w:pPr>
            <w:ins w:id="832" w:author="Tekijä">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i/>
                  <w:iCs/>
                  <w:color w:val="008080"/>
                  <w:sz w:val="18"/>
                  <w:lang w:val="en-US" w:eastAsia="fi-FI"/>
                </w:rPr>
                <w:t xml:space="preserve"> </w:t>
              </w:r>
              <w:r w:rsidRPr="00091B3B">
                <w:rPr>
                  <w:rFonts w:ascii="Courier New" w:hAnsi="Courier New" w:cs="Courier New"/>
                  <w:color w:val="FF0000"/>
                  <w:sz w:val="18"/>
                  <w:lang w:val="en-US" w:eastAsia="fi-FI"/>
                </w:rPr>
                <w:t>styleCode</w:t>
              </w:r>
              <w:r w:rsidRPr="00091B3B">
                <w:rPr>
                  <w:rFonts w:ascii="Courier New" w:hAnsi="Courier New" w:cs="Courier New"/>
                  <w:color w:val="0000FF"/>
                  <w:sz w:val="18"/>
                  <w:lang w:val="en-US" w:eastAsia="fi-FI"/>
                </w:rPr>
                <w:t>="</w:t>
              </w:r>
              <w:r w:rsidRPr="00091B3B">
                <w:rPr>
                  <w:rFonts w:ascii="Courier New" w:hAnsi="Courier New" w:cs="Courier New"/>
                  <w:color w:val="000000"/>
                  <w:sz w:val="18"/>
                  <w:lang w:val="en-US" w:eastAsia="fi-FI"/>
                </w:rPr>
                <w:t>xUnstructured</w:t>
              </w:r>
              <w:r w:rsidRPr="00091B3B">
                <w:rPr>
                  <w:rFonts w:ascii="Courier New" w:hAnsi="Courier New" w:cs="Courier New"/>
                  <w:color w:val="0000FF"/>
                  <w:sz w:val="18"/>
                  <w:lang w:val="en-US" w:eastAsia="fi-FI"/>
                </w:rPr>
                <w:t>"&gt;</w:t>
              </w:r>
              <w:r w:rsidRPr="00091B3B">
                <w:rPr>
                  <w:rFonts w:ascii="Courier New" w:hAnsi="Courier New" w:cs="Courier New"/>
                  <w:color w:val="000000"/>
                  <w:sz w:val="18"/>
                  <w:lang w:val="en-US" w:eastAsia="fi-FI"/>
                </w:rPr>
                <w:t>tekstimuotoiset tiedot tähän</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content</w:t>
              </w:r>
              <w:r w:rsidRPr="00091B3B">
                <w:rPr>
                  <w:rFonts w:ascii="Courier New" w:hAnsi="Courier New" w:cs="Courier New"/>
                  <w:color w:val="0000FF"/>
                  <w:sz w:val="18"/>
                  <w:lang w:val="en-US" w:eastAsia="fi-FI"/>
                </w:rPr>
                <w:t>&gt;</w:t>
              </w:r>
            </w:ins>
          </w:p>
          <w:p w14:paraId="17DD3DB3" w14:textId="77777777" w:rsidR="00091B3B" w:rsidRPr="00091B3B" w:rsidRDefault="00091B3B" w:rsidP="00091B3B">
            <w:pPr>
              <w:suppressAutoHyphens/>
              <w:autoSpaceDE w:val="0"/>
              <w:autoSpaceDN w:val="0"/>
              <w:adjustRightInd w:val="0"/>
              <w:jc w:val="left"/>
              <w:rPr>
                <w:ins w:id="833" w:author="Tekijä"/>
                <w:rFonts w:ascii="Courier New" w:hAnsi="Courier New" w:cs="Courier New"/>
                <w:color w:val="0000FF"/>
                <w:sz w:val="18"/>
                <w:lang w:val="en-US" w:eastAsia="fi-FI"/>
              </w:rPr>
            </w:pPr>
            <w:ins w:id="834" w:author="Tekijä">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paragraph</w:t>
              </w:r>
              <w:r w:rsidRPr="00091B3B">
                <w:rPr>
                  <w:rFonts w:ascii="Courier New" w:hAnsi="Courier New" w:cs="Courier New"/>
                  <w:color w:val="0000FF"/>
                  <w:sz w:val="18"/>
                  <w:lang w:val="en-US" w:eastAsia="fi-FI"/>
                </w:rPr>
                <w:t>&gt;</w:t>
              </w:r>
            </w:ins>
          </w:p>
          <w:p w14:paraId="1D94B53D" w14:textId="77777777" w:rsidR="003F6A08" w:rsidRPr="003F6A08" w:rsidRDefault="00091B3B" w:rsidP="00091B3B">
            <w:pPr>
              <w:suppressAutoHyphens/>
              <w:autoSpaceDE w:val="0"/>
              <w:autoSpaceDN w:val="0"/>
              <w:adjustRightInd w:val="0"/>
              <w:jc w:val="left"/>
              <w:rPr>
                <w:rFonts w:ascii="Courier New" w:hAnsi="Courier New" w:cs="Courier New"/>
                <w:sz w:val="18"/>
                <w:szCs w:val="18"/>
              </w:rPr>
            </w:pPr>
            <w:ins w:id="835" w:author="Tekijä">
              <w:r w:rsidRPr="00091B3B">
                <w:rPr>
                  <w:rFonts w:ascii="Courier New" w:hAnsi="Courier New" w:cs="Courier New"/>
                  <w:color w:val="000000"/>
                  <w:sz w:val="18"/>
                  <w:lang w:val="en-US" w:eastAsia="fi-FI"/>
                </w:rPr>
                <w:t xml:space="preserve">    </w:t>
              </w:r>
              <w:r w:rsidRPr="00091B3B">
                <w:rPr>
                  <w:rFonts w:ascii="Courier New" w:hAnsi="Courier New" w:cs="Courier New"/>
                  <w:color w:val="0000FF"/>
                  <w:sz w:val="18"/>
                  <w:lang w:val="en-US" w:eastAsia="fi-FI"/>
                </w:rPr>
                <w:t>&lt;/</w:t>
              </w:r>
              <w:r w:rsidRPr="00091B3B">
                <w:rPr>
                  <w:rFonts w:ascii="Courier New" w:hAnsi="Courier New" w:cs="Courier New"/>
                  <w:color w:val="800000"/>
                  <w:sz w:val="18"/>
                  <w:lang w:val="en-US" w:eastAsia="fi-FI"/>
                </w:rPr>
                <w:t>text</w:t>
              </w:r>
              <w:r w:rsidRPr="00091B3B">
                <w:rPr>
                  <w:rFonts w:ascii="Courier New" w:hAnsi="Courier New" w:cs="Courier New"/>
                  <w:color w:val="0000FF"/>
                  <w:sz w:val="18"/>
                  <w:lang w:val="en-US" w:eastAsia="fi-FI"/>
                </w:rPr>
                <w:t>&gt;</w:t>
              </w:r>
            </w:ins>
          </w:p>
        </w:tc>
      </w:tr>
    </w:tbl>
    <w:p w14:paraId="3F6E3ACC" w14:textId="77777777" w:rsidR="003F6A08" w:rsidRPr="003F6A08" w:rsidRDefault="003F6A08" w:rsidP="008E33EF">
      <w:pPr>
        <w:pStyle w:val="Otsikko2"/>
        <w:rPr>
          <w:lang w:val="en-US"/>
        </w:rPr>
      </w:pPr>
      <w:bookmarkStart w:id="836" w:name="_Toc377399121"/>
      <w:bookmarkStart w:id="837" w:name="_Toc436732563"/>
      <w:r w:rsidRPr="003F6A08">
        <w:rPr>
          <w:lang w:val="en-US"/>
        </w:rPr>
        <w:t>Entry</w:t>
      </w:r>
      <w:bookmarkEnd w:id="836"/>
      <w:bookmarkEnd w:id="837"/>
    </w:p>
    <w:p w14:paraId="02D268AC" w14:textId="77777777" w:rsidR="003F6A08" w:rsidRPr="003F6A08" w:rsidRDefault="003F6A08" w:rsidP="003F6A08">
      <w:r w:rsidRPr="003F6A08">
        <w:t>Purentastatus tietosisäl</w:t>
      </w:r>
      <w:r w:rsidR="00CC4CDA">
        <w:t>tö</w:t>
      </w:r>
      <w:r w:rsidRPr="003F6A08">
        <w:t xml:space="preserve"> ja CDA-</w:t>
      </w:r>
      <w:r w:rsidR="00CC4CDA">
        <w:t>mäppäys</w:t>
      </w:r>
      <w:r w:rsidRPr="003F6A08">
        <w:t xml:space="preserve"> on esitetty alla taulukossa 3. Kukin kohta esitelty ta</w:t>
      </w:r>
      <w:r w:rsidRPr="003F6A08">
        <w:t>r</w:t>
      </w:r>
      <w:r w:rsidRPr="003F6A08">
        <w:t xml:space="preserve">kemmin alaluvuissa ja liitteenä on kattava CDA xml-esimerkki. </w:t>
      </w:r>
    </w:p>
    <w:p w14:paraId="5D0649AD" w14:textId="77777777" w:rsidR="003F6A08" w:rsidRPr="003F6A08" w:rsidRDefault="003F6A08" w:rsidP="003F6A08"/>
    <w:p w14:paraId="55455EB8" w14:textId="77777777" w:rsidR="003F6A08" w:rsidRPr="003F6A08" w:rsidRDefault="003F6A08" w:rsidP="003F6A08">
      <w:r w:rsidRPr="003F6A08">
        <w:t xml:space="preserve">Tietosisällön kohdalla kuvattu hierarkiataso on koodistopalveluun kuvatun tietosisältömallinnuksen mukainen ja se ei vastaa täysin entryn sisäkkäisten observation.entryRelationship.observation… hierarkioitten tasoja mallinnustavan eroavaisuuden takia, mutta kuvaa kuitenkin toisiinsa liittyvät tiedot. Tietosisältörivin kohdalla on myös kerrottu tietotyyppi sekä mahdollinen luokitus, millä arvo esitetään.  </w:t>
      </w:r>
    </w:p>
    <w:p w14:paraId="614FA6C3" w14:textId="77777777" w:rsidR="003F6A08" w:rsidRPr="003F6A08" w:rsidRDefault="003F6A08" w:rsidP="003F6A08"/>
    <w:p w14:paraId="47BD7296" w14:textId="77777777" w:rsidR="003F6A08" w:rsidRPr="003F6A08" w:rsidRDefault="003F6A08" w:rsidP="003F6A08">
      <w:r w:rsidRPr="003F6A08">
        <w:t xml:space="preserve">Käytettyjen cda xml-elementtien nimilyhenteet: </w:t>
      </w:r>
    </w:p>
    <w:p w14:paraId="49E1C5F9" w14:textId="77777777" w:rsidR="003F6A08" w:rsidRPr="003F6A08" w:rsidRDefault="003F6A08" w:rsidP="003F6A08">
      <w:pPr>
        <w:rPr>
          <w:lang w:val="en-US"/>
        </w:rPr>
      </w:pPr>
      <w:r w:rsidRPr="003F6A08">
        <w:rPr>
          <w:lang w:val="en-US"/>
        </w:rPr>
        <w:t>e = entry, obs=observation, eR = entryRelationship, org=organizer, c = component</w:t>
      </w:r>
    </w:p>
    <w:p w14:paraId="7574C75B" w14:textId="77777777" w:rsidR="003F6A08" w:rsidRPr="003F6A08" w:rsidRDefault="003F6A08" w:rsidP="003F6A08">
      <w:pPr>
        <w:rPr>
          <w:lang w:val="en-US"/>
        </w:rPr>
      </w:pPr>
    </w:p>
    <w:p w14:paraId="1C10EF76" w14:textId="77777777" w:rsidR="003F6A08" w:rsidRPr="003F6A08" w:rsidRDefault="003F6A08" w:rsidP="003F6A08">
      <w:pPr>
        <w:keepNext/>
      </w:pPr>
      <w:r w:rsidRPr="003F6A08">
        <w:rPr>
          <w:b/>
        </w:rPr>
        <w:t>Taulukko 3:</w:t>
      </w:r>
      <w:r w:rsidRPr="003F6A08">
        <w:t xml:space="preserve"> Purentastatus entry</w:t>
      </w:r>
      <w:r w:rsidR="00CC4CDA">
        <w:t>jen</w:t>
      </w:r>
      <w:r w:rsidRPr="003F6A08">
        <w:t xml:space="preserve"> tietosisäl</w:t>
      </w:r>
      <w:r w:rsidR="00CC4CDA">
        <w:t>löt</w:t>
      </w:r>
      <w:r w:rsidRPr="003F6A08">
        <w:t xml:space="preserve"> ja CDA-mäppäys</w:t>
      </w:r>
    </w:p>
    <w:p w14:paraId="50BF5004" w14:textId="5B52ED9D" w:rsidR="003F6A08" w:rsidRPr="003F6A08" w:rsidRDefault="00E66772" w:rsidP="003F6A08">
      <w:r w:rsidRPr="00CC4CDA">
        <w:rPr>
          <w:noProof/>
        </w:rPr>
        <w:drawing>
          <wp:inline distT="0" distB="0" distL="0" distR="0" wp14:anchorId="09FD29C2" wp14:editId="7FD2F6CC">
            <wp:extent cx="6115050" cy="7867650"/>
            <wp:effectExtent l="0" t="0" r="0" b="0"/>
            <wp:docPr id="9"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115050" cy="7867650"/>
                    </a:xfrm>
                    <a:prstGeom prst="rect">
                      <a:avLst/>
                    </a:prstGeom>
                    <a:noFill/>
                    <a:ln>
                      <a:noFill/>
                    </a:ln>
                  </pic:spPr>
                </pic:pic>
              </a:graphicData>
            </a:graphic>
          </wp:inline>
        </w:drawing>
      </w:r>
    </w:p>
    <w:p w14:paraId="566D9499" w14:textId="77777777" w:rsidR="003F6A08" w:rsidRPr="003F6A08" w:rsidRDefault="003F6A08" w:rsidP="003F6A08"/>
    <w:p w14:paraId="44EAA80B" w14:textId="77777777" w:rsidR="003F0720" w:rsidRDefault="003F0720" w:rsidP="003F6A08"/>
    <w:p w14:paraId="793D8E80" w14:textId="77777777" w:rsidR="003F0720" w:rsidRDefault="003F0720" w:rsidP="003F6A08">
      <w:r>
        <w:t>Purentastatuksen entry muodostetaan aina yhdestä tietosisällössä kuvatusta väliotsikosta (LB) ja sen alla olevista kentistä. Ammattilainen on velvoitettu ottamaan kirjatessaan kantaa ko. kokonaisuuden kaikkiin tietoihin eli ajantaiset tiedot sisällytetään aina tuoreimmalle entry:lle, vaikka yksittäisen tiedon osalta ei olisi mitään muutettu. [18]</w:t>
      </w:r>
      <w:r w:rsidR="00C02A58">
        <w:t xml:space="preserve">. Purentastatuksen </w:t>
      </w:r>
      <w:del w:id="838" w:author="Tekijä">
        <w:r w:rsidR="00C02A58" w:rsidDel="008D629F">
          <w:delText xml:space="preserve">erityyppisten </w:delText>
        </w:r>
      </w:del>
      <w:ins w:id="839" w:author="Tekijä">
        <w:r w:rsidR="008D629F">
          <w:t>tietoryhmien (</w:t>
        </w:r>
      </w:ins>
      <w:r w:rsidR="00C02A58">
        <w:t>entryjen</w:t>
      </w:r>
      <w:ins w:id="840" w:author="Tekijä">
        <w:r w:rsidR="008D629F">
          <w:t>)</w:t>
        </w:r>
      </w:ins>
      <w:r w:rsidR="00C02A58">
        <w:t xml:space="preserve"> toistuma toteutetaan toistamalla </w:t>
      </w:r>
      <w:del w:id="841" w:author="Tekijä">
        <w:r w:rsidR="00C02A58" w:rsidDel="008D629F">
          <w:delText>koko otsikkorakennetta</w:delText>
        </w:r>
      </w:del>
      <w:ins w:id="842" w:author="Tekijä">
        <w:r w:rsidR="008D629F">
          <w:t xml:space="preserve">entryä otsikkorakenteen alla </w:t>
        </w:r>
      </w:ins>
      <w:del w:id="843" w:author="Tekijä">
        <w:r w:rsidR="00C02A58" w:rsidDel="008D629F">
          <w:delText>, jonka alla ovat aina ko. entry ja sen näyttömuototekstit</w:delText>
        </w:r>
      </w:del>
      <w:ins w:id="844" w:author="Tekijä">
        <w:r w:rsidR="008D629F">
          <w:t>ja otsikon alla on yhteinen näyttömuoto-osio</w:t>
        </w:r>
      </w:ins>
      <w:r w:rsidR="00C02A58">
        <w:t>.</w:t>
      </w:r>
    </w:p>
    <w:p w14:paraId="4990C2E7" w14:textId="77777777" w:rsidR="003F0720" w:rsidRDefault="003F0720" w:rsidP="003F6A08"/>
    <w:p w14:paraId="5192023E" w14:textId="77777777" w:rsidR="003F6A08" w:rsidRPr="003F6A08" w:rsidRDefault="003F6A08" w:rsidP="003F6A08">
      <w:r w:rsidRPr="003F6A08">
        <w:t>Purentastatus -tietorakenne (entry) tunnistetaan entry.templateId root-attribuuttiin sijoitettavalla ’THL/Tietosisältö - STH03 Purentastatus’</w:t>
      </w:r>
      <w:r w:rsidRPr="003F6A08" w:rsidDel="00C1004C">
        <w:t xml:space="preserve"> </w:t>
      </w:r>
      <w:r w:rsidRPr="003F6A08">
        <w:t>tietosisältömäärittelyn oid:lla. Toisessa en</w:t>
      </w:r>
      <w:r w:rsidRPr="003F6A08">
        <w:t>t</w:t>
      </w:r>
      <w:r w:rsidRPr="003F6A08">
        <w:t>ry.templateId:ssä annetaan määrittelyn versio, jonka mukaisesti entry on toteutettu.</w:t>
      </w:r>
    </w:p>
    <w:p w14:paraId="696CD4B2" w14:textId="77777777" w:rsidR="003F6A08" w:rsidRPr="003F6A08" w:rsidRDefault="003F6A08" w:rsidP="003F6A08"/>
    <w:p w14:paraId="0F289825" w14:textId="77777777" w:rsidR="003F0720" w:rsidRDefault="003F6A08" w:rsidP="003F6A08">
      <w:r w:rsidRPr="003F6A08">
        <w:t>Purentastatus entry koostuu useista observationeista. Ne ryhmitellään entryn alle organizer-rakenteella, jonka attribuuttien arvoina classcode:en CLUSTER (ryhmitelty tietojoukko) ja moo</w:t>
      </w:r>
      <w:r w:rsidRPr="003F6A08">
        <w:t>d</w:t>
      </w:r>
      <w:r w:rsidRPr="003F6A08">
        <w:t xml:space="preserve">code:een EVN (tapahtuneita asioita kirjataan). statusCoden arvona käytetään ”completed”. </w:t>
      </w:r>
    </w:p>
    <w:p w14:paraId="23617100" w14:textId="77777777" w:rsidR="003F0720" w:rsidRDefault="003F0720" w:rsidP="003F6A08"/>
    <w:p w14:paraId="6C38D142" w14:textId="77777777" w:rsidR="003F0720" w:rsidRDefault="003F0720" w:rsidP="003F6A08">
      <w:r>
        <w:t xml:space="preserve">Organizer.templateId kohtaan annetaan </w:t>
      </w:r>
      <w:r w:rsidR="00BB2673">
        <w:t>kyseessä olevaan purentaan liittyvän entry:n tietorakenteen tunniste, alla esimerkissä entry kuvaa Etuhampaiden havaintoja ja root:ssa annetaan ko. otsikkoke</w:t>
      </w:r>
      <w:r w:rsidR="00BB2673">
        <w:t>n</w:t>
      </w:r>
      <w:r w:rsidR="00BB2673">
        <w:t>tän oid tietosisältömäärittelystä.</w:t>
      </w:r>
    </w:p>
    <w:p w14:paraId="5AC0BD06" w14:textId="77777777" w:rsidR="003F0720" w:rsidRDefault="003F0720" w:rsidP="003F6A08"/>
    <w:p w14:paraId="2F206653" w14:textId="77777777" w:rsidR="003F6A08" w:rsidRPr="003F6A08" w:rsidRDefault="003F6A08" w:rsidP="003F6A08">
      <w:r w:rsidRPr="003F6A08">
        <w:t xml:space="preserve">Organizer:n </w:t>
      </w:r>
      <w:r w:rsidR="00BB2673">
        <w:t xml:space="preserve">(entry:n) </w:t>
      </w:r>
      <w:r w:rsidRPr="003F6A08">
        <w:t>yksikäsitteinen tunnus sijoitetaan id-elementin root-attribuuttiin. Organizer:n alla effectiveTime:en tulee rakenteisten tietojen päivityspäivämäärä päivätasolla. Organizerin alle tulevat observation:t kukin omiin component/observation -rakenteisiin.</w:t>
      </w:r>
    </w:p>
    <w:p w14:paraId="09023B26"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64C7FC73"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35A3CEBD" w14:textId="77777777" w:rsidR="003F0720" w:rsidRPr="00F001AC" w:rsidRDefault="003F0720" w:rsidP="003F0720">
            <w:pPr>
              <w:autoSpaceDE w:val="0"/>
              <w:autoSpaceDN w:val="0"/>
              <w:adjustRightInd w:val="0"/>
              <w:jc w:val="left"/>
              <w:rPr>
                <w:rFonts w:ascii="Courier New" w:hAnsi="Courier New" w:cs="Courier New"/>
                <w:color w:val="0000FF"/>
                <w:sz w:val="18"/>
                <w:szCs w:val="18"/>
                <w:lang w:eastAsia="fi-FI"/>
              </w:rPr>
            </w:pPr>
            <w:r w:rsidRPr="00F001AC">
              <w:rPr>
                <w:rFonts w:ascii="Courier New" w:hAnsi="Courier New" w:cs="Courier New"/>
                <w:color w:val="0000FF"/>
                <w:sz w:val="18"/>
                <w:szCs w:val="18"/>
                <w:lang w:eastAsia="fi-FI"/>
              </w:rPr>
              <w:t>&lt;</w:t>
            </w:r>
            <w:r w:rsidRPr="00F001AC">
              <w:rPr>
                <w:rFonts w:ascii="Courier New" w:hAnsi="Courier New" w:cs="Courier New"/>
                <w:color w:val="800000"/>
                <w:sz w:val="18"/>
                <w:szCs w:val="18"/>
                <w:lang w:eastAsia="fi-FI"/>
              </w:rPr>
              <w:t>entry</w:t>
            </w:r>
            <w:r w:rsidRPr="00F001AC">
              <w:rPr>
                <w:rFonts w:ascii="Courier New" w:hAnsi="Courier New" w:cs="Courier New"/>
                <w:color w:val="0000FF"/>
                <w:sz w:val="18"/>
                <w:szCs w:val="18"/>
                <w:lang w:eastAsia="fi-FI"/>
              </w:rPr>
              <w:t>&gt;</w:t>
            </w:r>
          </w:p>
          <w:p w14:paraId="683EE965" w14:textId="77777777" w:rsidR="003F0720" w:rsidRPr="00F001AC" w:rsidRDefault="003F0720" w:rsidP="003F0720">
            <w:pPr>
              <w:autoSpaceDE w:val="0"/>
              <w:autoSpaceDN w:val="0"/>
              <w:adjustRightInd w:val="0"/>
              <w:jc w:val="left"/>
              <w:rPr>
                <w:rFonts w:ascii="Courier New" w:hAnsi="Courier New" w:cs="Courier New"/>
                <w:color w:val="0000FF"/>
                <w:sz w:val="18"/>
                <w:szCs w:val="18"/>
                <w:lang w:eastAsia="fi-FI"/>
              </w:rPr>
            </w:pPr>
            <w:r w:rsidRPr="00F001AC">
              <w:rPr>
                <w:rFonts w:ascii="Courier New" w:hAnsi="Courier New" w:cs="Courier New"/>
                <w:color w:val="000000"/>
                <w:sz w:val="18"/>
                <w:szCs w:val="18"/>
                <w:lang w:eastAsia="fi-FI"/>
              </w:rPr>
              <w:t xml:space="preserve">   </w:t>
            </w:r>
            <w:r w:rsidRPr="00F001AC">
              <w:rPr>
                <w:rFonts w:ascii="Courier New" w:hAnsi="Courier New" w:cs="Courier New"/>
                <w:color w:val="0000FF"/>
                <w:sz w:val="18"/>
                <w:szCs w:val="18"/>
                <w:lang w:eastAsia="fi-FI"/>
              </w:rPr>
              <w:t>&lt;!--</w:t>
            </w:r>
            <w:r w:rsidRPr="00F001AC">
              <w:rPr>
                <w:rFonts w:ascii="Courier New" w:hAnsi="Courier New" w:cs="Courier New"/>
                <w:color w:val="474747"/>
                <w:sz w:val="18"/>
                <w:szCs w:val="18"/>
                <w:lang w:eastAsia="fi-FI"/>
              </w:rPr>
              <w:t xml:space="preserve"> </w:t>
            </w:r>
            <w:ins w:id="845" w:author="Tekijä">
              <w:r w:rsidR="00F44A52">
                <w:rPr>
                  <w:rFonts w:ascii="Courier New" w:hAnsi="Courier New" w:cs="Courier New"/>
                  <w:color w:val="474747"/>
                  <w:sz w:val="18"/>
                  <w:szCs w:val="18"/>
                  <w:lang w:eastAsia="fi-FI"/>
                </w:rPr>
                <w:t xml:space="preserve">Suun terveydenhuollon CDA 2015 </w:t>
              </w:r>
            </w:ins>
            <w:r w:rsidRPr="00F001AC">
              <w:rPr>
                <w:rFonts w:ascii="Courier New" w:hAnsi="Courier New" w:cs="Courier New"/>
                <w:color w:val="0000FF"/>
                <w:sz w:val="18"/>
                <w:szCs w:val="18"/>
                <w:lang w:eastAsia="fi-FI"/>
              </w:rPr>
              <w:t>--&gt;</w:t>
            </w:r>
          </w:p>
          <w:p w14:paraId="508CC57F" w14:textId="77777777" w:rsidR="003F0720" w:rsidRPr="00F44A52" w:rsidRDefault="003F0720" w:rsidP="003F0720">
            <w:pPr>
              <w:autoSpaceDE w:val="0"/>
              <w:autoSpaceDN w:val="0"/>
              <w:adjustRightInd w:val="0"/>
              <w:jc w:val="left"/>
              <w:rPr>
                <w:rFonts w:ascii="Courier New" w:hAnsi="Courier New" w:cs="Courier New"/>
                <w:color w:val="0000FF"/>
                <w:sz w:val="18"/>
                <w:szCs w:val="18"/>
                <w:lang w:eastAsia="fi-FI"/>
              </w:rPr>
            </w:pPr>
            <w:r w:rsidRPr="00F001AC">
              <w:rPr>
                <w:rFonts w:ascii="Courier New" w:hAnsi="Courier New" w:cs="Courier New"/>
                <w:color w:val="000000"/>
                <w:sz w:val="18"/>
                <w:szCs w:val="18"/>
                <w:lang w:eastAsia="fi-FI"/>
              </w:rPr>
              <w:t xml:space="preserve">   </w:t>
            </w:r>
            <w:r w:rsidRPr="00F44A52">
              <w:rPr>
                <w:rFonts w:ascii="Courier New" w:hAnsi="Courier New" w:cs="Courier New"/>
                <w:color w:val="0000FF"/>
                <w:sz w:val="18"/>
                <w:szCs w:val="18"/>
                <w:lang w:eastAsia="fi-FI"/>
              </w:rPr>
              <w:t>&lt;</w:t>
            </w:r>
            <w:r w:rsidRPr="00F44A52">
              <w:rPr>
                <w:rFonts w:ascii="Courier New" w:hAnsi="Courier New" w:cs="Courier New"/>
                <w:color w:val="800000"/>
                <w:sz w:val="18"/>
                <w:szCs w:val="18"/>
                <w:lang w:eastAsia="fi-FI"/>
              </w:rPr>
              <w:t>templateId</w:t>
            </w:r>
            <w:r w:rsidRPr="00F44A52">
              <w:rPr>
                <w:rFonts w:ascii="Courier New" w:hAnsi="Courier New" w:cs="Courier New"/>
                <w:i/>
                <w:iCs/>
                <w:color w:val="008080"/>
                <w:sz w:val="18"/>
                <w:szCs w:val="18"/>
                <w:lang w:eastAsia="fi-FI"/>
              </w:rPr>
              <w:t xml:space="preserve"> </w:t>
            </w:r>
            <w:r w:rsidRPr="00F44A52">
              <w:rPr>
                <w:rFonts w:ascii="Courier New" w:hAnsi="Courier New" w:cs="Courier New"/>
                <w:color w:val="FF0000"/>
                <w:sz w:val="18"/>
                <w:szCs w:val="18"/>
                <w:lang w:eastAsia="fi-FI"/>
              </w:rPr>
              <w:t>root</w:t>
            </w:r>
            <w:r w:rsidRPr="00F44A52">
              <w:rPr>
                <w:rFonts w:ascii="Courier New" w:hAnsi="Courier New" w:cs="Courier New"/>
                <w:color w:val="0000FF"/>
                <w:sz w:val="18"/>
                <w:szCs w:val="18"/>
                <w:lang w:eastAsia="fi-FI"/>
              </w:rPr>
              <w:t>="</w:t>
            </w:r>
            <w:r w:rsidR="00EF1B4D" w:rsidRPr="00F44A52">
              <w:rPr>
                <w:rFonts w:ascii="Courier New" w:hAnsi="Courier New" w:cs="Courier New"/>
                <w:color w:val="000000"/>
                <w:sz w:val="18"/>
                <w:szCs w:val="18"/>
                <w:lang w:eastAsia="fi-FI"/>
              </w:rPr>
              <w:t>1.2.246.777.</w:t>
            </w:r>
            <w:ins w:id="846" w:author="Tekijä">
              <w:r w:rsidR="00DA5FD5" w:rsidRPr="00F44A52">
                <w:rPr>
                  <w:rFonts w:ascii="Courier New" w:hAnsi="Courier New" w:cs="Courier New"/>
                  <w:color w:val="000000"/>
                  <w:sz w:val="18"/>
                  <w:szCs w:val="18"/>
                  <w:lang w:eastAsia="fi-FI"/>
                </w:rPr>
                <w:t>11.2015.31</w:t>
              </w:r>
            </w:ins>
            <w:r w:rsidRPr="00F44A52">
              <w:rPr>
                <w:rFonts w:ascii="Courier New" w:hAnsi="Courier New" w:cs="Courier New"/>
                <w:color w:val="0000FF"/>
                <w:sz w:val="18"/>
                <w:szCs w:val="18"/>
                <w:lang w:eastAsia="fi-FI"/>
              </w:rPr>
              <w:t>"/&gt;</w:t>
            </w:r>
          </w:p>
          <w:p w14:paraId="43817200" w14:textId="77777777" w:rsidR="003F0720" w:rsidRPr="00302119" w:rsidRDefault="003F0720" w:rsidP="003F0720">
            <w:pPr>
              <w:autoSpaceDE w:val="0"/>
              <w:autoSpaceDN w:val="0"/>
              <w:adjustRightInd w:val="0"/>
              <w:jc w:val="left"/>
              <w:rPr>
                <w:rFonts w:ascii="Courier New" w:hAnsi="Courier New" w:cs="Courier New"/>
                <w:color w:val="0000FF"/>
                <w:sz w:val="18"/>
                <w:szCs w:val="18"/>
                <w:lang w:val="en-US" w:eastAsia="fi-FI"/>
              </w:rPr>
            </w:pPr>
            <w:r w:rsidRPr="00F44A52">
              <w:rPr>
                <w:rFonts w:ascii="Courier New" w:hAnsi="Courier New" w:cs="Courier New"/>
                <w:color w:val="000000"/>
                <w:sz w:val="18"/>
                <w:szCs w:val="18"/>
                <w:lang w:eastAsia="fi-FI"/>
              </w:rPr>
              <w:t xml:space="preserve">   </w:t>
            </w:r>
            <w:r w:rsidRPr="00302119">
              <w:rPr>
                <w:rFonts w:ascii="Courier New" w:hAnsi="Courier New" w:cs="Courier New"/>
                <w:color w:val="0000FF"/>
                <w:sz w:val="18"/>
                <w:szCs w:val="18"/>
                <w:lang w:val="en-US" w:eastAsia="fi-FI"/>
              </w:rPr>
              <w:t>&lt;!--</w:t>
            </w:r>
            <w:r w:rsidRPr="00302119">
              <w:rPr>
                <w:rFonts w:ascii="Courier New" w:hAnsi="Courier New" w:cs="Courier New"/>
                <w:color w:val="474747"/>
                <w:sz w:val="18"/>
                <w:szCs w:val="18"/>
                <w:lang w:val="en-US" w:eastAsia="fi-FI"/>
              </w:rPr>
              <w:t xml:space="preserve"> purentastatus rakenteen templateId</w:t>
            </w:r>
            <w:r w:rsidRPr="00302119">
              <w:rPr>
                <w:rFonts w:ascii="Courier New" w:hAnsi="Courier New" w:cs="Courier New"/>
                <w:color w:val="0000FF"/>
                <w:sz w:val="18"/>
                <w:szCs w:val="18"/>
                <w:lang w:val="en-US" w:eastAsia="fi-FI"/>
              </w:rPr>
              <w:t>--&gt;</w:t>
            </w:r>
          </w:p>
          <w:p w14:paraId="57FF542C" w14:textId="77777777" w:rsidR="003F0720" w:rsidRPr="00F001AC" w:rsidRDefault="003F0720" w:rsidP="003F0720">
            <w:pPr>
              <w:autoSpaceDE w:val="0"/>
              <w:autoSpaceDN w:val="0"/>
              <w:adjustRightInd w:val="0"/>
              <w:jc w:val="left"/>
              <w:rPr>
                <w:rFonts w:ascii="Courier New" w:hAnsi="Courier New" w:cs="Courier New"/>
                <w:color w:val="0000FF"/>
                <w:sz w:val="18"/>
                <w:szCs w:val="18"/>
                <w:lang w:val="en-US" w:eastAsia="fi-FI"/>
              </w:rPr>
            </w:pPr>
            <w:r w:rsidRPr="00302119">
              <w:rPr>
                <w:rFonts w:ascii="Courier New" w:hAnsi="Courier New" w:cs="Courier New"/>
                <w:color w:val="000000"/>
                <w:sz w:val="18"/>
                <w:szCs w:val="18"/>
                <w:lang w:val="en-US" w:eastAsia="fi-FI"/>
              </w:rPr>
              <w:t xml:space="preserve">   </w:t>
            </w:r>
            <w:r w:rsidRPr="00F001AC">
              <w:rPr>
                <w:rFonts w:ascii="Courier New" w:hAnsi="Courier New" w:cs="Courier New"/>
                <w:color w:val="0000FF"/>
                <w:sz w:val="18"/>
                <w:szCs w:val="18"/>
                <w:lang w:val="en-US" w:eastAsia="fi-FI"/>
              </w:rPr>
              <w:t>&lt;</w:t>
            </w:r>
            <w:r w:rsidRPr="00F001AC">
              <w:rPr>
                <w:rFonts w:ascii="Courier New" w:hAnsi="Courier New" w:cs="Courier New"/>
                <w:color w:val="800000"/>
                <w:sz w:val="18"/>
                <w:szCs w:val="18"/>
                <w:lang w:val="en-US" w:eastAsia="fi-FI"/>
              </w:rPr>
              <w:t>templateId</w:t>
            </w:r>
            <w:r w:rsidRPr="00F001AC">
              <w:rPr>
                <w:rFonts w:ascii="Courier New" w:hAnsi="Courier New" w:cs="Courier New"/>
                <w:i/>
                <w:iCs/>
                <w:color w:val="008080"/>
                <w:sz w:val="18"/>
                <w:szCs w:val="18"/>
                <w:lang w:val="en-US" w:eastAsia="fi-FI"/>
              </w:rPr>
              <w:t xml:space="preserve"> </w:t>
            </w:r>
            <w:r w:rsidRPr="00F001AC">
              <w:rPr>
                <w:rFonts w:ascii="Courier New" w:hAnsi="Courier New" w:cs="Courier New"/>
                <w:color w:val="FF0000"/>
                <w:sz w:val="18"/>
                <w:szCs w:val="18"/>
                <w:lang w:val="en-US" w:eastAsia="fi-FI"/>
              </w:rPr>
              <w:t>root</w:t>
            </w:r>
            <w:r w:rsidRPr="00F001AC">
              <w:rPr>
                <w:rFonts w:ascii="Courier New" w:hAnsi="Courier New" w:cs="Courier New"/>
                <w:color w:val="0000FF"/>
                <w:sz w:val="18"/>
                <w:szCs w:val="18"/>
                <w:lang w:val="en-US" w:eastAsia="fi-FI"/>
              </w:rPr>
              <w:t>="</w:t>
            </w:r>
            <w:r w:rsidRPr="00F001AC">
              <w:rPr>
                <w:rFonts w:ascii="Courier New" w:hAnsi="Courier New" w:cs="Courier New"/>
                <w:color w:val="000000"/>
                <w:sz w:val="18"/>
                <w:szCs w:val="18"/>
                <w:lang w:val="en-US" w:eastAsia="fi-FI"/>
              </w:rPr>
              <w:t>1.2.246.537.6.12.2002.903.2013</w:t>
            </w:r>
            <w:r w:rsidRPr="00F001AC">
              <w:rPr>
                <w:rFonts w:ascii="Courier New" w:hAnsi="Courier New" w:cs="Courier New"/>
                <w:color w:val="0000FF"/>
                <w:sz w:val="18"/>
                <w:szCs w:val="18"/>
                <w:lang w:val="en-US" w:eastAsia="fi-FI"/>
              </w:rPr>
              <w:t>"/&gt;</w:t>
            </w:r>
          </w:p>
          <w:p w14:paraId="794D0495" w14:textId="77777777" w:rsidR="003F0720" w:rsidRPr="00F001AC" w:rsidRDefault="003F0720" w:rsidP="003F0720">
            <w:pPr>
              <w:autoSpaceDE w:val="0"/>
              <w:autoSpaceDN w:val="0"/>
              <w:adjustRightInd w:val="0"/>
              <w:jc w:val="left"/>
              <w:rPr>
                <w:rFonts w:ascii="Courier New" w:hAnsi="Courier New" w:cs="Courier New"/>
                <w:color w:val="0000FF"/>
                <w:sz w:val="18"/>
                <w:szCs w:val="18"/>
                <w:lang w:val="en-US" w:eastAsia="fi-FI"/>
              </w:rPr>
            </w:pPr>
            <w:r w:rsidRPr="00F001AC">
              <w:rPr>
                <w:rFonts w:ascii="Courier New" w:hAnsi="Courier New" w:cs="Courier New"/>
                <w:color w:val="000000"/>
                <w:sz w:val="18"/>
                <w:szCs w:val="18"/>
                <w:lang w:val="en-US" w:eastAsia="fi-FI"/>
              </w:rPr>
              <w:t xml:space="preserve">   </w:t>
            </w:r>
            <w:r w:rsidRPr="00F001AC">
              <w:rPr>
                <w:rFonts w:ascii="Courier New" w:hAnsi="Courier New" w:cs="Courier New"/>
                <w:color w:val="0000FF"/>
                <w:sz w:val="18"/>
                <w:szCs w:val="18"/>
                <w:lang w:val="en-US" w:eastAsia="fi-FI"/>
              </w:rPr>
              <w:t>&lt;</w:t>
            </w:r>
            <w:r w:rsidRPr="00F001AC">
              <w:rPr>
                <w:rFonts w:ascii="Courier New" w:hAnsi="Courier New" w:cs="Courier New"/>
                <w:color w:val="800000"/>
                <w:sz w:val="18"/>
                <w:szCs w:val="18"/>
                <w:lang w:val="en-US" w:eastAsia="fi-FI"/>
              </w:rPr>
              <w:t>organizer</w:t>
            </w:r>
            <w:r w:rsidRPr="00F001AC">
              <w:rPr>
                <w:rFonts w:ascii="Courier New" w:hAnsi="Courier New" w:cs="Courier New"/>
                <w:i/>
                <w:iCs/>
                <w:color w:val="008080"/>
                <w:sz w:val="18"/>
                <w:szCs w:val="18"/>
                <w:lang w:val="en-US" w:eastAsia="fi-FI"/>
              </w:rPr>
              <w:t xml:space="preserve"> </w:t>
            </w:r>
            <w:r w:rsidRPr="00F001AC">
              <w:rPr>
                <w:rFonts w:ascii="Courier New" w:hAnsi="Courier New" w:cs="Courier New"/>
                <w:color w:val="FF0000"/>
                <w:sz w:val="18"/>
                <w:szCs w:val="18"/>
                <w:lang w:val="en-US" w:eastAsia="fi-FI"/>
              </w:rPr>
              <w:t>classCode</w:t>
            </w:r>
            <w:r w:rsidRPr="00F001AC">
              <w:rPr>
                <w:rFonts w:ascii="Courier New" w:hAnsi="Courier New" w:cs="Courier New"/>
                <w:color w:val="0000FF"/>
                <w:sz w:val="18"/>
                <w:szCs w:val="18"/>
                <w:lang w:val="en-US" w:eastAsia="fi-FI"/>
              </w:rPr>
              <w:t>="</w:t>
            </w:r>
            <w:r w:rsidRPr="00F001AC">
              <w:rPr>
                <w:rFonts w:ascii="Courier New" w:hAnsi="Courier New" w:cs="Courier New"/>
                <w:color w:val="000000"/>
                <w:sz w:val="18"/>
                <w:szCs w:val="18"/>
                <w:lang w:val="en-US" w:eastAsia="fi-FI"/>
              </w:rPr>
              <w:t>CLUSTER</w:t>
            </w:r>
            <w:r w:rsidRPr="00F001AC">
              <w:rPr>
                <w:rFonts w:ascii="Courier New" w:hAnsi="Courier New" w:cs="Courier New"/>
                <w:color w:val="0000FF"/>
                <w:sz w:val="18"/>
                <w:szCs w:val="18"/>
                <w:lang w:val="en-US" w:eastAsia="fi-FI"/>
              </w:rPr>
              <w:t>"</w:t>
            </w:r>
            <w:r w:rsidRPr="00F001AC">
              <w:rPr>
                <w:rFonts w:ascii="Courier New" w:hAnsi="Courier New" w:cs="Courier New"/>
                <w:i/>
                <w:iCs/>
                <w:color w:val="008080"/>
                <w:sz w:val="18"/>
                <w:szCs w:val="18"/>
                <w:lang w:val="en-US" w:eastAsia="fi-FI"/>
              </w:rPr>
              <w:t xml:space="preserve"> </w:t>
            </w:r>
            <w:r w:rsidRPr="00F001AC">
              <w:rPr>
                <w:rFonts w:ascii="Courier New" w:hAnsi="Courier New" w:cs="Courier New"/>
                <w:color w:val="FF0000"/>
                <w:sz w:val="18"/>
                <w:szCs w:val="18"/>
                <w:lang w:val="en-US" w:eastAsia="fi-FI"/>
              </w:rPr>
              <w:t>moodCode</w:t>
            </w:r>
            <w:r w:rsidRPr="00F001AC">
              <w:rPr>
                <w:rFonts w:ascii="Courier New" w:hAnsi="Courier New" w:cs="Courier New"/>
                <w:color w:val="0000FF"/>
                <w:sz w:val="18"/>
                <w:szCs w:val="18"/>
                <w:lang w:val="en-US" w:eastAsia="fi-FI"/>
              </w:rPr>
              <w:t>="</w:t>
            </w:r>
            <w:r w:rsidRPr="00F001AC">
              <w:rPr>
                <w:rFonts w:ascii="Courier New" w:hAnsi="Courier New" w:cs="Courier New"/>
                <w:color w:val="000000"/>
                <w:sz w:val="18"/>
                <w:szCs w:val="18"/>
                <w:lang w:val="en-US" w:eastAsia="fi-FI"/>
              </w:rPr>
              <w:t>EVN</w:t>
            </w:r>
            <w:r w:rsidRPr="00F001AC">
              <w:rPr>
                <w:rFonts w:ascii="Courier New" w:hAnsi="Courier New" w:cs="Courier New"/>
                <w:color w:val="0000FF"/>
                <w:sz w:val="18"/>
                <w:szCs w:val="18"/>
                <w:lang w:val="en-US" w:eastAsia="fi-FI"/>
              </w:rPr>
              <w:t>"&gt;</w:t>
            </w:r>
          </w:p>
          <w:p w14:paraId="1AB5B7D9" w14:textId="77777777" w:rsidR="003F0720" w:rsidRPr="00F001AC" w:rsidRDefault="003F0720" w:rsidP="00F001AC">
            <w:pPr>
              <w:autoSpaceDE w:val="0"/>
              <w:autoSpaceDN w:val="0"/>
              <w:adjustRightInd w:val="0"/>
              <w:ind w:left="852" w:hanging="852"/>
              <w:jc w:val="left"/>
              <w:rPr>
                <w:rFonts w:ascii="Courier New" w:hAnsi="Courier New" w:cs="Courier New"/>
                <w:color w:val="0000FF"/>
                <w:sz w:val="18"/>
                <w:szCs w:val="18"/>
                <w:lang w:eastAsia="fi-FI"/>
              </w:rPr>
            </w:pPr>
            <w:r w:rsidRPr="00F001AC">
              <w:rPr>
                <w:rFonts w:ascii="Courier New" w:hAnsi="Courier New" w:cs="Courier New"/>
                <w:color w:val="000000"/>
                <w:sz w:val="18"/>
                <w:szCs w:val="18"/>
                <w:lang w:val="en-US" w:eastAsia="fi-FI"/>
              </w:rPr>
              <w:t xml:space="preserve">      </w:t>
            </w:r>
            <w:r w:rsidRPr="00F001AC">
              <w:rPr>
                <w:rFonts w:ascii="Courier New" w:hAnsi="Courier New" w:cs="Courier New"/>
                <w:color w:val="0000FF"/>
                <w:sz w:val="18"/>
                <w:szCs w:val="18"/>
                <w:lang w:eastAsia="fi-FI"/>
              </w:rPr>
              <w:t>&lt;!--</w:t>
            </w:r>
            <w:r w:rsidRPr="00F001AC">
              <w:rPr>
                <w:rFonts w:ascii="Courier New" w:hAnsi="Courier New" w:cs="Courier New"/>
                <w:color w:val="474747"/>
                <w:sz w:val="18"/>
                <w:szCs w:val="18"/>
                <w:lang w:eastAsia="fi-FI"/>
              </w:rPr>
              <w:t xml:space="preserve"> Etuhampaiden havainnot templateid (ko. otsikkokentän oid tietosisältömääri</w:t>
            </w:r>
            <w:r w:rsidRPr="00F001AC">
              <w:rPr>
                <w:rFonts w:ascii="Courier New" w:hAnsi="Courier New" w:cs="Courier New"/>
                <w:color w:val="474747"/>
                <w:sz w:val="18"/>
                <w:szCs w:val="18"/>
                <w:lang w:eastAsia="fi-FI"/>
              </w:rPr>
              <w:t>t</w:t>
            </w:r>
            <w:r w:rsidRPr="00F001AC">
              <w:rPr>
                <w:rFonts w:ascii="Courier New" w:hAnsi="Courier New" w:cs="Courier New"/>
                <w:color w:val="474747"/>
                <w:sz w:val="18"/>
                <w:szCs w:val="18"/>
                <w:lang w:eastAsia="fi-FI"/>
              </w:rPr>
              <w:t>telystä)</w:t>
            </w:r>
            <w:r w:rsidRPr="00F001AC">
              <w:rPr>
                <w:rFonts w:ascii="Courier New" w:hAnsi="Courier New" w:cs="Courier New"/>
                <w:color w:val="0000FF"/>
                <w:sz w:val="18"/>
                <w:szCs w:val="18"/>
                <w:lang w:eastAsia="fi-FI"/>
              </w:rPr>
              <w:t>--&gt;</w:t>
            </w:r>
          </w:p>
          <w:p w14:paraId="485AD314" w14:textId="77777777" w:rsidR="003F0720" w:rsidRPr="00F001AC" w:rsidRDefault="003F0720" w:rsidP="003F0720">
            <w:pPr>
              <w:autoSpaceDE w:val="0"/>
              <w:autoSpaceDN w:val="0"/>
              <w:adjustRightInd w:val="0"/>
              <w:jc w:val="left"/>
              <w:rPr>
                <w:rFonts w:ascii="Courier New" w:hAnsi="Courier New" w:cs="Courier New"/>
                <w:color w:val="0000FF"/>
                <w:sz w:val="18"/>
                <w:szCs w:val="18"/>
                <w:lang w:eastAsia="fi-FI"/>
              </w:rPr>
            </w:pPr>
            <w:r w:rsidRPr="00F001AC">
              <w:rPr>
                <w:rFonts w:ascii="Courier New" w:hAnsi="Courier New" w:cs="Courier New"/>
                <w:color w:val="000000"/>
                <w:sz w:val="18"/>
                <w:szCs w:val="18"/>
                <w:lang w:eastAsia="fi-FI"/>
              </w:rPr>
              <w:t xml:space="preserve">      </w:t>
            </w:r>
            <w:r w:rsidRPr="00F001AC">
              <w:rPr>
                <w:rFonts w:ascii="Courier New" w:hAnsi="Courier New" w:cs="Courier New"/>
                <w:color w:val="0000FF"/>
                <w:sz w:val="18"/>
                <w:szCs w:val="18"/>
                <w:lang w:eastAsia="fi-FI"/>
              </w:rPr>
              <w:t>&lt;</w:t>
            </w:r>
            <w:r w:rsidRPr="00F001AC">
              <w:rPr>
                <w:rFonts w:ascii="Courier New" w:hAnsi="Courier New" w:cs="Courier New"/>
                <w:color w:val="800000"/>
                <w:sz w:val="18"/>
                <w:szCs w:val="18"/>
                <w:lang w:eastAsia="fi-FI"/>
              </w:rPr>
              <w:t>templateId</w:t>
            </w:r>
            <w:r w:rsidRPr="00F001AC">
              <w:rPr>
                <w:rFonts w:ascii="Courier New" w:hAnsi="Courier New" w:cs="Courier New"/>
                <w:i/>
                <w:iCs/>
                <w:color w:val="008080"/>
                <w:sz w:val="18"/>
                <w:szCs w:val="18"/>
                <w:lang w:eastAsia="fi-FI"/>
              </w:rPr>
              <w:t xml:space="preserve"> </w:t>
            </w:r>
            <w:r w:rsidRPr="00F001AC">
              <w:rPr>
                <w:rFonts w:ascii="Courier New" w:hAnsi="Courier New" w:cs="Courier New"/>
                <w:color w:val="FF0000"/>
                <w:sz w:val="18"/>
                <w:szCs w:val="18"/>
                <w:lang w:eastAsia="fi-FI"/>
              </w:rPr>
              <w:t>root</w:t>
            </w:r>
            <w:r w:rsidRPr="00F001AC">
              <w:rPr>
                <w:rFonts w:ascii="Courier New" w:hAnsi="Courier New" w:cs="Courier New"/>
                <w:color w:val="0000FF"/>
                <w:sz w:val="18"/>
                <w:szCs w:val="18"/>
                <w:lang w:eastAsia="fi-FI"/>
              </w:rPr>
              <w:t>="</w:t>
            </w:r>
            <w:r w:rsidRPr="00F001AC">
              <w:rPr>
                <w:rFonts w:ascii="Courier New" w:hAnsi="Courier New" w:cs="Courier New"/>
                <w:color w:val="000000"/>
                <w:sz w:val="18"/>
                <w:szCs w:val="18"/>
                <w:lang w:eastAsia="fi-FI"/>
              </w:rPr>
              <w:t>1.2.246.537.6.12.2002.903.2013.10</w:t>
            </w:r>
            <w:r w:rsidRPr="00F001AC">
              <w:rPr>
                <w:rFonts w:ascii="Courier New" w:hAnsi="Courier New" w:cs="Courier New"/>
                <w:color w:val="0000FF"/>
                <w:sz w:val="18"/>
                <w:szCs w:val="18"/>
                <w:lang w:eastAsia="fi-FI"/>
              </w:rPr>
              <w:t>"/&gt;</w:t>
            </w:r>
          </w:p>
          <w:p w14:paraId="5F607889" w14:textId="77777777" w:rsidR="003F0720" w:rsidRPr="00F001AC" w:rsidRDefault="003F0720" w:rsidP="003F0720">
            <w:pPr>
              <w:autoSpaceDE w:val="0"/>
              <w:autoSpaceDN w:val="0"/>
              <w:adjustRightInd w:val="0"/>
              <w:jc w:val="left"/>
              <w:rPr>
                <w:rFonts w:ascii="Courier New" w:hAnsi="Courier New" w:cs="Courier New"/>
                <w:color w:val="0000FF"/>
                <w:sz w:val="18"/>
                <w:szCs w:val="18"/>
                <w:lang w:eastAsia="fi-FI"/>
              </w:rPr>
            </w:pPr>
            <w:r w:rsidRPr="00F001AC">
              <w:rPr>
                <w:rFonts w:ascii="Courier New" w:hAnsi="Courier New" w:cs="Courier New"/>
                <w:color w:val="000000"/>
                <w:sz w:val="18"/>
                <w:szCs w:val="18"/>
                <w:lang w:eastAsia="fi-FI"/>
              </w:rPr>
              <w:t xml:space="preserve">      </w:t>
            </w:r>
            <w:r w:rsidRPr="00F001AC">
              <w:rPr>
                <w:rFonts w:ascii="Courier New" w:hAnsi="Courier New" w:cs="Courier New"/>
                <w:color w:val="0000FF"/>
                <w:sz w:val="18"/>
                <w:szCs w:val="18"/>
                <w:lang w:eastAsia="fi-FI"/>
              </w:rPr>
              <w:t>&lt;!--</w:t>
            </w:r>
            <w:r w:rsidRPr="00F001AC">
              <w:rPr>
                <w:rFonts w:ascii="Courier New" w:hAnsi="Courier New" w:cs="Courier New"/>
                <w:color w:val="474747"/>
                <w:sz w:val="18"/>
                <w:szCs w:val="18"/>
                <w:lang w:eastAsia="fi-FI"/>
              </w:rPr>
              <w:t xml:space="preserve"> entry:n yksilöivä tunnus </w:t>
            </w:r>
            <w:r w:rsidRPr="00F001AC">
              <w:rPr>
                <w:rFonts w:ascii="Courier New" w:hAnsi="Courier New" w:cs="Courier New"/>
                <w:color w:val="0000FF"/>
                <w:sz w:val="18"/>
                <w:szCs w:val="18"/>
                <w:lang w:eastAsia="fi-FI"/>
              </w:rPr>
              <w:t>--&gt;</w:t>
            </w:r>
          </w:p>
          <w:p w14:paraId="12FD0A8C" w14:textId="77777777" w:rsidR="003F0720" w:rsidRPr="00F001AC" w:rsidRDefault="003F0720" w:rsidP="003F0720">
            <w:pPr>
              <w:autoSpaceDE w:val="0"/>
              <w:autoSpaceDN w:val="0"/>
              <w:adjustRightInd w:val="0"/>
              <w:jc w:val="left"/>
              <w:rPr>
                <w:rFonts w:ascii="Courier New" w:hAnsi="Courier New" w:cs="Courier New"/>
                <w:color w:val="0000FF"/>
                <w:sz w:val="18"/>
                <w:szCs w:val="18"/>
                <w:lang w:val="en-US" w:eastAsia="fi-FI"/>
              </w:rPr>
            </w:pPr>
            <w:r w:rsidRPr="00F001AC">
              <w:rPr>
                <w:rFonts w:ascii="Courier New" w:hAnsi="Courier New" w:cs="Courier New"/>
                <w:color w:val="000000"/>
                <w:sz w:val="18"/>
                <w:szCs w:val="18"/>
                <w:lang w:eastAsia="fi-FI"/>
              </w:rPr>
              <w:t xml:space="preserve">      </w:t>
            </w:r>
            <w:r w:rsidRPr="00F001AC">
              <w:rPr>
                <w:rFonts w:ascii="Courier New" w:hAnsi="Courier New" w:cs="Courier New"/>
                <w:color w:val="0000FF"/>
                <w:sz w:val="18"/>
                <w:szCs w:val="18"/>
                <w:lang w:val="en-US" w:eastAsia="fi-FI"/>
              </w:rPr>
              <w:t>&lt;</w:t>
            </w:r>
            <w:r w:rsidRPr="00F001AC">
              <w:rPr>
                <w:rFonts w:ascii="Courier New" w:hAnsi="Courier New" w:cs="Courier New"/>
                <w:color w:val="800000"/>
                <w:sz w:val="18"/>
                <w:szCs w:val="18"/>
                <w:lang w:val="en-US" w:eastAsia="fi-FI"/>
              </w:rPr>
              <w:t>id</w:t>
            </w:r>
            <w:r w:rsidRPr="00F001AC">
              <w:rPr>
                <w:rFonts w:ascii="Courier New" w:hAnsi="Courier New" w:cs="Courier New"/>
                <w:i/>
                <w:iCs/>
                <w:color w:val="008080"/>
                <w:sz w:val="18"/>
                <w:szCs w:val="18"/>
                <w:lang w:val="en-US" w:eastAsia="fi-FI"/>
              </w:rPr>
              <w:t xml:space="preserve"> </w:t>
            </w:r>
            <w:r w:rsidRPr="00F001AC">
              <w:rPr>
                <w:rFonts w:ascii="Courier New" w:hAnsi="Courier New" w:cs="Courier New"/>
                <w:color w:val="FF0000"/>
                <w:sz w:val="18"/>
                <w:szCs w:val="18"/>
                <w:lang w:val="en-US" w:eastAsia="fi-FI"/>
              </w:rPr>
              <w:t>root</w:t>
            </w:r>
            <w:r w:rsidRPr="00F001AC">
              <w:rPr>
                <w:rFonts w:ascii="Courier New" w:hAnsi="Courier New" w:cs="Courier New"/>
                <w:color w:val="0000FF"/>
                <w:sz w:val="18"/>
                <w:szCs w:val="18"/>
                <w:lang w:val="en-US" w:eastAsia="fi-FI"/>
              </w:rPr>
              <w:t>="</w:t>
            </w:r>
            <w:r w:rsidRPr="00F001AC">
              <w:rPr>
                <w:rFonts w:ascii="Courier New" w:hAnsi="Courier New" w:cs="Courier New"/>
                <w:color w:val="000000"/>
                <w:sz w:val="18"/>
                <w:szCs w:val="18"/>
                <w:lang w:val="en-US" w:eastAsia="fi-FI"/>
              </w:rPr>
              <w:t>1.2.246.10.1234567.14.2013.123.3.10.1</w:t>
            </w:r>
            <w:r w:rsidRPr="00F001AC">
              <w:rPr>
                <w:rFonts w:ascii="Courier New" w:hAnsi="Courier New" w:cs="Courier New"/>
                <w:color w:val="0000FF"/>
                <w:sz w:val="18"/>
                <w:szCs w:val="18"/>
                <w:lang w:val="en-US" w:eastAsia="fi-FI"/>
              </w:rPr>
              <w:t>"/&gt;</w:t>
            </w:r>
          </w:p>
          <w:p w14:paraId="108A4A1F" w14:textId="77777777" w:rsidR="003F0720" w:rsidRPr="00F001AC" w:rsidRDefault="003F0720" w:rsidP="003F0720">
            <w:pPr>
              <w:autoSpaceDE w:val="0"/>
              <w:autoSpaceDN w:val="0"/>
              <w:adjustRightInd w:val="0"/>
              <w:jc w:val="left"/>
              <w:rPr>
                <w:rFonts w:ascii="Courier New" w:hAnsi="Courier New" w:cs="Courier New"/>
                <w:color w:val="0000FF"/>
                <w:sz w:val="18"/>
                <w:szCs w:val="18"/>
                <w:lang w:val="en-US" w:eastAsia="fi-FI"/>
              </w:rPr>
            </w:pPr>
            <w:r w:rsidRPr="00F001AC">
              <w:rPr>
                <w:rFonts w:ascii="Courier New" w:hAnsi="Courier New" w:cs="Courier New"/>
                <w:color w:val="000000"/>
                <w:sz w:val="18"/>
                <w:szCs w:val="18"/>
                <w:lang w:val="en-US" w:eastAsia="fi-FI"/>
              </w:rPr>
              <w:t xml:space="preserve">      </w:t>
            </w:r>
            <w:r w:rsidRPr="00F001AC">
              <w:rPr>
                <w:rFonts w:ascii="Courier New" w:hAnsi="Courier New" w:cs="Courier New"/>
                <w:color w:val="0000FF"/>
                <w:sz w:val="18"/>
                <w:szCs w:val="18"/>
                <w:lang w:val="en-US" w:eastAsia="fi-FI"/>
              </w:rPr>
              <w:t>&lt;</w:t>
            </w:r>
            <w:r w:rsidRPr="00F001AC">
              <w:rPr>
                <w:rFonts w:ascii="Courier New" w:hAnsi="Courier New" w:cs="Courier New"/>
                <w:color w:val="800000"/>
                <w:sz w:val="18"/>
                <w:szCs w:val="18"/>
                <w:lang w:val="en-US" w:eastAsia="fi-FI"/>
              </w:rPr>
              <w:t>statusCode</w:t>
            </w:r>
            <w:r w:rsidRPr="00F001AC">
              <w:rPr>
                <w:rFonts w:ascii="Courier New" w:hAnsi="Courier New" w:cs="Courier New"/>
                <w:i/>
                <w:iCs/>
                <w:color w:val="008080"/>
                <w:sz w:val="18"/>
                <w:szCs w:val="18"/>
                <w:lang w:val="en-US" w:eastAsia="fi-FI"/>
              </w:rPr>
              <w:t xml:space="preserve"> </w:t>
            </w:r>
            <w:r w:rsidRPr="00F001AC">
              <w:rPr>
                <w:rFonts w:ascii="Courier New" w:hAnsi="Courier New" w:cs="Courier New"/>
                <w:color w:val="FF0000"/>
                <w:sz w:val="18"/>
                <w:szCs w:val="18"/>
                <w:lang w:val="en-US" w:eastAsia="fi-FI"/>
              </w:rPr>
              <w:t>code</w:t>
            </w:r>
            <w:r w:rsidRPr="00F001AC">
              <w:rPr>
                <w:rFonts w:ascii="Courier New" w:hAnsi="Courier New" w:cs="Courier New"/>
                <w:color w:val="0000FF"/>
                <w:sz w:val="18"/>
                <w:szCs w:val="18"/>
                <w:lang w:val="en-US" w:eastAsia="fi-FI"/>
              </w:rPr>
              <w:t>="</w:t>
            </w:r>
            <w:r w:rsidRPr="00F001AC">
              <w:rPr>
                <w:rFonts w:ascii="Courier New" w:hAnsi="Courier New" w:cs="Courier New"/>
                <w:color w:val="000000"/>
                <w:sz w:val="18"/>
                <w:szCs w:val="18"/>
                <w:lang w:val="en-US" w:eastAsia="fi-FI"/>
              </w:rPr>
              <w:t>completed</w:t>
            </w:r>
            <w:r w:rsidRPr="00F001AC">
              <w:rPr>
                <w:rFonts w:ascii="Courier New" w:hAnsi="Courier New" w:cs="Courier New"/>
                <w:color w:val="0000FF"/>
                <w:sz w:val="18"/>
                <w:szCs w:val="18"/>
                <w:lang w:val="en-US" w:eastAsia="fi-FI"/>
              </w:rPr>
              <w:t>"/&gt;</w:t>
            </w:r>
          </w:p>
          <w:p w14:paraId="244A2FA6" w14:textId="77777777" w:rsidR="003F0720" w:rsidRPr="00F001AC" w:rsidRDefault="003F0720" w:rsidP="003F0720">
            <w:pPr>
              <w:autoSpaceDE w:val="0"/>
              <w:autoSpaceDN w:val="0"/>
              <w:adjustRightInd w:val="0"/>
              <w:jc w:val="left"/>
              <w:rPr>
                <w:rFonts w:ascii="Courier New" w:hAnsi="Courier New" w:cs="Courier New"/>
                <w:color w:val="0000FF"/>
                <w:sz w:val="18"/>
                <w:szCs w:val="18"/>
                <w:lang w:eastAsia="fi-FI"/>
              </w:rPr>
            </w:pPr>
            <w:r w:rsidRPr="00F001AC">
              <w:rPr>
                <w:rFonts w:ascii="Courier New" w:hAnsi="Courier New" w:cs="Courier New"/>
                <w:color w:val="000000"/>
                <w:sz w:val="18"/>
                <w:szCs w:val="18"/>
                <w:lang w:val="en-US" w:eastAsia="fi-FI"/>
              </w:rPr>
              <w:t xml:space="preserve">      </w:t>
            </w:r>
            <w:r w:rsidRPr="00F001AC">
              <w:rPr>
                <w:rFonts w:ascii="Courier New" w:hAnsi="Courier New" w:cs="Courier New"/>
                <w:color w:val="0000FF"/>
                <w:sz w:val="18"/>
                <w:szCs w:val="18"/>
                <w:lang w:eastAsia="fi-FI"/>
              </w:rPr>
              <w:t>&lt;!--</w:t>
            </w:r>
            <w:r w:rsidRPr="00F001AC">
              <w:rPr>
                <w:rFonts w:ascii="Courier New" w:hAnsi="Courier New" w:cs="Courier New"/>
                <w:color w:val="474747"/>
                <w:sz w:val="18"/>
                <w:szCs w:val="18"/>
                <w:lang w:eastAsia="fi-FI"/>
              </w:rPr>
              <w:t xml:space="preserve"> rakenteisten tietojen päivityspvm </w:t>
            </w:r>
            <w:r w:rsidRPr="00F001AC">
              <w:rPr>
                <w:rFonts w:ascii="Courier New" w:hAnsi="Courier New" w:cs="Courier New"/>
                <w:color w:val="0000FF"/>
                <w:sz w:val="18"/>
                <w:szCs w:val="18"/>
                <w:lang w:eastAsia="fi-FI"/>
              </w:rPr>
              <w:t>--&gt;</w:t>
            </w:r>
          </w:p>
          <w:p w14:paraId="4D12C979" w14:textId="77777777" w:rsidR="003F6A08" w:rsidRPr="00F001AC" w:rsidRDefault="003F0720" w:rsidP="003F6A08">
            <w:pPr>
              <w:autoSpaceDE w:val="0"/>
              <w:autoSpaceDN w:val="0"/>
              <w:adjustRightInd w:val="0"/>
              <w:jc w:val="left"/>
              <w:rPr>
                <w:rFonts w:ascii="Courier New" w:hAnsi="Courier New" w:cs="Courier New"/>
                <w:sz w:val="18"/>
                <w:szCs w:val="18"/>
              </w:rPr>
            </w:pPr>
            <w:r w:rsidRPr="00F001AC">
              <w:rPr>
                <w:rFonts w:ascii="Courier New" w:hAnsi="Courier New" w:cs="Courier New"/>
                <w:color w:val="000000"/>
                <w:sz w:val="18"/>
                <w:szCs w:val="18"/>
                <w:lang w:eastAsia="fi-FI"/>
              </w:rPr>
              <w:t xml:space="preserve">      </w:t>
            </w:r>
            <w:r w:rsidRPr="00F001AC">
              <w:rPr>
                <w:rFonts w:ascii="Courier New" w:hAnsi="Courier New" w:cs="Courier New"/>
                <w:color w:val="0000FF"/>
                <w:sz w:val="18"/>
                <w:szCs w:val="18"/>
                <w:lang w:eastAsia="fi-FI"/>
              </w:rPr>
              <w:t>&lt;</w:t>
            </w:r>
            <w:r w:rsidRPr="00F001AC">
              <w:rPr>
                <w:rFonts w:ascii="Courier New" w:hAnsi="Courier New" w:cs="Courier New"/>
                <w:color w:val="800000"/>
                <w:sz w:val="18"/>
                <w:szCs w:val="18"/>
                <w:lang w:eastAsia="fi-FI"/>
              </w:rPr>
              <w:t>effectiveTime</w:t>
            </w:r>
            <w:r w:rsidRPr="00F001AC">
              <w:rPr>
                <w:rFonts w:ascii="Courier New" w:hAnsi="Courier New" w:cs="Courier New"/>
                <w:i/>
                <w:iCs/>
                <w:color w:val="008080"/>
                <w:sz w:val="18"/>
                <w:szCs w:val="18"/>
                <w:lang w:eastAsia="fi-FI"/>
              </w:rPr>
              <w:t xml:space="preserve"> </w:t>
            </w:r>
            <w:r w:rsidRPr="00F001AC">
              <w:rPr>
                <w:rFonts w:ascii="Courier New" w:hAnsi="Courier New" w:cs="Courier New"/>
                <w:color w:val="FF0000"/>
                <w:sz w:val="18"/>
                <w:szCs w:val="18"/>
                <w:lang w:eastAsia="fi-FI"/>
              </w:rPr>
              <w:t>value</w:t>
            </w:r>
            <w:r w:rsidRPr="00F001AC">
              <w:rPr>
                <w:rFonts w:ascii="Courier New" w:hAnsi="Courier New" w:cs="Courier New"/>
                <w:color w:val="0000FF"/>
                <w:sz w:val="18"/>
                <w:szCs w:val="18"/>
                <w:lang w:eastAsia="fi-FI"/>
              </w:rPr>
              <w:t>="</w:t>
            </w:r>
            <w:del w:id="847" w:author="Tekijä">
              <w:r w:rsidRPr="00F001AC" w:rsidDel="005507B3">
                <w:rPr>
                  <w:rFonts w:ascii="Courier New" w:hAnsi="Courier New" w:cs="Courier New"/>
                  <w:color w:val="000000"/>
                  <w:sz w:val="18"/>
                  <w:szCs w:val="18"/>
                  <w:lang w:eastAsia="fi-FI"/>
                </w:rPr>
                <w:delText>20130601</w:delText>
              </w:r>
            </w:del>
            <w:ins w:id="848" w:author="Tekijä">
              <w:r w:rsidR="005507B3">
                <w:rPr>
                  <w:rFonts w:ascii="Courier New" w:hAnsi="Courier New" w:cs="Courier New"/>
                  <w:color w:val="000000"/>
                  <w:sz w:val="18"/>
                  <w:szCs w:val="18"/>
                  <w:lang w:eastAsia="fi-FI"/>
                </w:rPr>
                <w:t>20150601</w:t>
              </w:r>
            </w:ins>
            <w:r w:rsidRPr="00F001AC">
              <w:rPr>
                <w:rFonts w:ascii="Courier New" w:hAnsi="Courier New" w:cs="Courier New"/>
                <w:color w:val="0000FF"/>
                <w:sz w:val="18"/>
                <w:szCs w:val="18"/>
                <w:lang w:eastAsia="fi-FI"/>
              </w:rPr>
              <w:t>"/&gt;</w:t>
            </w:r>
          </w:p>
        </w:tc>
      </w:tr>
    </w:tbl>
    <w:p w14:paraId="672CAB48" w14:textId="77777777" w:rsidR="003F6A08" w:rsidRDefault="003F6A08" w:rsidP="008E33EF">
      <w:pPr>
        <w:pStyle w:val="Otsikko2"/>
        <w:rPr>
          <w:lang w:val="en-US"/>
        </w:rPr>
      </w:pPr>
      <w:bookmarkStart w:id="849" w:name="_Toc377399122"/>
      <w:bookmarkStart w:id="850" w:name="_Toc436732564"/>
      <w:r w:rsidRPr="003F6A08">
        <w:rPr>
          <w:lang w:val="en-US"/>
        </w:rPr>
        <w:t>Etuhampaiden havainnot</w:t>
      </w:r>
      <w:bookmarkEnd w:id="849"/>
      <w:bookmarkEnd w:id="850"/>
    </w:p>
    <w:p w14:paraId="37B3CB63" w14:textId="77777777" w:rsidR="00BB2673" w:rsidRPr="008E33EF" w:rsidRDefault="00BB2673" w:rsidP="008E33EF">
      <w:r w:rsidRPr="008E33EF">
        <w:t xml:space="preserve">Entry.organizer.templateId kohtaan annetaan Etuhampaiden havaintojen tietorakenteen tunnus </w:t>
      </w:r>
      <w:r w:rsidRPr="00BB2673">
        <w:t>1.2.246.537.6.12.2002.903.2013.10</w:t>
      </w:r>
      <w:r>
        <w:t xml:space="preserve"> eli kyseisen otsikkokentän oid tietosisältömäärittelystä.</w:t>
      </w:r>
    </w:p>
    <w:p w14:paraId="078E73D4" w14:textId="77777777" w:rsidR="003F6A08" w:rsidRPr="003F6A08" w:rsidRDefault="003F6A08" w:rsidP="008E33EF">
      <w:pPr>
        <w:pStyle w:val="Otsikko3"/>
      </w:pPr>
      <w:bookmarkStart w:id="851" w:name="_Toc377399123"/>
      <w:bookmarkStart w:id="852" w:name="_Toc436732565"/>
      <w:r w:rsidRPr="003F6A08">
        <w:t>Alaetuhampaiden kallistumissuunta, yläetuhampaiden kallistumissuunta ja yläetuha</w:t>
      </w:r>
      <w:r w:rsidRPr="003F6A08">
        <w:t>m</w:t>
      </w:r>
      <w:r w:rsidRPr="003F6A08">
        <w:t>paiden näkyvyys</w:t>
      </w:r>
      <w:bookmarkEnd w:id="851"/>
      <w:bookmarkEnd w:id="852"/>
    </w:p>
    <w:p w14:paraId="7EFE3DD7" w14:textId="77777777" w:rsidR="003F6A08" w:rsidRPr="003F6A08" w:rsidRDefault="003F6A08" w:rsidP="003F6A08">
      <w:r w:rsidRPr="003F6A08">
        <w:t>Alaetuhampaiden kallistumissuunta annetaan observation value:ssa STH21A luokituksella, samoin kuin yläetuhampaiden kallistumissuunta – observation code:n tulee tietosisältömäärittelystä ko. kenttien oid:t.</w:t>
      </w:r>
    </w:p>
    <w:p w14:paraId="7A97594A" w14:textId="77777777" w:rsidR="003F6A08" w:rsidRPr="003F6A08" w:rsidRDefault="003F6A08" w:rsidP="003F6A08"/>
    <w:p w14:paraId="1B495336" w14:textId="77777777" w:rsidR="003F6A08" w:rsidRPr="003F6A08" w:rsidRDefault="003F6A08" w:rsidP="003F6A08">
      <w:r w:rsidRPr="003F6A08">
        <w:t>Yläetuhampaiden näkyvyys annetaan observation value:ssa STH21B luokituksella.</w:t>
      </w:r>
    </w:p>
    <w:p w14:paraId="670A04AC"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21033779"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06623452" w14:textId="77777777" w:rsidR="00E0763A" w:rsidRPr="00E0763A" w:rsidRDefault="00E0763A" w:rsidP="00E0763A">
            <w:pPr>
              <w:autoSpaceDE w:val="0"/>
              <w:autoSpaceDN w:val="0"/>
              <w:adjustRightInd w:val="0"/>
              <w:jc w:val="left"/>
              <w:rPr>
                <w:rFonts w:ascii="Courier New" w:hAnsi="Courier New" w:cs="Courier New"/>
                <w:color w:val="0000FF"/>
                <w:sz w:val="18"/>
                <w:lang w:val="en-US" w:eastAsia="fi-FI"/>
              </w:rPr>
            </w:pP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component</w:t>
            </w:r>
            <w:r w:rsidRPr="00E0763A">
              <w:rPr>
                <w:rFonts w:ascii="Courier New" w:hAnsi="Courier New" w:cs="Courier New"/>
                <w:color w:val="0000FF"/>
                <w:sz w:val="18"/>
                <w:lang w:val="en-US" w:eastAsia="fi-FI"/>
              </w:rPr>
              <w:t>&gt;</w:t>
            </w:r>
          </w:p>
          <w:p w14:paraId="007DEE9B" w14:textId="77777777" w:rsidR="00E0763A" w:rsidRPr="00E0763A" w:rsidRDefault="00E0763A" w:rsidP="00E0763A">
            <w:pPr>
              <w:autoSpaceDE w:val="0"/>
              <w:autoSpaceDN w:val="0"/>
              <w:adjustRightInd w:val="0"/>
              <w:jc w:val="left"/>
              <w:rPr>
                <w:rFonts w:ascii="Courier New" w:hAnsi="Courier New" w:cs="Courier New"/>
                <w:color w:val="0000FF"/>
                <w:sz w:val="18"/>
                <w:lang w:val="en-US" w:eastAsia="fi-FI"/>
              </w:rPr>
            </w:pPr>
            <w:r w:rsidRPr="00E0763A">
              <w:rPr>
                <w:rFonts w:ascii="Courier New" w:hAnsi="Courier New" w:cs="Courier New"/>
                <w:color w:val="000000"/>
                <w:sz w:val="18"/>
                <w:lang w:val="en-US"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474747"/>
                <w:sz w:val="18"/>
                <w:lang w:val="en-US" w:eastAsia="fi-FI"/>
              </w:rPr>
              <w:t xml:space="preserve"> Alaetuhampaiden kallistumissuunta  </w:t>
            </w:r>
            <w:r w:rsidRPr="00E0763A">
              <w:rPr>
                <w:rFonts w:ascii="Courier New" w:hAnsi="Courier New" w:cs="Courier New"/>
                <w:color w:val="0000FF"/>
                <w:sz w:val="18"/>
                <w:lang w:val="en-US" w:eastAsia="fi-FI"/>
              </w:rPr>
              <w:t>--&gt;</w:t>
            </w:r>
          </w:p>
          <w:p w14:paraId="7A37685A" w14:textId="77777777" w:rsidR="00E0763A" w:rsidRPr="00E0763A" w:rsidRDefault="00E0763A" w:rsidP="00E0763A">
            <w:pPr>
              <w:autoSpaceDE w:val="0"/>
              <w:autoSpaceDN w:val="0"/>
              <w:adjustRightInd w:val="0"/>
              <w:jc w:val="left"/>
              <w:rPr>
                <w:rFonts w:ascii="Courier New" w:hAnsi="Courier New" w:cs="Courier New"/>
                <w:color w:val="0000FF"/>
                <w:sz w:val="18"/>
                <w:lang w:val="en-US" w:eastAsia="fi-FI"/>
              </w:rPr>
            </w:pPr>
            <w:r w:rsidRPr="00E0763A">
              <w:rPr>
                <w:rFonts w:ascii="Courier New" w:hAnsi="Courier New" w:cs="Courier New"/>
                <w:color w:val="000000"/>
                <w:sz w:val="18"/>
                <w:lang w:val="en-US"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observation</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classCode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COND</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moodCode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EVN</w:t>
            </w:r>
            <w:r w:rsidRPr="00E0763A">
              <w:rPr>
                <w:rFonts w:ascii="Courier New" w:hAnsi="Courier New" w:cs="Courier New"/>
                <w:color w:val="0000FF"/>
                <w:sz w:val="18"/>
                <w:lang w:val="en-US" w:eastAsia="fi-FI"/>
              </w:rPr>
              <w:t>"&gt;</w:t>
            </w:r>
          </w:p>
          <w:p w14:paraId="3AAB3FCE" w14:textId="77777777" w:rsidR="00E0763A" w:rsidRPr="00E0763A" w:rsidRDefault="00E0763A" w:rsidP="00E0763A">
            <w:pPr>
              <w:autoSpaceDE w:val="0"/>
              <w:autoSpaceDN w:val="0"/>
              <w:adjustRightInd w:val="0"/>
              <w:ind w:left="568" w:hanging="568"/>
              <w:jc w:val="left"/>
              <w:rPr>
                <w:rFonts w:ascii="Courier New" w:hAnsi="Courier New" w:cs="Courier New"/>
                <w:color w:val="0000FF"/>
                <w:sz w:val="18"/>
                <w:lang w:val="en-US" w:eastAsia="fi-FI"/>
              </w:rPr>
            </w:pPr>
            <w:r w:rsidRPr="00E0763A">
              <w:rPr>
                <w:rFonts w:ascii="Courier New" w:hAnsi="Courier New" w:cs="Courier New"/>
                <w:color w:val="000000"/>
                <w:sz w:val="18"/>
                <w:lang w:val="en-US"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code</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code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11</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codeSystem</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1.2.246.537.6.12.2002.903.2013</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codeSy</w:t>
            </w:r>
            <w:r w:rsidRPr="00E0763A">
              <w:rPr>
                <w:rFonts w:ascii="Courier New" w:hAnsi="Courier New" w:cs="Courier New"/>
                <w:color w:val="FF0000"/>
                <w:sz w:val="18"/>
                <w:lang w:val="en-US" w:eastAsia="fi-FI"/>
              </w:rPr>
              <w:t>s</w:t>
            </w:r>
            <w:r w:rsidRPr="00E0763A">
              <w:rPr>
                <w:rFonts w:ascii="Courier New" w:hAnsi="Courier New" w:cs="Courier New"/>
                <w:color w:val="FF0000"/>
                <w:sz w:val="18"/>
                <w:lang w:val="en-US" w:eastAsia="fi-FI"/>
              </w:rPr>
              <w:t>temName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THL/Tietosisältö - STH03 Purentastatus 2013</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displayName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Alaetuhampaiden kallistumissuunta</w:t>
            </w:r>
            <w:r w:rsidRPr="00E0763A">
              <w:rPr>
                <w:rFonts w:ascii="Courier New" w:hAnsi="Courier New" w:cs="Courier New"/>
                <w:color w:val="0000FF"/>
                <w:sz w:val="18"/>
                <w:lang w:val="en-US" w:eastAsia="fi-FI"/>
              </w:rPr>
              <w:t>"/&gt;</w:t>
            </w:r>
          </w:p>
          <w:p w14:paraId="56BB91A2" w14:textId="77777777" w:rsidR="00E0763A" w:rsidRPr="00E0763A" w:rsidDel="008D629F" w:rsidRDefault="00E0763A" w:rsidP="00E0763A">
            <w:pPr>
              <w:autoSpaceDE w:val="0"/>
              <w:autoSpaceDN w:val="0"/>
              <w:adjustRightInd w:val="0"/>
              <w:jc w:val="left"/>
              <w:rPr>
                <w:del w:id="853" w:author="Tekijä"/>
                <w:rFonts w:ascii="Courier New" w:hAnsi="Courier New" w:cs="Courier New"/>
                <w:color w:val="0000FF"/>
                <w:sz w:val="18"/>
                <w:lang w:val="en-US" w:eastAsia="fi-FI"/>
              </w:rPr>
            </w:pPr>
            <w:del w:id="854" w:author="Tekijä">
              <w:r w:rsidRPr="00E0763A" w:rsidDel="008D629F">
                <w:rPr>
                  <w:rFonts w:ascii="Courier New" w:hAnsi="Courier New" w:cs="Courier New"/>
                  <w:color w:val="000000"/>
                  <w:sz w:val="18"/>
                  <w:lang w:val="en-US" w:eastAsia="fi-FI"/>
                </w:rPr>
                <w:delText xml:space="preserve">    </w:delText>
              </w:r>
              <w:r w:rsidRPr="00E0763A" w:rsidDel="008D629F">
                <w:rPr>
                  <w:rFonts w:ascii="Courier New" w:hAnsi="Courier New" w:cs="Courier New"/>
                  <w:color w:val="0000FF"/>
                  <w:sz w:val="18"/>
                  <w:lang w:val="en-US" w:eastAsia="fi-FI"/>
                </w:rPr>
                <w:delText>&lt;</w:delText>
              </w:r>
              <w:r w:rsidRPr="00E0763A" w:rsidDel="008D629F">
                <w:rPr>
                  <w:rFonts w:ascii="Courier New" w:hAnsi="Courier New" w:cs="Courier New"/>
                  <w:color w:val="800000"/>
                  <w:sz w:val="18"/>
                  <w:lang w:val="en-US" w:eastAsia="fi-FI"/>
                </w:rPr>
                <w:delText>text</w:delText>
              </w:r>
              <w:r w:rsidRPr="00E0763A" w:rsidDel="008D629F">
                <w:rPr>
                  <w:rFonts w:ascii="Courier New" w:hAnsi="Courier New" w:cs="Courier New"/>
                  <w:color w:val="0000FF"/>
                  <w:sz w:val="18"/>
                  <w:lang w:val="en-US" w:eastAsia="fi-FI"/>
                </w:rPr>
                <w:delText>&gt;</w:delText>
              </w:r>
            </w:del>
          </w:p>
          <w:p w14:paraId="74CEDED9" w14:textId="77777777" w:rsidR="00E0763A" w:rsidRPr="00E0763A" w:rsidDel="008D629F" w:rsidRDefault="00E0763A" w:rsidP="00E0763A">
            <w:pPr>
              <w:autoSpaceDE w:val="0"/>
              <w:autoSpaceDN w:val="0"/>
              <w:adjustRightInd w:val="0"/>
              <w:jc w:val="left"/>
              <w:rPr>
                <w:del w:id="855" w:author="Tekijä"/>
                <w:rFonts w:ascii="Courier New" w:hAnsi="Courier New" w:cs="Courier New"/>
                <w:color w:val="0000FF"/>
                <w:sz w:val="18"/>
                <w:lang w:val="en-US" w:eastAsia="fi-FI"/>
              </w:rPr>
            </w:pPr>
            <w:del w:id="856" w:author="Tekijä">
              <w:r w:rsidRPr="00E0763A" w:rsidDel="008D629F">
                <w:rPr>
                  <w:rFonts w:ascii="Courier New" w:hAnsi="Courier New" w:cs="Courier New"/>
                  <w:color w:val="000000"/>
                  <w:sz w:val="18"/>
                  <w:lang w:val="en-US" w:eastAsia="fi-FI"/>
                </w:rPr>
                <w:delText xml:space="preserve">      </w:delText>
              </w:r>
              <w:r w:rsidRPr="00E0763A" w:rsidDel="008D629F">
                <w:rPr>
                  <w:rFonts w:ascii="Courier New" w:hAnsi="Courier New" w:cs="Courier New"/>
                  <w:color w:val="0000FF"/>
                  <w:sz w:val="18"/>
                  <w:lang w:val="en-US" w:eastAsia="fi-FI"/>
                </w:rPr>
                <w:delText>&lt;</w:delText>
              </w:r>
              <w:r w:rsidRPr="00E0763A" w:rsidDel="008D629F">
                <w:rPr>
                  <w:rFonts w:ascii="Courier New" w:hAnsi="Courier New" w:cs="Courier New"/>
                  <w:color w:val="800000"/>
                  <w:sz w:val="18"/>
                  <w:lang w:val="en-US" w:eastAsia="fi-FI"/>
                </w:rPr>
                <w:delText>reference</w:delText>
              </w:r>
              <w:r w:rsidRPr="00E0763A" w:rsidDel="008D629F">
                <w:rPr>
                  <w:rFonts w:ascii="Courier New" w:hAnsi="Courier New" w:cs="Courier New"/>
                  <w:i/>
                  <w:iCs/>
                  <w:color w:val="008080"/>
                  <w:sz w:val="18"/>
                  <w:lang w:val="en-US" w:eastAsia="fi-FI"/>
                </w:rPr>
                <w:delText xml:space="preserve"> </w:delText>
              </w:r>
              <w:r w:rsidRPr="00E0763A" w:rsidDel="008D629F">
                <w:rPr>
                  <w:rFonts w:ascii="Courier New" w:hAnsi="Courier New" w:cs="Courier New"/>
                  <w:color w:val="FF0000"/>
                  <w:sz w:val="18"/>
                  <w:lang w:val="en-US" w:eastAsia="fi-FI"/>
                </w:rPr>
                <w:delText>value</w:delText>
              </w:r>
              <w:r w:rsidRPr="00E0763A" w:rsidDel="008D629F">
                <w:rPr>
                  <w:rFonts w:ascii="Courier New" w:hAnsi="Courier New" w:cs="Courier New"/>
                  <w:color w:val="0000FF"/>
                  <w:sz w:val="18"/>
                  <w:lang w:val="en-US" w:eastAsia="fi-FI"/>
                </w:rPr>
                <w:delText>="</w:delText>
              </w:r>
              <w:r w:rsidRPr="00E0763A" w:rsidDel="008D629F">
                <w:rPr>
                  <w:rFonts w:ascii="Courier New" w:hAnsi="Courier New" w:cs="Courier New"/>
                  <w:color w:val="000000"/>
                  <w:sz w:val="18"/>
                  <w:lang w:val="en-US" w:eastAsia="fi-FI"/>
                </w:rPr>
                <w:delText>#OID1.2.246.10.1234567.14.2013.123.3.10.1.1</w:delText>
              </w:r>
              <w:r w:rsidRPr="00E0763A" w:rsidDel="008D629F">
                <w:rPr>
                  <w:rFonts w:ascii="Courier New" w:hAnsi="Courier New" w:cs="Courier New"/>
                  <w:color w:val="0000FF"/>
                  <w:sz w:val="18"/>
                  <w:lang w:val="en-US" w:eastAsia="fi-FI"/>
                </w:rPr>
                <w:delText>"/&gt;</w:delText>
              </w:r>
            </w:del>
          </w:p>
          <w:p w14:paraId="3F48135B" w14:textId="77777777" w:rsidR="00E0763A" w:rsidRPr="00E0763A" w:rsidDel="008D629F" w:rsidRDefault="00E0763A" w:rsidP="00E0763A">
            <w:pPr>
              <w:autoSpaceDE w:val="0"/>
              <w:autoSpaceDN w:val="0"/>
              <w:adjustRightInd w:val="0"/>
              <w:jc w:val="left"/>
              <w:rPr>
                <w:del w:id="857" w:author="Tekijä"/>
                <w:rFonts w:ascii="Courier New" w:hAnsi="Courier New" w:cs="Courier New"/>
                <w:color w:val="0000FF"/>
                <w:sz w:val="18"/>
                <w:lang w:val="en-US" w:eastAsia="fi-FI"/>
              </w:rPr>
            </w:pPr>
            <w:del w:id="858" w:author="Tekijä">
              <w:r w:rsidRPr="00E0763A" w:rsidDel="008D629F">
                <w:rPr>
                  <w:rFonts w:ascii="Courier New" w:hAnsi="Courier New" w:cs="Courier New"/>
                  <w:color w:val="000000"/>
                  <w:sz w:val="18"/>
                  <w:lang w:val="en-US" w:eastAsia="fi-FI"/>
                </w:rPr>
                <w:delText xml:space="preserve">    </w:delText>
              </w:r>
              <w:r w:rsidRPr="00E0763A" w:rsidDel="008D629F">
                <w:rPr>
                  <w:rFonts w:ascii="Courier New" w:hAnsi="Courier New" w:cs="Courier New"/>
                  <w:color w:val="0000FF"/>
                  <w:sz w:val="18"/>
                  <w:lang w:val="en-US" w:eastAsia="fi-FI"/>
                </w:rPr>
                <w:delText>&lt;/</w:delText>
              </w:r>
              <w:r w:rsidRPr="00E0763A" w:rsidDel="008D629F">
                <w:rPr>
                  <w:rFonts w:ascii="Courier New" w:hAnsi="Courier New" w:cs="Courier New"/>
                  <w:color w:val="800000"/>
                  <w:sz w:val="18"/>
                  <w:lang w:val="en-US" w:eastAsia="fi-FI"/>
                </w:rPr>
                <w:delText>text</w:delText>
              </w:r>
              <w:r w:rsidRPr="00E0763A" w:rsidDel="008D629F">
                <w:rPr>
                  <w:rFonts w:ascii="Courier New" w:hAnsi="Courier New" w:cs="Courier New"/>
                  <w:color w:val="0000FF"/>
                  <w:sz w:val="18"/>
                  <w:lang w:val="en-US" w:eastAsia="fi-FI"/>
                </w:rPr>
                <w:delText>&gt;</w:delText>
              </w:r>
            </w:del>
          </w:p>
          <w:p w14:paraId="4B1B72E2" w14:textId="77777777" w:rsidR="00E0763A" w:rsidRPr="004E48A5" w:rsidRDefault="00E0763A" w:rsidP="00E0763A">
            <w:pPr>
              <w:autoSpaceDE w:val="0"/>
              <w:autoSpaceDN w:val="0"/>
              <w:adjustRightInd w:val="0"/>
              <w:ind w:left="852" w:hanging="852"/>
              <w:jc w:val="left"/>
              <w:rPr>
                <w:rFonts w:ascii="Courier New" w:hAnsi="Courier New" w:cs="Courier New"/>
                <w:color w:val="0000FF"/>
                <w:sz w:val="18"/>
                <w:lang w:val="en-US" w:eastAsia="fi-FI"/>
              </w:rPr>
            </w:pPr>
            <w:r w:rsidRPr="004431F8">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value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xsi:type</w:t>
            </w:r>
            <w:r w:rsidRPr="004E48A5">
              <w:rPr>
                <w:rFonts w:ascii="Courier New" w:hAnsi="Courier New" w:cs="Courier New"/>
                <w:color w:val="0000FF"/>
                <w:sz w:val="18"/>
                <w:lang w:val="en-US" w:eastAsia="fi-FI"/>
              </w:rPr>
              <w:t>="</w:t>
            </w:r>
            <w:del w:id="859" w:author="Tekijä">
              <w:r w:rsidRPr="004E48A5" w:rsidDel="00B4787B">
                <w:rPr>
                  <w:rFonts w:ascii="Courier New" w:hAnsi="Courier New" w:cs="Courier New"/>
                  <w:color w:val="000000"/>
                  <w:sz w:val="18"/>
                  <w:lang w:val="en-US" w:eastAsia="fi-FI"/>
                </w:rPr>
                <w:delText>CD</w:delText>
              </w:r>
            </w:del>
            <w:ins w:id="860" w:author="Tekijä">
              <w:r w:rsidR="00B4787B" w:rsidRPr="004E48A5">
                <w:rPr>
                  <w:rFonts w:ascii="Courier New" w:hAnsi="Courier New" w:cs="Courier New"/>
                  <w:color w:val="000000"/>
                  <w:sz w:val="18"/>
                  <w:lang w:val="en-US" w:eastAsia="fi-FI"/>
                </w:rPr>
                <w:t>CV</w:t>
              </w:r>
            </w:ins>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A71</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1.2.246.537.6.700.2013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w:t>
            </w:r>
            <w:r w:rsidRPr="004E48A5">
              <w:rPr>
                <w:rFonts w:ascii="Courier New" w:hAnsi="Courier New" w:cs="Courier New"/>
                <w:color w:val="FF0000"/>
                <w:sz w:val="18"/>
                <w:lang w:val="en-US" w:eastAsia="fi-FI"/>
              </w:rPr>
              <w:t>s</w:t>
            </w:r>
            <w:r w:rsidRPr="004E48A5">
              <w:rPr>
                <w:rFonts w:ascii="Courier New" w:hAnsi="Courier New" w:cs="Courier New"/>
                <w:color w:val="FF0000"/>
                <w:sz w:val="18"/>
                <w:lang w:val="en-US" w:eastAsia="fi-FI"/>
              </w:rPr>
              <w:t>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STH - STH21A Etuhampaiden kallistumissuunta 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w:t>
            </w:r>
            <w:r w:rsidRPr="004E48A5">
              <w:rPr>
                <w:rFonts w:ascii="Courier New" w:hAnsi="Courier New" w:cs="Courier New"/>
                <w:color w:val="FF0000"/>
                <w:sz w:val="18"/>
                <w:lang w:val="en-US" w:eastAsia="fi-FI"/>
              </w:rPr>
              <w:t>y</w:t>
            </w:r>
            <w:r w:rsidRPr="004E48A5">
              <w:rPr>
                <w:rFonts w:ascii="Courier New" w:hAnsi="Courier New" w:cs="Courier New"/>
                <w:color w:val="FF0000"/>
                <w:sz w:val="18"/>
                <w:lang w:val="en-US" w:eastAsia="fi-FI"/>
              </w:rPr>
              <w:t>Name</w:t>
            </w:r>
            <w:r w:rsidRPr="004E48A5">
              <w:rPr>
                <w:rFonts w:ascii="Courier New" w:hAnsi="Courier New" w:cs="Courier New"/>
                <w:color w:val="0000FF"/>
                <w:sz w:val="18"/>
                <w:lang w:val="en-US" w:eastAsia="fi-FI"/>
              </w:rPr>
              <w:t>="</w:t>
            </w:r>
            <w:del w:id="861" w:author="Tekijä">
              <w:r w:rsidRPr="004E48A5" w:rsidDel="003844CA">
                <w:rPr>
                  <w:rFonts w:ascii="Courier New" w:hAnsi="Courier New" w:cs="Courier New"/>
                  <w:color w:val="000000"/>
                  <w:sz w:val="18"/>
                  <w:lang w:val="en-US" w:eastAsia="fi-FI"/>
                </w:rPr>
                <w:delText xml:space="preserve">Etuhampainen </w:delText>
              </w:r>
            </w:del>
            <w:ins w:id="862" w:author="Tekijä">
              <w:r w:rsidR="003844CA" w:rsidRPr="004E48A5">
                <w:rPr>
                  <w:rFonts w:ascii="Courier New" w:hAnsi="Courier New" w:cs="Courier New"/>
                  <w:color w:val="000000"/>
                  <w:sz w:val="18"/>
                  <w:lang w:val="en-US" w:eastAsia="fi-FI"/>
                </w:rPr>
                <w:t>Etuhampai</w:t>
              </w:r>
              <w:r w:rsidR="003844CA">
                <w:rPr>
                  <w:rFonts w:ascii="Courier New" w:hAnsi="Courier New" w:cs="Courier New"/>
                  <w:color w:val="000000"/>
                  <w:sz w:val="18"/>
                  <w:lang w:val="en-US" w:eastAsia="fi-FI"/>
                </w:rPr>
                <w:t>d</w:t>
              </w:r>
              <w:r w:rsidR="003844CA" w:rsidRPr="004E48A5">
                <w:rPr>
                  <w:rFonts w:ascii="Courier New" w:hAnsi="Courier New" w:cs="Courier New"/>
                  <w:color w:val="000000"/>
                  <w:sz w:val="18"/>
                  <w:lang w:val="en-US" w:eastAsia="fi-FI"/>
                </w:rPr>
                <w:t xml:space="preserve">en </w:t>
              </w:r>
            </w:ins>
            <w:r w:rsidRPr="004E48A5">
              <w:rPr>
                <w:rFonts w:ascii="Courier New" w:hAnsi="Courier New" w:cs="Courier New"/>
                <w:color w:val="000000"/>
                <w:sz w:val="18"/>
                <w:lang w:val="en-US" w:eastAsia="fi-FI"/>
              </w:rPr>
              <w:t>kallistuminen labiaalinen</w:t>
            </w:r>
            <w:r w:rsidRPr="004E48A5">
              <w:rPr>
                <w:rFonts w:ascii="Courier New" w:hAnsi="Courier New" w:cs="Courier New"/>
                <w:color w:val="0000FF"/>
                <w:sz w:val="18"/>
                <w:lang w:val="en-US" w:eastAsia="fi-FI"/>
              </w:rPr>
              <w:t>"/&gt;</w:t>
            </w:r>
          </w:p>
          <w:p w14:paraId="7713265C" w14:textId="77777777" w:rsidR="00E0763A" w:rsidRPr="00E0763A" w:rsidRDefault="00E0763A" w:rsidP="00E0763A">
            <w:pPr>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FF"/>
                <w:sz w:val="18"/>
                <w:lang w:val="en-US"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observation</w:t>
            </w:r>
            <w:r w:rsidRPr="00E0763A">
              <w:rPr>
                <w:rFonts w:ascii="Courier New" w:hAnsi="Courier New" w:cs="Courier New"/>
                <w:color w:val="0000FF"/>
                <w:sz w:val="18"/>
                <w:lang w:val="en-US" w:eastAsia="fi-FI"/>
              </w:rPr>
              <w:t>&gt;</w:t>
            </w:r>
          </w:p>
          <w:p w14:paraId="34B38498" w14:textId="77777777" w:rsidR="00E0763A" w:rsidRPr="00E0763A" w:rsidRDefault="00E0763A" w:rsidP="00E0763A">
            <w:pPr>
              <w:autoSpaceDE w:val="0"/>
              <w:autoSpaceDN w:val="0"/>
              <w:adjustRightInd w:val="0"/>
              <w:jc w:val="left"/>
              <w:rPr>
                <w:rFonts w:ascii="Courier New" w:hAnsi="Courier New" w:cs="Courier New"/>
                <w:color w:val="0000FF"/>
                <w:sz w:val="18"/>
                <w:lang w:val="en-US" w:eastAsia="fi-FI"/>
              </w:rPr>
            </w:pP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component</w:t>
            </w:r>
            <w:r w:rsidRPr="00E0763A">
              <w:rPr>
                <w:rFonts w:ascii="Courier New" w:hAnsi="Courier New" w:cs="Courier New"/>
                <w:color w:val="0000FF"/>
                <w:sz w:val="18"/>
                <w:lang w:val="en-US" w:eastAsia="fi-FI"/>
              </w:rPr>
              <w:t>&gt;</w:t>
            </w:r>
          </w:p>
          <w:p w14:paraId="65F287B8" w14:textId="77777777" w:rsidR="00E0763A" w:rsidRPr="00E0763A" w:rsidRDefault="00E0763A" w:rsidP="00E0763A">
            <w:pPr>
              <w:autoSpaceDE w:val="0"/>
              <w:autoSpaceDN w:val="0"/>
              <w:adjustRightInd w:val="0"/>
              <w:jc w:val="left"/>
              <w:rPr>
                <w:rFonts w:ascii="Courier New" w:hAnsi="Courier New" w:cs="Courier New"/>
                <w:color w:val="0000FF"/>
                <w:sz w:val="18"/>
                <w:lang w:val="en-US" w:eastAsia="fi-FI"/>
              </w:rPr>
            </w:pP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component</w:t>
            </w:r>
            <w:r w:rsidRPr="00E0763A">
              <w:rPr>
                <w:rFonts w:ascii="Courier New" w:hAnsi="Courier New" w:cs="Courier New"/>
                <w:color w:val="0000FF"/>
                <w:sz w:val="18"/>
                <w:lang w:val="en-US" w:eastAsia="fi-FI"/>
              </w:rPr>
              <w:t>&gt;</w:t>
            </w:r>
          </w:p>
          <w:p w14:paraId="244D8925" w14:textId="77777777" w:rsidR="00E0763A" w:rsidRPr="00E0763A" w:rsidRDefault="00E0763A" w:rsidP="00E0763A">
            <w:pPr>
              <w:autoSpaceDE w:val="0"/>
              <w:autoSpaceDN w:val="0"/>
              <w:adjustRightInd w:val="0"/>
              <w:jc w:val="left"/>
              <w:rPr>
                <w:rFonts w:ascii="Courier New" w:hAnsi="Courier New" w:cs="Courier New"/>
                <w:color w:val="0000FF"/>
                <w:sz w:val="18"/>
                <w:lang w:val="en-US" w:eastAsia="fi-FI"/>
              </w:rPr>
            </w:pPr>
            <w:r w:rsidRPr="00E0763A">
              <w:rPr>
                <w:rFonts w:ascii="Courier New" w:hAnsi="Courier New" w:cs="Courier New"/>
                <w:color w:val="000000"/>
                <w:sz w:val="18"/>
                <w:lang w:val="en-US"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474747"/>
                <w:sz w:val="18"/>
                <w:lang w:val="en-US" w:eastAsia="fi-FI"/>
              </w:rPr>
              <w:t xml:space="preserve"> Yläetuhampaiden kallistumissuunta  </w:t>
            </w:r>
            <w:r w:rsidRPr="00E0763A">
              <w:rPr>
                <w:rFonts w:ascii="Courier New" w:hAnsi="Courier New" w:cs="Courier New"/>
                <w:color w:val="0000FF"/>
                <w:sz w:val="18"/>
                <w:lang w:val="en-US" w:eastAsia="fi-FI"/>
              </w:rPr>
              <w:t>--&gt;</w:t>
            </w:r>
          </w:p>
          <w:p w14:paraId="4D93081D" w14:textId="77777777" w:rsidR="00E0763A" w:rsidRPr="00E0763A" w:rsidRDefault="00E0763A" w:rsidP="00E0763A">
            <w:pPr>
              <w:autoSpaceDE w:val="0"/>
              <w:autoSpaceDN w:val="0"/>
              <w:adjustRightInd w:val="0"/>
              <w:jc w:val="left"/>
              <w:rPr>
                <w:rFonts w:ascii="Courier New" w:hAnsi="Courier New" w:cs="Courier New"/>
                <w:color w:val="0000FF"/>
                <w:sz w:val="18"/>
                <w:lang w:val="en-US" w:eastAsia="fi-FI"/>
              </w:rPr>
            </w:pPr>
            <w:r w:rsidRPr="00E0763A">
              <w:rPr>
                <w:rFonts w:ascii="Courier New" w:hAnsi="Courier New" w:cs="Courier New"/>
                <w:color w:val="000000"/>
                <w:sz w:val="18"/>
                <w:lang w:val="en-US"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observation</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classCode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COND</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moodCode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EVN</w:t>
            </w:r>
            <w:r w:rsidRPr="00E0763A">
              <w:rPr>
                <w:rFonts w:ascii="Courier New" w:hAnsi="Courier New" w:cs="Courier New"/>
                <w:color w:val="0000FF"/>
                <w:sz w:val="18"/>
                <w:lang w:val="en-US" w:eastAsia="fi-FI"/>
              </w:rPr>
              <w:t>"&gt;</w:t>
            </w:r>
          </w:p>
          <w:p w14:paraId="1CAB18CE" w14:textId="77777777" w:rsidR="00E0763A" w:rsidRPr="00E0763A" w:rsidRDefault="00E0763A" w:rsidP="00E0763A">
            <w:pPr>
              <w:autoSpaceDE w:val="0"/>
              <w:autoSpaceDN w:val="0"/>
              <w:adjustRightInd w:val="0"/>
              <w:ind w:left="568" w:hanging="568"/>
              <w:jc w:val="left"/>
              <w:rPr>
                <w:rFonts w:ascii="Courier New" w:hAnsi="Courier New" w:cs="Courier New"/>
                <w:color w:val="0000FF"/>
                <w:sz w:val="18"/>
                <w:lang w:val="en-US" w:eastAsia="fi-FI"/>
              </w:rPr>
            </w:pPr>
            <w:r w:rsidRPr="00E0763A">
              <w:rPr>
                <w:rFonts w:ascii="Courier New" w:hAnsi="Courier New" w:cs="Courier New"/>
                <w:color w:val="000000"/>
                <w:sz w:val="18"/>
                <w:lang w:val="en-US"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code</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code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12</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codeSystem</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1.2.246.537.6.12.2002.903.2013</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codeSy</w:t>
            </w:r>
            <w:r w:rsidRPr="00E0763A">
              <w:rPr>
                <w:rFonts w:ascii="Courier New" w:hAnsi="Courier New" w:cs="Courier New"/>
                <w:color w:val="FF0000"/>
                <w:sz w:val="18"/>
                <w:lang w:val="en-US" w:eastAsia="fi-FI"/>
              </w:rPr>
              <w:t>s</w:t>
            </w:r>
            <w:r w:rsidRPr="00E0763A">
              <w:rPr>
                <w:rFonts w:ascii="Courier New" w:hAnsi="Courier New" w:cs="Courier New"/>
                <w:color w:val="FF0000"/>
                <w:sz w:val="18"/>
                <w:lang w:val="en-US" w:eastAsia="fi-FI"/>
              </w:rPr>
              <w:t>temName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THL/Tietosisältö - STH03 Purentastatus 2013</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displayName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Yläetuhampaiden kallistumissuunta</w:t>
            </w:r>
            <w:r w:rsidRPr="00E0763A">
              <w:rPr>
                <w:rFonts w:ascii="Courier New" w:hAnsi="Courier New" w:cs="Courier New"/>
                <w:color w:val="0000FF"/>
                <w:sz w:val="18"/>
                <w:lang w:val="en-US" w:eastAsia="fi-FI"/>
              </w:rPr>
              <w:t>"/&gt;</w:t>
            </w:r>
          </w:p>
          <w:p w14:paraId="6AE34943" w14:textId="77777777" w:rsidR="00E0763A" w:rsidRPr="00E0763A" w:rsidDel="008D629F" w:rsidRDefault="00E0763A" w:rsidP="00E0763A">
            <w:pPr>
              <w:autoSpaceDE w:val="0"/>
              <w:autoSpaceDN w:val="0"/>
              <w:adjustRightInd w:val="0"/>
              <w:jc w:val="left"/>
              <w:rPr>
                <w:del w:id="863" w:author="Tekijä"/>
                <w:rFonts w:ascii="Courier New" w:hAnsi="Courier New" w:cs="Courier New"/>
                <w:color w:val="0000FF"/>
                <w:sz w:val="18"/>
                <w:lang w:val="en-US" w:eastAsia="fi-FI"/>
              </w:rPr>
            </w:pPr>
            <w:del w:id="864" w:author="Tekijä">
              <w:r w:rsidRPr="00E0763A" w:rsidDel="008D629F">
                <w:rPr>
                  <w:rFonts w:ascii="Courier New" w:hAnsi="Courier New" w:cs="Courier New"/>
                  <w:color w:val="000000"/>
                  <w:sz w:val="18"/>
                  <w:lang w:val="en-US" w:eastAsia="fi-FI"/>
                </w:rPr>
                <w:delText xml:space="preserve">    </w:delText>
              </w:r>
              <w:r w:rsidRPr="00E0763A" w:rsidDel="008D629F">
                <w:rPr>
                  <w:rFonts w:ascii="Courier New" w:hAnsi="Courier New" w:cs="Courier New"/>
                  <w:color w:val="0000FF"/>
                  <w:sz w:val="18"/>
                  <w:lang w:val="en-US" w:eastAsia="fi-FI"/>
                </w:rPr>
                <w:delText>&lt;</w:delText>
              </w:r>
              <w:r w:rsidRPr="00E0763A" w:rsidDel="008D629F">
                <w:rPr>
                  <w:rFonts w:ascii="Courier New" w:hAnsi="Courier New" w:cs="Courier New"/>
                  <w:color w:val="800000"/>
                  <w:sz w:val="18"/>
                  <w:lang w:val="en-US" w:eastAsia="fi-FI"/>
                </w:rPr>
                <w:delText>text</w:delText>
              </w:r>
              <w:r w:rsidRPr="00E0763A" w:rsidDel="008D629F">
                <w:rPr>
                  <w:rFonts w:ascii="Courier New" w:hAnsi="Courier New" w:cs="Courier New"/>
                  <w:color w:val="0000FF"/>
                  <w:sz w:val="18"/>
                  <w:lang w:val="en-US" w:eastAsia="fi-FI"/>
                </w:rPr>
                <w:delText>&gt;</w:delText>
              </w:r>
            </w:del>
          </w:p>
          <w:p w14:paraId="2C7E728C" w14:textId="77777777" w:rsidR="00E0763A" w:rsidRPr="00E0763A" w:rsidDel="008D629F" w:rsidRDefault="00E0763A" w:rsidP="00E0763A">
            <w:pPr>
              <w:autoSpaceDE w:val="0"/>
              <w:autoSpaceDN w:val="0"/>
              <w:adjustRightInd w:val="0"/>
              <w:jc w:val="left"/>
              <w:rPr>
                <w:del w:id="865" w:author="Tekijä"/>
                <w:rFonts w:ascii="Courier New" w:hAnsi="Courier New" w:cs="Courier New"/>
                <w:color w:val="0000FF"/>
                <w:sz w:val="18"/>
                <w:lang w:val="en-US" w:eastAsia="fi-FI"/>
              </w:rPr>
            </w:pPr>
            <w:del w:id="866" w:author="Tekijä">
              <w:r w:rsidRPr="00E0763A" w:rsidDel="008D629F">
                <w:rPr>
                  <w:rFonts w:ascii="Courier New" w:hAnsi="Courier New" w:cs="Courier New"/>
                  <w:color w:val="000000"/>
                  <w:sz w:val="18"/>
                  <w:lang w:val="en-US" w:eastAsia="fi-FI"/>
                </w:rPr>
                <w:delText xml:space="preserve">      </w:delText>
              </w:r>
              <w:r w:rsidRPr="00E0763A" w:rsidDel="008D629F">
                <w:rPr>
                  <w:rFonts w:ascii="Courier New" w:hAnsi="Courier New" w:cs="Courier New"/>
                  <w:color w:val="0000FF"/>
                  <w:sz w:val="18"/>
                  <w:lang w:val="en-US" w:eastAsia="fi-FI"/>
                </w:rPr>
                <w:delText>&lt;</w:delText>
              </w:r>
              <w:r w:rsidRPr="00E0763A" w:rsidDel="008D629F">
                <w:rPr>
                  <w:rFonts w:ascii="Courier New" w:hAnsi="Courier New" w:cs="Courier New"/>
                  <w:color w:val="800000"/>
                  <w:sz w:val="18"/>
                  <w:lang w:val="en-US" w:eastAsia="fi-FI"/>
                </w:rPr>
                <w:delText>reference</w:delText>
              </w:r>
              <w:r w:rsidRPr="00E0763A" w:rsidDel="008D629F">
                <w:rPr>
                  <w:rFonts w:ascii="Courier New" w:hAnsi="Courier New" w:cs="Courier New"/>
                  <w:i/>
                  <w:iCs/>
                  <w:color w:val="008080"/>
                  <w:sz w:val="18"/>
                  <w:lang w:val="en-US" w:eastAsia="fi-FI"/>
                </w:rPr>
                <w:delText xml:space="preserve"> </w:delText>
              </w:r>
              <w:r w:rsidRPr="00E0763A" w:rsidDel="008D629F">
                <w:rPr>
                  <w:rFonts w:ascii="Courier New" w:hAnsi="Courier New" w:cs="Courier New"/>
                  <w:color w:val="FF0000"/>
                  <w:sz w:val="18"/>
                  <w:lang w:val="en-US" w:eastAsia="fi-FI"/>
                </w:rPr>
                <w:delText>value</w:delText>
              </w:r>
              <w:r w:rsidRPr="00E0763A" w:rsidDel="008D629F">
                <w:rPr>
                  <w:rFonts w:ascii="Courier New" w:hAnsi="Courier New" w:cs="Courier New"/>
                  <w:color w:val="0000FF"/>
                  <w:sz w:val="18"/>
                  <w:lang w:val="en-US" w:eastAsia="fi-FI"/>
                </w:rPr>
                <w:delText>="</w:delText>
              </w:r>
              <w:r w:rsidRPr="00E0763A" w:rsidDel="008D629F">
                <w:rPr>
                  <w:rFonts w:ascii="Courier New" w:hAnsi="Courier New" w:cs="Courier New"/>
                  <w:color w:val="000000"/>
                  <w:sz w:val="18"/>
                  <w:lang w:val="en-US" w:eastAsia="fi-FI"/>
                </w:rPr>
                <w:delText>#OID1.2.246.10.1234567.14.2013.123.3.10.1.2</w:delText>
              </w:r>
              <w:r w:rsidRPr="00E0763A" w:rsidDel="008D629F">
                <w:rPr>
                  <w:rFonts w:ascii="Courier New" w:hAnsi="Courier New" w:cs="Courier New"/>
                  <w:color w:val="0000FF"/>
                  <w:sz w:val="18"/>
                  <w:lang w:val="en-US" w:eastAsia="fi-FI"/>
                </w:rPr>
                <w:delText>"/&gt;</w:delText>
              </w:r>
            </w:del>
          </w:p>
          <w:p w14:paraId="09FD2B38" w14:textId="77777777" w:rsidR="00E0763A" w:rsidRPr="00E0763A" w:rsidDel="008D629F" w:rsidRDefault="00E0763A" w:rsidP="00E0763A">
            <w:pPr>
              <w:autoSpaceDE w:val="0"/>
              <w:autoSpaceDN w:val="0"/>
              <w:adjustRightInd w:val="0"/>
              <w:jc w:val="left"/>
              <w:rPr>
                <w:del w:id="867" w:author="Tekijä"/>
                <w:rFonts w:ascii="Courier New" w:hAnsi="Courier New" w:cs="Courier New"/>
                <w:color w:val="0000FF"/>
                <w:sz w:val="18"/>
                <w:lang w:val="en-US" w:eastAsia="fi-FI"/>
              </w:rPr>
            </w:pPr>
            <w:del w:id="868" w:author="Tekijä">
              <w:r w:rsidRPr="00E0763A" w:rsidDel="008D629F">
                <w:rPr>
                  <w:rFonts w:ascii="Courier New" w:hAnsi="Courier New" w:cs="Courier New"/>
                  <w:color w:val="000000"/>
                  <w:sz w:val="18"/>
                  <w:lang w:val="en-US" w:eastAsia="fi-FI"/>
                </w:rPr>
                <w:delText xml:space="preserve">    </w:delText>
              </w:r>
              <w:r w:rsidRPr="00E0763A" w:rsidDel="008D629F">
                <w:rPr>
                  <w:rFonts w:ascii="Courier New" w:hAnsi="Courier New" w:cs="Courier New"/>
                  <w:color w:val="0000FF"/>
                  <w:sz w:val="18"/>
                  <w:lang w:val="en-US" w:eastAsia="fi-FI"/>
                </w:rPr>
                <w:delText>&lt;/</w:delText>
              </w:r>
              <w:r w:rsidRPr="00E0763A" w:rsidDel="008D629F">
                <w:rPr>
                  <w:rFonts w:ascii="Courier New" w:hAnsi="Courier New" w:cs="Courier New"/>
                  <w:color w:val="800000"/>
                  <w:sz w:val="18"/>
                  <w:lang w:val="en-US" w:eastAsia="fi-FI"/>
                </w:rPr>
                <w:delText>text</w:delText>
              </w:r>
              <w:r w:rsidRPr="00E0763A" w:rsidDel="008D629F">
                <w:rPr>
                  <w:rFonts w:ascii="Courier New" w:hAnsi="Courier New" w:cs="Courier New"/>
                  <w:color w:val="0000FF"/>
                  <w:sz w:val="18"/>
                  <w:lang w:val="en-US" w:eastAsia="fi-FI"/>
                </w:rPr>
                <w:delText>&gt;</w:delText>
              </w:r>
            </w:del>
          </w:p>
          <w:p w14:paraId="506FCC53" w14:textId="77777777" w:rsidR="00E0763A" w:rsidRPr="004E48A5" w:rsidRDefault="00E0763A" w:rsidP="00E0763A">
            <w:pPr>
              <w:autoSpaceDE w:val="0"/>
              <w:autoSpaceDN w:val="0"/>
              <w:adjustRightInd w:val="0"/>
              <w:ind w:left="568" w:hanging="568"/>
              <w:jc w:val="left"/>
              <w:rPr>
                <w:rFonts w:ascii="Courier New" w:hAnsi="Courier New" w:cs="Courier New"/>
                <w:color w:val="0000FF"/>
                <w:sz w:val="18"/>
                <w:lang w:val="en-US" w:eastAsia="fi-FI"/>
              </w:rPr>
            </w:pPr>
            <w:r w:rsidRPr="004431F8">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value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xsi:type</w:t>
            </w:r>
            <w:r w:rsidRPr="004E48A5">
              <w:rPr>
                <w:rFonts w:ascii="Courier New" w:hAnsi="Courier New" w:cs="Courier New"/>
                <w:color w:val="0000FF"/>
                <w:sz w:val="18"/>
                <w:lang w:val="en-US" w:eastAsia="fi-FI"/>
              </w:rPr>
              <w:t>="</w:t>
            </w:r>
            <w:del w:id="869" w:author="Tekijä">
              <w:r w:rsidRPr="004E48A5" w:rsidDel="00B4787B">
                <w:rPr>
                  <w:rFonts w:ascii="Courier New" w:hAnsi="Courier New" w:cs="Courier New"/>
                  <w:color w:val="000000"/>
                  <w:sz w:val="18"/>
                  <w:lang w:val="en-US" w:eastAsia="fi-FI"/>
                </w:rPr>
                <w:delText>CD</w:delText>
              </w:r>
            </w:del>
            <w:ins w:id="870" w:author="Tekijä">
              <w:r w:rsidR="00B4787B" w:rsidRPr="004E48A5">
                <w:rPr>
                  <w:rFonts w:ascii="Courier New" w:hAnsi="Courier New" w:cs="Courier New"/>
                  <w:color w:val="000000"/>
                  <w:sz w:val="18"/>
                  <w:lang w:val="en-US" w:eastAsia="fi-FI"/>
                </w:rPr>
                <w:t>CV</w:t>
              </w:r>
            </w:ins>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A71</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1.2.246.537.6.700.2013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w:t>
            </w:r>
            <w:r w:rsidRPr="004E48A5">
              <w:rPr>
                <w:rFonts w:ascii="Courier New" w:hAnsi="Courier New" w:cs="Courier New"/>
                <w:color w:val="FF0000"/>
                <w:sz w:val="18"/>
                <w:lang w:val="en-US" w:eastAsia="fi-FI"/>
              </w:rPr>
              <w:t>s</w:t>
            </w:r>
            <w:r w:rsidRPr="004E48A5">
              <w:rPr>
                <w:rFonts w:ascii="Courier New" w:hAnsi="Courier New" w:cs="Courier New"/>
                <w:color w:val="FF0000"/>
                <w:sz w:val="18"/>
                <w:lang w:val="en-US" w:eastAsia="fi-FI"/>
              </w:rPr>
              <w:t>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STH - STH21A Etuhampaiden kallistumissuunta 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w:t>
            </w:r>
            <w:r w:rsidRPr="004E48A5">
              <w:rPr>
                <w:rFonts w:ascii="Courier New" w:hAnsi="Courier New" w:cs="Courier New"/>
                <w:color w:val="FF0000"/>
                <w:sz w:val="18"/>
                <w:lang w:val="en-US" w:eastAsia="fi-FI"/>
              </w:rPr>
              <w:t>y</w:t>
            </w:r>
            <w:r w:rsidRPr="004E48A5">
              <w:rPr>
                <w:rFonts w:ascii="Courier New" w:hAnsi="Courier New" w:cs="Courier New"/>
                <w:color w:val="FF0000"/>
                <w:sz w:val="18"/>
                <w:lang w:val="en-US" w:eastAsia="fi-FI"/>
              </w:rPr>
              <w:t>Name</w:t>
            </w:r>
            <w:r w:rsidRPr="004E48A5">
              <w:rPr>
                <w:rFonts w:ascii="Courier New" w:hAnsi="Courier New" w:cs="Courier New"/>
                <w:color w:val="0000FF"/>
                <w:sz w:val="18"/>
                <w:lang w:val="en-US" w:eastAsia="fi-FI"/>
              </w:rPr>
              <w:t>="</w:t>
            </w:r>
            <w:del w:id="871" w:author="Tekijä">
              <w:r w:rsidRPr="004E48A5" w:rsidDel="003844CA">
                <w:rPr>
                  <w:rFonts w:ascii="Courier New" w:hAnsi="Courier New" w:cs="Courier New"/>
                  <w:color w:val="000000"/>
                  <w:sz w:val="18"/>
                  <w:lang w:val="en-US" w:eastAsia="fi-FI"/>
                </w:rPr>
                <w:delText xml:space="preserve">Etuhampainen </w:delText>
              </w:r>
            </w:del>
            <w:ins w:id="872" w:author="Tekijä">
              <w:r w:rsidR="003844CA" w:rsidRPr="004E48A5">
                <w:rPr>
                  <w:rFonts w:ascii="Courier New" w:hAnsi="Courier New" w:cs="Courier New"/>
                  <w:color w:val="000000"/>
                  <w:sz w:val="18"/>
                  <w:lang w:val="en-US" w:eastAsia="fi-FI"/>
                </w:rPr>
                <w:t>Etuhampai</w:t>
              </w:r>
              <w:r w:rsidR="003844CA">
                <w:rPr>
                  <w:rFonts w:ascii="Courier New" w:hAnsi="Courier New" w:cs="Courier New"/>
                  <w:color w:val="000000"/>
                  <w:sz w:val="18"/>
                  <w:lang w:val="en-US" w:eastAsia="fi-FI"/>
                </w:rPr>
                <w:t>d</w:t>
              </w:r>
              <w:r w:rsidR="003844CA" w:rsidRPr="004E48A5">
                <w:rPr>
                  <w:rFonts w:ascii="Courier New" w:hAnsi="Courier New" w:cs="Courier New"/>
                  <w:color w:val="000000"/>
                  <w:sz w:val="18"/>
                  <w:lang w:val="en-US" w:eastAsia="fi-FI"/>
                </w:rPr>
                <w:t xml:space="preserve">en </w:t>
              </w:r>
            </w:ins>
            <w:r w:rsidRPr="004E48A5">
              <w:rPr>
                <w:rFonts w:ascii="Courier New" w:hAnsi="Courier New" w:cs="Courier New"/>
                <w:color w:val="000000"/>
                <w:sz w:val="18"/>
                <w:lang w:val="en-US" w:eastAsia="fi-FI"/>
              </w:rPr>
              <w:t>kallistuminen labiaalinen</w:t>
            </w:r>
            <w:r w:rsidRPr="004E48A5">
              <w:rPr>
                <w:rFonts w:ascii="Courier New" w:hAnsi="Courier New" w:cs="Courier New"/>
                <w:color w:val="0000FF"/>
                <w:sz w:val="18"/>
                <w:lang w:val="en-US" w:eastAsia="fi-FI"/>
              </w:rPr>
              <w:t>"/&gt;</w:t>
            </w:r>
          </w:p>
          <w:p w14:paraId="6BFE62D8" w14:textId="77777777" w:rsidR="00E0763A" w:rsidRPr="00E0763A" w:rsidRDefault="00E0763A" w:rsidP="00E0763A">
            <w:pPr>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FF"/>
                <w:sz w:val="18"/>
                <w:lang w:val="en-US"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observation</w:t>
            </w:r>
            <w:r w:rsidRPr="00E0763A">
              <w:rPr>
                <w:rFonts w:ascii="Courier New" w:hAnsi="Courier New" w:cs="Courier New"/>
                <w:color w:val="0000FF"/>
                <w:sz w:val="18"/>
                <w:lang w:val="en-US" w:eastAsia="fi-FI"/>
              </w:rPr>
              <w:t>&gt;</w:t>
            </w:r>
          </w:p>
          <w:p w14:paraId="1922D861" w14:textId="77777777" w:rsidR="00E0763A" w:rsidRPr="00E0763A" w:rsidRDefault="00E0763A" w:rsidP="00E0763A">
            <w:pPr>
              <w:autoSpaceDE w:val="0"/>
              <w:autoSpaceDN w:val="0"/>
              <w:adjustRightInd w:val="0"/>
              <w:jc w:val="left"/>
              <w:rPr>
                <w:rFonts w:ascii="Courier New" w:hAnsi="Courier New" w:cs="Courier New"/>
                <w:color w:val="0000FF"/>
                <w:sz w:val="18"/>
                <w:lang w:val="en-US" w:eastAsia="fi-FI"/>
              </w:rPr>
            </w:pP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component</w:t>
            </w:r>
            <w:r w:rsidRPr="00E0763A">
              <w:rPr>
                <w:rFonts w:ascii="Courier New" w:hAnsi="Courier New" w:cs="Courier New"/>
                <w:color w:val="0000FF"/>
                <w:sz w:val="18"/>
                <w:lang w:val="en-US" w:eastAsia="fi-FI"/>
              </w:rPr>
              <w:t>&gt;</w:t>
            </w:r>
          </w:p>
          <w:p w14:paraId="68D3C7E5" w14:textId="77777777" w:rsidR="00E0763A" w:rsidRPr="00E0763A" w:rsidRDefault="00E0763A" w:rsidP="00E0763A">
            <w:pPr>
              <w:autoSpaceDE w:val="0"/>
              <w:autoSpaceDN w:val="0"/>
              <w:adjustRightInd w:val="0"/>
              <w:jc w:val="left"/>
              <w:rPr>
                <w:rFonts w:ascii="Courier New" w:hAnsi="Courier New" w:cs="Courier New"/>
                <w:color w:val="0000FF"/>
                <w:sz w:val="18"/>
                <w:lang w:val="en-US" w:eastAsia="fi-FI"/>
              </w:rPr>
            </w:pP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component</w:t>
            </w:r>
            <w:r w:rsidRPr="00E0763A">
              <w:rPr>
                <w:rFonts w:ascii="Courier New" w:hAnsi="Courier New" w:cs="Courier New"/>
                <w:color w:val="0000FF"/>
                <w:sz w:val="18"/>
                <w:lang w:val="en-US" w:eastAsia="fi-FI"/>
              </w:rPr>
              <w:t>&gt;</w:t>
            </w:r>
          </w:p>
          <w:p w14:paraId="1FA8810C" w14:textId="77777777" w:rsidR="00E0763A" w:rsidRPr="00E0763A" w:rsidRDefault="00E0763A" w:rsidP="00E0763A">
            <w:pPr>
              <w:autoSpaceDE w:val="0"/>
              <w:autoSpaceDN w:val="0"/>
              <w:adjustRightInd w:val="0"/>
              <w:jc w:val="left"/>
              <w:rPr>
                <w:rFonts w:ascii="Courier New" w:hAnsi="Courier New" w:cs="Courier New"/>
                <w:color w:val="0000FF"/>
                <w:sz w:val="18"/>
                <w:lang w:val="en-US" w:eastAsia="fi-FI"/>
              </w:rPr>
            </w:pPr>
            <w:r w:rsidRPr="00E0763A">
              <w:rPr>
                <w:rFonts w:ascii="Courier New" w:hAnsi="Courier New" w:cs="Courier New"/>
                <w:color w:val="000000"/>
                <w:sz w:val="18"/>
                <w:lang w:val="en-US"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474747"/>
                <w:sz w:val="18"/>
                <w:lang w:val="en-US" w:eastAsia="fi-FI"/>
              </w:rPr>
              <w:t xml:space="preserve"> Yläetuhampaiden näkyvyys  </w:t>
            </w:r>
            <w:r w:rsidRPr="00E0763A">
              <w:rPr>
                <w:rFonts w:ascii="Courier New" w:hAnsi="Courier New" w:cs="Courier New"/>
                <w:color w:val="0000FF"/>
                <w:sz w:val="18"/>
                <w:lang w:val="en-US" w:eastAsia="fi-FI"/>
              </w:rPr>
              <w:t>--&gt;</w:t>
            </w:r>
          </w:p>
          <w:p w14:paraId="1E6B6F92" w14:textId="77777777" w:rsidR="00E0763A" w:rsidRPr="00E0763A" w:rsidRDefault="00E0763A" w:rsidP="00E0763A">
            <w:pPr>
              <w:autoSpaceDE w:val="0"/>
              <w:autoSpaceDN w:val="0"/>
              <w:adjustRightInd w:val="0"/>
              <w:jc w:val="left"/>
              <w:rPr>
                <w:rFonts w:ascii="Courier New" w:hAnsi="Courier New" w:cs="Courier New"/>
                <w:color w:val="0000FF"/>
                <w:sz w:val="18"/>
                <w:lang w:val="en-US" w:eastAsia="fi-FI"/>
              </w:rPr>
            </w:pPr>
            <w:r w:rsidRPr="00E0763A">
              <w:rPr>
                <w:rFonts w:ascii="Courier New" w:hAnsi="Courier New" w:cs="Courier New"/>
                <w:color w:val="000000"/>
                <w:sz w:val="18"/>
                <w:lang w:val="en-US"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observation</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classCode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COND</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moodCode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EVN</w:t>
            </w:r>
            <w:r w:rsidRPr="00E0763A">
              <w:rPr>
                <w:rFonts w:ascii="Courier New" w:hAnsi="Courier New" w:cs="Courier New"/>
                <w:color w:val="0000FF"/>
                <w:sz w:val="18"/>
                <w:lang w:val="en-US" w:eastAsia="fi-FI"/>
              </w:rPr>
              <w:t>"&gt;</w:t>
            </w:r>
          </w:p>
          <w:p w14:paraId="1AA3EF16" w14:textId="77777777" w:rsidR="00E0763A" w:rsidRPr="00E0763A" w:rsidRDefault="00E0763A" w:rsidP="00E0763A">
            <w:pPr>
              <w:autoSpaceDE w:val="0"/>
              <w:autoSpaceDN w:val="0"/>
              <w:adjustRightInd w:val="0"/>
              <w:ind w:left="568" w:hanging="568"/>
              <w:jc w:val="left"/>
              <w:rPr>
                <w:rFonts w:ascii="Courier New" w:hAnsi="Courier New" w:cs="Courier New"/>
                <w:color w:val="0000FF"/>
                <w:sz w:val="18"/>
                <w:lang w:val="en-US" w:eastAsia="fi-FI"/>
              </w:rPr>
            </w:pPr>
            <w:r w:rsidRPr="00E0763A">
              <w:rPr>
                <w:rFonts w:ascii="Courier New" w:hAnsi="Courier New" w:cs="Courier New"/>
                <w:color w:val="000000"/>
                <w:sz w:val="18"/>
                <w:lang w:val="en-US"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code</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code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13</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codeSystem</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1.2.246.537.6.12.2002.903.2013</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codeSy</w:t>
            </w:r>
            <w:r w:rsidRPr="00E0763A">
              <w:rPr>
                <w:rFonts w:ascii="Courier New" w:hAnsi="Courier New" w:cs="Courier New"/>
                <w:color w:val="FF0000"/>
                <w:sz w:val="18"/>
                <w:lang w:val="en-US" w:eastAsia="fi-FI"/>
              </w:rPr>
              <w:t>s</w:t>
            </w:r>
            <w:r w:rsidRPr="00E0763A">
              <w:rPr>
                <w:rFonts w:ascii="Courier New" w:hAnsi="Courier New" w:cs="Courier New"/>
                <w:color w:val="FF0000"/>
                <w:sz w:val="18"/>
                <w:lang w:val="en-US" w:eastAsia="fi-FI"/>
              </w:rPr>
              <w:t>temName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THL/Tietosisältö - STH03 Purentastatus 2013</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displayName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Yläetuhampaiden näkyvyys</w:t>
            </w:r>
            <w:r w:rsidRPr="00E0763A">
              <w:rPr>
                <w:rFonts w:ascii="Courier New" w:hAnsi="Courier New" w:cs="Courier New"/>
                <w:color w:val="0000FF"/>
                <w:sz w:val="18"/>
                <w:lang w:val="en-US" w:eastAsia="fi-FI"/>
              </w:rPr>
              <w:t>"/&gt;</w:t>
            </w:r>
          </w:p>
          <w:p w14:paraId="1E17D791" w14:textId="77777777" w:rsidR="00E0763A" w:rsidRPr="00E0763A" w:rsidDel="008D629F" w:rsidRDefault="00E0763A" w:rsidP="00E0763A">
            <w:pPr>
              <w:autoSpaceDE w:val="0"/>
              <w:autoSpaceDN w:val="0"/>
              <w:adjustRightInd w:val="0"/>
              <w:jc w:val="left"/>
              <w:rPr>
                <w:del w:id="873" w:author="Tekijä"/>
                <w:rFonts w:ascii="Courier New" w:hAnsi="Courier New" w:cs="Courier New"/>
                <w:color w:val="0000FF"/>
                <w:sz w:val="18"/>
                <w:lang w:val="en-US" w:eastAsia="fi-FI"/>
              </w:rPr>
            </w:pPr>
            <w:del w:id="874" w:author="Tekijä">
              <w:r w:rsidRPr="00E0763A" w:rsidDel="008D629F">
                <w:rPr>
                  <w:rFonts w:ascii="Courier New" w:hAnsi="Courier New" w:cs="Courier New"/>
                  <w:color w:val="000000"/>
                  <w:sz w:val="18"/>
                  <w:lang w:val="en-US" w:eastAsia="fi-FI"/>
                </w:rPr>
                <w:delText xml:space="preserve">    </w:delText>
              </w:r>
              <w:r w:rsidRPr="00E0763A" w:rsidDel="008D629F">
                <w:rPr>
                  <w:rFonts w:ascii="Courier New" w:hAnsi="Courier New" w:cs="Courier New"/>
                  <w:color w:val="0000FF"/>
                  <w:sz w:val="18"/>
                  <w:lang w:val="en-US" w:eastAsia="fi-FI"/>
                </w:rPr>
                <w:delText>&lt;</w:delText>
              </w:r>
              <w:r w:rsidRPr="00E0763A" w:rsidDel="008D629F">
                <w:rPr>
                  <w:rFonts w:ascii="Courier New" w:hAnsi="Courier New" w:cs="Courier New"/>
                  <w:color w:val="800000"/>
                  <w:sz w:val="18"/>
                  <w:lang w:val="en-US" w:eastAsia="fi-FI"/>
                </w:rPr>
                <w:delText>text</w:delText>
              </w:r>
              <w:r w:rsidRPr="00E0763A" w:rsidDel="008D629F">
                <w:rPr>
                  <w:rFonts w:ascii="Courier New" w:hAnsi="Courier New" w:cs="Courier New"/>
                  <w:color w:val="0000FF"/>
                  <w:sz w:val="18"/>
                  <w:lang w:val="en-US" w:eastAsia="fi-FI"/>
                </w:rPr>
                <w:delText>&gt;</w:delText>
              </w:r>
            </w:del>
          </w:p>
          <w:p w14:paraId="13B58E79" w14:textId="77777777" w:rsidR="00E0763A" w:rsidRPr="00E0763A" w:rsidDel="008D629F" w:rsidRDefault="00E0763A" w:rsidP="00E0763A">
            <w:pPr>
              <w:autoSpaceDE w:val="0"/>
              <w:autoSpaceDN w:val="0"/>
              <w:adjustRightInd w:val="0"/>
              <w:jc w:val="left"/>
              <w:rPr>
                <w:del w:id="875" w:author="Tekijä"/>
                <w:rFonts w:ascii="Courier New" w:hAnsi="Courier New" w:cs="Courier New"/>
                <w:color w:val="0000FF"/>
                <w:sz w:val="18"/>
                <w:lang w:val="en-US" w:eastAsia="fi-FI"/>
              </w:rPr>
            </w:pPr>
            <w:del w:id="876" w:author="Tekijä">
              <w:r w:rsidRPr="00E0763A" w:rsidDel="008D629F">
                <w:rPr>
                  <w:rFonts w:ascii="Courier New" w:hAnsi="Courier New" w:cs="Courier New"/>
                  <w:color w:val="000000"/>
                  <w:sz w:val="18"/>
                  <w:lang w:val="en-US" w:eastAsia="fi-FI"/>
                </w:rPr>
                <w:delText xml:space="preserve">      </w:delText>
              </w:r>
              <w:r w:rsidRPr="00E0763A" w:rsidDel="008D629F">
                <w:rPr>
                  <w:rFonts w:ascii="Courier New" w:hAnsi="Courier New" w:cs="Courier New"/>
                  <w:color w:val="0000FF"/>
                  <w:sz w:val="18"/>
                  <w:lang w:val="en-US" w:eastAsia="fi-FI"/>
                </w:rPr>
                <w:delText>&lt;</w:delText>
              </w:r>
              <w:r w:rsidRPr="00E0763A" w:rsidDel="008D629F">
                <w:rPr>
                  <w:rFonts w:ascii="Courier New" w:hAnsi="Courier New" w:cs="Courier New"/>
                  <w:color w:val="800000"/>
                  <w:sz w:val="18"/>
                  <w:lang w:val="en-US" w:eastAsia="fi-FI"/>
                </w:rPr>
                <w:delText>reference</w:delText>
              </w:r>
              <w:r w:rsidRPr="00E0763A" w:rsidDel="008D629F">
                <w:rPr>
                  <w:rFonts w:ascii="Courier New" w:hAnsi="Courier New" w:cs="Courier New"/>
                  <w:i/>
                  <w:iCs/>
                  <w:color w:val="008080"/>
                  <w:sz w:val="18"/>
                  <w:lang w:val="en-US" w:eastAsia="fi-FI"/>
                </w:rPr>
                <w:delText xml:space="preserve"> </w:delText>
              </w:r>
              <w:r w:rsidRPr="00E0763A" w:rsidDel="008D629F">
                <w:rPr>
                  <w:rFonts w:ascii="Courier New" w:hAnsi="Courier New" w:cs="Courier New"/>
                  <w:color w:val="FF0000"/>
                  <w:sz w:val="18"/>
                  <w:lang w:val="en-US" w:eastAsia="fi-FI"/>
                </w:rPr>
                <w:delText>value</w:delText>
              </w:r>
              <w:r w:rsidRPr="00E0763A" w:rsidDel="008D629F">
                <w:rPr>
                  <w:rFonts w:ascii="Courier New" w:hAnsi="Courier New" w:cs="Courier New"/>
                  <w:color w:val="0000FF"/>
                  <w:sz w:val="18"/>
                  <w:lang w:val="en-US" w:eastAsia="fi-FI"/>
                </w:rPr>
                <w:delText>="</w:delText>
              </w:r>
              <w:r w:rsidRPr="00E0763A" w:rsidDel="008D629F">
                <w:rPr>
                  <w:rFonts w:ascii="Courier New" w:hAnsi="Courier New" w:cs="Courier New"/>
                  <w:color w:val="000000"/>
                  <w:sz w:val="18"/>
                  <w:lang w:val="en-US" w:eastAsia="fi-FI"/>
                </w:rPr>
                <w:delText>#OID1.2.246.10.1234567.14.2013.123.3.10.1.3</w:delText>
              </w:r>
              <w:r w:rsidRPr="00E0763A" w:rsidDel="008D629F">
                <w:rPr>
                  <w:rFonts w:ascii="Courier New" w:hAnsi="Courier New" w:cs="Courier New"/>
                  <w:color w:val="0000FF"/>
                  <w:sz w:val="18"/>
                  <w:lang w:val="en-US" w:eastAsia="fi-FI"/>
                </w:rPr>
                <w:delText>"/&gt;</w:delText>
              </w:r>
            </w:del>
          </w:p>
          <w:p w14:paraId="372785A9" w14:textId="77777777" w:rsidR="00E0763A" w:rsidRPr="00E0763A" w:rsidDel="008D629F" w:rsidRDefault="00E0763A" w:rsidP="00E0763A">
            <w:pPr>
              <w:autoSpaceDE w:val="0"/>
              <w:autoSpaceDN w:val="0"/>
              <w:adjustRightInd w:val="0"/>
              <w:jc w:val="left"/>
              <w:rPr>
                <w:del w:id="877" w:author="Tekijä"/>
                <w:rFonts w:ascii="Courier New" w:hAnsi="Courier New" w:cs="Courier New"/>
                <w:color w:val="0000FF"/>
                <w:sz w:val="18"/>
                <w:lang w:val="en-US" w:eastAsia="fi-FI"/>
              </w:rPr>
            </w:pPr>
            <w:del w:id="878" w:author="Tekijä">
              <w:r w:rsidRPr="00E0763A" w:rsidDel="008D629F">
                <w:rPr>
                  <w:rFonts w:ascii="Courier New" w:hAnsi="Courier New" w:cs="Courier New"/>
                  <w:color w:val="000000"/>
                  <w:sz w:val="18"/>
                  <w:lang w:val="en-US" w:eastAsia="fi-FI"/>
                </w:rPr>
                <w:delText xml:space="preserve">    </w:delText>
              </w:r>
              <w:r w:rsidRPr="00E0763A" w:rsidDel="008D629F">
                <w:rPr>
                  <w:rFonts w:ascii="Courier New" w:hAnsi="Courier New" w:cs="Courier New"/>
                  <w:color w:val="0000FF"/>
                  <w:sz w:val="18"/>
                  <w:lang w:val="en-US" w:eastAsia="fi-FI"/>
                </w:rPr>
                <w:delText>&lt;/</w:delText>
              </w:r>
              <w:r w:rsidRPr="00E0763A" w:rsidDel="008D629F">
                <w:rPr>
                  <w:rFonts w:ascii="Courier New" w:hAnsi="Courier New" w:cs="Courier New"/>
                  <w:color w:val="800000"/>
                  <w:sz w:val="18"/>
                  <w:lang w:val="en-US" w:eastAsia="fi-FI"/>
                </w:rPr>
                <w:delText>text</w:delText>
              </w:r>
              <w:r w:rsidRPr="00E0763A" w:rsidDel="008D629F">
                <w:rPr>
                  <w:rFonts w:ascii="Courier New" w:hAnsi="Courier New" w:cs="Courier New"/>
                  <w:color w:val="0000FF"/>
                  <w:sz w:val="18"/>
                  <w:lang w:val="en-US" w:eastAsia="fi-FI"/>
                </w:rPr>
                <w:delText>&gt;</w:delText>
              </w:r>
            </w:del>
          </w:p>
          <w:p w14:paraId="023F65BC" w14:textId="77777777" w:rsidR="00E0763A" w:rsidRPr="00E0763A" w:rsidRDefault="00E0763A" w:rsidP="00E0763A">
            <w:pPr>
              <w:autoSpaceDE w:val="0"/>
              <w:autoSpaceDN w:val="0"/>
              <w:adjustRightInd w:val="0"/>
              <w:ind w:left="568" w:hanging="568"/>
              <w:jc w:val="left"/>
              <w:rPr>
                <w:rFonts w:ascii="Courier New" w:hAnsi="Courier New" w:cs="Courier New"/>
                <w:color w:val="0000FF"/>
                <w:sz w:val="18"/>
                <w:lang w:val="en-US" w:eastAsia="fi-FI"/>
              </w:rPr>
            </w:pPr>
            <w:r w:rsidRPr="00E0763A">
              <w:rPr>
                <w:rFonts w:ascii="Courier New" w:hAnsi="Courier New" w:cs="Courier New"/>
                <w:color w:val="000000"/>
                <w:sz w:val="18"/>
                <w:lang w:val="en-US"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value</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xsi:type</w:t>
            </w:r>
            <w:r w:rsidRPr="00E0763A">
              <w:rPr>
                <w:rFonts w:ascii="Courier New" w:hAnsi="Courier New" w:cs="Courier New"/>
                <w:color w:val="0000FF"/>
                <w:sz w:val="18"/>
                <w:lang w:val="en-US" w:eastAsia="fi-FI"/>
              </w:rPr>
              <w:t>="</w:t>
            </w:r>
            <w:del w:id="879" w:author="Tekijä">
              <w:r w:rsidRPr="00E0763A" w:rsidDel="00B4787B">
                <w:rPr>
                  <w:rFonts w:ascii="Courier New" w:hAnsi="Courier New" w:cs="Courier New"/>
                  <w:color w:val="000000"/>
                  <w:sz w:val="18"/>
                  <w:lang w:val="en-US" w:eastAsia="fi-FI"/>
                </w:rPr>
                <w:delText>CD</w:delText>
              </w:r>
            </w:del>
            <w:ins w:id="880" w:author="Tekijä">
              <w:r w:rsidR="00B4787B">
                <w:rPr>
                  <w:rFonts w:ascii="Courier New" w:hAnsi="Courier New" w:cs="Courier New"/>
                  <w:color w:val="000000"/>
                  <w:sz w:val="18"/>
                  <w:lang w:val="en-US" w:eastAsia="fi-FI"/>
                </w:rPr>
                <w:t>CV</w:t>
              </w:r>
            </w:ins>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code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A81</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codeSystem</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1.2.246.537.6.701.2013</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codeSy</w:t>
            </w:r>
            <w:r w:rsidRPr="00E0763A">
              <w:rPr>
                <w:rFonts w:ascii="Courier New" w:hAnsi="Courier New" w:cs="Courier New"/>
                <w:color w:val="FF0000"/>
                <w:sz w:val="18"/>
                <w:lang w:val="en-US" w:eastAsia="fi-FI"/>
              </w:rPr>
              <w:t>s</w:t>
            </w:r>
            <w:r w:rsidRPr="00E0763A">
              <w:rPr>
                <w:rFonts w:ascii="Courier New" w:hAnsi="Courier New" w:cs="Courier New"/>
                <w:color w:val="FF0000"/>
                <w:sz w:val="18"/>
                <w:lang w:val="en-US" w:eastAsia="fi-FI"/>
              </w:rPr>
              <w:t>temName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STH - STH21B Yläetuhampaiden näkyvyys 2013</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displayName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Yläetuhampaat näkyvät levossa</w:t>
            </w:r>
            <w:r w:rsidRPr="00E0763A">
              <w:rPr>
                <w:rFonts w:ascii="Courier New" w:hAnsi="Courier New" w:cs="Courier New"/>
                <w:color w:val="0000FF"/>
                <w:sz w:val="18"/>
                <w:lang w:val="en-US" w:eastAsia="fi-FI"/>
              </w:rPr>
              <w:t>"/&gt;</w:t>
            </w:r>
          </w:p>
          <w:p w14:paraId="552E9FC2" w14:textId="77777777" w:rsidR="00E0763A" w:rsidRPr="00E0763A" w:rsidRDefault="00E0763A" w:rsidP="00E0763A">
            <w:pPr>
              <w:autoSpaceDE w:val="0"/>
              <w:autoSpaceDN w:val="0"/>
              <w:adjustRightInd w:val="0"/>
              <w:jc w:val="left"/>
              <w:rPr>
                <w:rFonts w:ascii="Courier New" w:hAnsi="Courier New" w:cs="Courier New"/>
                <w:color w:val="0000FF"/>
                <w:sz w:val="18"/>
                <w:lang w:val="en-US" w:eastAsia="fi-FI"/>
              </w:rPr>
            </w:pPr>
            <w:r>
              <w:rPr>
                <w:rFonts w:ascii="Courier New" w:hAnsi="Courier New" w:cs="Courier New"/>
                <w:color w:val="0000FF"/>
                <w:sz w:val="18"/>
                <w:lang w:val="en-US"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observation</w:t>
            </w:r>
            <w:r w:rsidRPr="00E0763A">
              <w:rPr>
                <w:rFonts w:ascii="Courier New" w:hAnsi="Courier New" w:cs="Courier New"/>
                <w:color w:val="0000FF"/>
                <w:sz w:val="18"/>
                <w:lang w:val="en-US" w:eastAsia="fi-FI"/>
              </w:rPr>
              <w:t>&gt;</w:t>
            </w:r>
          </w:p>
          <w:p w14:paraId="78B3B3BC" w14:textId="77777777" w:rsidR="003F6A08" w:rsidRPr="003F6A08" w:rsidRDefault="00E0763A" w:rsidP="00E0763A">
            <w:pPr>
              <w:autoSpaceDE w:val="0"/>
              <w:autoSpaceDN w:val="0"/>
              <w:adjustRightInd w:val="0"/>
              <w:jc w:val="left"/>
              <w:rPr>
                <w:rFonts w:ascii="Courier New" w:hAnsi="Courier New" w:cs="Courier New"/>
                <w:sz w:val="18"/>
                <w:szCs w:val="18"/>
                <w:lang w:val="en-US"/>
              </w:rPr>
            </w:pP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component</w:t>
            </w:r>
            <w:r w:rsidRPr="00E0763A">
              <w:rPr>
                <w:rFonts w:ascii="Courier New" w:hAnsi="Courier New" w:cs="Courier New"/>
                <w:color w:val="0000FF"/>
                <w:sz w:val="18"/>
                <w:lang w:val="en-US" w:eastAsia="fi-FI"/>
              </w:rPr>
              <w:t>&gt;</w:t>
            </w:r>
          </w:p>
        </w:tc>
      </w:tr>
    </w:tbl>
    <w:p w14:paraId="1373E052" w14:textId="77777777" w:rsidR="003F6A08" w:rsidRPr="003F6A08" w:rsidRDefault="003F6A08" w:rsidP="008E33EF">
      <w:pPr>
        <w:pStyle w:val="Otsikko3"/>
        <w:rPr>
          <w:lang w:val="en-US"/>
        </w:rPr>
      </w:pPr>
      <w:bookmarkStart w:id="881" w:name="_Toc377399124"/>
      <w:bookmarkStart w:id="882" w:name="_Toc436732566"/>
      <w:r w:rsidRPr="003F6A08">
        <w:rPr>
          <w:lang w:val="en-US"/>
        </w:rPr>
        <w:t>Ylipurennan määrä</w:t>
      </w:r>
      <w:bookmarkEnd w:id="881"/>
      <w:bookmarkEnd w:id="882"/>
    </w:p>
    <w:p w14:paraId="5F716894" w14:textId="77777777" w:rsidR="003F6A08" w:rsidRPr="003F6A08" w:rsidRDefault="003F6A08" w:rsidP="003F6A08">
      <w:r w:rsidRPr="003F6A08">
        <w:t>Ylipurennan määrä mm:ssä annetaan observation value:ssa PQ-tietotyypillä.</w:t>
      </w:r>
    </w:p>
    <w:p w14:paraId="1CC5D7D9"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18244CA8"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6CF670C1"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p w14:paraId="45507C8C"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474747"/>
                <w:sz w:val="18"/>
                <w:lang w:val="en-US" w:eastAsia="fi-FI"/>
              </w:rPr>
              <w:t xml:space="preserve"> Ylipurennan määrä  </w:t>
            </w:r>
            <w:r w:rsidRPr="003F6A08">
              <w:rPr>
                <w:rFonts w:ascii="Courier New" w:hAnsi="Courier New" w:cs="Courier New"/>
                <w:color w:val="0000FF"/>
                <w:sz w:val="18"/>
                <w:lang w:val="en-US" w:eastAsia="fi-FI"/>
              </w:rPr>
              <w:t>--&gt;</w:t>
            </w:r>
          </w:p>
          <w:p w14:paraId="3BC6D802"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classCode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COND</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moodCode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EVN</w:t>
            </w:r>
            <w:r w:rsidRPr="003F6A08">
              <w:rPr>
                <w:rFonts w:ascii="Courier New" w:hAnsi="Courier New" w:cs="Courier New"/>
                <w:color w:val="0000FF"/>
                <w:sz w:val="18"/>
                <w:lang w:val="en-US" w:eastAsia="fi-FI"/>
              </w:rPr>
              <w:t>"&gt;</w:t>
            </w:r>
          </w:p>
          <w:p w14:paraId="565993B3" w14:textId="77777777" w:rsidR="003F6A08" w:rsidRPr="003F6A08" w:rsidRDefault="003F6A08" w:rsidP="003F6A08">
            <w:pPr>
              <w:autoSpaceDE w:val="0"/>
              <w:autoSpaceDN w:val="0"/>
              <w:adjustRightInd w:val="0"/>
              <w:ind w:left="1136" w:hanging="1136"/>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code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14</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codeSystem</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1.2.246.537.6.12.2002.</w:t>
            </w:r>
            <w:r w:rsidR="000F1FEF" w:rsidRPr="003F6A08">
              <w:rPr>
                <w:rFonts w:ascii="Courier New" w:hAnsi="Courier New" w:cs="Courier New"/>
                <w:color w:val="000000"/>
                <w:sz w:val="18"/>
                <w:lang w:val="en-US" w:eastAsia="fi-FI"/>
              </w:rPr>
              <w:t>90</w:t>
            </w:r>
            <w:r w:rsidR="000F1FEF">
              <w:rPr>
                <w:rFonts w:ascii="Courier New" w:hAnsi="Courier New" w:cs="Courier New"/>
                <w:color w:val="000000"/>
                <w:sz w:val="18"/>
                <w:lang w:val="en-US" w:eastAsia="fi-FI"/>
              </w:rPr>
              <w:t>3</w:t>
            </w:r>
            <w:r w:rsidRPr="003F6A08">
              <w:rPr>
                <w:rFonts w:ascii="Courier New" w:hAnsi="Courier New" w:cs="Courier New"/>
                <w:color w:val="000000"/>
                <w:sz w:val="18"/>
                <w:lang w:val="en-US" w:eastAsia="fi-FI"/>
              </w:rPr>
              <w:t>.2013</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00E0763A" w:rsidRPr="00E0763A">
              <w:rPr>
                <w:rFonts w:ascii="Courier New" w:hAnsi="Courier New" w:cs="Courier New"/>
                <w:color w:val="FF0000"/>
                <w:sz w:val="18"/>
                <w:lang w:val="en-US" w:eastAsia="fi-FI"/>
              </w:rPr>
              <w:t>codeSy</w:t>
            </w:r>
            <w:r w:rsidR="00E0763A" w:rsidRPr="00E0763A">
              <w:rPr>
                <w:rFonts w:ascii="Courier New" w:hAnsi="Courier New" w:cs="Courier New"/>
                <w:color w:val="FF0000"/>
                <w:sz w:val="18"/>
                <w:lang w:val="en-US" w:eastAsia="fi-FI"/>
              </w:rPr>
              <w:t>s</w:t>
            </w:r>
            <w:r w:rsidR="00E0763A" w:rsidRPr="00E0763A">
              <w:rPr>
                <w:rFonts w:ascii="Courier New" w:hAnsi="Courier New" w:cs="Courier New"/>
                <w:color w:val="FF0000"/>
                <w:sz w:val="18"/>
                <w:lang w:val="en-US" w:eastAsia="fi-FI"/>
              </w:rPr>
              <w:t>temName</w:t>
            </w:r>
            <w:r w:rsidR="00E0763A" w:rsidRPr="00E0763A">
              <w:rPr>
                <w:rFonts w:ascii="Courier New" w:hAnsi="Courier New" w:cs="Courier New"/>
                <w:color w:val="0000FF"/>
                <w:sz w:val="18"/>
                <w:lang w:val="en-US" w:eastAsia="fi-FI"/>
              </w:rPr>
              <w:t>="</w:t>
            </w:r>
            <w:r w:rsidR="00E0763A" w:rsidRPr="00E0763A">
              <w:rPr>
                <w:rFonts w:ascii="Courier New" w:hAnsi="Courier New" w:cs="Courier New"/>
                <w:color w:val="000000"/>
                <w:sz w:val="18"/>
                <w:lang w:val="en-US" w:eastAsia="fi-FI"/>
              </w:rPr>
              <w:t>THL/Tietosisältö - STH03 Purentastatus 2013</w:t>
            </w:r>
            <w:r w:rsidR="00E0763A" w:rsidRPr="00E0763A">
              <w:rPr>
                <w:rFonts w:ascii="Courier New" w:hAnsi="Courier New" w:cs="Courier New"/>
                <w:color w:val="0000FF"/>
                <w:sz w:val="18"/>
                <w:lang w:val="en-US" w:eastAsia="fi-FI"/>
              </w:rPr>
              <w:t>"</w:t>
            </w:r>
            <w:r w:rsidR="00E0763A" w:rsidRPr="00E0763A">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displayName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Ylipurennan määrä</w:t>
            </w:r>
            <w:r w:rsidRPr="003F6A08">
              <w:rPr>
                <w:rFonts w:ascii="Courier New" w:hAnsi="Courier New" w:cs="Courier New"/>
                <w:color w:val="0000FF"/>
                <w:sz w:val="18"/>
                <w:lang w:val="en-US" w:eastAsia="fi-FI"/>
              </w:rPr>
              <w:t>"/&gt;</w:t>
            </w:r>
          </w:p>
          <w:p w14:paraId="4584251A" w14:textId="77777777" w:rsidR="003F6A08" w:rsidRPr="003F6A08" w:rsidDel="008D629F" w:rsidRDefault="003F6A08" w:rsidP="003F6A08">
            <w:pPr>
              <w:autoSpaceDE w:val="0"/>
              <w:autoSpaceDN w:val="0"/>
              <w:adjustRightInd w:val="0"/>
              <w:jc w:val="left"/>
              <w:rPr>
                <w:del w:id="883" w:author="Tekijä"/>
                <w:rFonts w:ascii="Courier New" w:hAnsi="Courier New" w:cs="Courier New"/>
                <w:color w:val="0000FF"/>
                <w:sz w:val="18"/>
                <w:lang w:val="en-US" w:eastAsia="fi-FI"/>
              </w:rPr>
            </w:pPr>
            <w:del w:id="884" w:author="Tekijä">
              <w:r w:rsidRPr="003F6A08" w:rsidDel="008D629F">
                <w:rPr>
                  <w:rFonts w:ascii="Courier New" w:hAnsi="Courier New" w:cs="Courier New"/>
                  <w:color w:val="000000"/>
                  <w:sz w:val="18"/>
                  <w:lang w:val="en-US" w:eastAsia="fi-FI"/>
                </w:rPr>
                <w:delText xml:space="preserve">        </w:delText>
              </w:r>
              <w:r w:rsidRPr="003F6A08" w:rsidDel="008D629F">
                <w:rPr>
                  <w:rFonts w:ascii="Courier New" w:hAnsi="Courier New" w:cs="Courier New"/>
                  <w:color w:val="0000FF"/>
                  <w:sz w:val="18"/>
                  <w:lang w:val="en-US" w:eastAsia="fi-FI"/>
                </w:rPr>
                <w:delText>&lt;</w:delText>
              </w:r>
              <w:r w:rsidRPr="003F6A08" w:rsidDel="008D629F">
                <w:rPr>
                  <w:rFonts w:ascii="Courier New" w:hAnsi="Courier New" w:cs="Courier New"/>
                  <w:color w:val="800000"/>
                  <w:sz w:val="18"/>
                  <w:lang w:val="en-US" w:eastAsia="fi-FI"/>
                </w:rPr>
                <w:delText>text</w:delText>
              </w:r>
              <w:r w:rsidRPr="003F6A08" w:rsidDel="008D629F">
                <w:rPr>
                  <w:rFonts w:ascii="Courier New" w:hAnsi="Courier New" w:cs="Courier New"/>
                  <w:color w:val="0000FF"/>
                  <w:sz w:val="18"/>
                  <w:lang w:val="en-US" w:eastAsia="fi-FI"/>
                </w:rPr>
                <w:delText>&gt;</w:delText>
              </w:r>
            </w:del>
          </w:p>
          <w:p w14:paraId="79901F92" w14:textId="77777777" w:rsidR="003F6A08" w:rsidRPr="003F6A08" w:rsidDel="008D629F" w:rsidRDefault="003F6A08" w:rsidP="003F6A08">
            <w:pPr>
              <w:autoSpaceDE w:val="0"/>
              <w:autoSpaceDN w:val="0"/>
              <w:adjustRightInd w:val="0"/>
              <w:jc w:val="left"/>
              <w:rPr>
                <w:del w:id="885" w:author="Tekijä"/>
                <w:rFonts w:ascii="Courier New" w:hAnsi="Courier New" w:cs="Courier New"/>
                <w:color w:val="0000FF"/>
                <w:sz w:val="18"/>
                <w:lang w:val="en-US" w:eastAsia="fi-FI"/>
              </w:rPr>
            </w:pPr>
            <w:del w:id="886" w:author="Tekijä">
              <w:r w:rsidRPr="003F6A08" w:rsidDel="008D629F">
                <w:rPr>
                  <w:rFonts w:ascii="Courier New" w:hAnsi="Courier New" w:cs="Courier New"/>
                  <w:color w:val="000000"/>
                  <w:sz w:val="18"/>
                  <w:lang w:val="en-US" w:eastAsia="fi-FI"/>
                </w:rPr>
                <w:delText xml:space="preserve">          </w:delText>
              </w:r>
              <w:r w:rsidRPr="003F6A08" w:rsidDel="008D629F">
                <w:rPr>
                  <w:rFonts w:ascii="Courier New" w:hAnsi="Courier New" w:cs="Courier New"/>
                  <w:color w:val="0000FF"/>
                  <w:sz w:val="18"/>
                  <w:lang w:val="en-US" w:eastAsia="fi-FI"/>
                </w:rPr>
                <w:delText>&lt;</w:delText>
              </w:r>
              <w:r w:rsidRPr="003F6A08" w:rsidDel="008D629F">
                <w:rPr>
                  <w:rFonts w:ascii="Courier New" w:hAnsi="Courier New" w:cs="Courier New"/>
                  <w:color w:val="800000"/>
                  <w:sz w:val="18"/>
                  <w:lang w:val="en-US" w:eastAsia="fi-FI"/>
                </w:rPr>
                <w:delText>reference</w:delText>
              </w:r>
              <w:r w:rsidRPr="003F6A08" w:rsidDel="008D629F">
                <w:rPr>
                  <w:rFonts w:ascii="Courier New" w:hAnsi="Courier New" w:cs="Courier New"/>
                  <w:i/>
                  <w:iCs/>
                  <w:color w:val="008080"/>
                  <w:sz w:val="18"/>
                  <w:lang w:val="en-US" w:eastAsia="fi-FI"/>
                </w:rPr>
                <w:delText xml:space="preserve"> </w:delText>
              </w:r>
              <w:r w:rsidRPr="003F6A08" w:rsidDel="008D629F">
                <w:rPr>
                  <w:rFonts w:ascii="Courier New" w:hAnsi="Courier New" w:cs="Courier New"/>
                  <w:color w:val="FF0000"/>
                  <w:sz w:val="18"/>
                  <w:lang w:val="en-US" w:eastAsia="fi-FI"/>
                </w:rPr>
                <w:delText>value</w:delText>
              </w:r>
              <w:r w:rsidRPr="003F6A08" w:rsidDel="008D629F">
                <w:rPr>
                  <w:rFonts w:ascii="Courier New" w:hAnsi="Courier New" w:cs="Courier New"/>
                  <w:color w:val="0000FF"/>
                  <w:sz w:val="18"/>
                  <w:lang w:val="en-US" w:eastAsia="fi-FI"/>
                </w:rPr>
                <w:delText>="</w:delText>
              </w:r>
              <w:r w:rsidRPr="003F6A08" w:rsidDel="008D629F">
                <w:rPr>
                  <w:rFonts w:ascii="Courier New" w:hAnsi="Courier New" w:cs="Courier New"/>
                  <w:color w:val="000000"/>
                  <w:sz w:val="18"/>
                  <w:lang w:val="en-US" w:eastAsia="fi-FI"/>
                </w:rPr>
                <w:delText>#OID1.2.246.10.1234567.14.2013.123.3.10.1.4</w:delText>
              </w:r>
              <w:r w:rsidRPr="003F6A08" w:rsidDel="008D629F">
                <w:rPr>
                  <w:rFonts w:ascii="Courier New" w:hAnsi="Courier New" w:cs="Courier New"/>
                  <w:color w:val="0000FF"/>
                  <w:sz w:val="18"/>
                  <w:lang w:val="en-US" w:eastAsia="fi-FI"/>
                </w:rPr>
                <w:delText>"/&gt;</w:delText>
              </w:r>
            </w:del>
          </w:p>
          <w:p w14:paraId="29182F08" w14:textId="77777777" w:rsidR="003F6A08" w:rsidRPr="003F6A08" w:rsidDel="008D629F" w:rsidRDefault="003F6A08" w:rsidP="003F6A08">
            <w:pPr>
              <w:autoSpaceDE w:val="0"/>
              <w:autoSpaceDN w:val="0"/>
              <w:adjustRightInd w:val="0"/>
              <w:jc w:val="left"/>
              <w:rPr>
                <w:del w:id="887" w:author="Tekijä"/>
                <w:rFonts w:ascii="Courier New" w:hAnsi="Courier New" w:cs="Courier New"/>
                <w:color w:val="0000FF"/>
                <w:sz w:val="18"/>
                <w:lang w:val="en-US" w:eastAsia="fi-FI"/>
              </w:rPr>
            </w:pPr>
            <w:del w:id="888" w:author="Tekijä">
              <w:r w:rsidRPr="003F6A08" w:rsidDel="008D629F">
                <w:rPr>
                  <w:rFonts w:ascii="Courier New" w:hAnsi="Courier New" w:cs="Courier New"/>
                  <w:color w:val="000000"/>
                  <w:sz w:val="18"/>
                  <w:lang w:val="en-US" w:eastAsia="fi-FI"/>
                </w:rPr>
                <w:delText xml:space="preserve">        </w:delText>
              </w:r>
              <w:r w:rsidRPr="003F6A08" w:rsidDel="008D629F">
                <w:rPr>
                  <w:rFonts w:ascii="Courier New" w:hAnsi="Courier New" w:cs="Courier New"/>
                  <w:color w:val="0000FF"/>
                  <w:sz w:val="18"/>
                  <w:lang w:val="en-US" w:eastAsia="fi-FI"/>
                </w:rPr>
                <w:delText>&lt;/</w:delText>
              </w:r>
              <w:r w:rsidRPr="003F6A08" w:rsidDel="008D629F">
                <w:rPr>
                  <w:rFonts w:ascii="Courier New" w:hAnsi="Courier New" w:cs="Courier New"/>
                  <w:color w:val="800000"/>
                  <w:sz w:val="18"/>
                  <w:lang w:val="en-US" w:eastAsia="fi-FI"/>
                </w:rPr>
                <w:delText>text</w:delText>
              </w:r>
              <w:r w:rsidRPr="003F6A08" w:rsidDel="008D629F">
                <w:rPr>
                  <w:rFonts w:ascii="Courier New" w:hAnsi="Courier New" w:cs="Courier New"/>
                  <w:color w:val="0000FF"/>
                  <w:sz w:val="18"/>
                  <w:lang w:val="en-US" w:eastAsia="fi-FI"/>
                </w:rPr>
                <w:delText>&gt;</w:delText>
              </w:r>
            </w:del>
          </w:p>
          <w:p w14:paraId="1FD11DA6"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value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xsi:type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PQ</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value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3</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unit</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mm</w:t>
            </w:r>
            <w:r w:rsidRPr="003F6A08">
              <w:rPr>
                <w:rFonts w:ascii="Courier New" w:hAnsi="Courier New" w:cs="Courier New"/>
                <w:color w:val="0000FF"/>
                <w:sz w:val="18"/>
                <w:lang w:val="en-US" w:eastAsia="fi-FI"/>
              </w:rPr>
              <w:t>"/&gt;</w:t>
            </w:r>
          </w:p>
          <w:p w14:paraId="346B37AE"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color w:val="0000FF"/>
                <w:sz w:val="18"/>
                <w:lang w:val="en-US" w:eastAsia="fi-FI"/>
              </w:rPr>
              <w:t>&gt;</w:t>
            </w:r>
          </w:p>
          <w:p w14:paraId="1043E7E7" w14:textId="77777777" w:rsidR="003F6A08" w:rsidRPr="003F6A08" w:rsidRDefault="003F6A08" w:rsidP="003F6A08">
            <w:pPr>
              <w:autoSpaceDE w:val="0"/>
              <w:autoSpaceDN w:val="0"/>
              <w:adjustRightInd w:val="0"/>
              <w:jc w:val="left"/>
              <w:rPr>
                <w:rFonts w:ascii="Courier New" w:hAnsi="Courier New" w:cs="Courier New"/>
                <w:sz w:val="18"/>
                <w:szCs w:val="18"/>
                <w:lang w:val="en-US"/>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tc>
      </w:tr>
    </w:tbl>
    <w:p w14:paraId="439D844D" w14:textId="77777777" w:rsidR="003F6A08" w:rsidRDefault="003F6A08" w:rsidP="008E33EF">
      <w:pPr>
        <w:pStyle w:val="Otsikko2"/>
        <w:rPr>
          <w:lang w:val="en-US"/>
        </w:rPr>
      </w:pPr>
      <w:bookmarkStart w:id="889" w:name="_Toc377399125"/>
      <w:bookmarkStart w:id="890" w:name="_Toc436732567"/>
      <w:r w:rsidRPr="003F6A08">
        <w:rPr>
          <w:lang w:val="en-US"/>
        </w:rPr>
        <w:t>Ylähammaskaaren havainnot</w:t>
      </w:r>
      <w:bookmarkEnd w:id="889"/>
      <w:bookmarkEnd w:id="890"/>
    </w:p>
    <w:p w14:paraId="0CE94B74" w14:textId="77777777" w:rsidR="00BB2673" w:rsidRPr="00FA63CD" w:rsidRDefault="00BB2673" w:rsidP="00BB2673">
      <w:r w:rsidRPr="00FA63CD">
        <w:t xml:space="preserve">Entry.organizer.templateId kohtaan annetaan </w:t>
      </w:r>
      <w:r>
        <w:t>Ylähammaskaaren</w:t>
      </w:r>
      <w:r w:rsidRPr="00FA63CD">
        <w:t xml:space="preserve"> havaintojen tietorakenteen tunnus </w:t>
      </w:r>
      <w:r w:rsidRPr="00BB2673">
        <w:t>1.2.246.537.6.12.2002.903.2013.</w:t>
      </w:r>
      <w:r>
        <w:t>2</w:t>
      </w:r>
      <w:r w:rsidRPr="00BB2673">
        <w:t>0</w:t>
      </w:r>
      <w:r>
        <w:t xml:space="preserve"> eli kyseisen otsikkokentän oid tietosisältömäärittelystä.</w:t>
      </w:r>
    </w:p>
    <w:p w14:paraId="6D004D92" w14:textId="77777777" w:rsidR="00BB2673" w:rsidRPr="008E33EF" w:rsidRDefault="00BB2673" w:rsidP="008E33EF"/>
    <w:p w14:paraId="3FACCF3A" w14:textId="77777777" w:rsidR="003F6A08" w:rsidRPr="003F6A08" w:rsidRDefault="003F6A08" w:rsidP="008E33EF">
      <w:pPr>
        <w:pStyle w:val="Otsikko3"/>
      </w:pPr>
      <w:bookmarkStart w:id="891" w:name="_Toc377399126"/>
      <w:bookmarkStart w:id="892" w:name="_Toc436732568"/>
      <w:r w:rsidRPr="003F6A08">
        <w:t>Ylähammaskaari suhteessa yläleukaan, ylähammaskaaren suhde kasvojen keskiviivaan ja ylähammaskaaren purentataso suhteessa pupillitasoon</w:t>
      </w:r>
      <w:bookmarkEnd w:id="891"/>
      <w:bookmarkEnd w:id="892"/>
    </w:p>
    <w:p w14:paraId="6396C134" w14:textId="77777777" w:rsidR="003F6A08" w:rsidRPr="003F6A08" w:rsidRDefault="003F6A08" w:rsidP="003F6A08">
      <w:r w:rsidRPr="003F6A08">
        <w:t>Ylähammaskaaren havainnot tulevat kukin omassa observation:ssa. Ylähammaskaari suhteessa le</w:t>
      </w:r>
      <w:r w:rsidRPr="003F6A08">
        <w:t>u</w:t>
      </w:r>
      <w:r w:rsidRPr="003F6A08">
        <w:t>kaan annetaan luokituksella STH21C, ylähammaskaaren suhde kasvojen keskiviivaan luokituksella STH21M ja ylähammaskaaren purentataso suhteessa pupillitasoon luokituksella STH21D.</w:t>
      </w:r>
    </w:p>
    <w:p w14:paraId="297EDFA1"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7C2F8C4F"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0355E102" w14:textId="77777777" w:rsidR="00E0763A" w:rsidRPr="00E0763A" w:rsidRDefault="00E0763A" w:rsidP="00E0763A">
            <w:pPr>
              <w:autoSpaceDE w:val="0"/>
              <w:autoSpaceDN w:val="0"/>
              <w:adjustRightInd w:val="0"/>
              <w:jc w:val="left"/>
              <w:rPr>
                <w:rFonts w:ascii="Courier New" w:hAnsi="Courier New" w:cs="Courier New"/>
                <w:color w:val="0000FF"/>
                <w:sz w:val="18"/>
                <w:lang w:eastAsia="fi-FI"/>
              </w:rPr>
            </w:pPr>
            <w:r w:rsidRPr="00E0763A">
              <w:rPr>
                <w:rFonts w:ascii="Courier New" w:hAnsi="Courier New" w:cs="Courier New"/>
                <w:color w:val="000000"/>
                <w:sz w:val="18"/>
                <w:lang w:eastAsia="fi-FI"/>
              </w:rPr>
              <w:t xml:space="preserve">  </w:t>
            </w:r>
            <w:r w:rsidRPr="00E0763A">
              <w:rPr>
                <w:rFonts w:ascii="Courier New" w:hAnsi="Courier New" w:cs="Courier New"/>
                <w:color w:val="0000FF"/>
                <w:sz w:val="18"/>
                <w:lang w:eastAsia="fi-FI"/>
              </w:rPr>
              <w:t>&lt;</w:t>
            </w:r>
            <w:r w:rsidRPr="00E0763A">
              <w:rPr>
                <w:rFonts w:ascii="Courier New" w:hAnsi="Courier New" w:cs="Courier New"/>
                <w:color w:val="800000"/>
                <w:sz w:val="18"/>
                <w:lang w:eastAsia="fi-FI"/>
              </w:rPr>
              <w:t>component</w:t>
            </w:r>
            <w:r w:rsidRPr="00E0763A">
              <w:rPr>
                <w:rFonts w:ascii="Courier New" w:hAnsi="Courier New" w:cs="Courier New"/>
                <w:color w:val="0000FF"/>
                <w:sz w:val="18"/>
                <w:lang w:eastAsia="fi-FI"/>
              </w:rPr>
              <w:t>&gt;</w:t>
            </w:r>
          </w:p>
          <w:p w14:paraId="10A5C213" w14:textId="77777777" w:rsidR="00E0763A" w:rsidRPr="00E0763A" w:rsidRDefault="00E0763A" w:rsidP="00E0763A">
            <w:pPr>
              <w:autoSpaceDE w:val="0"/>
              <w:autoSpaceDN w:val="0"/>
              <w:adjustRightInd w:val="0"/>
              <w:jc w:val="left"/>
              <w:rPr>
                <w:rFonts w:ascii="Courier New" w:hAnsi="Courier New" w:cs="Courier New"/>
                <w:color w:val="0000FF"/>
                <w:sz w:val="18"/>
                <w:lang w:eastAsia="fi-FI"/>
              </w:rPr>
            </w:pPr>
            <w:r w:rsidRPr="00E0763A">
              <w:rPr>
                <w:rFonts w:ascii="Courier New" w:hAnsi="Courier New" w:cs="Courier New"/>
                <w:color w:val="000000"/>
                <w:sz w:val="18"/>
                <w:lang w:eastAsia="fi-FI"/>
              </w:rPr>
              <w:t xml:space="preserve">     </w:t>
            </w:r>
            <w:r w:rsidRPr="00E0763A">
              <w:rPr>
                <w:rFonts w:ascii="Courier New" w:hAnsi="Courier New" w:cs="Courier New"/>
                <w:color w:val="0000FF"/>
                <w:sz w:val="18"/>
                <w:lang w:eastAsia="fi-FI"/>
              </w:rPr>
              <w:t>&lt;!--</w:t>
            </w:r>
            <w:r w:rsidRPr="00E0763A">
              <w:rPr>
                <w:rFonts w:ascii="Courier New" w:hAnsi="Courier New" w:cs="Courier New"/>
                <w:color w:val="474747"/>
                <w:sz w:val="18"/>
                <w:lang w:eastAsia="fi-FI"/>
              </w:rPr>
              <w:t xml:space="preserve"> Ylähammaskaari suhteessa yläleukaan </w:t>
            </w:r>
            <w:r w:rsidRPr="00E0763A">
              <w:rPr>
                <w:rFonts w:ascii="Courier New" w:hAnsi="Courier New" w:cs="Courier New"/>
                <w:color w:val="0000FF"/>
                <w:sz w:val="18"/>
                <w:lang w:eastAsia="fi-FI"/>
              </w:rPr>
              <w:t>--&gt;</w:t>
            </w:r>
          </w:p>
          <w:p w14:paraId="42131D28" w14:textId="77777777" w:rsidR="00E0763A" w:rsidRPr="00302119" w:rsidRDefault="00E0763A" w:rsidP="00E0763A">
            <w:pPr>
              <w:autoSpaceDE w:val="0"/>
              <w:autoSpaceDN w:val="0"/>
              <w:adjustRightInd w:val="0"/>
              <w:jc w:val="left"/>
              <w:rPr>
                <w:rFonts w:ascii="Courier New" w:hAnsi="Courier New" w:cs="Courier New"/>
                <w:color w:val="0000FF"/>
                <w:sz w:val="18"/>
                <w:lang w:eastAsia="fi-FI"/>
              </w:rPr>
            </w:pPr>
            <w:r w:rsidRPr="00E0763A">
              <w:rPr>
                <w:rFonts w:ascii="Courier New" w:hAnsi="Courier New" w:cs="Courier New"/>
                <w:color w:val="000000"/>
                <w:sz w:val="18"/>
                <w:lang w:eastAsia="fi-FI"/>
              </w:rPr>
              <w:t xml:space="preserve">     </w:t>
            </w:r>
            <w:r w:rsidRPr="00302119">
              <w:rPr>
                <w:rFonts w:ascii="Courier New" w:hAnsi="Courier New" w:cs="Courier New"/>
                <w:color w:val="0000FF"/>
                <w:sz w:val="18"/>
                <w:lang w:eastAsia="fi-FI"/>
              </w:rPr>
              <w:t>&lt;</w:t>
            </w:r>
            <w:r w:rsidRPr="00302119">
              <w:rPr>
                <w:rFonts w:ascii="Courier New" w:hAnsi="Courier New" w:cs="Courier New"/>
                <w:color w:val="800000"/>
                <w:sz w:val="18"/>
                <w:lang w:eastAsia="fi-FI"/>
              </w:rPr>
              <w:t>observation</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classCode</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COND</w:t>
            </w:r>
            <w:r w:rsidRPr="00302119">
              <w:rPr>
                <w:rFonts w:ascii="Courier New" w:hAnsi="Courier New" w:cs="Courier New"/>
                <w:color w:val="0000FF"/>
                <w:sz w:val="18"/>
                <w:lang w:eastAsia="fi-FI"/>
              </w:rPr>
              <w:t>"</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moodCode</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EVN</w:t>
            </w:r>
            <w:r w:rsidRPr="00302119">
              <w:rPr>
                <w:rFonts w:ascii="Courier New" w:hAnsi="Courier New" w:cs="Courier New"/>
                <w:color w:val="0000FF"/>
                <w:sz w:val="18"/>
                <w:lang w:eastAsia="fi-FI"/>
              </w:rPr>
              <w:t>"&gt;</w:t>
            </w:r>
          </w:p>
          <w:p w14:paraId="72526198" w14:textId="77777777" w:rsidR="00E0763A" w:rsidRPr="00302119" w:rsidRDefault="00E0763A" w:rsidP="00E0763A">
            <w:pPr>
              <w:autoSpaceDE w:val="0"/>
              <w:autoSpaceDN w:val="0"/>
              <w:adjustRightInd w:val="0"/>
              <w:ind w:left="1136" w:hanging="1136"/>
              <w:jc w:val="left"/>
              <w:rPr>
                <w:rFonts w:ascii="Courier New" w:hAnsi="Courier New" w:cs="Courier New"/>
                <w:color w:val="0000FF"/>
                <w:sz w:val="18"/>
                <w:lang w:eastAsia="fi-FI"/>
              </w:rPr>
            </w:pPr>
            <w:r w:rsidRPr="00302119">
              <w:rPr>
                <w:rFonts w:ascii="Courier New" w:hAnsi="Courier New" w:cs="Courier New"/>
                <w:color w:val="000000"/>
                <w:sz w:val="18"/>
                <w:lang w:eastAsia="fi-FI"/>
              </w:rPr>
              <w:t xml:space="preserve">        </w:t>
            </w:r>
            <w:r w:rsidRPr="00302119">
              <w:rPr>
                <w:rFonts w:ascii="Courier New" w:hAnsi="Courier New" w:cs="Courier New"/>
                <w:color w:val="0000FF"/>
                <w:sz w:val="18"/>
                <w:lang w:eastAsia="fi-FI"/>
              </w:rPr>
              <w:t>&lt;</w:t>
            </w:r>
            <w:r w:rsidRPr="00302119">
              <w:rPr>
                <w:rFonts w:ascii="Courier New" w:hAnsi="Courier New" w:cs="Courier New"/>
                <w:color w:val="800000"/>
                <w:sz w:val="18"/>
                <w:lang w:eastAsia="fi-FI"/>
              </w:rPr>
              <w:t>code</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code</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21</w:t>
            </w:r>
            <w:r w:rsidRPr="00302119">
              <w:rPr>
                <w:rFonts w:ascii="Courier New" w:hAnsi="Courier New" w:cs="Courier New"/>
                <w:color w:val="0000FF"/>
                <w:sz w:val="18"/>
                <w:lang w:eastAsia="fi-FI"/>
              </w:rPr>
              <w:t>"</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codeSystem</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1.2.246.537.6.12.2002.903.2013</w:t>
            </w:r>
            <w:r w:rsidRPr="00302119">
              <w:rPr>
                <w:rFonts w:ascii="Courier New" w:hAnsi="Courier New" w:cs="Courier New"/>
                <w:color w:val="0000FF"/>
                <w:sz w:val="18"/>
                <w:lang w:eastAsia="fi-FI"/>
              </w:rPr>
              <w:t>"</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codeSystemN</w:t>
            </w:r>
            <w:r w:rsidRPr="00302119">
              <w:rPr>
                <w:rFonts w:ascii="Courier New" w:hAnsi="Courier New" w:cs="Courier New"/>
                <w:color w:val="FF0000"/>
                <w:sz w:val="18"/>
                <w:lang w:eastAsia="fi-FI"/>
              </w:rPr>
              <w:t>a</w:t>
            </w:r>
            <w:r w:rsidRPr="00302119">
              <w:rPr>
                <w:rFonts w:ascii="Courier New" w:hAnsi="Courier New" w:cs="Courier New"/>
                <w:color w:val="FF0000"/>
                <w:sz w:val="18"/>
                <w:lang w:eastAsia="fi-FI"/>
              </w:rPr>
              <w:t>me</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THL/Tietosisältö - STH03 Purentastatus 2013</w:t>
            </w:r>
            <w:r w:rsidRPr="00302119">
              <w:rPr>
                <w:rFonts w:ascii="Courier New" w:hAnsi="Courier New" w:cs="Courier New"/>
                <w:color w:val="0000FF"/>
                <w:sz w:val="18"/>
                <w:lang w:eastAsia="fi-FI"/>
              </w:rPr>
              <w:t>"</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displayName</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Ylähammaskaari suhteessa yläleukaan</w:t>
            </w:r>
            <w:r w:rsidRPr="00302119">
              <w:rPr>
                <w:rFonts w:ascii="Courier New" w:hAnsi="Courier New" w:cs="Courier New"/>
                <w:color w:val="0000FF"/>
                <w:sz w:val="18"/>
                <w:lang w:eastAsia="fi-FI"/>
              </w:rPr>
              <w:t>"/&gt;</w:t>
            </w:r>
          </w:p>
          <w:p w14:paraId="5D76EACB" w14:textId="77777777" w:rsidR="00E0763A" w:rsidRPr="00302119" w:rsidDel="008D629F" w:rsidRDefault="00E0763A" w:rsidP="00E0763A">
            <w:pPr>
              <w:autoSpaceDE w:val="0"/>
              <w:autoSpaceDN w:val="0"/>
              <w:adjustRightInd w:val="0"/>
              <w:jc w:val="left"/>
              <w:rPr>
                <w:del w:id="893" w:author="Tekijä"/>
                <w:rFonts w:ascii="Courier New" w:hAnsi="Courier New" w:cs="Courier New"/>
                <w:color w:val="0000FF"/>
                <w:sz w:val="18"/>
                <w:lang w:eastAsia="fi-FI"/>
              </w:rPr>
            </w:pPr>
            <w:del w:id="894" w:author="Tekijä">
              <w:r w:rsidRPr="00302119" w:rsidDel="008D629F">
                <w:rPr>
                  <w:rFonts w:ascii="Courier New" w:hAnsi="Courier New" w:cs="Courier New"/>
                  <w:color w:val="000000"/>
                  <w:sz w:val="18"/>
                  <w:lang w:eastAsia="fi-FI"/>
                </w:rPr>
                <w:delText xml:space="preserve">        </w:delText>
              </w:r>
              <w:r w:rsidRPr="00302119" w:rsidDel="008D629F">
                <w:rPr>
                  <w:rFonts w:ascii="Courier New" w:hAnsi="Courier New" w:cs="Courier New"/>
                  <w:color w:val="0000FF"/>
                  <w:sz w:val="18"/>
                  <w:lang w:eastAsia="fi-FI"/>
                </w:rPr>
                <w:delText>&lt;</w:delText>
              </w:r>
              <w:r w:rsidRPr="00302119" w:rsidDel="008D629F">
                <w:rPr>
                  <w:rFonts w:ascii="Courier New" w:hAnsi="Courier New" w:cs="Courier New"/>
                  <w:color w:val="800000"/>
                  <w:sz w:val="18"/>
                  <w:lang w:eastAsia="fi-FI"/>
                </w:rPr>
                <w:delText>text</w:delText>
              </w:r>
              <w:r w:rsidRPr="00302119" w:rsidDel="008D629F">
                <w:rPr>
                  <w:rFonts w:ascii="Courier New" w:hAnsi="Courier New" w:cs="Courier New"/>
                  <w:color w:val="0000FF"/>
                  <w:sz w:val="18"/>
                  <w:lang w:eastAsia="fi-FI"/>
                </w:rPr>
                <w:delText>&gt;</w:delText>
              </w:r>
            </w:del>
          </w:p>
          <w:p w14:paraId="361A6136" w14:textId="77777777" w:rsidR="00E0763A" w:rsidRPr="00302119" w:rsidDel="008D629F" w:rsidRDefault="00E0763A" w:rsidP="00E0763A">
            <w:pPr>
              <w:autoSpaceDE w:val="0"/>
              <w:autoSpaceDN w:val="0"/>
              <w:adjustRightInd w:val="0"/>
              <w:jc w:val="left"/>
              <w:rPr>
                <w:del w:id="895" w:author="Tekijä"/>
                <w:rFonts w:ascii="Courier New" w:hAnsi="Courier New" w:cs="Courier New"/>
                <w:color w:val="0000FF"/>
                <w:sz w:val="18"/>
                <w:lang w:eastAsia="fi-FI"/>
              </w:rPr>
            </w:pPr>
            <w:del w:id="896" w:author="Tekijä">
              <w:r w:rsidRPr="00302119" w:rsidDel="008D629F">
                <w:rPr>
                  <w:rFonts w:ascii="Courier New" w:hAnsi="Courier New" w:cs="Courier New"/>
                  <w:color w:val="000000"/>
                  <w:sz w:val="18"/>
                  <w:lang w:eastAsia="fi-FI"/>
                </w:rPr>
                <w:delText xml:space="preserve">          </w:delText>
              </w:r>
              <w:r w:rsidRPr="00302119" w:rsidDel="008D629F">
                <w:rPr>
                  <w:rFonts w:ascii="Courier New" w:hAnsi="Courier New" w:cs="Courier New"/>
                  <w:color w:val="0000FF"/>
                  <w:sz w:val="18"/>
                  <w:lang w:eastAsia="fi-FI"/>
                </w:rPr>
                <w:delText>&lt;</w:delText>
              </w:r>
              <w:r w:rsidRPr="00302119" w:rsidDel="008D629F">
                <w:rPr>
                  <w:rFonts w:ascii="Courier New" w:hAnsi="Courier New" w:cs="Courier New"/>
                  <w:color w:val="800000"/>
                  <w:sz w:val="18"/>
                  <w:lang w:eastAsia="fi-FI"/>
                </w:rPr>
                <w:delText>reference</w:delText>
              </w:r>
              <w:r w:rsidRPr="00302119" w:rsidDel="008D629F">
                <w:rPr>
                  <w:rFonts w:ascii="Courier New" w:hAnsi="Courier New" w:cs="Courier New"/>
                  <w:i/>
                  <w:iCs/>
                  <w:color w:val="008080"/>
                  <w:sz w:val="18"/>
                  <w:lang w:eastAsia="fi-FI"/>
                </w:rPr>
                <w:delText xml:space="preserve"> </w:delText>
              </w:r>
              <w:r w:rsidRPr="00302119" w:rsidDel="008D629F">
                <w:rPr>
                  <w:rFonts w:ascii="Courier New" w:hAnsi="Courier New" w:cs="Courier New"/>
                  <w:color w:val="FF0000"/>
                  <w:sz w:val="18"/>
                  <w:lang w:eastAsia="fi-FI"/>
                </w:rPr>
                <w:delText>value</w:delText>
              </w:r>
              <w:r w:rsidRPr="00302119" w:rsidDel="008D629F">
                <w:rPr>
                  <w:rFonts w:ascii="Courier New" w:hAnsi="Courier New" w:cs="Courier New"/>
                  <w:color w:val="0000FF"/>
                  <w:sz w:val="18"/>
                  <w:lang w:eastAsia="fi-FI"/>
                </w:rPr>
                <w:delText>="</w:delText>
              </w:r>
              <w:r w:rsidRPr="00302119" w:rsidDel="008D629F">
                <w:rPr>
                  <w:rFonts w:ascii="Courier New" w:hAnsi="Courier New" w:cs="Courier New"/>
                  <w:color w:val="000000"/>
                  <w:sz w:val="18"/>
                  <w:lang w:eastAsia="fi-FI"/>
                </w:rPr>
                <w:delText>#OID1.2.246.10.1234567.14.2013.123.3.10.2.1</w:delText>
              </w:r>
              <w:r w:rsidRPr="00302119" w:rsidDel="008D629F">
                <w:rPr>
                  <w:rFonts w:ascii="Courier New" w:hAnsi="Courier New" w:cs="Courier New"/>
                  <w:color w:val="0000FF"/>
                  <w:sz w:val="18"/>
                  <w:lang w:eastAsia="fi-FI"/>
                </w:rPr>
                <w:delText>"/&gt;</w:delText>
              </w:r>
            </w:del>
          </w:p>
          <w:p w14:paraId="2D102AF0" w14:textId="77777777" w:rsidR="00E0763A" w:rsidRPr="00302119" w:rsidDel="008D629F" w:rsidRDefault="00E0763A" w:rsidP="00E0763A">
            <w:pPr>
              <w:autoSpaceDE w:val="0"/>
              <w:autoSpaceDN w:val="0"/>
              <w:adjustRightInd w:val="0"/>
              <w:jc w:val="left"/>
              <w:rPr>
                <w:del w:id="897" w:author="Tekijä"/>
                <w:rFonts w:ascii="Courier New" w:hAnsi="Courier New" w:cs="Courier New"/>
                <w:color w:val="0000FF"/>
                <w:sz w:val="18"/>
                <w:lang w:eastAsia="fi-FI"/>
              </w:rPr>
            </w:pPr>
            <w:del w:id="898" w:author="Tekijä">
              <w:r w:rsidRPr="00302119" w:rsidDel="008D629F">
                <w:rPr>
                  <w:rFonts w:ascii="Courier New" w:hAnsi="Courier New" w:cs="Courier New"/>
                  <w:color w:val="000000"/>
                  <w:sz w:val="18"/>
                  <w:lang w:eastAsia="fi-FI"/>
                </w:rPr>
                <w:delText xml:space="preserve">        </w:delText>
              </w:r>
              <w:r w:rsidRPr="00302119" w:rsidDel="008D629F">
                <w:rPr>
                  <w:rFonts w:ascii="Courier New" w:hAnsi="Courier New" w:cs="Courier New"/>
                  <w:color w:val="0000FF"/>
                  <w:sz w:val="18"/>
                  <w:lang w:eastAsia="fi-FI"/>
                </w:rPr>
                <w:delText>&lt;/</w:delText>
              </w:r>
              <w:r w:rsidRPr="00302119" w:rsidDel="008D629F">
                <w:rPr>
                  <w:rFonts w:ascii="Courier New" w:hAnsi="Courier New" w:cs="Courier New"/>
                  <w:color w:val="800000"/>
                  <w:sz w:val="18"/>
                  <w:lang w:eastAsia="fi-FI"/>
                </w:rPr>
                <w:delText>text</w:delText>
              </w:r>
              <w:r w:rsidRPr="00302119" w:rsidDel="008D629F">
                <w:rPr>
                  <w:rFonts w:ascii="Courier New" w:hAnsi="Courier New" w:cs="Courier New"/>
                  <w:color w:val="0000FF"/>
                  <w:sz w:val="18"/>
                  <w:lang w:eastAsia="fi-FI"/>
                </w:rPr>
                <w:delText>&gt;</w:delText>
              </w:r>
            </w:del>
          </w:p>
          <w:p w14:paraId="604BF641" w14:textId="77777777" w:rsidR="00E0763A" w:rsidRPr="00302119" w:rsidRDefault="00E0763A" w:rsidP="00E0763A">
            <w:pPr>
              <w:autoSpaceDE w:val="0"/>
              <w:autoSpaceDN w:val="0"/>
              <w:adjustRightInd w:val="0"/>
              <w:ind w:left="1136" w:hanging="1136"/>
              <w:jc w:val="left"/>
              <w:rPr>
                <w:rFonts w:ascii="Courier New" w:hAnsi="Courier New" w:cs="Courier New"/>
                <w:color w:val="0000FF"/>
                <w:sz w:val="18"/>
                <w:lang w:eastAsia="fi-FI"/>
              </w:rPr>
            </w:pPr>
            <w:r w:rsidRPr="00302119">
              <w:rPr>
                <w:rFonts w:ascii="Courier New" w:hAnsi="Courier New" w:cs="Courier New"/>
                <w:color w:val="000000"/>
                <w:sz w:val="18"/>
                <w:lang w:eastAsia="fi-FI"/>
              </w:rPr>
              <w:t xml:space="preserve">        </w:t>
            </w:r>
            <w:r w:rsidRPr="00302119">
              <w:rPr>
                <w:rFonts w:ascii="Courier New" w:hAnsi="Courier New" w:cs="Courier New"/>
                <w:color w:val="0000FF"/>
                <w:sz w:val="18"/>
                <w:lang w:eastAsia="fi-FI"/>
              </w:rPr>
              <w:t>&lt;</w:t>
            </w:r>
            <w:r w:rsidRPr="00302119">
              <w:rPr>
                <w:rFonts w:ascii="Courier New" w:hAnsi="Courier New" w:cs="Courier New"/>
                <w:color w:val="800000"/>
                <w:sz w:val="18"/>
                <w:lang w:eastAsia="fi-FI"/>
              </w:rPr>
              <w:t>value</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xsi:type</w:t>
            </w:r>
            <w:r w:rsidRPr="00302119">
              <w:rPr>
                <w:rFonts w:ascii="Courier New" w:hAnsi="Courier New" w:cs="Courier New"/>
                <w:color w:val="0000FF"/>
                <w:sz w:val="18"/>
                <w:lang w:eastAsia="fi-FI"/>
              </w:rPr>
              <w:t>="</w:t>
            </w:r>
            <w:del w:id="899" w:author="Tekijä">
              <w:r w:rsidRPr="00302119" w:rsidDel="00B4787B">
                <w:rPr>
                  <w:rFonts w:ascii="Courier New" w:hAnsi="Courier New" w:cs="Courier New"/>
                  <w:color w:val="000000"/>
                  <w:sz w:val="18"/>
                  <w:lang w:eastAsia="fi-FI"/>
                </w:rPr>
                <w:delText>CD</w:delText>
              </w:r>
            </w:del>
            <w:ins w:id="900" w:author="Tekijä">
              <w:r w:rsidR="00B4787B" w:rsidRPr="00302119">
                <w:rPr>
                  <w:rFonts w:ascii="Courier New" w:hAnsi="Courier New" w:cs="Courier New"/>
                  <w:color w:val="000000"/>
                  <w:sz w:val="18"/>
                  <w:lang w:eastAsia="fi-FI"/>
                </w:rPr>
                <w:t>CV</w:t>
              </w:r>
            </w:ins>
            <w:r w:rsidRPr="00302119">
              <w:rPr>
                <w:rFonts w:ascii="Courier New" w:hAnsi="Courier New" w:cs="Courier New"/>
                <w:color w:val="0000FF"/>
                <w:sz w:val="18"/>
                <w:lang w:eastAsia="fi-FI"/>
              </w:rPr>
              <w:t>"</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code</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A123</w:t>
            </w:r>
            <w:r w:rsidRPr="00302119">
              <w:rPr>
                <w:rFonts w:ascii="Courier New" w:hAnsi="Courier New" w:cs="Courier New"/>
                <w:color w:val="0000FF"/>
                <w:sz w:val="18"/>
                <w:lang w:eastAsia="fi-FI"/>
              </w:rPr>
              <w:t>"</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codeSystem</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1.2.246.537.6.702.2013</w:t>
            </w:r>
            <w:r w:rsidRPr="00302119">
              <w:rPr>
                <w:rFonts w:ascii="Courier New" w:hAnsi="Courier New" w:cs="Courier New"/>
                <w:color w:val="0000FF"/>
                <w:sz w:val="18"/>
                <w:lang w:eastAsia="fi-FI"/>
              </w:rPr>
              <w:t>"</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codeSy</w:t>
            </w:r>
            <w:r w:rsidRPr="00302119">
              <w:rPr>
                <w:rFonts w:ascii="Courier New" w:hAnsi="Courier New" w:cs="Courier New"/>
                <w:color w:val="FF0000"/>
                <w:sz w:val="18"/>
                <w:lang w:eastAsia="fi-FI"/>
              </w:rPr>
              <w:t>s</w:t>
            </w:r>
            <w:r w:rsidRPr="00302119">
              <w:rPr>
                <w:rFonts w:ascii="Courier New" w:hAnsi="Courier New" w:cs="Courier New"/>
                <w:color w:val="FF0000"/>
                <w:sz w:val="18"/>
                <w:lang w:eastAsia="fi-FI"/>
              </w:rPr>
              <w:t>temName</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STH - STH21C Hammaskaari suhteessa leukaan 2013</w:t>
            </w:r>
            <w:r w:rsidRPr="00302119">
              <w:rPr>
                <w:rFonts w:ascii="Courier New" w:hAnsi="Courier New" w:cs="Courier New"/>
                <w:color w:val="0000FF"/>
                <w:sz w:val="18"/>
                <w:lang w:eastAsia="fi-FI"/>
              </w:rPr>
              <w:t>"</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dis</w:t>
            </w:r>
            <w:r w:rsidRPr="00302119">
              <w:rPr>
                <w:rFonts w:ascii="Courier New" w:hAnsi="Courier New" w:cs="Courier New"/>
                <w:color w:val="FF0000"/>
                <w:sz w:val="18"/>
                <w:lang w:eastAsia="fi-FI"/>
              </w:rPr>
              <w:t>p</w:t>
            </w:r>
            <w:r w:rsidRPr="00302119">
              <w:rPr>
                <w:rFonts w:ascii="Courier New" w:hAnsi="Courier New" w:cs="Courier New"/>
                <w:color w:val="FF0000"/>
                <w:sz w:val="18"/>
                <w:lang w:eastAsia="fi-FI"/>
              </w:rPr>
              <w:t>layName</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Hammaskaari kapea</w:t>
            </w:r>
            <w:r w:rsidRPr="00302119">
              <w:rPr>
                <w:rFonts w:ascii="Courier New" w:hAnsi="Courier New" w:cs="Courier New"/>
                <w:color w:val="0000FF"/>
                <w:sz w:val="18"/>
                <w:lang w:eastAsia="fi-FI"/>
              </w:rPr>
              <w:t>"/&gt;</w:t>
            </w:r>
          </w:p>
          <w:p w14:paraId="5D32F6E0" w14:textId="77777777" w:rsidR="00E0763A" w:rsidRPr="00E0763A" w:rsidRDefault="00E0763A" w:rsidP="00E0763A">
            <w:pPr>
              <w:autoSpaceDE w:val="0"/>
              <w:autoSpaceDN w:val="0"/>
              <w:adjustRightInd w:val="0"/>
              <w:jc w:val="left"/>
              <w:rPr>
                <w:rFonts w:ascii="Courier New" w:hAnsi="Courier New" w:cs="Courier New"/>
                <w:color w:val="0000FF"/>
                <w:sz w:val="18"/>
                <w:lang w:eastAsia="fi-FI"/>
              </w:rPr>
            </w:pPr>
            <w:r w:rsidRPr="00302119">
              <w:rPr>
                <w:rFonts w:ascii="Courier New" w:hAnsi="Courier New" w:cs="Courier New"/>
                <w:color w:val="000000"/>
                <w:sz w:val="18"/>
                <w:lang w:eastAsia="fi-FI"/>
              </w:rPr>
              <w:t xml:space="preserve">    </w:t>
            </w:r>
            <w:r w:rsidRPr="00E0763A">
              <w:rPr>
                <w:rFonts w:ascii="Courier New" w:hAnsi="Courier New" w:cs="Courier New"/>
                <w:color w:val="0000FF"/>
                <w:sz w:val="18"/>
                <w:lang w:eastAsia="fi-FI"/>
              </w:rPr>
              <w:t>&lt;/</w:t>
            </w:r>
            <w:r w:rsidRPr="00E0763A">
              <w:rPr>
                <w:rFonts w:ascii="Courier New" w:hAnsi="Courier New" w:cs="Courier New"/>
                <w:color w:val="800000"/>
                <w:sz w:val="18"/>
                <w:lang w:eastAsia="fi-FI"/>
              </w:rPr>
              <w:t>observation</w:t>
            </w:r>
            <w:r w:rsidRPr="00E0763A">
              <w:rPr>
                <w:rFonts w:ascii="Courier New" w:hAnsi="Courier New" w:cs="Courier New"/>
                <w:color w:val="0000FF"/>
                <w:sz w:val="18"/>
                <w:lang w:eastAsia="fi-FI"/>
              </w:rPr>
              <w:t>&gt;</w:t>
            </w:r>
          </w:p>
          <w:p w14:paraId="0735D25C" w14:textId="77777777" w:rsidR="00E0763A" w:rsidRPr="00E0763A" w:rsidRDefault="00E0763A" w:rsidP="00E0763A">
            <w:pPr>
              <w:autoSpaceDE w:val="0"/>
              <w:autoSpaceDN w:val="0"/>
              <w:adjustRightInd w:val="0"/>
              <w:jc w:val="left"/>
              <w:rPr>
                <w:rFonts w:ascii="Courier New" w:hAnsi="Courier New" w:cs="Courier New"/>
                <w:color w:val="0000FF"/>
                <w:sz w:val="18"/>
                <w:lang w:eastAsia="fi-FI"/>
              </w:rPr>
            </w:pPr>
            <w:r w:rsidRPr="00E0763A">
              <w:rPr>
                <w:rFonts w:ascii="Courier New" w:hAnsi="Courier New" w:cs="Courier New"/>
                <w:color w:val="000000"/>
                <w:sz w:val="18"/>
                <w:lang w:eastAsia="fi-FI"/>
              </w:rPr>
              <w:t xml:space="preserve">  </w:t>
            </w:r>
            <w:r w:rsidRPr="00E0763A">
              <w:rPr>
                <w:rFonts w:ascii="Courier New" w:hAnsi="Courier New" w:cs="Courier New"/>
                <w:color w:val="0000FF"/>
                <w:sz w:val="18"/>
                <w:lang w:eastAsia="fi-FI"/>
              </w:rPr>
              <w:t>&lt;/</w:t>
            </w:r>
            <w:r w:rsidRPr="00E0763A">
              <w:rPr>
                <w:rFonts w:ascii="Courier New" w:hAnsi="Courier New" w:cs="Courier New"/>
                <w:color w:val="800000"/>
                <w:sz w:val="18"/>
                <w:lang w:eastAsia="fi-FI"/>
              </w:rPr>
              <w:t>component</w:t>
            </w:r>
            <w:r w:rsidRPr="00E0763A">
              <w:rPr>
                <w:rFonts w:ascii="Courier New" w:hAnsi="Courier New" w:cs="Courier New"/>
                <w:color w:val="0000FF"/>
                <w:sz w:val="18"/>
                <w:lang w:eastAsia="fi-FI"/>
              </w:rPr>
              <w:t>&gt;</w:t>
            </w:r>
          </w:p>
          <w:p w14:paraId="36D3C4E0" w14:textId="77777777" w:rsidR="00E0763A" w:rsidRPr="00E0763A" w:rsidRDefault="00E0763A" w:rsidP="00E0763A">
            <w:pPr>
              <w:autoSpaceDE w:val="0"/>
              <w:autoSpaceDN w:val="0"/>
              <w:adjustRightInd w:val="0"/>
              <w:jc w:val="left"/>
              <w:rPr>
                <w:rFonts w:ascii="Courier New" w:hAnsi="Courier New" w:cs="Courier New"/>
                <w:color w:val="0000FF"/>
                <w:sz w:val="18"/>
                <w:lang w:eastAsia="fi-FI"/>
              </w:rPr>
            </w:pPr>
            <w:r w:rsidRPr="00E0763A">
              <w:rPr>
                <w:rFonts w:ascii="Courier New" w:hAnsi="Courier New" w:cs="Courier New"/>
                <w:color w:val="000000"/>
                <w:sz w:val="18"/>
                <w:lang w:eastAsia="fi-FI"/>
              </w:rPr>
              <w:t xml:space="preserve">  </w:t>
            </w:r>
            <w:r w:rsidRPr="00E0763A">
              <w:rPr>
                <w:rFonts w:ascii="Courier New" w:hAnsi="Courier New" w:cs="Courier New"/>
                <w:color w:val="0000FF"/>
                <w:sz w:val="18"/>
                <w:lang w:eastAsia="fi-FI"/>
              </w:rPr>
              <w:t>&lt;</w:t>
            </w:r>
            <w:r w:rsidRPr="00E0763A">
              <w:rPr>
                <w:rFonts w:ascii="Courier New" w:hAnsi="Courier New" w:cs="Courier New"/>
                <w:color w:val="800000"/>
                <w:sz w:val="18"/>
                <w:lang w:eastAsia="fi-FI"/>
              </w:rPr>
              <w:t>component</w:t>
            </w:r>
            <w:r w:rsidRPr="00E0763A">
              <w:rPr>
                <w:rFonts w:ascii="Courier New" w:hAnsi="Courier New" w:cs="Courier New"/>
                <w:color w:val="0000FF"/>
                <w:sz w:val="18"/>
                <w:lang w:eastAsia="fi-FI"/>
              </w:rPr>
              <w:t>&gt;</w:t>
            </w:r>
          </w:p>
          <w:p w14:paraId="75349AB7" w14:textId="77777777" w:rsidR="00E0763A" w:rsidRPr="00E0763A" w:rsidRDefault="00E0763A" w:rsidP="00E0763A">
            <w:pPr>
              <w:autoSpaceDE w:val="0"/>
              <w:autoSpaceDN w:val="0"/>
              <w:adjustRightInd w:val="0"/>
              <w:jc w:val="left"/>
              <w:rPr>
                <w:rFonts w:ascii="Courier New" w:hAnsi="Courier New" w:cs="Courier New"/>
                <w:color w:val="0000FF"/>
                <w:sz w:val="18"/>
                <w:lang w:eastAsia="fi-FI"/>
              </w:rPr>
            </w:pPr>
            <w:r w:rsidRPr="00E0763A">
              <w:rPr>
                <w:rFonts w:ascii="Courier New" w:hAnsi="Courier New" w:cs="Courier New"/>
                <w:color w:val="000000"/>
                <w:sz w:val="18"/>
                <w:lang w:eastAsia="fi-FI"/>
              </w:rPr>
              <w:t xml:space="preserve">     </w:t>
            </w:r>
            <w:r w:rsidRPr="00E0763A">
              <w:rPr>
                <w:rFonts w:ascii="Courier New" w:hAnsi="Courier New" w:cs="Courier New"/>
                <w:color w:val="0000FF"/>
                <w:sz w:val="18"/>
                <w:lang w:eastAsia="fi-FI"/>
              </w:rPr>
              <w:t>&lt;!--</w:t>
            </w:r>
            <w:r w:rsidRPr="00E0763A">
              <w:rPr>
                <w:rFonts w:ascii="Courier New" w:hAnsi="Courier New" w:cs="Courier New"/>
                <w:color w:val="474747"/>
                <w:sz w:val="18"/>
                <w:lang w:eastAsia="fi-FI"/>
              </w:rPr>
              <w:t xml:space="preserve"> Ylähammaskaaren suhde kasvojen keskiviivaan  </w:t>
            </w:r>
            <w:r w:rsidRPr="00E0763A">
              <w:rPr>
                <w:rFonts w:ascii="Courier New" w:hAnsi="Courier New" w:cs="Courier New"/>
                <w:color w:val="0000FF"/>
                <w:sz w:val="18"/>
                <w:lang w:eastAsia="fi-FI"/>
              </w:rPr>
              <w:t>--&gt;</w:t>
            </w:r>
          </w:p>
          <w:p w14:paraId="7E205A69" w14:textId="77777777" w:rsidR="00E0763A" w:rsidRPr="00E0763A" w:rsidRDefault="00E0763A" w:rsidP="00E0763A">
            <w:pPr>
              <w:autoSpaceDE w:val="0"/>
              <w:autoSpaceDN w:val="0"/>
              <w:adjustRightInd w:val="0"/>
              <w:jc w:val="left"/>
              <w:rPr>
                <w:rFonts w:ascii="Courier New" w:hAnsi="Courier New" w:cs="Courier New"/>
                <w:color w:val="0000FF"/>
                <w:sz w:val="18"/>
                <w:lang w:val="en-US" w:eastAsia="fi-FI"/>
              </w:rPr>
            </w:pPr>
            <w:r w:rsidRPr="00E0763A">
              <w:rPr>
                <w:rFonts w:ascii="Courier New" w:hAnsi="Courier New" w:cs="Courier New"/>
                <w:color w:val="000000"/>
                <w:sz w:val="18"/>
                <w:lang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observation</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classCode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COND</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moodCode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EVN</w:t>
            </w:r>
            <w:r w:rsidRPr="00E0763A">
              <w:rPr>
                <w:rFonts w:ascii="Courier New" w:hAnsi="Courier New" w:cs="Courier New"/>
                <w:color w:val="0000FF"/>
                <w:sz w:val="18"/>
                <w:lang w:val="en-US" w:eastAsia="fi-FI"/>
              </w:rPr>
              <w:t>"&gt;</w:t>
            </w:r>
          </w:p>
          <w:p w14:paraId="3A3958C5" w14:textId="77777777" w:rsidR="00E0763A" w:rsidRPr="00E0763A" w:rsidRDefault="00E0763A" w:rsidP="00E0763A">
            <w:pPr>
              <w:autoSpaceDE w:val="0"/>
              <w:autoSpaceDN w:val="0"/>
              <w:adjustRightInd w:val="0"/>
              <w:ind w:left="1136" w:hanging="1136"/>
              <w:jc w:val="left"/>
              <w:rPr>
                <w:rFonts w:ascii="Courier New" w:hAnsi="Courier New" w:cs="Courier New"/>
                <w:color w:val="0000FF"/>
                <w:sz w:val="18"/>
                <w:lang w:val="en-US" w:eastAsia="fi-FI"/>
              </w:rPr>
            </w:pPr>
            <w:r w:rsidRPr="00E0763A">
              <w:rPr>
                <w:rFonts w:ascii="Courier New" w:hAnsi="Courier New" w:cs="Courier New"/>
                <w:color w:val="000000"/>
                <w:sz w:val="18"/>
                <w:lang w:val="en-US"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code</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code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22</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codeSystem</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1.2.246.537.6.12.2002.903.2013</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codeSy</w:t>
            </w:r>
            <w:r w:rsidRPr="00E0763A">
              <w:rPr>
                <w:rFonts w:ascii="Courier New" w:hAnsi="Courier New" w:cs="Courier New"/>
                <w:color w:val="FF0000"/>
                <w:sz w:val="18"/>
                <w:lang w:val="en-US" w:eastAsia="fi-FI"/>
              </w:rPr>
              <w:t>s</w:t>
            </w:r>
            <w:r w:rsidRPr="00E0763A">
              <w:rPr>
                <w:rFonts w:ascii="Courier New" w:hAnsi="Courier New" w:cs="Courier New"/>
                <w:color w:val="FF0000"/>
                <w:sz w:val="18"/>
                <w:lang w:val="en-US" w:eastAsia="fi-FI"/>
              </w:rPr>
              <w:t>temName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THL/Tietosisältö - STH03 Purentastatus 2013</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displa</w:t>
            </w:r>
            <w:r w:rsidRPr="00E0763A">
              <w:rPr>
                <w:rFonts w:ascii="Courier New" w:hAnsi="Courier New" w:cs="Courier New"/>
                <w:color w:val="FF0000"/>
                <w:sz w:val="18"/>
                <w:lang w:val="en-US" w:eastAsia="fi-FI"/>
              </w:rPr>
              <w:t>y</w:t>
            </w:r>
            <w:r w:rsidRPr="00E0763A">
              <w:rPr>
                <w:rFonts w:ascii="Courier New" w:hAnsi="Courier New" w:cs="Courier New"/>
                <w:color w:val="FF0000"/>
                <w:sz w:val="18"/>
                <w:lang w:val="en-US" w:eastAsia="fi-FI"/>
              </w:rPr>
              <w:t>Name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Ylähammaskaaren suhde kasvojen keskiviivaan</w:t>
            </w:r>
            <w:r w:rsidRPr="00E0763A">
              <w:rPr>
                <w:rFonts w:ascii="Courier New" w:hAnsi="Courier New" w:cs="Courier New"/>
                <w:color w:val="0000FF"/>
                <w:sz w:val="18"/>
                <w:lang w:val="en-US" w:eastAsia="fi-FI"/>
              </w:rPr>
              <w:t>"/&gt;</w:t>
            </w:r>
          </w:p>
          <w:p w14:paraId="450F4353" w14:textId="77777777" w:rsidR="00E0763A" w:rsidRPr="00E0763A" w:rsidDel="008D629F" w:rsidRDefault="00E0763A" w:rsidP="00E0763A">
            <w:pPr>
              <w:autoSpaceDE w:val="0"/>
              <w:autoSpaceDN w:val="0"/>
              <w:adjustRightInd w:val="0"/>
              <w:jc w:val="left"/>
              <w:rPr>
                <w:del w:id="901" w:author="Tekijä"/>
                <w:rFonts w:ascii="Courier New" w:hAnsi="Courier New" w:cs="Courier New"/>
                <w:color w:val="0000FF"/>
                <w:sz w:val="18"/>
                <w:lang w:val="en-US" w:eastAsia="fi-FI"/>
              </w:rPr>
            </w:pPr>
            <w:del w:id="902" w:author="Tekijä">
              <w:r w:rsidRPr="00E0763A" w:rsidDel="008D629F">
                <w:rPr>
                  <w:rFonts w:ascii="Courier New" w:hAnsi="Courier New" w:cs="Courier New"/>
                  <w:color w:val="000000"/>
                  <w:sz w:val="18"/>
                  <w:lang w:val="en-US" w:eastAsia="fi-FI"/>
                </w:rPr>
                <w:delText xml:space="preserve">        </w:delText>
              </w:r>
              <w:r w:rsidRPr="00E0763A" w:rsidDel="008D629F">
                <w:rPr>
                  <w:rFonts w:ascii="Courier New" w:hAnsi="Courier New" w:cs="Courier New"/>
                  <w:color w:val="0000FF"/>
                  <w:sz w:val="18"/>
                  <w:lang w:val="en-US" w:eastAsia="fi-FI"/>
                </w:rPr>
                <w:delText>&lt;</w:delText>
              </w:r>
              <w:r w:rsidRPr="00E0763A" w:rsidDel="008D629F">
                <w:rPr>
                  <w:rFonts w:ascii="Courier New" w:hAnsi="Courier New" w:cs="Courier New"/>
                  <w:color w:val="800000"/>
                  <w:sz w:val="18"/>
                  <w:lang w:val="en-US" w:eastAsia="fi-FI"/>
                </w:rPr>
                <w:delText>text</w:delText>
              </w:r>
              <w:r w:rsidRPr="00E0763A" w:rsidDel="008D629F">
                <w:rPr>
                  <w:rFonts w:ascii="Courier New" w:hAnsi="Courier New" w:cs="Courier New"/>
                  <w:color w:val="0000FF"/>
                  <w:sz w:val="18"/>
                  <w:lang w:val="en-US" w:eastAsia="fi-FI"/>
                </w:rPr>
                <w:delText>&gt;</w:delText>
              </w:r>
            </w:del>
          </w:p>
          <w:p w14:paraId="7596A51C" w14:textId="77777777" w:rsidR="00E0763A" w:rsidRPr="00E0763A" w:rsidDel="008D629F" w:rsidRDefault="00E0763A" w:rsidP="00E0763A">
            <w:pPr>
              <w:autoSpaceDE w:val="0"/>
              <w:autoSpaceDN w:val="0"/>
              <w:adjustRightInd w:val="0"/>
              <w:jc w:val="left"/>
              <w:rPr>
                <w:del w:id="903" w:author="Tekijä"/>
                <w:rFonts w:ascii="Courier New" w:hAnsi="Courier New" w:cs="Courier New"/>
                <w:color w:val="0000FF"/>
                <w:sz w:val="18"/>
                <w:lang w:val="en-US" w:eastAsia="fi-FI"/>
              </w:rPr>
            </w:pPr>
            <w:del w:id="904" w:author="Tekijä">
              <w:r w:rsidRPr="00E0763A" w:rsidDel="008D629F">
                <w:rPr>
                  <w:rFonts w:ascii="Courier New" w:hAnsi="Courier New" w:cs="Courier New"/>
                  <w:color w:val="000000"/>
                  <w:sz w:val="18"/>
                  <w:lang w:val="en-US" w:eastAsia="fi-FI"/>
                </w:rPr>
                <w:delText xml:space="preserve">          </w:delText>
              </w:r>
              <w:r w:rsidRPr="00E0763A" w:rsidDel="008D629F">
                <w:rPr>
                  <w:rFonts w:ascii="Courier New" w:hAnsi="Courier New" w:cs="Courier New"/>
                  <w:color w:val="0000FF"/>
                  <w:sz w:val="18"/>
                  <w:lang w:val="en-US" w:eastAsia="fi-FI"/>
                </w:rPr>
                <w:delText>&lt;</w:delText>
              </w:r>
              <w:r w:rsidRPr="00E0763A" w:rsidDel="008D629F">
                <w:rPr>
                  <w:rFonts w:ascii="Courier New" w:hAnsi="Courier New" w:cs="Courier New"/>
                  <w:color w:val="800000"/>
                  <w:sz w:val="18"/>
                  <w:lang w:val="en-US" w:eastAsia="fi-FI"/>
                </w:rPr>
                <w:delText>reference</w:delText>
              </w:r>
              <w:r w:rsidRPr="00E0763A" w:rsidDel="008D629F">
                <w:rPr>
                  <w:rFonts w:ascii="Courier New" w:hAnsi="Courier New" w:cs="Courier New"/>
                  <w:i/>
                  <w:iCs/>
                  <w:color w:val="008080"/>
                  <w:sz w:val="18"/>
                  <w:lang w:val="en-US" w:eastAsia="fi-FI"/>
                </w:rPr>
                <w:delText xml:space="preserve"> </w:delText>
              </w:r>
              <w:r w:rsidRPr="00E0763A" w:rsidDel="008D629F">
                <w:rPr>
                  <w:rFonts w:ascii="Courier New" w:hAnsi="Courier New" w:cs="Courier New"/>
                  <w:color w:val="FF0000"/>
                  <w:sz w:val="18"/>
                  <w:lang w:val="en-US" w:eastAsia="fi-FI"/>
                </w:rPr>
                <w:delText>value</w:delText>
              </w:r>
              <w:r w:rsidRPr="00E0763A" w:rsidDel="008D629F">
                <w:rPr>
                  <w:rFonts w:ascii="Courier New" w:hAnsi="Courier New" w:cs="Courier New"/>
                  <w:color w:val="0000FF"/>
                  <w:sz w:val="18"/>
                  <w:lang w:val="en-US" w:eastAsia="fi-FI"/>
                </w:rPr>
                <w:delText>="</w:delText>
              </w:r>
              <w:r w:rsidRPr="00E0763A" w:rsidDel="008D629F">
                <w:rPr>
                  <w:rFonts w:ascii="Courier New" w:hAnsi="Courier New" w:cs="Courier New"/>
                  <w:color w:val="000000"/>
                  <w:sz w:val="18"/>
                  <w:lang w:val="en-US" w:eastAsia="fi-FI"/>
                </w:rPr>
                <w:delText>#OID1.2.246.10.1234567.14.2013.123.3.10.2.2</w:delText>
              </w:r>
              <w:r w:rsidRPr="00E0763A" w:rsidDel="008D629F">
                <w:rPr>
                  <w:rFonts w:ascii="Courier New" w:hAnsi="Courier New" w:cs="Courier New"/>
                  <w:color w:val="0000FF"/>
                  <w:sz w:val="18"/>
                  <w:lang w:val="en-US" w:eastAsia="fi-FI"/>
                </w:rPr>
                <w:delText>"/&gt;</w:delText>
              </w:r>
            </w:del>
          </w:p>
          <w:p w14:paraId="2F491AD5" w14:textId="77777777" w:rsidR="00E0763A" w:rsidRPr="00E0763A" w:rsidDel="008D629F" w:rsidRDefault="00E0763A" w:rsidP="00E0763A">
            <w:pPr>
              <w:autoSpaceDE w:val="0"/>
              <w:autoSpaceDN w:val="0"/>
              <w:adjustRightInd w:val="0"/>
              <w:jc w:val="left"/>
              <w:rPr>
                <w:del w:id="905" w:author="Tekijä"/>
                <w:rFonts w:ascii="Courier New" w:hAnsi="Courier New" w:cs="Courier New"/>
                <w:color w:val="0000FF"/>
                <w:sz w:val="18"/>
                <w:lang w:val="en-US" w:eastAsia="fi-FI"/>
              </w:rPr>
            </w:pPr>
            <w:del w:id="906" w:author="Tekijä">
              <w:r w:rsidRPr="00E0763A" w:rsidDel="008D629F">
                <w:rPr>
                  <w:rFonts w:ascii="Courier New" w:hAnsi="Courier New" w:cs="Courier New"/>
                  <w:color w:val="000000"/>
                  <w:sz w:val="18"/>
                  <w:lang w:val="en-US" w:eastAsia="fi-FI"/>
                </w:rPr>
                <w:delText xml:space="preserve">        </w:delText>
              </w:r>
              <w:r w:rsidRPr="00E0763A" w:rsidDel="008D629F">
                <w:rPr>
                  <w:rFonts w:ascii="Courier New" w:hAnsi="Courier New" w:cs="Courier New"/>
                  <w:color w:val="0000FF"/>
                  <w:sz w:val="18"/>
                  <w:lang w:val="en-US" w:eastAsia="fi-FI"/>
                </w:rPr>
                <w:delText>&lt;/</w:delText>
              </w:r>
              <w:r w:rsidRPr="00E0763A" w:rsidDel="008D629F">
                <w:rPr>
                  <w:rFonts w:ascii="Courier New" w:hAnsi="Courier New" w:cs="Courier New"/>
                  <w:color w:val="800000"/>
                  <w:sz w:val="18"/>
                  <w:lang w:val="en-US" w:eastAsia="fi-FI"/>
                </w:rPr>
                <w:delText>text</w:delText>
              </w:r>
              <w:r w:rsidRPr="00E0763A" w:rsidDel="008D629F">
                <w:rPr>
                  <w:rFonts w:ascii="Courier New" w:hAnsi="Courier New" w:cs="Courier New"/>
                  <w:color w:val="0000FF"/>
                  <w:sz w:val="18"/>
                  <w:lang w:val="en-US" w:eastAsia="fi-FI"/>
                </w:rPr>
                <w:delText>&gt;</w:delText>
              </w:r>
            </w:del>
          </w:p>
          <w:p w14:paraId="22973A5E" w14:textId="77777777" w:rsidR="00E0763A" w:rsidRPr="00E0763A" w:rsidRDefault="00E0763A" w:rsidP="00E0763A">
            <w:pPr>
              <w:autoSpaceDE w:val="0"/>
              <w:autoSpaceDN w:val="0"/>
              <w:adjustRightInd w:val="0"/>
              <w:ind w:left="1136" w:hanging="1136"/>
              <w:jc w:val="left"/>
              <w:rPr>
                <w:rFonts w:ascii="Courier New" w:hAnsi="Courier New" w:cs="Courier New"/>
                <w:color w:val="0000FF"/>
                <w:sz w:val="18"/>
                <w:lang w:val="en-US" w:eastAsia="fi-FI"/>
              </w:rPr>
            </w:pPr>
            <w:r w:rsidRPr="00E0763A">
              <w:rPr>
                <w:rFonts w:ascii="Courier New" w:hAnsi="Courier New" w:cs="Courier New"/>
                <w:color w:val="000000"/>
                <w:sz w:val="18"/>
                <w:lang w:val="en-US"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value</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xsi:type</w:t>
            </w:r>
            <w:r w:rsidRPr="00E0763A">
              <w:rPr>
                <w:rFonts w:ascii="Courier New" w:hAnsi="Courier New" w:cs="Courier New"/>
                <w:color w:val="0000FF"/>
                <w:sz w:val="18"/>
                <w:lang w:val="en-US" w:eastAsia="fi-FI"/>
              </w:rPr>
              <w:t>="</w:t>
            </w:r>
            <w:del w:id="907" w:author="Tekijä">
              <w:r w:rsidRPr="00E0763A" w:rsidDel="00B4787B">
                <w:rPr>
                  <w:rFonts w:ascii="Courier New" w:hAnsi="Courier New" w:cs="Courier New"/>
                  <w:color w:val="000000"/>
                  <w:sz w:val="18"/>
                  <w:lang w:val="en-US" w:eastAsia="fi-FI"/>
                </w:rPr>
                <w:delText>CD</w:delText>
              </w:r>
            </w:del>
            <w:ins w:id="908" w:author="Tekijä">
              <w:r w:rsidR="00B4787B">
                <w:rPr>
                  <w:rFonts w:ascii="Courier New" w:hAnsi="Courier New" w:cs="Courier New"/>
                  <w:color w:val="000000"/>
                  <w:sz w:val="18"/>
                  <w:lang w:val="en-US" w:eastAsia="fi-FI"/>
                </w:rPr>
                <w:t>CV</w:t>
              </w:r>
            </w:ins>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code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A131</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codeSystem</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1.2.246.537.6.706.2013</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codeSy</w:t>
            </w:r>
            <w:r w:rsidRPr="00E0763A">
              <w:rPr>
                <w:rFonts w:ascii="Courier New" w:hAnsi="Courier New" w:cs="Courier New"/>
                <w:color w:val="FF0000"/>
                <w:sz w:val="18"/>
                <w:lang w:val="en-US" w:eastAsia="fi-FI"/>
              </w:rPr>
              <w:t>s</w:t>
            </w:r>
            <w:r w:rsidRPr="00E0763A">
              <w:rPr>
                <w:rFonts w:ascii="Courier New" w:hAnsi="Courier New" w:cs="Courier New"/>
                <w:color w:val="FF0000"/>
                <w:sz w:val="18"/>
                <w:lang w:val="en-US" w:eastAsia="fi-FI"/>
              </w:rPr>
              <w:t>temName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STH - STH21M Hammaskaaren suhde kasvojen keskiviivaan 2013</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displa</w:t>
            </w:r>
            <w:r w:rsidRPr="00E0763A">
              <w:rPr>
                <w:rFonts w:ascii="Courier New" w:hAnsi="Courier New" w:cs="Courier New"/>
                <w:color w:val="FF0000"/>
                <w:sz w:val="18"/>
                <w:lang w:val="en-US" w:eastAsia="fi-FI"/>
              </w:rPr>
              <w:t>y</w:t>
            </w:r>
            <w:r w:rsidRPr="00E0763A">
              <w:rPr>
                <w:rFonts w:ascii="Courier New" w:hAnsi="Courier New" w:cs="Courier New"/>
                <w:color w:val="FF0000"/>
                <w:sz w:val="18"/>
                <w:lang w:val="en-US" w:eastAsia="fi-FI"/>
              </w:rPr>
              <w:t>Name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Hammaskaaren keskiviiva oikealla</w:t>
            </w:r>
            <w:r w:rsidRPr="00E0763A">
              <w:rPr>
                <w:rFonts w:ascii="Courier New" w:hAnsi="Courier New" w:cs="Courier New"/>
                <w:color w:val="0000FF"/>
                <w:sz w:val="18"/>
                <w:lang w:val="en-US" w:eastAsia="fi-FI"/>
              </w:rPr>
              <w:t>"/&gt;</w:t>
            </w:r>
          </w:p>
          <w:p w14:paraId="1EA6EB96" w14:textId="77777777" w:rsidR="00E0763A" w:rsidRPr="00E0763A" w:rsidRDefault="00E0763A" w:rsidP="00E0763A">
            <w:pPr>
              <w:autoSpaceDE w:val="0"/>
              <w:autoSpaceDN w:val="0"/>
              <w:adjustRightInd w:val="0"/>
              <w:jc w:val="left"/>
              <w:rPr>
                <w:rFonts w:ascii="Courier New" w:hAnsi="Courier New" w:cs="Courier New"/>
                <w:color w:val="0000FF"/>
                <w:sz w:val="18"/>
                <w:lang w:eastAsia="fi-FI"/>
              </w:rPr>
            </w:pPr>
            <w:r w:rsidRPr="00E0763A">
              <w:rPr>
                <w:rFonts w:ascii="Courier New" w:hAnsi="Courier New" w:cs="Courier New"/>
                <w:color w:val="000000"/>
                <w:sz w:val="18"/>
                <w:lang w:val="en-US" w:eastAsia="fi-FI"/>
              </w:rPr>
              <w:t xml:space="preserve">    </w:t>
            </w:r>
            <w:r w:rsidRPr="00E0763A">
              <w:rPr>
                <w:rFonts w:ascii="Courier New" w:hAnsi="Courier New" w:cs="Courier New"/>
                <w:color w:val="0000FF"/>
                <w:sz w:val="18"/>
                <w:lang w:eastAsia="fi-FI"/>
              </w:rPr>
              <w:t>&lt;/</w:t>
            </w:r>
            <w:r w:rsidRPr="00E0763A">
              <w:rPr>
                <w:rFonts w:ascii="Courier New" w:hAnsi="Courier New" w:cs="Courier New"/>
                <w:color w:val="800000"/>
                <w:sz w:val="18"/>
                <w:lang w:eastAsia="fi-FI"/>
              </w:rPr>
              <w:t>observation</w:t>
            </w:r>
            <w:r w:rsidRPr="00E0763A">
              <w:rPr>
                <w:rFonts w:ascii="Courier New" w:hAnsi="Courier New" w:cs="Courier New"/>
                <w:color w:val="0000FF"/>
                <w:sz w:val="18"/>
                <w:lang w:eastAsia="fi-FI"/>
              </w:rPr>
              <w:t>&gt;</w:t>
            </w:r>
          </w:p>
          <w:p w14:paraId="04A89F41" w14:textId="77777777" w:rsidR="00E0763A" w:rsidRPr="00E0763A" w:rsidRDefault="00E0763A" w:rsidP="00E0763A">
            <w:pPr>
              <w:autoSpaceDE w:val="0"/>
              <w:autoSpaceDN w:val="0"/>
              <w:adjustRightInd w:val="0"/>
              <w:jc w:val="left"/>
              <w:rPr>
                <w:rFonts w:ascii="Courier New" w:hAnsi="Courier New" w:cs="Courier New"/>
                <w:color w:val="0000FF"/>
                <w:sz w:val="18"/>
                <w:lang w:eastAsia="fi-FI"/>
              </w:rPr>
            </w:pPr>
            <w:r w:rsidRPr="00E0763A">
              <w:rPr>
                <w:rFonts w:ascii="Courier New" w:hAnsi="Courier New" w:cs="Courier New"/>
                <w:color w:val="000000"/>
                <w:sz w:val="18"/>
                <w:lang w:eastAsia="fi-FI"/>
              </w:rPr>
              <w:t xml:space="preserve">  </w:t>
            </w:r>
            <w:r w:rsidRPr="00E0763A">
              <w:rPr>
                <w:rFonts w:ascii="Courier New" w:hAnsi="Courier New" w:cs="Courier New"/>
                <w:color w:val="0000FF"/>
                <w:sz w:val="18"/>
                <w:lang w:eastAsia="fi-FI"/>
              </w:rPr>
              <w:t>&lt;/</w:t>
            </w:r>
            <w:r w:rsidRPr="00E0763A">
              <w:rPr>
                <w:rFonts w:ascii="Courier New" w:hAnsi="Courier New" w:cs="Courier New"/>
                <w:color w:val="800000"/>
                <w:sz w:val="18"/>
                <w:lang w:eastAsia="fi-FI"/>
              </w:rPr>
              <w:t>component</w:t>
            </w:r>
            <w:r w:rsidRPr="00E0763A">
              <w:rPr>
                <w:rFonts w:ascii="Courier New" w:hAnsi="Courier New" w:cs="Courier New"/>
                <w:color w:val="0000FF"/>
                <w:sz w:val="18"/>
                <w:lang w:eastAsia="fi-FI"/>
              </w:rPr>
              <w:t>&gt;</w:t>
            </w:r>
          </w:p>
          <w:p w14:paraId="53F23836" w14:textId="77777777" w:rsidR="00E0763A" w:rsidRPr="00E0763A" w:rsidRDefault="00E0763A" w:rsidP="00E0763A">
            <w:pPr>
              <w:autoSpaceDE w:val="0"/>
              <w:autoSpaceDN w:val="0"/>
              <w:adjustRightInd w:val="0"/>
              <w:jc w:val="left"/>
              <w:rPr>
                <w:rFonts w:ascii="Courier New" w:hAnsi="Courier New" w:cs="Courier New"/>
                <w:color w:val="0000FF"/>
                <w:sz w:val="18"/>
                <w:lang w:eastAsia="fi-FI"/>
              </w:rPr>
            </w:pPr>
            <w:r w:rsidRPr="00E0763A">
              <w:rPr>
                <w:rFonts w:ascii="Courier New" w:hAnsi="Courier New" w:cs="Courier New"/>
                <w:color w:val="000000"/>
                <w:sz w:val="18"/>
                <w:lang w:eastAsia="fi-FI"/>
              </w:rPr>
              <w:t xml:space="preserve">  </w:t>
            </w:r>
            <w:r w:rsidRPr="00E0763A">
              <w:rPr>
                <w:rFonts w:ascii="Courier New" w:hAnsi="Courier New" w:cs="Courier New"/>
                <w:color w:val="0000FF"/>
                <w:sz w:val="18"/>
                <w:lang w:eastAsia="fi-FI"/>
              </w:rPr>
              <w:t>&lt;</w:t>
            </w:r>
            <w:r w:rsidRPr="00E0763A">
              <w:rPr>
                <w:rFonts w:ascii="Courier New" w:hAnsi="Courier New" w:cs="Courier New"/>
                <w:color w:val="800000"/>
                <w:sz w:val="18"/>
                <w:lang w:eastAsia="fi-FI"/>
              </w:rPr>
              <w:t>component</w:t>
            </w:r>
            <w:r w:rsidRPr="00E0763A">
              <w:rPr>
                <w:rFonts w:ascii="Courier New" w:hAnsi="Courier New" w:cs="Courier New"/>
                <w:color w:val="0000FF"/>
                <w:sz w:val="18"/>
                <w:lang w:eastAsia="fi-FI"/>
              </w:rPr>
              <w:t>&gt;</w:t>
            </w:r>
          </w:p>
          <w:p w14:paraId="0E6340EB" w14:textId="77777777" w:rsidR="00E0763A" w:rsidRPr="00E0763A" w:rsidRDefault="00E0763A" w:rsidP="00E0763A">
            <w:pPr>
              <w:autoSpaceDE w:val="0"/>
              <w:autoSpaceDN w:val="0"/>
              <w:adjustRightInd w:val="0"/>
              <w:jc w:val="left"/>
              <w:rPr>
                <w:rFonts w:ascii="Courier New" w:hAnsi="Courier New" w:cs="Courier New"/>
                <w:color w:val="0000FF"/>
                <w:sz w:val="18"/>
                <w:lang w:eastAsia="fi-FI"/>
              </w:rPr>
            </w:pPr>
            <w:r w:rsidRPr="00E0763A">
              <w:rPr>
                <w:rFonts w:ascii="Courier New" w:hAnsi="Courier New" w:cs="Courier New"/>
                <w:color w:val="000000"/>
                <w:sz w:val="18"/>
                <w:lang w:eastAsia="fi-FI"/>
              </w:rPr>
              <w:t xml:space="preserve">     </w:t>
            </w:r>
            <w:r w:rsidRPr="00E0763A">
              <w:rPr>
                <w:rFonts w:ascii="Courier New" w:hAnsi="Courier New" w:cs="Courier New"/>
                <w:color w:val="0000FF"/>
                <w:sz w:val="18"/>
                <w:lang w:eastAsia="fi-FI"/>
              </w:rPr>
              <w:t>&lt;!--</w:t>
            </w:r>
            <w:r w:rsidRPr="00E0763A">
              <w:rPr>
                <w:rFonts w:ascii="Courier New" w:hAnsi="Courier New" w:cs="Courier New"/>
                <w:color w:val="474747"/>
                <w:sz w:val="18"/>
                <w:lang w:eastAsia="fi-FI"/>
              </w:rPr>
              <w:t xml:space="preserve"> Ylähammaskaaren purentataso suhteessa pupillitasoon </w:t>
            </w:r>
            <w:r w:rsidRPr="00E0763A">
              <w:rPr>
                <w:rFonts w:ascii="Courier New" w:hAnsi="Courier New" w:cs="Courier New"/>
                <w:color w:val="0000FF"/>
                <w:sz w:val="18"/>
                <w:lang w:eastAsia="fi-FI"/>
              </w:rPr>
              <w:t>--&gt;</w:t>
            </w:r>
          </w:p>
          <w:p w14:paraId="10BE2DEC" w14:textId="77777777" w:rsidR="00E0763A" w:rsidRPr="00E0763A" w:rsidRDefault="00E0763A" w:rsidP="00E0763A">
            <w:pPr>
              <w:autoSpaceDE w:val="0"/>
              <w:autoSpaceDN w:val="0"/>
              <w:adjustRightInd w:val="0"/>
              <w:jc w:val="left"/>
              <w:rPr>
                <w:rFonts w:ascii="Courier New" w:hAnsi="Courier New" w:cs="Courier New"/>
                <w:color w:val="0000FF"/>
                <w:sz w:val="18"/>
                <w:lang w:val="en-US" w:eastAsia="fi-FI"/>
              </w:rPr>
            </w:pPr>
            <w:r w:rsidRPr="00E0763A">
              <w:rPr>
                <w:rFonts w:ascii="Courier New" w:hAnsi="Courier New" w:cs="Courier New"/>
                <w:color w:val="000000"/>
                <w:sz w:val="18"/>
                <w:lang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observation</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classCode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COND</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moodCode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EVN</w:t>
            </w:r>
            <w:r w:rsidRPr="00E0763A">
              <w:rPr>
                <w:rFonts w:ascii="Courier New" w:hAnsi="Courier New" w:cs="Courier New"/>
                <w:color w:val="0000FF"/>
                <w:sz w:val="18"/>
                <w:lang w:val="en-US" w:eastAsia="fi-FI"/>
              </w:rPr>
              <w:t>"&gt;</w:t>
            </w:r>
          </w:p>
          <w:p w14:paraId="6AF47333" w14:textId="77777777" w:rsidR="00E0763A" w:rsidRPr="004E48A5" w:rsidRDefault="00E0763A" w:rsidP="00E0763A">
            <w:pPr>
              <w:autoSpaceDE w:val="0"/>
              <w:autoSpaceDN w:val="0"/>
              <w:adjustRightInd w:val="0"/>
              <w:ind w:left="1136" w:hanging="1136"/>
              <w:jc w:val="left"/>
              <w:rPr>
                <w:rFonts w:ascii="Courier New" w:hAnsi="Courier New" w:cs="Courier New"/>
                <w:color w:val="0000FF"/>
                <w:sz w:val="18"/>
                <w:lang w:val="en-US" w:eastAsia="fi-FI"/>
              </w:rPr>
            </w:pPr>
            <w:r w:rsidRPr="00E0763A">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code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23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1.2.246.537.6.12.2002.903.2013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w:t>
            </w:r>
            <w:r w:rsidRPr="004E48A5">
              <w:rPr>
                <w:rFonts w:ascii="Courier New" w:hAnsi="Courier New" w:cs="Courier New"/>
                <w:color w:val="FF0000"/>
                <w:sz w:val="18"/>
                <w:lang w:val="en-US" w:eastAsia="fi-FI"/>
              </w:rPr>
              <w:t>s</w:t>
            </w:r>
            <w:r w:rsidRPr="004E48A5">
              <w:rPr>
                <w:rFonts w:ascii="Courier New" w:hAnsi="Courier New" w:cs="Courier New"/>
                <w:color w:val="FF0000"/>
                <w:sz w:val="18"/>
                <w:lang w:val="en-US" w:eastAsia="fi-FI"/>
              </w:rPr>
              <w:t>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THL/Tietosisältö - STH03 Purentastatus 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w:t>
            </w:r>
            <w:r w:rsidRPr="004E48A5">
              <w:rPr>
                <w:rFonts w:ascii="Courier New" w:hAnsi="Courier New" w:cs="Courier New"/>
                <w:color w:val="FF0000"/>
                <w:sz w:val="18"/>
                <w:lang w:val="en-US" w:eastAsia="fi-FI"/>
              </w:rPr>
              <w:t>y</w:t>
            </w:r>
            <w:r w:rsidRPr="004E48A5">
              <w:rPr>
                <w:rFonts w:ascii="Courier New" w:hAnsi="Courier New" w:cs="Courier New"/>
                <w:color w:val="FF0000"/>
                <w:sz w:val="18"/>
                <w:lang w:val="en-US" w:eastAsia="fi-FI"/>
              </w:rPr>
              <w:t>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Ylähammaskaaren purentataso suhteessa pupillitasoon</w:t>
            </w:r>
            <w:r w:rsidRPr="004E48A5">
              <w:rPr>
                <w:rFonts w:ascii="Courier New" w:hAnsi="Courier New" w:cs="Courier New"/>
                <w:color w:val="0000FF"/>
                <w:sz w:val="18"/>
                <w:lang w:val="en-US" w:eastAsia="fi-FI"/>
              </w:rPr>
              <w:t>"/&gt;</w:t>
            </w:r>
          </w:p>
          <w:p w14:paraId="3EF45BC5" w14:textId="77777777" w:rsidR="00E0763A" w:rsidRPr="004E48A5" w:rsidDel="008D629F" w:rsidRDefault="00E0763A" w:rsidP="00E0763A">
            <w:pPr>
              <w:autoSpaceDE w:val="0"/>
              <w:autoSpaceDN w:val="0"/>
              <w:adjustRightInd w:val="0"/>
              <w:jc w:val="left"/>
              <w:rPr>
                <w:del w:id="909" w:author="Tekijä"/>
                <w:rFonts w:ascii="Courier New" w:hAnsi="Courier New" w:cs="Courier New"/>
                <w:color w:val="0000FF"/>
                <w:sz w:val="18"/>
                <w:lang w:val="en-US" w:eastAsia="fi-FI"/>
              </w:rPr>
            </w:pPr>
            <w:del w:id="910" w:author="Tekijä">
              <w:r w:rsidRPr="004E48A5" w:rsidDel="008D629F">
                <w:rPr>
                  <w:rFonts w:ascii="Courier New" w:hAnsi="Courier New" w:cs="Courier New"/>
                  <w:color w:val="000000"/>
                  <w:sz w:val="18"/>
                  <w:lang w:val="en-US" w:eastAsia="fi-FI"/>
                </w:rPr>
                <w:delText xml:space="preserve">        </w:delText>
              </w:r>
              <w:r w:rsidRPr="004E48A5" w:rsidDel="008D629F">
                <w:rPr>
                  <w:rFonts w:ascii="Courier New" w:hAnsi="Courier New" w:cs="Courier New"/>
                  <w:color w:val="0000FF"/>
                  <w:sz w:val="18"/>
                  <w:lang w:val="en-US" w:eastAsia="fi-FI"/>
                </w:rPr>
                <w:delText>&lt;</w:delText>
              </w:r>
              <w:r w:rsidRPr="004E48A5" w:rsidDel="008D629F">
                <w:rPr>
                  <w:rFonts w:ascii="Courier New" w:hAnsi="Courier New" w:cs="Courier New"/>
                  <w:color w:val="800000"/>
                  <w:sz w:val="18"/>
                  <w:lang w:val="en-US" w:eastAsia="fi-FI"/>
                </w:rPr>
                <w:delText>text</w:delText>
              </w:r>
              <w:r w:rsidRPr="004E48A5" w:rsidDel="008D629F">
                <w:rPr>
                  <w:rFonts w:ascii="Courier New" w:hAnsi="Courier New" w:cs="Courier New"/>
                  <w:color w:val="0000FF"/>
                  <w:sz w:val="18"/>
                  <w:lang w:val="en-US" w:eastAsia="fi-FI"/>
                </w:rPr>
                <w:delText>&gt;</w:delText>
              </w:r>
            </w:del>
          </w:p>
          <w:p w14:paraId="3F71724D" w14:textId="77777777" w:rsidR="00E0763A" w:rsidRPr="004E48A5" w:rsidDel="008D629F" w:rsidRDefault="00E0763A" w:rsidP="00E0763A">
            <w:pPr>
              <w:autoSpaceDE w:val="0"/>
              <w:autoSpaceDN w:val="0"/>
              <w:adjustRightInd w:val="0"/>
              <w:jc w:val="left"/>
              <w:rPr>
                <w:del w:id="911" w:author="Tekijä"/>
                <w:rFonts w:ascii="Courier New" w:hAnsi="Courier New" w:cs="Courier New"/>
                <w:color w:val="0000FF"/>
                <w:sz w:val="18"/>
                <w:lang w:val="en-US" w:eastAsia="fi-FI"/>
              </w:rPr>
            </w:pPr>
            <w:del w:id="912" w:author="Tekijä">
              <w:r w:rsidRPr="004E48A5" w:rsidDel="008D629F">
                <w:rPr>
                  <w:rFonts w:ascii="Courier New" w:hAnsi="Courier New" w:cs="Courier New"/>
                  <w:color w:val="000000"/>
                  <w:sz w:val="18"/>
                  <w:lang w:val="en-US" w:eastAsia="fi-FI"/>
                </w:rPr>
                <w:delText xml:space="preserve">          </w:delText>
              </w:r>
              <w:r w:rsidRPr="004E48A5" w:rsidDel="008D629F">
                <w:rPr>
                  <w:rFonts w:ascii="Courier New" w:hAnsi="Courier New" w:cs="Courier New"/>
                  <w:color w:val="0000FF"/>
                  <w:sz w:val="18"/>
                  <w:lang w:val="en-US" w:eastAsia="fi-FI"/>
                </w:rPr>
                <w:delText>&lt;</w:delText>
              </w:r>
              <w:r w:rsidRPr="004E48A5" w:rsidDel="008D629F">
                <w:rPr>
                  <w:rFonts w:ascii="Courier New" w:hAnsi="Courier New" w:cs="Courier New"/>
                  <w:color w:val="800000"/>
                  <w:sz w:val="18"/>
                  <w:lang w:val="en-US" w:eastAsia="fi-FI"/>
                </w:rPr>
                <w:delText>reference</w:delText>
              </w:r>
              <w:r w:rsidRPr="004E48A5" w:rsidDel="008D629F">
                <w:rPr>
                  <w:rFonts w:ascii="Courier New" w:hAnsi="Courier New" w:cs="Courier New"/>
                  <w:i/>
                  <w:iCs/>
                  <w:color w:val="008080"/>
                  <w:sz w:val="18"/>
                  <w:lang w:val="en-US" w:eastAsia="fi-FI"/>
                </w:rPr>
                <w:delText xml:space="preserve"> </w:delText>
              </w:r>
              <w:r w:rsidRPr="004E48A5" w:rsidDel="008D629F">
                <w:rPr>
                  <w:rFonts w:ascii="Courier New" w:hAnsi="Courier New" w:cs="Courier New"/>
                  <w:color w:val="FF0000"/>
                  <w:sz w:val="18"/>
                  <w:lang w:val="en-US" w:eastAsia="fi-FI"/>
                </w:rPr>
                <w:delText>value</w:delText>
              </w:r>
              <w:r w:rsidRPr="004E48A5" w:rsidDel="008D629F">
                <w:rPr>
                  <w:rFonts w:ascii="Courier New" w:hAnsi="Courier New" w:cs="Courier New"/>
                  <w:color w:val="0000FF"/>
                  <w:sz w:val="18"/>
                  <w:lang w:val="en-US" w:eastAsia="fi-FI"/>
                </w:rPr>
                <w:delText>="</w:delText>
              </w:r>
              <w:r w:rsidRPr="004E48A5" w:rsidDel="008D629F">
                <w:rPr>
                  <w:rFonts w:ascii="Courier New" w:hAnsi="Courier New" w:cs="Courier New"/>
                  <w:color w:val="000000"/>
                  <w:sz w:val="18"/>
                  <w:lang w:val="en-US" w:eastAsia="fi-FI"/>
                </w:rPr>
                <w:delText>#OID1.2.246.10.1234567.14.2013.123.3.10.2.3</w:delText>
              </w:r>
              <w:r w:rsidRPr="004E48A5" w:rsidDel="008D629F">
                <w:rPr>
                  <w:rFonts w:ascii="Courier New" w:hAnsi="Courier New" w:cs="Courier New"/>
                  <w:color w:val="0000FF"/>
                  <w:sz w:val="18"/>
                  <w:lang w:val="en-US" w:eastAsia="fi-FI"/>
                </w:rPr>
                <w:delText>"/&gt;</w:delText>
              </w:r>
            </w:del>
          </w:p>
          <w:p w14:paraId="7E3AD6BA" w14:textId="77777777" w:rsidR="00E0763A" w:rsidRPr="004E48A5" w:rsidDel="008D629F" w:rsidRDefault="00E0763A" w:rsidP="00E0763A">
            <w:pPr>
              <w:autoSpaceDE w:val="0"/>
              <w:autoSpaceDN w:val="0"/>
              <w:adjustRightInd w:val="0"/>
              <w:jc w:val="left"/>
              <w:rPr>
                <w:del w:id="913" w:author="Tekijä"/>
                <w:rFonts w:ascii="Courier New" w:hAnsi="Courier New" w:cs="Courier New"/>
                <w:color w:val="0000FF"/>
                <w:sz w:val="18"/>
                <w:lang w:val="en-US" w:eastAsia="fi-FI"/>
              </w:rPr>
            </w:pPr>
            <w:del w:id="914" w:author="Tekijä">
              <w:r w:rsidRPr="004E48A5" w:rsidDel="008D629F">
                <w:rPr>
                  <w:rFonts w:ascii="Courier New" w:hAnsi="Courier New" w:cs="Courier New"/>
                  <w:color w:val="000000"/>
                  <w:sz w:val="18"/>
                  <w:lang w:val="en-US" w:eastAsia="fi-FI"/>
                </w:rPr>
                <w:delText xml:space="preserve">        </w:delText>
              </w:r>
              <w:r w:rsidRPr="004E48A5" w:rsidDel="008D629F">
                <w:rPr>
                  <w:rFonts w:ascii="Courier New" w:hAnsi="Courier New" w:cs="Courier New"/>
                  <w:color w:val="0000FF"/>
                  <w:sz w:val="18"/>
                  <w:lang w:val="en-US" w:eastAsia="fi-FI"/>
                </w:rPr>
                <w:delText>&lt;/</w:delText>
              </w:r>
              <w:r w:rsidRPr="004E48A5" w:rsidDel="008D629F">
                <w:rPr>
                  <w:rFonts w:ascii="Courier New" w:hAnsi="Courier New" w:cs="Courier New"/>
                  <w:color w:val="800000"/>
                  <w:sz w:val="18"/>
                  <w:lang w:val="en-US" w:eastAsia="fi-FI"/>
                </w:rPr>
                <w:delText>text</w:delText>
              </w:r>
              <w:r w:rsidRPr="004E48A5" w:rsidDel="008D629F">
                <w:rPr>
                  <w:rFonts w:ascii="Courier New" w:hAnsi="Courier New" w:cs="Courier New"/>
                  <w:color w:val="0000FF"/>
                  <w:sz w:val="18"/>
                  <w:lang w:val="en-US" w:eastAsia="fi-FI"/>
                </w:rPr>
                <w:delText>&gt;</w:delText>
              </w:r>
            </w:del>
          </w:p>
          <w:p w14:paraId="324C86D9" w14:textId="77777777" w:rsidR="00E0763A" w:rsidRPr="00E0763A" w:rsidRDefault="00E0763A" w:rsidP="00E0763A">
            <w:pPr>
              <w:autoSpaceDE w:val="0"/>
              <w:autoSpaceDN w:val="0"/>
              <w:adjustRightInd w:val="0"/>
              <w:ind w:left="1136" w:hanging="1136"/>
              <w:jc w:val="left"/>
              <w:rPr>
                <w:rFonts w:ascii="Courier New" w:hAnsi="Courier New" w:cs="Courier New"/>
                <w:color w:val="0000FF"/>
                <w:sz w:val="18"/>
                <w:lang w:eastAsia="fi-FI"/>
              </w:rPr>
            </w:pPr>
            <w:r w:rsidRPr="004E48A5">
              <w:rPr>
                <w:rFonts w:ascii="Courier New" w:hAnsi="Courier New" w:cs="Courier New"/>
                <w:color w:val="000000"/>
                <w:sz w:val="18"/>
                <w:lang w:val="en-US" w:eastAsia="fi-FI"/>
              </w:rPr>
              <w:t xml:space="preserve">        </w:t>
            </w:r>
            <w:r w:rsidRPr="00E0763A">
              <w:rPr>
                <w:rFonts w:ascii="Courier New" w:hAnsi="Courier New" w:cs="Courier New"/>
                <w:color w:val="0000FF"/>
                <w:sz w:val="18"/>
                <w:lang w:eastAsia="fi-FI"/>
              </w:rPr>
              <w:t>&lt;</w:t>
            </w:r>
            <w:r w:rsidRPr="00E0763A">
              <w:rPr>
                <w:rFonts w:ascii="Courier New" w:hAnsi="Courier New" w:cs="Courier New"/>
                <w:color w:val="800000"/>
                <w:sz w:val="18"/>
                <w:lang w:eastAsia="fi-FI"/>
              </w:rPr>
              <w:t>value</w:t>
            </w:r>
            <w:r w:rsidRPr="00E0763A">
              <w:rPr>
                <w:rFonts w:ascii="Courier New" w:hAnsi="Courier New" w:cs="Courier New"/>
                <w:i/>
                <w:iCs/>
                <w:color w:val="008080"/>
                <w:sz w:val="18"/>
                <w:lang w:eastAsia="fi-FI"/>
              </w:rPr>
              <w:t xml:space="preserve"> </w:t>
            </w:r>
            <w:r w:rsidRPr="00E0763A">
              <w:rPr>
                <w:rFonts w:ascii="Courier New" w:hAnsi="Courier New" w:cs="Courier New"/>
                <w:color w:val="FF0000"/>
                <w:sz w:val="18"/>
                <w:lang w:eastAsia="fi-FI"/>
              </w:rPr>
              <w:t>xsi:type</w:t>
            </w:r>
            <w:r w:rsidRPr="00E0763A">
              <w:rPr>
                <w:rFonts w:ascii="Courier New" w:hAnsi="Courier New" w:cs="Courier New"/>
                <w:color w:val="0000FF"/>
                <w:sz w:val="18"/>
                <w:lang w:eastAsia="fi-FI"/>
              </w:rPr>
              <w:t>="</w:t>
            </w:r>
            <w:del w:id="915" w:author="Tekijä">
              <w:r w:rsidRPr="00E0763A" w:rsidDel="00B4787B">
                <w:rPr>
                  <w:rFonts w:ascii="Courier New" w:hAnsi="Courier New" w:cs="Courier New"/>
                  <w:color w:val="000000"/>
                  <w:sz w:val="18"/>
                  <w:lang w:eastAsia="fi-FI"/>
                </w:rPr>
                <w:delText>CD</w:delText>
              </w:r>
            </w:del>
            <w:ins w:id="916" w:author="Tekijä">
              <w:r w:rsidR="00B4787B">
                <w:rPr>
                  <w:rFonts w:ascii="Courier New" w:hAnsi="Courier New" w:cs="Courier New"/>
                  <w:color w:val="000000"/>
                  <w:sz w:val="18"/>
                  <w:lang w:eastAsia="fi-FI"/>
                </w:rPr>
                <w:t>CV</w:t>
              </w:r>
            </w:ins>
            <w:r w:rsidRPr="00E0763A">
              <w:rPr>
                <w:rFonts w:ascii="Courier New" w:hAnsi="Courier New" w:cs="Courier New"/>
                <w:color w:val="0000FF"/>
                <w:sz w:val="18"/>
                <w:lang w:eastAsia="fi-FI"/>
              </w:rPr>
              <w:t>"</w:t>
            </w:r>
            <w:r w:rsidRPr="00E0763A">
              <w:rPr>
                <w:rFonts w:ascii="Courier New" w:hAnsi="Courier New" w:cs="Courier New"/>
                <w:i/>
                <w:iCs/>
                <w:color w:val="008080"/>
                <w:sz w:val="18"/>
                <w:lang w:eastAsia="fi-FI"/>
              </w:rPr>
              <w:t xml:space="preserve"> </w:t>
            </w:r>
            <w:r w:rsidRPr="00E0763A">
              <w:rPr>
                <w:rFonts w:ascii="Courier New" w:hAnsi="Courier New" w:cs="Courier New"/>
                <w:color w:val="FF0000"/>
                <w:sz w:val="18"/>
                <w:lang w:eastAsia="fi-FI"/>
              </w:rPr>
              <w:t>code</w:t>
            </w:r>
            <w:r w:rsidRPr="00E0763A">
              <w:rPr>
                <w:rFonts w:ascii="Courier New" w:hAnsi="Courier New" w:cs="Courier New"/>
                <w:color w:val="0000FF"/>
                <w:sz w:val="18"/>
                <w:lang w:eastAsia="fi-FI"/>
              </w:rPr>
              <w:t>="</w:t>
            </w:r>
            <w:r w:rsidRPr="00E0763A">
              <w:rPr>
                <w:rFonts w:ascii="Courier New" w:hAnsi="Courier New" w:cs="Courier New"/>
                <w:color w:val="000000"/>
                <w:sz w:val="18"/>
                <w:lang w:eastAsia="fi-FI"/>
              </w:rPr>
              <w:t>5111</w:t>
            </w:r>
            <w:r w:rsidRPr="00E0763A">
              <w:rPr>
                <w:rFonts w:ascii="Courier New" w:hAnsi="Courier New" w:cs="Courier New"/>
                <w:color w:val="0000FF"/>
                <w:sz w:val="18"/>
                <w:lang w:eastAsia="fi-FI"/>
              </w:rPr>
              <w:t>"</w:t>
            </w:r>
            <w:r w:rsidRPr="00E0763A">
              <w:rPr>
                <w:rFonts w:ascii="Courier New" w:hAnsi="Courier New" w:cs="Courier New"/>
                <w:i/>
                <w:iCs/>
                <w:color w:val="008080"/>
                <w:sz w:val="18"/>
                <w:lang w:eastAsia="fi-FI"/>
              </w:rPr>
              <w:t xml:space="preserve"> </w:t>
            </w:r>
            <w:r w:rsidRPr="00E0763A">
              <w:rPr>
                <w:rFonts w:ascii="Courier New" w:hAnsi="Courier New" w:cs="Courier New"/>
                <w:color w:val="FF0000"/>
                <w:sz w:val="18"/>
                <w:lang w:eastAsia="fi-FI"/>
              </w:rPr>
              <w:t>codeSystem</w:t>
            </w:r>
            <w:r w:rsidRPr="00E0763A">
              <w:rPr>
                <w:rFonts w:ascii="Courier New" w:hAnsi="Courier New" w:cs="Courier New"/>
                <w:color w:val="0000FF"/>
                <w:sz w:val="18"/>
                <w:lang w:eastAsia="fi-FI"/>
              </w:rPr>
              <w:t>="</w:t>
            </w:r>
            <w:r w:rsidRPr="00E0763A">
              <w:rPr>
                <w:rFonts w:ascii="Courier New" w:hAnsi="Courier New" w:cs="Courier New"/>
                <w:color w:val="000000"/>
                <w:sz w:val="18"/>
                <w:lang w:eastAsia="fi-FI"/>
              </w:rPr>
              <w:t>1.2.246.537.6.695.2013</w:t>
            </w:r>
            <w:r w:rsidRPr="00E0763A">
              <w:rPr>
                <w:rFonts w:ascii="Courier New" w:hAnsi="Courier New" w:cs="Courier New"/>
                <w:color w:val="0000FF"/>
                <w:sz w:val="18"/>
                <w:lang w:eastAsia="fi-FI"/>
              </w:rPr>
              <w:t>"</w:t>
            </w:r>
            <w:r w:rsidRPr="00E0763A">
              <w:rPr>
                <w:rFonts w:ascii="Courier New" w:hAnsi="Courier New" w:cs="Courier New"/>
                <w:i/>
                <w:iCs/>
                <w:color w:val="008080"/>
                <w:sz w:val="18"/>
                <w:lang w:eastAsia="fi-FI"/>
              </w:rPr>
              <w:t xml:space="preserve"> </w:t>
            </w:r>
            <w:r w:rsidRPr="00E0763A">
              <w:rPr>
                <w:rFonts w:ascii="Courier New" w:hAnsi="Courier New" w:cs="Courier New"/>
                <w:color w:val="FF0000"/>
                <w:sz w:val="18"/>
                <w:lang w:eastAsia="fi-FI"/>
              </w:rPr>
              <w:t>codeSy</w:t>
            </w:r>
            <w:r w:rsidRPr="00E0763A">
              <w:rPr>
                <w:rFonts w:ascii="Courier New" w:hAnsi="Courier New" w:cs="Courier New"/>
                <w:color w:val="FF0000"/>
                <w:sz w:val="18"/>
                <w:lang w:eastAsia="fi-FI"/>
              </w:rPr>
              <w:t>s</w:t>
            </w:r>
            <w:r w:rsidRPr="00E0763A">
              <w:rPr>
                <w:rFonts w:ascii="Courier New" w:hAnsi="Courier New" w:cs="Courier New"/>
                <w:color w:val="FF0000"/>
                <w:sz w:val="18"/>
                <w:lang w:eastAsia="fi-FI"/>
              </w:rPr>
              <w:t>temName</w:t>
            </w:r>
            <w:r w:rsidRPr="00E0763A">
              <w:rPr>
                <w:rFonts w:ascii="Courier New" w:hAnsi="Courier New" w:cs="Courier New"/>
                <w:color w:val="0000FF"/>
                <w:sz w:val="18"/>
                <w:lang w:eastAsia="fi-FI"/>
              </w:rPr>
              <w:t>="</w:t>
            </w:r>
            <w:r w:rsidRPr="00E0763A">
              <w:rPr>
                <w:rFonts w:ascii="Courier New" w:hAnsi="Courier New" w:cs="Courier New"/>
                <w:color w:val="000000"/>
                <w:sz w:val="18"/>
                <w:lang w:eastAsia="fi-FI"/>
              </w:rPr>
              <w:t>STH - STH21D Ylähammaskaaren purentataso suhteessa pupillitasoon 2013</w:t>
            </w:r>
            <w:r w:rsidRPr="00E0763A">
              <w:rPr>
                <w:rFonts w:ascii="Courier New" w:hAnsi="Courier New" w:cs="Courier New"/>
                <w:color w:val="0000FF"/>
                <w:sz w:val="18"/>
                <w:lang w:eastAsia="fi-FI"/>
              </w:rPr>
              <w:t>"</w:t>
            </w:r>
            <w:r w:rsidRPr="00E0763A">
              <w:rPr>
                <w:rFonts w:ascii="Courier New" w:hAnsi="Courier New" w:cs="Courier New"/>
                <w:i/>
                <w:iCs/>
                <w:color w:val="008080"/>
                <w:sz w:val="18"/>
                <w:lang w:eastAsia="fi-FI"/>
              </w:rPr>
              <w:t xml:space="preserve"> </w:t>
            </w:r>
            <w:r w:rsidRPr="00E0763A">
              <w:rPr>
                <w:rFonts w:ascii="Courier New" w:hAnsi="Courier New" w:cs="Courier New"/>
                <w:color w:val="FF0000"/>
                <w:sz w:val="18"/>
                <w:lang w:eastAsia="fi-FI"/>
              </w:rPr>
              <w:t>displayName</w:t>
            </w:r>
            <w:r w:rsidRPr="00E0763A">
              <w:rPr>
                <w:rFonts w:ascii="Courier New" w:hAnsi="Courier New" w:cs="Courier New"/>
                <w:color w:val="0000FF"/>
                <w:sz w:val="18"/>
                <w:lang w:eastAsia="fi-FI"/>
              </w:rPr>
              <w:t>="</w:t>
            </w:r>
            <w:r w:rsidRPr="00E0763A">
              <w:rPr>
                <w:rFonts w:ascii="Courier New" w:hAnsi="Courier New" w:cs="Courier New"/>
                <w:color w:val="000000"/>
                <w:sz w:val="18"/>
                <w:lang w:eastAsia="fi-FI"/>
              </w:rPr>
              <w:t>Ylähammaskaaren purentataso suhteessa pupillitasoon kalle</w:t>
            </w:r>
            <w:r w:rsidRPr="00E0763A">
              <w:rPr>
                <w:rFonts w:ascii="Courier New" w:hAnsi="Courier New" w:cs="Courier New"/>
                <w:color w:val="000000"/>
                <w:sz w:val="18"/>
                <w:lang w:eastAsia="fi-FI"/>
              </w:rPr>
              <w:t>l</w:t>
            </w:r>
            <w:r w:rsidRPr="00E0763A">
              <w:rPr>
                <w:rFonts w:ascii="Courier New" w:hAnsi="Courier New" w:cs="Courier New"/>
                <w:color w:val="000000"/>
                <w:sz w:val="18"/>
                <w:lang w:eastAsia="fi-FI"/>
              </w:rPr>
              <w:t>laan vasemmalle</w:t>
            </w:r>
            <w:r w:rsidRPr="00E0763A">
              <w:rPr>
                <w:rFonts w:ascii="Courier New" w:hAnsi="Courier New" w:cs="Courier New"/>
                <w:color w:val="0000FF"/>
                <w:sz w:val="18"/>
                <w:lang w:eastAsia="fi-FI"/>
              </w:rPr>
              <w:t>"/&gt;</w:t>
            </w:r>
          </w:p>
          <w:p w14:paraId="3CDDEE40" w14:textId="77777777" w:rsidR="00E0763A" w:rsidRPr="00E0763A" w:rsidRDefault="00E0763A" w:rsidP="00E0763A">
            <w:pPr>
              <w:autoSpaceDE w:val="0"/>
              <w:autoSpaceDN w:val="0"/>
              <w:adjustRightInd w:val="0"/>
              <w:jc w:val="left"/>
              <w:rPr>
                <w:rFonts w:ascii="Courier New" w:hAnsi="Courier New" w:cs="Courier New"/>
                <w:color w:val="0000FF"/>
                <w:sz w:val="18"/>
                <w:lang w:val="en-US" w:eastAsia="fi-FI"/>
              </w:rPr>
            </w:pPr>
            <w:r w:rsidRPr="00E0763A">
              <w:rPr>
                <w:rFonts w:ascii="Courier New" w:hAnsi="Courier New" w:cs="Courier New"/>
                <w:color w:val="000000"/>
                <w:sz w:val="18"/>
                <w:lang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observation</w:t>
            </w:r>
            <w:r w:rsidRPr="00E0763A">
              <w:rPr>
                <w:rFonts w:ascii="Courier New" w:hAnsi="Courier New" w:cs="Courier New"/>
                <w:color w:val="0000FF"/>
                <w:sz w:val="18"/>
                <w:lang w:val="en-US" w:eastAsia="fi-FI"/>
              </w:rPr>
              <w:t>&gt;</w:t>
            </w:r>
          </w:p>
          <w:p w14:paraId="2909E8AA" w14:textId="77777777" w:rsidR="003F6A08" w:rsidRPr="003F6A08" w:rsidRDefault="00E0763A" w:rsidP="00E0763A">
            <w:pPr>
              <w:autoSpaceDE w:val="0"/>
              <w:autoSpaceDN w:val="0"/>
              <w:adjustRightInd w:val="0"/>
              <w:jc w:val="left"/>
              <w:rPr>
                <w:rFonts w:ascii="Courier New" w:hAnsi="Courier New" w:cs="Courier New"/>
                <w:sz w:val="18"/>
                <w:szCs w:val="18"/>
                <w:lang w:val="en-US"/>
              </w:rPr>
            </w:pPr>
            <w:r w:rsidRPr="00E0763A">
              <w:rPr>
                <w:rFonts w:ascii="Courier New" w:hAnsi="Courier New" w:cs="Courier New"/>
                <w:color w:val="000000"/>
                <w:sz w:val="18"/>
                <w:lang w:val="en-US"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component</w:t>
            </w:r>
            <w:r w:rsidRPr="00E0763A">
              <w:rPr>
                <w:rFonts w:ascii="Courier New" w:hAnsi="Courier New" w:cs="Courier New"/>
                <w:color w:val="0000FF"/>
                <w:sz w:val="18"/>
                <w:lang w:val="en-US" w:eastAsia="fi-FI"/>
              </w:rPr>
              <w:t>&gt;</w:t>
            </w:r>
          </w:p>
        </w:tc>
      </w:tr>
    </w:tbl>
    <w:p w14:paraId="4726A8A3" w14:textId="77777777" w:rsidR="003F6A08" w:rsidRDefault="003F6A08" w:rsidP="008E33EF">
      <w:pPr>
        <w:pStyle w:val="Otsikko2"/>
        <w:rPr>
          <w:lang w:val="en-US"/>
        </w:rPr>
      </w:pPr>
      <w:bookmarkStart w:id="917" w:name="_Toc377399127"/>
      <w:bookmarkStart w:id="918" w:name="_Toc436732569"/>
      <w:r w:rsidRPr="003F6A08">
        <w:rPr>
          <w:lang w:val="en-US"/>
        </w:rPr>
        <w:t>Alahammaskaaren havainnot</w:t>
      </w:r>
      <w:bookmarkEnd w:id="917"/>
      <w:bookmarkEnd w:id="918"/>
    </w:p>
    <w:p w14:paraId="31204B75" w14:textId="77777777" w:rsidR="00BB2673" w:rsidRPr="00FA63CD" w:rsidRDefault="00BB2673" w:rsidP="00BB2673">
      <w:r w:rsidRPr="00FA63CD">
        <w:t xml:space="preserve">Entry.organizer.templateId kohtaan annetaan </w:t>
      </w:r>
      <w:r>
        <w:t>Alahammaskaaren</w:t>
      </w:r>
      <w:r w:rsidRPr="00FA63CD">
        <w:t xml:space="preserve"> havaintojen tietorakenteen tunnus </w:t>
      </w:r>
      <w:r w:rsidRPr="00BB2673">
        <w:t>1.2.246.537.6.12.2002.903.2013.</w:t>
      </w:r>
      <w:r>
        <w:t>3</w:t>
      </w:r>
      <w:r w:rsidRPr="00BB2673">
        <w:t>0</w:t>
      </w:r>
      <w:r>
        <w:t xml:space="preserve"> eli kyseisen otsikkokentän oid tietosisältömäärittelystä.</w:t>
      </w:r>
    </w:p>
    <w:p w14:paraId="3EFBA3F7" w14:textId="77777777" w:rsidR="003F6A08" w:rsidRPr="003F6A08" w:rsidRDefault="003F6A08" w:rsidP="008E33EF">
      <w:pPr>
        <w:pStyle w:val="Otsikko3"/>
      </w:pPr>
      <w:bookmarkStart w:id="919" w:name="_Toc382387171"/>
      <w:bookmarkStart w:id="920" w:name="_Toc377399128"/>
      <w:bookmarkStart w:id="921" w:name="_Toc436732570"/>
      <w:bookmarkEnd w:id="919"/>
      <w:r w:rsidRPr="003F6A08">
        <w:t>Alahammaskaari suhteessa alaleukaan, alahammaskaaren suhde kasvojen keskiviivaan ja alahammaskaaren kasvusuunta</w:t>
      </w:r>
      <w:bookmarkEnd w:id="920"/>
      <w:bookmarkEnd w:id="921"/>
    </w:p>
    <w:p w14:paraId="56CE1A1D" w14:textId="77777777" w:rsidR="003F6A08" w:rsidRPr="003F6A08" w:rsidRDefault="003F6A08" w:rsidP="003F6A08">
      <w:r w:rsidRPr="003F6A08">
        <w:t>Ylähammaskaaren havainnot tulevat kukin omassa observation:ssa. Alahammaskaari suhteessa al</w:t>
      </w:r>
      <w:r w:rsidRPr="003F6A08">
        <w:t>a</w:t>
      </w:r>
      <w:r w:rsidRPr="003F6A08">
        <w:t>leukaan annetaan luokituksella STH21C, alahammaskaaren suhde kasvojen keskiviivaan luokitu</w:t>
      </w:r>
      <w:r w:rsidRPr="003F6A08">
        <w:t>k</w:t>
      </w:r>
      <w:r w:rsidRPr="003F6A08">
        <w:t xml:space="preserve">sella STH21M ja alahammaskaaren kasvusuunta luokituksella STH21E. </w:t>
      </w:r>
    </w:p>
    <w:p w14:paraId="3BCCAD24"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42603F56"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361B196B" w14:textId="77777777" w:rsidR="00E0763A" w:rsidRPr="00E0763A" w:rsidRDefault="00E0763A" w:rsidP="00E0763A">
            <w:pPr>
              <w:autoSpaceDE w:val="0"/>
              <w:autoSpaceDN w:val="0"/>
              <w:adjustRightInd w:val="0"/>
              <w:jc w:val="left"/>
              <w:rPr>
                <w:rFonts w:ascii="Courier New" w:hAnsi="Courier New" w:cs="Courier New"/>
                <w:color w:val="0000FF"/>
                <w:sz w:val="18"/>
                <w:lang w:eastAsia="fi-FI"/>
              </w:rPr>
            </w:pPr>
            <w:r w:rsidRPr="00E0763A">
              <w:rPr>
                <w:rFonts w:ascii="Courier New" w:hAnsi="Courier New" w:cs="Courier New"/>
                <w:color w:val="000000"/>
                <w:sz w:val="18"/>
                <w:lang w:eastAsia="fi-FI"/>
              </w:rPr>
              <w:t xml:space="preserve">  </w:t>
            </w:r>
            <w:r w:rsidRPr="00E0763A">
              <w:rPr>
                <w:rFonts w:ascii="Courier New" w:hAnsi="Courier New" w:cs="Courier New"/>
                <w:color w:val="0000FF"/>
                <w:sz w:val="18"/>
                <w:lang w:eastAsia="fi-FI"/>
              </w:rPr>
              <w:t>&lt;</w:t>
            </w:r>
            <w:r w:rsidRPr="00E0763A">
              <w:rPr>
                <w:rFonts w:ascii="Courier New" w:hAnsi="Courier New" w:cs="Courier New"/>
                <w:color w:val="800000"/>
                <w:sz w:val="18"/>
                <w:lang w:eastAsia="fi-FI"/>
              </w:rPr>
              <w:t>component</w:t>
            </w:r>
            <w:r w:rsidRPr="00E0763A">
              <w:rPr>
                <w:rFonts w:ascii="Courier New" w:hAnsi="Courier New" w:cs="Courier New"/>
                <w:color w:val="0000FF"/>
                <w:sz w:val="18"/>
                <w:lang w:eastAsia="fi-FI"/>
              </w:rPr>
              <w:t>&gt;</w:t>
            </w:r>
          </w:p>
          <w:p w14:paraId="48AAE175" w14:textId="77777777" w:rsidR="00E0763A" w:rsidRPr="00E0763A" w:rsidRDefault="00E0763A" w:rsidP="00E0763A">
            <w:pPr>
              <w:autoSpaceDE w:val="0"/>
              <w:autoSpaceDN w:val="0"/>
              <w:adjustRightInd w:val="0"/>
              <w:jc w:val="left"/>
              <w:rPr>
                <w:rFonts w:ascii="Courier New" w:hAnsi="Courier New" w:cs="Courier New"/>
                <w:color w:val="0000FF"/>
                <w:sz w:val="18"/>
                <w:lang w:eastAsia="fi-FI"/>
              </w:rPr>
            </w:pPr>
            <w:r w:rsidRPr="00E0763A">
              <w:rPr>
                <w:rFonts w:ascii="Courier New" w:hAnsi="Courier New" w:cs="Courier New"/>
                <w:color w:val="000000"/>
                <w:sz w:val="18"/>
                <w:lang w:eastAsia="fi-FI"/>
              </w:rPr>
              <w:t xml:space="preserve">     </w:t>
            </w:r>
            <w:r w:rsidRPr="00E0763A">
              <w:rPr>
                <w:rFonts w:ascii="Courier New" w:hAnsi="Courier New" w:cs="Courier New"/>
                <w:color w:val="0000FF"/>
                <w:sz w:val="18"/>
                <w:lang w:eastAsia="fi-FI"/>
              </w:rPr>
              <w:t>&lt;!--</w:t>
            </w:r>
            <w:r w:rsidRPr="00E0763A">
              <w:rPr>
                <w:rFonts w:ascii="Courier New" w:hAnsi="Courier New" w:cs="Courier New"/>
                <w:color w:val="474747"/>
                <w:sz w:val="18"/>
                <w:lang w:eastAsia="fi-FI"/>
              </w:rPr>
              <w:t xml:space="preserve"> Alahammaskaari suhteessa alaleukaan </w:t>
            </w:r>
            <w:r w:rsidRPr="00E0763A">
              <w:rPr>
                <w:rFonts w:ascii="Courier New" w:hAnsi="Courier New" w:cs="Courier New"/>
                <w:color w:val="0000FF"/>
                <w:sz w:val="18"/>
                <w:lang w:eastAsia="fi-FI"/>
              </w:rPr>
              <w:t>--&gt;</w:t>
            </w:r>
          </w:p>
          <w:p w14:paraId="5E981933" w14:textId="77777777" w:rsidR="00E0763A" w:rsidRPr="00302119" w:rsidRDefault="00E0763A" w:rsidP="00E0763A">
            <w:pPr>
              <w:autoSpaceDE w:val="0"/>
              <w:autoSpaceDN w:val="0"/>
              <w:adjustRightInd w:val="0"/>
              <w:jc w:val="left"/>
              <w:rPr>
                <w:rFonts w:ascii="Courier New" w:hAnsi="Courier New" w:cs="Courier New"/>
                <w:color w:val="0000FF"/>
                <w:sz w:val="18"/>
                <w:lang w:eastAsia="fi-FI"/>
              </w:rPr>
            </w:pPr>
            <w:r w:rsidRPr="00E0763A">
              <w:rPr>
                <w:rFonts w:ascii="Courier New" w:hAnsi="Courier New" w:cs="Courier New"/>
                <w:color w:val="000000"/>
                <w:sz w:val="18"/>
                <w:lang w:eastAsia="fi-FI"/>
              </w:rPr>
              <w:t xml:space="preserve">     </w:t>
            </w:r>
            <w:r w:rsidRPr="00302119">
              <w:rPr>
                <w:rFonts w:ascii="Courier New" w:hAnsi="Courier New" w:cs="Courier New"/>
                <w:color w:val="0000FF"/>
                <w:sz w:val="18"/>
                <w:lang w:eastAsia="fi-FI"/>
              </w:rPr>
              <w:t>&lt;</w:t>
            </w:r>
            <w:r w:rsidRPr="00302119">
              <w:rPr>
                <w:rFonts w:ascii="Courier New" w:hAnsi="Courier New" w:cs="Courier New"/>
                <w:color w:val="800000"/>
                <w:sz w:val="18"/>
                <w:lang w:eastAsia="fi-FI"/>
              </w:rPr>
              <w:t>observation</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classCode</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COND</w:t>
            </w:r>
            <w:r w:rsidRPr="00302119">
              <w:rPr>
                <w:rFonts w:ascii="Courier New" w:hAnsi="Courier New" w:cs="Courier New"/>
                <w:color w:val="0000FF"/>
                <w:sz w:val="18"/>
                <w:lang w:eastAsia="fi-FI"/>
              </w:rPr>
              <w:t>"</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moodCode</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EVN</w:t>
            </w:r>
            <w:r w:rsidRPr="00302119">
              <w:rPr>
                <w:rFonts w:ascii="Courier New" w:hAnsi="Courier New" w:cs="Courier New"/>
                <w:color w:val="0000FF"/>
                <w:sz w:val="18"/>
                <w:lang w:eastAsia="fi-FI"/>
              </w:rPr>
              <w:t>"&gt;</w:t>
            </w:r>
          </w:p>
          <w:p w14:paraId="0C0B8F40" w14:textId="77777777" w:rsidR="00E0763A" w:rsidRPr="00302119" w:rsidRDefault="00E0763A" w:rsidP="00E0763A">
            <w:pPr>
              <w:autoSpaceDE w:val="0"/>
              <w:autoSpaceDN w:val="0"/>
              <w:adjustRightInd w:val="0"/>
              <w:ind w:left="1136" w:hanging="1136"/>
              <w:jc w:val="left"/>
              <w:rPr>
                <w:rFonts w:ascii="Courier New" w:hAnsi="Courier New" w:cs="Courier New"/>
                <w:color w:val="0000FF"/>
                <w:sz w:val="18"/>
                <w:lang w:eastAsia="fi-FI"/>
              </w:rPr>
            </w:pPr>
            <w:r w:rsidRPr="00302119">
              <w:rPr>
                <w:rFonts w:ascii="Courier New" w:hAnsi="Courier New" w:cs="Courier New"/>
                <w:color w:val="000000"/>
                <w:sz w:val="18"/>
                <w:lang w:eastAsia="fi-FI"/>
              </w:rPr>
              <w:t xml:space="preserve">        </w:t>
            </w:r>
            <w:r w:rsidRPr="00302119">
              <w:rPr>
                <w:rFonts w:ascii="Courier New" w:hAnsi="Courier New" w:cs="Courier New"/>
                <w:color w:val="0000FF"/>
                <w:sz w:val="18"/>
                <w:lang w:eastAsia="fi-FI"/>
              </w:rPr>
              <w:t>&lt;</w:t>
            </w:r>
            <w:r w:rsidRPr="00302119">
              <w:rPr>
                <w:rFonts w:ascii="Courier New" w:hAnsi="Courier New" w:cs="Courier New"/>
                <w:color w:val="800000"/>
                <w:sz w:val="18"/>
                <w:lang w:eastAsia="fi-FI"/>
              </w:rPr>
              <w:t>code</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code</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31</w:t>
            </w:r>
            <w:r w:rsidRPr="00302119">
              <w:rPr>
                <w:rFonts w:ascii="Courier New" w:hAnsi="Courier New" w:cs="Courier New"/>
                <w:color w:val="0000FF"/>
                <w:sz w:val="18"/>
                <w:lang w:eastAsia="fi-FI"/>
              </w:rPr>
              <w:t>"</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codeSystem</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1.2.246.537.6.12.2002.903.2013</w:t>
            </w:r>
            <w:r w:rsidRPr="00302119">
              <w:rPr>
                <w:rFonts w:ascii="Courier New" w:hAnsi="Courier New" w:cs="Courier New"/>
                <w:color w:val="0000FF"/>
                <w:sz w:val="18"/>
                <w:lang w:eastAsia="fi-FI"/>
              </w:rPr>
              <w:t>"</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codeSystemN</w:t>
            </w:r>
            <w:r w:rsidRPr="00302119">
              <w:rPr>
                <w:rFonts w:ascii="Courier New" w:hAnsi="Courier New" w:cs="Courier New"/>
                <w:color w:val="FF0000"/>
                <w:sz w:val="18"/>
                <w:lang w:eastAsia="fi-FI"/>
              </w:rPr>
              <w:t>a</w:t>
            </w:r>
            <w:r w:rsidRPr="00302119">
              <w:rPr>
                <w:rFonts w:ascii="Courier New" w:hAnsi="Courier New" w:cs="Courier New"/>
                <w:color w:val="FF0000"/>
                <w:sz w:val="18"/>
                <w:lang w:eastAsia="fi-FI"/>
              </w:rPr>
              <w:t>me</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THL/Tietosisältö - STH03 Purentastatus 2013</w:t>
            </w:r>
            <w:r w:rsidRPr="00302119">
              <w:rPr>
                <w:rFonts w:ascii="Courier New" w:hAnsi="Courier New" w:cs="Courier New"/>
                <w:color w:val="0000FF"/>
                <w:sz w:val="18"/>
                <w:lang w:eastAsia="fi-FI"/>
              </w:rPr>
              <w:t>"</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displayName</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Alahammaskaari suhteessa alaleukaan</w:t>
            </w:r>
            <w:r w:rsidRPr="00302119">
              <w:rPr>
                <w:rFonts w:ascii="Courier New" w:hAnsi="Courier New" w:cs="Courier New"/>
                <w:color w:val="0000FF"/>
                <w:sz w:val="18"/>
                <w:lang w:eastAsia="fi-FI"/>
              </w:rPr>
              <w:t>"/&gt;</w:t>
            </w:r>
          </w:p>
          <w:p w14:paraId="328335EF" w14:textId="77777777" w:rsidR="00E0763A" w:rsidRPr="00302119" w:rsidDel="008D629F" w:rsidRDefault="00E0763A" w:rsidP="00E0763A">
            <w:pPr>
              <w:autoSpaceDE w:val="0"/>
              <w:autoSpaceDN w:val="0"/>
              <w:adjustRightInd w:val="0"/>
              <w:jc w:val="left"/>
              <w:rPr>
                <w:del w:id="922" w:author="Tekijä"/>
                <w:rFonts w:ascii="Courier New" w:hAnsi="Courier New" w:cs="Courier New"/>
                <w:color w:val="0000FF"/>
                <w:sz w:val="18"/>
                <w:lang w:eastAsia="fi-FI"/>
              </w:rPr>
            </w:pPr>
            <w:del w:id="923" w:author="Tekijä">
              <w:r w:rsidRPr="00302119" w:rsidDel="008D629F">
                <w:rPr>
                  <w:rFonts w:ascii="Courier New" w:hAnsi="Courier New" w:cs="Courier New"/>
                  <w:color w:val="000000"/>
                  <w:sz w:val="18"/>
                  <w:lang w:eastAsia="fi-FI"/>
                </w:rPr>
                <w:delText xml:space="preserve">        </w:delText>
              </w:r>
              <w:r w:rsidRPr="00302119" w:rsidDel="008D629F">
                <w:rPr>
                  <w:rFonts w:ascii="Courier New" w:hAnsi="Courier New" w:cs="Courier New"/>
                  <w:color w:val="0000FF"/>
                  <w:sz w:val="18"/>
                  <w:lang w:eastAsia="fi-FI"/>
                </w:rPr>
                <w:delText>&lt;</w:delText>
              </w:r>
              <w:r w:rsidRPr="00302119" w:rsidDel="008D629F">
                <w:rPr>
                  <w:rFonts w:ascii="Courier New" w:hAnsi="Courier New" w:cs="Courier New"/>
                  <w:color w:val="800000"/>
                  <w:sz w:val="18"/>
                  <w:lang w:eastAsia="fi-FI"/>
                </w:rPr>
                <w:delText>text</w:delText>
              </w:r>
              <w:r w:rsidRPr="00302119" w:rsidDel="008D629F">
                <w:rPr>
                  <w:rFonts w:ascii="Courier New" w:hAnsi="Courier New" w:cs="Courier New"/>
                  <w:color w:val="0000FF"/>
                  <w:sz w:val="18"/>
                  <w:lang w:eastAsia="fi-FI"/>
                </w:rPr>
                <w:delText>&gt;</w:delText>
              </w:r>
            </w:del>
          </w:p>
          <w:p w14:paraId="6EB8E7B1" w14:textId="77777777" w:rsidR="00E0763A" w:rsidRPr="00302119" w:rsidDel="008D629F" w:rsidRDefault="00E0763A" w:rsidP="00E0763A">
            <w:pPr>
              <w:autoSpaceDE w:val="0"/>
              <w:autoSpaceDN w:val="0"/>
              <w:adjustRightInd w:val="0"/>
              <w:jc w:val="left"/>
              <w:rPr>
                <w:del w:id="924" w:author="Tekijä"/>
                <w:rFonts w:ascii="Courier New" w:hAnsi="Courier New" w:cs="Courier New"/>
                <w:color w:val="0000FF"/>
                <w:sz w:val="18"/>
                <w:lang w:eastAsia="fi-FI"/>
              </w:rPr>
            </w:pPr>
            <w:del w:id="925" w:author="Tekijä">
              <w:r w:rsidRPr="00302119" w:rsidDel="008D629F">
                <w:rPr>
                  <w:rFonts w:ascii="Courier New" w:hAnsi="Courier New" w:cs="Courier New"/>
                  <w:color w:val="000000"/>
                  <w:sz w:val="18"/>
                  <w:lang w:eastAsia="fi-FI"/>
                </w:rPr>
                <w:delText xml:space="preserve">          </w:delText>
              </w:r>
              <w:r w:rsidRPr="00302119" w:rsidDel="008D629F">
                <w:rPr>
                  <w:rFonts w:ascii="Courier New" w:hAnsi="Courier New" w:cs="Courier New"/>
                  <w:color w:val="0000FF"/>
                  <w:sz w:val="18"/>
                  <w:lang w:eastAsia="fi-FI"/>
                </w:rPr>
                <w:delText>&lt;</w:delText>
              </w:r>
              <w:r w:rsidRPr="00302119" w:rsidDel="008D629F">
                <w:rPr>
                  <w:rFonts w:ascii="Courier New" w:hAnsi="Courier New" w:cs="Courier New"/>
                  <w:color w:val="800000"/>
                  <w:sz w:val="18"/>
                  <w:lang w:eastAsia="fi-FI"/>
                </w:rPr>
                <w:delText>reference</w:delText>
              </w:r>
              <w:r w:rsidRPr="00302119" w:rsidDel="008D629F">
                <w:rPr>
                  <w:rFonts w:ascii="Courier New" w:hAnsi="Courier New" w:cs="Courier New"/>
                  <w:i/>
                  <w:iCs/>
                  <w:color w:val="008080"/>
                  <w:sz w:val="18"/>
                  <w:lang w:eastAsia="fi-FI"/>
                </w:rPr>
                <w:delText xml:space="preserve"> </w:delText>
              </w:r>
              <w:r w:rsidRPr="00302119" w:rsidDel="008D629F">
                <w:rPr>
                  <w:rFonts w:ascii="Courier New" w:hAnsi="Courier New" w:cs="Courier New"/>
                  <w:color w:val="FF0000"/>
                  <w:sz w:val="18"/>
                  <w:lang w:eastAsia="fi-FI"/>
                </w:rPr>
                <w:delText>value</w:delText>
              </w:r>
              <w:r w:rsidRPr="00302119" w:rsidDel="008D629F">
                <w:rPr>
                  <w:rFonts w:ascii="Courier New" w:hAnsi="Courier New" w:cs="Courier New"/>
                  <w:color w:val="0000FF"/>
                  <w:sz w:val="18"/>
                  <w:lang w:eastAsia="fi-FI"/>
                </w:rPr>
                <w:delText>="</w:delText>
              </w:r>
              <w:r w:rsidRPr="00302119" w:rsidDel="008D629F">
                <w:rPr>
                  <w:rFonts w:ascii="Courier New" w:hAnsi="Courier New" w:cs="Courier New"/>
                  <w:color w:val="000000"/>
                  <w:sz w:val="18"/>
                  <w:lang w:eastAsia="fi-FI"/>
                </w:rPr>
                <w:delText>#OID1.2.246.10.1234567.14.2013.123.3.10.3.1</w:delText>
              </w:r>
              <w:r w:rsidRPr="00302119" w:rsidDel="008D629F">
                <w:rPr>
                  <w:rFonts w:ascii="Courier New" w:hAnsi="Courier New" w:cs="Courier New"/>
                  <w:color w:val="0000FF"/>
                  <w:sz w:val="18"/>
                  <w:lang w:eastAsia="fi-FI"/>
                </w:rPr>
                <w:delText>"/&gt;</w:delText>
              </w:r>
            </w:del>
          </w:p>
          <w:p w14:paraId="469D5149" w14:textId="77777777" w:rsidR="00E0763A" w:rsidRPr="00302119" w:rsidDel="008D629F" w:rsidRDefault="00E0763A" w:rsidP="00E0763A">
            <w:pPr>
              <w:autoSpaceDE w:val="0"/>
              <w:autoSpaceDN w:val="0"/>
              <w:adjustRightInd w:val="0"/>
              <w:jc w:val="left"/>
              <w:rPr>
                <w:del w:id="926" w:author="Tekijä"/>
                <w:rFonts w:ascii="Courier New" w:hAnsi="Courier New" w:cs="Courier New"/>
                <w:color w:val="0000FF"/>
                <w:sz w:val="18"/>
                <w:lang w:eastAsia="fi-FI"/>
              </w:rPr>
            </w:pPr>
            <w:del w:id="927" w:author="Tekijä">
              <w:r w:rsidRPr="00302119" w:rsidDel="008D629F">
                <w:rPr>
                  <w:rFonts w:ascii="Courier New" w:hAnsi="Courier New" w:cs="Courier New"/>
                  <w:color w:val="000000"/>
                  <w:sz w:val="18"/>
                  <w:lang w:eastAsia="fi-FI"/>
                </w:rPr>
                <w:delText xml:space="preserve">        </w:delText>
              </w:r>
              <w:r w:rsidRPr="00302119" w:rsidDel="008D629F">
                <w:rPr>
                  <w:rFonts w:ascii="Courier New" w:hAnsi="Courier New" w:cs="Courier New"/>
                  <w:color w:val="0000FF"/>
                  <w:sz w:val="18"/>
                  <w:lang w:eastAsia="fi-FI"/>
                </w:rPr>
                <w:delText>&lt;/</w:delText>
              </w:r>
              <w:r w:rsidRPr="00302119" w:rsidDel="008D629F">
                <w:rPr>
                  <w:rFonts w:ascii="Courier New" w:hAnsi="Courier New" w:cs="Courier New"/>
                  <w:color w:val="800000"/>
                  <w:sz w:val="18"/>
                  <w:lang w:eastAsia="fi-FI"/>
                </w:rPr>
                <w:delText>text</w:delText>
              </w:r>
              <w:r w:rsidRPr="00302119" w:rsidDel="008D629F">
                <w:rPr>
                  <w:rFonts w:ascii="Courier New" w:hAnsi="Courier New" w:cs="Courier New"/>
                  <w:color w:val="0000FF"/>
                  <w:sz w:val="18"/>
                  <w:lang w:eastAsia="fi-FI"/>
                </w:rPr>
                <w:delText>&gt;</w:delText>
              </w:r>
            </w:del>
          </w:p>
          <w:p w14:paraId="1C442B39" w14:textId="77777777" w:rsidR="00E0763A" w:rsidRPr="00302119" w:rsidRDefault="00E0763A" w:rsidP="00E0763A">
            <w:pPr>
              <w:autoSpaceDE w:val="0"/>
              <w:autoSpaceDN w:val="0"/>
              <w:adjustRightInd w:val="0"/>
              <w:jc w:val="left"/>
              <w:rPr>
                <w:rFonts w:ascii="Courier New" w:hAnsi="Courier New" w:cs="Courier New"/>
                <w:color w:val="0000FF"/>
                <w:sz w:val="18"/>
                <w:lang w:eastAsia="fi-FI"/>
              </w:rPr>
            </w:pPr>
            <w:r w:rsidRPr="00302119">
              <w:rPr>
                <w:rFonts w:ascii="Courier New" w:hAnsi="Courier New" w:cs="Courier New"/>
                <w:color w:val="000000"/>
                <w:sz w:val="18"/>
                <w:lang w:eastAsia="fi-FI"/>
              </w:rPr>
              <w:t xml:space="preserve">        </w:t>
            </w:r>
            <w:r w:rsidRPr="00302119">
              <w:rPr>
                <w:rFonts w:ascii="Courier New" w:hAnsi="Courier New" w:cs="Courier New"/>
                <w:color w:val="0000FF"/>
                <w:sz w:val="18"/>
                <w:lang w:eastAsia="fi-FI"/>
              </w:rPr>
              <w:t>&lt;</w:t>
            </w:r>
            <w:r w:rsidRPr="00302119">
              <w:rPr>
                <w:rFonts w:ascii="Courier New" w:hAnsi="Courier New" w:cs="Courier New"/>
                <w:color w:val="800000"/>
                <w:sz w:val="18"/>
                <w:lang w:eastAsia="fi-FI"/>
              </w:rPr>
              <w:t>value</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xsi:type</w:t>
            </w:r>
            <w:r w:rsidRPr="00302119">
              <w:rPr>
                <w:rFonts w:ascii="Courier New" w:hAnsi="Courier New" w:cs="Courier New"/>
                <w:color w:val="0000FF"/>
                <w:sz w:val="18"/>
                <w:lang w:eastAsia="fi-FI"/>
              </w:rPr>
              <w:t>="</w:t>
            </w:r>
            <w:del w:id="928" w:author="Tekijä">
              <w:r w:rsidRPr="00302119" w:rsidDel="00B4787B">
                <w:rPr>
                  <w:rFonts w:ascii="Courier New" w:hAnsi="Courier New" w:cs="Courier New"/>
                  <w:color w:val="000000"/>
                  <w:sz w:val="18"/>
                  <w:lang w:eastAsia="fi-FI"/>
                </w:rPr>
                <w:delText>CD</w:delText>
              </w:r>
            </w:del>
            <w:ins w:id="929" w:author="Tekijä">
              <w:r w:rsidR="00B4787B" w:rsidRPr="00302119">
                <w:rPr>
                  <w:rFonts w:ascii="Courier New" w:hAnsi="Courier New" w:cs="Courier New"/>
                  <w:color w:val="000000"/>
                  <w:sz w:val="18"/>
                  <w:lang w:eastAsia="fi-FI"/>
                </w:rPr>
                <w:t>CV</w:t>
              </w:r>
            </w:ins>
            <w:r w:rsidRPr="00302119">
              <w:rPr>
                <w:rFonts w:ascii="Courier New" w:hAnsi="Courier New" w:cs="Courier New"/>
                <w:color w:val="0000FF"/>
                <w:sz w:val="18"/>
                <w:lang w:eastAsia="fi-FI"/>
              </w:rPr>
              <w:t>"</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code</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A123</w:t>
            </w:r>
            <w:r w:rsidRPr="00302119">
              <w:rPr>
                <w:rFonts w:ascii="Courier New" w:hAnsi="Courier New" w:cs="Courier New"/>
                <w:color w:val="0000FF"/>
                <w:sz w:val="18"/>
                <w:lang w:eastAsia="fi-FI"/>
              </w:rPr>
              <w:t>"</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codeSystem</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1.2.246.537.6.702.2013</w:t>
            </w:r>
            <w:r w:rsidRPr="00302119">
              <w:rPr>
                <w:rFonts w:ascii="Courier New" w:hAnsi="Courier New" w:cs="Courier New"/>
                <w:color w:val="0000FF"/>
                <w:sz w:val="18"/>
                <w:lang w:eastAsia="fi-FI"/>
              </w:rPr>
              <w:t>"</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codeSy</w:t>
            </w:r>
            <w:r w:rsidRPr="00302119">
              <w:rPr>
                <w:rFonts w:ascii="Courier New" w:hAnsi="Courier New" w:cs="Courier New"/>
                <w:color w:val="FF0000"/>
                <w:sz w:val="18"/>
                <w:lang w:eastAsia="fi-FI"/>
              </w:rPr>
              <w:t>s</w:t>
            </w:r>
            <w:r w:rsidRPr="00302119">
              <w:rPr>
                <w:rFonts w:ascii="Courier New" w:hAnsi="Courier New" w:cs="Courier New"/>
                <w:color w:val="FF0000"/>
                <w:sz w:val="18"/>
                <w:lang w:eastAsia="fi-FI"/>
              </w:rPr>
              <w:t>temName</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STH - STH21C Hammaskaari suhteessa leukaan 2013</w:t>
            </w:r>
            <w:r w:rsidRPr="00302119">
              <w:rPr>
                <w:rFonts w:ascii="Courier New" w:hAnsi="Courier New" w:cs="Courier New"/>
                <w:color w:val="0000FF"/>
                <w:sz w:val="18"/>
                <w:lang w:eastAsia="fi-FI"/>
              </w:rPr>
              <w:t>"</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displayName</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Hammaskaari k</w:t>
            </w:r>
            <w:r w:rsidRPr="00302119">
              <w:rPr>
                <w:rFonts w:ascii="Courier New" w:hAnsi="Courier New" w:cs="Courier New"/>
                <w:color w:val="000000"/>
                <w:sz w:val="18"/>
                <w:lang w:eastAsia="fi-FI"/>
              </w:rPr>
              <w:t>a</w:t>
            </w:r>
            <w:r w:rsidRPr="00302119">
              <w:rPr>
                <w:rFonts w:ascii="Courier New" w:hAnsi="Courier New" w:cs="Courier New"/>
                <w:color w:val="000000"/>
                <w:sz w:val="18"/>
                <w:lang w:eastAsia="fi-FI"/>
              </w:rPr>
              <w:t>pea</w:t>
            </w:r>
            <w:r w:rsidRPr="00302119">
              <w:rPr>
                <w:rFonts w:ascii="Courier New" w:hAnsi="Courier New" w:cs="Courier New"/>
                <w:color w:val="0000FF"/>
                <w:sz w:val="18"/>
                <w:lang w:eastAsia="fi-FI"/>
              </w:rPr>
              <w:t>"/&gt;</w:t>
            </w:r>
          </w:p>
          <w:p w14:paraId="7E3AEB0B" w14:textId="77777777" w:rsidR="00E0763A" w:rsidRPr="00E0763A" w:rsidRDefault="00E0763A" w:rsidP="00E0763A">
            <w:pPr>
              <w:autoSpaceDE w:val="0"/>
              <w:autoSpaceDN w:val="0"/>
              <w:adjustRightInd w:val="0"/>
              <w:jc w:val="left"/>
              <w:rPr>
                <w:rFonts w:ascii="Courier New" w:hAnsi="Courier New" w:cs="Courier New"/>
                <w:color w:val="0000FF"/>
                <w:sz w:val="18"/>
                <w:lang w:eastAsia="fi-FI"/>
              </w:rPr>
            </w:pPr>
            <w:r w:rsidRPr="00302119">
              <w:rPr>
                <w:rFonts w:ascii="Courier New" w:hAnsi="Courier New" w:cs="Courier New"/>
                <w:color w:val="000000"/>
                <w:sz w:val="18"/>
                <w:lang w:eastAsia="fi-FI"/>
              </w:rPr>
              <w:t xml:space="preserve">    </w:t>
            </w:r>
            <w:r w:rsidRPr="00E0763A">
              <w:rPr>
                <w:rFonts w:ascii="Courier New" w:hAnsi="Courier New" w:cs="Courier New"/>
                <w:color w:val="0000FF"/>
                <w:sz w:val="18"/>
                <w:lang w:eastAsia="fi-FI"/>
              </w:rPr>
              <w:t>&lt;/</w:t>
            </w:r>
            <w:r w:rsidRPr="00E0763A">
              <w:rPr>
                <w:rFonts w:ascii="Courier New" w:hAnsi="Courier New" w:cs="Courier New"/>
                <w:color w:val="800000"/>
                <w:sz w:val="18"/>
                <w:lang w:eastAsia="fi-FI"/>
              </w:rPr>
              <w:t>observation</w:t>
            </w:r>
            <w:r w:rsidRPr="00E0763A">
              <w:rPr>
                <w:rFonts w:ascii="Courier New" w:hAnsi="Courier New" w:cs="Courier New"/>
                <w:color w:val="0000FF"/>
                <w:sz w:val="18"/>
                <w:lang w:eastAsia="fi-FI"/>
              </w:rPr>
              <w:t>&gt;</w:t>
            </w:r>
          </w:p>
          <w:p w14:paraId="3557EDD2" w14:textId="77777777" w:rsidR="00E0763A" w:rsidRPr="00E0763A" w:rsidRDefault="00E0763A" w:rsidP="00E0763A">
            <w:pPr>
              <w:autoSpaceDE w:val="0"/>
              <w:autoSpaceDN w:val="0"/>
              <w:adjustRightInd w:val="0"/>
              <w:jc w:val="left"/>
              <w:rPr>
                <w:rFonts w:ascii="Courier New" w:hAnsi="Courier New" w:cs="Courier New"/>
                <w:color w:val="0000FF"/>
                <w:sz w:val="18"/>
                <w:lang w:eastAsia="fi-FI"/>
              </w:rPr>
            </w:pPr>
            <w:r w:rsidRPr="00E0763A">
              <w:rPr>
                <w:rFonts w:ascii="Courier New" w:hAnsi="Courier New" w:cs="Courier New"/>
                <w:color w:val="000000"/>
                <w:sz w:val="18"/>
                <w:lang w:eastAsia="fi-FI"/>
              </w:rPr>
              <w:t xml:space="preserve">  </w:t>
            </w:r>
            <w:r w:rsidRPr="00E0763A">
              <w:rPr>
                <w:rFonts w:ascii="Courier New" w:hAnsi="Courier New" w:cs="Courier New"/>
                <w:color w:val="0000FF"/>
                <w:sz w:val="18"/>
                <w:lang w:eastAsia="fi-FI"/>
              </w:rPr>
              <w:t>&lt;/</w:t>
            </w:r>
            <w:r w:rsidRPr="00E0763A">
              <w:rPr>
                <w:rFonts w:ascii="Courier New" w:hAnsi="Courier New" w:cs="Courier New"/>
                <w:color w:val="800000"/>
                <w:sz w:val="18"/>
                <w:lang w:eastAsia="fi-FI"/>
              </w:rPr>
              <w:t>component</w:t>
            </w:r>
            <w:r w:rsidRPr="00E0763A">
              <w:rPr>
                <w:rFonts w:ascii="Courier New" w:hAnsi="Courier New" w:cs="Courier New"/>
                <w:color w:val="0000FF"/>
                <w:sz w:val="18"/>
                <w:lang w:eastAsia="fi-FI"/>
              </w:rPr>
              <w:t>&gt;</w:t>
            </w:r>
          </w:p>
          <w:p w14:paraId="094B6FA1" w14:textId="77777777" w:rsidR="00E0763A" w:rsidRPr="00E0763A" w:rsidRDefault="00E0763A" w:rsidP="00E0763A">
            <w:pPr>
              <w:autoSpaceDE w:val="0"/>
              <w:autoSpaceDN w:val="0"/>
              <w:adjustRightInd w:val="0"/>
              <w:jc w:val="left"/>
              <w:rPr>
                <w:rFonts w:ascii="Courier New" w:hAnsi="Courier New" w:cs="Courier New"/>
                <w:color w:val="0000FF"/>
                <w:sz w:val="18"/>
                <w:lang w:eastAsia="fi-FI"/>
              </w:rPr>
            </w:pPr>
            <w:r w:rsidRPr="00E0763A">
              <w:rPr>
                <w:rFonts w:ascii="Courier New" w:hAnsi="Courier New" w:cs="Courier New"/>
                <w:color w:val="000000"/>
                <w:sz w:val="18"/>
                <w:lang w:eastAsia="fi-FI"/>
              </w:rPr>
              <w:t xml:space="preserve">  </w:t>
            </w:r>
            <w:r w:rsidRPr="00E0763A">
              <w:rPr>
                <w:rFonts w:ascii="Courier New" w:hAnsi="Courier New" w:cs="Courier New"/>
                <w:color w:val="0000FF"/>
                <w:sz w:val="18"/>
                <w:lang w:eastAsia="fi-FI"/>
              </w:rPr>
              <w:t>&lt;</w:t>
            </w:r>
            <w:r w:rsidRPr="00E0763A">
              <w:rPr>
                <w:rFonts w:ascii="Courier New" w:hAnsi="Courier New" w:cs="Courier New"/>
                <w:color w:val="800000"/>
                <w:sz w:val="18"/>
                <w:lang w:eastAsia="fi-FI"/>
              </w:rPr>
              <w:t>component</w:t>
            </w:r>
            <w:r w:rsidRPr="00E0763A">
              <w:rPr>
                <w:rFonts w:ascii="Courier New" w:hAnsi="Courier New" w:cs="Courier New"/>
                <w:color w:val="0000FF"/>
                <w:sz w:val="18"/>
                <w:lang w:eastAsia="fi-FI"/>
              </w:rPr>
              <w:t>&gt;</w:t>
            </w:r>
          </w:p>
          <w:p w14:paraId="2E061AE7" w14:textId="77777777" w:rsidR="00E0763A" w:rsidRPr="00E0763A" w:rsidRDefault="00E0763A" w:rsidP="00E0763A">
            <w:pPr>
              <w:autoSpaceDE w:val="0"/>
              <w:autoSpaceDN w:val="0"/>
              <w:adjustRightInd w:val="0"/>
              <w:jc w:val="left"/>
              <w:rPr>
                <w:rFonts w:ascii="Courier New" w:hAnsi="Courier New" w:cs="Courier New"/>
                <w:color w:val="0000FF"/>
                <w:sz w:val="18"/>
                <w:lang w:eastAsia="fi-FI"/>
              </w:rPr>
            </w:pPr>
            <w:r w:rsidRPr="00E0763A">
              <w:rPr>
                <w:rFonts w:ascii="Courier New" w:hAnsi="Courier New" w:cs="Courier New"/>
                <w:color w:val="000000"/>
                <w:sz w:val="18"/>
                <w:lang w:eastAsia="fi-FI"/>
              </w:rPr>
              <w:t xml:space="preserve">     </w:t>
            </w:r>
            <w:r w:rsidRPr="00E0763A">
              <w:rPr>
                <w:rFonts w:ascii="Courier New" w:hAnsi="Courier New" w:cs="Courier New"/>
                <w:color w:val="0000FF"/>
                <w:sz w:val="18"/>
                <w:lang w:eastAsia="fi-FI"/>
              </w:rPr>
              <w:t>&lt;!--</w:t>
            </w:r>
            <w:r w:rsidRPr="00E0763A">
              <w:rPr>
                <w:rFonts w:ascii="Courier New" w:hAnsi="Courier New" w:cs="Courier New"/>
                <w:color w:val="474747"/>
                <w:sz w:val="18"/>
                <w:lang w:eastAsia="fi-FI"/>
              </w:rPr>
              <w:t xml:space="preserve"> Alahammaskaaren suhde kasvojen keskiviivaan  </w:t>
            </w:r>
            <w:r w:rsidRPr="00E0763A">
              <w:rPr>
                <w:rFonts w:ascii="Courier New" w:hAnsi="Courier New" w:cs="Courier New"/>
                <w:color w:val="0000FF"/>
                <w:sz w:val="18"/>
                <w:lang w:eastAsia="fi-FI"/>
              </w:rPr>
              <w:t>--&gt;</w:t>
            </w:r>
          </w:p>
          <w:p w14:paraId="3B42D839" w14:textId="77777777" w:rsidR="00E0763A" w:rsidRPr="00E0763A" w:rsidRDefault="00E0763A" w:rsidP="00E0763A">
            <w:pPr>
              <w:autoSpaceDE w:val="0"/>
              <w:autoSpaceDN w:val="0"/>
              <w:adjustRightInd w:val="0"/>
              <w:jc w:val="left"/>
              <w:rPr>
                <w:rFonts w:ascii="Courier New" w:hAnsi="Courier New" w:cs="Courier New"/>
                <w:color w:val="0000FF"/>
                <w:sz w:val="18"/>
                <w:lang w:val="en-US" w:eastAsia="fi-FI"/>
              </w:rPr>
            </w:pPr>
            <w:r w:rsidRPr="00E0763A">
              <w:rPr>
                <w:rFonts w:ascii="Courier New" w:hAnsi="Courier New" w:cs="Courier New"/>
                <w:color w:val="000000"/>
                <w:sz w:val="18"/>
                <w:lang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observation</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classCode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COND</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moodCode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EVN</w:t>
            </w:r>
            <w:r w:rsidRPr="00E0763A">
              <w:rPr>
                <w:rFonts w:ascii="Courier New" w:hAnsi="Courier New" w:cs="Courier New"/>
                <w:color w:val="0000FF"/>
                <w:sz w:val="18"/>
                <w:lang w:val="en-US" w:eastAsia="fi-FI"/>
              </w:rPr>
              <w:t>"&gt;</w:t>
            </w:r>
          </w:p>
          <w:p w14:paraId="0E6DE76A" w14:textId="77777777" w:rsidR="00E0763A" w:rsidRPr="004E48A5" w:rsidRDefault="00E0763A" w:rsidP="00E0763A">
            <w:pPr>
              <w:autoSpaceDE w:val="0"/>
              <w:autoSpaceDN w:val="0"/>
              <w:adjustRightInd w:val="0"/>
              <w:ind w:left="1136" w:hanging="1136"/>
              <w:jc w:val="left"/>
              <w:rPr>
                <w:rFonts w:ascii="Courier New" w:hAnsi="Courier New" w:cs="Courier New"/>
                <w:color w:val="0000FF"/>
                <w:sz w:val="18"/>
                <w:lang w:val="en-US" w:eastAsia="fi-FI"/>
              </w:rPr>
            </w:pPr>
            <w:r w:rsidRPr="00E0763A">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code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32</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1.2.246.537.6.12.2002.903.2013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w:t>
            </w:r>
            <w:r w:rsidRPr="004E48A5">
              <w:rPr>
                <w:rFonts w:ascii="Courier New" w:hAnsi="Courier New" w:cs="Courier New"/>
                <w:color w:val="FF0000"/>
                <w:sz w:val="18"/>
                <w:lang w:val="en-US" w:eastAsia="fi-FI"/>
              </w:rPr>
              <w:t>s</w:t>
            </w:r>
            <w:r w:rsidRPr="004E48A5">
              <w:rPr>
                <w:rFonts w:ascii="Courier New" w:hAnsi="Courier New" w:cs="Courier New"/>
                <w:color w:val="FF0000"/>
                <w:sz w:val="18"/>
                <w:lang w:val="en-US" w:eastAsia="fi-FI"/>
              </w:rPr>
              <w:t>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THL/Tietosisältö - STH03 Purentastatus 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w:t>
            </w:r>
            <w:r w:rsidRPr="004E48A5">
              <w:rPr>
                <w:rFonts w:ascii="Courier New" w:hAnsi="Courier New" w:cs="Courier New"/>
                <w:color w:val="FF0000"/>
                <w:sz w:val="18"/>
                <w:lang w:val="en-US" w:eastAsia="fi-FI"/>
              </w:rPr>
              <w:t>y</w:t>
            </w:r>
            <w:r w:rsidRPr="004E48A5">
              <w:rPr>
                <w:rFonts w:ascii="Courier New" w:hAnsi="Courier New" w:cs="Courier New"/>
                <w:color w:val="FF0000"/>
                <w:sz w:val="18"/>
                <w:lang w:val="en-US" w:eastAsia="fi-FI"/>
              </w:rPr>
              <w:t>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Alahammaskaaren suhde kasvojen keskiviivaan</w:t>
            </w:r>
            <w:r w:rsidRPr="004E48A5">
              <w:rPr>
                <w:rFonts w:ascii="Courier New" w:hAnsi="Courier New" w:cs="Courier New"/>
                <w:color w:val="0000FF"/>
                <w:sz w:val="18"/>
                <w:lang w:val="en-US" w:eastAsia="fi-FI"/>
              </w:rPr>
              <w:t>"/&gt;</w:t>
            </w:r>
          </w:p>
          <w:p w14:paraId="295385C8" w14:textId="77777777" w:rsidR="00E0763A" w:rsidRPr="004E48A5" w:rsidDel="008D629F" w:rsidRDefault="00E0763A" w:rsidP="00E0763A">
            <w:pPr>
              <w:autoSpaceDE w:val="0"/>
              <w:autoSpaceDN w:val="0"/>
              <w:adjustRightInd w:val="0"/>
              <w:jc w:val="left"/>
              <w:rPr>
                <w:del w:id="930" w:author="Tekijä"/>
                <w:rFonts w:ascii="Courier New" w:hAnsi="Courier New" w:cs="Courier New"/>
                <w:color w:val="0000FF"/>
                <w:sz w:val="18"/>
                <w:lang w:val="en-US" w:eastAsia="fi-FI"/>
              </w:rPr>
            </w:pPr>
            <w:del w:id="931" w:author="Tekijä">
              <w:r w:rsidRPr="004E48A5" w:rsidDel="008D629F">
                <w:rPr>
                  <w:rFonts w:ascii="Courier New" w:hAnsi="Courier New" w:cs="Courier New"/>
                  <w:color w:val="000000"/>
                  <w:sz w:val="18"/>
                  <w:lang w:val="en-US" w:eastAsia="fi-FI"/>
                </w:rPr>
                <w:delText xml:space="preserve">        </w:delText>
              </w:r>
              <w:r w:rsidRPr="004E48A5" w:rsidDel="008D629F">
                <w:rPr>
                  <w:rFonts w:ascii="Courier New" w:hAnsi="Courier New" w:cs="Courier New"/>
                  <w:color w:val="0000FF"/>
                  <w:sz w:val="18"/>
                  <w:lang w:val="en-US" w:eastAsia="fi-FI"/>
                </w:rPr>
                <w:delText>&lt;</w:delText>
              </w:r>
              <w:r w:rsidRPr="004E48A5" w:rsidDel="008D629F">
                <w:rPr>
                  <w:rFonts w:ascii="Courier New" w:hAnsi="Courier New" w:cs="Courier New"/>
                  <w:color w:val="800000"/>
                  <w:sz w:val="18"/>
                  <w:lang w:val="en-US" w:eastAsia="fi-FI"/>
                </w:rPr>
                <w:delText>text</w:delText>
              </w:r>
              <w:r w:rsidRPr="004E48A5" w:rsidDel="008D629F">
                <w:rPr>
                  <w:rFonts w:ascii="Courier New" w:hAnsi="Courier New" w:cs="Courier New"/>
                  <w:color w:val="0000FF"/>
                  <w:sz w:val="18"/>
                  <w:lang w:val="en-US" w:eastAsia="fi-FI"/>
                </w:rPr>
                <w:delText>&gt;</w:delText>
              </w:r>
            </w:del>
          </w:p>
          <w:p w14:paraId="04400CF2" w14:textId="77777777" w:rsidR="00E0763A" w:rsidRPr="004E48A5" w:rsidDel="008D629F" w:rsidRDefault="00E0763A" w:rsidP="00E0763A">
            <w:pPr>
              <w:autoSpaceDE w:val="0"/>
              <w:autoSpaceDN w:val="0"/>
              <w:adjustRightInd w:val="0"/>
              <w:jc w:val="left"/>
              <w:rPr>
                <w:del w:id="932" w:author="Tekijä"/>
                <w:rFonts w:ascii="Courier New" w:hAnsi="Courier New" w:cs="Courier New"/>
                <w:color w:val="0000FF"/>
                <w:sz w:val="18"/>
                <w:lang w:val="en-US" w:eastAsia="fi-FI"/>
              </w:rPr>
            </w:pPr>
            <w:del w:id="933" w:author="Tekijä">
              <w:r w:rsidRPr="004E48A5" w:rsidDel="008D629F">
                <w:rPr>
                  <w:rFonts w:ascii="Courier New" w:hAnsi="Courier New" w:cs="Courier New"/>
                  <w:color w:val="000000"/>
                  <w:sz w:val="18"/>
                  <w:lang w:val="en-US" w:eastAsia="fi-FI"/>
                </w:rPr>
                <w:delText xml:space="preserve">          </w:delText>
              </w:r>
              <w:r w:rsidRPr="004E48A5" w:rsidDel="008D629F">
                <w:rPr>
                  <w:rFonts w:ascii="Courier New" w:hAnsi="Courier New" w:cs="Courier New"/>
                  <w:color w:val="0000FF"/>
                  <w:sz w:val="18"/>
                  <w:lang w:val="en-US" w:eastAsia="fi-FI"/>
                </w:rPr>
                <w:delText>&lt;</w:delText>
              </w:r>
              <w:r w:rsidRPr="004E48A5" w:rsidDel="008D629F">
                <w:rPr>
                  <w:rFonts w:ascii="Courier New" w:hAnsi="Courier New" w:cs="Courier New"/>
                  <w:color w:val="800000"/>
                  <w:sz w:val="18"/>
                  <w:lang w:val="en-US" w:eastAsia="fi-FI"/>
                </w:rPr>
                <w:delText>reference</w:delText>
              </w:r>
              <w:r w:rsidRPr="004E48A5" w:rsidDel="008D629F">
                <w:rPr>
                  <w:rFonts w:ascii="Courier New" w:hAnsi="Courier New" w:cs="Courier New"/>
                  <w:i/>
                  <w:iCs/>
                  <w:color w:val="008080"/>
                  <w:sz w:val="18"/>
                  <w:lang w:val="en-US" w:eastAsia="fi-FI"/>
                </w:rPr>
                <w:delText xml:space="preserve"> </w:delText>
              </w:r>
              <w:r w:rsidRPr="004E48A5" w:rsidDel="008D629F">
                <w:rPr>
                  <w:rFonts w:ascii="Courier New" w:hAnsi="Courier New" w:cs="Courier New"/>
                  <w:color w:val="FF0000"/>
                  <w:sz w:val="18"/>
                  <w:lang w:val="en-US" w:eastAsia="fi-FI"/>
                </w:rPr>
                <w:delText>value</w:delText>
              </w:r>
              <w:r w:rsidRPr="004E48A5" w:rsidDel="008D629F">
                <w:rPr>
                  <w:rFonts w:ascii="Courier New" w:hAnsi="Courier New" w:cs="Courier New"/>
                  <w:color w:val="0000FF"/>
                  <w:sz w:val="18"/>
                  <w:lang w:val="en-US" w:eastAsia="fi-FI"/>
                </w:rPr>
                <w:delText>="</w:delText>
              </w:r>
              <w:r w:rsidRPr="004E48A5" w:rsidDel="008D629F">
                <w:rPr>
                  <w:rFonts w:ascii="Courier New" w:hAnsi="Courier New" w:cs="Courier New"/>
                  <w:color w:val="000000"/>
                  <w:sz w:val="18"/>
                  <w:lang w:val="en-US" w:eastAsia="fi-FI"/>
                </w:rPr>
                <w:delText>#OID1.2.246.10.1234567.14.2013.123.3.10.3.2</w:delText>
              </w:r>
              <w:r w:rsidRPr="004E48A5" w:rsidDel="008D629F">
                <w:rPr>
                  <w:rFonts w:ascii="Courier New" w:hAnsi="Courier New" w:cs="Courier New"/>
                  <w:color w:val="0000FF"/>
                  <w:sz w:val="18"/>
                  <w:lang w:val="en-US" w:eastAsia="fi-FI"/>
                </w:rPr>
                <w:delText>"/&gt;</w:delText>
              </w:r>
            </w:del>
          </w:p>
          <w:p w14:paraId="283D57BD" w14:textId="77777777" w:rsidR="00E0763A" w:rsidRPr="004E48A5" w:rsidDel="008D629F" w:rsidRDefault="00E0763A" w:rsidP="00E0763A">
            <w:pPr>
              <w:autoSpaceDE w:val="0"/>
              <w:autoSpaceDN w:val="0"/>
              <w:adjustRightInd w:val="0"/>
              <w:jc w:val="left"/>
              <w:rPr>
                <w:del w:id="934" w:author="Tekijä"/>
                <w:rFonts w:ascii="Courier New" w:hAnsi="Courier New" w:cs="Courier New"/>
                <w:color w:val="0000FF"/>
                <w:sz w:val="18"/>
                <w:lang w:val="en-US" w:eastAsia="fi-FI"/>
              </w:rPr>
            </w:pPr>
            <w:del w:id="935" w:author="Tekijä">
              <w:r w:rsidRPr="004E48A5" w:rsidDel="008D629F">
                <w:rPr>
                  <w:rFonts w:ascii="Courier New" w:hAnsi="Courier New" w:cs="Courier New"/>
                  <w:color w:val="000000"/>
                  <w:sz w:val="18"/>
                  <w:lang w:val="en-US" w:eastAsia="fi-FI"/>
                </w:rPr>
                <w:delText xml:space="preserve">        </w:delText>
              </w:r>
              <w:r w:rsidRPr="004E48A5" w:rsidDel="008D629F">
                <w:rPr>
                  <w:rFonts w:ascii="Courier New" w:hAnsi="Courier New" w:cs="Courier New"/>
                  <w:color w:val="0000FF"/>
                  <w:sz w:val="18"/>
                  <w:lang w:val="en-US" w:eastAsia="fi-FI"/>
                </w:rPr>
                <w:delText>&lt;/</w:delText>
              </w:r>
              <w:r w:rsidRPr="004E48A5" w:rsidDel="008D629F">
                <w:rPr>
                  <w:rFonts w:ascii="Courier New" w:hAnsi="Courier New" w:cs="Courier New"/>
                  <w:color w:val="800000"/>
                  <w:sz w:val="18"/>
                  <w:lang w:val="en-US" w:eastAsia="fi-FI"/>
                </w:rPr>
                <w:delText>text</w:delText>
              </w:r>
              <w:r w:rsidRPr="004E48A5" w:rsidDel="008D629F">
                <w:rPr>
                  <w:rFonts w:ascii="Courier New" w:hAnsi="Courier New" w:cs="Courier New"/>
                  <w:color w:val="0000FF"/>
                  <w:sz w:val="18"/>
                  <w:lang w:val="en-US" w:eastAsia="fi-FI"/>
                </w:rPr>
                <w:delText>&gt;</w:delText>
              </w:r>
            </w:del>
          </w:p>
          <w:p w14:paraId="545BAD80" w14:textId="77777777" w:rsidR="00E0763A" w:rsidRPr="004E48A5" w:rsidRDefault="00E0763A" w:rsidP="00E0763A">
            <w:pPr>
              <w:autoSpaceDE w:val="0"/>
              <w:autoSpaceDN w:val="0"/>
              <w:adjustRightInd w:val="0"/>
              <w:ind w:left="1136" w:hanging="1136"/>
              <w:jc w:val="left"/>
              <w:rPr>
                <w:rFonts w:ascii="Courier New" w:hAnsi="Courier New" w:cs="Courier New"/>
                <w:color w:val="0000FF"/>
                <w:sz w:val="18"/>
                <w:lang w:val="en-US" w:eastAsia="fi-FI"/>
              </w:rPr>
            </w:pPr>
            <w:r w:rsidRPr="004E48A5">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value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xsi:type</w:t>
            </w:r>
            <w:r w:rsidRPr="004E48A5">
              <w:rPr>
                <w:rFonts w:ascii="Courier New" w:hAnsi="Courier New" w:cs="Courier New"/>
                <w:color w:val="0000FF"/>
                <w:sz w:val="18"/>
                <w:lang w:val="en-US" w:eastAsia="fi-FI"/>
              </w:rPr>
              <w:t>="</w:t>
            </w:r>
            <w:del w:id="936" w:author="Tekijä">
              <w:r w:rsidRPr="004E48A5" w:rsidDel="00B4787B">
                <w:rPr>
                  <w:rFonts w:ascii="Courier New" w:hAnsi="Courier New" w:cs="Courier New"/>
                  <w:color w:val="000000"/>
                  <w:sz w:val="18"/>
                  <w:lang w:val="en-US" w:eastAsia="fi-FI"/>
                </w:rPr>
                <w:delText>CD</w:delText>
              </w:r>
            </w:del>
            <w:ins w:id="937" w:author="Tekijä">
              <w:r w:rsidR="00B4787B" w:rsidRPr="004E48A5">
                <w:rPr>
                  <w:rFonts w:ascii="Courier New" w:hAnsi="Courier New" w:cs="Courier New"/>
                  <w:color w:val="000000"/>
                  <w:sz w:val="18"/>
                  <w:lang w:val="en-US" w:eastAsia="fi-FI"/>
                </w:rPr>
                <w:t>CV</w:t>
              </w:r>
            </w:ins>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A131</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1.2.246.537.6.706.2013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w:t>
            </w:r>
            <w:r w:rsidRPr="004E48A5">
              <w:rPr>
                <w:rFonts w:ascii="Courier New" w:hAnsi="Courier New" w:cs="Courier New"/>
                <w:color w:val="FF0000"/>
                <w:sz w:val="18"/>
                <w:lang w:val="en-US" w:eastAsia="fi-FI"/>
              </w:rPr>
              <w:t>s</w:t>
            </w:r>
            <w:r w:rsidRPr="004E48A5">
              <w:rPr>
                <w:rFonts w:ascii="Courier New" w:hAnsi="Courier New" w:cs="Courier New"/>
                <w:color w:val="FF0000"/>
                <w:sz w:val="18"/>
                <w:lang w:val="en-US" w:eastAsia="fi-FI"/>
              </w:rPr>
              <w:t>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STH - STH21M Hammaskaaren suhde kasvojen keskiviivaan 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w:t>
            </w:r>
            <w:r w:rsidRPr="004E48A5">
              <w:rPr>
                <w:rFonts w:ascii="Courier New" w:hAnsi="Courier New" w:cs="Courier New"/>
                <w:color w:val="FF0000"/>
                <w:sz w:val="18"/>
                <w:lang w:val="en-US" w:eastAsia="fi-FI"/>
              </w:rPr>
              <w:t>y</w:t>
            </w:r>
            <w:r w:rsidRPr="004E48A5">
              <w:rPr>
                <w:rFonts w:ascii="Courier New" w:hAnsi="Courier New" w:cs="Courier New"/>
                <w:color w:val="FF0000"/>
                <w:sz w:val="18"/>
                <w:lang w:val="en-US" w:eastAsia="fi-FI"/>
              </w:rPr>
              <w:t>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Hammaskaaren keskiviiva oikealla</w:t>
            </w:r>
            <w:r w:rsidRPr="004E48A5">
              <w:rPr>
                <w:rFonts w:ascii="Courier New" w:hAnsi="Courier New" w:cs="Courier New"/>
                <w:color w:val="0000FF"/>
                <w:sz w:val="18"/>
                <w:lang w:val="en-US" w:eastAsia="fi-FI"/>
              </w:rPr>
              <w:t>"/&gt;</w:t>
            </w:r>
          </w:p>
          <w:p w14:paraId="5C1BD80C" w14:textId="77777777" w:rsidR="00E0763A" w:rsidRPr="00E0763A" w:rsidRDefault="00E0763A" w:rsidP="00E0763A">
            <w:pPr>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00"/>
                <w:sz w:val="18"/>
                <w:lang w:val="en-US"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observation</w:t>
            </w:r>
            <w:r w:rsidRPr="00E0763A">
              <w:rPr>
                <w:rFonts w:ascii="Courier New" w:hAnsi="Courier New" w:cs="Courier New"/>
                <w:color w:val="0000FF"/>
                <w:sz w:val="18"/>
                <w:lang w:val="en-US" w:eastAsia="fi-FI"/>
              </w:rPr>
              <w:t>&gt;</w:t>
            </w:r>
          </w:p>
          <w:p w14:paraId="333C2851" w14:textId="77777777" w:rsidR="00E0763A" w:rsidRPr="00E0763A" w:rsidRDefault="00E0763A" w:rsidP="00E0763A">
            <w:pPr>
              <w:autoSpaceDE w:val="0"/>
              <w:autoSpaceDN w:val="0"/>
              <w:adjustRightInd w:val="0"/>
              <w:jc w:val="left"/>
              <w:rPr>
                <w:rFonts w:ascii="Courier New" w:hAnsi="Courier New" w:cs="Courier New"/>
                <w:color w:val="0000FF"/>
                <w:sz w:val="18"/>
                <w:lang w:val="en-US" w:eastAsia="fi-FI"/>
              </w:rPr>
            </w:pPr>
            <w:r w:rsidRPr="00E0763A">
              <w:rPr>
                <w:rFonts w:ascii="Courier New" w:hAnsi="Courier New" w:cs="Courier New"/>
                <w:color w:val="000000"/>
                <w:sz w:val="18"/>
                <w:lang w:val="en-US"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component</w:t>
            </w:r>
            <w:r w:rsidRPr="00E0763A">
              <w:rPr>
                <w:rFonts w:ascii="Courier New" w:hAnsi="Courier New" w:cs="Courier New"/>
                <w:color w:val="0000FF"/>
                <w:sz w:val="18"/>
                <w:lang w:val="en-US" w:eastAsia="fi-FI"/>
              </w:rPr>
              <w:t>&gt;</w:t>
            </w:r>
          </w:p>
          <w:p w14:paraId="25E36ABE" w14:textId="77777777" w:rsidR="00E0763A" w:rsidRPr="00E0763A" w:rsidRDefault="00E0763A" w:rsidP="00E0763A">
            <w:pPr>
              <w:autoSpaceDE w:val="0"/>
              <w:autoSpaceDN w:val="0"/>
              <w:adjustRightInd w:val="0"/>
              <w:jc w:val="left"/>
              <w:rPr>
                <w:rFonts w:ascii="Courier New" w:hAnsi="Courier New" w:cs="Courier New"/>
                <w:color w:val="0000FF"/>
                <w:sz w:val="18"/>
                <w:lang w:val="en-US" w:eastAsia="fi-FI"/>
              </w:rPr>
            </w:pPr>
            <w:r w:rsidRPr="00E0763A">
              <w:rPr>
                <w:rFonts w:ascii="Courier New" w:hAnsi="Courier New" w:cs="Courier New"/>
                <w:color w:val="000000"/>
                <w:sz w:val="18"/>
                <w:lang w:val="en-US"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component</w:t>
            </w:r>
            <w:r w:rsidRPr="00E0763A">
              <w:rPr>
                <w:rFonts w:ascii="Courier New" w:hAnsi="Courier New" w:cs="Courier New"/>
                <w:color w:val="0000FF"/>
                <w:sz w:val="18"/>
                <w:lang w:val="en-US" w:eastAsia="fi-FI"/>
              </w:rPr>
              <w:t>&gt;</w:t>
            </w:r>
          </w:p>
          <w:p w14:paraId="2082C129" w14:textId="77777777" w:rsidR="00E0763A" w:rsidRPr="00E0763A" w:rsidRDefault="00E0763A" w:rsidP="00E0763A">
            <w:pPr>
              <w:autoSpaceDE w:val="0"/>
              <w:autoSpaceDN w:val="0"/>
              <w:adjustRightInd w:val="0"/>
              <w:jc w:val="left"/>
              <w:rPr>
                <w:rFonts w:ascii="Courier New" w:hAnsi="Courier New" w:cs="Courier New"/>
                <w:color w:val="0000FF"/>
                <w:sz w:val="18"/>
                <w:lang w:val="en-US" w:eastAsia="fi-FI"/>
              </w:rPr>
            </w:pPr>
            <w:r w:rsidRPr="00E0763A">
              <w:rPr>
                <w:rFonts w:ascii="Courier New" w:hAnsi="Courier New" w:cs="Courier New"/>
                <w:color w:val="000000"/>
                <w:sz w:val="18"/>
                <w:lang w:val="en-US"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474747"/>
                <w:sz w:val="18"/>
                <w:lang w:val="en-US" w:eastAsia="fi-FI"/>
              </w:rPr>
              <w:t xml:space="preserve"> Alahammaskaaren kasvusuunta </w:t>
            </w:r>
            <w:r w:rsidRPr="00E0763A">
              <w:rPr>
                <w:rFonts w:ascii="Courier New" w:hAnsi="Courier New" w:cs="Courier New"/>
                <w:color w:val="0000FF"/>
                <w:sz w:val="18"/>
                <w:lang w:val="en-US" w:eastAsia="fi-FI"/>
              </w:rPr>
              <w:t>--&gt;</w:t>
            </w:r>
          </w:p>
          <w:p w14:paraId="5338F5F8" w14:textId="77777777" w:rsidR="00E0763A" w:rsidRPr="00E0763A" w:rsidRDefault="00E0763A" w:rsidP="00E0763A">
            <w:pPr>
              <w:autoSpaceDE w:val="0"/>
              <w:autoSpaceDN w:val="0"/>
              <w:adjustRightInd w:val="0"/>
              <w:jc w:val="left"/>
              <w:rPr>
                <w:rFonts w:ascii="Courier New" w:hAnsi="Courier New" w:cs="Courier New"/>
                <w:color w:val="0000FF"/>
                <w:sz w:val="18"/>
                <w:lang w:val="en-US" w:eastAsia="fi-FI"/>
              </w:rPr>
            </w:pPr>
            <w:r w:rsidRPr="00E0763A">
              <w:rPr>
                <w:rFonts w:ascii="Courier New" w:hAnsi="Courier New" w:cs="Courier New"/>
                <w:color w:val="000000"/>
                <w:sz w:val="18"/>
                <w:lang w:val="en-US"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observation</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classCode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COND</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moodCode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EVN</w:t>
            </w:r>
            <w:r w:rsidRPr="00E0763A">
              <w:rPr>
                <w:rFonts w:ascii="Courier New" w:hAnsi="Courier New" w:cs="Courier New"/>
                <w:color w:val="0000FF"/>
                <w:sz w:val="18"/>
                <w:lang w:val="en-US" w:eastAsia="fi-FI"/>
              </w:rPr>
              <w:t>"&gt;</w:t>
            </w:r>
          </w:p>
          <w:p w14:paraId="4B410E26" w14:textId="77777777" w:rsidR="00E0763A" w:rsidRPr="00E0763A" w:rsidRDefault="00E0763A" w:rsidP="00E0763A">
            <w:pPr>
              <w:autoSpaceDE w:val="0"/>
              <w:autoSpaceDN w:val="0"/>
              <w:adjustRightInd w:val="0"/>
              <w:ind w:left="1136" w:hanging="1136"/>
              <w:jc w:val="left"/>
              <w:rPr>
                <w:rFonts w:ascii="Courier New" w:hAnsi="Courier New" w:cs="Courier New"/>
                <w:color w:val="0000FF"/>
                <w:sz w:val="18"/>
                <w:lang w:val="en-US" w:eastAsia="fi-FI"/>
              </w:rPr>
            </w:pPr>
            <w:r w:rsidRPr="00E0763A">
              <w:rPr>
                <w:rFonts w:ascii="Courier New" w:hAnsi="Courier New" w:cs="Courier New"/>
                <w:color w:val="000000"/>
                <w:sz w:val="18"/>
                <w:lang w:val="en-US"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code</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code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33</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codeSystem</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1.2.246.537.6.12.2002.903.2013</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codeSy</w:t>
            </w:r>
            <w:r w:rsidRPr="00E0763A">
              <w:rPr>
                <w:rFonts w:ascii="Courier New" w:hAnsi="Courier New" w:cs="Courier New"/>
                <w:color w:val="FF0000"/>
                <w:sz w:val="18"/>
                <w:lang w:val="en-US" w:eastAsia="fi-FI"/>
              </w:rPr>
              <w:t>s</w:t>
            </w:r>
            <w:r w:rsidRPr="00E0763A">
              <w:rPr>
                <w:rFonts w:ascii="Courier New" w:hAnsi="Courier New" w:cs="Courier New"/>
                <w:color w:val="FF0000"/>
                <w:sz w:val="18"/>
                <w:lang w:val="en-US" w:eastAsia="fi-FI"/>
              </w:rPr>
              <w:t>temName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THL/Tietosisältö - STH03 Purentastatus 2013</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displa</w:t>
            </w:r>
            <w:r w:rsidRPr="00E0763A">
              <w:rPr>
                <w:rFonts w:ascii="Courier New" w:hAnsi="Courier New" w:cs="Courier New"/>
                <w:color w:val="FF0000"/>
                <w:sz w:val="18"/>
                <w:lang w:val="en-US" w:eastAsia="fi-FI"/>
              </w:rPr>
              <w:t>y</w:t>
            </w:r>
            <w:r w:rsidRPr="00E0763A">
              <w:rPr>
                <w:rFonts w:ascii="Courier New" w:hAnsi="Courier New" w:cs="Courier New"/>
                <w:color w:val="FF0000"/>
                <w:sz w:val="18"/>
                <w:lang w:val="en-US" w:eastAsia="fi-FI"/>
              </w:rPr>
              <w:t>Name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Alahammaskaaren kasvusuunta</w:t>
            </w:r>
            <w:r w:rsidRPr="00E0763A">
              <w:rPr>
                <w:rFonts w:ascii="Courier New" w:hAnsi="Courier New" w:cs="Courier New"/>
                <w:color w:val="0000FF"/>
                <w:sz w:val="18"/>
                <w:lang w:val="en-US" w:eastAsia="fi-FI"/>
              </w:rPr>
              <w:t>"/&gt;</w:t>
            </w:r>
          </w:p>
          <w:p w14:paraId="19C8A697" w14:textId="77777777" w:rsidR="00E0763A" w:rsidRPr="00E0763A" w:rsidDel="008D629F" w:rsidRDefault="00E0763A" w:rsidP="00E0763A">
            <w:pPr>
              <w:autoSpaceDE w:val="0"/>
              <w:autoSpaceDN w:val="0"/>
              <w:adjustRightInd w:val="0"/>
              <w:jc w:val="left"/>
              <w:rPr>
                <w:del w:id="938" w:author="Tekijä"/>
                <w:rFonts w:ascii="Courier New" w:hAnsi="Courier New" w:cs="Courier New"/>
                <w:color w:val="0000FF"/>
                <w:sz w:val="18"/>
                <w:lang w:val="en-US" w:eastAsia="fi-FI"/>
              </w:rPr>
            </w:pPr>
            <w:del w:id="939" w:author="Tekijä">
              <w:r w:rsidRPr="00E0763A" w:rsidDel="008D629F">
                <w:rPr>
                  <w:rFonts w:ascii="Courier New" w:hAnsi="Courier New" w:cs="Courier New"/>
                  <w:color w:val="000000"/>
                  <w:sz w:val="18"/>
                  <w:lang w:val="en-US" w:eastAsia="fi-FI"/>
                </w:rPr>
                <w:delText xml:space="preserve">        </w:delText>
              </w:r>
              <w:r w:rsidRPr="00E0763A" w:rsidDel="008D629F">
                <w:rPr>
                  <w:rFonts w:ascii="Courier New" w:hAnsi="Courier New" w:cs="Courier New"/>
                  <w:color w:val="0000FF"/>
                  <w:sz w:val="18"/>
                  <w:lang w:val="en-US" w:eastAsia="fi-FI"/>
                </w:rPr>
                <w:delText>&lt;</w:delText>
              </w:r>
              <w:r w:rsidRPr="00E0763A" w:rsidDel="008D629F">
                <w:rPr>
                  <w:rFonts w:ascii="Courier New" w:hAnsi="Courier New" w:cs="Courier New"/>
                  <w:color w:val="800000"/>
                  <w:sz w:val="18"/>
                  <w:lang w:val="en-US" w:eastAsia="fi-FI"/>
                </w:rPr>
                <w:delText>text</w:delText>
              </w:r>
              <w:r w:rsidRPr="00E0763A" w:rsidDel="008D629F">
                <w:rPr>
                  <w:rFonts w:ascii="Courier New" w:hAnsi="Courier New" w:cs="Courier New"/>
                  <w:color w:val="0000FF"/>
                  <w:sz w:val="18"/>
                  <w:lang w:val="en-US" w:eastAsia="fi-FI"/>
                </w:rPr>
                <w:delText>&gt;</w:delText>
              </w:r>
            </w:del>
          </w:p>
          <w:p w14:paraId="41ABC014" w14:textId="77777777" w:rsidR="00E0763A" w:rsidRPr="00E0763A" w:rsidDel="008D629F" w:rsidRDefault="00E0763A" w:rsidP="00E0763A">
            <w:pPr>
              <w:autoSpaceDE w:val="0"/>
              <w:autoSpaceDN w:val="0"/>
              <w:adjustRightInd w:val="0"/>
              <w:jc w:val="left"/>
              <w:rPr>
                <w:del w:id="940" w:author="Tekijä"/>
                <w:rFonts w:ascii="Courier New" w:hAnsi="Courier New" w:cs="Courier New"/>
                <w:color w:val="0000FF"/>
                <w:sz w:val="18"/>
                <w:lang w:val="en-US" w:eastAsia="fi-FI"/>
              </w:rPr>
            </w:pPr>
            <w:del w:id="941" w:author="Tekijä">
              <w:r w:rsidRPr="00E0763A" w:rsidDel="008D629F">
                <w:rPr>
                  <w:rFonts w:ascii="Courier New" w:hAnsi="Courier New" w:cs="Courier New"/>
                  <w:color w:val="000000"/>
                  <w:sz w:val="18"/>
                  <w:lang w:val="en-US" w:eastAsia="fi-FI"/>
                </w:rPr>
                <w:delText xml:space="preserve">          </w:delText>
              </w:r>
              <w:r w:rsidRPr="00E0763A" w:rsidDel="008D629F">
                <w:rPr>
                  <w:rFonts w:ascii="Courier New" w:hAnsi="Courier New" w:cs="Courier New"/>
                  <w:color w:val="0000FF"/>
                  <w:sz w:val="18"/>
                  <w:lang w:val="en-US" w:eastAsia="fi-FI"/>
                </w:rPr>
                <w:delText>&lt;</w:delText>
              </w:r>
              <w:r w:rsidRPr="00E0763A" w:rsidDel="008D629F">
                <w:rPr>
                  <w:rFonts w:ascii="Courier New" w:hAnsi="Courier New" w:cs="Courier New"/>
                  <w:color w:val="800000"/>
                  <w:sz w:val="18"/>
                  <w:lang w:val="en-US" w:eastAsia="fi-FI"/>
                </w:rPr>
                <w:delText>reference</w:delText>
              </w:r>
              <w:r w:rsidRPr="00E0763A" w:rsidDel="008D629F">
                <w:rPr>
                  <w:rFonts w:ascii="Courier New" w:hAnsi="Courier New" w:cs="Courier New"/>
                  <w:i/>
                  <w:iCs/>
                  <w:color w:val="008080"/>
                  <w:sz w:val="18"/>
                  <w:lang w:val="en-US" w:eastAsia="fi-FI"/>
                </w:rPr>
                <w:delText xml:space="preserve"> </w:delText>
              </w:r>
              <w:r w:rsidRPr="00E0763A" w:rsidDel="008D629F">
                <w:rPr>
                  <w:rFonts w:ascii="Courier New" w:hAnsi="Courier New" w:cs="Courier New"/>
                  <w:color w:val="FF0000"/>
                  <w:sz w:val="18"/>
                  <w:lang w:val="en-US" w:eastAsia="fi-FI"/>
                </w:rPr>
                <w:delText>value</w:delText>
              </w:r>
              <w:r w:rsidRPr="00E0763A" w:rsidDel="008D629F">
                <w:rPr>
                  <w:rFonts w:ascii="Courier New" w:hAnsi="Courier New" w:cs="Courier New"/>
                  <w:color w:val="0000FF"/>
                  <w:sz w:val="18"/>
                  <w:lang w:val="en-US" w:eastAsia="fi-FI"/>
                </w:rPr>
                <w:delText>="</w:delText>
              </w:r>
              <w:r w:rsidRPr="00E0763A" w:rsidDel="008D629F">
                <w:rPr>
                  <w:rFonts w:ascii="Courier New" w:hAnsi="Courier New" w:cs="Courier New"/>
                  <w:color w:val="000000"/>
                  <w:sz w:val="18"/>
                  <w:lang w:val="en-US" w:eastAsia="fi-FI"/>
                </w:rPr>
                <w:delText>#OID1.2.246.10.1234567.14.2013.123.3.10.3.3</w:delText>
              </w:r>
              <w:r w:rsidRPr="00E0763A" w:rsidDel="008D629F">
                <w:rPr>
                  <w:rFonts w:ascii="Courier New" w:hAnsi="Courier New" w:cs="Courier New"/>
                  <w:color w:val="0000FF"/>
                  <w:sz w:val="18"/>
                  <w:lang w:val="en-US" w:eastAsia="fi-FI"/>
                </w:rPr>
                <w:delText>"/&gt;</w:delText>
              </w:r>
            </w:del>
          </w:p>
          <w:p w14:paraId="74F49535" w14:textId="77777777" w:rsidR="00E0763A" w:rsidRPr="00E0763A" w:rsidDel="008D629F" w:rsidRDefault="00E0763A" w:rsidP="00E0763A">
            <w:pPr>
              <w:autoSpaceDE w:val="0"/>
              <w:autoSpaceDN w:val="0"/>
              <w:adjustRightInd w:val="0"/>
              <w:jc w:val="left"/>
              <w:rPr>
                <w:del w:id="942" w:author="Tekijä"/>
                <w:rFonts w:ascii="Courier New" w:hAnsi="Courier New" w:cs="Courier New"/>
                <w:color w:val="0000FF"/>
                <w:sz w:val="18"/>
                <w:lang w:val="en-US" w:eastAsia="fi-FI"/>
              </w:rPr>
            </w:pPr>
            <w:del w:id="943" w:author="Tekijä">
              <w:r w:rsidRPr="00E0763A" w:rsidDel="008D629F">
                <w:rPr>
                  <w:rFonts w:ascii="Courier New" w:hAnsi="Courier New" w:cs="Courier New"/>
                  <w:color w:val="000000"/>
                  <w:sz w:val="18"/>
                  <w:lang w:val="en-US" w:eastAsia="fi-FI"/>
                </w:rPr>
                <w:delText xml:space="preserve">        </w:delText>
              </w:r>
              <w:r w:rsidRPr="00E0763A" w:rsidDel="008D629F">
                <w:rPr>
                  <w:rFonts w:ascii="Courier New" w:hAnsi="Courier New" w:cs="Courier New"/>
                  <w:color w:val="0000FF"/>
                  <w:sz w:val="18"/>
                  <w:lang w:val="en-US" w:eastAsia="fi-FI"/>
                </w:rPr>
                <w:delText>&lt;/</w:delText>
              </w:r>
              <w:r w:rsidRPr="00E0763A" w:rsidDel="008D629F">
                <w:rPr>
                  <w:rFonts w:ascii="Courier New" w:hAnsi="Courier New" w:cs="Courier New"/>
                  <w:color w:val="800000"/>
                  <w:sz w:val="18"/>
                  <w:lang w:val="en-US" w:eastAsia="fi-FI"/>
                </w:rPr>
                <w:delText>text</w:delText>
              </w:r>
              <w:r w:rsidRPr="00E0763A" w:rsidDel="008D629F">
                <w:rPr>
                  <w:rFonts w:ascii="Courier New" w:hAnsi="Courier New" w:cs="Courier New"/>
                  <w:color w:val="0000FF"/>
                  <w:sz w:val="18"/>
                  <w:lang w:val="en-US" w:eastAsia="fi-FI"/>
                </w:rPr>
                <w:delText>&gt;</w:delText>
              </w:r>
            </w:del>
          </w:p>
          <w:p w14:paraId="660CF934" w14:textId="77777777" w:rsidR="00E0763A" w:rsidRPr="00E0763A" w:rsidRDefault="00E0763A" w:rsidP="00E0763A">
            <w:pPr>
              <w:autoSpaceDE w:val="0"/>
              <w:autoSpaceDN w:val="0"/>
              <w:adjustRightInd w:val="0"/>
              <w:ind w:left="1136" w:hanging="1136"/>
              <w:jc w:val="left"/>
              <w:rPr>
                <w:rFonts w:ascii="Courier New" w:hAnsi="Courier New" w:cs="Courier New"/>
                <w:color w:val="0000FF"/>
                <w:sz w:val="18"/>
                <w:lang w:val="en-US" w:eastAsia="fi-FI"/>
              </w:rPr>
            </w:pPr>
            <w:r w:rsidRPr="00E0763A">
              <w:rPr>
                <w:rFonts w:ascii="Courier New" w:hAnsi="Courier New" w:cs="Courier New"/>
                <w:color w:val="000000"/>
                <w:sz w:val="18"/>
                <w:lang w:val="en-US"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value</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xsi:type</w:t>
            </w:r>
            <w:r w:rsidRPr="00E0763A">
              <w:rPr>
                <w:rFonts w:ascii="Courier New" w:hAnsi="Courier New" w:cs="Courier New"/>
                <w:color w:val="0000FF"/>
                <w:sz w:val="18"/>
                <w:lang w:val="en-US" w:eastAsia="fi-FI"/>
              </w:rPr>
              <w:t>="</w:t>
            </w:r>
            <w:del w:id="944" w:author="Tekijä">
              <w:r w:rsidRPr="00E0763A" w:rsidDel="00B4787B">
                <w:rPr>
                  <w:rFonts w:ascii="Courier New" w:hAnsi="Courier New" w:cs="Courier New"/>
                  <w:color w:val="000000"/>
                  <w:sz w:val="18"/>
                  <w:lang w:val="en-US" w:eastAsia="fi-FI"/>
                </w:rPr>
                <w:delText>CD</w:delText>
              </w:r>
            </w:del>
            <w:ins w:id="945" w:author="Tekijä">
              <w:r w:rsidR="00B4787B">
                <w:rPr>
                  <w:rFonts w:ascii="Courier New" w:hAnsi="Courier New" w:cs="Courier New"/>
                  <w:color w:val="000000"/>
                  <w:sz w:val="18"/>
                  <w:lang w:val="en-US" w:eastAsia="fi-FI"/>
                </w:rPr>
                <w:t>CV</w:t>
              </w:r>
            </w:ins>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code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5211</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codeSystem</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1.2.246.537.6.696.2013</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codeSy</w:t>
            </w:r>
            <w:r w:rsidRPr="00E0763A">
              <w:rPr>
                <w:rFonts w:ascii="Courier New" w:hAnsi="Courier New" w:cs="Courier New"/>
                <w:color w:val="FF0000"/>
                <w:sz w:val="18"/>
                <w:lang w:val="en-US" w:eastAsia="fi-FI"/>
              </w:rPr>
              <w:t>s</w:t>
            </w:r>
            <w:r w:rsidRPr="00E0763A">
              <w:rPr>
                <w:rFonts w:ascii="Courier New" w:hAnsi="Courier New" w:cs="Courier New"/>
                <w:color w:val="FF0000"/>
                <w:sz w:val="18"/>
                <w:lang w:val="en-US" w:eastAsia="fi-FI"/>
              </w:rPr>
              <w:t>temName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STH - STH21E Alahammaskaaren kasvusuunta 2013</w:t>
            </w:r>
            <w:r w:rsidRPr="00E0763A">
              <w:rPr>
                <w:rFonts w:ascii="Courier New" w:hAnsi="Courier New" w:cs="Courier New"/>
                <w:color w:val="0000FF"/>
                <w:sz w:val="18"/>
                <w:lang w:val="en-US" w:eastAsia="fi-FI"/>
              </w:rPr>
              <w:t>"</w:t>
            </w:r>
            <w:r w:rsidRPr="00E0763A">
              <w:rPr>
                <w:rFonts w:ascii="Courier New" w:hAnsi="Courier New" w:cs="Courier New"/>
                <w:i/>
                <w:iCs/>
                <w:color w:val="008080"/>
                <w:sz w:val="18"/>
                <w:lang w:val="en-US" w:eastAsia="fi-FI"/>
              </w:rPr>
              <w:t xml:space="preserve"> </w:t>
            </w:r>
            <w:r w:rsidRPr="00E0763A">
              <w:rPr>
                <w:rFonts w:ascii="Courier New" w:hAnsi="Courier New" w:cs="Courier New"/>
                <w:color w:val="FF0000"/>
                <w:sz w:val="18"/>
                <w:lang w:val="en-US" w:eastAsia="fi-FI"/>
              </w:rPr>
              <w:t>displa</w:t>
            </w:r>
            <w:r w:rsidRPr="00E0763A">
              <w:rPr>
                <w:rFonts w:ascii="Courier New" w:hAnsi="Courier New" w:cs="Courier New"/>
                <w:color w:val="FF0000"/>
                <w:sz w:val="18"/>
                <w:lang w:val="en-US" w:eastAsia="fi-FI"/>
              </w:rPr>
              <w:t>y</w:t>
            </w:r>
            <w:r w:rsidRPr="00E0763A">
              <w:rPr>
                <w:rFonts w:ascii="Courier New" w:hAnsi="Courier New" w:cs="Courier New"/>
                <w:color w:val="FF0000"/>
                <w:sz w:val="18"/>
                <w:lang w:val="en-US" w:eastAsia="fi-FI"/>
              </w:rPr>
              <w:t>Name</w:t>
            </w:r>
            <w:r w:rsidRPr="00E0763A">
              <w:rPr>
                <w:rFonts w:ascii="Courier New" w:hAnsi="Courier New" w:cs="Courier New"/>
                <w:color w:val="0000FF"/>
                <w:sz w:val="18"/>
                <w:lang w:val="en-US" w:eastAsia="fi-FI"/>
              </w:rPr>
              <w:t>="</w:t>
            </w:r>
            <w:r w:rsidRPr="00E0763A">
              <w:rPr>
                <w:rFonts w:ascii="Courier New" w:hAnsi="Courier New" w:cs="Courier New"/>
                <w:color w:val="000000"/>
                <w:sz w:val="18"/>
                <w:lang w:val="en-US" w:eastAsia="fi-FI"/>
              </w:rPr>
              <w:t>Alahammaskaaren kasvusuunta avautuva</w:t>
            </w:r>
            <w:r w:rsidRPr="00E0763A">
              <w:rPr>
                <w:rFonts w:ascii="Courier New" w:hAnsi="Courier New" w:cs="Courier New"/>
                <w:color w:val="0000FF"/>
                <w:sz w:val="18"/>
                <w:lang w:val="en-US" w:eastAsia="fi-FI"/>
              </w:rPr>
              <w:t>"/&gt;</w:t>
            </w:r>
          </w:p>
          <w:p w14:paraId="1AC12FE9" w14:textId="77777777" w:rsidR="00E0763A" w:rsidRPr="00E0763A" w:rsidRDefault="00E0763A" w:rsidP="00E0763A">
            <w:pPr>
              <w:autoSpaceDE w:val="0"/>
              <w:autoSpaceDN w:val="0"/>
              <w:adjustRightInd w:val="0"/>
              <w:jc w:val="left"/>
              <w:rPr>
                <w:rFonts w:ascii="Courier New" w:hAnsi="Courier New" w:cs="Courier New"/>
                <w:color w:val="0000FF"/>
                <w:sz w:val="18"/>
                <w:lang w:val="en-US" w:eastAsia="fi-FI"/>
              </w:rPr>
            </w:pPr>
            <w:r w:rsidRPr="00E0763A">
              <w:rPr>
                <w:rFonts w:ascii="Courier New" w:hAnsi="Courier New" w:cs="Courier New"/>
                <w:color w:val="000000"/>
                <w:sz w:val="18"/>
                <w:lang w:val="en-US"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observation</w:t>
            </w:r>
            <w:r w:rsidRPr="00E0763A">
              <w:rPr>
                <w:rFonts w:ascii="Courier New" w:hAnsi="Courier New" w:cs="Courier New"/>
                <w:color w:val="0000FF"/>
                <w:sz w:val="18"/>
                <w:lang w:val="en-US" w:eastAsia="fi-FI"/>
              </w:rPr>
              <w:t>&gt;</w:t>
            </w:r>
          </w:p>
          <w:p w14:paraId="0057C654" w14:textId="77777777" w:rsidR="003F6A08" w:rsidRPr="003F6A08" w:rsidRDefault="00E0763A" w:rsidP="00E0763A">
            <w:pPr>
              <w:autoSpaceDE w:val="0"/>
              <w:autoSpaceDN w:val="0"/>
              <w:adjustRightInd w:val="0"/>
              <w:jc w:val="left"/>
              <w:rPr>
                <w:rFonts w:ascii="Courier New" w:hAnsi="Courier New" w:cs="Courier New"/>
                <w:sz w:val="18"/>
                <w:szCs w:val="18"/>
                <w:lang w:val="en-US"/>
              </w:rPr>
            </w:pPr>
            <w:r w:rsidRPr="00E0763A">
              <w:rPr>
                <w:rFonts w:ascii="Courier New" w:hAnsi="Courier New" w:cs="Courier New"/>
                <w:color w:val="000000"/>
                <w:sz w:val="18"/>
                <w:lang w:val="en-US" w:eastAsia="fi-FI"/>
              </w:rPr>
              <w:t xml:space="preserve">  </w:t>
            </w:r>
            <w:r w:rsidRPr="00E0763A">
              <w:rPr>
                <w:rFonts w:ascii="Courier New" w:hAnsi="Courier New" w:cs="Courier New"/>
                <w:color w:val="0000FF"/>
                <w:sz w:val="18"/>
                <w:lang w:val="en-US" w:eastAsia="fi-FI"/>
              </w:rPr>
              <w:t>&lt;/</w:t>
            </w:r>
            <w:r w:rsidRPr="00E0763A">
              <w:rPr>
                <w:rFonts w:ascii="Courier New" w:hAnsi="Courier New" w:cs="Courier New"/>
                <w:color w:val="800000"/>
                <w:sz w:val="18"/>
                <w:lang w:val="en-US" w:eastAsia="fi-FI"/>
              </w:rPr>
              <w:t>component</w:t>
            </w:r>
            <w:r w:rsidRPr="00E0763A">
              <w:rPr>
                <w:rFonts w:ascii="Courier New" w:hAnsi="Courier New" w:cs="Courier New"/>
                <w:color w:val="0000FF"/>
                <w:sz w:val="18"/>
                <w:lang w:val="en-US" w:eastAsia="fi-FI"/>
              </w:rPr>
              <w:t>&gt;</w:t>
            </w:r>
          </w:p>
        </w:tc>
      </w:tr>
    </w:tbl>
    <w:p w14:paraId="016A9047" w14:textId="77777777" w:rsidR="003F6A08" w:rsidRPr="003F6A08" w:rsidRDefault="003F6A08" w:rsidP="008E33EF">
      <w:pPr>
        <w:pStyle w:val="Otsikko3"/>
      </w:pPr>
      <w:bookmarkStart w:id="946" w:name="_Toc377399129"/>
      <w:bookmarkStart w:id="947" w:name="_Toc436732571"/>
      <w:r w:rsidRPr="003F6A08">
        <w:t>Alahammaskaaren liuku, alahammaskaaren liikkeen interferenssi ja alaleuan keskivi</w:t>
      </w:r>
      <w:r w:rsidRPr="003F6A08">
        <w:t>i</w:t>
      </w:r>
      <w:r w:rsidRPr="003F6A08">
        <w:t>va suhteessa yläleuan keskiviivaan</w:t>
      </w:r>
      <w:bookmarkEnd w:id="946"/>
      <w:bookmarkEnd w:id="947"/>
    </w:p>
    <w:p w14:paraId="702DA0F9" w14:textId="77777777" w:rsidR="003F6A08" w:rsidRPr="003F6A08" w:rsidRDefault="003F6A08" w:rsidP="003F6A08">
      <w:r w:rsidRPr="003F6A08">
        <w:t>Alahammaskaaren liuku annetaan observation value:ssa luokituksella STH21F, alahammaskaaren liikkeen interferenssi luokituksella STH21G ja alaleuan keskiviiva suhteessa yläleuan keskiviivaan luokituksella STH21H.</w:t>
      </w:r>
    </w:p>
    <w:p w14:paraId="21855E9B"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3D1D4D51"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148B1FC7" w14:textId="77777777" w:rsidR="008E43BB" w:rsidRPr="008E43BB" w:rsidRDefault="008E43BB" w:rsidP="008E43BB">
            <w:pPr>
              <w:autoSpaceDE w:val="0"/>
              <w:autoSpaceDN w:val="0"/>
              <w:adjustRightInd w:val="0"/>
              <w:jc w:val="left"/>
              <w:rPr>
                <w:rFonts w:ascii="Courier New" w:hAnsi="Courier New" w:cs="Courier New"/>
                <w:color w:val="0000FF"/>
                <w:sz w:val="18"/>
                <w:lang w:val="en-US" w:eastAsia="fi-FI"/>
              </w:rPr>
            </w:pPr>
            <w:r w:rsidRPr="008E43BB">
              <w:rPr>
                <w:rFonts w:ascii="Courier New" w:hAnsi="Courier New" w:cs="Courier New"/>
                <w:color w:val="000000"/>
                <w:sz w:val="18"/>
                <w:lang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800000"/>
                <w:sz w:val="18"/>
                <w:lang w:val="en-US" w:eastAsia="fi-FI"/>
              </w:rPr>
              <w:t>component</w:t>
            </w:r>
            <w:r w:rsidRPr="008E43BB">
              <w:rPr>
                <w:rFonts w:ascii="Courier New" w:hAnsi="Courier New" w:cs="Courier New"/>
                <w:color w:val="0000FF"/>
                <w:sz w:val="18"/>
                <w:lang w:val="en-US" w:eastAsia="fi-FI"/>
              </w:rPr>
              <w:t>&gt;</w:t>
            </w:r>
          </w:p>
          <w:p w14:paraId="384EC300" w14:textId="77777777" w:rsidR="008E43BB" w:rsidRPr="008E43BB" w:rsidRDefault="008E43BB" w:rsidP="008E43BB">
            <w:pPr>
              <w:autoSpaceDE w:val="0"/>
              <w:autoSpaceDN w:val="0"/>
              <w:adjustRightInd w:val="0"/>
              <w:jc w:val="left"/>
              <w:rPr>
                <w:rFonts w:ascii="Courier New" w:hAnsi="Courier New" w:cs="Courier New"/>
                <w:color w:val="0000FF"/>
                <w:sz w:val="18"/>
                <w:lang w:val="en-US" w:eastAsia="fi-FI"/>
              </w:rPr>
            </w:pPr>
            <w:r w:rsidRPr="008E43BB">
              <w:rPr>
                <w:rFonts w:ascii="Courier New" w:hAnsi="Courier New" w:cs="Courier New"/>
                <w:color w:val="000000"/>
                <w:sz w:val="18"/>
                <w:lang w:val="en-US"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474747"/>
                <w:sz w:val="18"/>
                <w:lang w:val="en-US" w:eastAsia="fi-FI"/>
              </w:rPr>
              <w:t xml:space="preserve"> Alahammaskaaren liuku </w:t>
            </w:r>
            <w:r w:rsidRPr="008E43BB">
              <w:rPr>
                <w:rFonts w:ascii="Courier New" w:hAnsi="Courier New" w:cs="Courier New"/>
                <w:color w:val="0000FF"/>
                <w:sz w:val="18"/>
                <w:lang w:val="en-US" w:eastAsia="fi-FI"/>
              </w:rPr>
              <w:t>--&gt;</w:t>
            </w:r>
          </w:p>
          <w:p w14:paraId="409BA932" w14:textId="77777777" w:rsidR="008E43BB" w:rsidRPr="008E43BB" w:rsidRDefault="008E43BB" w:rsidP="008E43BB">
            <w:pPr>
              <w:autoSpaceDE w:val="0"/>
              <w:autoSpaceDN w:val="0"/>
              <w:adjustRightInd w:val="0"/>
              <w:jc w:val="left"/>
              <w:rPr>
                <w:rFonts w:ascii="Courier New" w:hAnsi="Courier New" w:cs="Courier New"/>
                <w:color w:val="0000FF"/>
                <w:sz w:val="18"/>
                <w:lang w:val="en-US" w:eastAsia="fi-FI"/>
              </w:rPr>
            </w:pPr>
            <w:r w:rsidRPr="008E43BB">
              <w:rPr>
                <w:rFonts w:ascii="Courier New" w:hAnsi="Courier New" w:cs="Courier New"/>
                <w:color w:val="000000"/>
                <w:sz w:val="18"/>
                <w:lang w:val="en-US"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800000"/>
                <w:sz w:val="18"/>
                <w:lang w:val="en-US" w:eastAsia="fi-FI"/>
              </w:rPr>
              <w:t>observation</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classCode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COND</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moodCode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EVN</w:t>
            </w:r>
            <w:r w:rsidRPr="008E43BB">
              <w:rPr>
                <w:rFonts w:ascii="Courier New" w:hAnsi="Courier New" w:cs="Courier New"/>
                <w:color w:val="0000FF"/>
                <w:sz w:val="18"/>
                <w:lang w:val="en-US" w:eastAsia="fi-FI"/>
              </w:rPr>
              <w:t>"&gt;</w:t>
            </w:r>
          </w:p>
          <w:p w14:paraId="2EB6C6F8" w14:textId="77777777" w:rsidR="008E43BB" w:rsidRPr="008E43BB" w:rsidRDefault="008E43BB" w:rsidP="008E43BB">
            <w:pPr>
              <w:autoSpaceDE w:val="0"/>
              <w:autoSpaceDN w:val="0"/>
              <w:adjustRightInd w:val="0"/>
              <w:ind w:left="1136" w:hanging="1136"/>
              <w:jc w:val="left"/>
              <w:rPr>
                <w:rFonts w:ascii="Courier New" w:hAnsi="Courier New" w:cs="Courier New"/>
                <w:color w:val="0000FF"/>
                <w:sz w:val="18"/>
                <w:lang w:val="en-US" w:eastAsia="fi-FI"/>
              </w:rPr>
            </w:pPr>
            <w:r w:rsidRPr="008E43BB">
              <w:rPr>
                <w:rFonts w:ascii="Courier New" w:hAnsi="Courier New" w:cs="Courier New"/>
                <w:color w:val="000000"/>
                <w:sz w:val="18"/>
                <w:lang w:val="en-US"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800000"/>
                <w:sz w:val="18"/>
                <w:lang w:val="en-US" w:eastAsia="fi-FI"/>
              </w:rPr>
              <w:t>code</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code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34</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codeSystem</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1.2.246.537.6.12.2002.903.2013</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codeSy</w:t>
            </w:r>
            <w:r w:rsidRPr="008E43BB">
              <w:rPr>
                <w:rFonts w:ascii="Courier New" w:hAnsi="Courier New" w:cs="Courier New"/>
                <w:color w:val="FF0000"/>
                <w:sz w:val="18"/>
                <w:lang w:val="en-US" w:eastAsia="fi-FI"/>
              </w:rPr>
              <w:t>s</w:t>
            </w:r>
            <w:r w:rsidRPr="008E43BB">
              <w:rPr>
                <w:rFonts w:ascii="Courier New" w:hAnsi="Courier New" w:cs="Courier New"/>
                <w:color w:val="FF0000"/>
                <w:sz w:val="18"/>
                <w:lang w:val="en-US" w:eastAsia="fi-FI"/>
              </w:rPr>
              <w:t>temName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THL/Tietosisältö - STH03 Purentastatus 2013</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displa</w:t>
            </w:r>
            <w:r w:rsidRPr="008E43BB">
              <w:rPr>
                <w:rFonts w:ascii="Courier New" w:hAnsi="Courier New" w:cs="Courier New"/>
                <w:color w:val="FF0000"/>
                <w:sz w:val="18"/>
                <w:lang w:val="en-US" w:eastAsia="fi-FI"/>
              </w:rPr>
              <w:t>y</w:t>
            </w:r>
            <w:r w:rsidRPr="008E43BB">
              <w:rPr>
                <w:rFonts w:ascii="Courier New" w:hAnsi="Courier New" w:cs="Courier New"/>
                <w:color w:val="FF0000"/>
                <w:sz w:val="18"/>
                <w:lang w:val="en-US" w:eastAsia="fi-FI"/>
              </w:rPr>
              <w:t>Name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Alahammaskaaren liuku</w:t>
            </w:r>
            <w:r w:rsidRPr="008E43BB">
              <w:rPr>
                <w:rFonts w:ascii="Courier New" w:hAnsi="Courier New" w:cs="Courier New"/>
                <w:color w:val="0000FF"/>
                <w:sz w:val="18"/>
                <w:lang w:val="en-US" w:eastAsia="fi-FI"/>
              </w:rPr>
              <w:t>"/&gt;</w:t>
            </w:r>
          </w:p>
          <w:p w14:paraId="34FBEFD6" w14:textId="77777777" w:rsidR="008E43BB" w:rsidRPr="008E43BB" w:rsidDel="008D629F" w:rsidRDefault="008E43BB" w:rsidP="008E43BB">
            <w:pPr>
              <w:autoSpaceDE w:val="0"/>
              <w:autoSpaceDN w:val="0"/>
              <w:adjustRightInd w:val="0"/>
              <w:jc w:val="left"/>
              <w:rPr>
                <w:del w:id="948" w:author="Tekijä"/>
                <w:rFonts w:ascii="Courier New" w:hAnsi="Courier New" w:cs="Courier New"/>
                <w:color w:val="0000FF"/>
                <w:sz w:val="18"/>
                <w:lang w:val="en-US" w:eastAsia="fi-FI"/>
              </w:rPr>
            </w:pPr>
            <w:del w:id="949" w:author="Tekijä">
              <w:r w:rsidRPr="008E43BB" w:rsidDel="008D629F">
                <w:rPr>
                  <w:rFonts w:ascii="Courier New" w:hAnsi="Courier New" w:cs="Courier New"/>
                  <w:color w:val="000000"/>
                  <w:sz w:val="18"/>
                  <w:lang w:val="en-US" w:eastAsia="fi-FI"/>
                </w:rPr>
                <w:delText xml:space="preserve">        </w:delText>
              </w:r>
              <w:r w:rsidRPr="008E43BB" w:rsidDel="008D629F">
                <w:rPr>
                  <w:rFonts w:ascii="Courier New" w:hAnsi="Courier New" w:cs="Courier New"/>
                  <w:color w:val="0000FF"/>
                  <w:sz w:val="18"/>
                  <w:lang w:val="en-US" w:eastAsia="fi-FI"/>
                </w:rPr>
                <w:delText>&lt;</w:delText>
              </w:r>
              <w:r w:rsidRPr="008E43BB" w:rsidDel="008D629F">
                <w:rPr>
                  <w:rFonts w:ascii="Courier New" w:hAnsi="Courier New" w:cs="Courier New"/>
                  <w:color w:val="800000"/>
                  <w:sz w:val="18"/>
                  <w:lang w:val="en-US" w:eastAsia="fi-FI"/>
                </w:rPr>
                <w:delText>text</w:delText>
              </w:r>
              <w:r w:rsidRPr="008E43BB" w:rsidDel="008D629F">
                <w:rPr>
                  <w:rFonts w:ascii="Courier New" w:hAnsi="Courier New" w:cs="Courier New"/>
                  <w:color w:val="0000FF"/>
                  <w:sz w:val="18"/>
                  <w:lang w:val="en-US" w:eastAsia="fi-FI"/>
                </w:rPr>
                <w:delText>&gt;</w:delText>
              </w:r>
            </w:del>
          </w:p>
          <w:p w14:paraId="402CB31E" w14:textId="77777777" w:rsidR="008E43BB" w:rsidRPr="008E43BB" w:rsidDel="008D629F" w:rsidRDefault="008E43BB" w:rsidP="008E43BB">
            <w:pPr>
              <w:autoSpaceDE w:val="0"/>
              <w:autoSpaceDN w:val="0"/>
              <w:adjustRightInd w:val="0"/>
              <w:jc w:val="left"/>
              <w:rPr>
                <w:del w:id="950" w:author="Tekijä"/>
                <w:rFonts w:ascii="Courier New" w:hAnsi="Courier New" w:cs="Courier New"/>
                <w:color w:val="0000FF"/>
                <w:sz w:val="18"/>
                <w:lang w:val="en-US" w:eastAsia="fi-FI"/>
              </w:rPr>
            </w:pPr>
            <w:del w:id="951" w:author="Tekijä">
              <w:r w:rsidRPr="008E43BB" w:rsidDel="008D629F">
                <w:rPr>
                  <w:rFonts w:ascii="Courier New" w:hAnsi="Courier New" w:cs="Courier New"/>
                  <w:color w:val="000000"/>
                  <w:sz w:val="18"/>
                  <w:lang w:val="en-US" w:eastAsia="fi-FI"/>
                </w:rPr>
                <w:delText xml:space="preserve">          </w:delText>
              </w:r>
              <w:r w:rsidRPr="008E43BB" w:rsidDel="008D629F">
                <w:rPr>
                  <w:rFonts w:ascii="Courier New" w:hAnsi="Courier New" w:cs="Courier New"/>
                  <w:color w:val="0000FF"/>
                  <w:sz w:val="18"/>
                  <w:lang w:val="en-US" w:eastAsia="fi-FI"/>
                </w:rPr>
                <w:delText>&lt;</w:delText>
              </w:r>
              <w:r w:rsidRPr="008E43BB" w:rsidDel="008D629F">
                <w:rPr>
                  <w:rFonts w:ascii="Courier New" w:hAnsi="Courier New" w:cs="Courier New"/>
                  <w:color w:val="800000"/>
                  <w:sz w:val="18"/>
                  <w:lang w:val="en-US" w:eastAsia="fi-FI"/>
                </w:rPr>
                <w:delText>reference</w:delText>
              </w:r>
              <w:r w:rsidRPr="008E43BB" w:rsidDel="008D629F">
                <w:rPr>
                  <w:rFonts w:ascii="Courier New" w:hAnsi="Courier New" w:cs="Courier New"/>
                  <w:i/>
                  <w:iCs/>
                  <w:color w:val="008080"/>
                  <w:sz w:val="18"/>
                  <w:lang w:val="en-US" w:eastAsia="fi-FI"/>
                </w:rPr>
                <w:delText xml:space="preserve"> </w:delText>
              </w:r>
              <w:r w:rsidRPr="008E43BB" w:rsidDel="008D629F">
                <w:rPr>
                  <w:rFonts w:ascii="Courier New" w:hAnsi="Courier New" w:cs="Courier New"/>
                  <w:color w:val="FF0000"/>
                  <w:sz w:val="18"/>
                  <w:lang w:val="en-US" w:eastAsia="fi-FI"/>
                </w:rPr>
                <w:delText>value</w:delText>
              </w:r>
              <w:r w:rsidRPr="008E43BB" w:rsidDel="008D629F">
                <w:rPr>
                  <w:rFonts w:ascii="Courier New" w:hAnsi="Courier New" w:cs="Courier New"/>
                  <w:color w:val="0000FF"/>
                  <w:sz w:val="18"/>
                  <w:lang w:val="en-US" w:eastAsia="fi-FI"/>
                </w:rPr>
                <w:delText>="</w:delText>
              </w:r>
              <w:r w:rsidRPr="008E43BB" w:rsidDel="008D629F">
                <w:rPr>
                  <w:rFonts w:ascii="Courier New" w:hAnsi="Courier New" w:cs="Courier New"/>
                  <w:color w:val="000000"/>
                  <w:sz w:val="18"/>
                  <w:lang w:val="en-US" w:eastAsia="fi-FI"/>
                </w:rPr>
                <w:delText>#OID1.2.246.10.1234567.14.2013.123.3.10.3.4</w:delText>
              </w:r>
              <w:r w:rsidRPr="008E43BB" w:rsidDel="008D629F">
                <w:rPr>
                  <w:rFonts w:ascii="Courier New" w:hAnsi="Courier New" w:cs="Courier New"/>
                  <w:color w:val="0000FF"/>
                  <w:sz w:val="18"/>
                  <w:lang w:val="en-US" w:eastAsia="fi-FI"/>
                </w:rPr>
                <w:delText>"/&gt;</w:delText>
              </w:r>
            </w:del>
          </w:p>
          <w:p w14:paraId="0DE05F97" w14:textId="77777777" w:rsidR="008E43BB" w:rsidRPr="008E43BB" w:rsidDel="008D629F" w:rsidRDefault="008E43BB" w:rsidP="008E43BB">
            <w:pPr>
              <w:autoSpaceDE w:val="0"/>
              <w:autoSpaceDN w:val="0"/>
              <w:adjustRightInd w:val="0"/>
              <w:jc w:val="left"/>
              <w:rPr>
                <w:del w:id="952" w:author="Tekijä"/>
                <w:rFonts w:ascii="Courier New" w:hAnsi="Courier New" w:cs="Courier New"/>
                <w:color w:val="0000FF"/>
                <w:sz w:val="18"/>
                <w:lang w:val="en-US" w:eastAsia="fi-FI"/>
              </w:rPr>
            </w:pPr>
            <w:del w:id="953" w:author="Tekijä">
              <w:r w:rsidRPr="008E43BB" w:rsidDel="008D629F">
                <w:rPr>
                  <w:rFonts w:ascii="Courier New" w:hAnsi="Courier New" w:cs="Courier New"/>
                  <w:color w:val="000000"/>
                  <w:sz w:val="18"/>
                  <w:lang w:val="en-US" w:eastAsia="fi-FI"/>
                </w:rPr>
                <w:delText xml:space="preserve">        </w:delText>
              </w:r>
              <w:r w:rsidRPr="008E43BB" w:rsidDel="008D629F">
                <w:rPr>
                  <w:rFonts w:ascii="Courier New" w:hAnsi="Courier New" w:cs="Courier New"/>
                  <w:color w:val="0000FF"/>
                  <w:sz w:val="18"/>
                  <w:lang w:val="en-US" w:eastAsia="fi-FI"/>
                </w:rPr>
                <w:delText>&lt;/</w:delText>
              </w:r>
              <w:r w:rsidRPr="008E43BB" w:rsidDel="008D629F">
                <w:rPr>
                  <w:rFonts w:ascii="Courier New" w:hAnsi="Courier New" w:cs="Courier New"/>
                  <w:color w:val="800000"/>
                  <w:sz w:val="18"/>
                  <w:lang w:val="en-US" w:eastAsia="fi-FI"/>
                </w:rPr>
                <w:delText>text</w:delText>
              </w:r>
              <w:r w:rsidRPr="008E43BB" w:rsidDel="008D629F">
                <w:rPr>
                  <w:rFonts w:ascii="Courier New" w:hAnsi="Courier New" w:cs="Courier New"/>
                  <w:color w:val="0000FF"/>
                  <w:sz w:val="18"/>
                  <w:lang w:val="en-US" w:eastAsia="fi-FI"/>
                </w:rPr>
                <w:delText>&gt;</w:delText>
              </w:r>
            </w:del>
          </w:p>
          <w:p w14:paraId="73BFE796" w14:textId="77777777" w:rsidR="008E43BB" w:rsidRPr="008E43BB" w:rsidRDefault="008E43BB" w:rsidP="008E43BB">
            <w:pPr>
              <w:autoSpaceDE w:val="0"/>
              <w:autoSpaceDN w:val="0"/>
              <w:adjustRightInd w:val="0"/>
              <w:ind w:left="1136" w:hanging="1136"/>
              <w:jc w:val="left"/>
              <w:rPr>
                <w:rFonts w:ascii="Courier New" w:hAnsi="Courier New" w:cs="Courier New"/>
                <w:color w:val="0000FF"/>
                <w:sz w:val="18"/>
                <w:lang w:val="en-US" w:eastAsia="fi-FI"/>
              </w:rPr>
            </w:pPr>
            <w:r w:rsidRPr="008E43BB">
              <w:rPr>
                <w:rFonts w:ascii="Courier New" w:hAnsi="Courier New" w:cs="Courier New"/>
                <w:color w:val="000000"/>
                <w:sz w:val="18"/>
                <w:lang w:val="en-US"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800000"/>
                <w:sz w:val="18"/>
                <w:lang w:val="en-US" w:eastAsia="fi-FI"/>
              </w:rPr>
              <w:t>value</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xsi:type</w:t>
            </w:r>
            <w:r w:rsidRPr="008E43BB">
              <w:rPr>
                <w:rFonts w:ascii="Courier New" w:hAnsi="Courier New" w:cs="Courier New"/>
                <w:color w:val="0000FF"/>
                <w:sz w:val="18"/>
                <w:lang w:val="en-US" w:eastAsia="fi-FI"/>
              </w:rPr>
              <w:t>="</w:t>
            </w:r>
            <w:del w:id="954" w:author="Tekijä">
              <w:r w:rsidRPr="008E43BB" w:rsidDel="00B4787B">
                <w:rPr>
                  <w:rFonts w:ascii="Courier New" w:hAnsi="Courier New" w:cs="Courier New"/>
                  <w:color w:val="000000"/>
                  <w:sz w:val="18"/>
                  <w:lang w:val="en-US" w:eastAsia="fi-FI"/>
                </w:rPr>
                <w:delText>CD</w:delText>
              </w:r>
            </w:del>
            <w:ins w:id="955" w:author="Tekijä">
              <w:r w:rsidR="00B4787B">
                <w:rPr>
                  <w:rFonts w:ascii="Courier New" w:hAnsi="Courier New" w:cs="Courier New"/>
                  <w:color w:val="000000"/>
                  <w:sz w:val="18"/>
                  <w:lang w:val="en-US" w:eastAsia="fi-FI"/>
                </w:rPr>
                <w:t>CV</w:t>
              </w:r>
            </w:ins>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code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5227</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codeSystem</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1.2.246.537.6.697.2013</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codeSy</w:t>
            </w:r>
            <w:r w:rsidRPr="008E43BB">
              <w:rPr>
                <w:rFonts w:ascii="Courier New" w:hAnsi="Courier New" w:cs="Courier New"/>
                <w:color w:val="FF0000"/>
                <w:sz w:val="18"/>
                <w:lang w:val="en-US" w:eastAsia="fi-FI"/>
              </w:rPr>
              <w:t>s</w:t>
            </w:r>
            <w:r w:rsidRPr="008E43BB">
              <w:rPr>
                <w:rFonts w:ascii="Courier New" w:hAnsi="Courier New" w:cs="Courier New"/>
                <w:color w:val="FF0000"/>
                <w:sz w:val="18"/>
                <w:lang w:val="en-US" w:eastAsia="fi-FI"/>
              </w:rPr>
              <w:t>temName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STH - STH21F Alahammaskaaren liuku 2013</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displayName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Alahammaskaaren liuku nivelasemasta keskiasemaan vasemmalle</w:t>
            </w:r>
            <w:r w:rsidRPr="008E43BB">
              <w:rPr>
                <w:rFonts w:ascii="Courier New" w:hAnsi="Courier New" w:cs="Courier New"/>
                <w:color w:val="0000FF"/>
                <w:sz w:val="18"/>
                <w:lang w:val="en-US" w:eastAsia="fi-FI"/>
              </w:rPr>
              <w:t>"/&gt;</w:t>
            </w:r>
          </w:p>
          <w:p w14:paraId="24246D7D" w14:textId="77777777" w:rsidR="008E43BB" w:rsidRPr="008E43BB" w:rsidRDefault="008E43BB" w:rsidP="008E43BB">
            <w:pPr>
              <w:autoSpaceDE w:val="0"/>
              <w:autoSpaceDN w:val="0"/>
              <w:adjustRightInd w:val="0"/>
              <w:jc w:val="left"/>
              <w:rPr>
                <w:rFonts w:ascii="Courier New" w:hAnsi="Courier New" w:cs="Courier New"/>
                <w:color w:val="0000FF"/>
                <w:sz w:val="18"/>
                <w:lang w:val="en-US" w:eastAsia="fi-FI"/>
              </w:rPr>
            </w:pPr>
            <w:r w:rsidRPr="008E43BB">
              <w:rPr>
                <w:rFonts w:ascii="Courier New" w:hAnsi="Courier New" w:cs="Courier New"/>
                <w:color w:val="000000"/>
                <w:sz w:val="18"/>
                <w:lang w:val="en-US"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800000"/>
                <w:sz w:val="18"/>
                <w:lang w:val="en-US" w:eastAsia="fi-FI"/>
              </w:rPr>
              <w:t>observation</w:t>
            </w:r>
            <w:r w:rsidRPr="008E43BB">
              <w:rPr>
                <w:rFonts w:ascii="Courier New" w:hAnsi="Courier New" w:cs="Courier New"/>
                <w:color w:val="0000FF"/>
                <w:sz w:val="18"/>
                <w:lang w:val="en-US" w:eastAsia="fi-FI"/>
              </w:rPr>
              <w:t>&gt;</w:t>
            </w:r>
          </w:p>
          <w:p w14:paraId="248921F7" w14:textId="77777777" w:rsidR="008E43BB" w:rsidRPr="008E43BB" w:rsidRDefault="008E43BB" w:rsidP="008E43BB">
            <w:pPr>
              <w:autoSpaceDE w:val="0"/>
              <w:autoSpaceDN w:val="0"/>
              <w:adjustRightInd w:val="0"/>
              <w:jc w:val="left"/>
              <w:rPr>
                <w:rFonts w:ascii="Courier New" w:hAnsi="Courier New" w:cs="Courier New"/>
                <w:color w:val="0000FF"/>
                <w:sz w:val="18"/>
                <w:lang w:val="en-US" w:eastAsia="fi-FI"/>
              </w:rPr>
            </w:pPr>
            <w:r w:rsidRPr="008E43BB">
              <w:rPr>
                <w:rFonts w:ascii="Courier New" w:hAnsi="Courier New" w:cs="Courier New"/>
                <w:color w:val="000000"/>
                <w:sz w:val="18"/>
                <w:lang w:val="en-US"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800000"/>
                <w:sz w:val="18"/>
                <w:lang w:val="en-US" w:eastAsia="fi-FI"/>
              </w:rPr>
              <w:t>component</w:t>
            </w:r>
            <w:r w:rsidRPr="008E43BB">
              <w:rPr>
                <w:rFonts w:ascii="Courier New" w:hAnsi="Courier New" w:cs="Courier New"/>
                <w:color w:val="0000FF"/>
                <w:sz w:val="18"/>
                <w:lang w:val="en-US" w:eastAsia="fi-FI"/>
              </w:rPr>
              <w:t>&gt;</w:t>
            </w:r>
          </w:p>
          <w:p w14:paraId="3BE8B422" w14:textId="77777777" w:rsidR="008E43BB" w:rsidRPr="008E43BB" w:rsidRDefault="008E43BB" w:rsidP="008E43BB">
            <w:pPr>
              <w:autoSpaceDE w:val="0"/>
              <w:autoSpaceDN w:val="0"/>
              <w:adjustRightInd w:val="0"/>
              <w:jc w:val="left"/>
              <w:rPr>
                <w:rFonts w:ascii="Courier New" w:hAnsi="Courier New" w:cs="Courier New"/>
                <w:color w:val="0000FF"/>
                <w:sz w:val="18"/>
                <w:lang w:val="en-US" w:eastAsia="fi-FI"/>
              </w:rPr>
            </w:pPr>
            <w:r w:rsidRPr="008E43BB">
              <w:rPr>
                <w:rFonts w:ascii="Courier New" w:hAnsi="Courier New" w:cs="Courier New"/>
                <w:color w:val="000000"/>
                <w:sz w:val="18"/>
                <w:lang w:val="en-US"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800000"/>
                <w:sz w:val="18"/>
                <w:lang w:val="en-US" w:eastAsia="fi-FI"/>
              </w:rPr>
              <w:t>component</w:t>
            </w:r>
            <w:r w:rsidRPr="008E43BB">
              <w:rPr>
                <w:rFonts w:ascii="Courier New" w:hAnsi="Courier New" w:cs="Courier New"/>
                <w:color w:val="0000FF"/>
                <w:sz w:val="18"/>
                <w:lang w:val="en-US" w:eastAsia="fi-FI"/>
              </w:rPr>
              <w:t>&gt;</w:t>
            </w:r>
          </w:p>
          <w:p w14:paraId="6953470E" w14:textId="77777777" w:rsidR="008E43BB" w:rsidRPr="008E43BB" w:rsidRDefault="008E43BB" w:rsidP="008E43BB">
            <w:pPr>
              <w:autoSpaceDE w:val="0"/>
              <w:autoSpaceDN w:val="0"/>
              <w:adjustRightInd w:val="0"/>
              <w:jc w:val="left"/>
              <w:rPr>
                <w:rFonts w:ascii="Courier New" w:hAnsi="Courier New" w:cs="Courier New"/>
                <w:color w:val="0000FF"/>
                <w:sz w:val="18"/>
                <w:lang w:val="en-US" w:eastAsia="fi-FI"/>
              </w:rPr>
            </w:pPr>
            <w:r w:rsidRPr="008E43BB">
              <w:rPr>
                <w:rFonts w:ascii="Courier New" w:hAnsi="Courier New" w:cs="Courier New"/>
                <w:color w:val="000000"/>
                <w:sz w:val="18"/>
                <w:lang w:val="en-US"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474747"/>
                <w:sz w:val="18"/>
                <w:lang w:val="en-US" w:eastAsia="fi-FI"/>
              </w:rPr>
              <w:t xml:space="preserve"> Alahammaskaaren liikkeen interferenssi  </w:t>
            </w:r>
            <w:r w:rsidRPr="008E43BB">
              <w:rPr>
                <w:rFonts w:ascii="Courier New" w:hAnsi="Courier New" w:cs="Courier New"/>
                <w:color w:val="0000FF"/>
                <w:sz w:val="18"/>
                <w:lang w:val="en-US" w:eastAsia="fi-FI"/>
              </w:rPr>
              <w:t>--&gt;</w:t>
            </w:r>
          </w:p>
          <w:p w14:paraId="3AD9C199" w14:textId="77777777" w:rsidR="008E43BB" w:rsidRPr="008E43BB" w:rsidRDefault="008E43BB" w:rsidP="008E43BB">
            <w:pPr>
              <w:autoSpaceDE w:val="0"/>
              <w:autoSpaceDN w:val="0"/>
              <w:adjustRightInd w:val="0"/>
              <w:jc w:val="left"/>
              <w:rPr>
                <w:rFonts w:ascii="Courier New" w:hAnsi="Courier New" w:cs="Courier New"/>
                <w:color w:val="0000FF"/>
                <w:sz w:val="18"/>
                <w:lang w:val="en-US" w:eastAsia="fi-FI"/>
              </w:rPr>
            </w:pPr>
            <w:r w:rsidRPr="008E43BB">
              <w:rPr>
                <w:rFonts w:ascii="Courier New" w:hAnsi="Courier New" w:cs="Courier New"/>
                <w:color w:val="000000"/>
                <w:sz w:val="18"/>
                <w:lang w:val="en-US"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800000"/>
                <w:sz w:val="18"/>
                <w:lang w:val="en-US" w:eastAsia="fi-FI"/>
              </w:rPr>
              <w:t>observation</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classCode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COND</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moodCode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EVN</w:t>
            </w:r>
            <w:r w:rsidRPr="008E43BB">
              <w:rPr>
                <w:rFonts w:ascii="Courier New" w:hAnsi="Courier New" w:cs="Courier New"/>
                <w:color w:val="0000FF"/>
                <w:sz w:val="18"/>
                <w:lang w:val="en-US" w:eastAsia="fi-FI"/>
              </w:rPr>
              <w:t>"&gt;</w:t>
            </w:r>
          </w:p>
          <w:p w14:paraId="4EE4D86F" w14:textId="77777777" w:rsidR="008E43BB" w:rsidRPr="008E43BB" w:rsidRDefault="008E43BB" w:rsidP="008E43BB">
            <w:pPr>
              <w:autoSpaceDE w:val="0"/>
              <w:autoSpaceDN w:val="0"/>
              <w:adjustRightInd w:val="0"/>
              <w:ind w:left="1136" w:hanging="1136"/>
              <w:jc w:val="left"/>
              <w:rPr>
                <w:rFonts w:ascii="Courier New" w:hAnsi="Courier New" w:cs="Courier New"/>
                <w:color w:val="0000FF"/>
                <w:sz w:val="18"/>
                <w:lang w:val="en-US" w:eastAsia="fi-FI"/>
              </w:rPr>
            </w:pPr>
            <w:r w:rsidRPr="008E43BB">
              <w:rPr>
                <w:rFonts w:ascii="Courier New" w:hAnsi="Courier New" w:cs="Courier New"/>
                <w:color w:val="000000"/>
                <w:sz w:val="18"/>
                <w:lang w:val="en-US"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800000"/>
                <w:sz w:val="18"/>
                <w:lang w:val="en-US" w:eastAsia="fi-FI"/>
              </w:rPr>
              <w:t>code</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code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35</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codeSystem</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1.2.246.537.6.12.2002.903.2013</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codeSy</w:t>
            </w:r>
            <w:r w:rsidRPr="008E43BB">
              <w:rPr>
                <w:rFonts w:ascii="Courier New" w:hAnsi="Courier New" w:cs="Courier New"/>
                <w:color w:val="FF0000"/>
                <w:sz w:val="18"/>
                <w:lang w:val="en-US" w:eastAsia="fi-FI"/>
              </w:rPr>
              <w:t>s</w:t>
            </w:r>
            <w:r w:rsidRPr="008E43BB">
              <w:rPr>
                <w:rFonts w:ascii="Courier New" w:hAnsi="Courier New" w:cs="Courier New"/>
                <w:color w:val="FF0000"/>
                <w:sz w:val="18"/>
                <w:lang w:val="en-US" w:eastAsia="fi-FI"/>
              </w:rPr>
              <w:t>temName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THL/Tietosisältö - STH03 Purentastatus 2013</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displa</w:t>
            </w:r>
            <w:r w:rsidRPr="008E43BB">
              <w:rPr>
                <w:rFonts w:ascii="Courier New" w:hAnsi="Courier New" w:cs="Courier New"/>
                <w:color w:val="FF0000"/>
                <w:sz w:val="18"/>
                <w:lang w:val="en-US" w:eastAsia="fi-FI"/>
              </w:rPr>
              <w:t>y</w:t>
            </w:r>
            <w:r w:rsidRPr="008E43BB">
              <w:rPr>
                <w:rFonts w:ascii="Courier New" w:hAnsi="Courier New" w:cs="Courier New"/>
                <w:color w:val="FF0000"/>
                <w:sz w:val="18"/>
                <w:lang w:val="en-US" w:eastAsia="fi-FI"/>
              </w:rPr>
              <w:t>Name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Alahammaskaaren liikkeen interferenssi</w:t>
            </w:r>
            <w:r w:rsidRPr="008E43BB">
              <w:rPr>
                <w:rFonts w:ascii="Courier New" w:hAnsi="Courier New" w:cs="Courier New"/>
                <w:color w:val="0000FF"/>
                <w:sz w:val="18"/>
                <w:lang w:val="en-US" w:eastAsia="fi-FI"/>
              </w:rPr>
              <w:t>"/&gt;</w:t>
            </w:r>
          </w:p>
          <w:p w14:paraId="3C4FE999" w14:textId="77777777" w:rsidR="008E43BB" w:rsidRPr="008E43BB" w:rsidDel="008D629F" w:rsidRDefault="008E43BB" w:rsidP="008E43BB">
            <w:pPr>
              <w:autoSpaceDE w:val="0"/>
              <w:autoSpaceDN w:val="0"/>
              <w:adjustRightInd w:val="0"/>
              <w:jc w:val="left"/>
              <w:rPr>
                <w:del w:id="956" w:author="Tekijä"/>
                <w:rFonts w:ascii="Courier New" w:hAnsi="Courier New" w:cs="Courier New"/>
                <w:color w:val="0000FF"/>
                <w:sz w:val="18"/>
                <w:lang w:val="en-US" w:eastAsia="fi-FI"/>
              </w:rPr>
            </w:pPr>
            <w:del w:id="957" w:author="Tekijä">
              <w:r w:rsidRPr="008E43BB" w:rsidDel="008D629F">
                <w:rPr>
                  <w:rFonts w:ascii="Courier New" w:hAnsi="Courier New" w:cs="Courier New"/>
                  <w:color w:val="000000"/>
                  <w:sz w:val="18"/>
                  <w:lang w:val="en-US" w:eastAsia="fi-FI"/>
                </w:rPr>
                <w:delText xml:space="preserve">        </w:delText>
              </w:r>
              <w:r w:rsidRPr="008E43BB" w:rsidDel="008D629F">
                <w:rPr>
                  <w:rFonts w:ascii="Courier New" w:hAnsi="Courier New" w:cs="Courier New"/>
                  <w:color w:val="0000FF"/>
                  <w:sz w:val="18"/>
                  <w:lang w:val="en-US" w:eastAsia="fi-FI"/>
                </w:rPr>
                <w:delText>&lt;</w:delText>
              </w:r>
              <w:r w:rsidRPr="008E43BB" w:rsidDel="008D629F">
                <w:rPr>
                  <w:rFonts w:ascii="Courier New" w:hAnsi="Courier New" w:cs="Courier New"/>
                  <w:color w:val="800000"/>
                  <w:sz w:val="18"/>
                  <w:lang w:val="en-US" w:eastAsia="fi-FI"/>
                </w:rPr>
                <w:delText>text</w:delText>
              </w:r>
              <w:r w:rsidRPr="008E43BB" w:rsidDel="008D629F">
                <w:rPr>
                  <w:rFonts w:ascii="Courier New" w:hAnsi="Courier New" w:cs="Courier New"/>
                  <w:color w:val="0000FF"/>
                  <w:sz w:val="18"/>
                  <w:lang w:val="en-US" w:eastAsia="fi-FI"/>
                </w:rPr>
                <w:delText>&gt;</w:delText>
              </w:r>
            </w:del>
          </w:p>
          <w:p w14:paraId="60C1732A" w14:textId="77777777" w:rsidR="008E43BB" w:rsidRPr="008E43BB" w:rsidDel="008D629F" w:rsidRDefault="008E43BB" w:rsidP="008E43BB">
            <w:pPr>
              <w:autoSpaceDE w:val="0"/>
              <w:autoSpaceDN w:val="0"/>
              <w:adjustRightInd w:val="0"/>
              <w:jc w:val="left"/>
              <w:rPr>
                <w:del w:id="958" w:author="Tekijä"/>
                <w:rFonts w:ascii="Courier New" w:hAnsi="Courier New" w:cs="Courier New"/>
                <w:color w:val="0000FF"/>
                <w:sz w:val="18"/>
                <w:lang w:val="en-US" w:eastAsia="fi-FI"/>
              </w:rPr>
            </w:pPr>
            <w:del w:id="959" w:author="Tekijä">
              <w:r w:rsidRPr="008E43BB" w:rsidDel="008D629F">
                <w:rPr>
                  <w:rFonts w:ascii="Courier New" w:hAnsi="Courier New" w:cs="Courier New"/>
                  <w:color w:val="000000"/>
                  <w:sz w:val="18"/>
                  <w:lang w:val="en-US" w:eastAsia="fi-FI"/>
                </w:rPr>
                <w:delText xml:space="preserve">          </w:delText>
              </w:r>
              <w:r w:rsidRPr="008E43BB" w:rsidDel="008D629F">
                <w:rPr>
                  <w:rFonts w:ascii="Courier New" w:hAnsi="Courier New" w:cs="Courier New"/>
                  <w:color w:val="0000FF"/>
                  <w:sz w:val="18"/>
                  <w:lang w:val="en-US" w:eastAsia="fi-FI"/>
                </w:rPr>
                <w:delText>&lt;</w:delText>
              </w:r>
              <w:r w:rsidRPr="008E43BB" w:rsidDel="008D629F">
                <w:rPr>
                  <w:rFonts w:ascii="Courier New" w:hAnsi="Courier New" w:cs="Courier New"/>
                  <w:color w:val="800000"/>
                  <w:sz w:val="18"/>
                  <w:lang w:val="en-US" w:eastAsia="fi-FI"/>
                </w:rPr>
                <w:delText>reference</w:delText>
              </w:r>
              <w:r w:rsidRPr="008E43BB" w:rsidDel="008D629F">
                <w:rPr>
                  <w:rFonts w:ascii="Courier New" w:hAnsi="Courier New" w:cs="Courier New"/>
                  <w:i/>
                  <w:iCs/>
                  <w:color w:val="008080"/>
                  <w:sz w:val="18"/>
                  <w:lang w:val="en-US" w:eastAsia="fi-FI"/>
                </w:rPr>
                <w:delText xml:space="preserve"> </w:delText>
              </w:r>
              <w:r w:rsidRPr="008E43BB" w:rsidDel="008D629F">
                <w:rPr>
                  <w:rFonts w:ascii="Courier New" w:hAnsi="Courier New" w:cs="Courier New"/>
                  <w:color w:val="FF0000"/>
                  <w:sz w:val="18"/>
                  <w:lang w:val="en-US" w:eastAsia="fi-FI"/>
                </w:rPr>
                <w:delText>value</w:delText>
              </w:r>
              <w:r w:rsidRPr="008E43BB" w:rsidDel="008D629F">
                <w:rPr>
                  <w:rFonts w:ascii="Courier New" w:hAnsi="Courier New" w:cs="Courier New"/>
                  <w:color w:val="0000FF"/>
                  <w:sz w:val="18"/>
                  <w:lang w:val="en-US" w:eastAsia="fi-FI"/>
                </w:rPr>
                <w:delText>="</w:delText>
              </w:r>
              <w:r w:rsidRPr="008E43BB" w:rsidDel="008D629F">
                <w:rPr>
                  <w:rFonts w:ascii="Courier New" w:hAnsi="Courier New" w:cs="Courier New"/>
                  <w:color w:val="000000"/>
                  <w:sz w:val="18"/>
                  <w:lang w:val="en-US" w:eastAsia="fi-FI"/>
                </w:rPr>
                <w:delText>#OID1.2.246.10.1234567.14.2013.123.3.10.3.5</w:delText>
              </w:r>
              <w:r w:rsidRPr="008E43BB" w:rsidDel="008D629F">
                <w:rPr>
                  <w:rFonts w:ascii="Courier New" w:hAnsi="Courier New" w:cs="Courier New"/>
                  <w:color w:val="0000FF"/>
                  <w:sz w:val="18"/>
                  <w:lang w:val="en-US" w:eastAsia="fi-FI"/>
                </w:rPr>
                <w:delText>"/&gt;</w:delText>
              </w:r>
            </w:del>
          </w:p>
          <w:p w14:paraId="786BF144" w14:textId="77777777" w:rsidR="008E43BB" w:rsidRPr="008E43BB" w:rsidDel="008D629F" w:rsidRDefault="008E43BB" w:rsidP="008E43BB">
            <w:pPr>
              <w:autoSpaceDE w:val="0"/>
              <w:autoSpaceDN w:val="0"/>
              <w:adjustRightInd w:val="0"/>
              <w:jc w:val="left"/>
              <w:rPr>
                <w:del w:id="960" w:author="Tekijä"/>
                <w:rFonts w:ascii="Courier New" w:hAnsi="Courier New" w:cs="Courier New"/>
                <w:color w:val="0000FF"/>
                <w:sz w:val="18"/>
                <w:lang w:val="en-US" w:eastAsia="fi-FI"/>
              </w:rPr>
            </w:pPr>
            <w:del w:id="961" w:author="Tekijä">
              <w:r w:rsidRPr="008E43BB" w:rsidDel="008D629F">
                <w:rPr>
                  <w:rFonts w:ascii="Courier New" w:hAnsi="Courier New" w:cs="Courier New"/>
                  <w:color w:val="000000"/>
                  <w:sz w:val="18"/>
                  <w:lang w:val="en-US" w:eastAsia="fi-FI"/>
                </w:rPr>
                <w:delText xml:space="preserve">        </w:delText>
              </w:r>
              <w:r w:rsidRPr="008E43BB" w:rsidDel="008D629F">
                <w:rPr>
                  <w:rFonts w:ascii="Courier New" w:hAnsi="Courier New" w:cs="Courier New"/>
                  <w:color w:val="0000FF"/>
                  <w:sz w:val="18"/>
                  <w:lang w:val="en-US" w:eastAsia="fi-FI"/>
                </w:rPr>
                <w:delText>&lt;/</w:delText>
              </w:r>
              <w:r w:rsidRPr="008E43BB" w:rsidDel="008D629F">
                <w:rPr>
                  <w:rFonts w:ascii="Courier New" w:hAnsi="Courier New" w:cs="Courier New"/>
                  <w:color w:val="800000"/>
                  <w:sz w:val="18"/>
                  <w:lang w:val="en-US" w:eastAsia="fi-FI"/>
                </w:rPr>
                <w:delText>text</w:delText>
              </w:r>
              <w:r w:rsidRPr="008E43BB" w:rsidDel="008D629F">
                <w:rPr>
                  <w:rFonts w:ascii="Courier New" w:hAnsi="Courier New" w:cs="Courier New"/>
                  <w:color w:val="0000FF"/>
                  <w:sz w:val="18"/>
                  <w:lang w:val="en-US" w:eastAsia="fi-FI"/>
                </w:rPr>
                <w:delText>&gt;</w:delText>
              </w:r>
            </w:del>
          </w:p>
          <w:p w14:paraId="6013A3D4" w14:textId="77777777" w:rsidR="008E43BB" w:rsidRPr="008E43BB" w:rsidRDefault="008E43BB" w:rsidP="008E43BB">
            <w:pPr>
              <w:autoSpaceDE w:val="0"/>
              <w:autoSpaceDN w:val="0"/>
              <w:adjustRightInd w:val="0"/>
              <w:ind w:left="1136" w:hanging="1136"/>
              <w:jc w:val="left"/>
              <w:rPr>
                <w:rFonts w:ascii="Courier New" w:hAnsi="Courier New" w:cs="Courier New"/>
                <w:color w:val="0000FF"/>
                <w:sz w:val="18"/>
                <w:lang w:val="en-US" w:eastAsia="fi-FI"/>
              </w:rPr>
            </w:pPr>
            <w:r w:rsidRPr="008E43BB">
              <w:rPr>
                <w:rFonts w:ascii="Courier New" w:hAnsi="Courier New" w:cs="Courier New"/>
                <w:color w:val="000000"/>
                <w:sz w:val="18"/>
                <w:lang w:val="en-US"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800000"/>
                <w:sz w:val="18"/>
                <w:lang w:val="en-US" w:eastAsia="fi-FI"/>
              </w:rPr>
              <w:t>value</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xsi:type</w:t>
            </w:r>
            <w:r w:rsidRPr="008E43BB">
              <w:rPr>
                <w:rFonts w:ascii="Courier New" w:hAnsi="Courier New" w:cs="Courier New"/>
                <w:color w:val="0000FF"/>
                <w:sz w:val="18"/>
                <w:lang w:val="en-US" w:eastAsia="fi-FI"/>
              </w:rPr>
              <w:t>="</w:t>
            </w:r>
            <w:del w:id="962" w:author="Tekijä">
              <w:r w:rsidRPr="008E43BB" w:rsidDel="00B4787B">
                <w:rPr>
                  <w:rFonts w:ascii="Courier New" w:hAnsi="Courier New" w:cs="Courier New"/>
                  <w:color w:val="000000"/>
                  <w:sz w:val="18"/>
                  <w:lang w:val="en-US" w:eastAsia="fi-FI"/>
                </w:rPr>
                <w:delText>CD</w:delText>
              </w:r>
            </w:del>
            <w:ins w:id="963" w:author="Tekijä">
              <w:r w:rsidR="00B4787B">
                <w:rPr>
                  <w:rFonts w:ascii="Courier New" w:hAnsi="Courier New" w:cs="Courier New"/>
                  <w:color w:val="000000"/>
                  <w:sz w:val="18"/>
                  <w:lang w:val="en-US" w:eastAsia="fi-FI"/>
                </w:rPr>
                <w:t>CV</w:t>
              </w:r>
            </w:ins>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code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5232</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codeSystem</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1.2.246.537.6.698.2013</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codeSy</w:t>
            </w:r>
            <w:r w:rsidRPr="008E43BB">
              <w:rPr>
                <w:rFonts w:ascii="Courier New" w:hAnsi="Courier New" w:cs="Courier New"/>
                <w:color w:val="FF0000"/>
                <w:sz w:val="18"/>
                <w:lang w:val="en-US" w:eastAsia="fi-FI"/>
              </w:rPr>
              <w:t>s</w:t>
            </w:r>
            <w:r w:rsidRPr="008E43BB">
              <w:rPr>
                <w:rFonts w:ascii="Courier New" w:hAnsi="Courier New" w:cs="Courier New"/>
                <w:color w:val="FF0000"/>
                <w:sz w:val="18"/>
                <w:lang w:val="en-US" w:eastAsia="fi-FI"/>
              </w:rPr>
              <w:t>temName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STH - STH21G Alahammaskaaren liikkeen interferenssi 2013</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displa</w:t>
            </w:r>
            <w:r w:rsidRPr="008E43BB">
              <w:rPr>
                <w:rFonts w:ascii="Courier New" w:hAnsi="Courier New" w:cs="Courier New"/>
                <w:color w:val="FF0000"/>
                <w:sz w:val="18"/>
                <w:lang w:val="en-US" w:eastAsia="fi-FI"/>
              </w:rPr>
              <w:t>y</w:t>
            </w:r>
            <w:r w:rsidRPr="008E43BB">
              <w:rPr>
                <w:rFonts w:ascii="Courier New" w:hAnsi="Courier New" w:cs="Courier New"/>
                <w:color w:val="FF0000"/>
                <w:sz w:val="18"/>
                <w:lang w:val="en-US" w:eastAsia="fi-FI"/>
              </w:rPr>
              <w:t>Name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Alahammaskaaren sivuliike, tasapainopuolen interferenssi</w:t>
            </w:r>
            <w:r w:rsidRPr="008E43BB">
              <w:rPr>
                <w:rFonts w:ascii="Courier New" w:hAnsi="Courier New" w:cs="Courier New"/>
                <w:color w:val="0000FF"/>
                <w:sz w:val="18"/>
                <w:lang w:val="en-US" w:eastAsia="fi-FI"/>
              </w:rPr>
              <w:t>"/&gt;</w:t>
            </w:r>
          </w:p>
          <w:p w14:paraId="6C80EC08" w14:textId="77777777" w:rsidR="008E43BB" w:rsidRPr="008E43BB" w:rsidRDefault="008E43BB" w:rsidP="008E43BB">
            <w:pPr>
              <w:autoSpaceDE w:val="0"/>
              <w:autoSpaceDN w:val="0"/>
              <w:adjustRightInd w:val="0"/>
              <w:jc w:val="left"/>
              <w:rPr>
                <w:rFonts w:ascii="Courier New" w:hAnsi="Courier New" w:cs="Courier New"/>
                <w:color w:val="0000FF"/>
                <w:sz w:val="18"/>
                <w:lang w:eastAsia="fi-FI"/>
              </w:rPr>
            </w:pPr>
            <w:r w:rsidRPr="008E43BB">
              <w:rPr>
                <w:rFonts w:ascii="Courier New" w:hAnsi="Courier New" w:cs="Courier New"/>
                <w:color w:val="000000"/>
                <w:sz w:val="18"/>
                <w:lang w:val="en-US" w:eastAsia="fi-FI"/>
              </w:rPr>
              <w:t xml:space="preserve">    </w:t>
            </w:r>
            <w:r w:rsidRPr="008E43BB">
              <w:rPr>
                <w:rFonts w:ascii="Courier New" w:hAnsi="Courier New" w:cs="Courier New"/>
                <w:color w:val="0000FF"/>
                <w:sz w:val="18"/>
                <w:lang w:eastAsia="fi-FI"/>
              </w:rPr>
              <w:t>&lt;/</w:t>
            </w:r>
            <w:r w:rsidRPr="008E43BB">
              <w:rPr>
                <w:rFonts w:ascii="Courier New" w:hAnsi="Courier New" w:cs="Courier New"/>
                <w:color w:val="800000"/>
                <w:sz w:val="18"/>
                <w:lang w:eastAsia="fi-FI"/>
              </w:rPr>
              <w:t>observation</w:t>
            </w:r>
            <w:r w:rsidRPr="008E43BB">
              <w:rPr>
                <w:rFonts w:ascii="Courier New" w:hAnsi="Courier New" w:cs="Courier New"/>
                <w:color w:val="0000FF"/>
                <w:sz w:val="18"/>
                <w:lang w:eastAsia="fi-FI"/>
              </w:rPr>
              <w:t>&gt;</w:t>
            </w:r>
          </w:p>
          <w:p w14:paraId="28EBDDF4" w14:textId="77777777" w:rsidR="008E43BB" w:rsidRPr="008E43BB" w:rsidRDefault="008E43BB" w:rsidP="008E43BB">
            <w:pPr>
              <w:autoSpaceDE w:val="0"/>
              <w:autoSpaceDN w:val="0"/>
              <w:adjustRightInd w:val="0"/>
              <w:jc w:val="left"/>
              <w:rPr>
                <w:rFonts w:ascii="Courier New" w:hAnsi="Courier New" w:cs="Courier New"/>
                <w:color w:val="0000FF"/>
                <w:sz w:val="18"/>
                <w:lang w:eastAsia="fi-FI"/>
              </w:rPr>
            </w:pPr>
            <w:r w:rsidRPr="008E43BB">
              <w:rPr>
                <w:rFonts w:ascii="Courier New" w:hAnsi="Courier New" w:cs="Courier New"/>
                <w:color w:val="000000"/>
                <w:sz w:val="18"/>
                <w:lang w:eastAsia="fi-FI"/>
              </w:rPr>
              <w:t xml:space="preserve">  </w:t>
            </w:r>
            <w:r w:rsidRPr="008E43BB">
              <w:rPr>
                <w:rFonts w:ascii="Courier New" w:hAnsi="Courier New" w:cs="Courier New"/>
                <w:color w:val="0000FF"/>
                <w:sz w:val="18"/>
                <w:lang w:eastAsia="fi-FI"/>
              </w:rPr>
              <w:t>&lt;/</w:t>
            </w:r>
            <w:r w:rsidRPr="008E43BB">
              <w:rPr>
                <w:rFonts w:ascii="Courier New" w:hAnsi="Courier New" w:cs="Courier New"/>
                <w:color w:val="800000"/>
                <w:sz w:val="18"/>
                <w:lang w:eastAsia="fi-FI"/>
              </w:rPr>
              <w:t>component</w:t>
            </w:r>
            <w:r w:rsidRPr="008E43BB">
              <w:rPr>
                <w:rFonts w:ascii="Courier New" w:hAnsi="Courier New" w:cs="Courier New"/>
                <w:color w:val="0000FF"/>
                <w:sz w:val="18"/>
                <w:lang w:eastAsia="fi-FI"/>
              </w:rPr>
              <w:t>&gt;</w:t>
            </w:r>
          </w:p>
          <w:p w14:paraId="7BAE949B" w14:textId="77777777" w:rsidR="008E43BB" w:rsidRPr="008E43BB" w:rsidRDefault="008E43BB" w:rsidP="008E43BB">
            <w:pPr>
              <w:autoSpaceDE w:val="0"/>
              <w:autoSpaceDN w:val="0"/>
              <w:adjustRightInd w:val="0"/>
              <w:jc w:val="left"/>
              <w:rPr>
                <w:rFonts w:ascii="Courier New" w:hAnsi="Courier New" w:cs="Courier New"/>
                <w:color w:val="0000FF"/>
                <w:sz w:val="18"/>
                <w:lang w:eastAsia="fi-FI"/>
              </w:rPr>
            </w:pPr>
            <w:r w:rsidRPr="008E43BB">
              <w:rPr>
                <w:rFonts w:ascii="Courier New" w:hAnsi="Courier New" w:cs="Courier New"/>
                <w:color w:val="000000"/>
                <w:sz w:val="18"/>
                <w:lang w:eastAsia="fi-FI"/>
              </w:rPr>
              <w:t xml:space="preserve">  </w:t>
            </w:r>
            <w:r w:rsidRPr="008E43BB">
              <w:rPr>
                <w:rFonts w:ascii="Courier New" w:hAnsi="Courier New" w:cs="Courier New"/>
                <w:color w:val="0000FF"/>
                <w:sz w:val="18"/>
                <w:lang w:eastAsia="fi-FI"/>
              </w:rPr>
              <w:t>&lt;</w:t>
            </w:r>
            <w:r w:rsidRPr="008E43BB">
              <w:rPr>
                <w:rFonts w:ascii="Courier New" w:hAnsi="Courier New" w:cs="Courier New"/>
                <w:color w:val="800000"/>
                <w:sz w:val="18"/>
                <w:lang w:eastAsia="fi-FI"/>
              </w:rPr>
              <w:t>component</w:t>
            </w:r>
            <w:r w:rsidRPr="008E43BB">
              <w:rPr>
                <w:rFonts w:ascii="Courier New" w:hAnsi="Courier New" w:cs="Courier New"/>
                <w:color w:val="0000FF"/>
                <w:sz w:val="18"/>
                <w:lang w:eastAsia="fi-FI"/>
              </w:rPr>
              <w:t>&gt;</w:t>
            </w:r>
          </w:p>
          <w:p w14:paraId="7387FCA3" w14:textId="77777777" w:rsidR="008E43BB" w:rsidRPr="008E43BB" w:rsidRDefault="008E43BB" w:rsidP="008E43BB">
            <w:pPr>
              <w:autoSpaceDE w:val="0"/>
              <w:autoSpaceDN w:val="0"/>
              <w:adjustRightInd w:val="0"/>
              <w:jc w:val="left"/>
              <w:rPr>
                <w:rFonts w:ascii="Courier New" w:hAnsi="Courier New" w:cs="Courier New"/>
                <w:color w:val="0000FF"/>
                <w:sz w:val="18"/>
                <w:lang w:eastAsia="fi-FI"/>
              </w:rPr>
            </w:pPr>
            <w:r w:rsidRPr="008E43BB">
              <w:rPr>
                <w:rFonts w:ascii="Courier New" w:hAnsi="Courier New" w:cs="Courier New"/>
                <w:color w:val="000000"/>
                <w:sz w:val="18"/>
                <w:lang w:eastAsia="fi-FI"/>
              </w:rPr>
              <w:t xml:space="preserve">     </w:t>
            </w:r>
            <w:r w:rsidRPr="008E43BB">
              <w:rPr>
                <w:rFonts w:ascii="Courier New" w:hAnsi="Courier New" w:cs="Courier New"/>
                <w:color w:val="0000FF"/>
                <w:sz w:val="18"/>
                <w:lang w:eastAsia="fi-FI"/>
              </w:rPr>
              <w:t>&lt;!--</w:t>
            </w:r>
            <w:r w:rsidRPr="008E43BB">
              <w:rPr>
                <w:rFonts w:ascii="Courier New" w:hAnsi="Courier New" w:cs="Courier New"/>
                <w:color w:val="474747"/>
                <w:sz w:val="18"/>
                <w:lang w:eastAsia="fi-FI"/>
              </w:rPr>
              <w:t xml:space="preserve"> Alaleuan keskiviiva suhteessa yläleuan keskiviivaan  </w:t>
            </w:r>
            <w:r w:rsidRPr="008E43BB">
              <w:rPr>
                <w:rFonts w:ascii="Courier New" w:hAnsi="Courier New" w:cs="Courier New"/>
                <w:color w:val="0000FF"/>
                <w:sz w:val="18"/>
                <w:lang w:eastAsia="fi-FI"/>
              </w:rPr>
              <w:t>--&gt;</w:t>
            </w:r>
          </w:p>
          <w:p w14:paraId="42F3DCA5" w14:textId="77777777" w:rsidR="008E43BB" w:rsidRPr="008E43BB" w:rsidRDefault="008E43BB" w:rsidP="008E43BB">
            <w:pPr>
              <w:autoSpaceDE w:val="0"/>
              <w:autoSpaceDN w:val="0"/>
              <w:adjustRightInd w:val="0"/>
              <w:jc w:val="left"/>
              <w:rPr>
                <w:rFonts w:ascii="Courier New" w:hAnsi="Courier New" w:cs="Courier New"/>
                <w:color w:val="0000FF"/>
                <w:sz w:val="18"/>
                <w:lang w:val="en-US" w:eastAsia="fi-FI"/>
              </w:rPr>
            </w:pPr>
            <w:r w:rsidRPr="008E43BB">
              <w:rPr>
                <w:rFonts w:ascii="Courier New" w:hAnsi="Courier New" w:cs="Courier New"/>
                <w:color w:val="000000"/>
                <w:sz w:val="18"/>
                <w:lang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800000"/>
                <w:sz w:val="18"/>
                <w:lang w:val="en-US" w:eastAsia="fi-FI"/>
              </w:rPr>
              <w:t>observation</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classCode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COND</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moodCode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EVN</w:t>
            </w:r>
            <w:r w:rsidRPr="008E43BB">
              <w:rPr>
                <w:rFonts w:ascii="Courier New" w:hAnsi="Courier New" w:cs="Courier New"/>
                <w:color w:val="0000FF"/>
                <w:sz w:val="18"/>
                <w:lang w:val="en-US" w:eastAsia="fi-FI"/>
              </w:rPr>
              <w:t>"&gt;</w:t>
            </w:r>
          </w:p>
          <w:p w14:paraId="20648148" w14:textId="77777777" w:rsidR="008E43BB" w:rsidRPr="004E48A5" w:rsidRDefault="008E43BB" w:rsidP="008E43BB">
            <w:pPr>
              <w:autoSpaceDE w:val="0"/>
              <w:autoSpaceDN w:val="0"/>
              <w:adjustRightInd w:val="0"/>
              <w:ind w:left="1136" w:hanging="1136"/>
              <w:jc w:val="left"/>
              <w:rPr>
                <w:rFonts w:ascii="Courier New" w:hAnsi="Courier New" w:cs="Courier New"/>
                <w:color w:val="0000FF"/>
                <w:sz w:val="18"/>
                <w:lang w:val="en-US" w:eastAsia="fi-FI"/>
              </w:rPr>
            </w:pPr>
            <w:r w:rsidRPr="008E43BB">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code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36</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1.2.246.537.6.12.2002.903.2013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w:t>
            </w:r>
            <w:r w:rsidRPr="004E48A5">
              <w:rPr>
                <w:rFonts w:ascii="Courier New" w:hAnsi="Courier New" w:cs="Courier New"/>
                <w:color w:val="FF0000"/>
                <w:sz w:val="18"/>
                <w:lang w:val="en-US" w:eastAsia="fi-FI"/>
              </w:rPr>
              <w:t>s</w:t>
            </w:r>
            <w:r w:rsidRPr="004E48A5">
              <w:rPr>
                <w:rFonts w:ascii="Courier New" w:hAnsi="Courier New" w:cs="Courier New"/>
                <w:color w:val="FF0000"/>
                <w:sz w:val="18"/>
                <w:lang w:val="en-US" w:eastAsia="fi-FI"/>
              </w:rPr>
              <w:t>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THL/Tietosisältö - STH03 Purentastatus 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displayName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Alaleuan kesk</w:t>
            </w:r>
            <w:r w:rsidRPr="004E48A5">
              <w:rPr>
                <w:rFonts w:ascii="Courier New" w:hAnsi="Courier New" w:cs="Courier New"/>
                <w:color w:val="000000"/>
                <w:sz w:val="18"/>
                <w:lang w:val="en-US" w:eastAsia="fi-FI"/>
              </w:rPr>
              <w:t>i</w:t>
            </w:r>
            <w:r w:rsidRPr="004E48A5">
              <w:rPr>
                <w:rFonts w:ascii="Courier New" w:hAnsi="Courier New" w:cs="Courier New"/>
                <w:color w:val="000000"/>
                <w:sz w:val="18"/>
                <w:lang w:val="en-US" w:eastAsia="fi-FI"/>
              </w:rPr>
              <w:t>viiva suhteessa yläleuan keskiviivaan</w:t>
            </w:r>
            <w:r w:rsidRPr="004E48A5">
              <w:rPr>
                <w:rFonts w:ascii="Courier New" w:hAnsi="Courier New" w:cs="Courier New"/>
                <w:color w:val="0000FF"/>
                <w:sz w:val="18"/>
                <w:lang w:val="en-US" w:eastAsia="fi-FI"/>
              </w:rPr>
              <w:t>"/&gt;</w:t>
            </w:r>
          </w:p>
          <w:p w14:paraId="4AC06ABE" w14:textId="77777777" w:rsidR="008E43BB" w:rsidRPr="004E48A5" w:rsidDel="008D629F" w:rsidRDefault="008E43BB" w:rsidP="008E43BB">
            <w:pPr>
              <w:autoSpaceDE w:val="0"/>
              <w:autoSpaceDN w:val="0"/>
              <w:adjustRightInd w:val="0"/>
              <w:jc w:val="left"/>
              <w:rPr>
                <w:del w:id="964" w:author="Tekijä"/>
                <w:rFonts w:ascii="Courier New" w:hAnsi="Courier New" w:cs="Courier New"/>
                <w:color w:val="0000FF"/>
                <w:sz w:val="18"/>
                <w:lang w:val="en-US" w:eastAsia="fi-FI"/>
              </w:rPr>
            </w:pPr>
            <w:del w:id="965" w:author="Tekijä">
              <w:r w:rsidRPr="004E48A5" w:rsidDel="008D629F">
                <w:rPr>
                  <w:rFonts w:ascii="Courier New" w:hAnsi="Courier New" w:cs="Courier New"/>
                  <w:color w:val="000000"/>
                  <w:sz w:val="18"/>
                  <w:lang w:val="en-US" w:eastAsia="fi-FI"/>
                </w:rPr>
                <w:delText xml:space="preserve">        </w:delText>
              </w:r>
              <w:r w:rsidRPr="004E48A5" w:rsidDel="008D629F">
                <w:rPr>
                  <w:rFonts w:ascii="Courier New" w:hAnsi="Courier New" w:cs="Courier New"/>
                  <w:color w:val="0000FF"/>
                  <w:sz w:val="18"/>
                  <w:lang w:val="en-US" w:eastAsia="fi-FI"/>
                </w:rPr>
                <w:delText>&lt;</w:delText>
              </w:r>
              <w:r w:rsidRPr="004E48A5" w:rsidDel="008D629F">
                <w:rPr>
                  <w:rFonts w:ascii="Courier New" w:hAnsi="Courier New" w:cs="Courier New"/>
                  <w:color w:val="800000"/>
                  <w:sz w:val="18"/>
                  <w:lang w:val="en-US" w:eastAsia="fi-FI"/>
                </w:rPr>
                <w:delText>text</w:delText>
              </w:r>
              <w:r w:rsidRPr="004E48A5" w:rsidDel="008D629F">
                <w:rPr>
                  <w:rFonts w:ascii="Courier New" w:hAnsi="Courier New" w:cs="Courier New"/>
                  <w:color w:val="0000FF"/>
                  <w:sz w:val="18"/>
                  <w:lang w:val="en-US" w:eastAsia="fi-FI"/>
                </w:rPr>
                <w:delText>&gt;</w:delText>
              </w:r>
            </w:del>
          </w:p>
          <w:p w14:paraId="52CBCEB8" w14:textId="77777777" w:rsidR="008E43BB" w:rsidRPr="004E48A5" w:rsidDel="008D629F" w:rsidRDefault="008E43BB" w:rsidP="008E43BB">
            <w:pPr>
              <w:autoSpaceDE w:val="0"/>
              <w:autoSpaceDN w:val="0"/>
              <w:adjustRightInd w:val="0"/>
              <w:jc w:val="left"/>
              <w:rPr>
                <w:del w:id="966" w:author="Tekijä"/>
                <w:rFonts w:ascii="Courier New" w:hAnsi="Courier New" w:cs="Courier New"/>
                <w:color w:val="0000FF"/>
                <w:sz w:val="18"/>
                <w:lang w:val="en-US" w:eastAsia="fi-FI"/>
              </w:rPr>
            </w:pPr>
            <w:del w:id="967" w:author="Tekijä">
              <w:r w:rsidRPr="004E48A5" w:rsidDel="008D629F">
                <w:rPr>
                  <w:rFonts w:ascii="Courier New" w:hAnsi="Courier New" w:cs="Courier New"/>
                  <w:color w:val="000000"/>
                  <w:sz w:val="18"/>
                  <w:lang w:val="en-US" w:eastAsia="fi-FI"/>
                </w:rPr>
                <w:delText xml:space="preserve">          </w:delText>
              </w:r>
              <w:r w:rsidRPr="004E48A5" w:rsidDel="008D629F">
                <w:rPr>
                  <w:rFonts w:ascii="Courier New" w:hAnsi="Courier New" w:cs="Courier New"/>
                  <w:color w:val="0000FF"/>
                  <w:sz w:val="18"/>
                  <w:lang w:val="en-US" w:eastAsia="fi-FI"/>
                </w:rPr>
                <w:delText>&lt;</w:delText>
              </w:r>
              <w:r w:rsidRPr="004E48A5" w:rsidDel="008D629F">
                <w:rPr>
                  <w:rFonts w:ascii="Courier New" w:hAnsi="Courier New" w:cs="Courier New"/>
                  <w:color w:val="800000"/>
                  <w:sz w:val="18"/>
                  <w:lang w:val="en-US" w:eastAsia="fi-FI"/>
                </w:rPr>
                <w:delText>reference</w:delText>
              </w:r>
              <w:r w:rsidRPr="004E48A5" w:rsidDel="008D629F">
                <w:rPr>
                  <w:rFonts w:ascii="Courier New" w:hAnsi="Courier New" w:cs="Courier New"/>
                  <w:i/>
                  <w:iCs/>
                  <w:color w:val="008080"/>
                  <w:sz w:val="18"/>
                  <w:lang w:val="en-US" w:eastAsia="fi-FI"/>
                </w:rPr>
                <w:delText xml:space="preserve"> </w:delText>
              </w:r>
              <w:r w:rsidRPr="004E48A5" w:rsidDel="008D629F">
                <w:rPr>
                  <w:rFonts w:ascii="Courier New" w:hAnsi="Courier New" w:cs="Courier New"/>
                  <w:color w:val="FF0000"/>
                  <w:sz w:val="18"/>
                  <w:lang w:val="en-US" w:eastAsia="fi-FI"/>
                </w:rPr>
                <w:delText>value</w:delText>
              </w:r>
              <w:r w:rsidRPr="004E48A5" w:rsidDel="008D629F">
                <w:rPr>
                  <w:rFonts w:ascii="Courier New" w:hAnsi="Courier New" w:cs="Courier New"/>
                  <w:color w:val="0000FF"/>
                  <w:sz w:val="18"/>
                  <w:lang w:val="en-US" w:eastAsia="fi-FI"/>
                </w:rPr>
                <w:delText>="</w:delText>
              </w:r>
              <w:r w:rsidRPr="004E48A5" w:rsidDel="008D629F">
                <w:rPr>
                  <w:rFonts w:ascii="Courier New" w:hAnsi="Courier New" w:cs="Courier New"/>
                  <w:color w:val="000000"/>
                  <w:sz w:val="18"/>
                  <w:lang w:val="en-US" w:eastAsia="fi-FI"/>
                </w:rPr>
                <w:delText>#OID1.2.246.10.1234567.14.2013.123.3.10.3.6</w:delText>
              </w:r>
              <w:r w:rsidRPr="004E48A5" w:rsidDel="008D629F">
                <w:rPr>
                  <w:rFonts w:ascii="Courier New" w:hAnsi="Courier New" w:cs="Courier New"/>
                  <w:color w:val="0000FF"/>
                  <w:sz w:val="18"/>
                  <w:lang w:val="en-US" w:eastAsia="fi-FI"/>
                </w:rPr>
                <w:delText>"/&gt;</w:delText>
              </w:r>
            </w:del>
          </w:p>
          <w:p w14:paraId="6FC63E8F" w14:textId="77777777" w:rsidR="008E43BB" w:rsidRPr="004E48A5" w:rsidDel="008D629F" w:rsidRDefault="008E43BB" w:rsidP="008E43BB">
            <w:pPr>
              <w:autoSpaceDE w:val="0"/>
              <w:autoSpaceDN w:val="0"/>
              <w:adjustRightInd w:val="0"/>
              <w:jc w:val="left"/>
              <w:rPr>
                <w:del w:id="968" w:author="Tekijä"/>
                <w:rFonts w:ascii="Courier New" w:hAnsi="Courier New" w:cs="Courier New"/>
                <w:color w:val="0000FF"/>
                <w:sz w:val="18"/>
                <w:lang w:val="en-US" w:eastAsia="fi-FI"/>
              </w:rPr>
            </w:pPr>
            <w:del w:id="969" w:author="Tekijä">
              <w:r w:rsidRPr="004E48A5" w:rsidDel="008D629F">
                <w:rPr>
                  <w:rFonts w:ascii="Courier New" w:hAnsi="Courier New" w:cs="Courier New"/>
                  <w:color w:val="000000"/>
                  <w:sz w:val="18"/>
                  <w:lang w:val="en-US" w:eastAsia="fi-FI"/>
                </w:rPr>
                <w:delText xml:space="preserve">        </w:delText>
              </w:r>
              <w:r w:rsidRPr="004E48A5" w:rsidDel="008D629F">
                <w:rPr>
                  <w:rFonts w:ascii="Courier New" w:hAnsi="Courier New" w:cs="Courier New"/>
                  <w:color w:val="0000FF"/>
                  <w:sz w:val="18"/>
                  <w:lang w:val="en-US" w:eastAsia="fi-FI"/>
                </w:rPr>
                <w:delText>&lt;/</w:delText>
              </w:r>
              <w:r w:rsidRPr="004E48A5" w:rsidDel="008D629F">
                <w:rPr>
                  <w:rFonts w:ascii="Courier New" w:hAnsi="Courier New" w:cs="Courier New"/>
                  <w:color w:val="800000"/>
                  <w:sz w:val="18"/>
                  <w:lang w:val="en-US" w:eastAsia="fi-FI"/>
                </w:rPr>
                <w:delText>text</w:delText>
              </w:r>
              <w:r w:rsidRPr="004E48A5" w:rsidDel="008D629F">
                <w:rPr>
                  <w:rFonts w:ascii="Courier New" w:hAnsi="Courier New" w:cs="Courier New"/>
                  <w:color w:val="0000FF"/>
                  <w:sz w:val="18"/>
                  <w:lang w:val="en-US" w:eastAsia="fi-FI"/>
                </w:rPr>
                <w:delText>&gt;</w:delText>
              </w:r>
            </w:del>
          </w:p>
          <w:p w14:paraId="235AEC5C" w14:textId="77777777" w:rsidR="008E43BB" w:rsidRPr="008E43BB" w:rsidRDefault="008E43BB" w:rsidP="008E43BB">
            <w:pPr>
              <w:autoSpaceDE w:val="0"/>
              <w:autoSpaceDN w:val="0"/>
              <w:adjustRightInd w:val="0"/>
              <w:ind w:left="1136" w:hanging="1136"/>
              <w:jc w:val="left"/>
              <w:rPr>
                <w:rFonts w:ascii="Courier New" w:hAnsi="Courier New" w:cs="Courier New"/>
                <w:color w:val="0000FF"/>
                <w:sz w:val="18"/>
                <w:lang w:eastAsia="fi-FI"/>
              </w:rPr>
            </w:pPr>
            <w:r w:rsidRPr="004E48A5">
              <w:rPr>
                <w:rFonts w:ascii="Courier New" w:hAnsi="Courier New" w:cs="Courier New"/>
                <w:color w:val="000000"/>
                <w:sz w:val="18"/>
                <w:lang w:val="en-US" w:eastAsia="fi-FI"/>
              </w:rPr>
              <w:t xml:space="preserve">        </w:t>
            </w:r>
            <w:r w:rsidRPr="008E43BB">
              <w:rPr>
                <w:rFonts w:ascii="Courier New" w:hAnsi="Courier New" w:cs="Courier New"/>
                <w:color w:val="0000FF"/>
                <w:sz w:val="18"/>
                <w:lang w:eastAsia="fi-FI"/>
              </w:rPr>
              <w:t>&lt;</w:t>
            </w:r>
            <w:r w:rsidRPr="008E43BB">
              <w:rPr>
                <w:rFonts w:ascii="Courier New" w:hAnsi="Courier New" w:cs="Courier New"/>
                <w:color w:val="800000"/>
                <w:sz w:val="18"/>
                <w:lang w:eastAsia="fi-FI"/>
              </w:rPr>
              <w:t>value</w:t>
            </w:r>
            <w:r w:rsidRPr="008E43BB">
              <w:rPr>
                <w:rFonts w:ascii="Courier New" w:hAnsi="Courier New" w:cs="Courier New"/>
                <w:i/>
                <w:iCs/>
                <w:color w:val="008080"/>
                <w:sz w:val="18"/>
                <w:lang w:eastAsia="fi-FI"/>
              </w:rPr>
              <w:t xml:space="preserve"> </w:t>
            </w:r>
            <w:r w:rsidRPr="008E43BB">
              <w:rPr>
                <w:rFonts w:ascii="Courier New" w:hAnsi="Courier New" w:cs="Courier New"/>
                <w:color w:val="FF0000"/>
                <w:sz w:val="18"/>
                <w:lang w:eastAsia="fi-FI"/>
              </w:rPr>
              <w:t>xsi:type</w:t>
            </w:r>
            <w:r w:rsidRPr="008E43BB">
              <w:rPr>
                <w:rFonts w:ascii="Courier New" w:hAnsi="Courier New" w:cs="Courier New"/>
                <w:color w:val="0000FF"/>
                <w:sz w:val="18"/>
                <w:lang w:eastAsia="fi-FI"/>
              </w:rPr>
              <w:t>="</w:t>
            </w:r>
            <w:del w:id="970" w:author="Tekijä">
              <w:r w:rsidRPr="008E43BB" w:rsidDel="00B4787B">
                <w:rPr>
                  <w:rFonts w:ascii="Courier New" w:hAnsi="Courier New" w:cs="Courier New"/>
                  <w:color w:val="000000"/>
                  <w:sz w:val="18"/>
                  <w:lang w:eastAsia="fi-FI"/>
                </w:rPr>
                <w:delText>CD</w:delText>
              </w:r>
            </w:del>
            <w:ins w:id="971" w:author="Tekijä">
              <w:r w:rsidR="00B4787B">
                <w:rPr>
                  <w:rFonts w:ascii="Courier New" w:hAnsi="Courier New" w:cs="Courier New"/>
                  <w:color w:val="000000"/>
                  <w:sz w:val="18"/>
                  <w:lang w:eastAsia="fi-FI"/>
                </w:rPr>
                <w:t>CV</w:t>
              </w:r>
            </w:ins>
            <w:r w:rsidRPr="008E43BB">
              <w:rPr>
                <w:rFonts w:ascii="Courier New" w:hAnsi="Courier New" w:cs="Courier New"/>
                <w:color w:val="0000FF"/>
                <w:sz w:val="18"/>
                <w:lang w:eastAsia="fi-FI"/>
              </w:rPr>
              <w:t>"</w:t>
            </w:r>
            <w:r w:rsidRPr="008E43BB">
              <w:rPr>
                <w:rFonts w:ascii="Courier New" w:hAnsi="Courier New" w:cs="Courier New"/>
                <w:i/>
                <w:iCs/>
                <w:color w:val="008080"/>
                <w:sz w:val="18"/>
                <w:lang w:eastAsia="fi-FI"/>
              </w:rPr>
              <w:t xml:space="preserve"> </w:t>
            </w:r>
            <w:r w:rsidRPr="008E43BB">
              <w:rPr>
                <w:rFonts w:ascii="Courier New" w:hAnsi="Courier New" w:cs="Courier New"/>
                <w:color w:val="FF0000"/>
                <w:sz w:val="18"/>
                <w:lang w:eastAsia="fi-FI"/>
              </w:rPr>
              <w:t>code</w:t>
            </w:r>
            <w:r w:rsidRPr="008E43BB">
              <w:rPr>
                <w:rFonts w:ascii="Courier New" w:hAnsi="Courier New" w:cs="Courier New"/>
                <w:color w:val="0000FF"/>
                <w:sz w:val="18"/>
                <w:lang w:eastAsia="fi-FI"/>
              </w:rPr>
              <w:t>="</w:t>
            </w:r>
            <w:r w:rsidRPr="008E43BB">
              <w:rPr>
                <w:rFonts w:ascii="Courier New" w:hAnsi="Courier New" w:cs="Courier New"/>
                <w:color w:val="000000"/>
                <w:sz w:val="18"/>
                <w:lang w:eastAsia="fi-FI"/>
              </w:rPr>
              <w:t>5243</w:t>
            </w:r>
            <w:r w:rsidRPr="008E43BB">
              <w:rPr>
                <w:rFonts w:ascii="Courier New" w:hAnsi="Courier New" w:cs="Courier New"/>
                <w:color w:val="0000FF"/>
                <w:sz w:val="18"/>
                <w:lang w:eastAsia="fi-FI"/>
              </w:rPr>
              <w:t>"</w:t>
            </w:r>
            <w:r w:rsidRPr="008E43BB">
              <w:rPr>
                <w:rFonts w:ascii="Courier New" w:hAnsi="Courier New" w:cs="Courier New"/>
                <w:i/>
                <w:iCs/>
                <w:color w:val="008080"/>
                <w:sz w:val="18"/>
                <w:lang w:eastAsia="fi-FI"/>
              </w:rPr>
              <w:t xml:space="preserve"> </w:t>
            </w:r>
            <w:r w:rsidRPr="008E43BB">
              <w:rPr>
                <w:rFonts w:ascii="Courier New" w:hAnsi="Courier New" w:cs="Courier New"/>
                <w:color w:val="FF0000"/>
                <w:sz w:val="18"/>
                <w:lang w:eastAsia="fi-FI"/>
              </w:rPr>
              <w:t>codeSystem</w:t>
            </w:r>
            <w:r w:rsidRPr="008E43BB">
              <w:rPr>
                <w:rFonts w:ascii="Courier New" w:hAnsi="Courier New" w:cs="Courier New"/>
                <w:color w:val="0000FF"/>
                <w:sz w:val="18"/>
                <w:lang w:eastAsia="fi-FI"/>
              </w:rPr>
              <w:t>="</w:t>
            </w:r>
            <w:r w:rsidRPr="008E43BB">
              <w:rPr>
                <w:rFonts w:ascii="Courier New" w:hAnsi="Courier New" w:cs="Courier New"/>
                <w:color w:val="000000"/>
                <w:sz w:val="18"/>
                <w:lang w:eastAsia="fi-FI"/>
              </w:rPr>
              <w:t>1.2.246.537.6.699.2013</w:t>
            </w:r>
            <w:r w:rsidRPr="008E43BB">
              <w:rPr>
                <w:rFonts w:ascii="Courier New" w:hAnsi="Courier New" w:cs="Courier New"/>
                <w:color w:val="0000FF"/>
                <w:sz w:val="18"/>
                <w:lang w:eastAsia="fi-FI"/>
              </w:rPr>
              <w:t>"</w:t>
            </w:r>
            <w:r w:rsidRPr="008E43BB">
              <w:rPr>
                <w:rFonts w:ascii="Courier New" w:hAnsi="Courier New" w:cs="Courier New"/>
                <w:i/>
                <w:iCs/>
                <w:color w:val="008080"/>
                <w:sz w:val="18"/>
                <w:lang w:eastAsia="fi-FI"/>
              </w:rPr>
              <w:t xml:space="preserve"> </w:t>
            </w:r>
            <w:r w:rsidRPr="008E43BB">
              <w:rPr>
                <w:rFonts w:ascii="Courier New" w:hAnsi="Courier New" w:cs="Courier New"/>
                <w:color w:val="FF0000"/>
                <w:sz w:val="18"/>
                <w:lang w:eastAsia="fi-FI"/>
              </w:rPr>
              <w:t>codeSy</w:t>
            </w:r>
            <w:r w:rsidRPr="008E43BB">
              <w:rPr>
                <w:rFonts w:ascii="Courier New" w:hAnsi="Courier New" w:cs="Courier New"/>
                <w:color w:val="FF0000"/>
                <w:sz w:val="18"/>
                <w:lang w:eastAsia="fi-FI"/>
              </w:rPr>
              <w:t>s</w:t>
            </w:r>
            <w:r w:rsidRPr="008E43BB">
              <w:rPr>
                <w:rFonts w:ascii="Courier New" w:hAnsi="Courier New" w:cs="Courier New"/>
                <w:color w:val="FF0000"/>
                <w:sz w:val="18"/>
                <w:lang w:eastAsia="fi-FI"/>
              </w:rPr>
              <w:t>temName</w:t>
            </w:r>
            <w:r w:rsidRPr="008E43BB">
              <w:rPr>
                <w:rFonts w:ascii="Courier New" w:hAnsi="Courier New" w:cs="Courier New"/>
                <w:color w:val="0000FF"/>
                <w:sz w:val="18"/>
                <w:lang w:eastAsia="fi-FI"/>
              </w:rPr>
              <w:t>="</w:t>
            </w:r>
            <w:r w:rsidRPr="008E43BB">
              <w:rPr>
                <w:rFonts w:ascii="Courier New" w:hAnsi="Courier New" w:cs="Courier New"/>
                <w:color w:val="000000"/>
                <w:sz w:val="18"/>
                <w:lang w:eastAsia="fi-FI"/>
              </w:rPr>
              <w:t>STH - STH21H Alaeuan keskiviiva suhteessa yläleuan keskiviivaan 2013</w:t>
            </w:r>
            <w:r w:rsidRPr="008E43BB">
              <w:rPr>
                <w:rFonts w:ascii="Courier New" w:hAnsi="Courier New" w:cs="Courier New"/>
                <w:color w:val="0000FF"/>
                <w:sz w:val="18"/>
                <w:lang w:eastAsia="fi-FI"/>
              </w:rPr>
              <w:t>"</w:t>
            </w:r>
            <w:r w:rsidRPr="008E43BB">
              <w:rPr>
                <w:rFonts w:ascii="Courier New" w:hAnsi="Courier New" w:cs="Courier New"/>
                <w:i/>
                <w:iCs/>
                <w:color w:val="008080"/>
                <w:sz w:val="18"/>
                <w:lang w:eastAsia="fi-FI"/>
              </w:rPr>
              <w:t xml:space="preserve"> </w:t>
            </w:r>
            <w:r w:rsidRPr="008E43BB">
              <w:rPr>
                <w:rFonts w:ascii="Courier New" w:hAnsi="Courier New" w:cs="Courier New"/>
                <w:color w:val="FF0000"/>
                <w:sz w:val="18"/>
                <w:lang w:eastAsia="fi-FI"/>
              </w:rPr>
              <w:t>displayName</w:t>
            </w:r>
            <w:r w:rsidRPr="008E43BB">
              <w:rPr>
                <w:rFonts w:ascii="Courier New" w:hAnsi="Courier New" w:cs="Courier New"/>
                <w:color w:val="0000FF"/>
                <w:sz w:val="18"/>
                <w:lang w:eastAsia="fi-FI"/>
              </w:rPr>
              <w:t>="</w:t>
            </w:r>
            <w:r w:rsidRPr="008E43BB">
              <w:rPr>
                <w:rFonts w:ascii="Courier New" w:hAnsi="Courier New" w:cs="Courier New"/>
                <w:color w:val="000000"/>
                <w:sz w:val="18"/>
                <w:lang w:eastAsia="fi-FI"/>
              </w:rPr>
              <w:t xml:space="preserve">Alahammaskaaren keskiviiva </w:t>
            </w:r>
            <w:del w:id="972" w:author="Tekijä">
              <w:r w:rsidRPr="008E43BB" w:rsidDel="003844CA">
                <w:rPr>
                  <w:rFonts w:ascii="Courier New" w:hAnsi="Courier New" w:cs="Courier New"/>
                  <w:color w:val="000000"/>
                  <w:sz w:val="18"/>
                  <w:lang w:eastAsia="fi-FI"/>
                </w:rPr>
                <w:delText xml:space="preserve">on </w:delText>
              </w:r>
            </w:del>
            <w:r w:rsidRPr="008E43BB">
              <w:rPr>
                <w:rFonts w:ascii="Courier New" w:hAnsi="Courier New" w:cs="Courier New"/>
                <w:color w:val="000000"/>
                <w:sz w:val="18"/>
                <w:lang w:eastAsia="fi-FI"/>
              </w:rPr>
              <w:t>oikealla suhteessa ylähammaskaaren keskiviivaan</w:t>
            </w:r>
            <w:r w:rsidRPr="008E43BB">
              <w:rPr>
                <w:rFonts w:ascii="Courier New" w:hAnsi="Courier New" w:cs="Courier New"/>
                <w:color w:val="0000FF"/>
                <w:sz w:val="18"/>
                <w:lang w:eastAsia="fi-FI"/>
              </w:rPr>
              <w:t>"/&gt;</w:t>
            </w:r>
          </w:p>
          <w:p w14:paraId="722A5B5D" w14:textId="77777777" w:rsidR="008E43BB" w:rsidRPr="008E43BB" w:rsidRDefault="008E43BB" w:rsidP="008E43BB">
            <w:pPr>
              <w:autoSpaceDE w:val="0"/>
              <w:autoSpaceDN w:val="0"/>
              <w:adjustRightInd w:val="0"/>
              <w:jc w:val="left"/>
              <w:rPr>
                <w:rFonts w:ascii="Courier New" w:hAnsi="Courier New" w:cs="Courier New"/>
                <w:color w:val="0000FF"/>
                <w:sz w:val="18"/>
                <w:lang w:val="en-US" w:eastAsia="fi-FI"/>
              </w:rPr>
            </w:pPr>
            <w:r w:rsidRPr="008E43BB">
              <w:rPr>
                <w:rFonts w:ascii="Courier New" w:hAnsi="Courier New" w:cs="Courier New"/>
                <w:color w:val="000000"/>
                <w:sz w:val="18"/>
                <w:lang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800000"/>
                <w:sz w:val="18"/>
                <w:lang w:val="en-US" w:eastAsia="fi-FI"/>
              </w:rPr>
              <w:t>observation</w:t>
            </w:r>
            <w:r w:rsidRPr="008E43BB">
              <w:rPr>
                <w:rFonts w:ascii="Courier New" w:hAnsi="Courier New" w:cs="Courier New"/>
                <w:color w:val="0000FF"/>
                <w:sz w:val="18"/>
                <w:lang w:val="en-US" w:eastAsia="fi-FI"/>
              </w:rPr>
              <w:t>&gt;</w:t>
            </w:r>
          </w:p>
          <w:p w14:paraId="5DFFE5BC" w14:textId="77777777" w:rsidR="003F6A08" w:rsidRPr="003F6A08" w:rsidRDefault="008E43BB" w:rsidP="008E43BB">
            <w:pPr>
              <w:autoSpaceDE w:val="0"/>
              <w:autoSpaceDN w:val="0"/>
              <w:adjustRightInd w:val="0"/>
              <w:jc w:val="left"/>
              <w:rPr>
                <w:rFonts w:ascii="Courier New" w:hAnsi="Courier New" w:cs="Courier New"/>
                <w:sz w:val="18"/>
                <w:szCs w:val="18"/>
                <w:lang w:val="en-US"/>
              </w:rPr>
            </w:pPr>
            <w:r w:rsidRPr="008E43BB">
              <w:rPr>
                <w:rFonts w:ascii="Courier New" w:hAnsi="Courier New" w:cs="Courier New"/>
                <w:color w:val="000000"/>
                <w:sz w:val="18"/>
                <w:lang w:val="en-US"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800000"/>
                <w:sz w:val="18"/>
                <w:lang w:val="en-US" w:eastAsia="fi-FI"/>
              </w:rPr>
              <w:t>component</w:t>
            </w:r>
            <w:r w:rsidRPr="008E43BB">
              <w:rPr>
                <w:rFonts w:ascii="Courier New" w:hAnsi="Courier New" w:cs="Courier New"/>
                <w:color w:val="0000FF"/>
                <w:sz w:val="18"/>
                <w:lang w:val="en-US" w:eastAsia="fi-FI"/>
              </w:rPr>
              <w:t>&gt;</w:t>
            </w:r>
          </w:p>
        </w:tc>
      </w:tr>
    </w:tbl>
    <w:p w14:paraId="282BE51C" w14:textId="77777777" w:rsidR="003F6A08" w:rsidRPr="003F6A08" w:rsidRDefault="003F6A08" w:rsidP="008E33EF">
      <w:pPr>
        <w:pStyle w:val="Otsikko3"/>
        <w:rPr>
          <w:lang w:val="en-US"/>
        </w:rPr>
      </w:pPr>
      <w:bookmarkStart w:id="973" w:name="_Toc377399130"/>
      <w:bookmarkStart w:id="974" w:name="_Toc436732572"/>
      <w:r w:rsidRPr="003F6A08">
        <w:rPr>
          <w:lang w:val="en-US"/>
        </w:rPr>
        <w:t>Alahammaskaaren deviaatio ja deviaation vaihe</w:t>
      </w:r>
      <w:bookmarkEnd w:id="973"/>
      <w:bookmarkEnd w:id="974"/>
    </w:p>
    <w:p w14:paraId="37011DFE" w14:textId="77777777" w:rsidR="003F6A08" w:rsidRPr="003F6A08" w:rsidRDefault="003F6A08" w:rsidP="003F6A08">
      <w:r w:rsidRPr="003F6A08">
        <w:t>Alahammaskaaren deviaatio annetaan observation value:ssa luokituksella STH21N. Observation code:ssa tietokentän oid:n lisäksi annetaan qualifier-rakenteella tarkenteena deviaation vaihe STH21I luokituksella.</w:t>
      </w:r>
    </w:p>
    <w:p w14:paraId="40E8634E"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03C59286"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2E366C7F" w14:textId="77777777" w:rsidR="008E43BB" w:rsidRPr="008E43BB" w:rsidRDefault="008E43BB" w:rsidP="008E43BB">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800000"/>
                <w:sz w:val="18"/>
                <w:lang w:val="en-US" w:eastAsia="fi-FI"/>
              </w:rPr>
              <w:t>component</w:t>
            </w:r>
            <w:r w:rsidRPr="008E43BB">
              <w:rPr>
                <w:rFonts w:ascii="Courier New" w:hAnsi="Courier New" w:cs="Courier New"/>
                <w:color w:val="0000FF"/>
                <w:sz w:val="18"/>
                <w:lang w:val="en-US" w:eastAsia="fi-FI"/>
              </w:rPr>
              <w:t>&gt;</w:t>
            </w:r>
          </w:p>
          <w:p w14:paraId="78ED10B6" w14:textId="77777777" w:rsidR="008E43BB" w:rsidRPr="008E43BB" w:rsidRDefault="008E43BB" w:rsidP="008E43BB">
            <w:pPr>
              <w:autoSpaceDE w:val="0"/>
              <w:autoSpaceDN w:val="0"/>
              <w:adjustRightInd w:val="0"/>
              <w:jc w:val="left"/>
              <w:rPr>
                <w:rFonts w:ascii="Courier New" w:hAnsi="Courier New" w:cs="Courier New"/>
                <w:color w:val="0000FF"/>
                <w:sz w:val="18"/>
                <w:lang w:val="en-US" w:eastAsia="fi-FI"/>
              </w:rPr>
            </w:pPr>
            <w:r w:rsidRPr="008E43BB">
              <w:rPr>
                <w:rFonts w:ascii="Courier New" w:hAnsi="Courier New" w:cs="Courier New"/>
                <w:color w:val="000000"/>
                <w:sz w:val="18"/>
                <w:lang w:val="en-US"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474747"/>
                <w:sz w:val="18"/>
                <w:lang w:val="en-US" w:eastAsia="fi-FI"/>
              </w:rPr>
              <w:t xml:space="preserve"> Alahammaskaaren deviaatio </w:t>
            </w:r>
            <w:r w:rsidRPr="008E43BB">
              <w:rPr>
                <w:rFonts w:ascii="Courier New" w:hAnsi="Courier New" w:cs="Courier New"/>
                <w:color w:val="0000FF"/>
                <w:sz w:val="18"/>
                <w:lang w:val="en-US" w:eastAsia="fi-FI"/>
              </w:rPr>
              <w:t>--&gt;</w:t>
            </w:r>
          </w:p>
          <w:p w14:paraId="39A70862" w14:textId="77777777" w:rsidR="008E43BB" w:rsidRPr="008E43BB" w:rsidRDefault="008E43BB" w:rsidP="008E43BB">
            <w:pPr>
              <w:autoSpaceDE w:val="0"/>
              <w:autoSpaceDN w:val="0"/>
              <w:adjustRightInd w:val="0"/>
              <w:jc w:val="left"/>
              <w:rPr>
                <w:rFonts w:ascii="Courier New" w:hAnsi="Courier New" w:cs="Courier New"/>
                <w:color w:val="0000FF"/>
                <w:sz w:val="18"/>
                <w:lang w:val="en-US" w:eastAsia="fi-FI"/>
              </w:rPr>
            </w:pPr>
            <w:r w:rsidRPr="008E43BB">
              <w:rPr>
                <w:rFonts w:ascii="Courier New" w:hAnsi="Courier New" w:cs="Courier New"/>
                <w:color w:val="000000"/>
                <w:sz w:val="18"/>
                <w:lang w:val="en-US"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800000"/>
                <w:sz w:val="18"/>
                <w:lang w:val="en-US" w:eastAsia="fi-FI"/>
              </w:rPr>
              <w:t>observation</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classCode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COND</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moodCode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EVN</w:t>
            </w:r>
            <w:r w:rsidRPr="008E43BB">
              <w:rPr>
                <w:rFonts w:ascii="Courier New" w:hAnsi="Courier New" w:cs="Courier New"/>
                <w:color w:val="0000FF"/>
                <w:sz w:val="18"/>
                <w:lang w:val="en-US" w:eastAsia="fi-FI"/>
              </w:rPr>
              <w:t>"&gt;</w:t>
            </w:r>
          </w:p>
          <w:p w14:paraId="57F97197" w14:textId="77777777" w:rsidR="008E43BB" w:rsidRPr="008E43BB" w:rsidRDefault="008E43BB" w:rsidP="008E43BB">
            <w:pPr>
              <w:autoSpaceDE w:val="0"/>
              <w:autoSpaceDN w:val="0"/>
              <w:adjustRightInd w:val="0"/>
              <w:ind w:left="1136" w:hanging="1136"/>
              <w:jc w:val="left"/>
              <w:rPr>
                <w:rFonts w:ascii="Courier New" w:hAnsi="Courier New" w:cs="Courier New"/>
                <w:color w:val="0000FF"/>
                <w:sz w:val="18"/>
                <w:lang w:val="en-US" w:eastAsia="fi-FI"/>
              </w:rPr>
            </w:pPr>
            <w:r w:rsidRPr="008E43BB">
              <w:rPr>
                <w:rFonts w:ascii="Courier New" w:hAnsi="Courier New" w:cs="Courier New"/>
                <w:color w:val="000000"/>
                <w:sz w:val="18"/>
                <w:lang w:val="en-US"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800000"/>
                <w:sz w:val="18"/>
                <w:lang w:val="en-US" w:eastAsia="fi-FI"/>
              </w:rPr>
              <w:t>code</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code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37</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codeSystem</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1.2.246.537.6.12.2002.903.2013</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codeSy</w:t>
            </w:r>
            <w:r w:rsidRPr="008E43BB">
              <w:rPr>
                <w:rFonts w:ascii="Courier New" w:hAnsi="Courier New" w:cs="Courier New"/>
                <w:color w:val="FF0000"/>
                <w:sz w:val="18"/>
                <w:lang w:val="en-US" w:eastAsia="fi-FI"/>
              </w:rPr>
              <w:t>s</w:t>
            </w:r>
            <w:r w:rsidRPr="008E43BB">
              <w:rPr>
                <w:rFonts w:ascii="Courier New" w:hAnsi="Courier New" w:cs="Courier New"/>
                <w:color w:val="FF0000"/>
                <w:sz w:val="18"/>
                <w:lang w:val="en-US" w:eastAsia="fi-FI"/>
              </w:rPr>
              <w:t>temName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THL/Tietosisältö - STH03 Purentastatus 2013</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displa</w:t>
            </w:r>
            <w:r w:rsidRPr="008E43BB">
              <w:rPr>
                <w:rFonts w:ascii="Courier New" w:hAnsi="Courier New" w:cs="Courier New"/>
                <w:color w:val="FF0000"/>
                <w:sz w:val="18"/>
                <w:lang w:val="en-US" w:eastAsia="fi-FI"/>
              </w:rPr>
              <w:t>y</w:t>
            </w:r>
            <w:r w:rsidRPr="008E43BB">
              <w:rPr>
                <w:rFonts w:ascii="Courier New" w:hAnsi="Courier New" w:cs="Courier New"/>
                <w:color w:val="FF0000"/>
                <w:sz w:val="18"/>
                <w:lang w:val="en-US" w:eastAsia="fi-FI"/>
              </w:rPr>
              <w:t>Name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Alahammaskaaren deviaatio</w:t>
            </w:r>
            <w:r w:rsidRPr="008E43BB">
              <w:rPr>
                <w:rFonts w:ascii="Courier New" w:hAnsi="Courier New" w:cs="Courier New"/>
                <w:color w:val="0000FF"/>
                <w:sz w:val="18"/>
                <w:lang w:val="en-US" w:eastAsia="fi-FI"/>
              </w:rPr>
              <w:t>"&gt;</w:t>
            </w:r>
          </w:p>
          <w:p w14:paraId="17878D77" w14:textId="77777777" w:rsidR="008E43BB" w:rsidRPr="008E43BB" w:rsidRDefault="008E43BB" w:rsidP="008E43BB">
            <w:pPr>
              <w:autoSpaceDE w:val="0"/>
              <w:autoSpaceDN w:val="0"/>
              <w:adjustRightInd w:val="0"/>
              <w:jc w:val="left"/>
              <w:rPr>
                <w:rFonts w:ascii="Courier New" w:hAnsi="Courier New" w:cs="Courier New"/>
                <w:color w:val="0000FF"/>
                <w:sz w:val="18"/>
                <w:lang w:val="en-US" w:eastAsia="fi-FI"/>
              </w:rPr>
            </w:pPr>
            <w:r w:rsidRPr="008E43BB">
              <w:rPr>
                <w:rFonts w:ascii="Courier New" w:hAnsi="Courier New" w:cs="Courier New"/>
                <w:color w:val="000000"/>
                <w:sz w:val="18"/>
                <w:lang w:val="en-US"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474747"/>
                <w:sz w:val="18"/>
                <w:lang w:val="en-US" w:eastAsia="fi-FI"/>
              </w:rPr>
              <w:t xml:space="preserve"> deviaation vaihe </w:t>
            </w:r>
            <w:r w:rsidRPr="008E43BB">
              <w:rPr>
                <w:rFonts w:ascii="Courier New" w:hAnsi="Courier New" w:cs="Courier New"/>
                <w:color w:val="0000FF"/>
                <w:sz w:val="18"/>
                <w:lang w:val="en-US" w:eastAsia="fi-FI"/>
              </w:rPr>
              <w:t>--&gt;</w:t>
            </w:r>
          </w:p>
          <w:p w14:paraId="464ADF61" w14:textId="77777777" w:rsidR="008E43BB" w:rsidRPr="008E43BB" w:rsidRDefault="008E43BB" w:rsidP="008E43BB">
            <w:pPr>
              <w:autoSpaceDE w:val="0"/>
              <w:autoSpaceDN w:val="0"/>
              <w:adjustRightInd w:val="0"/>
              <w:jc w:val="left"/>
              <w:rPr>
                <w:rFonts w:ascii="Courier New" w:hAnsi="Courier New" w:cs="Courier New"/>
                <w:color w:val="0000FF"/>
                <w:sz w:val="18"/>
                <w:lang w:val="en-US" w:eastAsia="fi-FI"/>
              </w:rPr>
            </w:pPr>
            <w:r w:rsidRPr="008E43BB">
              <w:rPr>
                <w:rFonts w:ascii="Courier New" w:hAnsi="Courier New" w:cs="Courier New"/>
                <w:color w:val="000000"/>
                <w:sz w:val="18"/>
                <w:lang w:val="en-US"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800000"/>
                <w:sz w:val="18"/>
                <w:lang w:val="en-US" w:eastAsia="fi-FI"/>
              </w:rPr>
              <w:t>qualifier</w:t>
            </w:r>
            <w:r w:rsidRPr="008E43BB">
              <w:rPr>
                <w:rFonts w:ascii="Courier New" w:hAnsi="Courier New" w:cs="Courier New"/>
                <w:color w:val="0000FF"/>
                <w:sz w:val="18"/>
                <w:lang w:val="en-US" w:eastAsia="fi-FI"/>
              </w:rPr>
              <w:t>&gt;</w:t>
            </w:r>
          </w:p>
          <w:p w14:paraId="41685B37" w14:textId="77777777" w:rsidR="008E43BB" w:rsidRPr="008E43BB" w:rsidRDefault="008E43BB" w:rsidP="008E43BB">
            <w:pPr>
              <w:autoSpaceDE w:val="0"/>
              <w:autoSpaceDN w:val="0"/>
              <w:adjustRightInd w:val="0"/>
              <w:ind w:left="1988" w:hanging="1988"/>
              <w:jc w:val="left"/>
              <w:rPr>
                <w:rFonts w:ascii="Courier New" w:hAnsi="Courier New" w:cs="Courier New"/>
                <w:color w:val="0000FF"/>
                <w:sz w:val="18"/>
                <w:lang w:val="en-US" w:eastAsia="fi-FI"/>
              </w:rPr>
            </w:pPr>
            <w:r w:rsidRPr="008E43BB">
              <w:rPr>
                <w:rFonts w:ascii="Courier New" w:hAnsi="Courier New" w:cs="Courier New"/>
                <w:color w:val="000000"/>
                <w:sz w:val="18"/>
                <w:lang w:val="en-US"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800000"/>
                <w:sz w:val="18"/>
                <w:lang w:val="en-US" w:eastAsia="fi-FI"/>
              </w:rPr>
              <w:t>name</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code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38</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codeSystem</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1.2.246.537.6.12.2002.903.2013</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codeSy</w:t>
            </w:r>
            <w:r w:rsidRPr="008E43BB">
              <w:rPr>
                <w:rFonts w:ascii="Courier New" w:hAnsi="Courier New" w:cs="Courier New"/>
                <w:color w:val="FF0000"/>
                <w:sz w:val="18"/>
                <w:lang w:val="en-US" w:eastAsia="fi-FI"/>
              </w:rPr>
              <w:t>s</w:t>
            </w:r>
            <w:r w:rsidRPr="008E43BB">
              <w:rPr>
                <w:rFonts w:ascii="Courier New" w:hAnsi="Courier New" w:cs="Courier New"/>
                <w:color w:val="FF0000"/>
                <w:sz w:val="18"/>
                <w:lang w:val="en-US" w:eastAsia="fi-FI"/>
              </w:rPr>
              <w:t>temName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THL/Tietosisältö - STH03 Purentastatus 2013</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displa</w:t>
            </w:r>
            <w:r w:rsidRPr="008E43BB">
              <w:rPr>
                <w:rFonts w:ascii="Courier New" w:hAnsi="Courier New" w:cs="Courier New"/>
                <w:color w:val="FF0000"/>
                <w:sz w:val="18"/>
                <w:lang w:val="en-US" w:eastAsia="fi-FI"/>
              </w:rPr>
              <w:t>y</w:t>
            </w:r>
            <w:r w:rsidRPr="008E43BB">
              <w:rPr>
                <w:rFonts w:ascii="Courier New" w:hAnsi="Courier New" w:cs="Courier New"/>
                <w:color w:val="FF0000"/>
                <w:sz w:val="18"/>
                <w:lang w:val="en-US" w:eastAsia="fi-FI"/>
              </w:rPr>
              <w:t>Name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Deviaation vaihe</w:t>
            </w:r>
            <w:r w:rsidRPr="008E43BB">
              <w:rPr>
                <w:rFonts w:ascii="Courier New" w:hAnsi="Courier New" w:cs="Courier New"/>
                <w:color w:val="0000FF"/>
                <w:sz w:val="18"/>
                <w:lang w:val="en-US" w:eastAsia="fi-FI"/>
              </w:rPr>
              <w:t>"/&gt;</w:t>
            </w:r>
          </w:p>
          <w:p w14:paraId="5B8011B0" w14:textId="77777777" w:rsidR="008E43BB" w:rsidRPr="008E43BB" w:rsidRDefault="008E43BB" w:rsidP="008E43BB">
            <w:pPr>
              <w:autoSpaceDE w:val="0"/>
              <w:autoSpaceDN w:val="0"/>
              <w:adjustRightInd w:val="0"/>
              <w:ind w:left="1988" w:hanging="1988"/>
              <w:jc w:val="left"/>
              <w:rPr>
                <w:rFonts w:ascii="Courier New" w:hAnsi="Courier New" w:cs="Courier New"/>
                <w:color w:val="0000FF"/>
                <w:sz w:val="18"/>
                <w:lang w:val="en-US" w:eastAsia="fi-FI"/>
              </w:rPr>
            </w:pPr>
            <w:r w:rsidRPr="008E43BB">
              <w:rPr>
                <w:rFonts w:ascii="Courier New" w:hAnsi="Courier New" w:cs="Courier New"/>
                <w:color w:val="000000"/>
                <w:sz w:val="18"/>
                <w:lang w:val="en-US"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800000"/>
                <w:sz w:val="18"/>
                <w:lang w:val="en-US" w:eastAsia="fi-FI"/>
              </w:rPr>
              <w:t>value</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code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A153</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codeSystem</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1.2.246.537.6.703.2013</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codeSy</w:t>
            </w:r>
            <w:r w:rsidRPr="008E43BB">
              <w:rPr>
                <w:rFonts w:ascii="Courier New" w:hAnsi="Courier New" w:cs="Courier New"/>
                <w:color w:val="FF0000"/>
                <w:sz w:val="18"/>
                <w:lang w:val="en-US" w:eastAsia="fi-FI"/>
              </w:rPr>
              <w:t>s</w:t>
            </w:r>
            <w:r w:rsidRPr="008E43BB">
              <w:rPr>
                <w:rFonts w:ascii="Courier New" w:hAnsi="Courier New" w:cs="Courier New"/>
                <w:color w:val="FF0000"/>
                <w:sz w:val="18"/>
                <w:lang w:val="en-US" w:eastAsia="fi-FI"/>
              </w:rPr>
              <w:t>temName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STH - STH21I Deviaation esiintyminen 2013</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displa</w:t>
            </w:r>
            <w:r w:rsidRPr="008E43BB">
              <w:rPr>
                <w:rFonts w:ascii="Courier New" w:hAnsi="Courier New" w:cs="Courier New"/>
                <w:color w:val="FF0000"/>
                <w:sz w:val="18"/>
                <w:lang w:val="en-US" w:eastAsia="fi-FI"/>
              </w:rPr>
              <w:t>y</w:t>
            </w:r>
            <w:r w:rsidRPr="008E43BB">
              <w:rPr>
                <w:rFonts w:ascii="Courier New" w:hAnsi="Courier New" w:cs="Courier New"/>
                <w:color w:val="FF0000"/>
                <w:sz w:val="18"/>
                <w:lang w:val="en-US" w:eastAsia="fi-FI"/>
              </w:rPr>
              <w:t>Name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Avausliikkeen lopussa</w:t>
            </w:r>
            <w:r w:rsidRPr="008E43BB">
              <w:rPr>
                <w:rFonts w:ascii="Courier New" w:hAnsi="Courier New" w:cs="Courier New"/>
                <w:color w:val="0000FF"/>
                <w:sz w:val="18"/>
                <w:lang w:val="en-US" w:eastAsia="fi-FI"/>
              </w:rPr>
              <w:t>"/&gt;</w:t>
            </w:r>
          </w:p>
          <w:p w14:paraId="5B337C6E" w14:textId="77777777" w:rsidR="008E43BB" w:rsidRPr="008E43BB" w:rsidRDefault="008E43BB" w:rsidP="008E43BB">
            <w:pPr>
              <w:autoSpaceDE w:val="0"/>
              <w:autoSpaceDN w:val="0"/>
              <w:adjustRightInd w:val="0"/>
              <w:jc w:val="left"/>
              <w:rPr>
                <w:rFonts w:ascii="Courier New" w:hAnsi="Courier New" w:cs="Courier New"/>
                <w:color w:val="0000FF"/>
                <w:sz w:val="18"/>
                <w:lang w:val="en-US" w:eastAsia="fi-FI"/>
              </w:rPr>
            </w:pPr>
            <w:r w:rsidRPr="008E43BB">
              <w:rPr>
                <w:rFonts w:ascii="Courier New" w:hAnsi="Courier New" w:cs="Courier New"/>
                <w:color w:val="000000"/>
                <w:sz w:val="18"/>
                <w:lang w:val="en-US"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800000"/>
                <w:sz w:val="18"/>
                <w:lang w:val="en-US" w:eastAsia="fi-FI"/>
              </w:rPr>
              <w:t>qualifier</w:t>
            </w:r>
            <w:r w:rsidRPr="008E43BB">
              <w:rPr>
                <w:rFonts w:ascii="Courier New" w:hAnsi="Courier New" w:cs="Courier New"/>
                <w:color w:val="0000FF"/>
                <w:sz w:val="18"/>
                <w:lang w:val="en-US" w:eastAsia="fi-FI"/>
              </w:rPr>
              <w:t>&gt;</w:t>
            </w:r>
          </w:p>
          <w:p w14:paraId="61396C97" w14:textId="77777777" w:rsidR="008E43BB" w:rsidRPr="008E43BB" w:rsidRDefault="008E43BB" w:rsidP="008E43BB">
            <w:pPr>
              <w:autoSpaceDE w:val="0"/>
              <w:autoSpaceDN w:val="0"/>
              <w:adjustRightInd w:val="0"/>
              <w:jc w:val="left"/>
              <w:rPr>
                <w:rFonts w:ascii="Courier New" w:hAnsi="Courier New" w:cs="Courier New"/>
                <w:color w:val="0000FF"/>
                <w:sz w:val="18"/>
                <w:lang w:val="en-US" w:eastAsia="fi-FI"/>
              </w:rPr>
            </w:pPr>
            <w:r w:rsidRPr="008E43BB">
              <w:rPr>
                <w:rFonts w:ascii="Courier New" w:hAnsi="Courier New" w:cs="Courier New"/>
                <w:color w:val="000000"/>
                <w:sz w:val="18"/>
                <w:lang w:val="en-US"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800000"/>
                <w:sz w:val="18"/>
                <w:lang w:val="en-US" w:eastAsia="fi-FI"/>
              </w:rPr>
              <w:t>code</w:t>
            </w:r>
            <w:r w:rsidRPr="008E43BB">
              <w:rPr>
                <w:rFonts w:ascii="Courier New" w:hAnsi="Courier New" w:cs="Courier New"/>
                <w:color w:val="0000FF"/>
                <w:sz w:val="18"/>
                <w:lang w:val="en-US" w:eastAsia="fi-FI"/>
              </w:rPr>
              <w:t>&gt;</w:t>
            </w:r>
          </w:p>
          <w:p w14:paraId="7307B485" w14:textId="77777777" w:rsidR="008E43BB" w:rsidRPr="008E43BB" w:rsidDel="008D629F" w:rsidRDefault="008E43BB" w:rsidP="008E43BB">
            <w:pPr>
              <w:autoSpaceDE w:val="0"/>
              <w:autoSpaceDN w:val="0"/>
              <w:adjustRightInd w:val="0"/>
              <w:jc w:val="left"/>
              <w:rPr>
                <w:del w:id="975" w:author="Tekijä"/>
                <w:rFonts w:ascii="Courier New" w:hAnsi="Courier New" w:cs="Courier New"/>
                <w:color w:val="0000FF"/>
                <w:sz w:val="18"/>
                <w:lang w:val="en-US" w:eastAsia="fi-FI"/>
              </w:rPr>
            </w:pPr>
            <w:del w:id="976" w:author="Tekijä">
              <w:r w:rsidRPr="008E43BB" w:rsidDel="008D629F">
                <w:rPr>
                  <w:rFonts w:ascii="Courier New" w:hAnsi="Courier New" w:cs="Courier New"/>
                  <w:color w:val="000000"/>
                  <w:sz w:val="18"/>
                  <w:lang w:val="en-US" w:eastAsia="fi-FI"/>
                </w:rPr>
                <w:delText xml:space="preserve">        </w:delText>
              </w:r>
              <w:r w:rsidRPr="008E43BB" w:rsidDel="008D629F">
                <w:rPr>
                  <w:rFonts w:ascii="Courier New" w:hAnsi="Courier New" w:cs="Courier New"/>
                  <w:color w:val="0000FF"/>
                  <w:sz w:val="18"/>
                  <w:lang w:val="en-US" w:eastAsia="fi-FI"/>
                </w:rPr>
                <w:delText>&lt;</w:delText>
              </w:r>
              <w:r w:rsidRPr="008E43BB" w:rsidDel="008D629F">
                <w:rPr>
                  <w:rFonts w:ascii="Courier New" w:hAnsi="Courier New" w:cs="Courier New"/>
                  <w:color w:val="800000"/>
                  <w:sz w:val="18"/>
                  <w:lang w:val="en-US" w:eastAsia="fi-FI"/>
                </w:rPr>
                <w:delText>text</w:delText>
              </w:r>
              <w:r w:rsidRPr="008E43BB" w:rsidDel="008D629F">
                <w:rPr>
                  <w:rFonts w:ascii="Courier New" w:hAnsi="Courier New" w:cs="Courier New"/>
                  <w:color w:val="0000FF"/>
                  <w:sz w:val="18"/>
                  <w:lang w:val="en-US" w:eastAsia="fi-FI"/>
                </w:rPr>
                <w:delText>&gt;</w:delText>
              </w:r>
            </w:del>
          </w:p>
          <w:p w14:paraId="09A54017" w14:textId="77777777" w:rsidR="008E43BB" w:rsidRPr="008E43BB" w:rsidDel="008D629F" w:rsidRDefault="008E43BB" w:rsidP="008E43BB">
            <w:pPr>
              <w:autoSpaceDE w:val="0"/>
              <w:autoSpaceDN w:val="0"/>
              <w:adjustRightInd w:val="0"/>
              <w:jc w:val="left"/>
              <w:rPr>
                <w:del w:id="977" w:author="Tekijä"/>
                <w:rFonts w:ascii="Courier New" w:hAnsi="Courier New" w:cs="Courier New"/>
                <w:color w:val="0000FF"/>
                <w:sz w:val="18"/>
                <w:lang w:val="en-US" w:eastAsia="fi-FI"/>
              </w:rPr>
            </w:pPr>
            <w:del w:id="978" w:author="Tekijä">
              <w:r w:rsidRPr="008E43BB" w:rsidDel="008D629F">
                <w:rPr>
                  <w:rFonts w:ascii="Courier New" w:hAnsi="Courier New" w:cs="Courier New"/>
                  <w:color w:val="000000"/>
                  <w:sz w:val="18"/>
                  <w:lang w:val="en-US" w:eastAsia="fi-FI"/>
                </w:rPr>
                <w:delText xml:space="preserve">          </w:delText>
              </w:r>
              <w:r w:rsidRPr="008E43BB" w:rsidDel="008D629F">
                <w:rPr>
                  <w:rFonts w:ascii="Courier New" w:hAnsi="Courier New" w:cs="Courier New"/>
                  <w:color w:val="0000FF"/>
                  <w:sz w:val="18"/>
                  <w:lang w:val="en-US" w:eastAsia="fi-FI"/>
                </w:rPr>
                <w:delText>&lt;</w:delText>
              </w:r>
              <w:r w:rsidRPr="008E43BB" w:rsidDel="008D629F">
                <w:rPr>
                  <w:rFonts w:ascii="Courier New" w:hAnsi="Courier New" w:cs="Courier New"/>
                  <w:color w:val="800000"/>
                  <w:sz w:val="18"/>
                  <w:lang w:val="en-US" w:eastAsia="fi-FI"/>
                </w:rPr>
                <w:delText>reference</w:delText>
              </w:r>
              <w:r w:rsidRPr="008E43BB" w:rsidDel="008D629F">
                <w:rPr>
                  <w:rFonts w:ascii="Courier New" w:hAnsi="Courier New" w:cs="Courier New"/>
                  <w:i/>
                  <w:iCs/>
                  <w:color w:val="008080"/>
                  <w:sz w:val="18"/>
                  <w:lang w:val="en-US" w:eastAsia="fi-FI"/>
                </w:rPr>
                <w:delText xml:space="preserve"> </w:delText>
              </w:r>
              <w:r w:rsidRPr="008E43BB" w:rsidDel="008D629F">
                <w:rPr>
                  <w:rFonts w:ascii="Courier New" w:hAnsi="Courier New" w:cs="Courier New"/>
                  <w:color w:val="FF0000"/>
                  <w:sz w:val="18"/>
                  <w:lang w:val="en-US" w:eastAsia="fi-FI"/>
                </w:rPr>
                <w:delText>value</w:delText>
              </w:r>
              <w:r w:rsidRPr="008E43BB" w:rsidDel="008D629F">
                <w:rPr>
                  <w:rFonts w:ascii="Courier New" w:hAnsi="Courier New" w:cs="Courier New"/>
                  <w:color w:val="0000FF"/>
                  <w:sz w:val="18"/>
                  <w:lang w:val="en-US" w:eastAsia="fi-FI"/>
                </w:rPr>
                <w:delText>="</w:delText>
              </w:r>
              <w:r w:rsidRPr="008E43BB" w:rsidDel="008D629F">
                <w:rPr>
                  <w:rFonts w:ascii="Courier New" w:hAnsi="Courier New" w:cs="Courier New"/>
                  <w:color w:val="000000"/>
                  <w:sz w:val="18"/>
                  <w:lang w:val="en-US" w:eastAsia="fi-FI"/>
                </w:rPr>
                <w:delText>#OID1.2.246.10.1234567.14.2013.123.3.10.3.7</w:delText>
              </w:r>
              <w:r w:rsidRPr="008E43BB" w:rsidDel="008D629F">
                <w:rPr>
                  <w:rFonts w:ascii="Courier New" w:hAnsi="Courier New" w:cs="Courier New"/>
                  <w:color w:val="0000FF"/>
                  <w:sz w:val="18"/>
                  <w:lang w:val="en-US" w:eastAsia="fi-FI"/>
                </w:rPr>
                <w:delText>"/&gt;</w:delText>
              </w:r>
            </w:del>
          </w:p>
          <w:p w14:paraId="239869E1" w14:textId="77777777" w:rsidR="008E43BB" w:rsidRPr="008E43BB" w:rsidDel="008D629F" w:rsidRDefault="008E43BB" w:rsidP="008E43BB">
            <w:pPr>
              <w:autoSpaceDE w:val="0"/>
              <w:autoSpaceDN w:val="0"/>
              <w:adjustRightInd w:val="0"/>
              <w:jc w:val="left"/>
              <w:rPr>
                <w:del w:id="979" w:author="Tekijä"/>
                <w:rFonts w:ascii="Courier New" w:hAnsi="Courier New" w:cs="Courier New"/>
                <w:color w:val="0000FF"/>
                <w:sz w:val="18"/>
                <w:lang w:val="en-US" w:eastAsia="fi-FI"/>
              </w:rPr>
            </w:pPr>
            <w:del w:id="980" w:author="Tekijä">
              <w:r w:rsidRPr="008E43BB" w:rsidDel="008D629F">
                <w:rPr>
                  <w:rFonts w:ascii="Courier New" w:hAnsi="Courier New" w:cs="Courier New"/>
                  <w:color w:val="000000"/>
                  <w:sz w:val="18"/>
                  <w:lang w:val="en-US" w:eastAsia="fi-FI"/>
                </w:rPr>
                <w:delText xml:space="preserve">        </w:delText>
              </w:r>
              <w:r w:rsidRPr="008E43BB" w:rsidDel="008D629F">
                <w:rPr>
                  <w:rFonts w:ascii="Courier New" w:hAnsi="Courier New" w:cs="Courier New"/>
                  <w:color w:val="0000FF"/>
                  <w:sz w:val="18"/>
                  <w:lang w:val="en-US" w:eastAsia="fi-FI"/>
                </w:rPr>
                <w:delText>&lt;/</w:delText>
              </w:r>
              <w:r w:rsidRPr="008E43BB" w:rsidDel="008D629F">
                <w:rPr>
                  <w:rFonts w:ascii="Courier New" w:hAnsi="Courier New" w:cs="Courier New"/>
                  <w:color w:val="800000"/>
                  <w:sz w:val="18"/>
                  <w:lang w:val="en-US" w:eastAsia="fi-FI"/>
                </w:rPr>
                <w:delText>text</w:delText>
              </w:r>
              <w:r w:rsidRPr="008E43BB" w:rsidDel="008D629F">
                <w:rPr>
                  <w:rFonts w:ascii="Courier New" w:hAnsi="Courier New" w:cs="Courier New"/>
                  <w:color w:val="0000FF"/>
                  <w:sz w:val="18"/>
                  <w:lang w:val="en-US" w:eastAsia="fi-FI"/>
                </w:rPr>
                <w:delText>&gt;</w:delText>
              </w:r>
            </w:del>
          </w:p>
          <w:p w14:paraId="2922A712" w14:textId="77777777" w:rsidR="008E43BB" w:rsidRPr="008E43BB" w:rsidRDefault="008E43BB" w:rsidP="008E43BB">
            <w:pPr>
              <w:autoSpaceDE w:val="0"/>
              <w:autoSpaceDN w:val="0"/>
              <w:adjustRightInd w:val="0"/>
              <w:ind w:left="1136" w:hanging="1136"/>
              <w:jc w:val="left"/>
              <w:rPr>
                <w:rFonts w:ascii="Courier New" w:hAnsi="Courier New" w:cs="Courier New"/>
                <w:color w:val="0000FF"/>
                <w:sz w:val="18"/>
                <w:lang w:val="en-US" w:eastAsia="fi-FI"/>
              </w:rPr>
            </w:pPr>
            <w:r w:rsidRPr="008E43BB">
              <w:rPr>
                <w:rFonts w:ascii="Courier New" w:hAnsi="Courier New" w:cs="Courier New"/>
                <w:color w:val="000000"/>
                <w:sz w:val="18"/>
                <w:lang w:val="en-US"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800000"/>
                <w:sz w:val="18"/>
                <w:lang w:val="en-US" w:eastAsia="fi-FI"/>
              </w:rPr>
              <w:t>value</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xsi:type</w:t>
            </w:r>
            <w:r w:rsidRPr="008E43BB">
              <w:rPr>
                <w:rFonts w:ascii="Courier New" w:hAnsi="Courier New" w:cs="Courier New"/>
                <w:color w:val="0000FF"/>
                <w:sz w:val="18"/>
                <w:lang w:val="en-US" w:eastAsia="fi-FI"/>
              </w:rPr>
              <w:t>="</w:t>
            </w:r>
            <w:del w:id="981" w:author="Tekijä">
              <w:r w:rsidRPr="008E43BB" w:rsidDel="00B4787B">
                <w:rPr>
                  <w:rFonts w:ascii="Courier New" w:hAnsi="Courier New" w:cs="Courier New"/>
                  <w:color w:val="000000"/>
                  <w:sz w:val="18"/>
                  <w:lang w:val="en-US" w:eastAsia="fi-FI"/>
                </w:rPr>
                <w:delText>CD</w:delText>
              </w:r>
            </w:del>
            <w:ins w:id="982" w:author="Tekijä">
              <w:r w:rsidR="00B4787B">
                <w:rPr>
                  <w:rFonts w:ascii="Courier New" w:hAnsi="Courier New" w:cs="Courier New"/>
                  <w:color w:val="000000"/>
                  <w:sz w:val="18"/>
                  <w:lang w:val="en-US" w:eastAsia="fi-FI"/>
                </w:rPr>
                <w:t>CV</w:t>
              </w:r>
            </w:ins>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code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A142</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codeSystem</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1.2.246.537.6.707.2013</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codeSy</w:t>
            </w:r>
            <w:r w:rsidRPr="008E43BB">
              <w:rPr>
                <w:rFonts w:ascii="Courier New" w:hAnsi="Courier New" w:cs="Courier New"/>
                <w:color w:val="FF0000"/>
                <w:sz w:val="18"/>
                <w:lang w:val="en-US" w:eastAsia="fi-FI"/>
              </w:rPr>
              <w:t>s</w:t>
            </w:r>
            <w:r w:rsidRPr="008E43BB">
              <w:rPr>
                <w:rFonts w:ascii="Courier New" w:hAnsi="Courier New" w:cs="Courier New"/>
                <w:color w:val="FF0000"/>
                <w:sz w:val="18"/>
                <w:lang w:val="en-US" w:eastAsia="fi-FI"/>
              </w:rPr>
              <w:t>temName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STH - STH21N Alaleuan liikkeen deviaation puoli 2013</w:t>
            </w:r>
            <w:r w:rsidRPr="008E43BB">
              <w:rPr>
                <w:rFonts w:ascii="Courier New" w:hAnsi="Courier New" w:cs="Courier New"/>
                <w:color w:val="0000FF"/>
                <w:sz w:val="18"/>
                <w:lang w:val="en-US" w:eastAsia="fi-FI"/>
              </w:rPr>
              <w:t>"</w:t>
            </w:r>
            <w:r w:rsidRPr="008E43BB">
              <w:rPr>
                <w:rFonts w:ascii="Courier New" w:hAnsi="Courier New" w:cs="Courier New"/>
                <w:i/>
                <w:iCs/>
                <w:color w:val="008080"/>
                <w:sz w:val="18"/>
                <w:lang w:val="en-US" w:eastAsia="fi-FI"/>
              </w:rPr>
              <w:t xml:space="preserve"> </w:t>
            </w:r>
            <w:r w:rsidRPr="008E43BB">
              <w:rPr>
                <w:rFonts w:ascii="Courier New" w:hAnsi="Courier New" w:cs="Courier New"/>
                <w:color w:val="FF0000"/>
                <w:sz w:val="18"/>
                <w:lang w:val="en-US" w:eastAsia="fi-FI"/>
              </w:rPr>
              <w:t>displa</w:t>
            </w:r>
            <w:r w:rsidRPr="008E43BB">
              <w:rPr>
                <w:rFonts w:ascii="Courier New" w:hAnsi="Courier New" w:cs="Courier New"/>
                <w:color w:val="FF0000"/>
                <w:sz w:val="18"/>
                <w:lang w:val="en-US" w:eastAsia="fi-FI"/>
              </w:rPr>
              <w:t>y</w:t>
            </w:r>
            <w:r w:rsidRPr="008E43BB">
              <w:rPr>
                <w:rFonts w:ascii="Courier New" w:hAnsi="Courier New" w:cs="Courier New"/>
                <w:color w:val="FF0000"/>
                <w:sz w:val="18"/>
                <w:lang w:val="en-US" w:eastAsia="fi-FI"/>
              </w:rPr>
              <w:t>Name</w:t>
            </w:r>
            <w:r w:rsidRPr="008E43BB">
              <w:rPr>
                <w:rFonts w:ascii="Courier New" w:hAnsi="Courier New" w:cs="Courier New"/>
                <w:color w:val="0000FF"/>
                <w:sz w:val="18"/>
                <w:lang w:val="en-US" w:eastAsia="fi-FI"/>
              </w:rPr>
              <w:t>="</w:t>
            </w:r>
            <w:r w:rsidRPr="008E43BB">
              <w:rPr>
                <w:rFonts w:ascii="Courier New" w:hAnsi="Courier New" w:cs="Courier New"/>
                <w:color w:val="000000"/>
                <w:sz w:val="18"/>
                <w:lang w:val="en-US" w:eastAsia="fi-FI"/>
              </w:rPr>
              <w:t>Vasemmalle suuntautuva deviaatio</w:t>
            </w:r>
            <w:r w:rsidRPr="008E43BB">
              <w:rPr>
                <w:rFonts w:ascii="Courier New" w:hAnsi="Courier New" w:cs="Courier New"/>
                <w:color w:val="0000FF"/>
                <w:sz w:val="18"/>
                <w:lang w:val="en-US" w:eastAsia="fi-FI"/>
              </w:rPr>
              <w:t>"/&gt;</w:t>
            </w:r>
          </w:p>
          <w:p w14:paraId="31701836" w14:textId="77777777" w:rsidR="008E43BB" w:rsidRPr="008E43BB" w:rsidRDefault="008E43BB" w:rsidP="008E43BB">
            <w:pPr>
              <w:autoSpaceDE w:val="0"/>
              <w:autoSpaceDN w:val="0"/>
              <w:adjustRightInd w:val="0"/>
              <w:jc w:val="left"/>
              <w:rPr>
                <w:rFonts w:ascii="Courier New" w:hAnsi="Courier New" w:cs="Courier New"/>
                <w:color w:val="0000FF"/>
                <w:sz w:val="18"/>
                <w:lang w:val="en-US" w:eastAsia="fi-FI"/>
              </w:rPr>
            </w:pPr>
            <w:r w:rsidRPr="008E43BB">
              <w:rPr>
                <w:rFonts w:ascii="Courier New" w:hAnsi="Courier New" w:cs="Courier New"/>
                <w:color w:val="000000"/>
                <w:sz w:val="18"/>
                <w:lang w:val="en-US"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800000"/>
                <w:sz w:val="18"/>
                <w:lang w:val="en-US" w:eastAsia="fi-FI"/>
              </w:rPr>
              <w:t>observation</w:t>
            </w:r>
            <w:r w:rsidRPr="008E43BB">
              <w:rPr>
                <w:rFonts w:ascii="Courier New" w:hAnsi="Courier New" w:cs="Courier New"/>
                <w:color w:val="0000FF"/>
                <w:sz w:val="18"/>
                <w:lang w:val="en-US" w:eastAsia="fi-FI"/>
              </w:rPr>
              <w:t>&gt;</w:t>
            </w:r>
          </w:p>
          <w:p w14:paraId="345D8BB6" w14:textId="77777777" w:rsidR="003F6A08" w:rsidRPr="003F6A08" w:rsidRDefault="008E43BB" w:rsidP="008E43BB">
            <w:pPr>
              <w:autoSpaceDE w:val="0"/>
              <w:autoSpaceDN w:val="0"/>
              <w:adjustRightInd w:val="0"/>
              <w:jc w:val="left"/>
              <w:rPr>
                <w:rFonts w:ascii="Courier New" w:hAnsi="Courier New" w:cs="Courier New"/>
                <w:sz w:val="18"/>
                <w:szCs w:val="18"/>
                <w:lang w:val="en-US"/>
              </w:rPr>
            </w:pPr>
            <w:r w:rsidRPr="008E43BB">
              <w:rPr>
                <w:rFonts w:ascii="Courier New" w:hAnsi="Courier New" w:cs="Courier New"/>
                <w:color w:val="000000"/>
                <w:sz w:val="18"/>
                <w:lang w:val="en-US" w:eastAsia="fi-FI"/>
              </w:rPr>
              <w:t xml:space="preserve">  </w:t>
            </w:r>
            <w:r w:rsidRPr="008E43BB">
              <w:rPr>
                <w:rFonts w:ascii="Courier New" w:hAnsi="Courier New" w:cs="Courier New"/>
                <w:color w:val="0000FF"/>
                <w:sz w:val="18"/>
                <w:lang w:val="en-US" w:eastAsia="fi-FI"/>
              </w:rPr>
              <w:t>&lt;/</w:t>
            </w:r>
            <w:r w:rsidRPr="008E43BB">
              <w:rPr>
                <w:rFonts w:ascii="Courier New" w:hAnsi="Courier New" w:cs="Courier New"/>
                <w:color w:val="800000"/>
                <w:sz w:val="18"/>
                <w:lang w:val="en-US" w:eastAsia="fi-FI"/>
              </w:rPr>
              <w:t>component</w:t>
            </w:r>
            <w:r w:rsidRPr="008E43BB">
              <w:rPr>
                <w:rFonts w:ascii="Courier New" w:hAnsi="Courier New" w:cs="Courier New"/>
                <w:color w:val="0000FF"/>
                <w:sz w:val="18"/>
                <w:lang w:val="en-US" w:eastAsia="fi-FI"/>
              </w:rPr>
              <w:t>&gt;</w:t>
            </w:r>
          </w:p>
        </w:tc>
      </w:tr>
    </w:tbl>
    <w:p w14:paraId="4D92C425" w14:textId="77777777" w:rsidR="003F6A08" w:rsidRDefault="003F6A08" w:rsidP="008E33EF">
      <w:pPr>
        <w:pStyle w:val="Otsikko2"/>
        <w:rPr>
          <w:lang w:val="en-US"/>
        </w:rPr>
      </w:pPr>
      <w:bookmarkStart w:id="983" w:name="_Toc377399131"/>
      <w:bookmarkStart w:id="984" w:name="_Toc436732573"/>
      <w:r w:rsidRPr="003F6A08">
        <w:rPr>
          <w:lang w:val="en-US"/>
        </w:rPr>
        <w:t>Speen kaaren havainnot</w:t>
      </w:r>
      <w:bookmarkEnd w:id="983"/>
      <w:bookmarkEnd w:id="984"/>
    </w:p>
    <w:p w14:paraId="127B9264" w14:textId="77777777" w:rsidR="00C02A58" w:rsidRPr="00FA63CD" w:rsidRDefault="00C02A58" w:rsidP="00C02A58">
      <w:r w:rsidRPr="00FA63CD">
        <w:t xml:space="preserve">Entry.organizer.templateId kohtaan annetaan </w:t>
      </w:r>
      <w:r>
        <w:t xml:space="preserve">Speen kaaren </w:t>
      </w:r>
      <w:r w:rsidRPr="00FA63CD">
        <w:t xml:space="preserve">havaintojen tietorakenteen tunnus </w:t>
      </w:r>
      <w:r w:rsidRPr="00BB2673">
        <w:t>1.2.246.537.6.12.2002.903.2013.</w:t>
      </w:r>
      <w:r>
        <w:t>4</w:t>
      </w:r>
      <w:r w:rsidRPr="00BB2673">
        <w:t>0</w:t>
      </w:r>
      <w:r>
        <w:t xml:space="preserve"> eli kyseisen otsikkokentän oid tietosisältömäärittelystä.</w:t>
      </w:r>
    </w:p>
    <w:p w14:paraId="29ABBCBA" w14:textId="77777777" w:rsidR="003F6A08" w:rsidRPr="003F6A08" w:rsidRDefault="003F6A08" w:rsidP="008E33EF">
      <w:pPr>
        <w:pStyle w:val="Otsikko3"/>
      </w:pPr>
      <w:bookmarkStart w:id="985" w:name="_Toc377399132"/>
      <w:bookmarkStart w:id="986" w:name="_Toc436732574"/>
      <w:r w:rsidRPr="003F6A08">
        <w:t>Speen kaaren muoto, leuka ja pään puoli</w:t>
      </w:r>
      <w:bookmarkEnd w:id="985"/>
      <w:bookmarkEnd w:id="986"/>
    </w:p>
    <w:p w14:paraId="3C740077" w14:textId="77777777" w:rsidR="003F6A08" w:rsidRDefault="003F6A08" w:rsidP="003F6A08">
      <w:r w:rsidRPr="003F6A08">
        <w:t>Speen kaaren havainnot tulevat omassa observation:ssaan. Observation value:ssa annetaan speen kaaren muoto luokituksella STH21J. Observation code:ssa tietokentän oid:n lisäksi annetaan tarke</w:t>
      </w:r>
      <w:r w:rsidRPr="003F6A08">
        <w:t>n</w:t>
      </w:r>
      <w:r w:rsidRPr="003F6A08">
        <w:t xml:space="preserve">timina qualifier-rakententeilla speen kaari ylä- tai alaleuassa STH13C luokituksella ja pään puoli STH33 luokituksella. </w:t>
      </w:r>
    </w:p>
    <w:p w14:paraId="4942A75A" w14:textId="77777777" w:rsidR="00C02A58" w:rsidRPr="003F6A08" w:rsidRDefault="00C02A5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63451A8E"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1D1B0489" w14:textId="77777777" w:rsidR="009B69BB" w:rsidRPr="009B69BB" w:rsidRDefault="009B69BB" w:rsidP="00C55986">
            <w:pPr>
              <w:autoSpaceDE w:val="0"/>
              <w:autoSpaceDN w:val="0"/>
              <w:adjustRightInd w:val="0"/>
              <w:jc w:val="left"/>
              <w:rPr>
                <w:ins w:id="987" w:author="Tekijä"/>
                <w:rFonts w:ascii="Courier New" w:hAnsi="Courier New" w:cs="Courier New"/>
                <w:color w:val="0000FF"/>
                <w:sz w:val="18"/>
                <w:lang w:eastAsia="fi-FI"/>
              </w:rPr>
            </w:pPr>
            <w:ins w:id="988" w:author="Tekijä">
              <w:r w:rsidRPr="009B69BB">
                <w:rPr>
                  <w:rFonts w:ascii="Courier New" w:hAnsi="Courier New" w:cs="Courier New"/>
                  <w:color w:val="0000FF"/>
                  <w:sz w:val="18"/>
                  <w:lang w:eastAsia="fi-FI"/>
                </w:rPr>
                <w:t>&lt;!--</w:t>
              </w:r>
              <w:r w:rsidRPr="009B69BB">
                <w:rPr>
                  <w:rFonts w:ascii="Courier New" w:hAnsi="Courier New" w:cs="Courier New"/>
                  <w:color w:val="474747"/>
                  <w:sz w:val="18"/>
                  <w:lang w:eastAsia="fi-FI"/>
                </w:rPr>
                <w:t xml:space="preserve"> Speen kaaren muoto, toistuva - toistetaan koko component.observation -rakennetta (ylä/ala ja oikea/vasen toistuvia) </w:t>
              </w:r>
              <w:r w:rsidRPr="009B69BB">
                <w:rPr>
                  <w:rFonts w:ascii="Courier New" w:hAnsi="Courier New" w:cs="Courier New"/>
                  <w:color w:val="0000FF"/>
                  <w:sz w:val="18"/>
                  <w:lang w:eastAsia="fi-FI"/>
                </w:rPr>
                <w:t>--&gt;</w:t>
              </w:r>
            </w:ins>
          </w:p>
          <w:p w14:paraId="3089B145" w14:textId="77777777" w:rsidR="00C55986" w:rsidRPr="00C55986" w:rsidRDefault="00C55986" w:rsidP="00C55986">
            <w:pPr>
              <w:autoSpaceDE w:val="0"/>
              <w:autoSpaceDN w:val="0"/>
              <w:adjustRightInd w:val="0"/>
              <w:jc w:val="left"/>
              <w:rPr>
                <w:rFonts w:ascii="Courier New" w:hAnsi="Courier New" w:cs="Courier New"/>
                <w:color w:val="0000FF"/>
                <w:sz w:val="18"/>
                <w:lang w:val="en-US" w:eastAsia="fi-FI"/>
              </w:rPr>
            </w:pPr>
            <w:r w:rsidRPr="00C55986">
              <w:rPr>
                <w:rFonts w:ascii="Courier New" w:hAnsi="Courier New" w:cs="Courier New"/>
                <w:color w:val="0000FF"/>
                <w:sz w:val="18"/>
                <w:lang w:val="en-US" w:eastAsia="fi-FI"/>
              </w:rPr>
              <w:t>&lt;</w:t>
            </w:r>
            <w:r w:rsidRPr="00C55986">
              <w:rPr>
                <w:rFonts w:ascii="Courier New" w:hAnsi="Courier New" w:cs="Courier New"/>
                <w:color w:val="800000"/>
                <w:sz w:val="18"/>
                <w:lang w:val="en-US" w:eastAsia="fi-FI"/>
              </w:rPr>
              <w:t>component</w:t>
            </w:r>
            <w:r w:rsidRPr="00C55986">
              <w:rPr>
                <w:rFonts w:ascii="Courier New" w:hAnsi="Courier New" w:cs="Courier New"/>
                <w:color w:val="0000FF"/>
                <w:sz w:val="18"/>
                <w:lang w:val="en-US" w:eastAsia="fi-FI"/>
              </w:rPr>
              <w:t>&gt;</w:t>
            </w:r>
          </w:p>
          <w:p w14:paraId="2D627211" w14:textId="77777777" w:rsidR="00C55986" w:rsidRPr="00C55986" w:rsidRDefault="009B69BB" w:rsidP="00C55986">
            <w:pPr>
              <w:autoSpaceDE w:val="0"/>
              <w:autoSpaceDN w:val="0"/>
              <w:adjustRightInd w:val="0"/>
              <w:jc w:val="left"/>
              <w:rPr>
                <w:rFonts w:ascii="Courier New" w:hAnsi="Courier New" w:cs="Courier New"/>
                <w:color w:val="0000FF"/>
                <w:sz w:val="18"/>
                <w:lang w:val="en-US" w:eastAsia="fi-FI"/>
              </w:rPr>
            </w:pPr>
            <w:ins w:id="989" w:author="Tekijä">
              <w:r>
                <w:rPr>
                  <w:rFonts w:ascii="Courier New" w:hAnsi="Courier New" w:cs="Courier New"/>
                  <w:color w:val="474747"/>
                  <w:sz w:val="18"/>
                  <w:lang w:val="en-US" w:eastAsia="fi-FI"/>
                </w:rPr>
                <w:t xml:space="preserve">   </w:t>
              </w:r>
            </w:ins>
            <w:r w:rsidR="00C55986" w:rsidRPr="00C55986">
              <w:rPr>
                <w:rFonts w:ascii="Courier New" w:hAnsi="Courier New" w:cs="Courier New"/>
                <w:color w:val="0000FF"/>
                <w:sz w:val="18"/>
                <w:lang w:val="en-US" w:eastAsia="fi-FI"/>
              </w:rPr>
              <w:t>&lt;</w:t>
            </w:r>
            <w:r w:rsidR="00C55986" w:rsidRPr="00C55986">
              <w:rPr>
                <w:rFonts w:ascii="Courier New" w:hAnsi="Courier New" w:cs="Courier New"/>
                <w:color w:val="800000"/>
                <w:sz w:val="18"/>
                <w:lang w:val="en-US" w:eastAsia="fi-FI"/>
              </w:rPr>
              <w:t>observation</w:t>
            </w:r>
            <w:r w:rsidR="00C55986" w:rsidRPr="00C55986">
              <w:rPr>
                <w:rFonts w:ascii="Courier New" w:hAnsi="Courier New" w:cs="Courier New"/>
                <w:i/>
                <w:iCs/>
                <w:color w:val="008080"/>
                <w:sz w:val="18"/>
                <w:lang w:val="en-US" w:eastAsia="fi-FI"/>
              </w:rPr>
              <w:t xml:space="preserve"> </w:t>
            </w:r>
            <w:r w:rsidR="00C55986" w:rsidRPr="00C55986">
              <w:rPr>
                <w:rFonts w:ascii="Courier New" w:hAnsi="Courier New" w:cs="Courier New"/>
                <w:color w:val="FF0000"/>
                <w:sz w:val="18"/>
                <w:lang w:val="en-US" w:eastAsia="fi-FI"/>
              </w:rPr>
              <w:t>classCode</w:t>
            </w:r>
            <w:r w:rsidR="00C55986" w:rsidRPr="00C55986">
              <w:rPr>
                <w:rFonts w:ascii="Courier New" w:hAnsi="Courier New" w:cs="Courier New"/>
                <w:color w:val="0000FF"/>
                <w:sz w:val="18"/>
                <w:lang w:val="en-US" w:eastAsia="fi-FI"/>
              </w:rPr>
              <w:t>="</w:t>
            </w:r>
            <w:r w:rsidR="00C55986" w:rsidRPr="00C55986">
              <w:rPr>
                <w:rFonts w:ascii="Courier New" w:hAnsi="Courier New" w:cs="Courier New"/>
                <w:color w:val="000000"/>
                <w:sz w:val="18"/>
                <w:lang w:val="en-US" w:eastAsia="fi-FI"/>
              </w:rPr>
              <w:t>COND</w:t>
            </w:r>
            <w:r w:rsidR="00C55986" w:rsidRPr="00C55986">
              <w:rPr>
                <w:rFonts w:ascii="Courier New" w:hAnsi="Courier New" w:cs="Courier New"/>
                <w:color w:val="0000FF"/>
                <w:sz w:val="18"/>
                <w:lang w:val="en-US" w:eastAsia="fi-FI"/>
              </w:rPr>
              <w:t>"</w:t>
            </w:r>
            <w:r w:rsidR="00C55986" w:rsidRPr="00C55986">
              <w:rPr>
                <w:rFonts w:ascii="Courier New" w:hAnsi="Courier New" w:cs="Courier New"/>
                <w:i/>
                <w:iCs/>
                <w:color w:val="008080"/>
                <w:sz w:val="18"/>
                <w:lang w:val="en-US" w:eastAsia="fi-FI"/>
              </w:rPr>
              <w:t xml:space="preserve"> </w:t>
            </w:r>
            <w:r w:rsidR="00C55986" w:rsidRPr="00C55986">
              <w:rPr>
                <w:rFonts w:ascii="Courier New" w:hAnsi="Courier New" w:cs="Courier New"/>
                <w:color w:val="FF0000"/>
                <w:sz w:val="18"/>
                <w:lang w:val="en-US" w:eastAsia="fi-FI"/>
              </w:rPr>
              <w:t>moodCode</w:t>
            </w:r>
            <w:r w:rsidR="00C55986" w:rsidRPr="00C55986">
              <w:rPr>
                <w:rFonts w:ascii="Courier New" w:hAnsi="Courier New" w:cs="Courier New"/>
                <w:color w:val="0000FF"/>
                <w:sz w:val="18"/>
                <w:lang w:val="en-US" w:eastAsia="fi-FI"/>
              </w:rPr>
              <w:t>="</w:t>
            </w:r>
            <w:r w:rsidR="00C55986" w:rsidRPr="00C55986">
              <w:rPr>
                <w:rFonts w:ascii="Courier New" w:hAnsi="Courier New" w:cs="Courier New"/>
                <w:color w:val="000000"/>
                <w:sz w:val="18"/>
                <w:lang w:val="en-US" w:eastAsia="fi-FI"/>
              </w:rPr>
              <w:t>EVN</w:t>
            </w:r>
            <w:r w:rsidR="00C55986" w:rsidRPr="00C55986">
              <w:rPr>
                <w:rFonts w:ascii="Courier New" w:hAnsi="Courier New" w:cs="Courier New"/>
                <w:color w:val="0000FF"/>
                <w:sz w:val="18"/>
                <w:lang w:val="en-US" w:eastAsia="fi-FI"/>
              </w:rPr>
              <w:t>"&gt;</w:t>
            </w:r>
          </w:p>
          <w:p w14:paraId="34BED363" w14:textId="77777777" w:rsidR="00C55986" w:rsidRPr="00C55986" w:rsidRDefault="00C55986" w:rsidP="00C55986">
            <w:pPr>
              <w:autoSpaceDE w:val="0"/>
              <w:autoSpaceDN w:val="0"/>
              <w:adjustRightInd w:val="0"/>
              <w:ind w:left="568" w:hanging="568"/>
              <w:jc w:val="left"/>
              <w:rPr>
                <w:rFonts w:ascii="Courier New" w:hAnsi="Courier New" w:cs="Courier New"/>
                <w:color w:val="0000FF"/>
                <w:sz w:val="18"/>
                <w:lang w:val="en-US" w:eastAsia="fi-FI"/>
              </w:rPr>
            </w:pPr>
            <w:r w:rsidRPr="00C55986">
              <w:rPr>
                <w:rFonts w:ascii="Courier New" w:hAnsi="Courier New" w:cs="Courier New"/>
                <w:color w:val="000000"/>
                <w:sz w:val="18"/>
                <w:lang w:val="en-US" w:eastAsia="fi-FI"/>
              </w:rPr>
              <w:t xml:space="preserve">    </w:t>
            </w:r>
            <w:r w:rsidRPr="00C55986">
              <w:rPr>
                <w:rFonts w:ascii="Courier New" w:hAnsi="Courier New" w:cs="Courier New"/>
                <w:color w:val="0000FF"/>
                <w:sz w:val="18"/>
                <w:lang w:val="en-US" w:eastAsia="fi-FI"/>
              </w:rPr>
              <w:t>&lt;</w:t>
            </w:r>
            <w:r w:rsidRPr="00C55986">
              <w:rPr>
                <w:rFonts w:ascii="Courier New" w:hAnsi="Courier New" w:cs="Courier New"/>
                <w:color w:val="800000"/>
                <w:sz w:val="18"/>
                <w:lang w:val="en-US" w:eastAsia="fi-FI"/>
              </w:rPr>
              <w:t>code</w:t>
            </w:r>
            <w:r w:rsidRPr="00C55986">
              <w:rPr>
                <w:rFonts w:ascii="Courier New" w:hAnsi="Courier New" w:cs="Courier New"/>
                <w:i/>
                <w:iCs/>
                <w:color w:val="008080"/>
                <w:sz w:val="18"/>
                <w:lang w:val="en-US" w:eastAsia="fi-FI"/>
              </w:rPr>
              <w:t xml:space="preserve"> </w:t>
            </w:r>
            <w:r w:rsidRPr="00C55986">
              <w:rPr>
                <w:rFonts w:ascii="Courier New" w:hAnsi="Courier New" w:cs="Courier New"/>
                <w:color w:val="FF0000"/>
                <w:sz w:val="18"/>
                <w:lang w:val="en-US" w:eastAsia="fi-FI"/>
              </w:rPr>
              <w:t>code</w:t>
            </w:r>
            <w:r w:rsidRPr="00C55986">
              <w:rPr>
                <w:rFonts w:ascii="Courier New" w:hAnsi="Courier New" w:cs="Courier New"/>
                <w:color w:val="0000FF"/>
                <w:sz w:val="18"/>
                <w:lang w:val="en-US" w:eastAsia="fi-FI"/>
              </w:rPr>
              <w:t>="</w:t>
            </w:r>
            <w:r w:rsidRPr="00C55986">
              <w:rPr>
                <w:rFonts w:ascii="Courier New" w:hAnsi="Courier New" w:cs="Courier New"/>
                <w:color w:val="000000"/>
                <w:sz w:val="18"/>
                <w:lang w:val="en-US" w:eastAsia="fi-FI"/>
              </w:rPr>
              <w:t>41</w:t>
            </w:r>
            <w:r w:rsidRPr="00C55986">
              <w:rPr>
                <w:rFonts w:ascii="Courier New" w:hAnsi="Courier New" w:cs="Courier New"/>
                <w:color w:val="0000FF"/>
                <w:sz w:val="18"/>
                <w:lang w:val="en-US" w:eastAsia="fi-FI"/>
              </w:rPr>
              <w:t>"</w:t>
            </w:r>
            <w:r w:rsidRPr="00C55986">
              <w:rPr>
                <w:rFonts w:ascii="Courier New" w:hAnsi="Courier New" w:cs="Courier New"/>
                <w:i/>
                <w:iCs/>
                <w:color w:val="008080"/>
                <w:sz w:val="18"/>
                <w:lang w:val="en-US" w:eastAsia="fi-FI"/>
              </w:rPr>
              <w:t xml:space="preserve"> </w:t>
            </w:r>
            <w:r w:rsidRPr="00C55986">
              <w:rPr>
                <w:rFonts w:ascii="Courier New" w:hAnsi="Courier New" w:cs="Courier New"/>
                <w:color w:val="FF0000"/>
                <w:sz w:val="18"/>
                <w:lang w:val="en-US" w:eastAsia="fi-FI"/>
              </w:rPr>
              <w:t>codeSystem</w:t>
            </w:r>
            <w:r w:rsidRPr="00C55986">
              <w:rPr>
                <w:rFonts w:ascii="Courier New" w:hAnsi="Courier New" w:cs="Courier New"/>
                <w:color w:val="0000FF"/>
                <w:sz w:val="18"/>
                <w:lang w:val="en-US" w:eastAsia="fi-FI"/>
              </w:rPr>
              <w:t>="</w:t>
            </w:r>
            <w:r w:rsidRPr="00C55986">
              <w:rPr>
                <w:rFonts w:ascii="Courier New" w:hAnsi="Courier New" w:cs="Courier New"/>
                <w:color w:val="000000"/>
                <w:sz w:val="18"/>
                <w:lang w:val="en-US" w:eastAsia="fi-FI"/>
              </w:rPr>
              <w:t>1.2.246.537.6.12.2002.903.2013</w:t>
            </w:r>
            <w:r w:rsidRPr="00C55986">
              <w:rPr>
                <w:rFonts w:ascii="Courier New" w:hAnsi="Courier New" w:cs="Courier New"/>
                <w:color w:val="0000FF"/>
                <w:sz w:val="18"/>
                <w:lang w:val="en-US" w:eastAsia="fi-FI"/>
              </w:rPr>
              <w:t>"</w:t>
            </w:r>
            <w:r w:rsidRPr="00C55986">
              <w:rPr>
                <w:rFonts w:ascii="Courier New" w:hAnsi="Courier New" w:cs="Courier New"/>
                <w:i/>
                <w:iCs/>
                <w:color w:val="008080"/>
                <w:sz w:val="18"/>
                <w:lang w:val="en-US" w:eastAsia="fi-FI"/>
              </w:rPr>
              <w:t xml:space="preserve"> </w:t>
            </w:r>
            <w:r w:rsidRPr="00C55986">
              <w:rPr>
                <w:rFonts w:ascii="Courier New" w:hAnsi="Courier New" w:cs="Courier New"/>
                <w:color w:val="FF0000"/>
                <w:sz w:val="18"/>
                <w:lang w:val="en-US" w:eastAsia="fi-FI"/>
              </w:rPr>
              <w:t>codeSy</w:t>
            </w:r>
            <w:r w:rsidRPr="00C55986">
              <w:rPr>
                <w:rFonts w:ascii="Courier New" w:hAnsi="Courier New" w:cs="Courier New"/>
                <w:color w:val="FF0000"/>
                <w:sz w:val="18"/>
                <w:lang w:val="en-US" w:eastAsia="fi-FI"/>
              </w:rPr>
              <w:t>s</w:t>
            </w:r>
            <w:r w:rsidRPr="00C55986">
              <w:rPr>
                <w:rFonts w:ascii="Courier New" w:hAnsi="Courier New" w:cs="Courier New"/>
                <w:color w:val="FF0000"/>
                <w:sz w:val="18"/>
                <w:lang w:val="en-US" w:eastAsia="fi-FI"/>
              </w:rPr>
              <w:t>temName</w:t>
            </w:r>
            <w:r w:rsidRPr="00C55986">
              <w:rPr>
                <w:rFonts w:ascii="Courier New" w:hAnsi="Courier New" w:cs="Courier New"/>
                <w:color w:val="0000FF"/>
                <w:sz w:val="18"/>
                <w:lang w:val="en-US" w:eastAsia="fi-FI"/>
              </w:rPr>
              <w:t>="</w:t>
            </w:r>
            <w:r w:rsidRPr="00C55986">
              <w:rPr>
                <w:rFonts w:ascii="Courier New" w:hAnsi="Courier New" w:cs="Courier New"/>
                <w:color w:val="000000"/>
                <w:sz w:val="18"/>
                <w:lang w:val="en-US" w:eastAsia="fi-FI"/>
              </w:rPr>
              <w:t>THL/Tietosisältö - STH03 Purentastatus 2013</w:t>
            </w:r>
            <w:r w:rsidRPr="00C55986">
              <w:rPr>
                <w:rFonts w:ascii="Courier New" w:hAnsi="Courier New" w:cs="Courier New"/>
                <w:color w:val="0000FF"/>
                <w:sz w:val="18"/>
                <w:lang w:val="en-US" w:eastAsia="fi-FI"/>
              </w:rPr>
              <w:t>"</w:t>
            </w:r>
            <w:r w:rsidRPr="00C55986">
              <w:rPr>
                <w:rFonts w:ascii="Courier New" w:hAnsi="Courier New" w:cs="Courier New"/>
                <w:i/>
                <w:iCs/>
                <w:color w:val="008080"/>
                <w:sz w:val="18"/>
                <w:lang w:val="en-US" w:eastAsia="fi-FI"/>
              </w:rPr>
              <w:t xml:space="preserve"> </w:t>
            </w:r>
            <w:r w:rsidRPr="00C55986">
              <w:rPr>
                <w:rFonts w:ascii="Courier New" w:hAnsi="Courier New" w:cs="Courier New"/>
                <w:color w:val="FF0000"/>
                <w:sz w:val="18"/>
                <w:lang w:val="en-US" w:eastAsia="fi-FI"/>
              </w:rPr>
              <w:t>displayName</w:t>
            </w:r>
            <w:r w:rsidRPr="00C55986">
              <w:rPr>
                <w:rFonts w:ascii="Courier New" w:hAnsi="Courier New" w:cs="Courier New"/>
                <w:color w:val="0000FF"/>
                <w:sz w:val="18"/>
                <w:lang w:val="en-US" w:eastAsia="fi-FI"/>
              </w:rPr>
              <w:t>="</w:t>
            </w:r>
            <w:r w:rsidRPr="00C55986">
              <w:rPr>
                <w:rFonts w:ascii="Courier New" w:hAnsi="Courier New" w:cs="Courier New"/>
                <w:color w:val="000000"/>
                <w:sz w:val="18"/>
                <w:lang w:val="en-US" w:eastAsia="fi-FI"/>
              </w:rPr>
              <w:t>Speen kaaren muoto</w:t>
            </w:r>
            <w:r w:rsidRPr="00C55986">
              <w:rPr>
                <w:rFonts w:ascii="Courier New" w:hAnsi="Courier New" w:cs="Courier New"/>
                <w:color w:val="0000FF"/>
                <w:sz w:val="18"/>
                <w:lang w:val="en-US" w:eastAsia="fi-FI"/>
              </w:rPr>
              <w:t>"&gt;</w:t>
            </w:r>
          </w:p>
          <w:p w14:paraId="17C0554F" w14:textId="77777777" w:rsidR="00C55986" w:rsidRPr="00C55986" w:rsidRDefault="00C55986" w:rsidP="00C55986">
            <w:pPr>
              <w:autoSpaceDE w:val="0"/>
              <w:autoSpaceDN w:val="0"/>
              <w:adjustRightInd w:val="0"/>
              <w:jc w:val="left"/>
              <w:rPr>
                <w:rFonts w:ascii="Courier New" w:hAnsi="Courier New" w:cs="Courier New"/>
                <w:color w:val="0000FF"/>
                <w:sz w:val="18"/>
                <w:lang w:val="en-US" w:eastAsia="fi-FI"/>
              </w:rPr>
            </w:pPr>
            <w:r w:rsidRPr="00C55986">
              <w:rPr>
                <w:rFonts w:ascii="Courier New" w:hAnsi="Courier New" w:cs="Courier New"/>
                <w:color w:val="000000"/>
                <w:sz w:val="18"/>
                <w:lang w:val="en-US" w:eastAsia="fi-FI"/>
              </w:rPr>
              <w:t xml:space="preserve">        </w:t>
            </w:r>
            <w:r w:rsidRPr="00C55986">
              <w:rPr>
                <w:rFonts w:ascii="Courier New" w:hAnsi="Courier New" w:cs="Courier New"/>
                <w:color w:val="0000FF"/>
                <w:sz w:val="18"/>
                <w:lang w:val="en-US" w:eastAsia="fi-FI"/>
              </w:rPr>
              <w:t>&lt;!--</w:t>
            </w:r>
            <w:r w:rsidRPr="00C55986">
              <w:rPr>
                <w:rFonts w:ascii="Courier New" w:hAnsi="Courier New" w:cs="Courier New"/>
                <w:color w:val="474747"/>
                <w:sz w:val="18"/>
                <w:lang w:val="en-US" w:eastAsia="fi-FI"/>
              </w:rPr>
              <w:t xml:space="preserve"> Speen kaari ylä- tai alaleuassa </w:t>
            </w:r>
            <w:r w:rsidRPr="00C55986">
              <w:rPr>
                <w:rFonts w:ascii="Courier New" w:hAnsi="Courier New" w:cs="Courier New"/>
                <w:color w:val="0000FF"/>
                <w:sz w:val="18"/>
                <w:lang w:val="en-US" w:eastAsia="fi-FI"/>
              </w:rPr>
              <w:t>--&gt;</w:t>
            </w:r>
          </w:p>
          <w:p w14:paraId="48957118" w14:textId="77777777" w:rsidR="00C55986" w:rsidRPr="00C55986" w:rsidRDefault="00C55986" w:rsidP="00C55986">
            <w:pPr>
              <w:autoSpaceDE w:val="0"/>
              <w:autoSpaceDN w:val="0"/>
              <w:adjustRightInd w:val="0"/>
              <w:jc w:val="left"/>
              <w:rPr>
                <w:rFonts w:ascii="Courier New" w:hAnsi="Courier New" w:cs="Courier New"/>
                <w:color w:val="0000FF"/>
                <w:sz w:val="18"/>
                <w:lang w:val="en-US" w:eastAsia="fi-FI"/>
              </w:rPr>
            </w:pPr>
            <w:r w:rsidRPr="00C55986">
              <w:rPr>
                <w:rFonts w:ascii="Courier New" w:hAnsi="Courier New" w:cs="Courier New"/>
                <w:color w:val="000000"/>
                <w:sz w:val="18"/>
                <w:lang w:val="en-US" w:eastAsia="fi-FI"/>
              </w:rPr>
              <w:t xml:space="preserve">        </w:t>
            </w:r>
            <w:r w:rsidRPr="00C55986">
              <w:rPr>
                <w:rFonts w:ascii="Courier New" w:hAnsi="Courier New" w:cs="Courier New"/>
                <w:color w:val="0000FF"/>
                <w:sz w:val="18"/>
                <w:lang w:val="en-US" w:eastAsia="fi-FI"/>
              </w:rPr>
              <w:t>&lt;</w:t>
            </w:r>
            <w:r w:rsidRPr="00C55986">
              <w:rPr>
                <w:rFonts w:ascii="Courier New" w:hAnsi="Courier New" w:cs="Courier New"/>
                <w:color w:val="800000"/>
                <w:sz w:val="18"/>
                <w:lang w:val="en-US" w:eastAsia="fi-FI"/>
              </w:rPr>
              <w:t>qualifier</w:t>
            </w:r>
            <w:r w:rsidRPr="00C55986">
              <w:rPr>
                <w:rFonts w:ascii="Courier New" w:hAnsi="Courier New" w:cs="Courier New"/>
                <w:color w:val="0000FF"/>
                <w:sz w:val="18"/>
                <w:lang w:val="en-US" w:eastAsia="fi-FI"/>
              </w:rPr>
              <w:t>&gt;</w:t>
            </w:r>
          </w:p>
          <w:p w14:paraId="282084CE" w14:textId="77777777" w:rsidR="00C55986" w:rsidRPr="00C55986" w:rsidRDefault="00C55986" w:rsidP="00C55986">
            <w:pPr>
              <w:autoSpaceDE w:val="0"/>
              <w:autoSpaceDN w:val="0"/>
              <w:adjustRightInd w:val="0"/>
              <w:ind w:left="1704" w:hanging="1704"/>
              <w:jc w:val="left"/>
              <w:rPr>
                <w:rFonts w:ascii="Courier New" w:hAnsi="Courier New" w:cs="Courier New"/>
                <w:color w:val="0000FF"/>
                <w:sz w:val="18"/>
                <w:lang w:val="en-US" w:eastAsia="fi-FI"/>
              </w:rPr>
            </w:pPr>
            <w:r w:rsidRPr="00C55986">
              <w:rPr>
                <w:rFonts w:ascii="Courier New" w:hAnsi="Courier New" w:cs="Courier New"/>
                <w:color w:val="000000"/>
                <w:sz w:val="18"/>
                <w:lang w:val="en-US" w:eastAsia="fi-FI"/>
              </w:rPr>
              <w:t xml:space="preserve">            </w:t>
            </w:r>
            <w:r w:rsidRPr="00C55986">
              <w:rPr>
                <w:rFonts w:ascii="Courier New" w:hAnsi="Courier New" w:cs="Courier New"/>
                <w:color w:val="0000FF"/>
                <w:sz w:val="18"/>
                <w:lang w:val="en-US" w:eastAsia="fi-FI"/>
              </w:rPr>
              <w:t>&lt;</w:t>
            </w:r>
            <w:r w:rsidRPr="00C55986">
              <w:rPr>
                <w:rFonts w:ascii="Courier New" w:hAnsi="Courier New" w:cs="Courier New"/>
                <w:color w:val="800000"/>
                <w:sz w:val="18"/>
                <w:lang w:val="en-US" w:eastAsia="fi-FI"/>
              </w:rPr>
              <w:t>name</w:t>
            </w:r>
            <w:r w:rsidRPr="00C55986">
              <w:rPr>
                <w:rFonts w:ascii="Courier New" w:hAnsi="Courier New" w:cs="Courier New"/>
                <w:i/>
                <w:iCs/>
                <w:color w:val="008080"/>
                <w:sz w:val="18"/>
                <w:lang w:val="en-US" w:eastAsia="fi-FI"/>
              </w:rPr>
              <w:t xml:space="preserve"> </w:t>
            </w:r>
            <w:r w:rsidRPr="00C55986">
              <w:rPr>
                <w:rFonts w:ascii="Courier New" w:hAnsi="Courier New" w:cs="Courier New"/>
                <w:color w:val="FF0000"/>
                <w:sz w:val="18"/>
                <w:lang w:val="en-US" w:eastAsia="fi-FI"/>
              </w:rPr>
              <w:t>code</w:t>
            </w:r>
            <w:r w:rsidRPr="00C55986">
              <w:rPr>
                <w:rFonts w:ascii="Courier New" w:hAnsi="Courier New" w:cs="Courier New"/>
                <w:color w:val="0000FF"/>
                <w:sz w:val="18"/>
                <w:lang w:val="en-US" w:eastAsia="fi-FI"/>
              </w:rPr>
              <w:t>="</w:t>
            </w:r>
            <w:r w:rsidRPr="00C55986">
              <w:rPr>
                <w:rFonts w:ascii="Courier New" w:hAnsi="Courier New" w:cs="Courier New"/>
                <w:color w:val="000000"/>
                <w:sz w:val="18"/>
                <w:lang w:val="en-US" w:eastAsia="fi-FI"/>
              </w:rPr>
              <w:t>42</w:t>
            </w:r>
            <w:r w:rsidRPr="00C55986">
              <w:rPr>
                <w:rFonts w:ascii="Courier New" w:hAnsi="Courier New" w:cs="Courier New"/>
                <w:color w:val="0000FF"/>
                <w:sz w:val="18"/>
                <w:lang w:val="en-US" w:eastAsia="fi-FI"/>
              </w:rPr>
              <w:t>"</w:t>
            </w:r>
            <w:r w:rsidRPr="00C55986">
              <w:rPr>
                <w:rFonts w:ascii="Courier New" w:hAnsi="Courier New" w:cs="Courier New"/>
                <w:i/>
                <w:iCs/>
                <w:color w:val="008080"/>
                <w:sz w:val="18"/>
                <w:lang w:val="en-US" w:eastAsia="fi-FI"/>
              </w:rPr>
              <w:t xml:space="preserve"> </w:t>
            </w:r>
            <w:r w:rsidRPr="00C55986">
              <w:rPr>
                <w:rFonts w:ascii="Courier New" w:hAnsi="Courier New" w:cs="Courier New"/>
                <w:color w:val="FF0000"/>
                <w:sz w:val="18"/>
                <w:lang w:val="en-US" w:eastAsia="fi-FI"/>
              </w:rPr>
              <w:t>codeSystem</w:t>
            </w:r>
            <w:r w:rsidRPr="00C55986">
              <w:rPr>
                <w:rFonts w:ascii="Courier New" w:hAnsi="Courier New" w:cs="Courier New"/>
                <w:color w:val="0000FF"/>
                <w:sz w:val="18"/>
                <w:lang w:val="en-US" w:eastAsia="fi-FI"/>
              </w:rPr>
              <w:t>="</w:t>
            </w:r>
            <w:r w:rsidRPr="00C55986">
              <w:rPr>
                <w:rFonts w:ascii="Courier New" w:hAnsi="Courier New" w:cs="Courier New"/>
                <w:color w:val="000000"/>
                <w:sz w:val="18"/>
                <w:lang w:val="en-US" w:eastAsia="fi-FI"/>
              </w:rPr>
              <w:t>1.2.246.537.6.12.2002.903.2013</w:t>
            </w:r>
            <w:r w:rsidRPr="00C55986">
              <w:rPr>
                <w:rFonts w:ascii="Courier New" w:hAnsi="Courier New" w:cs="Courier New"/>
                <w:color w:val="0000FF"/>
                <w:sz w:val="18"/>
                <w:lang w:val="en-US" w:eastAsia="fi-FI"/>
              </w:rPr>
              <w:t>"</w:t>
            </w:r>
            <w:r w:rsidRPr="00C55986">
              <w:rPr>
                <w:rFonts w:ascii="Courier New" w:hAnsi="Courier New" w:cs="Courier New"/>
                <w:i/>
                <w:iCs/>
                <w:color w:val="008080"/>
                <w:sz w:val="18"/>
                <w:lang w:val="en-US" w:eastAsia="fi-FI"/>
              </w:rPr>
              <w:t xml:space="preserve"> </w:t>
            </w:r>
            <w:r w:rsidRPr="00C55986">
              <w:rPr>
                <w:rFonts w:ascii="Courier New" w:hAnsi="Courier New" w:cs="Courier New"/>
                <w:color w:val="FF0000"/>
                <w:sz w:val="18"/>
                <w:lang w:val="en-US" w:eastAsia="fi-FI"/>
              </w:rPr>
              <w:t>codeSy</w:t>
            </w:r>
            <w:r w:rsidRPr="00C55986">
              <w:rPr>
                <w:rFonts w:ascii="Courier New" w:hAnsi="Courier New" w:cs="Courier New"/>
                <w:color w:val="FF0000"/>
                <w:sz w:val="18"/>
                <w:lang w:val="en-US" w:eastAsia="fi-FI"/>
              </w:rPr>
              <w:t>s</w:t>
            </w:r>
            <w:r w:rsidRPr="00C55986">
              <w:rPr>
                <w:rFonts w:ascii="Courier New" w:hAnsi="Courier New" w:cs="Courier New"/>
                <w:color w:val="FF0000"/>
                <w:sz w:val="18"/>
                <w:lang w:val="en-US" w:eastAsia="fi-FI"/>
              </w:rPr>
              <w:t>temName</w:t>
            </w:r>
            <w:r w:rsidRPr="00C55986">
              <w:rPr>
                <w:rFonts w:ascii="Courier New" w:hAnsi="Courier New" w:cs="Courier New"/>
                <w:color w:val="0000FF"/>
                <w:sz w:val="18"/>
                <w:lang w:val="en-US" w:eastAsia="fi-FI"/>
              </w:rPr>
              <w:t>="</w:t>
            </w:r>
            <w:r w:rsidRPr="00C55986">
              <w:rPr>
                <w:rFonts w:ascii="Courier New" w:hAnsi="Courier New" w:cs="Courier New"/>
                <w:color w:val="000000"/>
                <w:sz w:val="18"/>
                <w:lang w:val="en-US" w:eastAsia="fi-FI"/>
              </w:rPr>
              <w:t>THL/Tietosisältö - STH03 Purentastatus 2013</w:t>
            </w:r>
            <w:r w:rsidRPr="00C55986">
              <w:rPr>
                <w:rFonts w:ascii="Courier New" w:hAnsi="Courier New" w:cs="Courier New"/>
                <w:color w:val="0000FF"/>
                <w:sz w:val="18"/>
                <w:lang w:val="en-US" w:eastAsia="fi-FI"/>
              </w:rPr>
              <w:t>"</w:t>
            </w:r>
            <w:r w:rsidRPr="00C55986">
              <w:rPr>
                <w:rFonts w:ascii="Courier New" w:hAnsi="Courier New" w:cs="Courier New"/>
                <w:i/>
                <w:iCs/>
                <w:color w:val="008080"/>
                <w:sz w:val="18"/>
                <w:lang w:val="en-US" w:eastAsia="fi-FI"/>
              </w:rPr>
              <w:t xml:space="preserve"> </w:t>
            </w:r>
            <w:r w:rsidRPr="00C55986">
              <w:rPr>
                <w:rFonts w:ascii="Courier New" w:hAnsi="Courier New" w:cs="Courier New"/>
                <w:color w:val="FF0000"/>
                <w:sz w:val="18"/>
                <w:lang w:val="en-US" w:eastAsia="fi-FI"/>
              </w:rPr>
              <w:t>displayName</w:t>
            </w:r>
            <w:r w:rsidRPr="00C55986">
              <w:rPr>
                <w:rFonts w:ascii="Courier New" w:hAnsi="Courier New" w:cs="Courier New"/>
                <w:color w:val="0000FF"/>
                <w:sz w:val="18"/>
                <w:lang w:val="en-US" w:eastAsia="fi-FI"/>
              </w:rPr>
              <w:t>="</w:t>
            </w:r>
            <w:r w:rsidRPr="00C55986">
              <w:rPr>
                <w:rFonts w:ascii="Courier New" w:hAnsi="Courier New" w:cs="Courier New"/>
                <w:color w:val="000000"/>
                <w:sz w:val="18"/>
                <w:lang w:val="en-US" w:eastAsia="fi-FI"/>
              </w:rPr>
              <w:t>Speen kaari ylä- tai alaleuassa</w:t>
            </w:r>
            <w:r w:rsidRPr="00C55986">
              <w:rPr>
                <w:rFonts w:ascii="Courier New" w:hAnsi="Courier New" w:cs="Courier New"/>
                <w:color w:val="0000FF"/>
                <w:sz w:val="18"/>
                <w:lang w:val="en-US" w:eastAsia="fi-FI"/>
              </w:rPr>
              <w:t>"/&gt;</w:t>
            </w:r>
          </w:p>
          <w:p w14:paraId="02939993" w14:textId="77777777" w:rsidR="00C55986" w:rsidRPr="00C55986" w:rsidRDefault="00C55986" w:rsidP="00C55986">
            <w:pPr>
              <w:autoSpaceDE w:val="0"/>
              <w:autoSpaceDN w:val="0"/>
              <w:adjustRightInd w:val="0"/>
              <w:ind w:left="1704" w:hanging="1704"/>
              <w:jc w:val="left"/>
              <w:rPr>
                <w:rFonts w:ascii="Courier New" w:hAnsi="Courier New" w:cs="Courier New"/>
                <w:color w:val="0000FF"/>
                <w:sz w:val="18"/>
                <w:lang w:val="en-US" w:eastAsia="fi-FI"/>
              </w:rPr>
            </w:pPr>
            <w:r w:rsidRPr="00C55986">
              <w:rPr>
                <w:rFonts w:ascii="Courier New" w:hAnsi="Courier New" w:cs="Courier New"/>
                <w:color w:val="000000"/>
                <w:sz w:val="18"/>
                <w:lang w:val="en-US" w:eastAsia="fi-FI"/>
              </w:rPr>
              <w:t xml:space="preserve">            </w:t>
            </w:r>
            <w:r w:rsidRPr="00C55986">
              <w:rPr>
                <w:rFonts w:ascii="Courier New" w:hAnsi="Courier New" w:cs="Courier New"/>
                <w:color w:val="0000FF"/>
                <w:sz w:val="18"/>
                <w:lang w:val="en-US" w:eastAsia="fi-FI"/>
              </w:rPr>
              <w:t>&lt;</w:t>
            </w:r>
            <w:r w:rsidRPr="00C55986">
              <w:rPr>
                <w:rFonts w:ascii="Courier New" w:hAnsi="Courier New" w:cs="Courier New"/>
                <w:color w:val="800000"/>
                <w:sz w:val="18"/>
                <w:lang w:val="en-US" w:eastAsia="fi-FI"/>
              </w:rPr>
              <w:t>value</w:t>
            </w:r>
            <w:r w:rsidRPr="00C55986">
              <w:rPr>
                <w:rFonts w:ascii="Courier New" w:hAnsi="Courier New" w:cs="Courier New"/>
                <w:i/>
                <w:iCs/>
                <w:color w:val="008080"/>
                <w:sz w:val="18"/>
                <w:lang w:val="en-US" w:eastAsia="fi-FI"/>
              </w:rPr>
              <w:t xml:space="preserve"> </w:t>
            </w:r>
            <w:r w:rsidRPr="00C55986">
              <w:rPr>
                <w:rFonts w:ascii="Courier New" w:hAnsi="Courier New" w:cs="Courier New"/>
                <w:color w:val="FF0000"/>
                <w:sz w:val="18"/>
                <w:lang w:val="en-US" w:eastAsia="fi-FI"/>
              </w:rPr>
              <w:t>code</w:t>
            </w:r>
            <w:r w:rsidRPr="00C55986">
              <w:rPr>
                <w:rFonts w:ascii="Courier New" w:hAnsi="Courier New" w:cs="Courier New"/>
                <w:color w:val="0000FF"/>
                <w:sz w:val="18"/>
                <w:lang w:val="en-US" w:eastAsia="fi-FI"/>
              </w:rPr>
              <w:t>="</w:t>
            </w:r>
            <w:r w:rsidRPr="00C55986">
              <w:rPr>
                <w:rFonts w:ascii="Courier New" w:hAnsi="Courier New" w:cs="Courier New"/>
                <w:color w:val="000000"/>
                <w:sz w:val="18"/>
                <w:lang w:val="en-US" w:eastAsia="fi-FI"/>
              </w:rPr>
              <w:t>A42</w:t>
            </w:r>
            <w:r w:rsidRPr="00C55986">
              <w:rPr>
                <w:rFonts w:ascii="Courier New" w:hAnsi="Courier New" w:cs="Courier New"/>
                <w:color w:val="0000FF"/>
                <w:sz w:val="18"/>
                <w:lang w:val="en-US" w:eastAsia="fi-FI"/>
              </w:rPr>
              <w:t>"</w:t>
            </w:r>
            <w:r w:rsidRPr="00C55986">
              <w:rPr>
                <w:rFonts w:ascii="Courier New" w:hAnsi="Courier New" w:cs="Courier New"/>
                <w:i/>
                <w:iCs/>
                <w:color w:val="008080"/>
                <w:sz w:val="18"/>
                <w:lang w:val="en-US" w:eastAsia="fi-FI"/>
              </w:rPr>
              <w:t xml:space="preserve"> </w:t>
            </w:r>
            <w:r w:rsidRPr="00C55986">
              <w:rPr>
                <w:rFonts w:ascii="Courier New" w:hAnsi="Courier New" w:cs="Courier New"/>
                <w:color w:val="FF0000"/>
                <w:sz w:val="18"/>
                <w:lang w:val="en-US" w:eastAsia="fi-FI"/>
              </w:rPr>
              <w:t>codeSystem</w:t>
            </w:r>
            <w:r w:rsidRPr="00C55986">
              <w:rPr>
                <w:rFonts w:ascii="Courier New" w:hAnsi="Courier New" w:cs="Courier New"/>
                <w:color w:val="0000FF"/>
                <w:sz w:val="18"/>
                <w:lang w:val="en-US" w:eastAsia="fi-FI"/>
              </w:rPr>
              <w:t>="</w:t>
            </w:r>
            <w:r w:rsidRPr="00C55986">
              <w:rPr>
                <w:rFonts w:ascii="Courier New" w:hAnsi="Courier New" w:cs="Courier New"/>
                <w:color w:val="000000"/>
                <w:sz w:val="18"/>
                <w:lang w:val="en-US" w:eastAsia="fi-FI"/>
              </w:rPr>
              <w:t>1.2.246.537.6.686.2013</w:t>
            </w:r>
            <w:r w:rsidRPr="00C55986">
              <w:rPr>
                <w:rFonts w:ascii="Courier New" w:hAnsi="Courier New" w:cs="Courier New"/>
                <w:color w:val="0000FF"/>
                <w:sz w:val="18"/>
                <w:lang w:val="en-US" w:eastAsia="fi-FI"/>
              </w:rPr>
              <w:t>"</w:t>
            </w:r>
            <w:r w:rsidRPr="00C55986">
              <w:rPr>
                <w:rFonts w:ascii="Courier New" w:hAnsi="Courier New" w:cs="Courier New"/>
                <w:i/>
                <w:iCs/>
                <w:color w:val="008080"/>
                <w:sz w:val="18"/>
                <w:lang w:val="en-US" w:eastAsia="fi-FI"/>
              </w:rPr>
              <w:t xml:space="preserve"> </w:t>
            </w:r>
            <w:r w:rsidRPr="00C55986">
              <w:rPr>
                <w:rFonts w:ascii="Courier New" w:hAnsi="Courier New" w:cs="Courier New"/>
                <w:color w:val="FF0000"/>
                <w:sz w:val="18"/>
                <w:lang w:val="en-US" w:eastAsia="fi-FI"/>
              </w:rPr>
              <w:t>codeSystemName</w:t>
            </w:r>
            <w:r w:rsidRPr="00C55986">
              <w:rPr>
                <w:rFonts w:ascii="Courier New" w:hAnsi="Courier New" w:cs="Courier New"/>
                <w:color w:val="0000FF"/>
                <w:sz w:val="18"/>
                <w:lang w:val="en-US" w:eastAsia="fi-FI"/>
              </w:rPr>
              <w:t>="</w:t>
            </w:r>
            <w:r w:rsidRPr="00C55986">
              <w:rPr>
                <w:rFonts w:ascii="Courier New" w:hAnsi="Courier New" w:cs="Courier New"/>
                <w:color w:val="000000"/>
                <w:sz w:val="18"/>
                <w:lang w:val="en-US" w:eastAsia="fi-FI"/>
              </w:rPr>
              <w:t>STH - STH13C Ylä- tai alaleuan havainto tai löydös 2013</w:t>
            </w:r>
            <w:r w:rsidRPr="00C55986">
              <w:rPr>
                <w:rFonts w:ascii="Courier New" w:hAnsi="Courier New" w:cs="Courier New"/>
                <w:color w:val="0000FF"/>
                <w:sz w:val="18"/>
                <w:lang w:val="en-US" w:eastAsia="fi-FI"/>
              </w:rPr>
              <w:t>"</w:t>
            </w:r>
            <w:r w:rsidRPr="00C55986">
              <w:rPr>
                <w:rFonts w:ascii="Courier New" w:hAnsi="Courier New" w:cs="Courier New"/>
                <w:i/>
                <w:iCs/>
                <w:color w:val="008080"/>
                <w:sz w:val="18"/>
                <w:lang w:val="en-US" w:eastAsia="fi-FI"/>
              </w:rPr>
              <w:t xml:space="preserve"> </w:t>
            </w:r>
            <w:r w:rsidRPr="00C55986">
              <w:rPr>
                <w:rFonts w:ascii="Courier New" w:hAnsi="Courier New" w:cs="Courier New"/>
                <w:color w:val="FF0000"/>
                <w:sz w:val="18"/>
                <w:lang w:val="en-US" w:eastAsia="fi-FI"/>
              </w:rPr>
              <w:t>displa</w:t>
            </w:r>
            <w:r w:rsidRPr="00C55986">
              <w:rPr>
                <w:rFonts w:ascii="Courier New" w:hAnsi="Courier New" w:cs="Courier New"/>
                <w:color w:val="FF0000"/>
                <w:sz w:val="18"/>
                <w:lang w:val="en-US" w:eastAsia="fi-FI"/>
              </w:rPr>
              <w:t>y</w:t>
            </w:r>
            <w:r w:rsidRPr="00C55986">
              <w:rPr>
                <w:rFonts w:ascii="Courier New" w:hAnsi="Courier New" w:cs="Courier New"/>
                <w:color w:val="FF0000"/>
                <w:sz w:val="18"/>
                <w:lang w:val="en-US" w:eastAsia="fi-FI"/>
              </w:rPr>
              <w:t>Name</w:t>
            </w:r>
            <w:r w:rsidRPr="00C55986">
              <w:rPr>
                <w:rFonts w:ascii="Courier New" w:hAnsi="Courier New" w:cs="Courier New"/>
                <w:color w:val="0000FF"/>
                <w:sz w:val="18"/>
                <w:lang w:val="en-US" w:eastAsia="fi-FI"/>
              </w:rPr>
              <w:t>="</w:t>
            </w:r>
            <w:r w:rsidRPr="00C55986">
              <w:rPr>
                <w:rFonts w:ascii="Courier New" w:hAnsi="Courier New" w:cs="Courier New"/>
                <w:color w:val="000000"/>
                <w:sz w:val="18"/>
                <w:lang w:val="en-US" w:eastAsia="fi-FI"/>
              </w:rPr>
              <w:t>Yläleuka</w:t>
            </w:r>
            <w:r w:rsidRPr="00C55986">
              <w:rPr>
                <w:rFonts w:ascii="Courier New" w:hAnsi="Courier New" w:cs="Courier New"/>
                <w:color w:val="0000FF"/>
                <w:sz w:val="18"/>
                <w:lang w:val="en-US" w:eastAsia="fi-FI"/>
              </w:rPr>
              <w:t>"/&gt;</w:t>
            </w:r>
          </w:p>
          <w:p w14:paraId="73773B7F" w14:textId="77777777" w:rsidR="00C55986" w:rsidRPr="00C55986" w:rsidRDefault="00C55986" w:rsidP="00C55986">
            <w:pPr>
              <w:autoSpaceDE w:val="0"/>
              <w:autoSpaceDN w:val="0"/>
              <w:adjustRightInd w:val="0"/>
              <w:jc w:val="left"/>
              <w:rPr>
                <w:rFonts w:ascii="Courier New" w:hAnsi="Courier New" w:cs="Courier New"/>
                <w:color w:val="0000FF"/>
                <w:sz w:val="18"/>
                <w:lang w:val="en-US" w:eastAsia="fi-FI"/>
              </w:rPr>
            </w:pPr>
            <w:r w:rsidRPr="00C55986">
              <w:rPr>
                <w:rFonts w:ascii="Courier New" w:hAnsi="Courier New" w:cs="Courier New"/>
                <w:color w:val="000000"/>
                <w:sz w:val="18"/>
                <w:lang w:val="en-US" w:eastAsia="fi-FI"/>
              </w:rPr>
              <w:t xml:space="preserve">        </w:t>
            </w:r>
            <w:r w:rsidRPr="00C55986">
              <w:rPr>
                <w:rFonts w:ascii="Courier New" w:hAnsi="Courier New" w:cs="Courier New"/>
                <w:color w:val="0000FF"/>
                <w:sz w:val="18"/>
                <w:lang w:val="en-US" w:eastAsia="fi-FI"/>
              </w:rPr>
              <w:t>&lt;/</w:t>
            </w:r>
            <w:r w:rsidRPr="00C55986">
              <w:rPr>
                <w:rFonts w:ascii="Courier New" w:hAnsi="Courier New" w:cs="Courier New"/>
                <w:color w:val="800000"/>
                <w:sz w:val="18"/>
                <w:lang w:val="en-US" w:eastAsia="fi-FI"/>
              </w:rPr>
              <w:t>qualifier</w:t>
            </w:r>
            <w:r w:rsidRPr="00C55986">
              <w:rPr>
                <w:rFonts w:ascii="Courier New" w:hAnsi="Courier New" w:cs="Courier New"/>
                <w:color w:val="0000FF"/>
                <w:sz w:val="18"/>
                <w:lang w:val="en-US" w:eastAsia="fi-FI"/>
              </w:rPr>
              <w:t>&gt;</w:t>
            </w:r>
          </w:p>
          <w:p w14:paraId="40325F97" w14:textId="77777777" w:rsidR="00C55986" w:rsidRPr="00C55986" w:rsidRDefault="00C55986" w:rsidP="00C55986">
            <w:pPr>
              <w:autoSpaceDE w:val="0"/>
              <w:autoSpaceDN w:val="0"/>
              <w:adjustRightInd w:val="0"/>
              <w:jc w:val="left"/>
              <w:rPr>
                <w:rFonts w:ascii="Courier New" w:hAnsi="Courier New" w:cs="Courier New"/>
                <w:color w:val="0000FF"/>
                <w:sz w:val="18"/>
                <w:lang w:val="en-US" w:eastAsia="fi-FI"/>
              </w:rPr>
            </w:pPr>
            <w:r w:rsidRPr="00C55986">
              <w:rPr>
                <w:rFonts w:ascii="Courier New" w:hAnsi="Courier New" w:cs="Courier New"/>
                <w:color w:val="000000"/>
                <w:sz w:val="18"/>
                <w:lang w:val="en-US" w:eastAsia="fi-FI"/>
              </w:rPr>
              <w:t xml:space="preserve">        </w:t>
            </w:r>
            <w:r w:rsidRPr="00C55986">
              <w:rPr>
                <w:rFonts w:ascii="Courier New" w:hAnsi="Courier New" w:cs="Courier New"/>
                <w:color w:val="0000FF"/>
                <w:sz w:val="18"/>
                <w:lang w:val="en-US" w:eastAsia="fi-FI"/>
              </w:rPr>
              <w:t>&lt;!--</w:t>
            </w:r>
            <w:r w:rsidRPr="00C55986">
              <w:rPr>
                <w:rFonts w:ascii="Courier New" w:hAnsi="Courier New" w:cs="Courier New"/>
                <w:color w:val="474747"/>
                <w:sz w:val="18"/>
                <w:lang w:val="en-US" w:eastAsia="fi-FI"/>
              </w:rPr>
              <w:t xml:space="preserve"> Pään puoli </w:t>
            </w:r>
            <w:r w:rsidRPr="00C55986">
              <w:rPr>
                <w:rFonts w:ascii="Courier New" w:hAnsi="Courier New" w:cs="Courier New"/>
                <w:color w:val="0000FF"/>
                <w:sz w:val="18"/>
                <w:lang w:val="en-US" w:eastAsia="fi-FI"/>
              </w:rPr>
              <w:t>--&gt;</w:t>
            </w:r>
          </w:p>
          <w:p w14:paraId="6789F659" w14:textId="77777777" w:rsidR="00C55986" w:rsidRPr="00C55986" w:rsidRDefault="00C55986" w:rsidP="00C55986">
            <w:pPr>
              <w:autoSpaceDE w:val="0"/>
              <w:autoSpaceDN w:val="0"/>
              <w:adjustRightInd w:val="0"/>
              <w:jc w:val="left"/>
              <w:rPr>
                <w:rFonts w:ascii="Courier New" w:hAnsi="Courier New" w:cs="Courier New"/>
                <w:color w:val="0000FF"/>
                <w:sz w:val="18"/>
                <w:lang w:val="en-US" w:eastAsia="fi-FI"/>
              </w:rPr>
            </w:pPr>
            <w:r w:rsidRPr="00C55986">
              <w:rPr>
                <w:rFonts w:ascii="Courier New" w:hAnsi="Courier New" w:cs="Courier New"/>
                <w:color w:val="000000"/>
                <w:sz w:val="18"/>
                <w:lang w:val="en-US" w:eastAsia="fi-FI"/>
              </w:rPr>
              <w:t xml:space="preserve">        </w:t>
            </w:r>
            <w:r w:rsidRPr="00C55986">
              <w:rPr>
                <w:rFonts w:ascii="Courier New" w:hAnsi="Courier New" w:cs="Courier New"/>
                <w:color w:val="0000FF"/>
                <w:sz w:val="18"/>
                <w:lang w:val="en-US" w:eastAsia="fi-FI"/>
              </w:rPr>
              <w:t>&lt;</w:t>
            </w:r>
            <w:r w:rsidRPr="00C55986">
              <w:rPr>
                <w:rFonts w:ascii="Courier New" w:hAnsi="Courier New" w:cs="Courier New"/>
                <w:color w:val="800000"/>
                <w:sz w:val="18"/>
                <w:lang w:val="en-US" w:eastAsia="fi-FI"/>
              </w:rPr>
              <w:t>qualifier</w:t>
            </w:r>
            <w:r w:rsidRPr="00C55986">
              <w:rPr>
                <w:rFonts w:ascii="Courier New" w:hAnsi="Courier New" w:cs="Courier New"/>
                <w:color w:val="0000FF"/>
                <w:sz w:val="18"/>
                <w:lang w:val="en-US" w:eastAsia="fi-FI"/>
              </w:rPr>
              <w:t>&gt;</w:t>
            </w:r>
          </w:p>
          <w:p w14:paraId="32BCB403" w14:textId="77777777" w:rsidR="00C55986" w:rsidRPr="00C55986" w:rsidRDefault="00C55986" w:rsidP="00C55986">
            <w:pPr>
              <w:autoSpaceDE w:val="0"/>
              <w:autoSpaceDN w:val="0"/>
              <w:adjustRightInd w:val="0"/>
              <w:ind w:left="1704" w:hanging="1704"/>
              <w:jc w:val="left"/>
              <w:rPr>
                <w:rFonts w:ascii="Courier New" w:hAnsi="Courier New" w:cs="Courier New"/>
                <w:color w:val="0000FF"/>
                <w:sz w:val="18"/>
                <w:lang w:val="en-US" w:eastAsia="fi-FI"/>
              </w:rPr>
            </w:pPr>
            <w:r w:rsidRPr="00C55986">
              <w:rPr>
                <w:rFonts w:ascii="Courier New" w:hAnsi="Courier New" w:cs="Courier New"/>
                <w:color w:val="000000"/>
                <w:sz w:val="18"/>
                <w:lang w:val="en-US" w:eastAsia="fi-FI"/>
              </w:rPr>
              <w:t xml:space="preserve">            </w:t>
            </w:r>
            <w:r w:rsidRPr="00C55986">
              <w:rPr>
                <w:rFonts w:ascii="Courier New" w:hAnsi="Courier New" w:cs="Courier New"/>
                <w:color w:val="0000FF"/>
                <w:sz w:val="18"/>
                <w:lang w:val="en-US" w:eastAsia="fi-FI"/>
              </w:rPr>
              <w:t>&lt;</w:t>
            </w:r>
            <w:r w:rsidRPr="00C55986">
              <w:rPr>
                <w:rFonts w:ascii="Courier New" w:hAnsi="Courier New" w:cs="Courier New"/>
                <w:color w:val="800000"/>
                <w:sz w:val="18"/>
                <w:lang w:val="en-US" w:eastAsia="fi-FI"/>
              </w:rPr>
              <w:t>name</w:t>
            </w:r>
            <w:r w:rsidRPr="00C55986">
              <w:rPr>
                <w:rFonts w:ascii="Courier New" w:hAnsi="Courier New" w:cs="Courier New"/>
                <w:i/>
                <w:iCs/>
                <w:color w:val="008080"/>
                <w:sz w:val="18"/>
                <w:lang w:val="en-US" w:eastAsia="fi-FI"/>
              </w:rPr>
              <w:t xml:space="preserve"> </w:t>
            </w:r>
            <w:r w:rsidRPr="00C55986">
              <w:rPr>
                <w:rFonts w:ascii="Courier New" w:hAnsi="Courier New" w:cs="Courier New"/>
                <w:color w:val="FF0000"/>
                <w:sz w:val="18"/>
                <w:lang w:val="en-US" w:eastAsia="fi-FI"/>
              </w:rPr>
              <w:t>code</w:t>
            </w:r>
            <w:r w:rsidRPr="00C55986">
              <w:rPr>
                <w:rFonts w:ascii="Courier New" w:hAnsi="Courier New" w:cs="Courier New"/>
                <w:color w:val="0000FF"/>
                <w:sz w:val="18"/>
                <w:lang w:val="en-US" w:eastAsia="fi-FI"/>
              </w:rPr>
              <w:t>="</w:t>
            </w:r>
            <w:r w:rsidRPr="00C55986">
              <w:rPr>
                <w:rFonts w:ascii="Courier New" w:hAnsi="Courier New" w:cs="Courier New"/>
                <w:color w:val="000000"/>
                <w:sz w:val="18"/>
                <w:lang w:val="en-US" w:eastAsia="fi-FI"/>
              </w:rPr>
              <w:t>43</w:t>
            </w:r>
            <w:r w:rsidRPr="00C55986">
              <w:rPr>
                <w:rFonts w:ascii="Courier New" w:hAnsi="Courier New" w:cs="Courier New"/>
                <w:color w:val="0000FF"/>
                <w:sz w:val="18"/>
                <w:lang w:val="en-US" w:eastAsia="fi-FI"/>
              </w:rPr>
              <w:t>"</w:t>
            </w:r>
            <w:r w:rsidRPr="00C55986">
              <w:rPr>
                <w:rFonts w:ascii="Courier New" w:hAnsi="Courier New" w:cs="Courier New"/>
                <w:i/>
                <w:iCs/>
                <w:color w:val="008080"/>
                <w:sz w:val="18"/>
                <w:lang w:val="en-US" w:eastAsia="fi-FI"/>
              </w:rPr>
              <w:t xml:space="preserve"> </w:t>
            </w:r>
            <w:r w:rsidRPr="00C55986">
              <w:rPr>
                <w:rFonts w:ascii="Courier New" w:hAnsi="Courier New" w:cs="Courier New"/>
                <w:color w:val="FF0000"/>
                <w:sz w:val="18"/>
                <w:lang w:val="en-US" w:eastAsia="fi-FI"/>
              </w:rPr>
              <w:t>codeSystem</w:t>
            </w:r>
            <w:r w:rsidRPr="00C55986">
              <w:rPr>
                <w:rFonts w:ascii="Courier New" w:hAnsi="Courier New" w:cs="Courier New"/>
                <w:color w:val="0000FF"/>
                <w:sz w:val="18"/>
                <w:lang w:val="en-US" w:eastAsia="fi-FI"/>
              </w:rPr>
              <w:t>="</w:t>
            </w:r>
            <w:r w:rsidRPr="00C55986">
              <w:rPr>
                <w:rFonts w:ascii="Courier New" w:hAnsi="Courier New" w:cs="Courier New"/>
                <w:color w:val="000000"/>
                <w:sz w:val="18"/>
                <w:lang w:val="en-US" w:eastAsia="fi-FI"/>
              </w:rPr>
              <w:t>1.2.246.537.6.12.2002.903.2013</w:t>
            </w:r>
            <w:r w:rsidRPr="00C55986">
              <w:rPr>
                <w:rFonts w:ascii="Courier New" w:hAnsi="Courier New" w:cs="Courier New"/>
                <w:color w:val="0000FF"/>
                <w:sz w:val="18"/>
                <w:lang w:val="en-US" w:eastAsia="fi-FI"/>
              </w:rPr>
              <w:t>"</w:t>
            </w:r>
            <w:r w:rsidRPr="00C55986">
              <w:rPr>
                <w:rFonts w:ascii="Courier New" w:hAnsi="Courier New" w:cs="Courier New"/>
                <w:i/>
                <w:iCs/>
                <w:color w:val="008080"/>
                <w:sz w:val="18"/>
                <w:lang w:val="en-US" w:eastAsia="fi-FI"/>
              </w:rPr>
              <w:t xml:space="preserve"> </w:t>
            </w:r>
            <w:r w:rsidRPr="00C55986">
              <w:rPr>
                <w:rFonts w:ascii="Courier New" w:hAnsi="Courier New" w:cs="Courier New"/>
                <w:color w:val="FF0000"/>
                <w:sz w:val="18"/>
                <w:lang w:val="en-US" w:eastAsia="fi-FI"/>
              </w:rPr>
              <w:t>codeSy</w:t>
            </w:r>
            <w:r w:rsidRPr="00C55986">
              <w:rPr>
                <w:rFonts w:ascii="Courier New" w:hAnsi="Courier New" w:cs="Courier New"/>
                <w:color w:val="FF0000"/>
                <w:sz w:val="18"/>
                <w:lang w:val="en-US" w:eastAsia="fi-FI"/>
              </w:rPr>
              <w:t>s</w:t>
            </w:r>
            <w:r w:rsidRPr="00C55986">
              <w:rPr>
                <w:rFonts w:ascii="Courier New" w:hAnsi="Courier New" w:cs="Courier New"/>
                <w:color w:val="FF0000"/>
                <w:sz w:val="18"/>
                <w:lang w:val="en-US" w:eastAsia="fi-FI"/>
              </w:rPr>
              <w:t>temName</w:t>
            </w:r>
            <w:r w:rsidRPr="00C55986">
              <w:rPr>
                <w:rFonts w:ascii="Courier New" w:hAnsi="Courier New" w:cs="Courier New"/>
                <w:color w:val="0000FF"/>
                <w:sz w:val="18"/>
                <w:lang w:val="en-US" w:eastAsia="fi-FI"/>
              </w:rPr>
              <w:t>="</w:t>
            </w:r>
            <w:r w:rsidRPr="00C55986">
              <w:rPr>
                <w:rFonts w:ascii="Courier New" w:hAnsi="Courier New" w:cs="Courier New"/>
                <w:color w:val="000000"/>
                <w:sz w:val="18"/>
                <w:lang w:val="en-US" w:eastAsia="fi-FI"/>
              </w:rPr>
              <w:t>THL/Tietosisältö - STH03 Purentastatus 2013</w:t>
            </w:r>
            <w:r w:rsidRPr="00C55986">
              <w:rPr>
                <w:rFonts w:ascii="Courier New" w:hAnsi="Courier New" w:cs="Courier New"/>
                <w:color w:val="0000FF"/>
                <w:sz w:val="18"/>
                <w:lang w:val="en-US" w:eastAsia="fi-FI"/>
              </w:rPr>
              <w:t>"</w:t>
            </w:r>
            <w:r w:rsidRPr="00C55986">
              <w:rPr>
                <w:rFonts w:ascii="Courier New" w:hAnsi="Courier New" w:cs="Courier New"/>
                <w:i/>
                <w:iCs/>
                <w:color w:val="008080"/>
                <w:sz w:val="18"/>
                <w:lang w:val="en-US" w:eastAsia="fi-FI"/>
              </w:rPr>
              <w:t xml:space="preserve"> </w:t>
            </w:r>
            <w:r w:rsidRPr="00C55986">
              <w:rPr>
                <w:rFonts w:ascii="Courier New" w:hAnsi="Courier New" w:cs="Courier New"/>
                <w:color w:val="FF0000"/>
                <w:sz w:val="18"/>
                <w:lang w:val="en-US" w:eastAsia="fi-FI"/>
              </w:rPr>
              <w:t>displayName</w:t>
            </w:r>
            <w:r w:rsidRPr="00C55986">
              <w:rPr>
                <w:rFonts w:ascii="Courier New" w:hAnsi="Courier New" w:cs="Courier New"/>
                <w:color w:val="0000FF"/>
                <w:sz w:val="18"/>
                <w:lang w:val="en-US" w:eastAsia="fi-FI"/>
              </w:rPr>
              <w:t>="</w:t>
            </w:r>
            <w:r w:rsidRPr="00C55986">
              <w:rPr>
                <w:rFonts w:ascii="Courier New" w:hAnsi="Courier New" w:cs="Courier New"/>
                <w:color w:val="000000"/>
                <w:sz w:val="18"/>
                <w:lang w:val="en-US" w:eastAsia="fi-FI"/>
              </w:rPr>
              <w:t>Pään puoli</w:t>
            </w:r>
            <w:r w:rsidRPr="00C55986">
              <w:rPr>
                <w:rFonts w:ascii="Courier New" w:hAnsi="Courier New" w:cs="Courier New"/>
                <w:color w:val="0000FF"/>
                <w:sz w:val="18"/>
                <w:lang w:val="en-US" w:eastAsia="fi-FI"/>
              </w:rPr>
              <w:t>"/&gt;</w:t>
            </w:r>
          </w:p>
          <w:p w14:paraId="0C529E5A" w14:textId="77777777" w:rsidR="00C55986" w:rsidRPr="00C55986" w:rsidRDefault="00C55986" w:rsidP="00C55986">
            <w:pPr>
              <w:autoSpaceDE w:val="0"/>
              <w:autoSpaceDN w:val="0"/>
              <w:adjustRightInd w:val="0"/>
              <w:ind w:left="1420" w:hanging="1420"/>
              <w:jc w:val="left"/>
              <w:rPr>
                <w:rFonts w:ascii="Courier New" w:hAnsi="Courier New" w:cs="Courier New"/>
                <w:color w:val="0000FF"/>
                <w:sz w:val="18"/>
                <w:lang w:val="en-US" w:eastAsia="fi-FI"/>
              </w:rPr>
            </w:pPr>
            <w:r w:rsidRPr="00C55986">
              <w:rPr>
                <w:rFonts w:ascii="Courier New" w:hAnsi="Courier New" w:cs="Courier New"/>
                <w:color w:val="000000"/>
                <w:sz w:val="18"/>
                <w:lang w:val="en-US" w:eastAsia="fi-FI"/>
              </w:rPr>
              <w:t xml:space="preserve">            </w:t>
            </w:r>
            <w:r w:rsidRPr="00C55986">
              <w:rPr>
                <w:rFonts w:ascii="Courier New" w:hAnsi="Courier New" w:cs="Courier New"/>
                <w:color w:val="0000FF"/>
                <w:sz w:val="18"/>
                <w:lang w:val="en-US" w:eastAsia="fi-FI"/>
              </w:rPr>
              <w:t>&lt;</w:t>
            </w:r>
            <w:r w:rsidRPr="00C55986">
              <w:rPr>
                <w:rFonts w:ascii="Courier New" w:hAnsi="Courier New" w:cs="Courier New"/>
                <w:color w:val="800000"/>
                <w:sz w:val="18"/>
                <w:lang w:val="en-US" w:eastAsia="fi-FI"/>
              </w:rPr>
              <w:t>value</w:t>
            </w:r>
            <w:r w:rsidRPr="00C55986">
              <w:rPr>
                <w:rFonts w:ascii="Courier New" w:hAnsi="Courier New" w:cs="Courier New"/>
                <w:i/>
                <w:iCs/>
                <w:color w:val="008080"/>
                <w:sz w:val="18"/>
                <w:lang w:val="en-US" w:eastAsia="fi-FI"/>
              </w:rPr>
              <w:t xml:space="preserve"> </w:t>
            </w:r>
            <w:r w:rsidRPr="00C55986">
              <w:rPr>
                <w:rFonts w:ascii="Courier New" w:hAnsi="Courier New" w:cs="Courier New"/>
                <w:color w:val="FF0000"/>
                <w:sz w:val="18"/>
                <w:lang w:val="en-US" w:eastAsia="fi-FI"/>
              </w:rPr>
              <w:t>code</w:t>
            </w:r>
            <w:r w:rsidRPr="00C55986">
              <w:rPr>
                <w:rFonts w:ascii="Courier New" w:hAnsi="Courier New" w:cs="Courier New"/>
                <w:color w:val="0000FF"/>
                <w:sz w:val="18"/>
                <w:lang w:val="en-US" w:eastAsia="fi-FI"/>
              </w:rPr>
              <w:t>="</w:t>
            </w:r>
            <w:r w:rsidRPr="00C55986">
              <w:rPr>
                <w:rFonts w:ascii="Courier New" w:hAnsi="Courier New" w:cs="Courier New"/>
                <w:color w:val="000000"/>
                <w:sz w:val="18"/>
                <w:lang w:val="en-US" w:eastAsia="fi-FI"/>
              </w:rPr>
              <w:t>A11</w:t>
            </w:r>
            <w:r w:rsidRPr="00C55986">
              <w:rPr>
                <w:rFonts w:ascii="Courier New" w:hAnsi="Courier New" w:cs="Courier New"/>
                <w:color w:val="0000FF"/>
                <w:sz w:val="18"/>
                <w:lang w:val="en-US" w:eastAsia="fi-FI"/>
              </w:rPr>
              <w:t>"</w:t>
            </w:r>
            <w:r w:rsidRPr="00C55986">
              <w:rPr>
                <w:rFonts w:ascii="Courier New" w:hAnsi="Courier New" w:cs="Courier New"/>
                <w:i/>
                <w:iCs/>
                <w:color w:val="008080"/>
                <w:sz w:val="18"/>
                <w:lang w:val="en-US" w:eastAsia="fi-FI"/>
              </w:rPr>
              <w:t xml:space="preserve"> </w:t>
            </w:r>
            <w:r w:rsidRPr="00C55986">
              <w:rPr>
                <w:rFonts w:ascii="Courier New" w:hAnsi="Courier New" w:cs="Courier New"/>
                <w:color w:val="FF0000"/>
                <w:sz w:val="18"/>
                <w:lang w:val="en-US" w:eastAsia="fi-FI"/>
              </w:rPr>
              <w:t>codeSystem</w:t>
            </w:r>
            <w:r w:rsidRPr="00C55986">
              <w:rPr>
                <w:rFonts w:ascii="Courier New" w:hAnsi="Courier New" w:cs="Courier New"/>
                <w:color w:val="0000FF"/>
                <w:sz w:val="18"/>
                <w:lang w:val="en-US" w:eastAsia="fi-FI"/>
              </w:rPr>
              <w:t>="</w:t>
            </w:r>
            <w:r w:rsidRPr="00C55986">
              <w:rPr>
                <w:rFonts w:ascii="Courier New" w:hAnsi="Courier New" w:cs="Courier New"/>
                <w:color w:val="000000"/>
                <w:sz w:val="18"/>
                <w:lang w:val="en-US" w:eastAsia="fi-FI"/>
              </w:rPr>
              <w:t>1.2.246.537.6.714.2013</w:t>
            </w:r>
            <w:r w:rsidRPr="00C55986">
              <w:rPr>
                <w:rFonts w:ascii="Courier New" w:hAnsi="Courier New" w:cs="Courier New"/>
                <w:color w:val="0000FF"/>
                <w:sz w:val="18"/>
                <w:lang w:val="en-US" w:eastAsia="fi-FI"/>
              </w:rPr>
              <w:t>"</w:t>
            </w:r>
            <w:r w:rsidRPr="00C55986">
              <w:rPr>
                <w:rFonts w:ascii="Courier New" w:hAnsi="Courier New" w:cs="Courier New"/>
                <w:i/>
                <w:iCs/>
                <w:color w:val="008080"/>
                <w:sz w:val="18"/>
                <w:lang w:val="en-US" w:eastAsia="fi-FI"/>
              </w:rPr>
              <w:t xml:space="preserve"> </w:t>
            </w:r>
            <w:r w:rsidRPr="00C55986">
              <w:rPr>
                <w:rFonts w:ascii="Courier New" w:hAnsi="Courier New" w:cs="Courier New"/>
                <w:color w:val="FF0000"/>
                <w:sz w:val="18"/>
                <w:lang w:val="en-US" w:eastAsia="fi-FI"/>
              </w:rPr>
              <w:t>codeSystemName</w:t>
            </w:r>
            <w:r w:rsidRPr="00C55986">
              <w:rPr>
                <w:rFonts w:ascii="Courier New" w:hAnsi="Courier New" w:cs="Courier New"/>
                <w:color w:val="0000FF"/>
                <w:sz w:val="18"/>
                <w:lang w:val="en-US" w:eastAsia="fi-FI"/>
              </w:rPr>
              <w:t>="</w:t>
            </w:r>
            <w:r w:rsidRPr="00C55986">
              <w:rPr>
                <w:rFonts w:ascii="Courier New" w:hAnsi="Courier New" w:cs="Courier New"/>
                <w:color w:val="000000"/>
                <w:sz w:val="18"/>
                <w:lang w:val="en-US" w:eastAsia="fi-FI"/>
              </w:rPr>
              <w:t>STH - STH33 Pään ja vartalon puoli 2013</w:t>
            </w:r>
            <w:r w:rsidRPr="00C55986">
              <w:rPr>
                <w:rFonts w:ascii="Courier New" w:hAnsi="Courier New" w:cs="Courier New"/>
                <w:color w:val="0000FF"/>
                <w:sz w:val="18"/>
                <w:lang w:val="en-US" w:eastAsia="fi-FI"/>
              </w:rPr>
              <w:t>"</w:t>
            </w:r>
            <w:r w:rsidRPr="00C55986">
              <w:rPr>
                <w:rFonts w:ascii="Courier New" w:hAnsi="Courier New" w:cs="Courier New"/>
                <w:i/>
                <w:iCs/>
                <w:color w:val="008080"/>
                <w:sz w:val="18"/>
                <w:lang w:val="en-US" w:eastAsia="fi-FI"/>
              </w:rPr>
              <w:t xml:space="preserve"> </w:t>
            </w:r>
            <w:r w:rsidRPr="00C55986">
              <w:rPr>
                <w:rFonts w:ascii="Courier New" w:hAnsi="Courier New" w:cs="Courier New"/>
                <w:color w:val="FF0000"/>
                <w:sz w:val="18"/>
                <w:lang w:val="en-US" w:eastAsia="fi-FI"/>
              </w:rPr>
              <w:t>displayName</w:t>
            </w:r>
            <w:r w:rsidRPr="00C55986">
              <w:rPr>
                <w:rFonts w:ascii="Courier New" w:hAnsi="Courier New" w:cs="Courier New"/>
                <w:color w:val="0000FF"/>
                <w:sz w:val="18"/>
                <w:lang w:val="en-US" w:eastAsia="fi-FI"/>
              </w:rPr>
              <w:t>="</w:t>
            </w:r>
            <w:r w:rsidRPr="00C55986">
              <w:rPr>
                <w:rFonts w:ascii="Courier New" w:hAnsi="Courier New" w:cs="Courier New"/>
                <w:color w:val="000000"/>
                <w:sz w:val="18"/>
                <w:lang w:val="en-US" w:eastAsia="fi-FI"/>
              </w:rPr>
              <w:t>Oikea puoli</w:t>
            </w:r>
            <w:r w:rsidRPr="00C55986">
              <w:rPr>
                <w:rFonts w:ascii="Courier New" w:hAnsi="Courier New" w:cs="Courier New"/>
                <w:color w:val="0000FF"/>
                <w:sz w:val="18"/>
                <w:lang w:val="en-US" w:eastAsia="fi-FI"/>
              </w:rPr>
              <w:t>"/&gt;</w:t>
            </w:r>
          </w:p>
          <w:p w14:paraId="58918C34" w14:textId="77777777" w:rsidR="00C55986" w:rsidRPr="00C55986" w:rsidRDefault="00C55986" w:rsidP="00C55986">
            <w:pPr>
              <w:autoSpaceDE w:val="0"/>
              <w:autoSpaceDN w:val="0"/>
              <w:adjustRightInd w:val="0"/>
              <w:jc w:val="left"/>
              <w:rPr>
                <w:rFonts w:ascii="Courier New" w:hAnsi="Courier New" w:cs="Courier New"/>
                <w:color w:val="0000FF"/>
                <w:sz w:val="18"/>
                <w:lang w:val="en-US" w:eastAsia="fi-FI"/>
              </w:rPr>
            </w:pPr>
            <w:r w:rsidRPr="00C55986">
              <w:rPr>
                <w:rFonts w:ascii="Courier New" w:hAnsi="Courier New" w:cs="Courier New"/>
                <w:color w:val="000000"/>
                <w:sz w:val="18"/>
                <w:lang w:val="en-US" w:eastAsia="fi-FI"/>
              </w:rPr>
              <w:t xml:space="preserve">        </w:t>
            </w:r>
            <w:r w:rsidRPr="00C55986">
              <w:rPr>
                <w:rFonts w:ascii="Courier New" w:hAnsi="Courier New" w:cs="Courier New"/>
                <w:color w:val="0000FF"/>
                <w:sz w:val="18"/>
                <w:lang w:val="en-US" w:eastAsia="fi-FI"/>
              </w:rPr>
              <w:t>&lt;/</w:t>
            </w:r>
            <w:r w:rsidRPr="00C55986">
              <w:rPr>
                <w:rFonts w:ascii="Courier New" w:hAnsi="Courier New" w:cs="Courier New"/>
                <w:color w:val="800000"/>
                <w:sz w:val="18"/>
                <w:lang w:val="en-US" w:eastAsia="fi-FI"/>
              </w:rPr>
              <w:t>qualifier</w:t>
            </w:r>
            <w:r w:rsidRPr="00C55986">
              <w:rPr>
                <w:rFonts w:ascii="Courier New" w:hAnsi="Courier New" w:cs="Courier New"/>
                <w:color w:val="0000FF"/>
                <w:sz w:val="18"/>
                <w:lang w:val="en-US" w:eastAsia="fi-FI"/>
              </w:rPr>
              <w:t>&gt;</w:t>
            </w:r>
          </w:p>
          <w:p w14:paraId="62BC98DB" w14:textId="77777777" w:rsidR="00C55986" w:rsidRPr="00C55986" w:rsidRDefault="00C55986" w:rsidP="00C55986">
            <w:pPr>
              <w:autoSpaceDE w:val="0"/>
              <w:autoSpaceDN w:val="0"/>
              <w:adjustRightInd w:val="0"/>
              <w:jc w:val="left"/>
              <w:rPr>
                <w:rFonts w:ascii="Courier New" w:hAnsi="Courier New" w:cs="Courier New"/>
                <w:color w:val="0000FF"/>
                <w:sz w:val="18"/>
                <w:lang w:val="en-US" w:eastAsia="fi-FI"/>
              </w:rPr>
            </w:pPr>
            <w:r w:rsidRPr="00C55986">
              <w:rPr>
                <w:rFonts w:ascii="Courier New" w:hAnsi="Courier New" w:cs="Courier New"/>
                <w:color w:val="000000"/>
                <w:sz w:val="18"/>
                <w:lang w:val="en-US" w:eastAsia="fi-FI"/>
              </w:rPr>
              <w:t xml:space="preserve">    </w:t>
            </w:r>
            <w:r w:rsidRPr="00C55986">
              <w:rPr>
                <w:rFonts w:ascii="Courier New" w:hAnsi="Courier New" w:cs="Courier New"/>
                <w:color w:val="0000FF"/>
                <w:sz w:val="18"/>
                <w:lang w:val="en-US" w:eastAsia="fi-FI"/>
              </w:rPr>
              <w:t>&lt;/</w:t>
            </w:r>
            <w:r w:rsidRPr="00C55986">
              <w:rPr>
                <w:rFonts w:ascii="Courier New" w:hAnsi="Courier New" w:cs="Courier New"/>
                <w:color w:val="800000"/>
                <w:sz w:val="18"/>
                <w:lang w:val="en-US" w:eastAsia="fi-FI"/>
              </w:rPr>
              <w:t>code</w:t>
            </w:r>
            <w:r w:rsidRPr="00C55986">
              <w:rPr>
                <w:rFonts w:ascii="Courier New" w:hAnsi="Courier New" w:cs="Courier New"/>
                <w:color w:val="0000FF"/>
                <w:sz w:val="18"/>
                <w:lang w:val="en-US" w:eastAsia="fi-FI"/>
              </w:rPr>
              <w:t>&gt;</w:t>
            </w:r>
          </w:p>
          <w:p w14:paraId="7840EDF6" w14:textId="77777777" w:rsidR="00C55986" w:rsidRPr="00C55986" w:rsidDel="008D629F" w:rsidRDefault="00C55986" w:rsidP="00C55986">
            <w:pPr>
              <w:autoSpaceDE w:val="0"/>
              <w:autoSpaceDN w:val="0"/>
              <w:adjustRightInd w:val="0"/>
              <w:jc w:val="left"/>
              <w:rPr>
                <w:del w:id="990" w:author="Tekijä"/>
                <w:rFonts w:ascii="Courier New" w:hAnsi="Courier New" w:cs="Courier New"/>
                <w:color w:val="0000FF"/>
                <w:sz w:val="18"/>
                <w:lang w:val="en-US" w:eastAsia="fi-FI"/>
              </w:rPr>
            </w:pPr>
            <w:del w:id="991" w:author="Tekijä">
              <w:r w:rsidRPr="00C55986" w:rsidDel="008D629F">
                <w:rPr>
                  <w:rFonts w:ascii="Courier New" w:hAnsi="Courier New" w:cs="Courier New"/>
                  <w:color w:val="000000"/>
                  <w:sz w:val="18"/>
                  <w:lang w:val="en-US" w:eastAsia="fi-FI"/>
                </w:rPr>
                <w:delText xml:space="preserve">    </w:delText>
              </w:r>
              <w:r w:rsidRPr="00C55986" w:rsidDel="008D629F">
                <w:rPr>
                  <w:rFonts w:ascii="Courier New" w:hAnsi="Courier New" w:cs="Courier New"/>
                  <w:color w:val="0000FF"/>
                  <w:sz w:val="18"/>
                  <w:lang w:val="en-US" w:eastAsia="fi-FI"/>
                </w:rPr>
                <w:delText>&lt;</w:delText>
              </w:r>
              <w:r w:rsidRPr="00C55986" w:rsidDel="008D629F">
                <w:rPr>
                  <w:rFonts w:ascii="Courier New" w:hAnsi="Courier New" w:cs="Courier New"/>
                  <w:color w:val="800000"/>
                  <w:sz w:val="18"/>
                  <w:lang w:val="en-US" w:eastAsia="fi-FI"/>
                </w:rPr>
                <w:delText>text</w:delText>
              </w:r>
              <w:r w:rsidRPr="00C55986" w:rsidDel="008D629F">
                <w:rPr>
                  <w:rFonts w:ascii="Courier New" w:hAnsi="Courier New" w:cs="Courier New"/>
                  <w:color w:val="0000FF"/>
                  <w:sz w:val="18"/>
                  <w:lang w:val="en-US" w:eastAsia="fi-FI"/>
                </w:rPr>
                <w:delText>&gt;</w:delText>
              </w:r>
            </w:del>
          </w:p>
          <w:p w14:paraId="6DF5DF7D" w14:textId="77777777" w:rsidR="00C55986" w:rsidRPr="00C55986" w:rsidDel="008D629F" w:rsidRDefault="00C55986" w:rsidP="00C55986">
            <w:pPr>
              <w:autoSpaceDE w:val="0"/>
              <w:autoSpaceDN w:val="0"/>
              <w:adjustRightInd w:val="0"/>
              <w:jc w:val="left"/>
              <w:rPr>
                <w:del w:id="992" w:author="Tekijä"/>
                <w:rFonts w:ascii="Courier New" w:hAnsi="Courier New" w:cs="Courier New"/>
                <w:color w:val="0000FF"/>
                <w:sz w:val="18"/>
                <w:lang w:val="en-US" w:eastAsia="fi-FI"/>
              </w:rPr>
            </w:pPr>
            <w:del w:id="993" w:author="Tekijä">
              <w:r w:rsidRPr="00C55986" w:rsidDel="008D629F">
                <w:rPr>
                  <w:rFonts w:ascii="Courier New" w:hAnsi="Courier New" w:cs="Courier New"/>
                  <w:color w:val="000000"/>
                  <w:sz w:val="18"/>
                  <w:lang w:val="en-US" w:eastAsia="fi-FI"/>
                </w:rPr>
                <w:delText xml:space="preserve">      </w:delText>
              </w:r>
              <w:r w:rsidRPr="00C55986" w:rsidDel="008D629F">
                <w:rPr>
                  <w:rFonts w:ascii="Courier New" w:hAnsi="Courier New" w:cs="Courier New"/>
                  <w:color w:val="0000FF"/>
                  <w:sz w:val="18"/>
                  <w:lang w:val="en-US" w:eastAsia="fi-FI"/>
                </w:rPr>
                <w:delText>&lt;</w:delText>
              </w:r>
              <w:r w:rsidRPr="00C55986" w:rsidDel="008D629F">
                <w:rPr>
                  <w:rFonts w:ascii="Courier New" w:hAnsi="Courier New" w:cs="Courier New"/>
                  <w:color w:val="800000"/>
                  <w:sz w:val="18"/>
                  <w:lang w:val="en-US" w:eastAsia="fi-FI"/>
                </w:rPr>
                <w:delText>reference</w:delText>
              </w:r>
              <w:r w:rsidRPr="00C55986" w:rsidDel="008D629F">
                <w:rPr>
                  <w:rFonts w:ascii="Courier New" w:hAnsi="Courier New" w:cs="Courier New"/>
                  <w:i/>
                  <w:iCs/>
                  <w:color w:val="008080"/>
                  <w:sz w:val="18"/>
                  <w:lang w:val="en-US" w:eastAsia="fi-FI"/>
                </w:rPr>
                <w:delText xml:space="preserve"> </w:delText>
              </w:r>
              <w:r w:rsidRPr="00C55986" w:rsidDel="008D629F">
                <w:rPr>
                  <w:rFonts w:ascii="Courier New" w:hAnsi="Courier New" w:cs="Courier New"/>
                  <w:color w:val="FF0000"/>
                  <w:sz w:val="18"/>
                  <w:lang w:val="en-US" w:eastAsia="fi-FI"/>
                </w:rPr>
                <w:delText>value</w:delText>
              </w:r>
              <w:r w:rsidRPr="00C55986" w:rsidDel="008D629F">
                <w:rPr>
                  <w:rFonts w:ascii="Courier New" w:hAnsi="Courier New" w:cs="Courier New"/>
                  <w:color w:val="0000FF"/>
                  <w:sz w:val="18"/>
                  <w:lang w:val="en-US" w:eastAsia="fi-FI"/>
                </w:rPr>
                <w:delText>="</w:delText>
              </w:r>
              <w:r w:rsidRPr="00C55986" w:rsidDel="008D629F">
                <w:rPr>
                  <w:rFonts w:ascii="Courier New" w:hAnsi="Courier New" w:cs="Courier New"/>
                  <w:color w:val="000000"/>
                  <w:sz w:val="18"/>
                  <w:lang w:val="en-US" w:eastAsia="fi-FI"/>
                </w:rPr>
                <w:delText>#OID1.2.246.10.1234567.14.2013.123.3.10.4.1</w:delText>
              </w:r>
              <w:r w:rsidRPr="00C55986" w:rsidDel="008D629F">
                <w:rPr>
                  <w:rFonts w:ascii="Courier New" w:hAnsi="Courier New" w:cs="Courier New"/>
                  <w:color w:val="0000FF"/>
                  <w:sz w:val="18"/>
                  <w:lang w:val="en-US" w:eastAsia="fi-FI"/>
                </w:rPr>
                <w:delText>"/&gt;</w:delText>
              </w:r>
            </w:del>
          </w:p>
          <w:p w14:paraId="0C8BB89F" w14:textId="77777777" w:rsidR="00C55986" w:rsidRPr="00C55986" w:rsidDel="008D629F" w:rsidRDefault="00C55986" w:rsidP="00C55986">
            <w:pPr>
              <w:autoSpaceDE w:val="0"/>
              <w:autoSpaceDN w:val="0"/>
              <w:adjustRightInd w:val="0"/>
              <w:jc w:val="left"/>
              <w:rPr>
                <w:del w:id="994" w:author="Tekijä"/>
                <w:rFonts w:ascii="Courier New" w:hAnsi="Courier New" w:cs="Courier New"/>
                <w:color w:val="0000FF"/>
                <w:sz w:val="18"/>
                <w:lang w:val="en-US" w:eastAsia="fi-FI"/>
              </w:rPr>
            </w:pPr>
            <w:del w:id="995" w:author="Tekijä">
              <w:r w:rsidRPr="00C55986" w:rsidDel="008D629F">
                <w:rPr>
                  <w:rFonts w:ascii="Courier New" w:hAnsi="Courier New" w:cs="Courier New"/>
                  <w:color w:val="000000"/>
                  <w:sz w:val="18"/>
                  <w:lang w:val="en-US" w:eastAsia="fi-FI"/>
                </w:rPr>
                <w:delText xml:space="preserve">    </w:delText>
              </w:r>
              <w:r w:rsidRPr="00C55986" w:rsidDel="008D629F">
                <w:rPr>
                  <w:rFonts w:ascii="Courier New" w:hAnsi="Courier New" w:cs="Courier New"/>
                  <w:color w:val="0000FF"/>
                  <w:sz w:val="18"/>
                  <w:lang w:val="en-US" w:eastAsia="fi-FI"/>
                </w:rPr>
                <w:delText>&lt;/</w:delText>
              </w:r>
              <w:r w:rsidRPr="00C55986" w:rsidDel="008D629F">
                <w:rPr>
                  <w:rFonts w:ascii="Courier New" w:hAnsi="Courier New" w:cs="Courier New"/>
                  <w:color w:val="800000"/>
                  <w:sz w:val="18"/>
                  <w:lang w:val="en-US" w:eastAsia="fi-FI"/>
                </w:rPr>
                <w:delText>text</w:delText>
              </w:r>
              <w:r w:rsidRPr="00C55986" w:rsidDel="008D629F">
                <w:rPr>
                  <w:rFonts w:ascii="Courier New" w:hAnsi="Courier New" w:cs="Courier New"/>
                  <w:color w:val="0000FF"/>
                  <w:sz w:val="18"/>
                  <w:lang w:val="en-US" w:eastAsia="fi-FI"/>
                </w:rPr>
                <w:delText>&gt;</w:delText>
              </w:r>
            </w:del>
          </w:p>
          <w:p w14:paraId="67366920" w14:textId="77777777" w:rsidR="00C55986" w:rsidRPr="00C55986" w:rsidRDefault="00C55986" w:rsidP="00C55986">
            <w:pPr>
              <w:autoSpaceDE w:val="0"/>
              <w:autoSpaceDN w:val="0"/>
              <w:adjustRightInd w:val="0"/>
              <w:ind w:left="568" w:hanging="568"/>
              <w:jc w:val="left"/>
              <w:rPr>
                <w:rFonts w:ascii="Courier New" w:hAnsi="Courier New" w:cs="Courier New"/>
                <w:color w:val="0000FF"/>
                <w:sz w:val="18"/>
                <w:lang w:val="en-US" w:eastAsia="fi-FI"/>
              </w:rPr>
            </w:pPr>
            <w:r w:rsidRPr="00C55986">
              <w:rPr>
                <w:rFonts w:ascii="Courier New" w:hAnsi="Courier New" w:cs="Courier New"/>
                <w:color w:val="000000"/>
                <w:sz w:val="18"/>
                <w:lang w:val="en-US" w:eastAsia="fi-FI"/>
              </w:rPr>
              <w:t xml:space="preserve">    </w:t>
            </w:r>
            <w:r w:rsidRPr="00C55986">
              <w:rPr>
                <w:rFonts w:ascii="Courier New" w:hAnsi="Courier New" w:cs="Courier New"/>
                <w:color w:val="0000FF"/>
                <w:sz w:val="18"/>
                <w:lang w:val="en-US" w:eastAsia="fi-FI"/>
              </w:rPr>
              <w:t>&lt;</w:t>
            </w:r>
            <w:r w:rsidRPr="00C55986">
              <w:rPr>
                <w:rFonts w:ascii="Courier New" w:hAnsi="Courier New" w:cs="Courier New"/>
                <w:color w:val="800000"/>
                <w:sz w:val="18"/>
                <w:lang w:val="en-US" w:eastAsia="fi-FI"/>
              </w:rPr>
              <w:t>value</w:t>
            </w:r>
            <w:r w:rsidRPr="00C55986">
              <w:rPr>
                <w:rFonts w:ascii="Courier New" w:hAnsi="Courier New" w:cs="Courier New"/>
                <w:i/>
                <w:iCs/>
                <w:color w:val="008080"/>
                <w:sz w:val="18"/>
                <w:lang w:val="en-US" w:eastAsia="fi-FI"/>
              </w:rPr>
              <w:t xml:space="preserve"> </w:t>
            </w:r>
            <w:r w:rsidRPr="00C55986">
              <w:rPr>
                <w:rFonts w:ascii="Courier New" w:hAnsi="Courier New" w:cs="Courier New"/>
                <w:color w:val="FF0000"/>
                <w:sz w:val="18"/>
                <w:lang w:val="en-US" w:eastAsia="fi-FI"/>
              </w:rPr>
              <w:t>xsi:type</w:t>
            </w:r>
            <w:r w:rsidRPr="00C55986">
              <w:rPr>
                <w:rFonts w:ascii="Courier New" w:hAnsi="Courier New" w:cs="Courier New"/>
                <w:color w:val="0000FF"/>
                <w:sz w:val="18"/>
                <w:lang w:val="en-US" w:eastAsia="fi-FI"/>
              </w:rPr>
              <w:t>="</w:t>
            </w:r>
            <w:del w:id="996" w:author="Tekijä">
              <w:r w:rsidRPr="00C55986" w:rsidDel="00B4787B">
                <w:rPr>
                  <w:rFonts w:ascii="Courier New" w:hAnsi="Courier New" w:cs="Courier New"/>
                  <w:color w:val="000000"/>
                  <w:sz w:val="18"/>
                  <w:lang w:val="en-US" w:eastAsia="fi-FI"/>
                </w:rPr>
                <w:delText>CD</w:delText>
              </w:r>
            </w:del>
            <w:ins w:id="997" w:author="Tekijä">
              <w:r w:rsidR="00B4787B">
                <w:rPr>
                  <w:rFonts w:ascii="Courier New" w:hAnsi="Courier New" w:cs="Courier New"/>
                  <w:color w:val="000000"/>
                  <w:sz w:val="18"/>
                  <w:lang w:val="en-US" w:eastAsia="fi-FI"/>
                </w:rPr>
                <w:t>CV</w:t>
              </w:r>
            </w:ins>
            <w:r w:rsidRPr="00C55986">
              <w:rPr>
                <w:rFonts w:ascii="Courier New" w:hAnsi="Courier New" w:cs="Courier New"/>
                <w:color w:val="0000FF"/>
                <w:sz w:val="18"/>
                <w:lang w:val="en-US" w:eastAsia="fi-FI"/>
              </w:rPr>
              <w:t>"</w:t>
            </w:r>
            <w:r w:rsidRPr="00C55986">
              <w:rPr>
                <w:rFonts w:ascii="Courier New" w:hAnsi="Courier New" w:cs="Courier New"/>
                <w:i/>
                <w:iCs/>
                <w:color w:val="008080"/>
                <w:sz w:val="18"/>
                <w:lang w:val="en-US" w:eastAsia="fi-FI"/>
              </w:rPr>
              <w:t xml:space="preserve"> </w:t>
            </w:r>
            <w:r w:rsidRPr="00C55986">
              <w:rPr>
                <w:rFonts w:ascii="Courier New" w:hAnsi="Courier New" w:cs="Courier New"/>
                <w:color w:val="FF0000"/>
                <w:sz w:val="18"/>
                <w:lang w:val="en-US" w:eastAsia="fi-FI"/>
              </w:rPr>
              <w:t>code</w:t>
            </w:r>
            <w:r w:rsidRPr="00C55986">
              <w:rPr>
                <w:rFonts w:ascii="Courier New" w:hAnsi="Courier New" w:cs="Courier New"/>
                <w:color w:val="0000FF"/>
                <w:sz w:val="18"/>
                <w:lang w:val="en-US" w:eastAsia="fi-FI"/>
              </w:rPr>
              <w:t>="</w:t>
            </w:r>
            <w:r w:rsidRPr="00C55986">
              <w:rPr>
                <w:rFonts w:ascii="Courier New" w:hAnsi="Courier New" w:cs="Courier New"/>
                <w:color w:val="000000"/>
                <w:sz w:val="18"/>
                <w:lang w:val="en-US" w:eastAsia="fi-FI"/>
              </w:rPr>
              <w:t>A51</w:t>
            </w:r>
            <w:r w:rsidRPr="00C55986">
              <w:rPr>
                <w:rFonts w:ascii="Courier New" w:hAnsi="Courier New" w:cs="Courier New"/>
                <w:color w:val="0000FF"/>
                <w:sz w:val="18"/>
                <w:lang w:val="en-US" w:eastAsia="fi-FI"/>
              </w:rPr>
              <w:t>"</w:t>
            </w:r>
            <w:r w:rsidRPr="00C55986">
              <w:rPr>
                <w:rFonts w:ascii="Courier New" w:hAnsi="Courier New" w:cs="Courier New"/>
                <w:i/>
                <w:iCs/>
                <w:color w:val="008080"/>
                <w:sz w:val="18"/>
                <w:lang w:val="en-US" w:eastAsia="fi-FI"/>
              </w:rPr>
              <w:t xml:space="preserve"> </w:t>
            </w:r>
            <w:r w:rsidRPr="00C55986">
              <w:rPr>
                <w:rFonts w:ascii="Courier New" w:hAnsi="Courier New" w:cs="Courier New"/>
                <w:color w:val="FF0000"/>
                <w:sz w:val="18"/>
                <w:lang w:val="en-US" w:eastAsia="fi-FI"/>
              </w:rPr>
              <w:t>codeSystem</w:t>
            </w:r>
            <w:r w:rsidRPr="00C55986">
              <w:rPr>
                <w:rFonts w:ascii="Courier New" w:hAnsi="Courier New" w:cs="Courier New"/>
                <w:color w:val="0000FF"/>
                <w:sz w:val="18"/>
                <w:lang w:val="en-US" w:eastAsia="fi-FI"/>
              </w:rPr>
              <w:t>="</w:t>
            </w:r>
            <w:r w:rsidRPr="00C55986">
              <w:rPr>
                <w:rFonts w:ascii="Courier New" w:hAnsi="Courier New" w:cs="Courier New"/>
                <w:color w:val="000000"/>
                <w:sz w:val="18"/>
                <w:lang w:val="en-US" w:eastAsia="fi-FI"/>
              </w:rPr>
              <w:t>1.2.246.537.6.704.2013</w:t>
            </w:r>
            <w:r w:rsidRPr="00C55986">
              <w:rPr>
                <w:rFonts w:ascii="Courier New" w:hAnsi="Courier New" w:cs="Courier New"/>
                <w:color w:val="0000FF"/>
                <w:sz w:val="18"/>
                <w:lang w:val="en-US" w:eastAsia="fi-FI"/>
              </w:rPr>
              <w:t>"</w:t>
            </w:r>
            <w:r w:rsidRPr="00C55986">
              <w:rPr>
                <w:rFonts w:ascii="Courier New" w:hAnsi="Courier New" w:cs="Courier New"/>
                <w:i/>
                <w:iCs/>
                <w:color w:val="008080"/>
                <w:sz w:val="18"/>
                <w:lang w:val="en-US" w:eastAsia="fi-FI"/>
              </w:rPr>
              <w:t xml:space="preserve"> </w:t>
            </w:r>
            <w:r w:rsidRPr="00C55986">
              <w:rPr>
                <w:rFonts w:ascii="Courier New" w:hAnsi="Courier New" w:cs="Courier New"/>
                <w:color w:val="FF0000"/>
                <w:sz w:val="18"/>
                <w:lang w:val="en-US" w:eastAsia="fi-FI"/>
              </w:rPr>
              <w:t>codeSy</w:t>
            </w:r>
            <w:r w:rsidRPr="00C55986">
              <w:rPr>
                <w:rFonts w:ascii="Courier New" w:hAnsi="Courier New" w:cs="Courier New"/>
                <w:color w:val="FF0000"/>
                <w:sz w:val="18"/>
                <w:lang w:val="en-US" w:eastAsia="fi-FI"/>
              </w:rPr>
              <w:t>s</w:t>
            </w:r>
            <w:r w:rsidRPr="00C55986">
              <w:rPr>
                <w:rFonts w:ascii="Courier New" w:hAnsi="Courier New" w:cs="Courier New"/>
                <w:color w:val="FF0000"/>
                <w:sz w:val="18"/>
                <w:lang w:val="en-US" w:eastAsia="fi-FI"/>
              </w:rPr>
              <w:t>temName</w:t>
            </w:r>
            <w:r w:rsidRPr="00C55986">
              <w:rPr>
                <w:rFonts w:ascii="Courier New" w:hAnsi="Courier New" w:cs="Courier New"/>
                <w:color w:val="0000FF"/>
                <w:sz w:val="18"/>
                <w:lang w:val="en-US" w:eastAsia="fi-FI"/>
              </w:rPr>
              <w:t>="</w:t>
            </w:r>
            <w:r w:rsidRPr="00C55986">
              <w:rPr>
                <w:rFonts w:ascii="Courier New" w:hAnsi="Courier New" w:cs="Courier New"/>
                <w:color w:val="000000"/>
                <w:sz w:val="18"/>
                <w:lang w:val="en-US" w:eastAsia="fi-FI"/>
              </w:rPr>
              <w:t>STH - STH21J Speen kaaren muoto 2013</w:t>
            </w:r>
            <w:r w:rsidRPr="00C55986">
              <w:rPr>
                <w:rFonts w:ascii="Courier New" w:hAnsi="Courier New" w:cs="Courier New"/>
                <w:color w:val="0000FF"/>
                <w:sz w:val="18"/>
                <w:lang w:val="en-US" w:eastAsia="fi-FI"/>
              </w:rPr>
              <w:t>"</w:t>
            </w:r>
            <w:r w:rsidRPr="00C55986">
              <w:rPr>
                <w:rFonts w:ascii="Courier New" w:hAnsi="Courier New" w:cs="Courier New"/>
                <w:i/>
                <w:iCs/>
                <w:color w:val="008080"/>
                <w:sz w:val="18"/>
                <w:lang w:val="en-US" w:eastAsia="fi-FI"/>
              </w:rPr>
              <w:t xml:space="preserve"> </w:t>
            </w:r>
            <w:r w:rsidRPr="00C55986">
              <w:rPr>
                <w:rFonts w:ascii="Courier New" w:hAnsi="Courier New" w:cs="Courier New"/>
                <w:color w:val="FF0000"/>
                <w:sz w:val="18"/>
                <w:lang w:val="en-US" w:eastAsia="fi-FI"/>
              </w:rPr>
              <w:t>displayName</w:t>
            </w:r>
            <w:r w:rsidRPr="00C55986">
              <w:rPr>
                <w:rFonts w:ascii="Courier New" w:hAnsi="Courier New" w:cs="Courier New"/>
                <w:color w:val="0000FF"/>
                <w:sz w:val="18"/>
                <w:lang w:val="en-US" w:eastAsia="fi-FI"/>
              </w:rPr>
              <w:t>="</w:t>
            </w:r>
            <w:r w:rsidRPr="00C55986">
              <w:rPr>
                <w:rFonts w:ascii="Courier New" w:hAnsi="Courier New" w:cs="Courier New"/>
                <w:color w:val="000000"/>
                <w:sz w:val="18"/>
                <w:lang w:val="en-US" w:eastAsia="fi-FI"/>
              </w:rPr>
              <w:t>Jyrkkä Speen kaaren muoto</w:t>
            </w:r>
            <w:r w:rsidRPr="00C55986">
              <w:rPr>
                <w:rFonts w:ascii="Courier New" w:hAnsi="Courier New" w:cs="Courier New"/>
                <w:color w:val="0000FF"/>
                <w:sz w:val="18"/>
                <w:lang w:val="en-US" w:eastAsia="fi-FI"/>
              </w:rPr>
              <w:t>"/&gt;</w:t>
            </w:r>
          </w:p>
          <w:p w14:paraId="2D6BE7C3" w14:textId="77777777" w:rsidR="00C55986" w:rsidRPr="00C55986" w:rsidRDefault="00C55986" w:rsidP="00C55986">
            <w:pPr>
              <w:autoSpaceDE w:val="0"/>
              <w:autoSpaceDN w:val="0"/>
              <w:adjustRightInd w:val="0"/>
              <w:jc w:val="left"/>
              <w:rPr>
                <w:rFonts w:ascii="Courier New" w:hAnsi="Courier New" w:cs="Courier New"/>
                <w:color w:val="0000FF"/>
                <w:sz w:val="18"/>
                <w:lang w:val="en-US" w:eastAsia="fi-FI"/>
              </w:rPr>
            </w:pPr>
            <w:r w:rsidRPr="00C55986">
              <w:rPr>
                <w:rFonts w:ascii="Courier New" w:hAnsi="Courier New" w:cs="Courier New"/>
                <w:color w:val="000000"/>
                <w:sz w:val="18"/>
                <w:lang w:val="en-US" w:eastAsia="fi-FI"/>
              </w:rPr>
              <w:t xml:space="preserve"> </w:t>
            </w:r>
            <w:r w:rsidRPr="00C55986">
              <w:rPr>
                <w:rFonts w:ascii="Courier New" w:hAnsi="Courier New" w:cs="Courier New"/>
                <w:color w:val="0000FF"/>
                <w:sz w:val="18"/>
                <w:lang w:val="en-US" w:eastAsia="fi-FI"/>
              </w:rPr>
              <w:t>&lt;/</w:t>
            </w:r>
            <w:r w:rsidRPr="00C55986">
              <w:rPr>
                <w:rFonts w:ascii="Courier New" w:hAnsi="Courier New" w:cs="Courier New"/>
                <w:color w:val="800000"/>
                <w:sz w:val="18"/>
                <w:lang w:val="en-US" w:eastAsia="fi-FI"/>
              </w:rPr>
              <w:t>observation</w:t>
            </w:r>
            <w:r w:rsidRPr="00C55986">
              <w:rPr>
                <w:rFonts w:ascii="Courier New" w:hAnsi="Courier New" w:cs="Courier New"/>
                <w:color w:val="0000FF"/>
                <w:sz w:val="18"/>
                <w:lang w:val="en-US" w:eastAsia="fi-FI"/>
              </w:rPr>
              <w:t>&gt;</w:t>
            </w:r>
          </w:p>
          <w:p w14:paraId="1FA6F657" w14:textId="77777777" w:rsidR="003F6A08" w:rsidRPr="003F6A08" w:rsidRDefault="00C55986" w:rsidP="00C55986">
            <w:pPr>
              <w:autoSpaceDE w:val="0"/>
              <w:autoSpaceDN w:val="0"/>
              <w:adjustRightInd w:val="0"/>
              <w:jc w:val="left"/>
              <w:rPr>
                <w:rFonts w:ascii="Courier New" w:hAnsi="Courier New" w:cs="Courier New"/>
                <w:sz w:val="18"/>
                <w:szCs w:val="18"/>
                <w:lang w:val="en-US"/>
              </w:rPr>
            </w:pPr>
            <w:r w:rsidRPr="00C55986">
              <w:rPr>
                <w:rFonts w:ascii="Courier New" w:hAnsi="Courier New" w:cs="Courier New"/>
                <w:color w:val="0000FF"/>
                <w:sz w:val="18"/>
                <w:lang w:val="en-US" w:eastAsia="fi-FI"/>
              </w:rPr>
              <w:t>&lt;/</w:t>
            </w:r>
            <w:r w:rsidRPr="00C55986">
              <w:rPr>
                <w:rFonts w:ascii="Courier New" w:hAnsi="Courier New" w:cs="Courier New"/>
                <w:color w:val="800000"/>
                <w:sz w:val="18"/>
                <w:lang w:val="en-US" w:eastAsia="fi-FI"/>
              </w:rPr>
              <w:t>component</w:t>
            </w:r>
            <w:r w:rsidRPr="00C55986">
              <w:rPr>
                <w:rFonts w:ascii="Courier New" w:hAnsi="Courier New" w:cs="Courier New"/>
                <w:color w:val="0000FF"/>
                <w:sz w:val="18"/>
                <w:lang w:val="en-US" w:eastAsia="fi-FI"/>
              </w:rPr>
              <w:t>&gt;</w:t>
            </w:r>
          </w:p>
        </w:tc>
      </w:tr>
    </w:tbl>
    <w:p w14:paraId="6D18A734" w14:textId="77777777" w:rsidR="003F6A08" w:rsidRDefault="003F6A08" w:rsidP="008E33EF">
      <w:pPr>
        <w:pStyle w:val="Otsikko2"/>
        <w:rPr>
          <w:lang w:val="en-US"/>
        </w:rPr>
      </w:pPr>
      <w:bookmarkStart w:id="998" w:name="_Toc377399133"/>
      <w:bookmarkStart w:id="999" w:name="_Toc436732575"/>
      <w:r w:rsidRPr="003F6A08">
        <w:rPr>
          <w:lang w:val="en-US"/>
        </w:rPr>
        <w:t>Purennan havainnot</w:t>
      </w:r>
      <w:bookmarkEnd w:id="998"/>
      <w:bookmarkEnd w:id="999"/>
    </w:p>
    <w:p w14:paraId="65D36C20" w14:textId="77777777" w:rsidR="00C02A58" w:rsidRPr="00FA63CD" w:rsidRDefault="00C02A58" w:rsidP="00C02A58">
      <w:r w:rsidRPr="00FA63CD">
        <w:t xml:space="preserve">Entry.organizer.templateId kohtaan annetaan </w:t>
      </w:r>
      <w:r>
        <w:t>Purennan</w:t>
      </w:r>
      <w:r w:rsidRPr="00FA63CD">
        <w:t xml:space="preserve"> havaintojen tietorakenteen tunnus </w:t>
      </w:r>
      <w:r w:rsidRPr="00BB2673">
        <w:t>1.2.246.537.6.12.2002.903.2013.</w:t>
      </w:r>
      <w:r>
        <w:t>5</w:t>
      </w:r>
      <w:r w:rsidRPr="00BB2673">
        <w:t>0</w:t>
      </w:r>
      <w:r>
        <w:t xml:space="preserve"> eli kyseisen otsikkokentän oid tietosisältömäärittelystä.</w:t>
      </w:r>
    </w:p>
    <w:p w14:paraId="7AE7F9BD" w14:textId="77777777" w:rsidR="003F6A08" w:rsidRPr="003F6A08" w:rsidRDefault="003F6A08" w:rsidP="008E33EF">
      <w:pPr>
        <w:pStyle w:val="Otsikko3"/>
        <w:rPr>
          <w:lang w:val="en-US"/>
        </w:rPr>
      </w:pPr>
      <w:bookmarkStart w:id="1000" w:name="_Toc382387178"/>
      <w:bookmarkStart w:id="1001" w:name="_Toc377399134"/>
      <w:bookmarkStart w:id="1002" w:name="_Toc436732576"/>
      <w:bookmarkEnd w:id="1000"/>
      <w:r w:rsidRPr="003F6A08">
        <w:rPr>
          <w:lang w:val="en-US"/>
        </w:rPr>
        <w:t>Sivualueen purentasuhde ja pään puoli</w:t>
      </w:r>
      <w:bookmarkEnd w:id="1001"/>
      <w:bookmarkEnd w:id="1002"/>
    </w:p>
    <w:p w14:paraId="3064BA01" w14:textId="77777777" w:rsidR="003F6A08" w:rsidRPr="003F6A08" w:rsidRDefault="003F6A08" w:rsidP="003F6A08">
      <w:r w:rsidRPr="003F6A08">
        <w:t>Sivualueen purentasuhde annetaan observation value:ssa STH21K luokituksella. Observation c</w:t>
      </w:r>
      <w:r w:rsidRPr="003F6A08">
        <w:t>o</w:t>
      </w:r>
      <w:r w:rsidRPr="003F6A08">
        <w:t>de:ssa annetaan tietokentän oid:n lisäksi tarkentimena qualifier-rakenteella pään puoli STH33 luok</w:t>
      </w:r>
      <w:r w:rsidRPr="003F6A08">
        <w:t>i</w:t>
      </w:r>
      <w:r w:rsidRPr="003F6A08">
        <w:t xml:space="preserve">tuksella. </w:t>
      </w:r>
    </w:p>
    <w:p w14:paraId="23407309"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4703A495"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7A89DC5C" w14:textId="77777777" w:rsidR="009B69BB" w:rsidRDefault="009B69BB" w:rsidP="00E047C9">
            <w:pPr>
              <w:autoSpaceDE w:val="0"/>
              <w:autoSpaceDN w:val="0"/>
              <w:adjustRightInd w:val="0"/>
              <w:jc w:val="left"/>
              <w:rPr>
                <w:ins w:id="1003" w:author="Tekijä"/>
                <w:rFonts w:ascii="Courier New" w:hAnsi="Courier New" w:cs="Courier New"/>
                <w:color w:val="000000"/>
                <w:sz w:val="18"/>
                <w:lang w:eastAsia="fi-FI"/>
              </w:rPr>
            </w:pPr>
            <w:ins w:id="1004" w:author="Tekijä">
              <w:r w:rsidRPr="009B69BB">
                <w:rPr>
                  <w:rFonts w:ascii="Courier New" w:hAnsi="Courier New" w:cs="Courier New"/>
                  <w:color w:val="0000FF"/>
                  <w:sz w:val="18"/>
                  <w:lang w:eastAsia="fi-FI"/>
                </w:rPr>
                <w:t>&lt;!--</w:t>
              </w:r>
              <w:r w:rsidRPr="009B69BB">
                <w:rPr>
                  <w:rFonts w:ascii="Courier New" w:hAnsi="Courier New" w:cs="Courier New"/>
                  <w:color w:val="474747"/>
                  <w:sz w:val="18"/>
                  <w:lang w:eastAsia="fi-FI"/>
                </w:rPr>
                <w:t xml:space="preserve"> Sivualueen purentasuhde, toistuva per pään puoli - toistetaan koko co</w:t>
              </w:r>
              <w:r w:rsidRPr="009B69BB">
                <w:rPr>
                  <w:rFonts w:ascii="Courier New" w:hAnsi="Courier New" w:cs="Courier New"/>
                  <w:color w:val="474747"/>
                  <w:sz w:val="18"/>
                  <w:lang w:eastAsia="fi-FI"/>
                </w:rPr>
                <w:t>m</w:t>
              </w:r>
              <w:r w:rsidRPr="009B69BB">
                <w:rPr>
                  <w:rFonts w:ascii="Courier New" w:hAnsi="Courier New" w:cs="Courier New"/>
                  <w:color w:val="474747"/>
                  <w:sz w:val="18"/>
                  <w:lang w:eastAsia="fi-FI"/>
                </w:rPr>
                <w:t xml:space="preserve">ponent.observation -rakennetta </w:t>
              </w:r>
              <w:r w:rsidRPr="009B69BB">
                <w:rPr>
                  <w:rFonts w:ascii="Courier New" w:hAnsi="Courier New" w:cs="Courier New"/>
                  <w:color w:val="0000FF"/>
                  <w:sz w:val="18"/>
                  <w:lang w:eastAsia="fi-FI"/>
                </w:rPr>
                <w:t>--&gt;</w:t>
              </w:r>
            </w:ins>
          </w:p>
          <w:p w14:paraId="15D7A930" w14:textId="77777777" w:rsidR="00E047C9" w:rsidRPr="00E047C9" w:rsidRDefault="00E047C9" w:rsidP="00E047C9">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component</w:t>
            </w:r>
            <w:r w:rsidRPr="00E047C9">
              <w:rPr>
                <w:rFonts w:ascii="Courier New" w:hAnsi="Courier New" w:cs="Courier New"/>
                <w:color w:val="0000FF"/>
                <w:sz w:val="18"/>
                <w:lang w:val="en-US" w:eastAsia="fi-FI"/>
              </w:rPr>
              <w:t>&gt;</w:t>
            </w:r>
          </w:p>
          <w:p w14:paraId="0D826258" w14:textId="77777777" w:rsidR="00E047C9" w:rsidRPr="00E047C9" w:rsidRDefault="00E047C9" w:rsidP="00E047C9">
            <w:pPr>
              <w:autoSpaceDE w:val="0"/>
              <w:autoSpaceDN w:val="0"/>
              <w:adjustRightInd w:val="0"/>
              <w:jc w:val="left"/>
              <w:rPr>
                <w:rFonts w:ascii="Courier New" w:hAnsi="Courier New" w:cs="Courier New"/>
                <w:color w:val="0000FF"/>
                <w:sz w:val="18"/>
                <w:lang w:val="en-US" w:eastAsia="fi-FI"/>
              </w:rPr>
            </w:pPr>
            <w:r w:rsidRPr="009B69BB">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observation</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classCode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COND</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moodCode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EVN</w:t>
            </w:r>
            <w:r w:rsidRPr="00E047C9">
              <w:rPr>
                <w:rFonts w:ascii="Courier New" w:hAnsi="Courier New" w:cs="Courier New"/>
                <w:color w:val="0000FF"/>
                <w:sz w:val="18"/>
                <w:lang w:val="en-US" w:eastAsia="fi-FI"/>
              </w:rPr>
              <w:t>"&gt;</w:t>
            </w:r>
          </w:p>
          <w:p w14:paraId="5E037D85" w14:textId="77777777" w:rsidR="00E047C9" w:rsidRPr="00E047C9" w:rsidRDefault="00E047C9" w:rsidP="00E047C9">
            <w:pPr>
              <w:autoSpaceDE w:val="0"/>
              <w:autoSpaceDN w:val="0"/>
              <w:adjustRightInd w:val="0"/>
              <w:ind w:left="1136" w:hanging="1136"/>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code</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code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51</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codeSystem</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1.2.246.537.6.12.2002.903.2013</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codeSy</w:t>
            </w:r>
            <w:r w:rsidRPr="00E047C9">
              <w:rPr>
                <w:rFonts w:ascii="Courier New" w:hAnsi="Courier New" w:cs="Courier New"/>
                <w:color w:val="FF0000"/>
                <w:sz w:val="18"/>
                <w:lang w:val="en-US" w:eastAsia="fi-FI"/>
              </w:rPr>
              <w:t>s</w:t>
            </w:r>
            <w:r w:rsidRPr="00E047C9">
              <w:rPr>
                <w:rFonts w:ascii="Courier New" w:hAnsi="Courier New" w:cs="Courier New"/>
                <w:color w:val="FF0000"/>
                <w:sz w:val="18"/>
                <w:lang w:val="en-US" w:eastAsia="fi-FI"/>
              </w:rPr>
              <w:t>temName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THL/Tietosisältö - STH03 Purentastatus 2013</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displayName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Sivualueen purentasuhde</w:t>
            </w:r>
            <w:r w:rsidRPr="00E047C9">
              <w:rPr>
                <w:rFonts w:ascii="Courier New" w:hAnsi="Courier New" w:cs="Courier New"/>
                <w:color w:val="0000FF"/>
                <w:sz w:val="18"/>
                <w:lang w:val="en-US" w:eastAsia="fi-FI"/>
              </w:rPr>
              <w:t>"&gt;</w:t>
            </w:r>
          </w:p>
          <w:p w14:paraId="46F32FF5" w14:textId="77777777" w:rsidR="00E047C9" w:rsidRPr="00E047C9" w:rsidRDefault="00E047C9" w:rsidP="00E047C9">
            <w:pPr>
              <w:autoSpaceDE w:val="0"/>
              <w:autoSpaceDN w:val="0"/>
              <w:adjustRightInd w:val="0"/>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474747"/>
                <w:sz w:val="18"/>
                <w:lang w:val="en-US" w:eastAsia="fi-FI"/>
              </w:rPr>
              <w:t xml:space="preserve"> Pään puoli </w:t>
            </w:r>
            <w:r w:rsidRPr="00E047C9">
              <w:rPr>
                <w:rFonts w:ascii="Courier New" w:hAnsi="Courier New" w:cs="Courier New"/>
                <w:color w:val="0000FF"/>
                <w:sz w:val="18"/>
                <w:lang w:val="en-US" w:eastAsia="fi-FI"/>
              </w:rPr>
              <w:t>--&gt;</w:t>
            </w:r>
          </w:p>
          <w:p w14:paraId="7A839F45" w14:textId="77777777" w:rsidR="00E047C9" w:rsidRPr="00E047C9" w:rsidRDefault="00E047C9" w:rsidP="00E047C9">
            <w:pPr>
              <w:autoSpaceDE w:val="0"/>
              <w:autoSpaceDN w:val="0"/>
              <w:adjustRightInd w:val="0"/>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qualifier</w:t>
            </w:r>
            <w:r w:rsidRPr="00E047C9">
              <w:rPr>
                <w:rFonts w:ascii="Courier New" w:hAnsi="Courier New" w:cs="Courier New"/>
                <w:color w:val="0000FF"/>
                <w:sz w:val="18"/>
                <w:lang w:val="en-US" w:eastAsia="fi-FI"/>
              </w:rPr>
              <w:t>&gt;</w:t>
            </w:r>
          </w:p>
          <w:p w14:paraId="26820F08" w14:textId="77777777" w:rsidR="00E047C9" w:rsidRPr="00E047C9" w:rsidRDefault="00E047C9" w:rsidP="00E047C9">
            <w:pPr>
              <w:autoSpaceDE w:val="0"/>
              <w:autoSpaceDN w:val="0"/>
              <w:adjustRightInd w:val="0"/>
              <w:ind w:left="1988" w:hanging="1988"/>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name</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code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52</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codeSystem</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1.2.246.537.6.12.2002.903.2013</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codeSy</w:t>
            </w:r>
            <w:r w:rsidRPr="00E047C9">
              <w:rPr>
                <w:rFonts w:ascii="Courier New" w:hAnsi="Courier New" w:cs="Courier New"/>
                <w:color w:val="FF0000"/>
                <w:sz w:val="18"/>
                <w:lang w:val="en-US" w:eastAsia="fi-FI"/>
              </w:rPr>
              <w:t>s</w:t>
            </w:r>
            <w:r w:rsidRPr="00E047C9">
              <w:rPr>
                <w:rFonts w:ascii="Courier New" w:hAnsi="Courier New" w:cs="Courier New"/>
                <w:color w:val="FF0000"/>
                <w:sz w:val="18"/>
                <w:lang w:val="en-US" w:eastAsia="fi-FI"/>
              </w:rPr>
              <w:t>temName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THL/Tietosisältö - STH03 Purentastatus 2013</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displa</w:t>
            </w:r>
            <w:r w:rsidRPr="00E047C9">
              <w:rPr>
                <w:rFonts w:ascii="Courier New" w:hAnsi="Courier New" w:cs="Courier New"/>
                <w:color w:val="FF0000"/>
                <w:sz w:val="18"/>
                <w:lang w:val="en-US" w:eastAsia="fi-FI"/>
              </w:rPr>
              <w:t>y</w:t>
            </w:r>
            <w:r w:rsidRPr="00E047C9">
              <w:rPr>
                <w:rFonts w:ascii="Courier New" w:hAnsi="Courier New" w:cs="Courier New"/>
                <w:color w:val="FF0000"/>
                <w:sz w:val="18"/>
                <w:lang w:val="en-US" w:eastAsia="fi-FI"/>
              </w:rPr>
              <w:t>Name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Pään puoli</w:t>
            </w:r>
            <w:r w:rsidRPr="00E047C9">
              <w:rPr>
                <w:rFonts w:ascii="Courier New" w:hAnsi="Courier New" w:cs="Courier New"/>
                <w:color w:val="0000FF"/>
                <w:sz w:val="18"/>
                <w:lang w:val="en-US" w:eastAsia="fi-FI"/>
              </w:rPr>
              <w:t>"/&gt;</w:t>
            </w:r>
          </w:p>
          <w:p w14:paraId="66876E36" w14:textId="77777777" w:rsidR="00E047C9" w:rsidRPr="00E047C9" w:rsidRDefault="00E047C9" w:rsidP="00E047C9">
            <w:pPr>
              <w:autoSpaceDE w:val="0"/>
              <w:autoSpaceDN w:val="0"/>
              <w:adjustRightInd w:val="0"/>
              <w:ind w:left="1988" w:hanging="1988"/>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value</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code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A12</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codeSystem</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1.2.246.537.6.714.2013</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codeSy</w:t>
            </w:r>
            <w:r w:rsidRPr="00E047C9">
              <w:rPr>
                <w:rFonts w:ascii="Courier New" w:hAnsi="Courier New" w:cs="Courier New"/>
                <w:color w:val="FF0000"/>
                <w:sz w:val="18"/>
                <w:lang w:val="en-US" w:eastAsia="fi-FI"/>
              </w:rPr>
              <w:t>s</w:t>
            </w:r>
            <w:r w:rsidRPr="00E047C9">
              <w:rPr>
                <w:rFonts w:ascii="Courier New" w:hAnsi="Courier New" w:cs="Courier New"/>
                <w:color w:val="FF0000"/>
                <w:sz w:val="18"/>
                <w:lang w:val="en-US" w:eastAsia="fi-FI"/>
              </w:rPr>
              <w:t>temName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STH - STH33 Pään ja vartalon puoli 2013</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displayName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Vasen puoli</w:t>
            </w:r>
            <w:r w:rsidRPr="00E047C9">
              <w:rPr>
                <w:rFonts w:ascii="Courier New" w:hAnsi="Courier New" w:cs="Courier New"/>
                <w:color w:val="0000FF"/>
                <w:sz w:val="18"/>
                <w:lang w:val="en-US" w:eastAsia="fi-FI"/>
              </w:rPr>
              <w:t>"/&gt;</w:t>
            </w:r>
          </w:p>
          <w:p w14:paraId="749BF251" w14:textId="77777777" w:rsidR="00E047C9" w:rsidRPr="00E047C9" w:rsidRDefault="00E047C9" w:rsidP="00E047C9">
            <w:pPr>
              <w:autoSpaceDE w:val="0"/>
              <w:autoSpaceDN w:val="0"/>
              <w:adjustRightInd w:val="0"/>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qualifier</w:t>
            </w:r>
            <w:r w:rsidRPr="00E047C9">
              <w:rPr>
                <w:rFonts w:ascii="Courier New" w:hAnsi="Courier New" w:cs="Courier New"/>
                <w:color w:val="0000FF"/>
                <w:sz w:val="18"/>
                <w:lang w:val="en-US" w:eastAsia="fi-FI"/>
              </w:rPr>
              <w:t>&gt;</w:t>
            </w:r>
          </w:p>
          <w:p w14:paraId="1DAC126D" w14:textId="77777777" w:rsidR="00E047C9" w:rsidRPr="00E047C9" w:rsidRDefault="00E047C9" w:rsidP="00E047C9">
            <w:pPr>
              <w:autoSpaceDE w:val="0"/>
              <w:autoSpaceDN w:val="0"/>
              <w:adjustRightInd w:val="0"/>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code</w:t>
            </w:r>
            <w:r w:rsidRPr="00E047C9">
              <w:rPr>
                <w:rFonts w:ascii="Courier New" w:hAnsi="Courier New" w:cs="Courier New"/>
                <w:color w:val="0000FF"/>
                <w:sz w:val="18"/>
                <w:lang w:val="en-US" w:eastAsia="fi-FI"/>
              </w:rPr>
              <w:t>&gt;</w:t>
            </w:r>
          </w:p>
          <w:p w14:paraId="6D4BA2F5" w14:textId="77777777" w:rsidR="00E047C9" w:rsidRPr="00E047C9" w:rsidDel="008D629F" w:rsidRDefault="00E047C9" w:rsidP="00E047C9">
            <w:pPr>
              <w:autoSpaceDE w:val="0"/>
              <w:autoSpaceDN w:val="0"/>
              <w:adjustRightInd w:val="0"/>
              <w:jc w:val="left"/>
              <w:rPr>
                <w:del w:id="1005" w:author="Tekijä"/>
                <w:rFonts w:ascii="Courier New" w:hAnsi="Courier New" w:cs="Courier New"/>
                <w:color w:val="0000FF"/>
                <w:sz w:val="18"/>
                <w:lang w:val="en-US" w:eastAsia="fi-FI"/>
              </w:rPr>
            </w:pPr>
            <w:del w:id="1006" w:author="Tekijä">
              <w:r w:rsidRPr="00E047C9" w:rsidDel="008D629F">
                <w:rPr>
                  <w:rFonts w:ascii="Courier New" w:hAnsi="Courier New" w:cs="Courier New"/>
                  <w:color w:val="000000"/>
                  <w:sz w:val="18"/>
                  <w:lang w:val="en-US" w:eastAsia="fi-FI"/>
                </w:rPr>
                <w:delText xml:space="preserve">        </w:delText>
              </w:r>
              <w:r w:rsidRPr="00E047C9" w:rsidDel="008D629F">
                <w:rPr>
                  <w:rFonts w:ascii="Courier New" w:hAnsi="Courier New" w:cs="Courier New"/>
                  <w:color w:val="0000FF"/>
                  <w:sz w:val="18"/>
                  <w:lang w:val="en-US" w:eastAsia="fi-FI"/>
                </w:rPr>
                <w:delText>&lt;</w:delText>
              </w:r>
              <w:r w:rsidRPr="00E047C9" w:rsidDel="008D629F">
                <w:rPr>
                  <w:rFonts w:ascii="Courier New" w:hAnsi="Courier New" w:cs="Courier New"/>
                  <w:color w:val="800000"/>
                  <w:sz w:val="18"/>
                  <w:lang w:val="en-US" w:eastAsia="fi-FI"/>
                </w:rPr>
                <w:delText>text</w:delText>
              </w:r>
              <w:r w:rsidRPr="00E047C9" w:rsidDel="008D629F">
                <w:rPr>
                  <w:rFonts w:ascii="Courier New" w:hAnsi="Courier New" w:cs="Courier New"/>
                  <w:color w:val="0000FF"/>
                  <w:sz w:val="18"/>
                  <w:lang w:val="en-US" w:eastAsia="fi-FI"/>
                </w:rPr>
                <w:delText>&gt;</w:delText>
              </w:r>
            </w:del>
          </w:p>
          <w:p w14:paraId="09B77629" w14:textId="77777777" w:rsidR="00E047C9" w:rsidRPr="00E047C9" w:rsidDel="008D629F" w:rsidRDefault="00E047C9" w:rsidP="00E047C9">
            <w:pPr>
              <w:autoSpaceDE w:val="0"/>
              <w:autoSpaceDN w:val="0"/>
              <w:adjustRightInd w:val="0"/>
              <w:jc w:val="left"/>
              <w:rPr>
                <w:del w:id="1007" w:author="Tekijä"/>
                <w:rFonts w:ascii="Courier New" w:hAnsi="Courier New" w:cs="Courier New"/>
                <w:color w:val="0000FF"/>
                <w:sz w:val="18"/>
                <w:lang w:val="en-US" w:eastAsia="fi-FI"/>
              </w:rPr>
            </w:pPr>
            <w:del w:id="1008" w:author="Tekijä">
              <w:r w:rsidRPr="00E047C9" w:rsidDel="008D629F">
                <w:rPr>
                  <w:rFonts w:ascii="Courier New" w:hAnsi="Courier New" w:cs="Courier New"/>
                  <w:color w:val="000000"/>
                  <w:sz w:val="18"/>
                  <w:lang w:val="en-US" w:eastAsia="fi-FI"/>
                </w:rPr>
                <w:delText xml:space="preserve">          </w:delText>
              </w:r>
              <w:r w:rsidRPr="00E047C9" w:rsidDel="008D629F">
                <w:rPr>
                  <w:rFonts w:ascii="Courier New" w:hAnsi="Courier New" w:cs="Courier New"/>
                  <w:color w:val="0000FF"/>
                  <w:sz w:val="18"/>
                  <w:lang w:val="en-US" w:eastAsia="fi-FI"/>
                </w:rPr>
                <w:delText>&lt;</w:delText>
              </w:r>
              <w:r w:rsidRPr="00E047C9" w:rsidDel="008D629F">
                <w:rPr>
                  <w:rFonts w:ascii="Courier New" w:hAnsi="Courier New" w:cs="Courier New"/>
                  <w:color w:val="800000"/>
                  <w:sz w:val="18"/>
                  <w:lang w:val="en-US" w:eastAsia="fi-FI"/>
                </w:rPr>
                <w:delText>reference</w:delText>
              </w:r>
              <w:r w:rsidRPr="00E047C9" w:rsidDel="008D629F">
                <w:rPr>
                  <w:rFonts w:ascii="Courier New" w:hAnsi="Courier New" w:cs="Courier New"/>
                  <w:i/>
                  <w:iCs/>
                  <w:color w:val="008080"/>
                  <w:sz w:val="18"/>
                  <w:lang w:val="en-US" w:eastAsia="fi-FI"/>
                </w:rPr>
                <w:delText xml:space="preserve"> </w:delText>
              </w:r>
              <w:r w:rsidRPr="00E047C9" w:rsidDel="008D629F">
                <w:rPr>
                  <w:rFonts w:ascii="Courier New" w:hAnsi="Courier New" w:cs="Courier New"/>
                  <w:color w:val="FF0000"/>
                  <w:sz w:val="18"/>
                  <w:lang w:val="en-US" w:eastAsia="fi-FI"/>
                </w:rPr>
                <w:delText>value</w:delText>
              </w:r>
              <w:r w:rsidRPr="00E047C9" w:rsidDel="008D629F">
                <w:rPr>
                  <w:rFonts w:ascii="Courier New" w:hAnsi="Courier New" w:cs="Courier New"/>
                  <w:color w:val="0000FF"/>
                  <w:sz w:val="18"/>
                  <w:lang w:val="en-US" w:eastAsia="fi-FI"/>
                </w:rPr>
                <w:delText>="</w:delText>
              </w:r>
              <w:r w:rsidRPr="00E047C9" w:rsidDel="008D629F">
                <w:rPr>
                  <w:rFonts w:ascii="Courier New" w:hAnsi="Courier New" w:cs="Courier New"/>
                  <w:color w:val="000000"/>
                  <w:sz w:val="18"/>
                  <w:lang w:val="en-US" w:eastAsia="fi-FI"/>
                </w:rPr>
                <w:delText>#OID1.2.246.10.1234567.14.2013.123.3.10.5.1</w:delText>
              </w:r>
              <w:r w:rsidRPr="00E047C9" w:rsidDel="008D629F">
                <w:rPr>
                  <w:rFonts w:ascii="Courier New" w:hAnsi="Courier New" w:cs="Courier New"/>
                  <w:color w:val="0000FF"/>
                  <w:sz w:val="18"/>
                  <w:lang w:val="en-US" w:eastAsia="fi-FI"/>
                </w:rPr>
                <w:delText>"/&gt;</w:delText>
              </w:r>
            </w:del>
          </w:p>
          <w:p w14:paraId="5E3CBEC3" w14:textId="77777777" w:rsidR="00E047C9" w:rsidRPr="00E047C9" w:rsidDel="008D629F" w:rsidRDefault="00E047C9" w:rsidP="00E047C9">
            <w:pPr>
              <w:autoSpaceDE w:val="0"/>
              <w:autoSpaceDN w:val="0"/>
              <w:adjustRightInd w:val="0"/>
              <w:jc w:val="left"/>
              <w:rPr>
                <w:del w:id="1009" w:author="Tekijä"/>
                <w:rFonts w:ascii="Courier New" w:hAnsi="Courier New" w:cs="Courier New"/>
                <w:color w:val="0000FF"/>
                <w:sz w:val="18"/>
                <w:lang w:val="en-US" w:eastAsia="fi-FI"/>
              </w:rPr>
            </w:pPr>
            <w:del w:id="1010" w:author="Tekijä">
              <w:r w:rsidRPr="00E047C9" w:rsidDel="008D629F">
                <w:rPr>
                  <w:rFonts w:ascii="Courier New" w:hAnsi="Courier New" w:cs="Courier New"/>
                  <w:color w:val="000000"/>
                  <w:sz w:val="18"/>
                  <w:lang w:val="en-US" w:eastAsia="fi-FI"/>
                </w:rPr>
                <w:delText xml:space="preserve">        </w:delText>
              </w:r>
              <w:r w:rsidRPr="00E047C9" w:rsidDel="008D629F">
                <w:rPr>
                  <w:rFonts w:ascii="Courier New" w:hAnsi="Courier New" w:cs="Courier New"/>
                  <w:color w:val="0000FF"/>
                  <w:sz w:val="18"/>
                  <w:lang w:val="en-US" w:eastAsia="fi-FI"/>
                </w:rPr>
                <w:delText>&lt;/</w:delText>
              </w:r>
              <w:r w:rsidRPr="00E047C9" w:rsidDel="008D629F">
                <w:rPr>
                  <w:rFonts w:ascii="Courier New" w:hAnsi="Courier New" w:cs="Courier New"/>
                  <w:color w:val="800000"/>
                  <w:sz w:val="18"/>
                  <w:lang w:val="en-US" w:eastAsia="fi-FI"/>
                </w:rPr>
                <w:delText>text</w:delText>
              </w:r>
              <w:r w:rsidRPr="00E047C9" w:rsidDel="008D629F">
                <w:rPr>
                  <w:rFonts w:ascii="Courier New" w:hAnsi="Courier New" w:cs="Courier New"/>
                  <w:color w:val="0000FF"/>
                  <w:sz w:val="18"/>
                  <w:lang w:val="en-US" w:eastAsia="fi-FI"/>
                </w:rPr>
                <w:delText>&gt;</w:delText>
              </w:r>
            </w:del>
          </w:p>
          <w:p w14:paraId="5B6F1DB3" w14:textId="77777777" w:rsidR="00E047C9" w:rsidRPr="00E047C9" w:rsidRDefault="00E047C9" w:rsidP="00E047C9">
            <w:pPr>
              <w:autoSpaceDE w:val="0"/>
              <w:autoSpaceDN w:val="0"/>
              <w:adjustRightInd w:val="0"/>
              <w:ind w:left="1136" w:hanging="1136"/>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value</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xsi:type</w:t>
            </w:r>
            <w:r w:rsidRPr="00E047C9">
              <w:rPr>
                <w:rFonts w:ascii="Courier New" w:hAnsi="Courier New" w:cs="Courier New"/>
                <w:color w:val="0000FF"/>
                <w:sz w:val="18"/>
                <w:lang w:val="en-US" w:eastAsia="fi-FI"/>
              </w:rPr>
              <w:t>="</w:t>
            </w:r>
            <w:del w:id="1011" w:author="Tekijä">
              <w:r w:rsidRPr="00E047C9" w:rsidDel="00B4787B">
                <w:rPr>
                  <w:rFonts w:ascii="Courier New" w:hAnsi="Courier New" w:cs="Courier New"/>
                  <w:color w:val="000000"/>
                  <w:sz w:val="18"/>
                  <w:lang w:val="en-US" w:eastAsia="fi-FI"/>
                </w:rPr>
                <w:delText>CD</w:delText>
              </w:r>
            </w:del>
            <w:ins w:id="1012" w:author="Tekijä">
              <w:r w:rsidR="00B4787B">
                <w:rPr>
                  <w:rFonts w:ascii="Courier New" w:hAnsi="Courier New" w:cs="Courier New"/>
                  <w:color w:val="000000"/>
                  <w:sz w:val="18"/>
                  <w:lang w:val="en-US" w:eastAsia="fi-FI"/>
                </w:rPr>
                <w:t>CV</w:t>
              </w:r>
            </w:ins>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code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A33</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codeSystem</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1.2.246.537.6.705.2013</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codeSy</w:t>
            </w:r>
            <w:r w:rsidRPr="00E047C9">
              <w:rPr>
                <w:rFonts w:ascii="Courier New" w:hAnsi="Courier New" w:cs="Courier New"/>
                <w:color w:val="FF0000"/>
                <w:sz w:val="18"/>
                <w:lang w:val="en-US" w:eastAsia="fi-FI"/>
              </w:rPr>
              <w:t>s</w:t>
            </w:r>
            <w:r w:rsidRPr="00E047C9">
              <w:rPr>
                <w:rFonts w:ascii="Courier New" w:hAnsi="Courier New" w:cs="Courier New"/>
                <w:color w:val="FF0000"/>
                <w:sz w:val="18"/>
                <w:lang w:val="en-US" w:eastAsia="fi-FI"/>
              </w:rPr>
              <w:t>temName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STH - STH21K Purentasuhde 2013</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displayName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Angle II purentasuhde</w:t>
            </w:r>
            <w:r w:rsidRPr="00E047C9">
              <w:rPr>
                <w:rFonts w:ascii="Courier New" w:hAnsi="Courier New" w:cs="Courier New"/>
                <w:color w:val="0000FF"/>
                <w:sz w:val="18"/>
                <w:lang w:val="en-US" w:eastAsia="fi-FI"/>
              </w:rPr>
              <w:t>"/&gt;</w:t>
            </w:r>
          </w:p>
          <w:p w14:paraId="50D33438" w14:textId="77777777" w:rsidR="00E047C9" w:rsidRPr="00E047C9" w:rsidRDefault="00E047C9" w:rsidP="00E047C9">
            <w:pPr>
              <w:autoSpaceDE w:val="0"/>
              <w:autoSpaceDN w:val="0"/>
              <w:adjustRightInd w:val="0"/>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observation</w:t>
            </w:r>
            <w:r w:rsidRPr="00E047C9">
              <w:rPr>
                <w:rFonts w:ascii="Courier New" w:hAnsi="Courier New" w:cs="Courier New"/>
                <w:color w:val="0000FF"/>
                <w:sz w:val="18"/>
                <w:lang w:val="en-US" w:eastAsia="fi-FI"/>
              </w:rPr>
              <w:t>&gt;</w:t>
            </w:r>
          </w:p>
          <w:p w14:paraId="51871A2A" w14:textId="77777777" w:rsidR="003F6A08" w:rsidRPr="003F6A08" w:rsidRDefault="00E047C9" w:rsidP="00E047C9">
            <w:pPr>
              <w:autoSpaceDE w:val="0"/>
              <w:autoSpaceDN w:val="0"/>
              <w:adjustRightInd w:val="0"/>
              <w:jc w:val="left"/>
              <w:rPr>
                <w:rFonts w:ascii="Courier New" w:hAnsi="Courier New" w:cs="Courier New"/>
                <w:sz w:val="18"/>
                <w:szCs w:val="18"/>
                <w:lang w:val="en-US"/>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component</w:t>
            </w:r>
            <w:r w:rsidRPr="00E047C9">
              <w:rPr>
                <w:rFonts w:ascii="Courier New" w:hAnsi="Courier New" w:cs="Courier New"/>
                <w:color w:val="0000FF"/>
                <w:sz w:val="18"/>
                <w:lang w:val="en-US" w:eastAsia="fi-FI"/>
              </w:rPr>
              <w:t>&gt;</w:t>
            </w:r>
          </w:p>
        </w:tc>
      </w:tr>
    </w:tbl>
    <w:p w14:paraId="71CDD479" w14:textId="77777777" w:rsidR="003F6A08" w:rsidRPr="003F6A08" w:rsidRDefault="003F6A08" w:rsidP="008E33EF">
      <w:pPr>
        <w:pStyle w:val="Otsikko3"/>
        <w:rPr>
          <w:lang w:val="en-US"/>
        </w:rPr>
      </w:pPr>
      <w:bookmarkStart w:id="1013" w:name="_Toc377399135"/>
      <w:bookmarkStart w:id="1014" w:name="_Toc436732577"/>
      <w:r w:rsidRPr="003F6A08">
        <w:rPr>
          <w:lang w:val="en-US"/>
        </w:rPr>
        <w:t>Maksimaalinen avaus ja protruusio</w:t>
      </w:r>
      <w:bookmarkEnd w:id="1013"/>
      <w:bookmarkEnd w:id="1014"/>
    </w:p>
    <w:p w14:paraId="005D18D4" w14:textId="77777777" w:rsidR="003F6A08" w:rsidRPr="003F6A08" w:rsidRDefault="003F6A08" w:rsidP="003F6A08">
      <w:r w:rsidRPr="003F6A08">
        <w:t>Maksimaalinen avaus ja protruusio millimetreissä annetaan omissa observation:eissaan PQ-tietotyypillä value:ssa.</w:t>
      </w:r>
    </w:p>
    <w:p w14:paraId="0E8E1BAA"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7602B8A0"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7CC80765" w14:textId="77777777" w:rsidR="00E047C9" w:rsidRPr="00E047C9" w:rsidRDefault="00E047C9" w:rsidP="00E047C9">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component</w:t>
            </w:r>
            <w:r w:rsidRPr="00E047C9">
              <w:rPr>
                <w:rFonts w:ascii="Courier New" w:hAnsi="Courier New" w:cs="Courier New"/>
                <w:color w:val="0000FF"/>
                <w:sz w:val="18"/>
                <w:lang w:val="en-US" w:eastAsia="fi-FI"/>
              </w:rPr>
              <w:t>&gt;</w:t>
            </w:r>
          </w:p>
          <w:p w14:paraId="20D0B692" w14:textId="77777777" w:rsidR="00E047C9" w:rsidRPr="00E047C9" w:rsidRDefault="00E047C9" w:rsidP="00E047C9">
            <w:pPr>
              <w:autoSpaceDE w:val="0"/>
              <w:autoSpaceDN w:val="0"/>
              <w:adjustRightInd w:val="0"/>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474747"/>
                <w:sz w:val="18"/>
                <w:lang w:val="en-US" w:eastAsia="fi-FI"/>
              </w:rPr>
              <w:t xml:space="preserve"> Maksimaalinen avaus  </w:t>
            </w:r>
            <w:r w:rsidRPr="00E047C9">
              <w:rPr>
                <w:rFonts w:ascii="Courier New" w:hAnsi="Courier New" w:cs="Courier New"/>
                <w:color w:val="0000FF"/>
                <w:sz w:val="18"/>
                <w:lang w:val="en-US" w:eastAsia="fi-FI"/>
              </w:rPr>
              <w:t>--&gt;</w:t>
            </w:r>
          </w:p>
          <w:p w14:paraId="01F8B4EB" w14:textId="77777777" w:rsidR="00E047C9" w:rsidRPr="00E047C9" w:rsidRDefault="00E047C9" w:rsidP="00E047C9">
            <w:pPr>
              <w:autoSpaceDE w:val="0"/>
              <w:autoSpaceDN w:val="0"/>
              <w:adjustRightInd w:val="0"/>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observation</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classCode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COND</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moodCode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EVN</w:t>
            </w:r>
            <w:r w:rsidRPr="00E047C9">
              <w:rPr>
                <w:rFonts w:ascii="Courier New" w:hAnsi="Courier New" w:cs="Courier New"/>
                <w:color w:val="0000FF"/>
                <w:sz w:val="18"/>
                <w:lang w:val="en-US" w:eastAsia="fi-FI"/>
              </w:rPr>
              <w:t>"&gt;</w:t>
            </w:r>
          </w:p>
          <w:p w14:paraId="3D413F7D" w14:textId="77777777" w:rsidR="00E047C9" w:rsidRPr="00E047C9" w:rsidRDefault="00E047C9" w:rsidP="00E047C9">
            <w:pPr>
              <w:autoSpaceDE w:val="0"/>
              <w:autoSpaceDN w:val="0"/>
              <w:adjustRightInd w:val="0"/>
              <w:ind w:left="1136" w:hanging="1136"/>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code</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code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53</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codeSystem</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1.2.246.537.6.12.2002.903.2013</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codeSy</w:t>
            </w:r>
            <w:r w:rsidRPr="00E047C9">
              <w:rPr>
                <w:rFonts w:ascii="Courier New" w:hAnsi="Courier New" w:cs="Courier New"/>
                <w:color w:val="FF0000"/>
                <w:sz w:val="18"/>
                <w:lang w:val="en-US" w:eastAsia="fi-FI"/>
              </w:rPr>
              <w:t>s</w:t>
            </w:r>
            <w:r w:rsidRPr="00E047C9">
              <w:rPr>
                <w:rFonts w:ascii="Courier New" w:hAnsi="Courier New" w:cs="Courier New"/>
                <w:color w:val="FF0000"/>
                <w:sz w:val="18"/>
                <w:lang w:val="en-US" w:eastAsia="fi-FI"/>
              </w:rPr>
              <w:t>temName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THL/Tietosisältö - STH03 Purentastatus 2013</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displa</w:t>
            </w:r>
            <w:r w:rsidRPr="00E047C9">
              <w:rPr>
                <w:rFonts w:ascii="Courier New" w:hAnsi="Courier New" w:cs="Courier New"/>
                <w:color w:val="FF0000"/>
                <w:sz w:val="18"/>
                <w:lang w:val="en-US" w:eastAsia="fi-FI"/>
              </w:rPr>
              <w:t>y</w:t>
            </w:r>
            <w:r w:rsidRPr="00E047C9">
              <w:rPr>
                <w:rFonts w:ascii="Courier New" w:hAnsi="Courier New" w:cs="Courier New"/>
                <w:color w:val="FF0000"/>
                <w:sz w:val="18"/>
                <w:lang w:val="en-US" w:eastAsia="fi-FI"/>
              </w:rPr>
              <w:t>Name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Maksimaalinen avaus</w:t>
            </w:r>
            <w:r w:rsidRPr="00E047C9">
              <w:rPr>
                <w:rFonts w:ascii="Courier New" w:hAnsi="Courier New" w:cs="Courier New"/>
                <w:color w:val="0000FF"/>
                <w:sz w:val="18"/>
                <w:lang w:val="en-US" w:eastAsia="fi-FI"/>
              </w:rPr>
              <w:t>"/&gt;</w:t>
            </w:r>
          </w:p>
          <w:p w14:paraId="0B2D6706" w14:textId="77777777" w:rsidR="00E047C9" w:rsidRPr="00E047C9" w:rsidRDefault="00E047C9" w:rsidP="00E047C9">
            <w:pPr>
              <w:autoSpaceDE w:val="0"/>
              <w:autoSpaceDN w:val="0"/>
              <w:adjustRightInd w:val="0"/>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text</w:t>
            </w:r>
            <w:r w:rsidRPr="00E047C9">
              <w:rPr>
                <w:rFonts w:ascii="Courier New" w:hAnsi="Courier New" w:cs="Courier New"/>
                <w:color w:val="0000FF"/>
                <w:sz w:val="18"/>
                <w:lang w:val="en-US" w:eastAsia="fi-FI"/>
              </w:rPr>
              <w:t>&gt;</w:t>
            </w:r>
          </w:p>
          <w:p w14:paraId="67D5F5AB" w14:textId="77777777" w:rsidR="00E047C9" w:rsidRPr="00E047C9" w:rsidRDefault="00E047C9" w:rsidP="00E047C9">
            <w:pPr>
              <w:autoSpaceDE w:val="0"/>
              <w:autoSpaceDN w:val="0"/>
              <w:adjustRightInd w:val="0"/>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reference</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value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#OID1.2.246.10.1234567.14.2013.123.3.10.5.2</w:t>
            </w:r>
            <w:r w:rsidRPr="00E047C9">
              <w:rPr>
                <w:rFonts w:ascii="Courier New" w:hAnsi="Courier New" w:cs="Courier New"/>
                <w:color w:val="0000FF"/>
                <w:sz w:val="18"/>
                <w:lang w:val="en-US" w:eastAsia="fi-FI"/>
              </w:rPr>
              <w:t>"/&gt;</w:t>
            </w:r>
          </w:p>
          <w:p w14:paraId="163E8C92" w14:textId="77777777" w:rsidR="00E047C9" w:rsidRPr="00E047C9" w:rsidRDefault="00E047C9" w:rsidP="00E047C9">
            <w:pPr>
              <w:autoSpaceDE w:val="0"/>
              <w:autoSpaceDN w:val="0"/>
              <w:adjustRightInd w:val="0"/>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text</w:t>
            </w:r>
            <w:r w:rsidRPr="00E047C9">
              <w:rPr>
                <w:rFonts w:ascii="Courier New" w:hAnsi="Courier New" w:cs="Courier New"/>
                <w:color w:val="0000FF"/>
                <w:sz w:val="18"/>
                <w:lang w:val="en-US" w:eastAsia="fi-FI"/>
              </w:rPr>
              <w:t>&gt;</w:t>
            </w:r>
          </w:p>
          <w:p w14:paraId="78A382A5" w14:textId="77777777" w:rsidR="00E047C9" w:rsidRPr="00E047C9" w:rsidRDefault="00E047C9" w:rsidP="00E047C9">
            <w:pPr>
              <w:autoSpaceDE w:val="0"/>
              <w:autoSpaceDN w:val="0"/>
              <w:adjustRightInd w:val="0"/>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value</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xsi:type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PQ</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value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30</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unit</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mm</w:t>
            </w:r>
            <w:r w:rsidRPr="00E047C9">
              <w:rPr>
                <w:rFonts w:ascii="Courier New" w:hAnsi="Courier New" w:cs="Courier New"/>
                <w:color w:val="0000FF"/>
                <w:sz w:val="18"/>
                <w:lang w:val="en-US" w:eastAsia="fi-FI"/>
              </w:rPr>
              <w:t>"/&gt;</w:t>
            </w:r>
          </w:p>
          <w:p w14:paraId="33D7EA54" w14:textId="77777777" w:rsidR="00E047C9" w:rsidRPr="00E047C9" w:rsidRDefault="00E047C9" w:rsidP="00E047C9">
            <w:pPr>
              <w:autoSpaceDE w:val="0"/>
              <w:autoSpaceDN w:val="0"/>
              <w:adjustRightInd w:val="0"/>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observation</w:t>
            </w:r>
            <w:r w:rsidRPr="00E047C9">
              <w:rPr>
                <w:rFonts w:ascii="Courier New" w:hAnsi="Courier New" w:cs="Courier New"/>
                <w:color w:val="0000FF"/>
                <w:sz w:val="18"/>
                <w:lang w:val="en-US" w:eastAsia="fi-FI"/>
              </w:rPr>
              <w:t>&gt;</w:t>
            </w:r>
          </w:p>
          <w:p w14:paraId="7D45720D" w14:textId="77777777" w:rsidR="00E047C9" w:rsidRPr="00E047C9" w:rsidRDefault="00E047C9" w:rsidP="00E047C9">
            <w:pPr>
              <w:autoSpaceDE w:val="0"/>
              <w:autoSpaceDN w:val="0"/>
              <w:adjustRightInd w:val="0"/>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component</w:t>
            </w:r>
            <w:r w:rsidRPr="00E047C9">
              <w:rPr>
                <w:rFonts w:ascii="Courier New" w:hAnsi="Courier New" w:cs="Courier New"/>
                <w:color w:val="0000FF"/>
                <w:sz w:val="18"/>
                <w:lang w:val="en-US" w:eastAsia="fi-FI"/>
              </w:rPr>
              <w:t>&gt;</w:t>
            </w:r>
          </w:p>
          <w:p w14:paraId="6C355F3F" w14:textId="77777777" w:rsidR="00E047C9" w:rsidRPr="00E047C9" w:rsidRDefault="00E047C9" w:rsidP="00E047C9">
            <w:pPr>
              <w:autoSpaceDE w:val="0"/>
              <w:autoSpaceDN w:val="0"/>
              <w:adjustRightInd w:val="0"/>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component</w:t>
            </w:r>
            <w:r w:rsidRPr="00E047C9">
              <w:rPr>
                <w:rFonts w:ascii="Courier New" w:hAnsi="Courier New" w:cs="Courier New"/>
                <w:color w:val="0000FF"/>
                <w:sz w:val="18"/>
                <w:lang w:val="en-US" w:eastAsia="fi-FI"/>
              </w:rPr>
              <w:t>&gt;</w:t>
            </w:r>
          </w:p>
          <w:p w14:paraId="5693DDE9" w14:textId="77777777" w:rsidR="00E047C9" w:rsidRPr="00E047C9" w:rsidRDefault="00E047C9" w:rsidP="00E047C9">
            <w:pPr>
              <w:autoSpaceDE w:val="0"/>
              <w:autoSpaceDN w:val="0"/>
              <w:adjustRightInd w:val="0"/>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474747"/>
                <w:sz w:val="18"/>
                <w:lang w:val="en-US" w:eastAsia="fi-FI"/>
              </w:rPr>
              <w:t xml:space="preserve"> Protruusio  </w:t>
            </w:r>
            <w:r w:rsidRPr="00E047C9">
              <w:rPr>
                <w:rFonts w:ascii="Courier New" w:hAnsi="Courier New" w:cs="Courier New"/>
                <w:color w:val="0000FF"/>
                <w:sz w:val="18"/>
                <w:lang w:val="en-US" w:eastAsia="fi-FI"/>
              </w:rPr>
              <w:t>--&gt;</w:t>
            </w:r>
          </w:p>
          <w:p w14:paraId="01B50E63" w14:textId="77777777" w:rsidR="00E047C9" w:rsidRPr="00E047C9" w:rsidRDefault="00E047C9" w:rsidP="00E047C9">
            <w:pPr>
              <w:autoSpaceDE w:val="0"/>
              <w:autoSpaceDN w:val="0"/>
              <w:adjustRightInd w:val="0"/>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observation</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classCode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COND</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moodCode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EVN</w:t>
            </w:r>
            <w:r w:rsidRPr="00E047C9">
              <w:rPr>
                <w:rFonts w:ascii="Courier New" w:hAnsi="Courier New" w:cs="Courier New"/>
                <w:color w:val="0000FF"/>
                <w:sz w:val="18"/>
                <w:lang w:val="en-US" w:eastAsia="fi-FI"/>
              </w:rPr>
              <w:t>"&gt;</w:t>
            </w:r>
          </w:p>
          <w:p w14:paraId="19F59E2B" w14:textId="77777777" w:rsidR="00E047C9" w:rsidRPr="00E047C9" w:rsidRDefault="00E047C9" w:rsidP="00E047C9">
            <w:pPr>
              <w:autoSpaceDE w:val="0"/>
              <w:autoSpaceDN w:val="0"/>
              <w:adjustRightInd w:val="0"/>
              <w:ind w:left="1136" w:hanging="1136"/>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code</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code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54</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codeSystem</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1.2.246.537.6.12.2002.903.2013</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codeSy</w:t>
            </w:r>
            <w:r w:rsidRPr="00E047C9">
              <w:rPr>
                <w:rFonts w:ascii="Courier New" w:hAnsi="Courier New" w:cs="Courier New"/>
                <w:color w:val="FF0000"/>
                <w:sz w:val="18"/>
                <w:lang w:val="en-US" w:eastAsia="fi-FI"/>
              </w:rPr>
              <w:t>s</w:t>
            </w:r>
            <w:r w:rsidRPr="00E047C9">
              <w:rPr>
                <w:rFonts w:ascii="Courier New" w:hAnsi="Courier New" w:cs="Courier New"/>
                <w:color w:val="FF0000"/>
                <w:sz w:val="18"/>
                <w:lang w:val="en-US" w:eastAsia="fi-FI"/>
              </w:rPr>
              <w:t>temName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THL/Tietosisältö - STH03 Purentastatus 2013</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displa</w:t>
            </w:r>
            <w:r w:rsidRPr="00E047C9">
              <w:rPr>
                <w:rFonts w:ascii="Courier New" w:hAnsi="Courier New" w:cs="Courier New"/>
                <w:color w:val="FF0000"/>
                <w:sz w:val="18"/>
                <w:lang w:val="en-US" w:eastAsia="fi-FI"/>
              </w:rPr>
              <w:t>y</w:t>
            </w:r>
            <w:r w:rsidRPr="00E047C9">
              <w:rPr>
                <w:rFonts w:ascii="Courier New" w:hAnsi="Courier New" w:cs="Courier New"/>
                <w:color w:val="FF0000"/>
                <w:sz w:val="18"/>
                <w:lang w:val="en-US" w:eastAsia="fi-FI"/>
              </w:rPr>
              <w:t>Name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Protruusio</w:t>
            </w:r>
            <w:r w:rsidRPr="00E047C9">
              <w:rPr>
                <w:rFonts w:ascii="Courier New" w:hAnsi="Courier New" w:cs="Courier New"/>
                <w:color w:val="0000FF"/>
                <w:sz w:val="18"/>
                <w:lang w:val="en-US" w:eastAsia="fi-FI"/>
              </w:rPr>
              <w:t>"/&gt;</w:t>
            </w:r>
          </w:p>
          <w:p w14:paraId="7EC1A5EC" w14:textId="77777777" w:rsidR="00E047C9" w:rsidRPr="00E047C9" w:rsidDel="008D629F" w:rsidRDefault="00E047C9" w:rsidP="00E047C9">
            <w:pPr>
              <w:autoSpaceDE w:val="0"/>
              <w:autoSpaceDN w:val="0"/>
              <w:adjustRightInd w:val="0"/>
              <w:jc w:val="left"/>
              <w:rPr>
                <w:del w:id="1015" w:author="Tekijä"/>
                <w:rFonts w:ascii="Courier New" w:hAnsi="Courier New" w:cs="Courier New"/>
                <w:color w:val="0000FF"/>
                <w:sz w:val="18"/>
                <w:lang w:val="en-US" w:eastAsia="fi-FI"/>
              </w:rPr>
            </w:pPr>
            <w:del w:id="1016" w:author="Tekijä">
              <w:r w:rsidRPr="00E047C9" w:rsidDel="008D629F">
                <w:rPr>
                  <w:rFonts w:ascii="Courier New" w:hAnsi="Courier New" w:cs="Courier New"/>
                  <w:color w:val="000000"/>
                  <w:sz w:val="18"/>
                  <w:lang w:val="en-US" w:eastAsia="fi-FI"/>
                </w:rPr>
                <w:delText xml:space="preserve">        </w:delText>
              </w:r>
              <w:r w:rsidRPr="00E047C9" w:rsidDel="008D629F">
                <w:rPr>
                  <w:rFonts w:ascii="Courier New" w:hAnsi="Courier New" w:cs="Courier New"/>
                  <w:color w:val="0000FF"/>
                  <w:sz w:val="18"/>
                  <w:lang w:val="en-US" w:eastAsia="fi-FI"/>
                </w:rPr>
                <w:delText>&lt;</w:delText>
              </w:r>
              <w:r w:rsidRPr="00E047C9" w:rsidDel="008D629F">
                <w:rPr>
                  <w:rFonts w:ascii="Courier New" w:hAnsi="Courier New" w:cs="Courier New"/>
                  <w:color w:val="800000"/>
                  <w:sz w:val="18"/>
                  <w:lang w:val="en-US" w:eastAsia="fi-FI"/>
                </w:rPr>
                <w:delText>text</w:delText>
              </w:r>
              <w:r w:rsidRPr="00E047C9" w:rsidDel="008D629F">
                <w:rPr>
                  <w:rFonts w:ascii="Courier New" w:hAnsi="Courier New" w:cs="Courier New"/>
                  <w:color w:val="0000FF"/>
                  <w:sz w:val="18"/>
                  <w:lang w:val="en-US" w:eastAsia="fi-FI"/>
                </w:rPr>
                <w:delText>&gt;</w:delText>
              </w:r>
            </w:del>
          </w:p>
          <w:p w14:paraId="66073875" w14:textId="77777777" w:rsidR="00E047C9" w:rsidRPr="00E047C9" w:rsidDel="008D629F" w:rsidRDefault="00E047C9" w:rsidP="00E047C9">
            <w:pPr>
              <w:autoSpaceDE w:val="0"/>
              <w:autoSpaceDN w:val="0"/>
              <w:adjustRightInd w:val="0"/>
              <w:jc w:val="left"/>
              <w:rPr>
                <w:del w:id="1017" w:author="Tekijä"/>
                <w:rFonts w:ascii="Courier New" w:hAnsi="Courier New" w:cs="Courier New"/>
                <w:color w:val="0000FF"/>
                <w:sz w:val="18"/>
                <w:lang w:val="en-US" w:eastAsia="fi-FI"/>
              </w:rPr>
            </w:pPr>
            <w:del w:id="1018" w:author="Tekijä">
              <w:r w:rsidRPr="00E047C9" w:rsidDel="008D629F">
                <w:rPr>
                  <w:rFonts w:ascii="Courier New" w:hAnsi="Courier New" w:cs="Courier New"/>
                  <w:color w:val="000000"/>
                  <w:sz w:val="18"/>
                  <w:lang w:val="en-US" w:eastAsia="fi-FI"/>
                </w:rPr>
                <w:delText xml:space="preserve">          </w:delText>
              </w:r>
              <w:r w:rsidRPr="00E047C9" w:rsidDel="008D629F">
                <w:rPr>
                  <w:rFonts w:ascii="Courier New" w:hAnsi="Courier New" w:cs="Courier New"/>
                  <w:color w:val="0000FF"/>
                  <w:sz w:val="18"/>
                  <w:lang w:val="en-US" w:eastAsia="fi-FI"/>
                </w:rPr>
                <w:delText>&lt;</w:delText>
              </w:r>
              <w:r w:rsidRPr="00E047C9" w:rsidDel="008D629F">
                <w:rPr>
                  <w:rFonts w:ascii="Courier New" w:hAnsi="Courier New" w:cs="Courier New"/>
                  <w:color w:val="800000"/>
                  <w:sz w:val="18"/>
                  <w:lang w:val="en-US" w:eastAsia="fi-FI"/>
                </w:rPr>
                <w:delText>reference</w:delText>
              </w:r>
              <w:r w:rsidRPr="00E047C9" w:rsidDel="008D629F">
                <w:rPr>
                  <w:rFonts w:ascii="Courier New" w:hAnsi="Courier New" w:cs="Courier New"/>
                  <w:i/>
                  <w:iCs/>
                  <w:color w:val="008080"/>
                  <w:sz w:val="18"/>
                  <w:lang w:val="en-US" w:eastAsia="fi-FI"/>
                </w:rPr>
                <w:delText xml:space="preserve"> </w:delText>
              </w:r>
              <w:r w:rsidRPr="00E047C9" w:rsidDel="008D629F">
                <w:rPr>
                  <w:rFonts w:ascii="Courier New" w:hAnsi="Courier New" w:cs="Courier New"/>
                  <w:color w:val="FF0000"/>
                  <w:sz w:val="18"/>
                  <w:lang w:val="en-US" w:eastAsia="fi-FI"/>
                </w:rPr>
                <w:delText>value</w:delText>
              </w:r>
              <w:r w:rsidRPr="00E047C9" w:rsidDel="008D629F">
                <w:rPr>
                  <w:rFonts w:ascii="Courier New" w:hAnsi="Courier New" w:cs="Courier New"/>
                  <w:color w:val="0000FF"/>
                  <w:sz w:val="18"/>
                  <w:lang w:val="en-US" w:eastAsia="fi-FI"/>
                </w:rPr>
                <w:delText>="</w:delText>
              </w:r>
              <w:r w:rsidRPr="00E047C9" w:rsidDel="008D629F">
                <w:rPr>
                  <w:rFonts w:ascii="Courier New" w:hAnsi="Courier New" w:cs="Courier New"/>
                  <w:color w:val="000000"/>
                  <w:sz w:val="18"/>
                  <w:lang w:val="en-US" w:eastAsia="fi-FI"/>
                </w:rPr>
                <w:delText>#OID1.2.246.10.1234567.14.2013.123.3.10.5.3</w:delText>
              </w:r>
              <w:r w:rsidRPr="00E047C9" w:rsidDel="008D629F">
                <w:rPr>
                  <w:rFonts w:ascii="Courier New" w:hAnsi="Courier New" w:cs="Courier New"/>
                  <w:color w:val="0000FF"/>
                  <w:sz w:val="18"/>
                  <w:lang w:val="en-US" w:eastAsia="fi-FI"/>
                </w:rPr>
                <w:delText>"/&gt;</w:delText>
              </w:r>
            </w:del>
          </w:p>
          <w:p w14:paraId="3E0DC5BC" w14:textId="77777777" w:rsidR="00E047C9" w:rsidRPr="00E047C9" w:rsidDel="008D629F" w:rsidRDefault="00E047C9" w:rsidP="00E047C9">
            <w:pPr>
              <w:autoSpaceDE w:val="0"/>
              <w:autoSpaceDN w:val="0"/>
              <w:adjustRightInd w:val="0"/>
              <w:jc w:val="left"/>
              <w:rPr>
                <w:del w:id="1019" w:author="Tekijä"/>
                <w:rFonts w:ascii="Courier New" w:hAnsi="Courier New" w:cs="Courier New"/>
                <w:color w:val="0000FF"/>
                <w:sz w:val="18"/>
                <w:lang w:val="en-US" w:eastAsia="fi-FI"/>
              </w:rPr>
            </w:pPr>
            <w:del w:id="1020" w:author="Tekijä">
              <w:r w:rsidRPr="00E047C9" w:rsidDel="008D629F">
                <w:rPr>
                  <w:rFonts w:ascii="Courier New" w:hAnsi="Courier New" w:cs="Courier New"/>
                  <w:color w:val="000000"/>
                  <w:sz w:val="18"/>
                  <w:lang w:val="en-US" w:eastAsia="fi-FI"/>
                </w:rPr>
                <w:delText xml:space="preserve">        </w:delText>
              </w:r>
              <w:r w:rsidRPr="00E047C9" w:rsidDel="008D629F">
                <w:rPr>
                  <w:rFonts w:ascii="Courier New" w:hAnsi="Courier New" w:cs="Courier New"/>
                  <w:color w:val="0000FF"/>
                  <w:sz w:val="18"/>
                  <w:lang w:val="en-US" w:eastAsia="fi-FI"/>
                </w:rPr>
                <w:delText>&lt;/</w:delText>
              </w:r>
              <w:r w:rsidRPr="00E047C9" w:rsidDel="008D629F">
                <w:rPr>
                  <w:rFonts w:ascii="Courier New" w:hAnsi="Courier New" w:cs="Courier New"/>
                  <w:color w:val="800000"/>
                  <w:sz w:val="18"/>
                  <w:lang w:val="en-US" w:eastAsia="fi-FI"/>
                </w:rPr>
                <w:delText>text</w:delText>
              </w:r>
              <w:r w:rsidRPr="00E047C9" w:rsidDel="008D629F">
                <w:rPr>
                  <w:rFonts w:ascii="Courier New" w:hAnsi="Courier New" w:cs="Courier New"/>
                  <w:color w:val="0000FF"/>
                  <w:sz w:val="18"/>
                  <w:lang w:val="en-US" w:eastAsia="fi-FI"/>
                </w:rPr>
                <w:delText>&gt;</w:delText>
              </w:r>
            </w:del>
          </w:p>
          <w:p w14:paraId="31677FFC" w14:textId="77777777" w:rsidR="00E047C9" w:rsidRPr="00E047C9" w:rsidRDefault="00E047C9" w:rsidP="00E047C9">
            <w:pPr>
              <w:autoSpaceDE w:val="0"/>
              <w:autoSpaceDN w:val="0"/>
              <w:adjustRightInd w:val="0"/>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value</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xsi:type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PQ</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value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5</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unit</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mm</w:t>
            </w:r>
            <w:r w:rsidRPr="00E047C9">
              <w:rPr>
                <w:rFonts w:ascii="Courier New" w:hAnsi="Courier New" w:cs="Courier New"/>
                <w:color w:val="0000FF"/>
                <w:sz w:val="18"/>
                <w:lang w:val="en-US" w:eastAsia="fi-FI"/>
              </w:rPr>
              <w:t>"/&gt;</w:t>
            </w:r>
          </w:p>
          <w:p w14:paraId="6AA5B359" w14:textId="77777777" w:rsidR="00E047C9" w:rsidRPr="00E047C9" w:rsidRDefault="00E047C9" w:rsidP="00E047C9">
            <w:pPr>
              <w:autoSpaceDE w:val="0"/>
              <w:autoSpaceDN w:val="0"/>
              <w:adjustRightInd w:val="0"/>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observation</w:t>
            </w:r>
            <w:r w:rsidRPr="00E047C9">
              <w:rPr>
                <w:rFonts w:ascii="Courier New" w:hAnsi="Courier New" w:cs="Courier New"/>
                <w:color w:val="0000FF"/>
                <w:sz w:val="18"/>
                <w:lang w:val="en-US" w:eastAsia="fi-FI"/>
              </w:rPr>
              <w:t>&gt;</w:t>
            </w:r>
          </w:p>
          <w:p w14:paraId="71DE3E23" w14:textId="77777777" w:rsidR="003F6A08" w:rsidRPr="003F6A08" w:rsidRDefault="00E047C9" w:rsidP="00E047C9">
            <w:pPr>
              <w:autoSpaceDE w:val="0"/>
              <w:autoSpaceDN w:val="0"/>
              <w:adjustRightInd w:val="0"/>
              <w:jc w:val="left"/>
              <w:rPr>
                <w:rFonts w:ascii="Courier New" w:hAnsi="Courier New" w:cs="Courier New"/>
                <w:sz w:val="18"/>
                <w:szCs w:val="18"/>
                <w:lang w:val="en-US"/>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component</w:t>
            </w:r>
            <w:r w:rsidRPr="00E047C9">
              <w:rPr>
                <w:rFonts w:ascii="Courier New" w:hAnsi="Courier New" w:cs="Courier New"/>
                <w:color w:val="0000FF"/>
                <w:sz w:val="18"/>
                <w:lang w:val="en-US" w:eastAsia="fi-FI"/>
              </w:rPr>
              <w:t>&gt;</w:t>
            </w:r>
          </w:p>
        </w:tc>
      </w:tr>
    </w:tbl>
    <w:p w14:paraId="6171D253" w14:textId="77777777" w:rsidR="003F6A08" w:rsidRPr="003F6A08" w:rsidRDefault="003F6A08" w:rsidP="008E33EF">
      <w:pPr>
        <w:pStyle w:val="Otsikko3"/>
        <w:rPr>
          <w:lang w:val="en-US"/>
        </w:rPr>
      </w:pPr>
      <w:bookmarkStart w:id="1021" w:name="_Toc377399136"/>
      <w:bookmarkStart w:id="1022" w:name="_Toc436732578"/>
      <w:r w:rsidRPr="003F6A08">
        <w:rPr>
          <w:lang w:val="en-US"/>
        </w:rPr>
        <w:t>Ulkoinen purentakorkeus</w:t>
      </w:r>
      <w:bookmarkEnd w:id="1021"/>
      <w:bookmarkEnd w:id="1022"/>
    </w:p>
    <w:p w14:paraId="669EB243" w14:textId="77777777" w:rsidR="003F6A08" w:rsidRPr="003F6A08" w:rsidRDefault="003F6A08" w:rsidP="003F6A08">
      <w:r w:rsidRPr="003F6A08">
        <w:t>Ulkoinen purenkorkeus annetaan observation value:ssa STH 21L luokituksella.</w:t>
      </w:r>
    </w:p>
    <w:p w14:paraId="712994B2"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3562B91A"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633A6121" w14:textId="77777777" w:rsidR="00E047C9" w:rsidRPr="00E047C9" w:rsidRDefault="00E047C9" w:rsidP="00E047C9">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component</w:t>
            </w:r>
            <w:r w:rsidRPr="00E047C9">
              <w:rPr>
                <w:rFonts w:ascii="Courier New" w:hAnsi="Courier New" w:cs="Courier New"/>
                <w:color w:val="0000FF"/>
                <w:sz w:val="18"/>
                <w:lang w:val="en-US" w:eastAsia="fi-FI"/>
              </w:rPr>
              <w:t>&gt;</w:t>
            </w:r>
          </w:p>
          <w:p w14:paraId="51AD218E" w14:textId="77777777" w:rsidR="00E047C9" w:rsidRPr="00E047C9" w:rsidRDefault="00E047C9" w:rsidP="00E047C9">
            <w:pPr>
              <w:autoSpaceDE w:val="0"/>
              <w:autoSpaceDN w:val="0"/>
              <w:adjustRightInd w:val="0"/>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474747"/>
                <w:sz w:val="18"/>
                <w:lang w:val="en-US" w:eastAsia="fi-FI"/>
              </w:rPr>
              <w:t xml:space="preserve"> Ulkoinen purentakorkeus  </w:t>
            </w:r>
            <w:r w:rsidRPr="00E047C9">
              <w:rPr>
                <w:rFonts w:ascii="Courier New" w:hAnsi="Courier New" w:cs="Courier New"/>
                <w:color w:val="0000FF"/>
                <w:sz w:val="18"/>
                <w:lang w:val="en-US" w:eastAsia="fi-FI"/>
              </w:rPr>
              <w:t>--&gt;</w:t>
            </w:r>
          </w:p>
          <w:p w14:paraId="79ED1402" w14:textId="77777777" w:rsidR="00E047C9" w:rsidRPr="00E047C9" w:rsidRDefault="00E047C9" w:rsidP="00E047C9">
            <w:pPr>
              <w:autoSpaceDE w:val="0"/>
              <w:autoSpaceDN w:val="0"/>
              <w:adjustRightInd w:val="0"/>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observation</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classCode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COND</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moodCode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EVN</w:t>
            </w:r>
            <w:r w:rsidRPr="00E047C9">
              <w:rPr>
                <w:rFonts w:ascii="Courier New" w:hAnsi="Courier New" w:cs="Courier New"/>
                <w:color w:val="0000FF"/>
                <w:sz w:val="18"/>
                <w:lang w:val="en-US" w:eastAsia="fi-FI"/>
              </w:rPr>
              <w:t>"&gt;</w:t>
            </w:r>
          </w:p>
          <w:p w14:paraId="17257F40" w14:textId="77777777" w:rsidR="00E047C9" w:rsidRPr="00E047C9" w:rsidRDefault="00E047C9" w:rsidP="00E047C9">
            <w:pPr>
              <w:autoSpaceDE w:val="0"/>
              <w:autoSpaceDN w:val="0"/>
              <w:adjustRightInd w:val="0"/>
              <w:ind w:left="1136" w:hanging="1136"/>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code</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code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55</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codeSystem</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1.2.246.537.6.12.2002.903.2013</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codeSy</w:t>
            </w:r>
            <w:r w:rsidRPr="00E047C9">
              <w:rPr>
                <w:rFonts w:ascii="Courier New" w:hAnsi="Courier New" w:cs="Courier New"/>
                <w:color w:val="FF0000"/>
                <w:sz w:val="18"/>
                <w:lang w:val="en-US" w:eastAsia="fi-FI"/>
              </w:rPr>
              <w:t>s</w:t>
            </w:r>
            <w:r w:rsidRPr="00E047C9">
              <w:rPr>
                <w:rFonts w:ascii="Courier New" w:hAnsi="Courier New" w:cs="Courier New"/>
                <w:color w:val="FF0000"/>
                <w:sz w:val="18"/>
                <w:lang w:val="en-US" w:eastAsia="fi-FI"/>
              </w:rPr>
              <w:t>temName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THL/Tietosisältö - STH03 Purentastatus 2013</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displayName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Ulkoinen purentakorkeus</w:t>
            </w:r>
            <w:r w:rsidRPr="00E047C9">
              <w:rPr>
                <w:rFonts w:ascii="Courier New" w:hAnsi="Courier New" w:cs="Courier New"/>
                <w:color w:val="0000FF"/>
                <w:sz w:val="18"/>
                <w:lang w:val="en-US" w:eastAsia="fi-FI"/>
              </w:rPr>
              <w:t>"/&gt;</w:t>
            </w:r>
          </w:p>
          <w:p w14:paraId="148F6ABB" w14:textId="77777777" w:rsidR="00E047C9" w:rsidRPr="00E047C9" w:rsidDel="008D629F" w:rsidRDefault="00E047C9" w:rsidP="00E047C9">
            <w:pPr>
              <w:autoSpaceDE w:val="0"/>
              <w:autoSpaceDN w:val="0"/>
              <w:adjustRightInd w:val="0"/>
              <w:jc w:val="left"/>
              <w:rPr>
                <w:del w:id="1023" w:author="Tekijä"/>
                <w:rFonts w:ascii="Courier New" w:hAnsi="Courier New" w:cs="Courier New"/>
                <w:color w:val="0000FF"/>
                <w:sz w:val="18"/>
                <w:lang w:val="en-US" w:eastAsia="fi-FI"/>
              </w:rPr>
            </w:pPr>
            <w:del w:id="1024" w:author="Tekijä">
              <w:r w:rsidRPr="00E047C9" w:rsidDel="008D629F">
                <w:rPr>
                  <w:rFonts w:ascii="Courier New" w:hAnsi="Courier New" w:cs="Courier New"/>
                  <w:color w:val="000000"/>
                  <w:sz w:val="18"/>
                  <w:lang w:val="en-US" w:eastAsia="fi-FI"/>
                </w:rPr>
                <w:delText xml:space="preserve">        </w:delText>
              </w:r>
              <w:r w:rsidRPr="00E047C9" w:rsidDel="008D629F">
                <w:rPr>
                  <w:rFonts w:ascii="Courier New" w:hAnsi="Courier New" w:cs="Courier New"/>
                  <w:color w:val="0000FF"/>
                  <w:sz w:val="18"/>
                  <w:lang w:val="en-US" w:eastAsia="fi-FI"/>
                </w:rPr>
                <w:delText>&lt;</w:delText>
              </w:r>
              <w:r w:rsidRPr="00E047C9" w:rsidDel="008D629F">
                <w:rPr>
                  <w:rFonts w:ascii="Courier New" w:hAnsi="Courier New" w:cs="Courier New"/>
                  <w:color w:val="800000"/>
                  <w:sz w:val="18"/>
                  <w:lang w:val="en-US" w:eastAsia="fi-FI"/>
                </w:rPr>
                <w:delText>text</w:delText>
              </w:r>
              <w:r w:rsidRPr="00E047C9" w:rsidDel="008D629F">
                <w:rPr>
                  <w:rFonts w:ascii="Courier New" w:hAnsi="Courier New" w:cs="Courier New"/>
                  <w:color w:val="0000FF"/>
                  <w:sz w:val="18"/>
                  <w:lang w:val="en-US" w:eastAsia="fi-FI"/>
                </w:rPr>
                <w:delText>&gt;</w:delText>
              </w:r>
            </w:del>
          </w:p>
          <w:p w14:paraId="5CFE4F6A" w14:textId="77777777" w:rsidR="00E047C9" w:rsidRPr="00E047C9" w:rsidDel="008D629F" w:rsidRDefault="00E047C9" w:rsidP="00E047C9">
            <w:pPr>
              <w:autoSpaceDE w:val="0"/>
              <w:autoSpaceDN w:val="0"/>
              <w:adjustRightInd w:val="0"/>
              <w:jc w:val="left"/>
              <w:rPr>
                <w:del w:id="1025" w:author="Tekijä"/>
                <w:rFonts w:ascii="Courier New" w:hAnsi="Courier New" w:cs="Courier New"/>
                <w:color w:val="0000FF"/>
                <w:sz w:val="18"/>
                <w:lang w:val="en-US" w:eastAsia="fi-FI"/>
              </w:rPr>
            </w:pPr>
            <w:del w:id="1026" w:author="Tekijä">
              <w:r w:rsidRPr="00E047C9" w:rsidDel="008D629F">
                <w:rPr>
                  <w:rFonts w:ascii="Courier New" w:hAnsi="Courier New" w:cs="Courier New"/>
                  <w:color w:val="000000"/>
                  <w:sz w:val="18"/>
                  <w:lang w:val="en-US" w:eastAsia="fi-FI"/>
                </w:rPr>
                <w:delText xml:space="preserve">          </w:delText>
              </w:r>
              <w:r w:rsidRPr="00E047C9" w:rsidDel="008D629F">
                <w:rPr>
                  <w:rFonts w:ascii="Courier New" w:hAnsi="Courier New" w:cs="Courier New"/>
                  <w:color w:val="0000FF"/>
                  <w:sz w:val="18"/>
                  <w:lang w:val="en-US" w:eastAsia="fi-FI"/>
                </w:rPr>
                <w:delText>&lt;</w:delText>
              </w:r>
              <w:r w:rsidRPr="00E047C9" w:rsidDel="008D629F">
                <w:rPr>
                  <w:rFonts w:ascii="Courier New" w:hAnsi="Courier New" w:cs="Courier New"/>
                  <w:color w:val="800000"/>
                  <w:sz w:val="18"/>
                  <w:lang w:val="en-US" w:eastAsia="fi-FI"/>
                </w:rPr>
                <w:delText>reference</w:delText>
              </w:r>
              <w:r w:rsidRPr="00E047C9" w:rsidDel="008D629F">
                <w:rPr>
                  <w:rFonts w:ascii="Courier New" w:hAnsi="Courier New" w:cs="Courier New"/>
                  <w:i/>
                  <w:iCs/>
                  <w:color w:val="008080"/>
                  <w:sz w:val="18"/>
                  <w:lang w:val="en-US" w:eastAsia="fi-FI"/>
                </w:rPr>
                <w:delText xml:space="preserve"> </w:delText>
              </w:r>
              <w:r w:rsidRPr="00E047C9" w:rsidDel="008D629F">
                <w:rPr>
                  <w:rFonts w:ascii="Courier New" w:hAnsi="Courier New" w:cs="Courier New"/>
                  <w:color w:val="FF0000"/>
                  <w:sz w:val="18"/>
                  <w:lang w:val="en-US" w:eastAsia="fi-FI"/>
                </w:rPr>
                <w:delText>value</w:delText>
              </w:r>
              <w:r w:rsidRPr="00E047C9" w:rsidDel="008D629F">
                <w:rPr>
                  <w:rFonts w:ascii="Courier New" w:hAnsi="Courier New" w:cs="Courier New"/>
                  <w:color w:val="0000FF"/>
                  <w:sz w:val="18"/>
                  <w:lang w:val="en-US" w:eastAsia="fi-FI"/>
                </w:rPr>
                <w:delText>="</w:delText>
              </w:r>
              <w:r w:rsidRPr="00E047C9" w:rsidDel="008D629F">
                <w:rPr>
                  <w:rFonts w:ascii="Courier New" w:hAnsi="Courier New" w:cs="Courier New"/>
                  <w:color w:val="000000"/>
                  <w:sz w:val="18"/>
                  <w:lang w:val="en-US" w:eastAsia="fi-FI"/>
                </w:rPr>
                <w:delText>#OID1.2.246.10.1234567.14.2013.123.3.10.5.4</w:delText>
              </w:r>
              <w:r w:rsidRPr="00E047C9" w:rsidDel="008D629F">
                <w:rPr>
                  <w:rFonts w:ascii="Courier New" w:hAnsi="Courier New" w:cs="Courier New"/>
                  <w:color w:val="0000FF"/>
                  <w:sz w:val="18"/>
                  <w:lang w:val="en-US" w:eastAsia="fi-FI"/>
                </w:rPr>
                <w:delText>"/&gt;</w:delText>
              </w:r>
            </w:del>
          </w:p>
          <w:p w14:paraId="23397A4A" w14:textId="77777777" w:rsidR="00E047C9" w:rsidRPr="00E047C9" w:rsidDel="008D629F" w:rsidRDefault="00E047C9" w:rsidP="00E047C9">
            <w:pPr>
              <w:autoSpaceDE w:val="0"/>
              <w:autoSpaceDN w:val="0"/>
              <w:adjustRightInd w:val="0"/>
              <w:jc w:val="left"/>
              <w:rPr>
                <w:del w:id="1027" w:author="Tekijä"/>
                <w:rFonts w:ascii="Courier New" w:hAnsi="Courier New" w:cs="Courier New"/>
                <w:color w:val="0000FF"/>
                <w:sz w:val="18"/>
                <w:lang w:val="en-US" w:eastAsia="fi-FI"/>
              </w:rPr>
            </w:pPr>
            <w:del w:id="1028" w:author="Tekijä">
              <w:r w:rsidRPr="00E047C9" w:rsidDel="008D629F">
                <w:rPr>
                  <w:rFonts w:ascii="Courier New" w:hAnsi="Courier New" w:cs="Courier New"/>
                  <w:color w:val="000000"/>
                  <w:sz w:val="18"/>
                  <w:lang w:val="en-US" w:eastAsia="fi-FI"/>
                </w:rPr>
                <w:delText xml:space="preserve">        </w:delText>
              </w:r>
              <w:r w:rsidRPr="00E047C9" w:rsidDel="008D629F">
                <w:rPr>
                  <w:rFonts w:ascii="Courier New" w:hAnsi="Courier New" w:cs="Courier New"/>
                  <w:color w:val="0000FF"/>
                  <w:sz w:val="18"/>
                  <w:lang w:val="en-US" w:eastAsia="fi-FI"/>
                </w:rPr>
                <w:delText>&lt;/</w:delText>
              </w:r>
              <w:r w:rsidRPr="00E047C9" w:rsidDel="008D629F">
                <w:rPr>
                  <w:rFonts w:ascii="Courier New" w:hAnsi="Courier New" w:cs="Courier New"/>
                  <w:color w:val="800000"/>
                  <w:sz w:val="18"/>
                  <w:lang w:val="en-US" w:eastAsia="fi-FI"/>
                </w:rPr>
                <w:delText>text</w:delText>
              </w:r>
              <w:r w:rsidRPr="00E047C9" w:rsidDel="008D629F">
                <w:rPr>
                  <w:rFonts w:ascii="Courier New" w:hAnsi="Courier New" w:cs="Courier New"/>
                  <w:color w:val="0000FF"/>
                  <w:sz w:val="18"/>
                  <w:lang w:val="en-US" w:eastAsia="fi-FI"/>
                </w:rPr>
                <w:delText>&gt;</w:delText>
              </w:r>
            </w:del>
          </w:p>
          <w:p w14:paraId="6F15281F" w14:textId="77777777" w:rsidR="00E047C9" w:rsidRPr="00E047C9" w:rsidRDefault="00E047C9" w:rsidP="00E047C9">
            <w:pPr>
              <w:autoSpaceDE w:val="0"/>
              <w:autoSpaceDN w:val="0"/>
              <w:adjustRightInd w:val="0"/>
              <w:ind w:left="1136" w:hanging="1136"/>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value</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xsi:type</w:t>
            </w:r>
            <w:r w:rsidRPr="00E047C9">
              <w:rPr>
                <w:rFonts w:ascii="Courier New" w:hAnsi="Courier New" w:cs="Courier New"/>
                <w:color w:val="0000FF"/>
                <w:sz w:val="18"/>
                <w:lang w:val="en-US" w:eastAsia="fi-FI"/>
              </w:rPr>
              <w:t>="</w:t>
            </w:r>
            <w:del w:id="1029" w:author="Tekijä">
              <w:r w:rsidRPr="00E047C9" w:rsidDel="00B4787B">
                <w:rPr>
                  <w:rFonts w:ascii="Courier New" w:hAnsi="Courier New" w:cs="Courier New"/>
                  <w:color w:val="000000"/>
                  <w:sz w:val="18"/>
                  <w:lang w:val="en-US" w:eastAsia="fi-FI"/>
                </w:rPr>
                <w:delText>CD</w:delText>
              </w:r>
            </w:del>
            <w:ins w:id="1030" w:author="Tekijä">
              <w:r w:rsidR="00B4787B">
                <w:rPr>
                  <w:rFonts w:ascii="Courier New" w:hAnsi="Courier New" w:cs="Courier New"/>
                  <w:color w:val="000000"/>
                  <w:sz w:val="18"/>
                  <w:lang w:val="en-US" w:eastAsia="fi-FI"/>
                </w:rPr>
                <w:t>CV</w:t>
              </w:r>
            </w:ins>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code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A163</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codeSystem</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1.2.246.537.6.728.2013</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codeSy</w:t>
            </w:r>
            <w:r w:rsidRPr="00E047C9">
              <w:rPr>
                <w:rFonts w:ascii="Courier New" w:hAnsi="Courier New" w:cs="Courier New"/>
                <w:color w:val="FF0000"/>
                <w:sz w:val="18"/>
                <w:lang w:val="en-US" w:eastAsia="fi-FI"/>
              </w:rPr>
              <w:t>s</w:t>
            </w:r>
            <w:r w:rsidRPr="00E047C9">
              <w:rPr>
                <w:rFonts w:ascii="Courier New" w:hAnsi="Courier New" w:cs="Courier New"/>
                <w:color w:val="FF0000"/>
                <w:sz w:val="18"/>
                <w:lang w:val="en-US" w:eastAsia="fi-FI"/>
              </w:rPr>
              <w:t>temName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STH - STH21L Ulkoinen purentakorkeus 2013</w:t>
            </w:r>
            <w:r w:rsidRPr="00E047C9">
              <w:rPr>
                <w:rFonts w:ascii="Courier New" w:hAnsi="Courier New" w:cs="Courier New"/>
                <w:color w:val="0000FF"/>
                <w:sz w:val="18"/>
                <w:lang w:val="en-US" w:eastAsia="fi-FI"/>
              </w:rPr>
              <w:t>"</w:t>
            </w:r>
            <w:r w:rsidRPr="00E047C9">
              <w:rPr>
                <w:rFonts w:ascii="Courier New" w:hAnsi="Courier New" w:cs="Courier New"/>
                <w:i/>
                <w:iCs/>
                <w:color w:val="008080"/>
                <w:sz w:val="18"/>
                <w:lang w:val="en-US" w:eastAsia="fi-FI"/>
              </w:rPr>
              <w:t xml:space="preserve"> </w:t>
            </w:r>
            <w:r w:rsidRPr="00E047C9">
              <w:rPr>
                <w:rFonts w:ascii="Courier New" w:hAnsi="Courier New" w:cs="Courier New"/>
                <w:color w:val="FF0000"/>
                <w:sz w:val="18"/>
                <w:lang w:val="en-US" w:eastAsia="fi-FI"/>
              </w:rPr>
              <w:t>displayName</w:t>
            </w:r>
            <w:r w:rsidRPr="00E047C9">
              <w:rPr>
                <w:rFonts w:ascii="Courier New" w:hAnsi="Courier New" w:cs="Courier New"/>
                <w:color w:val="0000FF"/>
                <w:sz w:val="18"/>
                <w:lang w:val="en-US" w:eastAsia="fi-FI"/>
              </w:rPr>
              <w:t>="</w:t>
            </w:r>
            <w:r w:rsidRPr="00E047C9">
              <w:rPr>
                <w:rFonts w:ascii="Courier New" w:hAnsi="Courier New" w:cs="Courier New"/>
                <w:color w:val="000000"/>
                <w:sz w:val="18"/>
                <w:lang w:val="en-US" w:eastAsia="fi-FI"/>
              </w:rPr>
              <w:t>Korkea ulko</w:t>
            </w:r>
            <w:r w:rsidRPr="00E047C9">
              <w:rPr>
                <w:rFonts w:ascii="Courier New" w:hAnsi="Courier New" w:cs="Courier New"/>
                <w:color w:val="000000"/>
                <w:sz w:val="18"/>
                <w:lang w:val="en-US" w:eastAsia="fi-FI"/>
              </w:rPr>
              <w:t>i</w:t>
            </w:r>
            <w:r w:rsidRPr="00E047C9">
              <w:rPr>
                <w:rFonts w:ascii="Courier New" w:hAnsi="Courier New" w:cs="Courier New"/>
                <w:color w:val="000000"/>
                <w:sz w:val="18"/>
                <w:lang w:val="en-US" w:eastAsia="fi-FI"/>
              </w:rPr>
              <w:t>nen purentakorkeus</w:t>
            </w:r>
            <w:r w:rsidRPr="00E047C9">
              <w:rPr>
                <w:rFonts w:ascii="Courier New" w:hAnsi="Courier New" w:cs="Courier New"/>
                <w:color w:val="0000FF"/>
                <w:sz w:val="18"/>
                <w:lang w:val="en-US" w:eastAsia="fi-FI"/>
              </w:rPr>
              <w:t>"/&gt;</w:t>
            </w:r>
          </w:p>
          <w:p w14:paraId="19B112CB" w14:textId="77777777" w:rsidR="00E047C9" w:rsidRPr="00E047C9" w:rsidRDefault="00E047C9" w:rsidP="00E047C9">
            <w:pPr>
              <w:autoSpaceDE w:val="0"/>
              <w:autoSpaceDN w:val="0"/>
              <w:adjustRightInd w:val="0"/>
              <w:jc w:val="left"/>
              <w:rPr>
                <w:rFonts w:ascii="Courier New" w:hAnsi="Courier New" w:cs="Courier New"/>
                <w:color w:val="0000FF"/>
                <w:sz w:val="18"/>
                <w:lang w:val="en-US" w:eastAsia="fi-FI"/>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observation</w:t>
            </w:r>
            <w:r w:rsidRPr="00E047C9">
              <w:rPr>
                <w:rFonts w:ascii="Courier New" w:hAnsi="Courier New" w:cs="Courier New"/>
                <w:color w:val="0000FF"/>
                <w:sz w:val="18"/>
                <w:lang w:val="en-US" w:eastAsia="fi-FI"/>
              </w:rPr>
              <w:t>&gt;</w:t>
            </w:r>
          </w:p>
          <w:p w14:paraId="392AAE05" w14:textId="77777777" w:rsidR="003F6A08" w:rsidRPr="003F6A08" w:rsidRDefault="00E047C9" w:rsidP="00E047C9">
            <w:pPr>
              <w:autoSpaceDE w:val="0"/>
              <w:autoSpaceDN w:val="0"/>
              <w:adjustRightInd w:val="0"/>
              <w:jc w:val="left"/>
              <w:rPr>
                <w:rFonts w:ascii="Courier New" w:hAnsi="Courier New" w:cs="Courier New"/>
                <w:sz w:val="18"/>
                <w:szCs w:val="18"/>
                <w:lang w:val="en-US"/>
              </w:rPr>
            </w:pPr>
            <w:r w:rsidRPr="00E047C9">
              <w:rPr>
                <w:rFonts w:ascii="Courier New" w:hAnsi="Courier New" w:cs="Courier New"/>
                <w:color w:val="000000"/>
                <w:sz w:val="18"/>
                <w:lang w:val="en-US" w:eastAsia="fi-FI"/>
              </w:rPr>
              <w:t xml:space="preserve">  </w:t>
            </w:r>
            <w:r w:rsidRPr="00E047C9">
              <w:rPr>
                <w:rFonts w:ascii="Courier New" w:hAnsi="Courier New" w:cs="Courier New"/>
                <w:color w:val="0000FF"/>
                <w:sz w:val="18"/>
                <w:lang w:val="en-US" w:eastAsia="fi-FI"/>
              </w:rPr>
              <w:t>&lt;/</w:t>
            </w:r>
            <w:r w:rsidRPr="00E047C9">
              <w:rPr>
                <w:rFonts w:ascii="Courier New" w:hAnsi="Courier New" w:cs="Courier New"/>
                <w:color w:val="800000"/>
                <w:sz w:val="18"/>
                <w:lang w:val="en-US" w:eastAsia="fi-FI"/>
              </w:rPr>
              <w:t>component</w:t>
            </w:r>
            <w:r w:rsidRPr="00E047C9">
              <w:rPr>
                <w:rFonts w:ascii="Courier New" w:hAnsi="Courier New" w:cs="Courier New"/>
                <w:color w:val="0000FF"/>
                <w:sz w:val="18"/>
                <w:lang w:val="en-US" w:eastAsia="fi-FI"/>
              </w:rPr>
              <w:t>&gt;</w:t>
            </w:r>
          </w:p>
        </w:tc>
      </w:tr>
    </w:tbl>
    <w:p w14:paraId="2763F8A2" w14:textId="77777777" w:rsidR="003F6A08" w:rsidRPr="003F6A08" w:rsidRDefault="003F6A08" w:rsidP="008E33EF">
      <w:pPr>
        <w:pStyle w:val="Otsikko3"/>
        <w:rPr>
          <w:lang w:val="en-US"/>
        </w:rPr>
      </w:pPr>
      <w:bookmarkStart w:id="1031" w:name="_Toc377399137"/>
      <w:bookmarkStart w:id="1032" w:name="_Toc436732579"/>
      <w:r w:rsidRPr="003F6A08">
        <w:rPr>
          <w:lang w:val="en-US"/>
        </w:rPr>
        <w:t>Horisontaalinen ja vertikaalinen ylipurenta</w:t>
      </w:r>
      <w:bookmarkEnd w:id="1031"/>
      <w:bookmarkEnd w:id="1032"/>
    </w:p>
    <w:p w14:paraId="41461EB1" w14:textId="77777777" w:rsidR="003F6A08" w:rsidRPr="003F6A08" w:rsidRDefault="003F6A08" w:rsidP="003F6A08">
      <w:r w:rsidRPr="003F6A08">
        <w:t xml:space="preserve">Horisontaalinen ja vertikaalinen ylipurenta annetaan omissa observation:eissaan value:ssa PQ-tietotyypillä. Arvot annetaan millimetreissä (mm). </w:t>
      </w:r>
    </w:p>
    <w:p w14:paraId="3A143CD9"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0DF4EED6"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356F34CA"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p w14:paraId="0648E8B3"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474747"/>
                <w:sz w:val="18"/>
                <w:lang w:val="en-US" w:eastAsia="fi-FI"/>
              </w:rPr>
              <w:t xml:space="preserve"> Horisontaalinen ylipurenta </w:t>
            </w:r>
            <w:r w:rsidRPr="003F6A08">
              <w:rPr>
                <w:rFonts w:ascii="Courier New" w:hAnsi="Courier New" w:cs="Courier New"/>
                <w:color w:val="0000FF"/>
                <w:sz w:val="18"/>
                <w:lang w:val="en-US" w:eastAsia="fi-FI"/>
              </w:rPr>
              <w:t>--&gt;</w:t>
            </w:r>
          </w:p>
          <w:p w14:paraId="3613E129"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classCode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COND</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moodCode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EVN</w:t>
            </w:r>
            <w:r w:rsidRPr="003F6A08">
              <w:rPr>
                <w:rFonts w:ascii="Courier New" w:hAnsi="Courier New" w:cs="Courier New"/>
                <w:color w:val="0000FF"/>
                <w:sz w:val="18"/>
                <w:lang w:val="en-US" w:eastAsia="fi-FI"/>
              </w:rPr>
              <w:t>"&gt;</w:t>
            </w:r>
          </w:p>
          <w:p w14:paraId="33B1BC56" w14:textId="77777777" w:rsidR="003F6A08" w:rsidRPr="003F6A08" w:rsidRDefault="003F6A08" w:rsidP="003F6A08">
            <w:pPr>
              <w:autoSpaceDE w:val="0"/>
              <w:autoSpaceDN w:val="0"/>
              <w:adjustRightInd w:val="0"/>
              <w:ind w:left="1136" w:hanging="1136"/>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code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56</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codeSystem</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1.2.246.537.6.12.2002</w:t>
            </w:r>
            <w:r w:rsidR="000F1FEF">
              <w:rPr>
                <w:rFonts w:ascii="Courier New" w:hAnsi="Courier New" w:cs="Courier New"/>
                <w:color w:val="000000"/>
                <w:sz w:val="18"/>
                <w:lang w:val="en-US" w:eastAsia="fi-FI"/>
              </w:rPr>
              <w:t>.903.</w:t>
            </w:r>
            <w:r w:rsidRPr="003F6A08">
              <w:rPr>
                <w:rFonts w:ascii="Courier New" w:hAnsi="Courier New" w:cs="Courier New"/>
                <w:color w:val="000000"/>
                <w:sz w:val="18"/>
                <w:lang w:val="en-US" w:eastAsia="fi-FI"/>
              </w:rPr>
              <w:t>2013</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00657826" w:rsidRPr="00E047C9">
              <w:rPr>
                <w:rFonts w:ascii="Courier New" w:hAnsi="Courier New" w:cs="Courier New"/>
                <w:color w:val="FF0000"/>
                <w:sz w:val="18"/>
                <w:lang w:val="en-US" w:eastAsia="fi-FI"/>
              </w:rPr>
              <w:t>codeSy</w:t>
            </w:r>
            <w:r w:rsidR="00657826" w:rsidRPr="00E047C9">
              <w:rPr>
                <w:rFonts w:ascii="Courier New" w:hAnsi="Courier New" w:cs="Courier New"/>
                <w:color w:val="FF0000"/>
                <w:sz w:val="18"/>
                <w:lang w:val="en-US" w:eastAsia="fi-FI"/>
              </w:rPr>
              <w:t>s</w:t>
            </w:r>
            <w:r w:rsidR="00657826" w:rsidRPr="00E047C9">
              <w:rPr>
                <w:rFonts w:ascii="Courier New" w:hAnsi="Courier New" w:cs="Courier New"/>
                <w:color w:val="FF0000"/>
                <w:sz w:val="18"/>
                <w:lang w:val="en-US" w:eastAsia="fi-FI"/>
              </w:rPr>
              <w:t>temName</w:t>
            </w:r>
            <w:r w:rsidR="00657826" w:rsidRPr="00E047C9">
              <w:rPr>
                <w:rFonts w:ascii="Courier New" w:hAnsi="Courier New" w:cs="Courier New"/>
                <w:color w:val="0000FF"/>
                <w:sz w:val="18"/>
                <w:lang w:val="en-US" w:eastAsia="fi-FI"/>
              </w:rPr>
              <w:t>="</w:t>
            </w:r>
            <w:r w:rsidR="00657826" w:rsidRPr="00E047C9">
              <w:rPr>
                <w:rFonts w:ascii="Courier New" w:hAnsi="Courier New" w:cs="Courier New"/>
                <w:color w:val="000000"/>
                <w:sz w:val="18"/>
                <w:lang w:val="en-US" w:eastAsia="fi-FI"/>
              </w:rPr>
              <w:t>THL/Tietosisältö - STH03 Purentastatus 2013</w:t>
            </w:r>
            <w:r w:rsidR="00657826" w:rsidRPr="00E047C9">
              <w:rPr>
                <w:rFonts w:ascii="Courier New" w:hAnsi="Courier New" w:cs="Courier New"/>
                <w:color w:val="0000FF"/>
                <w:sz w:val="18"/>
                <w:lang w:val="en-US" w:eastAsia="fi-FI"/>
              </w:rPr>
              <w:t>"</w:t>
            </w:r>
            <w:r w:rsidR="00657826">
              <w:rPr>
                <w:rFonts w:ascii="Courier New" w:hAnsi="Courier New" w:cs="Courier New"/>
                <w:color w:val="0000FF"/>
                <w:sz w:val="18"/>
                <w:lang w:val="en-US" w:eastAsia="fi-FI"/>
              </w:rPr>
              <w:t xml:space="preserve"> </w:t>
            </w:r>
            <w:r w:rsidRPr="003F6A08">
              <w:rPr>
                <w:rFonts w:ascii="Courier New" w:hAnsi="Courier New" w:cs="Courier New"/>
                <w:color w:val="FF0000"/>
                <w:sz w:val="18"/>
                <w:lang w:val="en-US" w:eastAsia="fi-FI"/>
              </w:rPr>
              <w:t>displa</w:t>
            </w:r>
            <w:r w:rsidRPr="003F6A08">
              <w:rPr>
                <w:rFonts w:ascii="Courier New" w:hAnsi="Courier New" w:cs="Courier New"/>
                <w:color w:val="FF0000"/>
                <w:sz w:val="18"/>
                <w:lang w:val="en-US" w:eastAsia="fi-FI"/>
              </w:rPr>
              <w:t>y</w:t>
            </w:r>
            <w:r w:rsidRPr="003F6A08">
              <w:rPr>
                <w:rFonts w:ascii="Courier New" w:hAnsi="Courier New" w:cs="Courier New"/>
                <w:color w:val="FF0000"/>
                <w:sz w:val="18"/>
                <w:lang w:val="en-US" w:eastAsia="fi-FI"/>
              </w:rPr>
              <w:t>Name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Horisontaalinen ylipurenta</w:t>
            </w:r>
            <w:r w:rsidRPr="003F6A08">
              <w:rPr>
                <w:rFonts w:ascii="Courier New" w:hAnsi="Courier New" w:cs="Courier New"/>
                <w:color w:val="0000FF"/>
                <w:sz w:val="18"/>
                <w:lang w:val="en-US" w:eastAsia="fi-FI"/>
              </w:rPr>
              <w:t>"/&gt;</w:t>
            </w:r>
          </w:p>
          <w:p w14:paraId="4492EBEF" w14:textId="77777777" w:rsidR="003F6A08" w:rsidRPr="003F6A08" w:rsidDel="008D629F" w:rsidRDefault="003F6A08" w:rsidP="003F6A08">
            <w:pPr>
              <w:autoSpaceDE w:val="0"/>
              <w:autoSpaceDN w:val="0"/>
              <w:adjustRightInd w:val="0"/>
              <w:jc w:val="left"/>
              <w:rPr>
                <w:del w:id="1033" w:author="Tekijä"/>
                <w:rFonts w:ascii="Courier New" w:hAnsi="Courier New" w:cs="Courier New"/>
                <w:color w:val="0000FF"/>
                <w:sz w:val="18"/>
                <w:lang w:val="en-US" w:eastAsia="fi-FI"/>
              </w:rPr>
            </w:pPr>
            <w:del w:id="1034" w:author="Tekijä">
              <w:r w:rsidRPr="003F6A08" w:rsidDel="008D629F">
                <w:rPr>
                  <w:rFonts w:ascii="Courier New" w:hAnsi="Courier New" w:cs="Courier New"/>
                  <w:color w:val="000000"/>
                  <w:sz w:val="18"/>
                  <w:lang w:val="en-US" w:eastAsia="fi-FI"/>
                </w:rPr>
                <w:delText xml:space="preserve">        </w:delText>
              </w:r>
              <w:r w:rsidRPr="003F6A08" w:rsidDel="008D629F">
                <w:rPr>
                  <w:rFonts w:ascii="Courier New" w:hAnsi="Courier New" w:cs="Courier New"/>
                  <w:color w:val="0000FF"/>
                  <w:sz w:val="18"/>
                  <w:lang w:val="en-US" w:eastAsia="fi-FI"/>
                </w:rPr>
                <w:delText>&lt;</w:delText>
              </w:r>
              <w:r w:rsidRPr="003F6A08" w:rsidDel="008D629F">
                <w:rPr>
                  <w:rFonts w:ascii="Courier New" w:hAnsi="Courier New" w:cs="Courier New"/>
                  <w:color w:val="800000"/>
                  <w:sz w:val="18"/>
                  <w:lang w:val="en-US" w:eastAsia="fi-FI"/>
                </w:rPr>
                <w:delText>text</w:delText>
              </w:r>
              <w:r w:rsidRPr="003F6A08" w:rsidDel="008D629F">
                <w:rPr>
                  <w:rFonts w:ascii="Courier New" w:hAnsi="Courier New" w:cs="Courier New"/>
                  <w:color w:val="0000FF"/>
                  <w:sz w:val="18"/>
                  <w:lang w:val="en-US" w:eastAsia="fi-FI"/>
                </w:rPr>
                <w:delText>&gt;</w:delText>
              </w:r>
            </w:del>
          </w:p>
          <w:p w14:paraId="53720E9C" w14:textId="77777777" w:rsidR="003F6A08" w:rsidRPr="003F6A08" w:rsidDel="008D629F" w:rsidRDefault="003F6A08" w:rsidP="003F6A08">
            <w:pPr>
              <w:autoSpaceDE w:val="0"/>
              <w:autoSpaceDN w:val="0"/>
              <w:adjustRightInd w:val="0"/>
              <w:jc w:val="left"/>
              <w:rPr>
                <w:del w:id="1035" w:author="Tekijä"/>
                <w:rFonts w:ascii="Courier New" w:hAnsi="Courier New" w:cs="Courier New"/>
                <w:color w:val="0000FF"/>
                <w:sz w:val="18"/>
                <w:lang w:val="en-US" w:eastAsia="fi-FI"/>
              </w:rPr>
            </w:pPr>
            <w:del w:id="1036" w:author="Tekijä">
              <w:r w:rsidRPr="003F6A08" w:rsidDel="008D629F">
                <w:rPr>
                  <w:rFonts w:ascii="Courier New" w:hAnsi="Courier New" w:cs="Courier New"/>
                  <w:color w:val="000000"/>
                  <w:sz w:val="18"/>
                  <w:lang w:val="en-US" w:eastAsia="fi-FI"/>
                </w:rPr>
                <w:delText xml:space="preserve">          </w:delText>
              </w:r>
              <w:r w:rsidRPr="003F6A08" w:rsidDel="008D629F">
                <w:rPr>
                  <w:rFonts w:ascii="Courier New" w:hAnsi="Courier New" w:cs="Courier New"/>
                  <w:color w:val="0000FF"/>
                  <w:sz w:val="18"/>
                  <w:lang w:val="en-US" w:eastAsia="fi-FI"/>
                </w:rPr>
                <w:delText>&lt;</w:delText>
              </w:r>
              <w:r w:rsidRPr="003F6A08" w:rsidDel="008D629F">
                <w:rPr>
                  <w:rFonts w:ascii="Courier New" w:hAnsi="Courier New" w:cs="Courier New"/>
                  <w:color w:val="800000"/>
                  <w:sz w:val="18"/>
                  <w:lang w:val="en-US" w:eastAsia="fi-FI"/>
                </w:rPr>
                <w:delText>reference</w:delText>
              </w:r>
              <w:r w:rsidRPr="003F6A08" w:rsidDel="008D629F">
                <w:rPr>
                  <w:rFonts w:ascii="Courier New" w:hAnsi="Courier New" w:cs="Courier New"/>
                  <w:i/>
                  <w:iCs/>
                  <w:color w:val="008080"/>
                  <w:sz w:val="18"/>
                  <w:lang w:val="en-US" w:eastAsia="fi-FI"/>
                </w:rPr>
                <w:delText xml:space="preserve"> </w:delText>
              </w:r>
              <w:r w:rsidRPr="003F6A08" w:rsidDel="008D629F">
                <w:rPr>
                  <w:rFonts w:ascii="Courier New" w:hAnsi="Courier New" w:cs="Courier New"/>
                  <w:color w:val="FF0000"/>
                  <w:sz w:val="18"/>
                  <w:lang w:val="en-US" w:eastAsia="fi-FI"/>
                </w:rPr>
                <w:delText>value</w:delText>
              </w:r>
              <w:r w:rsidRPr="003F6A08" w:rsidDel="008D629F">
                <w:rPr>
                  <w:rFonts w:ascii="Courier New" w:hAnsi="Courier New" w:cs="Courier New"/>
                  <w:color w:val="0000FF"/>
                  <w:sz w:val="18"/>
                  <w:lang w:val="en-US" w:eastAsia="fi-FI"/>
                </w:rPr>
                <w:delText>="</w:delText>
              </w:r>
              <w:r w:rsidRPr="003F6A08" w:rsidDel="008D629F">
                <w:rPr>
                  <w:rFonts w:ascii="Courier New" w:hAnsi="Courier New" w:cs="Courier New"/>
                  <w:color w:val="000000"/>
                  <w:sz w:val="18"/>
                  <w:lang w:val="en-US" w:eastAsia="fi-FI"/>
                </w:rPr>
                <w:delText>#OID1.2.246.10.1234567.14.2013.123.3.10.1.20</w:delText>
              </w:r>
              <w:r w:rsidRPr="003F6A08" w:rsidDel="008D629F">
                <w:rPr>
                  <w:rFonts w:ascii="Courier New" w:hAnsi="Courier New" w:cs="Courier New"/>
                  <w:color w:val="0000FF"/>
                  <w:sz w:val="18"/>
                  <w:lang w:val="en-US" w:eastAsia="fi-FI"/>
                </w:rPr>
                <w:delText>"/&gt;</w:delText>
              </w:r>
            </w:del>
          </w:p>
          <w:p w14:paraId="59A747E5" w14:textId="77777777" w:rsidR="003F6A08" w:rsidRPr="003F6A08" w:rsidDel="008D629F" w:rsidRDefault="003F6A08" w:rsidP="003F6A08">
            <w:pPr>
              <w:autoSpaceDE w:val="0"/>
              <w:autoSpaceDN w:val="0"/>
              <w:adjustRightInd w:val="0"/>
              <w:jc w:val="left"/>
              <w:rPr>
                <w:del w:id="1037" w:author="Tekijä"/>
                <w:rFonts w:ascii="Courier New" w:hAnsi="Courier New" w:cs="Courier New"/>
                <w:color w:val="0000FF"/>
                <w:sz w:val="18"/>
                <w:lang w:val="en-US" w:eastAsia="fi-FI"/>
              </w:rPr>
            </w:pPr>
            <w:del w:id="1038" w:author="Tekijä">
              <w:r w:rsidRPr="003F6A08" w:rsidDel="008D629F">
                <w:rPr>
                  <w:rFonts w:ascii="Courier New" w:hAnsi="Courier New" w:cs="Courier New"/>
                  <w:color w:val="000000"/>
                  <w:sz w:val="18"/>
                  <w:lang w:val="en-US" w:eastAsia="fi-FI"/>
                </w:rPr>
                <w:delText xml:space="preserve">        </w:delText>
              </w:r>
              <w:r w:rsidRPr="003F6A08" w:rsidDel="008D629F">
                <w:rPr>
                  <w:rFonts w:ascii="Courier New" w:hAnsi="Courier New" w:cs="Courier New"/>
                  <w:color w:val="0000FF"/>
                  <w:sz w:val="18"/>
                  <w:lang w:val="en-US" w:eastAsia="fi-FI"/>
                </w:rPr>
                <w:delText>&lt;/</w:delText>
              </w:r>
              <w:r w:rsidRPr="003F6A08" w:rsidDel="008D629F">
                <w:rPr>
                  <w:rFonts w:ascii="Courier New" w:hAnsi="Courier New" w:cs="Courier New"/>
                  <w:color w:val="800000"/>
                  <w:sz w:val="18"/>
                  <w:lang w:val="en-US" w:eastAsia="fi-FI"/>
                </w:rPr>
                <w:delText>text</w:delText>
              </w:r>
              <w:r w:rsidRPr="003F6A08" w:rsidDel="008D629F">
                <w:rPr>
                  <w:rFonts w:ascii="Courier New" w:hAnsi="Courier New" w:cs="Courier New"/>
                  <w:color w:val="0000FF"/>
                  <w:sz w:val="18"/>
                  <w:lang w:val="en-US" w:eastAsia="fi-FI"/>
                </w:rPr>
                <w:delText>&gt;</w:delText>
              </w:r>
            </w:del>
          </w:p>
          <w:p w14:paraId="017DF223"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value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xsi:type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PQ</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value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3</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unit</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mm</w:t>
            </w:r>
            <w:r w:rsidRPr="003F6A08">
              <w:rPr>
                <w:rFonts w:ascii="Courier New" w:hAnsi="Courier New" w:cs="Courier New"/>
                <w:color w:val="0000FF"/>
                <w:sz w:val="18"/>
                <w:lang w:val="en-US" w:eastAsia="fi-FI"/>
              </w:rPr>
              <w:t>"/&gt;</w:t>
            </w:r>
          </w:p>
          <w:p w14:paraId="57BEE94D"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color w:val="0000FF"/>
                <w:sz w:val="18"/>
                <w:lang w:val="en-US" w:eastAsia="fi-FI"/>
              </w:rPr>
              <w:t>&gt;</w:t>
            </w:r>
          </w:p>
          <w:p w14:paraId="52091ED7"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p w14:paraId="42F10AAD"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p w14:paraId="34337041"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474747"/>
                <w:sz w:val="18"/>
                <w:lang w:val="en-US" w:eastAsia="fi-FI"/>
              </w:rPr>
              <w:t xml:space="preserve"> Vertikaalinen ylipurenta  </w:t>
            </w:r>
            <w:r w:rsidRPr="003F6A08">
              <w:rPr>
                <w:rFonts w:ascii="Courier New" w:hAnsi="Courier New" w:cs="Courier New"/>
                <w:color w:val="0000FF"/>
                <w:sz w:val="18"/>
                <w:lang w:val="en-US" w:eastAsia="fi-FI"/>
              </w:rPr>
              <w:t>--&gt;</w:t>
            </w:r>
          </w:p>
          <w:p w14:paraId="34664C8C"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classCode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COND</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moodCode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EVN</w:t>
            </w:r>
            <w:r w:rsidRPr="003F6A08">
              <w:rPr>
                <w:rFonts w:ascii="Courier New" w:hAnsi="Courier New" w:cs="Courier New"/>
                <w:color w:val="0000FF"/>
                <w:sz w:val="18"/>
                <w:lang w:val="en-US" w:eastAsia="fi-FI"/>
              </w:rPr>
              <w:t>"&gt;</w:t>
            </w:r>
          </w:p>
          <w:p w14:paraId="53937604" w14:textId="77777777" w:rsidR="003F6A08" w:rsidRPr="003F6A08" w:rsidRDefault="003F6A08" w:rsidP="003F6A08">
            <w:pPr>
              <w:autoSpaceDE w:val="0"/>
              <w:autoSpaceDN w:val="0"/>
              <w:adjustRightInd w:val="0"/>
              <w:ind w:left="1136" w:hanging="1136"/>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code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57</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codeSystem</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1.2.246.537.6.12.2002</w:t>
            </w:r>
            <w:r w:rsidR="000F1FEF">
              <w:rPr>
                <w:rFonts w:ascii="Courier New" w:hAnsi="Courier New" w:cs="Courier New"/>
                <w:color w:val="000000"/>
                <w:sz w:val="18"/>
                <w:lang w:val="en-US" w:eastAsia="fi-FI"/>
              </w:rPr>
              <w:t>.903.</w:t>
            </w:r>
            <w:r w:rsidRPr="003F6A08">
              <w:rPr>
                <w:rFonts w:ascii="Courier New" w:hAnsi="Courier New" w:cs="Courier New"/>
                <w:color w:val="000000"/>
                <w:sz w:val="18"/>
                <w:lang w:val="en-US" w:eastAsia="fi-FI"/>
              </w:rPr>
              <w:t>2013</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00657826" w:rsidRPr="00E047C9">
              <w:rPr>
                <w:rFonts w:ascii="Courier New" w:hAnsi="Courier New" w:cs="Courier New"/>
                <w:color w:val="FF0000"/>
                <w:sz w:val="18"/>
                <w:lang w:val="en-US" w:eastAsia="fi-FI"/>
              </w:rPr>
              <w:t>codeSy</w:t>
            </w:r>
            <w:r w:rsidR="00657826" w:rsidRPr="00E047C9">
              <w:rPr>
                <w:rFonts w:ascii="Courier New" w:hAnsi="Courier New" w:cs="Courier New"/>
                <w:color w:val="FF0000"/>
                <w:sz w:val="18"/>
                <w:lang w:val="en-US" w:eastAsia="fi-FI"/>
              </w:rPr>
              <w:t>s</w:t>
            </w:r>
            <w:r w:rsidR="00657826" w:rsidRPr="00E047C9">
              <w:rPr>
                <w:rFonts w:ascii="Courier New" w:hAnsi="Courier New" w:cs="Courier New"/>
                <w:color w:val="FF0000"/>
                <w:sz w:val="18"/>
                <w:lang w:val="en-US" w:eastAsia="fi-FI"/>
              </w:rPr>
              <w:t>temName</w:t>
            </w:r>
            <w:r w:rsidR="00657826" w:rsidRPr="00E047C9">
              <w:rPr>
                <w:rFonts w:ascii="Courier New" w:hAnsi="Courier New" w:cs="Courier New"/>
                <w:color w:val="0000FF"/>
                <w:sz w:val="18"/>
                <w:lang w:val="en-US" w:eastAsia="fi-FI"/>
              </w:rPr>
              <w:t>="</w:t>
            </w:r>
            <w:r w:rsidR="00657826" w:rsidRPr="00E047C9">
              <w:rPr>
                <w:rFonts w:ascii="Courier New" w:hAnsi="Courier New" w:cs="Courier New"/>
                <w:color w:val="000000"/>
                <w:sz w:val="18"/>
                <w:lang w:val="en-US" w:eastAsia="fi-FI"/>
              </w:rPr>
              <w:t>THL/Tietosisältö - STH03 Purentastatus 2013</w:t>
            </w:r>
            <w:r w:rsidR="00657826" w:rsidRPr="00E047C9">
              <w:rPr>
                <w:rFonts w:ascii="Courier New" w:hAnsi="Courier New" w:cs="Courier New"/>
                <w:color w:val="0000FF"/>
                <w:sz w:val="18"/>
                <w:lang w:val="en-US" w:eastAsia="fi-FI"/>
              </w:rPr>
              <w:t>"</w:t>
            </w:r>
            <w:r w:rsidR="00657826">
              <w:rPr>
                <w:rFonts w:ascii="Courier New" w:hAnsi="Courier New" w:cs="Courier New"/>
                <w:color w:val="0000FF"/>
                <w:sz w:val="18"/>
                <w:lang w:val="en-US" w:eastAsia="fi-FI"/>
              </w:rPr>
              <w:t xml:space="preserve"> </w:t>
            </w:r>
            <w:r w:rsidRPr="003F6A08">
              <w:rPr>
                <w:rFonts w:ascii="Courier New" w:hAnsi="Courier New" w:cs="Courier New"/>
                <w:color w:val="FF0000"/>
                <w:sz w:val="18"/>
                <w:lang w:val="en-US" w:eastAsia="fi-FI"/>
              </w:rPr>
              <w:t>displa</w:t>
            </w:r>
            <w:r w:rsidRPr="003F6A08">
              <w:rPr>
                <w:rFonts w:ascii="Courier New" w:hAnsi="Courier New" w:cs="Courier New"/>
                <w:color w:val="FF0000"/>
                <w:sz w:val="18"/>
                <w:lang w:val="en-US" w:eastAsia="fi-FI"/>
              </w:rPr>
              <w:t>y</w:t>
            </w:r>
            <w:r w:rsidRPr="003F6A08">
              <w:rPr>
                <w:rFonts w:ascii="Courier New" w:hAnsi="Courier New" w:cs="Courier New"/>
                <w:color w:val="FF0000"/>
                <w:sz w:val="18"/>
                <w:lang w:val="en-US" w:eastAsia="fi-FI"/>
              </w:rPr>
              <w:t>Name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Vertikaalinen ylipurenta</w:t>
            </w:r>
            <w:r w:rsidRPr="003F6A08">
              <w:rPr>
                <w:rFonts w:ascii="Courier New" w:hAnsi="Courier New" w:cs="Courier New"/>
                <w:color w:val="0000FF"/>
                <w:sz w:val="18"/>
                <w:lang w:val="en-US" w:eastAsia="fi-FI"/>
              </w:rPr>
              <w:t>"/&gt;</w:t>
            </w:r>
          </w:p>
          <w:p w14:paraId="5B236B84" w14:textId="77777777" w:rsidR="003F6A08" w:rsidRPr="003F6A08" w:rsidDel="008D629F" w:rsidRDefault="003F6A08" w:rsidP="003F6A08">
            <w:pPr>
              <w:autoSpaceDE w:val="0"/>
              <w:autoSpaceDN w:val="0"/>
              <w:adjustRightInd w:val="0"/>
              <w:jc w:val="left"/>
              <w:rPr>
                <w:del w:id="1039" w:author="Tekijä"/>
                <w:rFonts w:ascii="Courier New" w:hAnsi="Courier New" w:cs="Courier New"/>
                <w:color w:val="0000FF"/>
                <w:sz w:val="18"/>
                <w:lang w:val="en-US" w:eastAsia="fi-FI"/>
              </w:rPr>
            </w:pPr>
            <w:del w:id="1040" w:author="Tekijä">
              <w:r w:rsidRPr="003F6A08" w:rsidDel="008D629F">
                <w:rPr>
                  <w:rFonts w:ascii="Courier New" w:hAnsi="Courier New" w:cs="Courier New"/>
                  <w:color w:val="000000"/>
                  <w:sz w:val="18"/>
                  <w:lang w:val="en-US" w:eastAsia="fi-FI"/>
                </w:rPr>
                <w:delText xml:space="preserve">        </w:delText>
              </w:r>
              <w:r w:rsidRPr="003F6A08" w:rsidDel="008D629F">
                <w:rPr>
                  <w:rFonts w:ascii="Courier New" w:hAnsi="Courier New" w:cs="Courier New"/>
                  <w:color w:val="0000FF"/>
                  <w:sz w:val="18"/>
                  <w:lang w:val="en-US" w:eastAsia="fi-FI"/>
                </w:rPr>
                <w:delText>&lt;</w:delText>
              </w:r>
              <w:r w:rsidRPr="003F6A08" w:rsidDel="008D629F">
                <w:rPr>
                  <w:rFonts w:ascii="Courier New" w:hAnsi="Courier New" w:cs="Courier New"/>
                  <w:color w:val="800000"/>
                  <w:sz w:val="18"/>
                  <w:lang w:val="en-US" w:eastAsia="fi-FI"/>
                </w:rPr>
                <w:delText>text</w:delText>
              </w:r>
              <w:r w:rsidRPr="003F6A08" w:rsidDel="008D629F">
                <w:rPr>
                  <w:rFonts w:ascii="Courier New" w:hAnsi="Courier New" w:cs="Courier New"/>
                  <w:color w:val="0000FF"/>
                  <w:sz w:val="18"/>
                  <w:lang w:val="en-US" w:eastAsia="fi-FI"/>
                </w:rPr>
                <w:delText>&gt;</w:delText>
              </w:r>
            </w:del>
          </w:p>
          <w:p w14:paraId="78E08EA7" w14:textId="77777777" w:rsidR="003F6A08" w:rsidRPr="003F6A08" w:rsidDel="008D629F" w:rsidRDefault="003F6A08" w:rsidP="003F6A08">
            <w:pPr>
              <w:autoSpaceDE w:val="0"/>
              <w:autoSpaceDN w:val="0"/>
              <w:adjustRightInd w:val="0"/>
              <w:jc w:val="left"/>
              <w:rPr>
                <w:del w:id="1041" w:author="Tekijä"/>
                <w:rFonts w:ascii="Courier New" w:hAnsi="Courier New" w:cs="Courier New"/>
                <w:color w:val="0000FF"/>
                <w:sz w:val="18"/>
                <w:lang w:val="en-US" w:eastAsia="fi-FI"/>
              </w:rPr>
            </w:pPr>
            <w:del w:id="1042" w:author="Tekijä">
              <w:r w:rsidRPr="003F6A08" w:rsidDel="008D629F">
                <w:rPr>
                  <w:rFonts w:ascii="Courier New" w:hAnsi="Courier New" w:cs="Courier New"/>
                  <w:color w:val="000000"/>
                  <w:sz w:val="18"/>
                  <w:lang w:val="en-US" w:eastAsia="fi-FI"/>
                </w:rPr>
                <w:delText xml:space="preserve">          </w:delText>
              </w:r>
              <w:r w:rsidRPr="003F6A08" w:rsidDel="008D629F">
                <w:rPr>
                  <w:rFonts w:ascii="Courier New" w:hAnsi="Courier New" w:cs="Courier New"/>
                  <w:color w:val="0000FF"/>
                  <w:sz w:val="18"/>
                  <w:lang w:val="en-US" w:eastAsia="fi-FI"/>
                </w:rPr>
                <w:delText>&lt;</w:delText>
              </w:r>
              <w:r w:rsidRPr="003F6A08" w:rsidDel="008D629F">
                <w:rPr>
                  <w:rFonts w:ascii="Courier New" w:hAnsi="Courier New" w:cs="Courier New"/>
                  <w:color w:val="800000"/>
                  <w:sz w:val="18"/>
                  <w:lang w:val="en-US" w:eastAsia="fi-FI"/>
                </w:rPr>
                <w:delText>reference</w:delText>
              </w:r>
              <w:r w:rsidRPr="003F6A08" w:rsidDel="008D629F">
                <w:rPr>
                  <w:rFonts w:ascii="Courier New" w:hAnsi="Courier New" w:cs="Courier New"/>
                  <w:i/>
                  <w:iCs/>
                  <w:color w:val="008080"/>
                  <w:sz w:val="18"/>
                  <w:lang w:val="en-US" w:eastAsia="fi-FI"/>
                </w:rPr>
                <w:delText xml:space="preserve"> </w:delText>
              </w:r>
              <w:r w:rsidRPr="003F6A08" w:rsidDel="008D629F">
                <w:rPr>
                  <w:rFonts w:ascii="Courier New" w:hAnsi="Courier New" w:cs="Courier New"/>
                  <w:color w:val="FF0000"/>
                  <w:sz w:val="18"/>
                  <w:lang w:val="en-US" w:eastAsia="fi-FI"/>
                </w:rPr>
                <w:delText>value</w:delText>
              </w:r>
              <w:r w:rsidRPr="003F6A08" w:rsidDel="008D629F">
                <w:rPr>
                  <w:rFonts w:ascii="Courier New" w:hAnsi="Courier New" w:cs="Courier New"/>
                  <w:color w:val="0000FF"/>
                  <w:sz w:val="18"/>
                  <w:lang w:val="en-US" w:eastAsia="fi-FI"/>
                </w:rPr>
                <w:delText>="</w:delText>
              </w:r>
              <w:r w:rsidRPr="003F6A08" w:rsidDel="008D629F">
                <w:rPr>
                  <w:rFonts w:ascii="Courier New" w:hAnsi="Courier New" w:cs="Courier New"/>
                  <w:color w:val="000000"/>
                  <w:sz w:val="18"/>
                  <w:lang w:val="en-US" w:eastAsia="fi-FI"/>
                </w:rPr>
                <w:delText>#OID1.2.246.10.1234567.14.2013.123.3.10.1.21</w:delText>
              </w:r>
              <w:r w:rsidRPr="003F6A08" w:rsidDel="008D629F">
                <w:rPr>
                  <w:rFonts w:ascii="Courier New" w:hAnsi="Courier New" w:cs="Courier New"/>
                  <w:color w:val="0000FF"/>
                  <w:sz w:val="18"/>
                  <w:lang w:val="en-US" w:eastAsia="fi-FI"/>
                </w:rPr>
                <w:delText>"/&gt;</w:delText>
              </w:r>
            </w:del>
          </w:p>
          <w:p w14:paraId="59CD857E" w14:textId="77777777" w:rsidR="003F6A08" w:rsidRPr="003F6A08" w:rsidDel="008D629F" w:rsidRDefault="003F6A08" w:rsidP="003F6A08">
            <w:pPr>
              <w:autoSpaceDE w:val="0"/>
              <w:autoSpaceDN w:val="0"/>
              <w:adjustRightInd w:val="0"/>
              <w:jc w:val="left"/>
              <w:rPr>
                <w:del w:id="1043" w:author="Tekijä"/>
                <w:rFonts w:ascii="Courier New" w:hAnsi="Courier New" w:cs="Courier New"/>
                <w:color w:val="0000FF"/>
                <w:sz w:val="18"/>
                <w:lang w:val="en-US" w:eastAsia="fi-FI"/>
              </w:rPr>
            </w:pPr>
            <w:del w:id="1044" w:author="Tekijä">
              <w:r w:rsidRPr="003F6A08" w:rsidDel="008D629F">
                <w:rPr>
                  <w:rFonts w:ascii="Courier New" w:hAnsi="Courier New" w:cs="Courier New"/>
                  <w:color w:val="000000"/>
                  <w:sz w:val="18"/>
                  <w:lang w:val="en-US" w:eastAsia="fi-FI"/>
                </w:rPr>
                <w:delText xml:space="preserve">        </w:delText>
              </w:r>
              <w:r w:rsidRPr="003F6A08" w:rsidDel="008D629F">
                <w:rPr>
                  <w:rFonts w:ascii="Courier New" w:hAnsi="Courier New" w:cs="Courier New"/>
                  <w:color w:val="0000FF"/>
                  <w:sz w:val="18"/>
                  <w:lang w:val="en-US" w:eastAsia="fi-FI"/>
                </w:rPr>
                <w:delText>&lt;/</w:delText>
              </w:r>
              <w:r w:rsidRPr="003F6A08" w:rsidDel="008D629F">
                <w:rPr>
                  <w:rFonts w:ascii="Courier New" w:hAnsi="Courier New" w:cs="Courier New"/>
                  <w:color w:val="800000"/>
                  <w:sz w:val="18"/>
                  <w:lang w:val="en-US" w:eastAsia="fi-FI"/>
                </w:rPr>
                <w:delText>text</w:delText>
              </w:r>
              <w:r w:rsidRPr="003F6A08" w:rsidDel="008D629F">
                <w:rPr>
                  <w:rFonts w:ascii="Courier New" w:hAnsi="Courier New" w:cs="Courier New"/>
                  <w:color w:val="0000FF"/>
                  <w:sz w:val="18"/>
                  <w:lang w:val="en-US" w:eastAsia="fi-FI"/>
                </w:rPr>
                <w:delText>&gt;</w:delText>
              </w:r>
            </w:del>
          </w:p>
          <w:p w14:paraId="3C87111C"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value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xsi:type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PQ</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value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2</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unit</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mm</w:t>
            </w:r>
            <w:r w:rsidRPr="003F6A08">
              <w:rPr>
                <w:rFonts w:ascii="Courier New" w:hAnsi="Courier New" w:cs="Courier New"/>
                <w:color w:val="0000FF"/>
                <w:sz w:val="18"/>
                <w:lang w:val="en-US" w:eastAsia="fi-FI"/>
              </w:rPr>
              <w:t>"/&gt;</w:t>
            </w:r>
          </w:p>
          <w:p w14:paraId="24A82CF3"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color w:val="0000FF"/>
                <w:sz w:val="18"/>
                <w:lang w:val="en-US" w:eastAsia="fi-FI"/>
              </w:rPr>
              <w:t>&gt;</w:t>
            </w:r>
          </w:p>
          <w:p w14:paraId="62D12E95" w14:textId="77777777" w:rsidR="003F6A08" w:rsidRPr="003F6A08" w:rsidRDefault="003F6A08" w:rsidP="003F6A08">
            <w:pPr>
              <w:autoSpaceDE w:val="0"/>
              <w:autoSpaceDN w:val="0"/>
              <w:adjustRightInd w:val="0"/>
              <w:jc w:val="left"/>
              <w:rPr>
                <w:rFonts w:ascii="Courier New" w:hAnsi="Courier New" w:cs="Courier New"/>
                <w:sz w:val="18"/>
                <w:szCs w:val="18"/>
                <w:lang w:val="en-US"/>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tc>
      </w:tr>
    </w:tbl>
    <w:p w14:paraId="087B4004" w14:textId="77777777" w:rsidR="003F6A08" w:rsidRDefault="003F6A08" w:rsidP="008E33EF">
      <w:pPr>
        <w:pStyle w:val="Otsikko2"/>
        <w:rPr>
          <w:lang w:val="en-US"/>
        </w:rPr>
      </w:pPr>
      <w:bookmarkStart w:id="1045" w:name="_Toc377399138"/>
      <w:bookmarkStart w:id="1046" w:name="_Toc436732580"/>
      <w:r w:rsidRPr="003F6A08">
        <w:rPr>
          <w:lang w:val="en-US"/>
        </w:rPr>
        <w:t>Leukanivelen havainnot ja löydökset</w:t>
      </w:r>
      <w:bookmarkEnd w:id="1045"/>
      <w:bookmarkEnd w:id="1046"/>
    </w:p>
    <w:p w14:paraId="7B539CBC" w14:textId="77777777" w:rsidR="00C02A58" w:rsidRPr="008E33EF" w:rsidRDefault="00C02A58" w:rsidP="008E33EF">
      <w:r w:rsidRPr="00FA63CD">
        <w:t xml:space="preserve">Entry.organizer.templateId kohtaan annetaan </w:t>
      </w:r>
      <w:r>
        <w:t>Leukanivelen havaintojen ja löydösten</w:t>
      </w:r>
      <w:r w:rsidRPr="00FA63CD">
        <w:t xml:space="preserve"> tietorakenteen tunnus </w:t>
      </w:r>
      <w:r w:rsidRPr="00BB2673">
        <w:t>1.2.246.537.6.12.2002.903.2013.</w:t>
      </w:r>
      <w:r>
        <w:t>6</w:t>
      </w:r>
      <w:r w:rsidRPr="00BB2673">
        <w:t>0</w:t>
      </w:r>
      <w:r>
        <w:t xml:space="preserve"> eli kyseisen otsikkokentän oid tietosisältömäärittelystä.</w:t>
      </w:r>
    </w:p>
    <w:p w14:paraId="51B0DCD8" w14:textId="77777777" w:rsidR="003F6A08" w:rsidRPr="003F6A08" w:rsidRDefault="003F6A08" w:rsidP="008E33EF">
      <w:pPr>
        <w:pStyle w:val="Otsikko3"/>
      </w:pPr>
      <w:bookmarkStart w:id="1047" w:name="_Toc377399139"/>
      <w:bookmarkStart w:id="1048" w:name="_Toc436732581"/>
      <w:r w:rsidRPr="003F6A08">
        <w:t>Leukanivel, leukanivelen oire ja oireen esiintyminen</w:t>
      </w:r>
      <w:bookmarkEnd w:id="1047"/>
      <w:bookmarkEnd w:id="1048"/>
    </w:p>
    <w:p w14:paraId="091530C0" w14:textId="77777777" w:rsidR="003F6A08" w:rsidRPr="003F6A08" w:rsidRDefault="003F6A08" w:rsidP="003F6A08">
      <w:r w:rsidRPr="003F6A08">
        <w:t>Leukanivelen havainto (oire) annetaan observation value:ssa STH14A luokituksella. Observation code:ssa annetaan tietokentän oid:n lisäksi tarkenteina qualifier-rakenteilla leukanivelen puoli STH33 luokituksella ja leukanivelen oireen esiintymisvaihe STH14B luokituksella.</w:t>
      </w:r>
    </w:p>
    <w:p w14:paraId="0CFBE6E8"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49E6F549"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36D60BC1" w14:textId="77777777" w:rsidR="00657826" w:rsidRPr="00657826" w:rsidRDefault="00657826" w:rsidP="00657826">
            <w:pPr>
              <w:autoSpaceDE w:val="0"/>
              <w:autoSpaceDN w:val="0"/>
              <w:adjustRightInd w:val="0"/>
              <w:jc w:val="left"/>
              <w:rPr>
                <w:rFonts w:ascii="Courier New" w:hAnsi="Courier New" w:cs="Courier New"/>
                <w:color w:val="0000FF"/>
                <w:sz w:val="18"/>
                <w:lang w:val="en-US" w:eastAsia="fi-FI"/>
              </w:rPr>
            </w:pPr>
            <w:r w:rsidRPr="00657826">
              <w:rPr>
                <w:rFonts w:ascii="Courier New" w:hAnsi="Courier New" w:cs="Courier New"/>
                <w:color w:val="000000"/>
                <w:sz w:val="18"/>
                <w:lang w:eastAsia="fi-FI"/>
              </w:rPr>
              <w:t xml:space="preserve">  </w:t>
            </w:r>
            <w:r w:rsidRPr="00657826">
              <w:rPr>
                <w:rFonts w:ascii="Courier New" w:hAnsi="Courier New" w:cs="Courier New"/>
                <w:color w:val="0000FF"/>
                <w:sz w:val="18"/>
                <w:lang w:val="en-US" w:eastAsia="fi-FI"/>
              </w:rPr>
              <w:t>&lt;</w:t>
            </w:r>
            <w:r w:rsidRPr="00657826">
              <w:rPr>
                <w:rFonts w:ascii="Courier New" w:hAnsi="Courier New" w:cs="Courier New"/>
                <w:color w:val="800000"/>
                <w:sz w:val="18"/>
                <w:lang w:val="en-US" w:eastAsia="fi-FI"/>
              </w:rPr>
              <w:t>component</w:t>
            </w:r>
            <w:r w:rsidRPr="00657826">
              <w:rPr>
                <w:rFonts w:ascii="Courier New" w:hAnsi="Courier New" w:cs="Courier New"/>
                <w:color w:val="0000FF"/>
                <w:sz w:val="18"/>
                <w:lang w:val="en-US" w:eastAsia="fi-FI"/>
              </w:rPr>
              <w:t>&gt;</w:t>
            </w:r>
          </w:p>
          <w:p w14:paraId="4C8DAACD" w14:textId="77777777" w:rsidR="00657826" w:rsidRPr="00657826" w:rsidRDefault="00657826" w:rsidP="00657826">
            <w:pPr>
              <w:autoSpaceDE w:val="0"/>
              <w:autoSpaceDN w:val="0"/>
              <w:adjustRightInd w:val="0"/>
              <w:jc w:val="left"/>
              <w:rPr>
                <w:rFonts w:ascii="Courier New" w:hAnsi="Courier New" w:cs="Courier New"/>
                <w:color w:val="0000FF"/>
                <w:sz w:val="18"/>
                <w:lang w:val="en-US" w:eastAsia="fi-FI"/>
              </w:rPr>
            </w:pPr>
            <w:r w:rsidRPr="00657826">
              <w:rPr>
                <w:rFonts w:ascii="Courier New" w:hAnsi="Courier New" w:cs="Courier New"/>
                <w:color w:val="000000"/>
                <w:sz w:val="18"/>
                <w:lang w:val="en-US" w:eastAsia="fi-FI"/>
              </w:rPr>
              <w:t xml:space="preserve">     </w:t>
            </w:r>
            <w:r w:rsidRPr="00657826">
              <w:rPr>
                <w:rFonts w:ascii="Courier New" w:hAnsi="Courier New" w:cs="Courier New"/>
                <w:color w:val="0000FF"/>
                <w:sz w:val="18"/>
                <w:lang w:val="en-US" w:eastAsia="fi-FI"/>
              </w:rPr>
              <w:t>&lt;</w:t>
            </w:r>
            <w:r w:rsidRPr="00657826">
              <w:rPr>
                <w:rFonts w:ascii="Courier New" w:hAnsi="Courier New" w:cs="Courier New"/>
                <w:color w:val="800000"/>
                <w:sz w:val="18"/>
                <w:lang w:val="en-US" w:eastAsia="fi-FI"/>
              </w:rPr>
              <w:t>observation</w:t>
            </w:r>
            <w:r w:rsidRPr="00657826">
              <w:rPr>
                <w:rFonts w:ascii="Courier New" w:hAnsi="Courier New" w:cs="Courier New"/>
                <w:i/>
                <w:iCs/>
                <w:color w:val="008080"/>
                <w:sz w:val="18"/>
                <w:lang w:val="en-US" w:eastAsia="fi-FI"/>
              </w:rPr>
              <w:t xml:space="preserve"> </w:t>
            </w:r>
            <w:r w:rsidRPr="00657826">
              <w:rPr>
                <w:rFonts w:ascii="Courier New" w:hAnsi="Courier New" w:cs="Courier New"/>
                <w:color w:val="FF0000"/>
                <w:sz w:val="18"/>
                <w:lang w:val="en-US" w:eastAsia="fi-FI"/>
              </w:rPr>
              <w:t>classCode</w:t>
            </w:r>
            <w:r w:rsidRPr="00657826">
              <w:rPr>
                <w:rFonts w:ascii="Courier New" w:hAnsi="Courier New" w:cs="Courier New"/>
                <w:color w:val="0000FF"/>
                <w:sz w:val="18"/>
                <w:lang w:val="en-US" w:eastAsia="fi-FI"/>
              </w:rPr>
              <w:t>="</w:t>
            </w:r>
            <w:r w:rsidRPr="00657826">
              <w:rPr>
                <w:rFonts w:ascii="Courier New" w:hAnsi="Courier New" w:cs="Courier New"/>
                <w:color w:val="000000"/>
                <w:sz w:val="18"/>
                <w:lang w:val="en-US" w:eastAsia="fi-FI"/>
              </w:rPr>
              <w:t>COND</w:t>
            </w:r>
            <w:r w:rsidRPr="00657826">
              <w:rPr>
                <w:rFonts w:ascii="Courier New" w:hAnsi="Courier New" w:cs="Courier New"/>
                <w:color w:val="0000FF"/>
                <w:sz w:val="18"/>
                <w:lang w:val="en-US" w:eastAsia="fi-FI"/>
              </w:rPr>
              <w:t>"</w:t>
            </w:r>
            <w:r w:rsidRPr="00657826">
              <w:rPr>
                <w:rFonts w:ascii="Courier New" w:hAnsi="Courier New" w:cs="Courier New"/>
                <w:i/>
                <w:iCs/>
                <w:color w:val="008080"/>
                <w:sz w:val="18"/>
                <w:lang w:val="en-US" w:eastAsia="fi-FI"/>
              </w:rPr>
              <w:t xml:space="preserve"> </w:t>
            </w:r>
            <w:r w:rsidRPr="00657826">
              <w:rPr>
                <w:rFonts w:ascii="Courier New" w:hAnsi="Courier New" w:cs="Courier New"/>
                <w:color w:val="FF0000"/>
                <w:sz w:val="18"/>
                <w:lang w:val="en-US" w:eastAsia="fi-FI"/>
              </w:rPr>
              <w:t>moodCode</w:t>
            </w:r>
            <w:r w:rsidRPr="00657826">
              <w:rPr>
                <w:rFonts w:ascii="Courier New" w:hAnsi="Courier New" w:cs="Courier New"/>
                <w:color w:val="0000FF"/>
                <w:sz w:val="18"/>
                <w:lang w:val="en-US" w:eastAsia="fi-FI"/>
              </w:rPr>
              <w:t>="</w:t>
            </w:r>
            <w:r w:rsidRPr="00657826">
              <w:rPr>
                <w:rFonts w:ascii="Courier New" w:hAnsi="Courier New" w:cs="Courier New"/>
                <w:color w:val="000000"/>
                <w:sz w:val="18"/>
                <w:lang w:val="en-US" w:eastAsia="fi-FI"/>
              </w:rPr>
              <w:t>EVN</w:t>
            </w:r>
            <w:r w:rsidRPr="00657826">
              <w:rPr>
                <w:rFonts w:ascii="Courier New" w:hAnsi="Courier New" w:cs="Courier New"/>
                <w:color w:val="0000FF"/>
                <w:sz w:val="18"/>
                <w:lang w:val="en-US" w:eastAsia="fi-FI"/>
              </w:rPr>
              <w:t>"&gt;</w:t>
            </w:r>
          </w:p>
          <w:p w14:paraId="71DE6372" w14:textId="77777777" w:rsidR="00657826" w:rsidRPr="004E48A5" w:rsidRDefault="00657826" w:rsidP="00657826">
            <w:pPr>
              <w:autoSpaceDE w:val="0"/>
              <w:autoSpaceDN w:val="0"/>
              <w:adjustRightInd w:val="0"/>
              <w:ind w:left="1136" w:hanging="1136"/>
              <w:jc w:val="left"/>
              <w:rPr>
                <w:rFonts w:ascii="Courier New" w:hAnsi="Courier New" w:cs="Courier New"/>
                <w:color w:val="0000FF"/>
                <w:sz w:val="18"/>
                <w:lang w:val="en-US" w:eastAsia="fi-FI"/>
              </w:rPr>
            </w:pPr>
            <w:r w:rsidRPr="00657826">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code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60</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1.2.246.537.6.12.2002.903.2013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w:t>
            </w:r>
            <w:r w:rsidRPr="004E48A5">
              <w:rPr>
                <w:rFonts w:ascii="Courier New" w:hAnsi="Courier New" w:cs="Courier New"/>
                <w:color w:val="FF0000"/>
                <w:sz w:val="18"/>
                <w:lang w:val="en-US" w:eastAsia="fi-FI"/>
              </w:rPr>
              <w:t>s</w:t>
            </w:r>
            <w:r w:rsidRPr="004E48A5">
              <w:rPr>
                <w:rFonts w:ascii="Courier New" w:hAnsi="Courier New" w:cs="Courier New"/>
                <w:color w:val="FF0000"/>
                <w:sz w:val="18"/>
                <w:lang w:val="en-US" w:eastAsia="fi-FI"/>
              </w:rPr>
              <w:t>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THL/Tietosisältö - STH03 Purentastatus 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w:t>
            </w:r>
            <w:r w:rsidRPr="004E48A5">
              <w:rPr>
                <w:rFonts w:ascii="Courier New" w:hAnsi="Courier New" w:cs="Courier New"/>
                <w:color w:val="FF0000"/>
                <w:sz w:val="18"/>
                <w:lang w:val="en-US" w:eastAsia="fi-FI"/>
              </w:rPr>
              <w:t>y</w:t>
            </w:r>
            <w:r w:rsidRPr="004E48A5">
              <w:rPr>
                <w:rFonts w:ascii="Courier New" w:hAnsi="Courier New" w:cs="Courier New"/>
                <w:color w:val="FF0000"/>
                <w:sz w:val="18"/>
                <w:lang w:val="en-US" w:eastAsia="fi-FI"/>
              </w:rPr>
              <w:t>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Leukanivelen h</w:t>
            </w:r>
            <w:r w:rsidRPr="004E48A5">
              <w:rPr>
                <w:rFonts w:ascii="Courier New" w:hAnsi="Courier New" w:cs="Courier New"/>
                <w:color w:val="000000"/>
                <w:sz w:val="18"/>
                <w:lang w:val="en-US" w:eastAsia="fi-FI"/>
              </w:rPr>
              <w:t>a</w:t>
            </w:r>
            <w:r w:rsidRPr="004E48A5">
              <w:rPr>
                <w:rFonts w:ascii="Courier New" w:hAnsi="Courier New" w:cs="Courier New"/>
                <w:color w:val="000000"/>
                <w:sz w:val="18"/>
                <w:lang w:val="en-US" w:eastAsia="fi-FI"/>
              </w:rPr>
              <w:t>vainnot ja löydökset</w:t>
            </w:r>
            <w:r w:rsidRPr="004E48A5">
              <w:rPr>
                <w:rFonts w:ascii="Courier New" w:hAnsi="Courier New" w:cs="Courier New"/>
                <w:color w:val="0000FF"/>
                <w:sz w:val="18"/>
                <w:lang w:val="en-US" w:eastAsia="fi-FI"/>
              </w:rPr>
              <w:t>"&gt;</w:t>
            </w:r>
          </w:p>
          <w:p w14:paraId="7B99F89B" w14:textId="77777777" w:rsidR="00657826" w:rsidRPr="00657826" w:rsidRDefault="00657826" w:rsidP="00657826">
            <w:pPr>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00"/>
                <w:sz w:val="18"/>
                <w:lang w:val="en-US" w:eastAsia="fi-FI"/>
              </w:rPr>
              <w:t xml:space="preserve">            </w:t>
            </w:r>
            <w:r w:rsidRPr="00657826">
              <w:rPr>
                <w:rFonts w:ascii="Courier New" w:hAnsi="Courier New" w:cs="Courier New"/>
                <w:color w:val="0000FF"/>
                <w:sz w:val="18"/>
                <w:lang w:val="en-US" w:eastAsia="fi-FI"/>
              </w:rPr>
              <w:t>&lt;!--</w:t>
            </w:r>
            <w:r w:rsidRPr="00657826">
              <w:rPr>
                <w:rFonts w:ascii="Courier New" w:hAnsi="Courier New" w:cs="Courier New"/>
                <w:color w:val="474747"/>
                <w:sz w:val="18"/>
                <w:lang w:val="en-US" w:eastAsia="fi-FI"/>
              </w:rPr>
              <w:t xml:space="preserve"> Leukanivel, puoli</w:t>
            </w:r>
            <w:r w:rsidRPr="00657826">
              <w:rPr>
                <w:rFonts w:ascii="Courier New" w:hAnsi="Courier New" w:cs="Courier New"/>
                <w:color w:val="0000FF"/>
                <w:sz w:val="18"/>
                <w:lang w:val="en-US" w:eastAsia="fi-FI"/>
              </w:rPr>
              <w:t>--&gt;</w:t>
            </w:r>
          </w:p>
          <w:p w14:paraId="5CE35D99" w14:textId="77777777" w:rsidR="00657826" w:rsidRPr="00657826" w:rsidRDefault="00657826" w:rsidP="00657826">
            <w:pPr>
              <w:autoSpaceDE w:val="0"/>
              <w:autoSpaceDN w:val="0"/>
              <w:adjustRightInd w:val="0"/>
              <w:jc w:val="left"/>
              <w:rPr>
                <w:rFonts w:ascii="Courier New" w:hAnsi="Courier New" w:cs="Courier New"/>
                <w:color w:val="0000FF"/>
                <w:sz w:val="18"/>
                <w:lang w:val="en-US" w:eastAsia="fi-FI"/>
              </w:rPr>
            </w:pPr>
            <w:r w:rsidRPr="00657826">
              <w:rPr>
                <w:rFonts w:ascii="Courier New" w:hAnsi="Courier New" w:cs="Courier New"/>
                <w:color w:val="000000"/>
                <w:sz w:val="18"/>
                <w:lang w:val="en-US" w:eastAsia="fi-FI"/>
              </w:rPr>
              <w:t xml:space="preserve">            </w:t>
            </w:r>
            <w:r w:rsidRPr="00657826">
              <w:rPr>
                <w:rFonts w:ascii="Courier New" w:hAnsi="Courier New" w:cs="Courier New"/>
                <w:color w:val="0000FF"/>
                <w:sz w:val="18"/>
                <w:lang w:val="en-US" w:eastAsia="fi-FI"/>
              </w:rPr>
              <w:t>&lt;</w:t>
            </w:r>
            <w:r w:rsidRPr="00657826">
              <w:rPr>
                <w:rFonts w:ascii="Courier New" w:hAnsi="Courier New" w:cs="Courier New"/>
                <w:color w:val="800000"/>
                <w:sz w:val="18"/>
                <w:lang w:val="en-US" w:eastAsia="fi-FI"/>
              </w:rPr>
              <w:t>qualifier</w:t>
            </w:r>
            <w:r w:rsidRPr="00657826">
              <w:rPr>
                <w:rFonts w:ascii="Courier New" w:hAnsi="Courier New" w:cs="Courier New"/>
                <w:color w:val="0000FF"/>
                <w:sz w:val="18"/>
                <w:lang w:val="en-US" w:eastAsia="fi-FI"/>
              </w:rPr>
              <w:t>&gt;</w:t>
            </w:r>
          </w:p>
          <w:p w14:paraId="198AAA33" w14:textId="77777777" w:rsidR="00657826" w:rsidRPr="00657826" w:rsidRDefault="00657826" w:rsidP="00657826">
            <w:pPr>
              <w:autoSpaceDE w:val="0"/>
              <w:autoSpaceDN w:val="0"/>
              <w:adjustRightInd w:val="0"/>
              <w:ind w:left="1988" w:hanging="1988"/>
              <w:jc w:val="left"/>
              <w:rPr>
                <w:rFonts w:ascii="Courier New" w:hAnsi="Courier New" w:cs="Courier New"/>
                <w:color w:val="0000FF"/>
                <w:sz w:val="18"/>
                <w:lang w:val="en-US" w:eastAsia="fi-FI"/>
              </w:rPr>
            </w:pPr>
            <w:r w:rsidRPr="00657826">
              <w:rPr>
                <w:rFonts w:ascii="Courier New" w:hAnsi="Courier New" w:cs="Courier New"/>
                <w:color w:val="000000"/>
                <w:sz w:val="18"/>
                <w:lang w:val="en-US" w:eastAsia="fi-FI"/>
              </w:rPr>
              <w:t xml:space="preserve">                </w:t>
            </w:r>
            <w:r w:rsidRPr="00657826">
              <w:rPr>
                <w:rFonts w:ascii="Courier New" w:hAnsi="Courier New" w:cs="Courier New"/>
                <w:color w:val="0000FF"/>
                <w:sz w:val="18"/>
                <w:lang w:val="en-US" w:eastAsia="fi-FI"/>
              </w:rPr>
              <w:t>&lt;</w:t>
            </w:r>
            <w:r w:rsidRPr="00657826">
              <w:rPr>
                <w:rFonts w:ascii="Courier New" w:hAnsi="Courier New" w:cs="Courier New"/>
                <w:color w:val="800000"/>
                <w:sz w:val="18"/>
                <w:lang w:val="en-US" w:eastAsia="fi-FI"/>
              </w:rPr>
              <w:t>name</w:t>
            </w:r>
            <w:r w:rsidRPr="00657826">
              <w:rPr>
                <w:rFonts w:ascii="Courier New" w:hAnsi="Courier New" w:cs="Courier New"/>
                <w:i/>
                <w:iCs/>
                <w:color w:val="008080"/>
                <w:sz w:val="18"/>
                <w:lang w:val="en-US" w:eastAsia="fi-FI"/>
              </w:rPr>
              <w:t xml:space="preserve"> </w:t>
            </w:r>
            <w:r w:rsidRPr="00657826">
              <w:rPr>
                <w:rFonts w:ascii="Courier New" w:hAnsi="Courier New" w:cs="Courier New"/>
                <w:color w:val="FF0000"/>
                <w:sz w:val="18"/>
                <w:lang w:val="en-US" w:eastAsia="fi-FI"/>
              </w:rPr>
              <w:t>code</w:t>
            </w:r>
            <w:r w:rsidRPr="00657826">
              <w:rPr>
                <w:rFonts w:ascii="Courier New" w:hAnsi="Courier New" w:cs="Courier New"/>
                <w:color w:val="0000FF"/>
                <w:sz w:val="18"/>
                <w:lang w:val="en-US" w:eastAsia="fi-FI"/>
              </w:rPr>
              <w:t>="</w:t>
            </w:r>
            <w:r w:rsidRPr="00657826">
              <w:rPr>
                <w:rFonts w:ascii="Courier New" w:hAnsi="Courier New" w:cs="Courier New"/>
                <w:color w:val="000000"/>
                <w:sz w:val="18"/>
                <w:lang w:val="en-US" w:eastAsia="fi-FI"/>
              </w:rPr>
              <w:t>61</w:t>
            </w:r>
            <w:r w:rsidRPr="00657826">
              <w:rPr>
                <w:rFonts w:ascii="Courier New" w:hAnsi="Courier New" w:cs="Courier New"/>
                <w:color w:val="0000FF"/>
                <w:sz w:val="18"/>
                <w:lang w:val="en-US" w:eastAsia="fi-FI"/>
              </w:rPr>
              <w:t>"</w:t>
            </w:r>
            <w:r w:rsidRPr="00657826">
              <w:rPr>
                <w:rFonts w:ascii="Courier New" w:hAnsi="Courier New" w:cs="Courier New"/>
                <w:i/>
                <w:iCs/>
                <w:color w:val="008080"/>
                <w:sz w:val="18"/>
                <w:lang w:val="en-US" w:eastAsia="fi-FI"/>
              </w:rPr>
              <w:t xml:space="preserve"> </w:t>
            </w:r>
            <w:r w:rsidRPr="00657826">
              <w:rPr>
                <w:rFonts w:ascii="Courier New" w:hAnsi="Courier New" w:cs="Courier New"/>
                <w:color w:val="FF0000"/>
                <w:sz w:val="18"/>
                <w:lang w:val="en-US" w:eastAsia="fi-FI"/>
              </w:rPr>
              <w:t>codeSystem</w:t>
            </w:r>
            <w:r w:rsidRPr="00657826">
              <w:rPr>
                <w:rFonts w:ascii="Courier New" w:hAnsi="Courier New" w:cs="Courier New"/>
                <w:color w:val="0000FF"/>
                <w:sz w:val="18"/>
                <w:lang w:val="en-US" w:eastAsia="fi-FI"/>
              </w:rPr>
              <w:t>="</w:t>
            </w:r>
            <w:r w:rsidRPr="00657826">
              <w:rPr>
                <w:rFonts w:ascii="Courier New" w:hAnsi="Courier New" w:cs="Courier New"/>
                <w:color w:val="000000"/>
                <w:sz w:val="18"/>
                <w:lang w:val="en-US" w:eastAsia="fi-FI"/>
              </w:rPr>
              <w:t>1.2.246.537.6.12.2002.903.2013</w:t>
            </w:r>
            <w:r w:rsidRPr="00657826">
              <w:rPr>
                <w:rFonts w:ascii="Courier New" w:hAnsi="Courier New" w:cs="Courier New"/>
                <w:color w:val="0000FF"/>
                <w:sz w:val="18"/>
                <w:lang w:val="en-US" w:eastAsia="fi-FI"/>
              </w:rPr>
              <w:t>"</w:t>
            </w:r>
            <w:r w:rsidRPr="00657826">
              <w:rPr>
                <w:rFonts w:ascii="Courier New" w:hAnsi="Courier New" w:cs="Courier New"/>
                <w:i/>
                <w:iCs/>
                <w:color w:val="008080"/>
                <w:sz w:val="18"/>
                <w:lang w:val="en-US" w:eastAsia="fi-FI"/>
              </w:rPr>
              <w:t xml:space="preserve"> </w:t>
            </w:r>
            <w:r w:rsidRPr="00657826">
              <w:rPr>
                <w:rFonts w:ascii="Courier New" w:hAnsi="Courier New" w:cs="Courier New"/>
                <w:color w:val="FF0000"/>
                <w:sz w:val="18"/>
                <w:lang w:val="en-US" w:eastAsia="fi-FI"/>
              </w:rPr>
              <w:t>codeSy</w:t>
            </w:r>
            <w:r w:rsidRPr="00657826">
              <w:rPr>
                <w:rFonts w:ascii="Courier New" w:hAnsi="Courier New" w:cs="Courier New"/>
                <w:color w:val="FF0000"/>
                <w:sz w:val="18"/>
                <w:lang w:val="en-US" w:eastAsia="fi-FI"/>
              </w:rPr>
              <w:t>s</w:t>
            </w:r>
            <w:r w:rsidRPr="00657826">
              <w:rPr>
                <w:rFonts w:ascii="Courier New" w:hAnsi="Courier New" w:cs="Courier New"/>
                <w:color w:val="FF0000"/>
                <w:sz w:val="18"/>
                <w:lang w:val="en-US" w:eastAsia="fi-FI"/>
              </w:rPr>
              <w:t>temName</w:t>
            </w:r>
            <w:r w:rsidRPr="00657826">
              <w:rPr>
                <w:rFonts w:ascii="Courier New" w:hAnsi="Courier New" w:cs="Courier New"/>
                <w:color w:val="0000FF"/>
                <w:sz w:val="18"/>
                <w:lang w:val="en-US" w:eastAsia="fi-FI"/>
              </w:rPr>
              <w:t>="</w:t>
            </w:r>
            <w:r w:rsidRPr="00657826">
              <w:rPr>
                <w:rFonts w:ascii="Courier New" w:hAnsi="Courier New" w:cs="Courier New"/>
                <w:color w:val="000000"/>
                <w:sz w:val="18"/>
                <w:lang w:val="en-US" w:eastAsia="fi-FI"/>
              </w:rPr>
              <w:t>THL/Tietosisältö - STH03 Purentastatus 2013</w:t>
            </w:r>
            <w:r w:rsidRPr="00657826">
              <w:rPr>
                <w:rFonts w:ascii="Courier New" w:hAnsi="Courier New" w:cs="Courier New"/>
                <w:color w:val="0000FF"/>
                <w:sz w:val="18"/>
                <w:lang w:val="en-US" w:eastAsia="fi-FI"/>
              </w:rPr>
              <w:t>"</w:t>
            </w:r>
            <w:r w:rsidRPr="00657826">
              <w:rPr>
                <w:rFonts w:ascii="Courier New" w:hAnsi="Courier New" w:cs="Courier New"/>
                <w:i/>
                <w:iCs/>
                <w:color w:val="008080"/>
                <w:sz w:val="18"/>
                <w:lang w:val="en-US" w:eastAsia="fi-FI"/>
              </w:rPr>
              <w:t xml:space="preserve"> </w:t>
            </w:r>
            <w:r w:rsidRPr="00657826">
              <w:rPr>
                <w:rFonts w:ascii="Courier New" w:hAnsi="Courier New" w:cs="Courier New"/>
                <w:color w:val="FF0000"/>
                <w:sz w:val="18"/>
                <w:lang w:val="en-US" w:eastAsia="fi-FI"/>
              </w:rPr>
              <w:t>displa</w:t>
            </w:r>
            <w:r w:rsidRPr="00657826">
              <w:rPr>
                <w:rFonts w:ascii="Courier New" w:hAnsi="Courier New" w:cs="Courier New"/>
                <w:color w:val="FF0000"/>
                <w:sz w:val="18"/>
                <w:lang w:val="en-US" w:eastAsia="fi-FI"/>
              </w:rPr>
              <w:t>y</w:t>
            </w:r>
            <w:r w:rsidRPr="00657826">
              <w:rPr>
                <w:rFonts w:ascii="Courier New" w:hAnsi="Courier New" w:cs="Courier New"/>
                <w:color w:val="FF0000"/>
                <w:sz w:val="18"/>
                <w:lang w:val="en-US" w:eastAsia="fi-FI"/>
              </w:rPr>
              <w:t>Name</w:t>
            </w:r>
            <w:r w:rsidRPr="00657826">
              <w:rPr>
                <w:rFonts w:ascii="Courier New" w:hAnsi="Courier New" w:cs="Courier New"/>
                <w:color w:val="0000FF"/>
                <w:sz w:val="18"/>
                <w:lang w:val="en-US" w:eastAsia="fi-FI"/>
              </w:rPr>
              <w:t>="</w:t>
            </w:r>
            <w:r w:rsidRPr="00657826">
              <w:rPr>
                <w:rFonts w:ascii="Courier New" w:hAnsi="Courier New" w:cs="Courier New"/>
                <w:color w:val="000000"/>
                <w:sz w:val="18"/>
                <w:lang w:val="en-US" w:eastAsia="fi-FI"/>
              </w:rPr>
              <w:t>Leukanivel</w:t>
            </w:r>
            <w:r w:rsidRPr="00657826">
              <w:rPr>
                <w:rFonts w:ascii="Courier New" w:hAnsi="Courier New" w:cs="Courier New"/>
                <w:color w:val="0000FF"/>
                <w:sz w:val="18"/>
                <w:lang w:val="en-US" w:eastAsia="fi-FI"/>
              </w:rPr>
              <w:t>"/&gt;</w:t>
            </w:r>
          </w:p>
          <w:p w14:paraId="77B0246A" w14:textId="77777777" w:rsidR="00657826" w:rsidRPr="00657826" w:rsidRDefault="00657826" w:rsidP="00657826">
            <w:pPr>
              <w:autoSpaceDE w:val="0"/>
              <w:autoSpaceDN w:val="0"/>
              <w:adjustRightInd w:val="0"/>
              <w:ind w:left="1988" w:hanging="1988"/>
              <w:jc w:val="left"/>
              <w:rPr>
                <w:rFonts w:ascii="Courier New" w:hAnsi="Courier New" w:cs="Courier New"/>
                <w:color w:val="0000FF"/>
                <w:sz w:val="18"/>
                <w:lang w:val="en-US" w:eastAsia="fi-FI"/>
              </w:rPr>
            </w:pPr>
            <w:r w:rsidRPr="00657826">
              <w:rPr>
                <w:rFonts w:ascii="Courier New" w:hAnsi="Courier New" w:cs="Courier New"/>
                <w:color w:val="000000"/>
                <w:sz w:val="18"/>
                <w:lang w:val="en-US" w:eastAsia="fi-FI"/>
              </w:rPr>
              <w:t xml:space="preserve">                </w:t>
            </w:r>
            <w:r w:rsidRPr="00657826">
              <w:rPr>
                <w:rFonts w:ascii="Courier New" w:hAnsi="Courier New" w:cs="Courier New"/>
                <w:color w:val="0000FF"/>
                <w:sz w:val="18"/>
                <w:lang w:val="en-US" w:eastAsia="fi-FI"/>
              </w:rPr>
              <w:t>&lt;</w:t>
            </w:r>
            <w:r w:rsidRPr="00657826">
              <w:rPr>
                <w:rFonts w:ascii="Courier New" w:hAnsi="Courier New" w:cs="Courier New"/>
                <w:color w:val="800000"/>
                <w:sz w:val="18"/>
                <w:lang w:val="en-US" w:eastAsia="fi-FI"/>
              </w:rPr>
              <w:t>value</w:t>
            </w:r>
            <w:r w:rsidRPr="00657826">
              <w:rPr>
                <w:rFonts w:ascii="Courier New" w:hAnsi="Courier New" w:cs="Courier New"/>
                <w:i/>
                <w:iCs/>
                <w:color w:val="008080"/>
                <w:sz w:val="18"/>
                <w:lang w:val="en-US" w:eastAsia="fi-FI"/>
              </w:rPr>
              <w:t xml:space="preserve"> </w:t>
            </w:r>
            <w:r w:rsidRPr="00657826">
              <w:rPr>
                <w:rFonts w:ascii="Courier New" w:hAnsi="Courier New" w:cs="Courier New"/>
                <w:color w:val="FF0000"/>
                <w:sz w:val="18"/>
                <w:lang w:val="en-US" w:eastAsia="fi-FI"/>
              </w:rPr>
              <w:t>code</w:t>
            </w:r>
            <w:r w:rsidRPr="00657826">
              <w:rPr>
                <w:rFonts w:ascii="Courier New" w:hAnsi="Courier New" w:cs="Courier New"/>
                <w:color w:val="0000FF"/>
                <w:sz w:val="18"/>
                <w:lang w:val="en-US" w:eastAsia="fi-FI"/>
              </w:rPr>
              <w:t>="</w:t>
            </w:r>
            <w:r w:rsidRPr="00657826">
              <w:rPr>
                <w:rFonts w:ascii="Courier New" w:hAnsi="Courier New" w:cs="Courier New"/>
                <w:color w:val="000000"/>
                <w:sz w:val="18"/>
                <w:lang w:val="en-US" w:eastAsia="fi-FI"/>
              </w:rPr>
              <w:t>A12</w:t>
            </w:r>
            <w:r w:rsidRPr="00657826">
              <w:rPr>
                <w:rFonts w:ascii="Courier New" w:hAnsi="Courier New" w:cs="Courier New"/>
                <w:color w:val="0000FF"/>
                <w:sz w:val="18"/>
                <w:lang w:val="en-US" w:eastAsia="fi-FI"/>
              </w:rPr>
              <w:t>"</w:t>
            </w:r>
            <w:r w:rsidRPr="00657826">
              <w:rPr>
                <w:rFonts w:ascii="Courier New" w:hAnsi="Courier New" w:cs="Courier New"/>
                <w:i/>
                <w:iCs/>
                <w:color w:val="008080"/>
                <w:sz w:val="18"/>
                <w:lang w:val="en-US" w:eastAsia="fi-FI"/>
              </w:rPr>
              <w:t xml:space="preserve"> </w:t>
            </w:r>
            <w:r w:rsidRPr="00657826">
              <w:rPr>
                <w:rFonts w:ascii="Courier New" w:hAnsi="Courier New" w:cs="Courier New"/>
                <w:color w:val="FF0000"/>
                <w:sz w:val="18"/>
                <w:lang w:val="en-US" w:eastAsia="fi-FI"/>
              </w:rPr>
              <w:t>codeSystem</w:t>
            </w:r>
            <w:r w:rsidRPr="00657826">
              <w:rPr>
                <w:rFonts w:ascii="Courier New" w:hAnsi="Courier New" w:cs="Courier New"/>
                <w:color w:val="0000FF"/>
                <w:sz w:val="18"/>
                <w:lang w:val="en-US" w:eastAsia="fi-FI"/>
              </w:rPr>
              <w:t>="</w:t>
            </w:r>
            <w:r w:rsidRPr="00657826">
              <w:rPr>
                <w:rFonts w:ascii="Courier New" w:hAnsi="Courier New" w:cs="Courier New"/>
                <w:color w:val="000000"/>
                <w:sz w:val="18"/>
                <w:lang w:val="en-US" w:eastAsia="fi-FI"/>
              </w:rPr>
              <w:t>1.2.246.537.6.714.2013</w:t>
            </w:r>
            <w:r w:rsidRPr="00657826">
              <w:rPr>
                <w:rFonts w:ascii="Courier New" w:hAnsi="Courier New" w:cs="Courier New"/>
                <w:color w:val="0000FF"/>
                <w:sz w:val="18"/>
                <w:lang w:val="en-US" w:eastAsia="fi-FI"/>
              </w:rPr>
              <w:t>"</w:t>
            </w:r>
            <w:r w:rsidRPr="00657826">
              <w:rPr>
                <w:rFonts w:ascii="Courier New" w:hAnsi="Courier New" w:cs="Courier New"/>
                <w:i/>
                <w:iCs/>
                <w:color w:val="008080"/>
                <w:sz w:val="18"/>
                <w:lang w:val="en-US" w:eastAsia="fi-FI"/>
              </w:rPr>
              <w:t xml:space="preserve"> </w:t>
            </w:r>
            <w:r w:rsidRPr="00657826">
              <w:rPr>
                <w:rFonts w:ascii="Courier New" w:hAnsi="Courier New" w:cs="Courier New"/>
                <w:color w:val="FF0000"/>
                <w:sz w:val="18"/>
                <w:lang w:val="en-US" w:eastAsia="fi-FI"/>
              </w:rPr>
              <w:t>codeSy</w:t>
            </w:r>
            <w:r w:rsidRPr="00657826">
              <w:rPr>
                <w:rFonts w:ascii="Courier New" w:hAnsi="Courier New" w:cs="Courier New"/>
                <w:color w:val="FF0000"/>
                <w:sz w:val="18"/>
                <w:lang w:val="en-US" w:eastAsia="fi-FI"/>
              </w:rPr>
              <w:t>s</w:t>
            </w:r>
            <w:r w:rsidRPr="00657826">
              <w:rPr>
                <w:rFonts w:ascii="Courier New" w:hAnsi="Courier New" w:cs="Courier New"/>
                <w:color w:val="FF0000"/>
                <w:sz w:val="18"/>
                <w:lang w:val="en-US" w:eastAsia="fi-FI"/>
              </w:rPr>
              <w:t>temName</w:t>
            </w:r>
            <w:r w:rsidRPr="00657826">
              <w:rPr>
                <w:rFonts w:ascii="Courier New" w:hAnsi="Courier New" w:cs="Courier New"/>
                <w:color w:val="0000FF"/>
                <w:sz w:val="18"/>
                <w:lang w:val="en-US" w:eastAsia="fi-FI"/>
              </w:rPr>
              <w:t>="</w:t>
            </w:r>
            <w:r w:rsidRPr="00657826">
              <w:rPr>
                <w:rFonts w:ascii="Courier New" w:hAnsi="Courier New" w:cs="Courier New"/>
                <w:color w:val="000000"/>
                <w:sz w:val="18"/>
                <w:lang w:val="en-US" w:eastAsia="fi-FI"/>
              </w:rPr>
              <w:t>STH - STH33 Pään ja vartalon puoli 2013</w:t>
            </w:r>
            <w:r w:rsidRPr="00657826">
              <w:rPr>
                <w:rFonts w:ascii="Courier New" w:hAnsi="Courier New" w:cs="Courier New"/>
                <w:color w:val="0000FF"/>
                <w:sz w:val="18"/>
                <w:lang w:val="en-US" w:eastAsia="fi-FI"/>
              </w:rPr>
              <w:t>"</w:t>
            </w:r>
            <w:r w:rsidRPr="00657826">
              <w:rPr>
                <w:rFonts w:ascii="Courier New" w:hAnsi="Courier New" w:cs="Courier New"/>
                <w:i/>
                <w:iCs/>
                <w:color w:val="008080"/>
                <w:sz w:val="18"/>
                <w:lang w:val="en-US" w:eastAsia="fi-FI"/>
              </w:rPr>
              <w:t xml:space="preserve"> </w:t>
            </w:r>
            <w:r w:rsidRPr="00657826">
              <w:rPr>
                <w:rFonts w:ascii="Courier New" w:hAnsi="Courier New" w:cs="Courier New"/>
                <w:color w:val="FF0000"/>
                <w:sz w:val="18"/>
                <w:lang w:val="en-US" w:eastAsia="fi-FI"/>
              </w:rPr>
              <w:t>displayName</w:t>
            </w:r>
            <w:r w:rsidRPr="00657826">
              <w:rPr>
                <w:rFonts w:ascii="Courier New" w:hAnsi="Courier New" w:cs="Courier New"/>
                <w:color w:val="0000FF"/>
                <w:sz w:val="18"/>
                <w:lang w:val="en-US" w:eastAsia="fi-FI"/>
              </w:rPr>
              <w:t>="</w:t>
            </w:r>
            <w:r w:rsidRPr="00657826">
              <w:rPr>
                <w:rFonts w:ascii="Courier New" w:hAnsi="Courier New" w:cs="Courier New"/>
                <w:color w:val="000000"/>
                <w:sz w:val="18"/>
                <w:lang w:val="en-US" w:eastAsia="fi-FI"/>
              </w:rPr>
              <w:t>Vasen puoli</w:t>
            </w:r>
            <w:r w:rsidRPr="00657826">
              <w:rPr>
                <w:rFonts w:ascii="Courier New" w:hAnsi="Courier New" w:cs="Courier New"/>
                <w:color w:val="0000FF"/>
                <w:sz w:val="18"/>
                <w:lang w:val="en-US" w:eastAsia="fi-FI"/>
              </w:rPr>
              <w:t>"/&gt;</w:t>
            </w:r>
          </w:p>
          <w:p w14:paraId="3B71F80F" w14:textId="77777777" w:rsidR="00657826" w:rsidRPr="00657826" w:rsidRDefault="00657826" w:rsidP="00657826">
            <w:pPr>
              <w:autoSpaceDE w:val="0"/>
              <w:autoSpaceDN w:val="0"/>
              <w:adjustRightInd w:val="0"/>
              <w:jc w:val="left"/>
              <w:rPr>
                <w:rFonts w:ascii="Courier New" w:hAnsi="Courier New" w:cs="Courier New"/>
                <w:color w:val="0000FF"/>
                <w:sz w:val="18"/>
                <w:lang w:val="en-US" w:eastAsia="fi-FI"/>
              </w:rPr>
            </w:pPr>
            <w:r w:rsidRPr="00657826">
              <w:rPr>
                <w:rFonts w:ascii="Courier New" w:hAnsi="Courier New" w:cs="Courier New"/>
                <w:color w:val="000000"/>
                <w:sz w:val="18"/>
                <w:lang w:val="en-US" w:eastAsia="fi-FI"/>
              </w:rPr>
              <w:t xml:space="preserve">            </w:t>
            </w:r>
            <w:r w:rsidRPr="00657826">
              <w:rPr>
                <w:rFonts w:ascii="Courier New" w:hAnsi="Courier New" w:cs="Courier New"/>
                <w:color w:val="0000FF"/>
                <w:sz w:val="18"/>
                <w:lang w:val="en-US" w:eastAsia="fi-FI"/>
              </w:rPr>
              <w:t>&lt;/</w:t>
            </w:r>
            <w:r w:rsidRPr="00657826">
              <w:rPr>
                <w:rFonts w:ascii="Courier New" w:hAnsi="Courier New" w:cs="Courier New"/>
                <w:color w:val="800000"/>
                <w:sz w:val="18"/>
                <w:lang w:val="en-US" w:eastAsia="fi-FI"/>
              </w:rPr>
              <w:t>qualifier</w:t>
            </w:r>
            <w:r w:rsidRPr="00657826">
              <w:rPr>
                <w:rFonts w:ascii="Courier New" w:hAnsi="Courier New" w:cs="Courier New"/>
                <w:color w:val="0000FF"/>
                <w:sz w:val="18"/>
                <w:lang w:val="en-US" w:eastAsia="fi-FI"/>
              </w:rPr>
              <w:t>&gt;</w:t>
            </w:r>
          </w:p>
          <w:p w14:paraId="1E46338A" w14:textId="77777777" w:rsidR="00657826" w:rsidRPr="00657826" w:rsidRDefault="00657826" w:rsidP="00657826">
            <w:pPr>
              <w:autoSpaceDE w:val="0"/>
              <w:autoSpaceDN w:val="0"/>
              <w:adjustRightInd w:val="0"/>
              <w:jc w:val="left"/>
              <w:rPr>
                <w:rFonts w:ascii="Courier New" w:hAnsi="Courier New" w:cs="Courier New"/>
                <w:color w:val="0000FF"/>
                <w:sz w:val="18"/>
                <w:lang w:val="en-US" w:eastAsia="fi-FI"/>
              </w:rPr>
            </w:pPr>
            <w:r w:rsidRPr="00657826">
              <w:rPr>
                <w:rFonts w:ascii="Courier New" w:hAnsi="Courier New" w:cs="Courier New"/>
                <w:color w:val="000000"/>
                <w:sz w:val="18"/>
                <w:lang w:val="en-US" w:eastAsia="fi-FI"/>
              </w:rPr>
              <w:t xml:space="preserve">            </w:t>
            </w:r>
            <w:r w:rsidRPr="00657826">
              <w:rPr>
                <w:rFonts w:ascii="Courier New" w:hAnsi="Courier New" w:cs="Courier New"/>
                <w:color w:val="0000FF"/>
                <w:sz w:val="18"/>
                <w:lang w:val="en-US" w:eastAsia="fi-FI"/>
              </w:rPr>
              <w:t>&lt;!--</w:t>
            </w:r>
            <w:r w:rsidRPr="00657826">
              <w:rPr>
                <w:rFonts w:ascii="Courier New" w:hAnsi="Courier New" w:cs="Courier New"/>
                <w:color w:val="474747"/>
                <w:sz w:val="18"/>
                <w:lang w:val="en-US" w:eastAsia="fi-FI"/>
              </w:rPr>
              <w:t xml:space="preserve"> Oireen esiintyminen </w:t>
            </w:r>
            <w:r w:rsidRPr="00657826">
              <w:rPr>
                <w:rFonts w:ascii="Courier New" w:hAnsi="Courier New" w:cs="Courier New"/>
                <w:color w:val="0000FF"/>
                <w:sz w:val="18"/>
                <w:lang w:val="en-US" w:eastAsia="fi-FI"/>
              </w:rPr>
              <w:t>--&gt;</w:t>
            </w:r>
          </w:p>
          <w:p w14:paraId="0633F1AE" w14:textId="77777777" w:rsidR="00657826" w:rsidRPr="00657826" w:rsidRDefault="00657826" w:rsidP="00657826">
            <w:pPr>
              <w:autoSpaceDE w:val="0"/>
              <w:autoSpaceDN w:val="0"/>
              <w:adjustRightInd w:val="0"/>
              <w:jc w:val="left"/>
              <w:rPr>
                <w:rFonts w:ascii="Courier New" w:hAnsi="Courier New" w:cs="Courier New"/>
                <w:color w:val="0000FF"/>
                <w:sz w:val="18"/>
                <w:lang w:val="en-US" w:eastAsia="fi-FI"/>
              </w:rPr>
            </w:pPr>
            <w:r w:rsidRPr="00657826">
              <w:rPr>
                <w:rFonts w:ascii="Courier New" w:hAnsi="Courier New" w:cs="Courier New"/>
                <w:color w:val="000000"/>
                <w:sz w:val="18"/>
                <w:lang w:val="en-US" w:eastAsia="fi-FI"/>
              </w:rPr>
              <w:t xml:space="preserve">            </w:t>
            </w:r>
            <w:r w:rsidRPr="00657826">
              <w:rPr>
                <w:rFonts w:ascii="Courier New" w:hAnsi="Courier New" w:cs="Courier New"/>
                <w:color w:val="0000FF"/>
                <w:sz w:val="18"/>
                <w:lang w:val="en-US" w:eastAsia="fi-FI"/>
              </w:rPr>
              <w:t>&lt;</w:t>
            </w:r>
            <w:r w:rsidRPr="00657826">
              <w:rPr>
                <w:rFonts w:ascii="Courier New" w:hAnsi="Courier New" w:cs="Courier New"/>
                <w:color w:val="800000"/>
                <w:sz w:val="18"/>
                <w:lang w:val="en-US" w:eastAsia="fi-FI"/>
              </w:rPr>
              <w:t>qualifier</w:t>
            </w:r>
            <w:r w:rsidRPr="00657826">
              <w:rPr>
                <w:rFonts w:ascii="Courier New" w:hAnsi="Courier New" w:cs="Courier New"/>
                <w:color w:val="0000FF"/>
                <w:sz w:val="18"/>
                <w:lang w:val="en-US" w:eastAsia="fi-FI"/>
              </w:rPr>
              <w:t>&gt;</w:t>
            </w:r>
          </w:p>
          <w:p w14:paraId="11CB4AB3" w14:textId="77777777" w:rsidR="00657826" w:rsidRPr="00657826" w:rsidRDefault="00657826" w:rsidP="00657826">
            <w:pPr>
              <w:autoSpaceDE w:val="0"/>
              <w:autoSpaceDN w:val="0"/>
              <w:adjustRightInd w:val="0"/>
              <w:ind w:left="1988" w:hanging="1988"/>
              <w:jc w:val="left"/>
              <w:rPr>
                <w:rFonts w:ascii="Courier New" w:hAnsi="Courier New" w:cs="Courier New"/>
                <w:color w:val="0000FF"/>
                <w:sz w:val="18"/>
                <w:lang w:val="en-US" w:eastAsia="fi-FI"/>
              </w:rPr>
            </w:pPr>
            <w:r w:rsidRPr="00657826">
              <w:rPr>
                <w:rFonts w:ascii="Courier New" w:hAnsi="Courier New" w:cs="Courier New"/>
                <w:color w:val="000000"/>
                <w:sz w:val="18"/>
                <w:lang w:val="en-US" w:eastAsia="fi-FI"/>
              </w:rPr>
              <w:t xml:space="preserve">                </w:t>
            </w:r>
            <w:r w:rsidRPr="00657826">
              <w:rPr>
                <w:rFonts w:ascii="Courier New" w:hAnsi="Courier New" w:cs="Courier New"/>
                <w:color w:val="0000FF"/>
                <w:sz w:val="18"/>
                <w:lang w:val="en-US" w:eastAsia="fi-FI"/>
              </w:rPr>
              <w:t>&lt;</w:t>
            </w:r>
            <w:r w:rsidRPr="00657826">
              <w:rPr>
                <w:rFonts w:ascii="Courier New" w:hAnsi="Courier New" w:cs="Courier New"/>
                <w:color w:val="800000"/>
                <w:sz w:val="18"/>
                <w:lang w:val="en-US" w:eastAsia="fi-FI"/>
              </w:rPr>
              <w:t>name</w:t>
            </w:r>
            <w:r w:rsidRPr="00657826">
              <w:rPr>
                <w:rFonts w:ascii="Courier New" w:hAnsi="Courier New" w:cs="Courier New"/>
                <w:i/>
                <w:iCs/>
                <w:color w:val="008080"/>
                <w:sz w:val="18"/>
                <w:lang w:val="en-US" w:eastAsia="fi-FI"/>
              </w:rPr>
              <w:t xml:space="preserve"> </w:t>
            </w:r>
            <w:r w:rsidRPr="00657826">
              <w:rPr>
                <w:rFonts w:ascii="Courier New" w:hAnsi="Courier New" w:cs="Courier New"/>
                <w:color w:val="FF0000"/>
                <w:sz w:val="18"/>
                <w:lang w:val="en-US" w:eastAsia="fi-FI"/>
              </w:rPr>
              <w:t>code</w:t>
            </w:r>
            <w:r w:rsidRPr="00657826">
              <w:rPr>
                <w:rFonts w:ascii="Courier New" w:hAnsi="Courier New" w:cs="Courier New"/>
                <w:color w:val="0000FF"/>
                <w:sz w:val="18"/>
                <w:lang w:val="en-US" w:eastAsia="fi-FI"/>
              </w:rPr>
              <w:t>="</w:t>
            </w:r>
            <w:r w:rsidRPr="00657826">
              <w:rPr>
                <w:rFonts w:ascii="Courier New" w:hAnsi="Courier New" w:cs="Courier New"/>
                <w:color w:val="000000"/>
                <w:sz w:val="18"/>
                <w:lang w:val="en-US" w:eastAsia="fi-FI"/>
              </w:rPr>
              <w:t>63</w:t>
            </w:r>
            <w:r w:rsidRPr="00657826">
              <w:rPr>
                <w:rFonts w:ascii="Courier New" w:hAnsi="Courier New" w:cs="Courier New"/>
                <w:color w:val="0000FF"/>
                <w:sz w:val="18"/>
                <w:lang w:val="en-US" w:eastAsia="fi-FI"/>
              </w:rPr>
              <w:t>"</w:t>
            </w:r>
            <w:r w:rsidRPr="00657826">
              <w:rPr>
                <w:rFonts w:ascii="Courier New" w:hAnsi="Courier New" w:cs="Courier New"/>
                <w:i/>
                <w:iCs/>
                <w:color w:val="008080"/>
                <w:sz w:val="18"/>
                <w:lang w:val="en-US" w:eastAsia="fi-FI"/>
              </w:rPr>
              <w:t xml:space="preserve"> </w:t>
            </w:r>
            <w:r w:rsidRPr="00657826">
              <w:rPr>
                <w:rFonts w:ascii="Courier New" w:hAnsi="Courier New" w:cs="Courier New"/>
                <w:color w:val="FF0000"/>
                <w:sz w:val="18"/>
                <w:lang w:val="en-US" w:eastAsia="fi-FI"/>
              </w:rPr>
              <w:t>codeSystem</w:t>
            </w:r>
            <w:r w:rsidRPr="00657826">
              <w:rPr>
                <w:rFonts w:ascii="Courier New" w:hAnsi="Courier New" w:cs="Courier New"/>
                <w:color w:val="0000FF"/>
                <w:sz w:val="18"/>
                <w:lang w:val="en-US" w:eastAsia="fi-FI"/>
              </w:rPr>
              <w:t>="</w:t>
            </w:r>
            <w:r w:rsidRPr="00657826">
              <w:rPr>
                <w:rFonts w:ascii="Courier New" w:hAnsi="Courier New" w:cs="Courier New"/>
                <w:color w:val="000000"/>
                <w:sz w:val="18"/>
                <w:lang w:val="en-US" w:eastAsia="fi-FI"/>
              </w:rPr>
              <w:t>1.2.246.537.6.12.2002.903.2013</w:t>
            </w:r>
            <w:r w:rsidRPr="00657826">
              <w:rPr>
                <w:rFonts w:ascii="Courier New" w:hAnsi="Courier New" w:cs="Courier New"/>
                <w:color w:val="0000FF"/>
                <w:sz w:val="18"/>
                <w:lang w:val="en-US" w:eastAsia="fi-FI"/>
              </w:rPr>
              <w:t>"</w:t>
            </w:r>
            <w:r w:rsidRPr="00657826">
              <w:rPr>
                <w:rFonts w:ascii="Courier New" w:hAnsi="Courier New" w:cs="Courier New"/>
                <w:i/>
                <w:iCs/>
                <w:color w:val="008080"/>
                <w:sz w:val="18"/>
                <w:lang w:val="en-US" w:eastAsia="fi-FI"/>
              </w:rPr>
              <w:t xml:space="preserve"> </w:t>
            </w:r>
            <w:r w:rsidRPr="00657826">
              <w:rPr>
                <w:rFonts w:ascii="Courier New" w:hAnsi="Courier New" w:cs="Courier New"/>
                <w:color w:val="FF0000"/>
                <w:sz w:val="18"/>
                <w:lang w:val="en-US" w:eastAsia="fi-FI"/>
              </w:rPr>
              <w:t>codeSy</w:t>
            </w:r>
            <w:r w:rsidRPr="00657826">
              <w:rPr>
                <w:rFonts w:ascii="Courier New" w:hAnsi="Courier New" w:cs="Courier New"/>
                <w:color w:val="FF0000"/>
                <w:sz w:val="18"/>
                <w:lang w:val="en-US" w:eastAsia="fi-FI"/>
              </w:rPr>
              <w:t>s</w:t>
            </w:r>
            <w:r w:rsidRPr="00657826">
              <w:rPr>
                <w:rFonts w:ascii="Courier New" w:hAnsi="Courier New" w:cs="Courier New"/>
                <w:color w:val="FF0000"/>
                <w:sz w:val="18"/>
                <w:lang w:val="en-US" w:eastAsia="fi-FI"/>
              </w:rPr>
              <w:t>temName</w:t>
            </w:r>
            <w:r w:rsidRPr="00657826">
              <w:rPr>
                <w:rFonts w:ascii="Courier New" w:hAnsi="Courier New" w:cs="Courier New"/>
                <w:color w:val="0000FF"/>
                <w:sz w:val="18"/>
                <w:lang w:val="en-US" w:eastAsia="fi-FI"/>
              </w:rPr>
              <w:t>="</w:t>
            </w:r>
            <w:r w:rsidRPr="00657826">
              <w:rPr>
                <w:rFonts w:ascii="Courier New" w:hAnsi="Courier New" w:cs="Courier New"/>
                <w:color w:val="000000"/>
                <w:sz w:val="18"/>
                <w:lang w:val="en-US" w:eastAsia="fi-FI"/>
              </w:rPr>
              <w:t>THL/Tietosisältö - STH03 Purentastatus 2013</w:t>
            </w:r>
            <w:r w:rsidRPr="00657826">
              <w:rPr>
                <w:rFonts w:ascii="Courier New" w:hAnsi="Courier New" w:cs="Courier New"/>
                <w:color w:val="0000FF"/>
                <w:sz w:val="18"/>
                <w:lang w:val="en-US" w:eastAsia="fi-FI"/>
              </w:rPr>
              <w:t>"</w:t>
            </w:r>
            <w:r w:rsidRPr="00657826">
              <w:rPr>
                <w:rFonts w:ascii="Courier New" w:hAnsi="Courier New" w:cs="Courier New"/>
                <w:i/>
                <w:iCs/>
                <w:color w:val="008080"/>
                <w:sz w:val="18"/>
                <w:lang w:val="en-US" w:eastAsia="fi-FI"/>
              </w:rPr>
              <w:t xml:space="preserve"> </w:t>
            </w:r>
            <w:r w:rsidRPr="00657826">
              <w:rPr>
                <w:rFonts w:ascii="Courier New" w:hAnsi="Courier New" w:cs="Courier New"/>
                <w:color w:val="FF0000"/>
                <w:sz w:val="18"/>
                <w:lang w:val="en-US" w:eastAsia="fi-FI"/>
              </w:rPr>
              <w:t>displa</w:t>
            </w:r>
            <w:r w:rsidRPr="00657826">
              <w:rPr>
                <w:rFonts w:ascii="Courier New" w:hAnsi="Courier New" w:cs="Courier New"/>
                <w:color w:val="FF0000"/>
                <w:sz w:val="18"/>
                <w:lang w:val="en-US" w:eastAsia="fi-FI"/>
              </w:rPr>
              <w:t>y</w:t>
            </w:r>
            <w:r w:rsidRPr="00657826">
              <w:rPr>
                <w:rFonts w:ascii="Courier New" w:hAnsi="Courier New" w:cs="Courier New"/>
                <w:color w:val="FF0000"/>
                <w:sz w:val="18"/>
                <w:lang w:val="en-US" w:eastAsia="fi-FI"/>
              </w:rPr>
              <w:t>Name</w:t>
            </w:r>
            <w:r w:rsidRPr="00657826">
              <w:rPr>
                <w:rFonts w:ascii="Courier New" w:hAnsi="Courier New" w:cs="Courier New"/>
                <w:color w:val="0000FF"/>
                <w:sz w:val="18"/>
                <w:lang w:val="en-US" w:eastAsia="fi-FI"/>
              </w:rPr>
              <w:t>="</w:t>
            </w:r>
            <w:r w:rsidRPr="00657826">
              <w:rPr>
                <w:rFonts w:ascii="Courier New" w:hAnsi="Courier New" w:cs="Courier New"/>
                <w:color w:val="000000"/>
                <w:sz w:val="18"/>
                <w:lang w:val="en-US" w:eastAsia="fi-FI"/>
              </w:rPr>
              <w:t>Leukanivelen oireen esiintyminen</w:t>
            </w:r>
            <w:r w:rsidRPr="00657826">
              <w:rPr>
                <w:rFonts w:ascii="Courier New" w:hAnsi="Courier New" w:cs="Courier New"/>
                <w:color w:val="0000FF"/>
                <w:sz w:val="18"/>
                <w:lang w:val="en-US" w:eastAsia="fi-FI"/>
              </w:rPr>
              <w:t>"/&gt;</w:t>
            </w:r>
          </w:p>
          <w:p w14:paraId="3EFD6821" w14:textId="77777777" w:rsidR="00657826" w:rsidRPr="00657826" w:rsidRDefault="00657826" w:rsidP="00657826">
            <w:pPr>
              <w:autoSpaceDE w:val="0"/>
              <w:autoSpaceDN w:val="0"/>
              <w:adjustRightInd w:val="0"/>
              <w:ind w:left="1988" w:hanging="1988"/>
              <w:jc w:val="left"/>
              <w:rPr>
                <w:rFonts w:ascii="Courier New" w:hAnsi="Courier New" w:cs="Courier New"/>
                <w:color w:val="0000FF"/>
                <w:sz w:val="18"/>
                <w:lang w:val="en-US" w:eastAsia="fi-FI"/>
              </w:rPr>
            </w:pPr>
            <w:r w:rsidRPr="00657826">
              <w:rPr>
                <w:rFonts w:ascii="Courier New" w:hAnsi="Courier New" w:cs="Courier New"/>
                <w:color w:val="000000"/>
                <w:sz w:val="18"/>
                <w:lang w:val="en-US" w:eastAsia="fi-FI"/>
              </w:rPr>
              <w:t xml:space="preserve">                </w:t>
            </w:r>
            <w:r w:rsidRPr="00657826">
              <w:rPr>
                <w:rFonts w:ascii="Courier New" w:hAnsi="Courier New" w:cs="Courier New"/>
                <w:color w:val="0000FF"/>
                <w:sz w:val="18"/>
                <w:lang w:val="en-US" w:eastAsia="fi-FI"/>
              </w:rPr>
              <w:t>&lt;</w:t>
            </w:r>
            <w:r w:rsidRPr="00657826">
              <w:rPr>
                <w:rFonts w:ascii="Courier New" w:hAnsi="Courier New" w:cs="Courier New"/>
                <w:color w:val="800000"/>
                <w:sz w:val="18"/>
                <w:lang w:val="en-US" w:eastAsia="fi-FI"/>
              </w:rPr>
              <w:t>value</w:t>
            </w:r>
            <w:r w:rsidRPr="00657826">
              <w:rPr>
                <w:rFonts w:ascii="Courier New" w:hAnsi="Courier New" w:cs="Courier New"/>
                <w:i/>
                <w:iCs/>
                <w:color w:val="008080"/>
                <w:sz w:val="18"/>
                <w:lang w:val="en-US" w:eastAsia="fi-FI"/>
              </w:rPr>
              <w:t xml:space="preserve"> </w:t>
            </w:r>
            <w:r w:rsidRPr="00657826">
              <w:rPr>
                <w:rFonts w:ascii="Courier New" w:hAnsi="Courier New" w:cs="Courier New"/>
                <w:color w:val="FF0000"/>
                <w:sz w:val="18"/>
                <w:lang w:val="en-US" w:eastAsia="fi-FI"/>
              </w:rPr>
              <w:t>code</w:t>
            </w:r>
            <w:r w:rsidRPr="00657826">
              <w:rPr>
                <w:rFonts w:ascii="Courier New" w:hAnsi="Courier New" w:cs="Courier New"/>
                <w:color w:val="0000FF"/>
                <w:sz w:val="18"/>
                <w:lang w:val="en-US" w:eastAsia="fi-FI"/>
              </w:rPr>
              <w:t>="</w:t>
            </w:r>
            <w:r w:rsidRPr="00657826">
              <w:rPr>
                <w:rFonts w:ascii="Courier New" w:hAnsi="Courier New" w:cs="Courier New"/>
                <w:color w:val="000000"/>
                <w:sz w:val="18"/>
                <w:lang w:val="en-US" w:eastAsia="fi-FI"/>
              </w:rPr>
              <w:t>A23</w:t>
            </w:r>
            <w:r w:rsidRPr="00657826">
              <w:rPr>
                <w:rFonts w:ascii="Courier New" w:hAnsi="Courier New" w:cs="Courier New"/>
                <w:color w:val="0000FF"/>
                <w:sz w:val="18"/>
                <w:lang w:val="en-US" w:eastAsia="fi-FI"/>
              </w:rPr>
              <w:t>"</w:t>
            </w:r>
            <w:r w:rsidRPr="00657826">
              <w:rPr>
                <w:rFonts w:ascii="Courier New" w:hAnsi="Courier New" w:cs="Courier New"/>
                <w:i/>
                <w:iCs/>
                <w:color w:val="008080"/>
                <w:sz w:val="18"/>
                <w:lang w:val="en-US" w:eastAsia="fi-FI"/>
              </w:rPr>
              <w:t xml:space="preserve"> </w:t>
            </w:r>
            <w:r w:rsidRPr="00657826">
              <w:rPr>
                <w:rFonts w:ascii="Courier New" w:hAnsi="Courier New" w:cs="Courier New"/>
                <w:color w:val="FF0000"/>
                <w:sz w:val="18"/>
                <w:lang w:val="en-US" w:eastAsia="fi-FI"/>
              </w:rPr>
              <w:t>codeSystem</w:t>
            </w:r>
            <w:r w:rsidRPr="00657826">
              <w:rPr>
                <w:rFonts w:ascii="Courier New" w:hAnsi="Courier New" w:cs="Courier New"/>
                <w:color w:val="0000FF"/>
                <w:sz w:val="18"/>
                <w:lang w:val="en-US" w:eastAsia="fi-FI"/>
              </w:rPr>
              <w:t>="</w:t>
            </w:r>
            <w:r w:rsidRPr="00657826">
              <w:rPr>
                <w:rFonts w:ascii="Courier New" w:hAnsi="Courier New" w:cs="Courier New"/>
                <w:color w:val="000000"/>
                <w:sz w:val="18"/>
                <w:lang w:val="en-US" w:eastAsia="fi-FI"/>
              </w:rPr>
              <w:t>1.2.246.537.6.688.2013</w:t>
            </w:r>
            <w:r w:rsidRPr="00657826">
              <w:rPr>
                <w:rFonts w:ascii="Courier New" w:hAnsi="Courier New" w:cs="Courier New"/>
                <w:color w:val="0000FF"/>
                <w:sz w:val="18"/>
                <w:lang w:val="en-US" w:eastAsia="fi-FI"/>
              </w:rPr>
              <w:t>"</w:t>
            </w:r>
            <w:r w:rsidRPr="00657826">
              <w:rPr>
                <w:rFonts w:ascii="Courier New" w:hAnsi="Courier New" w:cs="Courier New"/>
                <w:i/>
                <w:iCs/>
                <w:color w:val="008080"/>
                <w:sz w:val="18"/>
                <w:lang w:val="en-US" w:eastAsia="fi-FI"/>
              </w:rPr>
              <w:t xml:space="preserve"> </w:t>
            </w:r>
            <w:r w:rsidRPr="00657826">
              <w:rPr>
                <w:rFonts w:ascii="Courier New" w:hAnsi="Courier New" w:cs="Courier New"/>
                <w:color w:val="FF0000"/>
                <w:sz w:val="18"/>
                <w:lang w:val="en-US" w:eastAsia="fi-FI"/>
              </w:rPr>
              <w:t>codeSy</w:t>
            </w:r>
            <w:r w:rsidRPr="00657826">
              <w:rPr>
                <w:rFonts w:ascii="Courier New" w:hAnsi="Courier New" w:cs="Courier New"/>
                <w:color w:val="FF0000"/>
                <w:sz w:val="18"/>
                <w:lang w:val="en-US" w:eastAsia="fi-FI"/>
              </w:rPr>
              <w:t>s</w:t>
            </w:r>
            <w:r w:rsidRPr="00657826">
              <w:rPr>
                <w:rFonts w:ascii="Courier New" w:hAnsi="Courier New" w:cs="Courier New"/>
                <w:color w:val="FF0000"/>
                <w:sz w:val="18"/>
                <w:lang w:val="en-US" w:eastAsia="fi-FI"/>
              </w:rPr>
              <w:t>temName</w:t>
            </w:r>
            <w:r w:rsidRPr="00657826">
              <w:rPr>
                <w:rFonts w:ascii="Courier New" w:hAnsi="Courier New" w:cs="Courier New"/>
                <w:color w:val="0000FF"/>
                <w:sz w:val="18"/>
                <w:lang w:val="en-US" w:eastAsia="fi-FI"/>
              </w:rPr>
              <w:t>="</w:t>
            </w:r>
            <w:r w:rsidRPr="00657826">
              <w:rPr>
                <w:rFonts w:ascii="Courier New" w:hAnsi="Courier New" w:cs="Courier New"/>
                <w:color w:val="000000"/>
                <w:sz w:val="18"/>
                <w:lang w:val="en-US" w:eastAsia="fi-FI"/>
              </w:rPr>
              <w:t>STH - STH14B Leukanivelen oireen esiintymisvaihe 2013</w:t>
            </w:r>
            <w:r w:rsidRPr="00657826">
              <w:rPr>
                <w:rFonts w:ascii="Courier New" w:hAnsi="Courier New" w:cs="Courier New"/>
                <w:color w:val="0000FF"/>
                <w:sz w:val="18"/>
                <w:lang w:val="en-US" w:eastAsia="fi-FI"/>
              </w:rPr>
              <w:t>"</w:t>
            </w:r>
            <w:r w:rsidRPr="00657826">
              <w:rPr>
                <w:rFonts w:ascii="Courier New" w:hAnsi="Courier New" w:cs="Courier New"/>
                <w:i/>
                <w:iCs/>
                <w:color w:val="008080"/>
                <w:sz w:val="18"/>
                <w:lang w:val="en-US" w:eastAsia="fi-FI"/>
              </w:rPr>
              <w:t xml:space="preserve"> </w:t>
            </w:r>
            <w:r w:rsidRPr="00657826">
              <w:rPr>
                <w:rFonts w:ascii="Courier New" w:hAnsi="Courier New" w:cs="Courier New"/>
                <w:color w:val="FF0000"/>
                <w:sz w:val="18"/>
                <w:lang w:val="en-US" w:eastAsia="fi-FI"/>
              </w:rPr>
              <w:t>di</w:t>
            </w:r>
            <w:r w:rsidRPr="00657826">
              <w:rPr>
                <w:rFonts w:ascii="Courier New" w:hAnsi="Courier New" w:cs="Courier New"/>
                <w:color w:val="FF0000"/>
                <w:sz w:val="18"/>
                <w:lang w:val="en-US" w:eastAsia="fi-FI"/>
              </w:rPr>
              <w:t>s</w:t>
            </w:r>
            <w:r w:rsidRPr="00657826">
              <w:rPr>
                <w:rFonts w:ascii="Courier New" w:hAnsi="Courier New" w:cs="Courier New"/>
                <w:color w:val="FF0000"/>
                <w:sz w:val="18"/>
                <w:lang w:val="en-US" w:eastAsia="fi-FI"/>
              </w:rPr>
              <w:t>playName</w:t>
            </w:r>
            <w:r w:rsidRPr="00657826">
              <w:rPr>
                <w:rFonts w:ascii="Courier New" w:hAnsi="Courier New" w:cs="Courier New"/>
                <w:color w:val="0000FF"/>
                <w:sz w:val="18"/>
                <w:lang w:val="en-US" w:eastAsia="fi-FI"/>
              </w:rPr>
              <w:t>="</w:t>
            </w:r>
            <w:r w:rsidRPr="00657826">
              <w:rPr>
                <w:rFonts w:ascii="Courier New" w:hAnsi="Courier New" w:cs="Courier New"/>
                <w:color w:val="000000"/>
                <w:sz w:val="18"/>
                <w:lang w:val="en-US" w:eastAsia="fi-FI"/>
              </w:rPr>
              <w:t>Sulkemisliikkeessä</w:t>
            </w:r>
            <w:r w:rsidRPr="00657826">
              <w:rPr>
                <w:rFonts w:ascii="Courier New" w:hAnsi="Courier New" w:cs="Courier New"/>
                <w:color w:val="0000FF"/>
                <w:sz w:val="18"/>
                <w:lang w:val="en-US" w:eastAsia="fi-FI"/>
              </w:rPr>
              <w:t>"/&gt;</w:t>
            </w:r>
          </w:p>
          <w:p w14:paraId="1A908F2F" w14:textId="77777777" w:rsidR="00657826" w:rsidRPr="00657826" w:rsidRDefault="00657826" w:rsidP="00657826">
            <w:pPr>
              <w:autoSpaceDE w:val="0"/>
              <w:autoSpaceDN w:val="0"/>
              <w:adjustRightInd w:val="0"/>
              <w:jc w:val="left"/>
              <w:rPr>
                <w:rFonts w:ascii="Courier New" w:hAnsi="Courier New" w:cs="Courier New"/>
                <w:color w:val="0000FF"/>
                <w:sz w:val="18"/>
                <w:lang w:val="en-US" w:eastAsia="fi-FI"/>
              </w:rPr>
            </w:pPr>
            <w:r w:rsidRPr="00657826">
              <w:rPr>
                <w:rFonts w:ascii="Courier New" w:hAnsi="Courier New" w:cs="Courier New"/>
                <w:color w:val="000000"/>
                <w:sz w:val="18"/>
                <w:lang w:val="en-US" w:eastAsia="fi-FI"/>
              </w:rPr>
              <w:t xml:space="preserve">            </w:t>
            </w:r>
            <w:r w:rsidRPr="00657826">
              <w:rPr>
                <w:rFonts w:ascii="Courier New" w:hAnsi="Courier New" w:cs="Courier New"/>
                <w:color w:val="0000FF"/>
                <w:sz w:val="18"/>
                <w:lang w:val="en-US" w:eastAsia="fi-FI"/>
              </w:rPr>
              <w:t>&lt;/</w:t>
            </w:r>
            <w:r w:rsidRPr="00657826">
              <w:rPr>
                <w:rFonts w:ascii="Courier New" w:hAnsi="Courier New" w:cs="Courier New"/>
                <w:color w:val="800000"/>
                <w:sz w:val="18"/>
                <w:lang w:val="en-US" w:eastAsia="fi-FI"/>
              </w:rPr>
              <w:t>qualifier</w:t>
            </w:r>
            <w:r w:rsidRPr="00657826">
              <w:rPr>
                <w:rFonts w:ascii="Courier New" w:hAnsi="Courier New" w:cs="Courier New"/>
                <w:color w:val="0000FF"/>
                <w:sz w:val="18"/>
                <w:lang w:val="en-US" w:eastAsia="fi-FI"/>
              </w:rPr>
              <w:t>&gt;</w:t>
            </w:r>
          </w:p>
          <w:p w14:paraId="36D1C5B5" w14:textId="77777777" w:rsidR="00657826" w:rsidRPr="00657826" w:rsidRDefault="00657826" w:rsidP="00657826">
            <w:pPr>
              <w:autoSpaceDE w:val="0"/>
              <w:autoSpaceDN w:val="0"/>
              <w:adjustRightInd w:val="0"/>
              <w:jc w:val="left"/>
              <w:rPr>
                <w:rFonts w:ascii="Courier New" w:hAnsi="Courier New" w:cs="Courier New"/>
                <w:color w:val="0000FF"/>
                <w:sz w:val="18"/>
                <w:lang w:val="en-US" w:eastAsia="fi-FI"/>
              </w:rPr>
            </w:pPr>
            <w:r w:rsidRPr="00657826">
              <w:rPr>
                <w:rFonts w:ascii="Courier New" w:hAnsi="Courier New" w:cs="Courier New"/>
                <w:color w:val="000000"/>
                <w:sz w:val="18"/>
                <w:lang w:val="en-US" w:eastAsia="fi-FI"/>
              </w:rPr>
              <w:t xml:space="preserve">        </w:t>
            </w:r>
            <w:r w:rsidRPr="00657826">
              <w:rPr>
                <w:rFonts w:ascii="Courier New" w:hAnsi="Courier New" w:cs="Courier New"/>
                <w:color w:val="0000FF"/>
                <w:sz w:val="18"/>
                <w:lang w:val="en-US" w:eastAsia="fi-FI"/>
              </w:rPr>
              <w:t>&lt;/</w:t>
            </w:r>
            <w:r w:rsidRPr="00657826">
              <w:rPr>
                <w:rFonts w:ascii="Courier New" w:hAnsi="Courier New" w:cs="Courier New"/>
                <w:color w:val="800000"/>
                <w:sz w:val="18"/>
                <w:lang w:val="en-US" w:eastAsia="fi-FI"/>
              </w:rPr>
              <w:t>code</w:t>
            </w:r>
            <w:r w:rsidRPr="00657826">
              <w:rPr>
                <w:rFonts w:ascii="Courier New" w:hAnsi="Courier New" w:cs="Courier New"/>
                <w:color w:val="0000FF"/>
                <w:sz w:val="18"/>
                <w:lang w:val="en-US" w:eastAsia="fi-FI"/>
              </w:rPr>
              <w:t>&gt;</w:t>
            </w:r>
          </w:p>
          <w:p w14:paraId="289A7D1C" w14:textId="77777777" w:rsidR="00657826" w:rsidRPr="00657826" w:rsidRDefault="00657826" w:rsidP="00657826">
            <w:pPr>
              <w:autoSpaceDE w:val="0"/>
              <w:autoSpaceDN w:val="0"/>
              <w:adjustRightInd w:val="0"/>
              <w:jc w:val="left"/>
              <w:rPr>
                <w:rFonts w:ascii="Courier New" w:hAnsi="Courier New" w:cs="Courier New"/>
                <w:color w:val="0000FF"/>
                <w:sz w:val="18"/>
                <w:lang w:val="en-US" w:eastAsia="fi-FI"/>
              </w:rPr>
            </w:pPr>
            <w:r w:rsidRPr="00657826">
              <w:rPr>
                <w:rFonts w:ascii="Courier New" w:hAnsi="Courier New" w:cs="Courier New"/>
                <w:color w:val="000000"/>
                <w:sz w:val="18"/>
                <w:lang w:val="en-US" w:eastAsia="fi-FI"/>
              </w:rPr>
              <w:t xml:space="preserve">        </w:t>
            </w:r>
            <w:r w:rsidRPr="00657826">
              <w:rPr>
                <w:rFonts w:ascii="Courier New" w:hAnsi="Courier New" w:cs="Courier New"/>
                <w:color w:val="0000FF"/>
                <w:sz w:val="18"/>
                <w:lang w:val="en-US" w:eastAsia="fi-FI"/>
              </w:rPr>
              <w:t>&lt;</w:t>
            </w:r>
            <w:r w:rsidRPr="00657826">
              <w:rPr>
                <w:rFonts w:ascii="Courier New" w:hAnsi="Courier New" w:cs="Courier New"/>
                <w:color w:val="800000"/>
                <w:sz w:val="18"/>
                <w:lang w:val="en-US" w:eastAsia="fi-FI"/>
              </w:rPr>
              <w:t>text</w:t>
            </w:r>
            <w:r w:rsidRPr="00657826">
              <w:rPr>
                <w:rFonts w:ascii="Courier New" w:hAnsi="Courier New" w:cs="Courier New"/>
                <w:color w:val="0000FF"/>
                <w:sz w:val="18"/>
                <w:lang w:val="en-US" w:eastAsia="fi-FI"/>
              </w:rPr>
              <w:t>&gt;</w:t>
            </w:r>
          </w:p>
          <w:p w14:paraId="49BE522B" w14:textId="77777777" w:rsidR="00657826" w:rsidRPr="00657826" w:rsidRDefault="00657826" w:rsidP="00657826">
            <w:pPr>
              <w:autoSpaceDE w:val="0"/>
              <w:autoSpaceDN w:val="0"/>
              <w:adjustRightInd w:val="0"/>
              <w:jc w:val="left"/>
              <w:rPr>
                <w:rFonts w:ascii="Courier New" w:hAnsi="Courier New" w:cs="Courier New"/>
                <w:color w:val="0000FF"/>
                <w:sz w:val="18"/>
                <w:lang w:val="en-US" w:eastAsia="fi-FI"/>
              </w:rPr>
            </w:pPr>
            <w:r w:rsidRPr="00657826">
              <w:rPr>
                <w:rFonts w:ascii="Courier New" w:hAnsi="Courier New" w:cs="Courier New"/>
                <w:color w:val="000000"/>
                <w:sz w:val="18"/>
                <w:lang w:val="en-US" w:eastAsia="fi-FI"/>
              </w:rPr>
              <w:t xml:space="preserve">          </w:t>
            </w:r>
            <w:r w:rsidRPr="00657826">
              <w:rPr>
                <w:rFonts w:ascii="Courier New" w:hAnsi="Courier New" w:cs="Courier New"/>
                <w:color w:val="0000FF"/>
                <w:sz w:val="18"/>
                <w:lang w:val="en-US" w:eastAsia="fi-FI"/>
              </w:rPr>
              <w:t>&lt;</w:t>
            </w:r>
            <w:r w:rsidRPr="00657826">
              <w:rPr>
                <w:rFonts w:ascii="Courier New" w:hAnsi="Courier New" w:cs="Courier New"/>
                <w:color w:val="800000"/>
                <w:sz w:val="18"/>
                <w:lang w:val="en-US" w:eastAsia="fi-FI"/>
              </w:rPr>
              <w:t>reference</w:t>
            </w:r>
            <w:r w:rsidRPr="00657826">
              <w:rPr>
                <w:rFonts w:ascii="Courier New" w:hAnsi="Courier New" w:cs="Courier New"/>
                <w:i/>
                <w:iCs/>
                <w:color w:val="008080"/>
                <w:sz w:val="18"/>
                <w:lang w:val="en-US" w:eastAsia="fi-FI"/>
              </w:rPr>
              <w:t xml:space="preserve"> </w:t>
            </w:r>
            <w:r w:rsidRPr="00657826">
              <w:rPr>
                <w:rFonts w:ascii="Courier New" w:hAnsi="Courier New" w:cs="Courier New"/>
                <w:color w:val="FF0000"/>
                <w:sz w:val="18"/>
                <w:lang w:val="en-US" w:eastAsia="fi-FI"/>
              </w:rPr>
              <w:t>value</w:t>
            </w:r>
            <w:r w:rsidRPr="00657826">
              <w:rPr>
                <w:rFonts w:ascii="Courier New" w:hAnsi="Courier New" w:cs="Courier New"/>
                <w:color w:val="0000FF"/>
                <w:sz w:val="18"/>
                <w:lang w:val="en-US" w:eastAsia="fi-FI"/>
              </w:rPr>
              <w:t>="</w:t>
            </w:r>
            <w:r w:rsidRPr="00657826">
              <w:rPr>
                <w:rFonts w:ascii="Courier New" w:hAnsi="Courier New" w:cs="Courier New"/>
                <w:color w:val="000000"/>
                <w:sz w:val="18"/>
                <w:lang w:val="en-US" w:eastAsia="fi-FI"/>
              </w:rPr>
              <w:t>#OID1.2.246.10.1234567.14.2013.123.3.10.6.1</w:t>
            </w:r>
            <w:r w:rsidRPr="00657826">
              <w:rPr>
                <w:rFonts w:ascii="Courier New" w:hAnsi="Courier New" w:cs="Courier New"/>
                <w:color w:val="0000FF"/>
                <w:sz w:val="18"/>
                <w:lang w:val="en-US" w:eastAsia="fi-FI"/>
              </w:rPr>
              <w:t>"/&gt;</w:t>
            </w:r>
          </w:p>
          <w:p w14:paraId="256321E6" w14:textId="77777777" w:rsidR="00657826" w:rsidRPr="00657826" w:rsidRDefault="00657826" w:rsidP="00657826">
            <w:pPr>
              <w:autoSpaceDE w:val="0"/>
              <w:autoSpaceDN w:val="0"/>
              <w:adjustRightInd w:val="0"/>
              <w:jc w:val="left"/>
              <w:rPr>
                <w:rFonts w:ascii="Courier New" w:hAnsi="Courier New" w:cs="Courier New"/>
                <w:color w:val="0000FF"/>
                <w:sz w:val="18"/>
                <w:lang w:val="en-US" w:eastAsia="fi-FI"/>
              </w:rPr>
            </w:pPr>
            <w:r w:rsidRPr="00657826">
              <w:rPr>
                <w:rFonts w:ascii="Courier New" w:hAnsi="Courier New" w:cs="Courier New"/>
                <w:color w:val="000000"/>
                <w:sz w:val="18"/>
                <w:lang w:val="en-US" w:eastAsia="fi-FI"/>
              </w:rPr>
              <w:t xml:space="preserve">        </w:t>
            </w:r>
            <w:r w:rsidRPr="00657826">
              <w:rPr>
                <w:rFonts w:ascii="Courier New" w:hAnsi="Courier New" w:cs="Courier New"/>
                <w:color w:val="0000FF"/>
                <w:sz w:val="18"/>
                <w:lang w:val="en-US" w:eastAsia="fi-FI"/>
              </w:rPr>
              <w:t>&lt;/</w:t>
            </w:r>
            <w:r w:rsidRPr="00657826">
              <w:rPr>
                <w:rFonts w:ascii="Courier New" w:hAnsi="Courier New" w:cs="Courier New"/>
                <w:color w:val="800000"/>
                <w:sz w:val="18"/>
                <w:lang w:val="en-US" w:eastAsia="fi-FI"/>
              </w:rPr>
              <w:t>text</w:t>
            </w:r>
            <w:r w:rsidRPr="00657826">
              <w:rPr>
                <w:rFonts w:ascii="Courier New" w:hAnsi="Courier New" w:cs="Courier New"/>
                <w:color w:val="0000FF"/>
                <w:sz w:val="18"/>
                <w:lang w:val="en-US" w:eastAsia="fi-FI"/>
              </w:rPr>
              <w:t>&gt;</w:t>
            </w:r>
          </w:p>
          <w:p w14:paraId="67184C12" w14:textId="77777777" w:rsidR="00657826" w:rsidRPr="00657826" w:rsidRDefault="00657826" w:rsidP="00657826">
            <w:pPr>
              <w:autoSpaceDE w:val="0"/>
              <w:autoSpaceDN w:val="0"/>
              <w:adjustRightInd w:val="0"/>
              <w:ind w:left="1136" w:hanging="1136"/>
              <w:jc w:val="left"/>
              <w:rPr>
                <w:rFonts w:ascii="Courier New" w:hAnsi="Courier New" w:cs="Courier New"/>
                <w:color w:val="0000FF"/>
                <w:sz w:val="18"/>
                <w:lang w:val="en-US" w:eastAsia="fi-FI"/>
              </w:rPr>
            </w:pPr>
            <w:r w:rsidRPr="00657826">
              <w:rPr>
                <w:rFonts w:ascii="Courier New" w:hAnsi="Courier New" w:cs="Courier New"/>
                <w:color w:val="000000"/>
                <w:sz w:val="18"/>
                <w:lang w:val="en-US" w:eastAsia="fi-FI"/>
              </w:rPr>
              <w:t xml:space="preserve">        </w:t>
            </w:r>
            <w:r w:rsidRPr="00657826">
              <w:rPr>
                <w:rFonts w:ascii="Courier New" w:hAnsi="Courier New" w:cs="Courier New"/>
                <w:color w:val="0000FF"/>
                <w:sz w:val="18"/>
                <w:lang w:val="en-US" w:eastAsia="fi-FI"/>
              </w:rPr>
              <w:t>&lt;</w:t>
            </w:r>
            <w:r w:rsidRPr="00657826">
              <w:rPr>
                <w:rFonts w:ascii="Courier New" w:hAnsi="Courier New" w:cs="Courier New"/>
                <w:color w:val="800000"/>
                <w:sz w:val="18"/>
                <w:lang w:val="en-US" w:eastAsia="fi-FI"/>
              </w:rPr>
              <w:t>value</w:t>
            </w:r>
            <w:r w:rsidRPr="00657826">
              <w:rPr>
                <w:rFonts w:ascii="Courier New" w:hAnsi="Courier New" w:cs="Courier New"/>
                <w:i/>
                <w:iCs/>
                <w:color w:val="008080"/>
                <w:sz w:val="18"/>
                <w:lang w:val="en-US" w:eastAsia="fi-FI"/>
              </w:rPr>
              <w:t xml:space="preserve"> </w:t>
            </w:r>
            <w:r w:rsidRPr="00657826">
              <w:rPr>
                <w:rFonts w:ascii="Courier New" w:hAnsi="Courier New" w:cs="Courier New"/>
                <w:color w:val="FF0000"/>
                <w:sz w:val="18"/>
                <w:lang w:val="en-US" w:eastAsia="fi-FI"/>
              </w:rPr>
              <w:t>xsi:type</w:t>
            </w:r>
            <w:r w:rsidRPr="00657826">
              <w:rPr>
                <w:rFonts w:ascii="Courier New" w:hAnsi="Courier New" w:cs="Courier New"/>
                <w:color w:val="0000FF"/>
                <w:sz w:val="18"/>
                <w:lang w:val="en-US" w:eastAsia="fi-FI"/>
              </w:rPr>
              <w:t>="</w:t>
            </w:r>
            <w:del w:id="1049" w:author="Tekijä">
              <w:r w:rsidRPr="00657826" w:rsidDel="00B4787B">
                <w:rPr>
                  <w:rFonts w:ascii="Courier New" w:hAnsi="Courier New" w:cs="Courier New"/>
                  <w:color w:val="000000"/>
                  <w:sz w:val="18"/>
                  <w:lang w:val="en-US" w:eastAsia="fi-FI"/>
                </w:rPr>
                <w:delText>CD</w:delText>
              </w:r>
            </w:del>
            <w:ins w:id="1050" w:author="Tekijä">
              <w:r w:rsidR="00B4787B">
                <w:rPr>
                  <w:rFonts w:ascii="Courier New" w:hAnsi="Courier New" w:cs="Courier New"/>
                  <w:color w:val="000000"/>
                  <w:sz w:val="18"/>
                  <w:lang w:val="en-US" w:eastAsia="fi-FI"/>
                </w:rPr>
                <w:t>CV</w:t>
              </w:r>
            </w:ins>
            <w:r w:rsidRPr="00657826">
              <w:rPr>
                <w:rFonts w:ascii="Courier New" w:hAnsi="Courier New" w:cs="Courier New"/>
                <w:color w:val="0000FF"/>
                <w:sz w:val="18"/>
                <w:lang w:val="en-US" w:eastAsia="fi-FI"/>
              </w:rPr>
              <w:t>"</w:t>
            </w:r>
            <w:r w:rsidRPr="00657826">
              <w:rPr>
                <w:rFonts w:ascii="Courier New" w:hAnsi="Courier New" w:cs="Courier New"/>
                <w:i/>
                <w:iCs/>
                <w:color w:val="008080"/>
                <w:sz w:val="18"/>
                <w:lang w:val="en-US" w:eastAsia="fi-FI"/>
              </w:rPr>
              <w:t xml:space="preserve"> </w:t>
            </w:r>
            <w:r w:rsidRPr="00657826">
              <w:rPr>
                <w:rFonts w:ascii="Courier New" w:hAnsi="Courier New" w:cs="Courier New"/>
                <w:color w:val="FF0000"/>
                <w:sz w:val="18"/>
                <w:lang w:val="en-US" w:eastAsia="fi-FI"/>
              </w:rPr>
              <w:t>code</w:t>
            </w:r>
            <w:r w:rsidRPr="00657826">
              <w:rPr>
                <w:rFonts w:ascii="Courier New" w:hAnsi="Courier New" w:cs="Courier New"/>
                <w:color w:val="0000FF"/>
                <w:sz w:val="18"/>
                <w:lang w:val="en-US" w:eastAsia="fi-FI"/>
              </w:rPr>
              <w:t>="</w:t>
            </w:r>
            <w:r w:rsidRPr="00657826">
              <w:rPr>
                <w:rFonts w:ascii="Courier New" w:hAnsi="Courier New" w:cs="Courier New"/>
                <w:color w:val="000000"/>
                <w:sz w:val="18"/>
                <w:lang w:val="en-US" w:eastAsia="fi-FI"/>
              </w:rPr>
              <w:t>A22</w:t>
            </w:r>
            <w:r w:rsidRPr="00657826">
              <w:rPr>
                <w:rFonts w:ascii="Courier New" w:hAnsi="Courier New" w:cs="Courier New"/>
                <w:color w:val="0000FF"/>
                <w:sz w:val="18"/>
                <w:lang w:val="en-US" w:eastAsia="fi-FI"/>
              </w:rPr>
              <w:t>"</w:t>
            </w:r>
            <w:r w:rsidRPr="00657826">
              <w:rPr>
                <w:rFonts w:ascii="Courier New" w:hAnsi="Courier New" w:cs="Courier New"/>
                <w:i/>
                <w:iCs/>
                <w:color w:val="008080"/>
                <w:sz w:val="18"/>
                <w:lang w:val="en-US" w:eastAsia="fi-FI"/>
              </w:rPr>
              <w:t xml:space="preserve"> </w:t>
            </w:r>
            <w:r w:rsidRPr="00657826">
              <w:rPr>
                <w:rFonts w:ascii="Courier New" w:hAnsi="Courier New" w:cs="Courier New"/>
                <w:color w:val="FF0000"/>
                <w:sz w:val="18"/>
                <w:lang w:val="en-US" w:eastAsia="fi-FI"/>
              </w:rPr>
              <w:t>codeSystem</w:t>
            </w:r>
            <w:r w:rsidRPr="00657826">
              <w:rPr>
                <w:rFonts w:ascii="Courier New" w:hAnsi="Courier New" w:cs="Courier New"/>
                <w:color w:val="0000FF"/>
                <w:sz w:val="18"/>
                <w:lang w:val="en-US" w:eastAsia="fi-FI"/>
              </w:rPr>
              <w:t>="</w:t>
            </w:r>
            <w:r w:rsidRPr="00657826">
              <w:rPr>
                <w:rFonts w:ascii="Courier New" w:hAnsi="Courier New" w:cs="Courier New"/>
                <w:color w:val="000000"/>
                <w:sz w:val="18"/>
                <w:lang w:val="en-US" w:eastAsia="fi-FI"/>
              </w:rPr>
              <w:t>1.2.246.537.6.664.2010</w:t>
            </w:r>
            <w:r w:rsidRPr="00657826">
              <w:rPr>
                <w:rFonts w:ascii="Courier New" w:hAnsi="Courier New" w:cs="Courier New"/>
                <w:color w:val="0000FF"/>
                <w:sz w:val="18"/>
                <w:lang w:val="en-US" w:eastAsia="fi-FI"/>
              </w:rPr>
              <w:t>"</w:t>
            </w:r>
            <w:r w:rsidRPr="00657826">
              <w:rPr>
                <w:rFonts w:ascii="Courier New" w:hAnsi="Courier New" w:cs="Courier New"/>
                <w:i/>
                <w:iCs/>
                <w:color w:val="008080"/>
                <w:sz w:val="18"/>
                <w:lang w:val="en-US" w:eastAsia="fi-FI"/>
              </w:rPr>
              <w:t xml:space="preserve"> </w:t>
            </w:r>
            <w:r w:rsidRPr="00657826">
              <w:rPr>
                <w:rFonts w:ascii="Courier New" w:hAnsi="Courier New" w:cs="Courier New"/>
                <w:color w:val="FF0000"/>
                <w:sz w:val="18"/>
                <w:lang w:val="en-US" w:eastAsia="fi-FI"/>
              </w:rPr>
              <w:t>codeSy</w:t>
            </w:r>
            <w:r w:rsidRPr="00657826">
              <w:rPr>
                <w:rFonts w:ascii="Courier New" w:hAnsi="Courier New" w:cs="Courier New"/>
                <w:color w:val="FF0000"/>
                <w:sz w:val="18"/>
                <w:lang w:val="en-US" w:eastAsia="fi-FI"/>
              </w:rPr>
              <w:t>s</w:t>
            </w:r>
            <w:r w:rsidRPr="00657826">
              <w:rPr>
                <w:rFonts w:ascii="Courier New" w:hAnsi="Courier New" w:cs="Courier New"/>
                <w:color w:val="FF0000"/>
                <w:sz w:val="18"/>
                <w:lang w:val="en-US" w:eastAsia="fi-FI"/>
              </w:rPr>
              <w:t>temName</w:t>
            </w:r>
            <w:r w:rsidRPr="00657826">
              <w:rPr>
                <w:rFonts w:ascii="Courier New" w:hAnsi="Courier New" w:cs="Courier New"/>
                <w:color w:val="0000FF"/>
                <w:sz w:val="18"/>
                <w:lang w:val="en-US" w:eastAsia="fi-FI"/>
              </w:rPr>
              <w:t>="</w:t>
            </w:r>
            <w:r w:rsidRPr="00657826">
              <w:rPr>
                <w:rFonts w:ascii="Courier New" w:hAnsi="Courier New" w:cs="Courier New"/>
                <w:color w:val="000000"/>
                <w:sz w:val="18"/>
                <w:lang w:val="en-US" w:eastAsia="fi-FI"/>
              </w:rPr>
              <w:t>STH - STH14A Leukanivelen oire 2010</w:t>
            </w:r>
            <w:r w:rsidRPr="00657826">
              <w:rPr>
                <w:rFonts w:ascii="Courier New" w:hAnsi="Courier New" w:cs="Courier New"/>
                <w:color w:val="0000FF"/>
                <w:sz w:val="18"/>
                <w:lang w:val="en-US" w:eastAsia="fi-FI"/>
              </w:rPr>
              <w:t>"</w:t>
            </w:r>
            <w:r w:rsidRPr="00657826">
              <w:rPr>
                <w:rFonts w:ascii="Courier New" w:hAnsi="Courier New" w:cs="Courier New"/>
                <w:i/>
                <w:iCs/>
                <w:color w:val="008080"/>
                <w:sz w:val="18"/>
                <w:lang w:val="en-US" w:eastAsia="fi-FI"/>
              </w:rPr>
              <w:t xml:space="preserve"> </w:t>
            </w:r>
            <w:r w:rsidRPr="00657826">
              <w:rPr>
                <w:rFonts w:ascii="Courier New" w:hAnsi="Courier New" w:cs="Courier New"/>
                <w:color w:val="FF0000"/>
                <w:sz w:val="18"/>
                <w:lang w:val="en-US" w:eastAsia="fi-FI"/>
              </w:rPr>
              <w:t>displayName</w:t>
            </w:r>
            <w:r w:rsidRPr="00657826">
              <w:rPr>
                <w:rFonts w:ascii="Courier New" w:hAnsi="Courier New" w:cs="Courier New"/>
                <w:color w:val="0000FF"/>
                <w:sz w:val="18"/>
                <w:lang w:val="en-US" w:eastAsia="fi-FI"/>
              </w:rPr>
              <w:t>="</w:t>
            </w:r>
            <w:r w:rsidRPr="00657826">
              <w:rPr>
                <w:rFonts w:ascii="Courier New" w:hAnsi="Courier New" w:cs="Courier New"/>
                <w:color w:val="000000"/>
                <w:sz w:val="18"/>
                <w:lang w:val="en-US" w:eastAsia="fi-FI"/>
              </w:rPr>
              <w:t>Naksuminen</w:t>
            </w:r>
            <w:r w:rsidRPr="00657826">
              <w:rPr>
                <w:rFonts w:ascii="Courier New" w:hAnsi="Courier New" w:cs="Courier New"/>
                <w:color w:val="0000FF"/>
                <w:sz w:val="18"/>
                <w:lang w:val="en-US" w:eastAsia="fi-FI"/>
              </w:rPr>
              <w:t>"/&gt;</w:t>
            </w:r>
          </w:p>
          <w:p w14:paraId="2A2B2E60" w14:textId="77777777" w:rsidR="00657826" w:rsidRPr="00657826" w:rsidRDefault="00657826" w:rsidP="00657826">
            <w:pPr>
              <w:autoSpaceDE w:val="0"/>
              <w:autoSpaceDN w:val="0"/>
              <w:adjustRightInd w:val="0"/>
              <w:jc w:val="left"/>
              <w:rPr>
                <w:rFonts w:ascii="Courier New" w:hAnsi="Courier New" w:cs="Courier New"/>
                <w:color w:val="0000FF"/>
                <w:sz w:val="18"/>
                <w:lang w:val="en-US" w:eastAsia="fi-FI"/>
              </w:rPr>
            </w:pPr>
            <w:r w:rsidRPr="00657826">
              <w:rPr>
                <w:rFonts w:ascii="Courier New" w:hAnsi="Courier New" w:cs="Courier New"/>
                <w:color w:val="000000"/>
                <w:sz w:val="18"/>
                <w:lang w:val="en-US" w:eastAsia="fi-FI"/>
              </w:rPr>
              <w:t xml:space="preserve">    </w:t>
            </w:r>
            <w:r w:rsidRPr="00657826">
              <w:rPr>
                <w:rFonts w:ascii="Courier New" w:hAnsi="Courier New" w:cs="Courier New"/>
                <w:color w:val="0000FF"/>
                <w:sz w:val="18"/>
                <w:lang w:val="en-US" w:eastAsia="fi-FI"/>
              </w:rPr>
              <w:t>&lt;/</w:t>
            </w:r>
            <w:r w:rsidRPr="00657826">
              <w:rPr>
                <w:rFonts w:ascii="Courier New" w:hAnsi="Courier New" w:cs="Courier New"/>
                <w:color w:val="800000"/>
                <w:sz w:val="18"/>
                <w:lang w:val="en-US" w:eastAsia="fi-FI"/>
              </w:rPr>
              <w:t>observation</w:t>
            </w:r>
            <w:r w:rsidRPr="00657826">
              <w:rPr>
                <w:rFonts w:ascii="Courier New" w:hAnsi="Courier New" w:cs="Courier New"/>
                <w:color w:val="0000FF"/>
                <w:sz w:val="18"/>
                <w:lang w:val="en-US" w:eastAsia="fi-FI"/>
              </w:rPr>
              <w:t>&gt;</w:t>
            </w:r>
          </w:p>
          <w:p w14:paraId="559ED890" w14:textId="77777777" w:rsidR="003F6A08" w:rsidRPr="003F6A08" w:rsidRDefault="00657826" w:rsidP="00657826">
            <w:pPr>
              <w:autoSpaceDE w:val="0"/>
              <w:autoSpaceDN w:val="0"/>
              <w:adjustRightInd w:val="0"/>
              <w:jc w:val="left"/>
              <w:rPr>
                <w:rFonts w:ascii="Courier New" w:hAnsi="Courier New" w:cs="Courier New"/>
                <w:sz w:val="18"/>
                <w:szCs w:val="18"/>
                <w:lang w:val="en-US"/>
              </w:rPr>
            </w:pPr>
            <w:r w:rsidRPr="00657826">
              <w:rPr>
                <w:rFonts w:ascii="Courier New" w:hAnsi="Courier New" w:cs="Courier New"/>
                <w:color w:val="000000"/>
                <w:sz w:val="18"/>
                <w:lang w:val="en-US" w:eastAsia="fi-FI"/>
              </w:rPr>
              <w:t xml:space="preserve">  </w:t>
            </w:r>
            <w:r w:rsidRPr="00657826">
              <w:rPr>
                <w:rFonts w:ascii="Courier New" w:hAnsi="Courier New" w:cs="Courier New"/>
                <w:color w:val="0000FF"/>
                <w:sz w:val="18"/>
                <w:lang w:val="en-US" w:eastAsia="fi-FI"/>
              </w:rPr>
              <w:t>&lt;/</w:t>
            </w:r>
            <w:r w:rsidRPr="00657826">
              <w:rPr>
                <w:rFonts w:ascii="Courier New" w:hAnsi="Courier New" w:cs="Courier New"/>
                <w:color w:val="800000"/>
                <w:sz w:val="18"/>
                <w:lang w:val="en-US" w:eastAsia="fi-FI"/>
              </w:rPr>
              <w:t>component</w:t>
            </w:r>
            <w:r w:rsidRPr="00657826">
              <w:rPr>
                <w:rFonts w:ascii="Courier New" w:hAnsi="Courier New" w:cs="Courier New"/>
                <w:color w:val="0000FF"/>
                <w:sz w:val="18"/>
                <w:lang w:val="en-US" w:eastAsia="fi-FI"/>
              </w:rPr>
              <w:t>&gt;</w:t>
            </w:r>
          </w:p>
        </w:tc>
      </w:tr>
    </w:tbl>
    <w:p w14:paraId="3C5CDDB7" w14:textId="77777777" w:rsidR="003F6A08" w:rsidRDefault="003F6A08" w:rsidP="008E33EF">
      <w:pPr>
        <w:pStyle w:val="Otsikko2"/>
        <w:rPr>
          <w:lang w:val="en-US"/>
        </w:rPr>
      </w:pPr>
      <w:bookmarkStart w:id="1051" w:name="_Toc377399140"/>
      <w:bookmarkStart w:id="1052" w:name="_Toc436732582"/>
      <w:r w:rsidRPr="003F6A08">
        <w:rPr>
          <w:lang w:val="en-US"/>
        </w:rPr>
        <w:t>Purentalihasten havainnot ja löydökset</w:t>
      </w:r>
      <w:bookmarkEnd w:id="1051"/>
      <w:bookmarkEnd w:id="1052"/>
    </w:p>
    <w:p w14:paraId="51B29A68" w14:textId="77777777" w:rsidR="00C02A58" w:rsidRPr="008E33EF" w:rsidRDefault="00C02A58" w:rsidP="008E33EF">
      <w:r w:rsidRPr="00FA63CD">
        <w:t xml:space="preserve">Entry.organizer.templateId kohtaan annetaan </w:t>
      </w:r>
      <w:r>
        <w:t>Purentalihasten</w:t>
      </w:r>
      <w:r w:rsidRPr="00FA63CD">
        <w:t xml:space="preserve"> havaintojen</w:t>
      </w:r>
      <w:r>
        <w:t xml:space="preserve"> ja löydösten</w:t>
      </w:r>
      <w:r w:rsidRPr="00FA63CD">
        <w:t xml:space="preserve"> tietorake</w:t>
      </w:r>
      <w:r w:rsidRPr="00FA63CD">
        <w:t>n</w:t>
      </w:r>
      <w:r w:rsidRPr="00FA63CD">
        <w:t xml:space="preserve">teen tunnus </w:t>
      </w:r>
      <w:r w:rsidRPr="00BB2673">
        <w:t>1.2.246.537.6.12.2002.903.2013.</w:t>
      </w:r>
      <w:r>
        <w:t>7</w:t>
      </w:r>
      <w:r w:rsidRPr="00BB2673">
        <w:t>0</w:t>
      </w:r>
      <w:r>
        <w:t xml:space="preserve"> eli kyseisen otsikkokentän oid tietosisältömääritt</w:t>
      </w:r>
      <w:r>
        <w:t>e</w:t>
      </w:r>
      <w:r>
        <w:t>lystä.</w:t>
      </w:r>
    </w:p>
    <w:p w14:paraId="4BDA7B52" w14:textId="77777777" w:rsidR="003F6A08" w:rsidRPr="003F6A08" w:rsidRDefault="003F6A08" w:rsidP="008E33EF">
      <w:pPr>
        <w:pStyle w:val="Otsikko3"/>
      </w:pPr>
      <w:bookmarkStart w:id="1053" w:name="_Toc377399141"/>
      <w:bookmarkStart w:id="1054" w:name="_Toc436732583"/>
      <w:r w:rsidRPr="003F6A08">
        <w:t>Purentalihas, pään ja kaulan puoli, purentalihaksen koko ja kipu</w:t>
      </w:r>
      <w:bookmarkEnd w:id="1053"/>
      <w:bookmarkEnd w:id="1054"/>
    </w:p>
    <w:p w14:paraId="17B9D614" w14:textId="77777777" w:rsidR="003F6A08" w:rsidRPr="003F6A08" w:rsidRDefault="003F6A08" w:rsidP="003F6A08">
      <w:r w:rsidRPr="003F6A08">
        <w:t xml:space="preserve">Purentalihasten havainnot </w:t>
      </w:r>
      <w:r w:rsidR="00C02A58">
        <w:t>annetaan</w:t>
      </w:r>
      <w:r w:rsidRPr="003F6A08">
        <w:t xml:space="preserve"> omaan component.observation-rakenteeseen. Observation c</w:t>
      </w:r>
      <w:r w:rsidRPr="003F6A08">
        <w:t>o</w:t>
      </w:r>
      <w:r w:rsidRPr="003F6A08">
        <w:t>de:ssa annetaan purentalihas STH15 luokituksella ja tarkenteena qualifier-rakenteella puolisuustieto STH33 luokituksella. Täydentävässä observation:ssa annetaan kivun olemassaolo boolean-tietotyypillä.</w:t>
      </w:r>
    </w:p>
    <w:p w14:paraId="4F567636"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7A3ABFB5"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4301D141" w14:textId="77777777" w:rsidR="009A6D39" w:rsidRPr="009A6D39" w:rsidRDefault="009A6D39" w:rsidP="009A6D39">
            <w:pPr>
              <w:autoSpaceDE w:val="0"/>
              <w:autoSpaceDN w:val="0"/>
              <w:adjustRightInd w:val="0"/>
              <w:jc w:val="left"/>
              <w:rPr>
                <w:rFonts w:ascii="Courier New" w:hAnsi="Courier New" w:cs="Courier New"/>
                <w:color w:val="0000FF"/>
                <w:sz w:val="18"/>
                <w:lang w:eastAsia="fi-FI"/>
              </w:rPr>
            </w:pPr>
            <w:r w:rsidRPr="009A6D39">
              <w:rPr>
                <w:rFonts w:ascii="Courier New" w:hAnsi="Courier New" w:cs="Courier New"/>
                <w:color w:val="000000"/>
                <w:sz w:val="18"/>
                <w:lang w:eastAsia="fi-FI"/>
              </w:rPr>
              <w:t xml:space="preserve">  </w:t>
            </w:r>
            <w:r w:rsidRPr="009A6D39">
              <w:rPr>
                <w:rFonts w:ascii="Courier New" w:hAnsi="Courier New" w:cs="Courier New"/>
                <w:color w:val="0000FF"/>
                <w:sz w:val="18"/>
                <w:lang w:eastAsia="fi-FI"/>
              </w:rPr>
              <w:t>&lt;!--</w:t>
            </w:r>
            <w:r w:rsidRPr="009A6D39">
              <w:rPr>
                <w:rFonts w:ascii="Courier New" w:hAnsi="Courier New" w:cs="Courier New"/>
                <w:color w:val="474747"/>
                <w:sz w:val="18"/>
                <w:lang w:eastAsia="fi-FI"/>
              </w:rPr>
              <w:t xml:space="preserve"> Purentalihasten havainnot ja löydökset </w:t>
            </w:r>
            <w:r w:rsidRPr="009A6D39">
              <w:rPr>
                <w:rFonts w:ascii="Courier New" w:hAnsi="Courier New" w:cs="Courier New"/>
                <w:color w:val="0000FF"/>
                <w:sz w:val="18"/>
                <w:lang w:eastAsia="fi-FI"/>
              </w:rPr>
              <w:t>--&gt;</w:t>
            </w:r>
          </w:p>
          <w:p w14:paraId="37C58A13" w14:textId="77777777" w:rsidR="009A6D39" w:rsidRPr="009A6D39" w:rsidRDefault="009A6D39" w:rsidP="009A6D39">
            <w:pPr>
              <w:autoSpaceDE w:val="0"/>
              <w:autoSpaceDN w:val="0"/>
              <w:adjustRightInd w:val="0"/>
              <w:jc w:val="left"/>
              <w:rPr>
                <w:rFonts w:ascii="Courier New" w:hAnsi="Courier New" w:cs="Courier New"/>
                <w:color w:val="0000FF"/>
                <w:sz w:val="18"/>
                <w:lang w:eastAsia="fi-FI"/>
              </w:rPr>
            </w:pPr>
            <w:r w:rsidRPr="009A6D39">
              <w:rPr>
                <w:rFonts w:ascii="Courier New" w:hAnsi="Courier New" w:cs="Courier New"/>
                <w:color w:val="000000"/>
                <w:sz w:val="18"/>
                <w:lang w:eastAsia="fi-FI"/>
              </w:rPr>
              <w:t xml:space="preserve">  </w:t>
            </w:r>
            <w:r w:rsidRPr="009A6D39">
              <w:rPr>
                <w:rFonts w:ascii="Courier New" w:hAnsi="Courier New" w:cs="Courier New"/>
                <w:color w:val="0000FF"/>
                <w:sz w:val="18"/>
                <w:lang w:eastAsia="fi-FI"/>
              </w:rPr>
              <w:t>&lt;</w:t>
            </w:r>
            <w:r w:rsidRPr="009A6D39">
              <w:rPr>
                <w:rFonts w:ascii="Courier New" w:hAnsi="Courier New" w:cs="Courier New"/>
                <w:color w:val="800000"/>
                <w:sz w:val="18"/>
                <w:lang w:eastAsia="fi-FI"/>
              </w:rPr>
              <w:t>component</w:t>
            </w:r>
            <w:r w:rsidRPr="009A6D39">
              <w:rPr>
                <w:rFonts w:ascii="Courier New" w:hAnsi="Courier New" w:cs="Courier New"/>
                <w:color w:val="0000FF"/>
                <w:sz w:val="18"/>
                <w:lang w:eastAsia="fi-FI"/>
              </w:rPr>
              <w:t>&gt;</w:t>
            </w:r>
          </w:p>
          <w:p w14:paraId="304EBE1D" w14:textId="77777777" w:rsidR="009A6D39" w:rsidRPr="001B4980" w:rsidRDefault="009A6D39" w:rsidP="009A6D39">
            <w:pPr>
              <w:autoSpaceDE w:val="0"/>
              <w:autoSpaceDN w:val="0"/>
              <w:adjustRightInd w:val="0"/>
              <w:jc w:val="left"/>
              <w:rPr>
                <w:rFonts w:ascii="Courier New" w:hAnsi="Courier New" w:cs="Courier New"/>
                <w:color w:val="0000FF"/>
                <w:sz w:val="18"/>
                <w:lang w:eastAsia="fi-FI"/>
              </w:rPr>
            </w:pPr>
            <w:r w:rsidRPr="009A6D39">
              <w:rPr>
                <w:rFonts w:ascii="Courier New" w:hAnsi="Courier New" w:cs="Courier New"/>
                <w:color w:val="000000"/>
                <w:sz w:val="18"/>
                <w:lang w:eastAsia="fi-FI"/>
              </w:rPr>
              <w:t xml:space="preserve">     </w:t>
            </w:r>
            <w:r w:rsidRPr="001B4980">
              <w:rPr>
                <w:rFonts w:ascii="Courier New" w:hAnsi="Courier New" w:cs="Courier New"/>
                <w:color w:val="0000FF"/>
                <w:sz w:val="18"/>
                <w:lang w:eastAsia="fi-FI"/>
              </w:rPr>
              <w:t>&lt;!--</w:t>
            </w:r>
            <w:r w:rsidRPr="001B4980">
              <w:rPr>
                <w:rFonts w:ascii="Courier New" w:hAnsi="Courier New" w:cs="Courier New"/>
                <w:color w:val="474747"/>
                <w:sz w:val="18"/>
                <w:lang w:eastAsia="fi-FI"/>
              </w:rPr>
              <w:t xml:space="preserve"> Purentalihas </w:t>
            </w:r>
            <w:r w:rsidRPr="001B4980">
              <w:rPr>
                <w:rFonts w:ascii="Courier New" w:hAnsi="Courier New" w:cs="Courier New"/>
                <w:color w:val="0000FF"/>
                <w:sz w:val="18"/>
                <w:lang w:eastAsia="fi-FI"/>
              </w:rPr>
              <w:t>--&gt;</w:t>
            </w:r>
          </w:p>
          <w:p w14:paraId="57E035C0" w14:textId="77777777" w:rsidR="009A6D39" w:rsidRPr="009A6D39" w:rsidRDefault="009A6D39" w:rsidP="009A6D39">
            <w:pPr>
              <w:autoSpaceDE w:val="0"/>
              <w:autoSpaceDN w:val="0"/>
              <w:adjustRightInd w:val="0"/>
              <w:jc w:val="left"/>
              <w:rPr>
                <w:rFonts w:ascii="Courier New" w:hAnsi="Courier New" w:cs="Courier New"/>
                <w:color w:val="0000FF"/>
                <w:sz w:val="18"/>
                <w:lang w:val="en-US" w:eastAsia="fi-FI"/>
              </w:rPr>
            </w:pPr>
            <w:r w:rsidRPr="001B4980">
              <w:rPr>
                <w:rFonts w:ascii="Courier New" w:hAnsi="Courier New" w:cs="Courier New"/>
                <w:color w:val="000000"/>
                <w:sz w:val="18"/>
                <w:lang w:eastAsia="fi-FI"/>
              </w:rPr>
              <w:t xml:space="preserve">     </w:t>
            </w:r>
            <w:r w:rsidRPr="009A6D39">
              <w:rPr>
                <w:rFonts w:ascii="Courier New" w:hAnsi="Courier New" w:cs="Courier New"/>
                <w:color w:val="0000FF"/>
                <w:sz w:val="18"/>
                <w:lang w:val="en-US" w:eastAsia="fi-FI"/>
              </w:rPr>
              <w:t>&lt;</w:t>
            </w:r>
            <w:r w:rsidRPr="009A6D39">
              <w:rPr>
                <w:rFonts w:ascii="Courier New" w:hAnsi="Courier New" w:cs="Courier New"/>
                <w:color w:val="800000"/>
                <w:sz w:val="18"/>
                <w:lang w:val="en-US" w:eastAsia="fi-FI"/>
              </w:rPr>
              <w:t>observation</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classCode</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COND</w:t>
            </w:r>
            <w:r w:rsidRPr="009A6D39">
              <w:rPr>
                <w:rFonts w:ascii="Courier New" w:hAnsi="Courier New" w:cs="Courier New"/>
                <w:color w:val="0000FF"/>
                <w:sz w:val="18"/>
                <w:lang w:val="en-US" w:eastAsia="fi-FI"/>
              </w:rPr>
              <w:t>"</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moodCode</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EVN</w:t>
            </w:r>
            <w:r w:rsidRPr="009A6D39">
              <w:rPr>
                <w:rFonts w:ascii="Courier New" w:hAnsi="Courier New" w:cs="Courier New"/>
                <w:color w:val="0000FF"/>
                <w:sz w:val="18"/>
                <w:lang w:val="en-US" w:eastAsia="fi-FI"/>
              </w:rPr>
              <w:t>"&gt;</w:t>
            </w:r>
          </w:p>
          <w:p w14:paraId="4F7AF113" w14:textId="77777777" w:rsidR="009A6D39" w:rsidRPr="009A6D39" w:rsidRDefault="009A6D39" w:rsidP="009A6D39">
            <w:pPr>
              <w:autoSpaceDE w:val="0"/>
              <w:autoSpaceDN w:val="0"/>
              <w:adjustRightInd w:val="0"/>
              <w:ind w:left="1136" w:hanging="1136"/>
              <w:jc w:val="left"/>
              <w:rPr>
                <w:rFonts w:ascii="Courier New" w:hAnsi="Courier New" w:cs="Courier New"/>
                <w:color w:val="0000FF"/>
                <w:sz w:val="18"/>
                <w:lang w:val="en-US" w:eastAsia="fi-FI"/>
              </w:rPr>
            </w:pPr>
            <w:r w:rsidRPr="009A6D39">
              <w:rPr>
                <w:rFonts w:ascii="Courier New" w:hAnsi="Courier New" w:cs="Courier New"/>
                <w:color w:val="000000"/>
                <w:sz w:val="18"/>
                <w:lang w:val="en-US" w:eastAsia="fi-FI"/>
              </w:rPr>
              <w:t xml:space="preserve">        </w:t>
            </w:r>
            <w:r w:rsidRPr="009A6D39">
              <w:rPr>
                <w:rFonts w:ascii="Courier New" w:hAnsi="Courier New" w:cs="Courier New"/>
                <w:color w:val="0000FF"/>
                <w:sz w:val="18"/>
                <w:lang w:val="en-US" w:eastAsia="fi-FI"/>
              </w:rPr>
              <w:t>&lt;</w:t>
            </w:r>
            <w:r w:rsidRPr="009A6D39">
              <w:rPr>
                <w:rFonts w:ascii="Courier New" w:hAnsi="Courier New" w:cs="Courier New"/>
                <w:color w:val="800000"/>
                <w:sz w:val="18"/>
                <w:lang w:val="en-US" w:eastAsia="fi-FI"/>
              </w:rPr>
              <w:t>code</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code</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3</w:t>
            </w:r>
            <w:r w:rsidRPr="009A6D39">
              <w:rPr>
                <w:rFonts w:ascii="Courier New" w:hAnsi="Courier New" w:cs="Courier New"/>
                <w:color w:val="0000FF"/>
                <w:sz w:val="18"/>
                <w:lang w:val="en-US" w:eastAsia="fi-FI"/>
              </w:rPr>
              <w:t>"</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codeSystem</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1.2.246.537.6.665.2010</w:t>
            </w:r>
            <w:r w:rsidRPr="009A6D39">
              <w:rPr>
                <w:rFonts w:ascii="Courier New" w:hAnsi="Courier New" w:cs="Courier New"/>
                <w:color w:val="0000FF"/>
                <w:sz w:val="18"/>
                <w:lang w:val="en-US" w:eastAsia="fi-FI"/>
              </w:rPr>
              <w:t>"</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codeSystemName</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STH - STH15 Purentalihakset 2010</w:t>
            </w:r>
            <w:r w:rsidRPr="009A6D39">
              <w:rPr>
                <w:rFonts w:ascii="Courier New" w:hAnsi="Courier New" w:cs="Courier New"/>
                <w:color w:val="0000FF"/>
                <w:sz w:val="18"/>
                <w:lang w:val="en-US" w:eastAsia="fi-FI"/>
              </w:rPr>
              <w:t>"</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displayName</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Temporalis anterior</w:t>
            </w:r>
            <w:r w:rsidRPr="009A6D39">
              <w:rPr>
                <w:rFonts w:ascii="Courier New" w:hAnsi="Courier New" w:cs="Courier New"/>
                <w:color w:val="0000FF"/>
                <w:sz w:val="18"/>
                <w:lang w:val="en-US" w:eastAsia="fi-FI"/>
              </w:rPr>
              <w:t>"&gt;</w:t>
            </w:r>
          </w:p>
          <w:p w14:paraId="3A7F3614" w14:textId="77777777" w:rsidR="009A6D39" w:rsidRPr="009A6D39" w:rsidRDefault="009A6D39" w:rsidP="009A6D39">
            <w:pPr>
              <w:autoSpaceDE w:val="0"/>
              <w:autoSpaceDN w:val="0"/>
              <w:adjustRightInd w:val="0"/>
              <w:jc w:val="left"/>
              <w:rPr>
                <w:rFonts w:ascii="Courier New" w:hAnsi="Courier New" w:cs="Courier New"/>
                <w:color w:val="0000FF"/>
                <w:sz w:val="18"/>
                <w:lang w:val="en-US" w:eastAsia="fi-FI"/>
              </w:rPr>
            </w:pPr>
            <w:r w:rsidRPr="009A6D39">
              <w:rPr>
                <w:rFonts w:ascii="Courier New" w:hAnsi="Courier New" w:cs="Courier New"/>
                <w:color w:val="000000"/>
                <w:sz w:val="18"/>
                <w:lang w:val="en-US" w:eastAsia="fi-FI"/>
              </w:rPr>
              <w:t xml:space="preserve">            </w:t>
            </w:r>
            <w:r w:rsidRPr="009A6D39">
              <w:rPr>
                <w:rFonts w:ascii="Courier New" w:hAnsi="Courier New" w:cs="Courier New"/>
                <w:color w:val="0000FF"/>
                <w:sz w:val="18"/>
                <w:lang w:val="en-US" w:eastAsia="fi-FI"/>
              </w:rPr>
              <w:t>&lt;!--</w:t>
            </w:r>
            <w:r w:rsidRPr="009A6D39">
              <w:rPr>
                <w:rFonts w:ascii="Courier New" w:hAnsi="Courier New" w:cs="Courier New"/>
                <w:color w:val="474747"/>
                <w:sz w:val="18"/>
                <w:lang w:val="en-US" w:eastAsia="fi-FI"/>
              </w:rPr>
              <w:t xml:space="preserve"> puoli</w:t>
            </w:r>
            <w:r w:rsidRPr="009A6D39">
              <w:rPr>
                <w:rFonts w:ascii="Courier New" w:hAnsi="Courier New" w:cs="Courier New"/>
                <w:color w:val="0000FF"/>
                <w:sz w:val="18"/>
                <w:lang w:val="en-US" w:eastAsia="fi-FI"/>
              </w:rPr>
              <w:t>--&gt;</w:t>
            </w:r>
          </w:p>
          <w:p w14:paraId="3D4A5E61" w14:textId="77777777" w:rsidR="009A6D39" w:rsidRPr="009A6D39" w:rsidRDefault="009A6D39" w:rsidP="009A6D39">
            <w:pPr>
              <w:autoSpaceDE w:val="0"/>
              <w:autoSpaceDN w:val="0"/>
              <w:adjustRightInd w:val="0"/>
              <w:jc w:val="left"/>
              <w:rPr>
                <w:rFonts w:ascii="Courier New" w:hAnsi="Courier New" w:cs="Courier New"/>
                <w:color w:val="0000FF"/>
                <w:sz w:val="18"/>
                <w:lang w:val="en-US" w:eastAsia="fi-FI"/>
              </w:rPr>
            </w:pPr>
            <w:r w:rsidRPr="009A6D39">
              <w:rPr>
                <w:rFonts w:ascii="Courier New" w:hAnsi="Courier New" w:cs="Courier New"/>
                <w:color w:val="000000"/>
                <w:sz w:val="18"/>
                <w:lang w:val="en-US" w:eastAsia="fi-FI"/>
              </w:rPr>
              <w:t xml:space="preserve">            </w:t>
            </w:r>
            <w:r w:rsidRPr="009A6D39">
              <w:rPr>
                <w:rFonts w:ascii="Courier New" w:hAnsi="Courier New" w:cs="Courier New"/>
                <w:color w:val="0000FF"/>
                <w:sz w:val="18"/>
                <w:lang w:val="en-US" w:eastAsia="fi-FI"/>
              </w:rPr>
              <w:t>&lt;</w:t>
            </w:r>
            <w:r w:rsidRPr="009A6D39">
              <w:rPr>
                <w:rFonts w:ascii="Courier New" w:hAnsi="Courier New" w:cs="Courier New"/>
                <w:color w:val="800000"/>
                <w:sz w:val="18"/>
                <w:lang w:val="en-US" w:eastAsia="fi-FI"/>
              </w:rPr>
              <w:t>qualifier</w:t>
            </w:r>
            <w:r w:rsidRPr="009A6D39">
              <w:rPr>
                <w:rFonts w:ascii="Courier New" w:hAnsi="Courier New" w:cs="Courier New"/>
                <w:color w:val="0000FF"/>
                <w:sz w:val="18"/>
                <w:lang w:val="en-US" w:eastAsia="fi-FI"/>
              </w:rPr>
              <w:t>&gt;</w:t>
            </w:r>
          </w:p>
          <w:p w14:paraId="69138328" w14:textId="77777777" w:rsidR="009A6D39" w:rsidRPr="009A6D39" w:rsidRDefault="009A6D39" w:rsidP="009A6D39">
            <w:pPr>
              <w:autoSpaceDE w:val="0"/>
              <w:autoSpaceDN w:val="0"/>
              <w:adjustRightInd w:val="0"/>
              <w:ind w:left="1988" w:hanging="1988"/>
              <w:jc w:val="left"/>
              <w:rPr>
                <w:rFonts w:ascii="Courier New" w:hAnsi="Courier New" w:cs="Courier New"/>
                <w:color w:val="0000FF"/>
                <w:sz w:val="18"/>
                <w:lang w:val="en-US" w:eastAsia="fi-FI"/>
              </w:rPr>
            </w:pPr>
            <w:r w:rsidRPr="009A6D39">
              <w:rPr>
                <w:rFonts w:ascii="Courier New" w:hAnsi="Courier New" w:cs="Courier New"/>
                <w:color w:val="000000"/>
                <w:sz w:val="18"/>
                <w:lang w:val="en-US" w:eastAsia="fi-FI"/>
              </w:rPr>
              <w:t xml:space="preserve">                </w:t>
            </w:r>
            <w:r w:rsidRPr="009A6D39">
              <w:rPr>
                <w:rFonts w:ascii="Courier New" w:hAnsi="Courier New" w:cs="Courier New"/>
                <w:color w:val="0000FF"/>
                <w:sz w:val="18"/>
                <w:lang w:val="en-US" w:eastAsia="fi-FI"/>
              </w:rPr>
              <w:t>&lt;</w:t>
            </w:r>
            <w:r w:rsidRPr="009A6D39">
              <w:rPr>
                <w:rFonts w:ascii="Courier New" w:hAnsi="Courier New" w:cs="Courier New"/>
                <w:color w:val="800000"/>
                <w:sz w:val="18"/>
                <w:lang w:val="en-US" w:eastAsia="fi-FI"/>
              </w:rPr>
              <w:t>name</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code</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72</w:t>
            </w:r>
            <w:r w:rsidRPr="009A6D39">
              <w:rPr>
                <w:rFonts w:ascii="Courier New" w:hAnsi="Courier New" w:cs="Courier New"/>
                <w:color w:val="0000FF"/>
                <w:sz w:val="18"/>
                <w:lang w:val="en-US" w:eastAsia="fi-FI"/>
              </w:rPr>
              <w:t>"</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codeSystem</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1.2.246.537.6.12.2002.903.2013</w:t>
            </w:r>
            <w:r w:rsidRPr="009A6D39">
              <w:rPr>
                <w:rFonts w:ascii="Courier New" w:hAnsi="Courier New" w:cs="Courier New"/>
                <w:color w:val="0000FF"/>
                <w:sz w:val="18"/>
                <w:lang w:val="en-US" w:eastAsia="fi-FI"/>
              </w:rPr>
              <w:t>"</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codeSy</w:t>
            </w:r>
            <w:r w:rsidRPr="009A6D39">
              <w:rPr>
                <w:rFonts w:ascii="Courier New" w:hAnsi="Courier New" w:cs="Courier New"/>
                <w:color w:val="FF0000"/>
                <w:sz w:val="18"/>
                <w:lang w:val="en-US" w:eastAsia="fi-FI"/>
              </w:rPr>
              <w:t>s</w:t>
            </w:r>
            <w:r w:rsidRPr="009A6D39">
              <w:rPr>
                <w:rFonts w:ascii="Courier New" w:hAnsi="Courier New" w:cs="Courier New"/>
                <w:color w:val="FF0000"/>
                <w:sz w:val="18"/>
                <w:lang w:val="en-US" w:eastAsia="fi-FI"/>
              </w:rPr>
              <w:t>temName</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THL/Tietosisältö - STH03 Purentastatus 2013</w:t>
            </w:r>
            <w:r w:rsidRPr="009A6D39">
              <w:rPr>
                <w:rFonts w:ascii="Courier New" w:hAnsi="Courier New" w:cs="Courier New"/>
                <w:color w:val="0000FF"/>
                <w:sz w:val="18"/>
                <w:lang w:val="en-US" w:eastAsia="fi-FI"/>
              </w:rPr>
              <w:t>"</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displa</w:t>
            </w:r>
            <w:r w:rsidRPr="009A6D39">
              <w:rPr>
                <w:rFonts w:ascii="Courier New" w:hAnsi="Courier New" w:cs="Courier New"/>
                <w:color w:val="FF0000"/>
                <w:sz w:val="18"/>
                <w:lang w:val="en-US" w:eastAsia="fi-FI"/>
              </w:rPr>
              <w:t>y</w:t>
            </w:r>
            <w:r w:rsidRPr="009A6D39">
              <w:rPr>
                <w:rFonts w:ascii="Courier New" w:hAnsi="Courier New" w:cs="Courier New"/>
                <w:color w:val="FF0000"/>
                <w:sz w:val="18"/>
                <w:lang w:val="en-US" w:eastAsia="fi-FI"/>
              </w:rPr>
              <w:t>Name</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Pään ja kaulan puoli</w:t>
            </w:r>
            <w:r w:rsidRPr="009A6D39">
              <w:rPr>
                <w:rFonts w:ascii="Courier New" w:hAnsi="Courier New" w:cs="Courier New"/>
                <w:color w:val="0000FF"/>
                <w:sz w:val="18"/>
                <w:lang w:val="en-US" w:eastAsia="fi-FI"/>
              </w:rPr>
              <w:t>"/&gt;</w:t>
            </w:r>
          </w:p>
          <w:p w14:paraId="2C9B8028" w14:textId="77777777" w:rsidR="009A6D39" w:rsidRPr="009A6D39" w:rsidRDefault="009A6D39" w:rsidP="009A6D39">
            <w:pPr>
              <w:autoSpaceDE w:val="0"/>
              <w:autoSpaceDN w:val="0"/>
              <w:adjustRightInd w:val="0"/>
              <w:ind w:left="1988" w:hanging="1988"/>
              <w:jc w:val="left"/>
              <w:rPr>
                <w:rFonts w:ascii="Courier New" w:hAnsi="Courier New" w:cs="Courier New"/>
                <w:color w:val="0000FF"/>
                <w:sz w:val="18"/>
                <w:lang w:val="en-US" w:eastAsia="fi-FI"/>
              </w:rPr>
            </w:pPr>
            <w:r w:rsidRPr="009A6D39">
              <w:rPr>
                <w:rFonts w:ascii="Courier New" w:hAnsi="Courier New" w:cs="Courier New"/>
                <w:color w:val="000000"/>
                <w:sz w:val="18"/>
                <w:lang w:val="en-US" w:eastAsia="fi-FI"/>
              </w:rPr>
              <w:t xml:space="preserve">                </w:t>
            </w:r>
            <w:r w:rsidRPr="009A6D39">
              <w:rPr>
                <w:rFonts w:ascii="Courier New" w:hAnsi="Courier New" w:cs="Courier New"/>
                <w:color w:val="0000FF"/>
                <w:sz w:val="18"/>
                <w:lang w:val="en-US" w:eastAsia="fi-FI"/>
              </w:rPr>
              <w:t>&lt;</w:t>
            </w:r>
            <w:r w:rsidRPr="009A6D39">
              <w:rPr>
                <w:rFonts w:ascii="Courier New" w:hAnsi="Courier New" w:cs="Courier New"/>
                <w:color w:val="800000"/>
                <w:sz w:val="18"/>
                <w:lang w:val="en-US" w:eastAsia="fi-FI"/>
              </w:rPr>
              <w:t>value</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code</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A11</w:t>
            </w:r>
            <w:r w:rsidRPr="009A6D39">
              <w:rPr>
                <w:rFonts w:ascii="Courier New" w:hAnsi="Courier New" w:cs="Courier New"/>
                <w:color w:val="0000FF"/>
                <w:sz w:val="18"/>
                <w:lang w:val="en-US" w:eastAsia="fi-FI"/>
              </w:rPr>
              <w:t>"</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codeSystem</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1.2.246.537.6.714.2013</w:t>
            </w:r>
            <w:r w:rsidRPr="009A6D39">
              <w:rPr>
                <w:rFonts w:ascii="Courier New" w:hAnsi="Courier New" w:cs="Courier New"/>
                <w:color w:val="0000FF"/>
                <w:sz w:val="18"/>
                <w:lang w:val="en-US" w:eastAsia="fi-FI"/>
              </w:rPr>
              <w:t>"</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codeSy</w:t>
            </w:r>
            <w:r w:rsidRPr="009A6D39">
              <w:rPr>
                <w:rFonts w:ascii="Courier New" w:hAnsi="Courier New" w:cs="Courier New"/>
                <w:color w:val="FF0000"/>
                <w:sz w:val="18"/>
                <w:lang w:val="en-US" w:eastAsia="fi-FI"/>
              </w:rPr>
              <w:t>s</w:t>
            </w:r>
            <w:r w:rsidRPr="009A6D39">
              <w:rPr>
                <w:rFonts w:ascii="Courier New" w:hAnsi="Courier New" w:cs="Courier New"/>
                <w:color w:val="FF0000"/>
                <w:sz w:val="18"/>
                <w:lang w:val="en-US" w:eastAsia="fi-FI"/>
              </w:rPr>
              <w:t>temName</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STH - STH33 Pään ja vartalon puoli 2013</w:t>
            </w:r>
            <w:r w:rsidRPr="009A6D39">
              <w:rPr>
                <w:rFonts w:ascii="Courier New" w:hAnsi="Courier New" w:cs="Courier New"/>
                <w:color w:val="0000FF"/>
                <w:sz w:val="18"/>
                <w:lang w:val="en-US" w:eastAsia="fi-FI"/>
              </w:rPr>
              <w:t>"</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displayName</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Oikea puoli</w:t>
            </w:r>
            <w:r w:rsidRPr="009A6D39">
              <w:rPr>
                <w:rFonts w:ascii="Courier New" w:hAnsi="Courier New" w:cs="Courier New"/>
                <w:color w:val="0000FF"/>
                <w:sz w:val="18"/>
                <w:lang w:val="en-US" w:eastAsia="fi-FI"/>
              </w:rPr>
              <w:t>"/&gt;</w:t>
            </w:r>
          </w:p>
          <w:p w14:paraId="64904436" w14:textId="77777777" w:rsidR="009A6D39" w:rsidRPr="009A6D39" w:rsidRDefault="009A6D39" w:rsidP="009A6D39">
            <w:pPr>
              <w:autoSpaceDE w:val="0"/>
              <w:autoSpaceDN w:val="0"/>
              <w:adjustRightInd w:val="0"/>
              <w:jc w:val="left"/>
              <w:rPr>
                <w:rFonts w:ascii="Courier New" w:hAnsi="Courier New" w:cs="Courier New"/>
                <w:color w:val="0000FF"/>
                <w:sz w:val="18"/>
                <w:lang w:val="en-US" w:eastAsia="fi-FI"/>
              </w:rPr>
            </w:pPr>
            <w:r w:rsidRPr="009A6D39">
              <w:rPr>
                <w:rFonts w:ascii="Courier New" w:hAnsi="Courier New" w:cs="Courier New"/>
                <w:color w:val="000000"/>
                <w:sz w:val="18"/>
                <w:lang w:val="en-US" w:eastAsia="fi-FI"/>
              </w:rPr>
              <w:t xml:space="preserve">            </w:t>
            </w:r>
            <w:r w:rsidRPr="009A6D39">
              <w:rPr>
                <w:rFonts w:ascii="Courier New" w:hAnsi="Courier New" w:cs="Courier New"/>
                <w:color w:val="0000FF"/>
                <w:sz w:val="18"/>
                <w:lang w:val="en-US" w:eastAsia="fi-FI"/>
              </w:rPr>
              <w:t>&lt;/</w:t>
            </w:r>
            <w:r w:rsidRPr="009A6D39">
              <w:rPr>
                <w:rFonts w:ascii="Courier New" w:hAnsi="Courier New" w:cs="Courier New"/>
                <w:color w:val="800000"/>
                <w:sz w:val="18"/>
                <w:lang w:val="en-US" w:eastAsia="fi-FI"/>
              </w:rPr>
              <w:t>qualifier</w:t>
            </w:r>
            <w:r w:rsidRPr="009A6D39">
              <w:rPr>
                <w:rFonts w:ascii="Courier New" w:hAnsi="Courier New" w:cs="Courier New"/>
                <w:color w:val="0000FF"/>
                <w:sz w:val="18"/>
                <w:lang w:val="en-US" w:eastAsia="fi-FI"/>
              </w:rPr>
              <w:t>&gt;</w:t>
            </w:r>
          </w:p>
          <w:p w14:paraId="0D95C8FA" w14:textId="77777777" w:rsidR="009A6D39" w:rsidRPr="009A6D39" w:rsidRDefault="009A6D39" w:rsidP="009A6D39">
            <w:pPr>
              <w:autoSpaceDE w:val="0"/>
              <w:autoSpaceDN w:val="0"/>
              <w:adjustRightInd w:val="0"/>
              <w:jc w:val="left"/>
              <w:rPr>
                <w:rFonts w:ascii="Courier New" w:hAnsi="Courier New" w:cs="Courier New"/>
                <w:color w:val="0000FF"/>
                <w:sz w:val="18"/>
                <w:lang w:val="en-US" w:eastAsia="fi-FI"/>
              </w:rPr>
            </w:pPr>
            <w:r w:rsidRPr="009A6D39">
              <w:rPr>
                <w:rFonts w:ascii="Courier New" w:hAnsi="Courier New" w:cs="Courier New"/>
                <w:color w:val="000000"/>
                <w:sz w:val="18"/>
                <w:lang w:val="en-US" w:eastAsia="fi-FI"/>
              </w:rPr>
              <w:t xml:space="preserve">        </w:t>
            </w:r>
            <w:r w:rsidRPr="009A6D39">
              <w:rPr>
                <w:rFonts w:ascii="Courier New" w:hAnsi="Courier New" w:cs="Courier New"/>
                <w:color w:val="0000FF"/>
                <w:sz w:val="18"/>
                <w:lang w:val="en-US" w:eastAsia="fi-FI"/>
              </w:rPr>
              <w:t>&lt;/</w:t>
            </w:r>
            <w:r w:rsidRPr="009A6D39">
              <w:rPr>
                <w:rFonts w:ascii="Courier New" w:hAnsi="Courier New" w:cs="Courier New"/>
                <w:color w:val="800000"/>
                <w:sz w:val="18"/>
                <w:lang w:val="en-US" w:eastAsia="fi-FI"/>
              </w:rPr>
              <w:t>code</w:t>
            </w:r>
            <w:r w:rsidRPr="009A6D39">
              <w:rPr>
                <w:rFonts w:ascii="Courier New" w:hAnsi="Courier New" w:cs="Courier New"/>
                <w:color w:val="0000FF"/>
                <w:sz w:val="18"/>
                <w:lang w:val="en-US" w:eastAsia="fi-FI"/>
              </w:rPr>
              <w:t>&gt;</w:t>
            </w:r>
          </w:p>
          <w:p w14:paraId="464BCDE0" w14:textId="77777777" w:rsidR="009A6D39" w:rsidRPr="009A6D39" w:rsidRDefault="009A6D39" w:rsidP="009A6D39">
            <w:pPr>
              <w:autoSpaceDE w:val="0"/>
              <w:autoSpaceDN w:val="0"/>
              <w:adjustRightInd w:val="0"/>
              <w:jc w:val="left"/>
              <w:rPr>
                <w:rFonts w:ascii="Courier New" w:hAnsi="Courier New" w:cs="Courier New"/>
                <w:color w:val="0000FF"/>
                <w:sz w:val="18"/>
                <w:lang w:val="en-US" w:eastAsia="fi-FI"/>
              </w:rPr>
            </w:pPr>
            <w:r w:rsidRPr="009A6D39">
              <w:rPr>
                <w:rFonts w:ascii="Courier New" w:hAnsi="Courier New" w:cs="Courier New"/>
                <w:color w:val="000000"/>
                <w:sz w:val="18"/>
                <w:lang w:val="en-US" w:eastAsia="fi-FI"/>
              </w:rPr>
              <w:t xml:space="preserve">        </w:t>
            </w:r>
            <w:r w:rsidRPr="009A6D39">
              <w:rPr>
                <w:rFonts w:ascii="Courier New" w:hAnsi="Courier New" w:cs="Courier New"/>
                <w:color w:val="0000FF"/>
                <w:sz w:val="18"/>
                <w:lang w:val="en-US" w:eastAsia="fi-FI"/>
              </w:rPr>
              <w:t>&lt;</w:t>
            </w:r>
            <w:r w:rsidRPr="009A6D39">
              <w:rPr>
                <w:rFonts w:ascii="Courier New" w:hAnsi="Courier New" w:cs="Courier New"/>
                <w:color w:val="800000"/>
                <w:sz w:val="18"/>
                <w:lang w:val="en-US" w:eastAsia="fi-FI"/>
              </w:rPr>
              <w:t>text</w:t>
            </w:r>
            <w:r w:rsidRPr="009A6D39">
              <w:rPr>
                <w:rFonts w:ascii="Courier New" w:hAnsi="Courier New" w:cs="Courier New"/>
                <w:color w:val="0000FF"/>
                <w:sz w:val="18"/>
                <w:lang w:val="en-US" w:eastAsia="fi-FI"/>
              </w:rPr>
              <w:t>&gt;</w:t>
            </w:r>
          </w:p>
          <w:p w14:paraId="6525E6E9" w14:textId="77777777" w:rsidR="009A6D39" w:rsidRPr="009A6D39" w:rsidRDefault="009A6D39" w:rsidP="009A6D39">
            <w:pPr>
              <w:autoSpaceDE w:val="0"/>
              <w:autoSpaceDN w:val="0"/>
              <w:adjustRightInd w:val="0"/>
              <w:jc w:val="left"/>
              <w:rPr>
                <w:rFonts w:ascii="Courier New" w:hAnsi="Courier New" w:cs="Courier New"/>
                <w:color w:val="0000FF"/>
                <w:sz w:val="18"/>
                <w:lang w:val="en-US" w:eastAsia="fi-FI"/>
              </w:rPr>
            </w:pPr>
            <w:r w:rsidRPr="009A6D39">
              <w:rPr>
                <w:rFonts w:ascii="Courier New" w:hAnsi="Courier New" w:cs="Courier New"/>
                <w:color w:val="000000"/>
                <w:sz w:val="18"/>
                <w:lang w:val="en-US" w:eastAsia="fi-FI"/>
              </w:rPr>
              <w:t xml:space="preserve">          </w:t>
            </w:r>
            <w:r w:rsidRPr="009A6D39">
              <w:rPr>
                <w:rFonts w:ascii="Courier New" w:hAnsi="Courier New" w:cs="Courier New"/>
                <w:color w:val="0000FF"/>
                <w:sz w:val="18"/>
                <w:lang w:val="en-US" w:eastAsia="fi-FI"/>
              </w:rPr>
              <w:t>&lt;</w:t>
            </w:r>
            <w:r w:rsidRPr="009A6D39">
              <w:rPr>
                <w:rFonts w:ascii="Courier New" w:hAnsi="Courier New" w:cs="Courier New"/>
                <w:color w:val="800000"/>
                <w:sz w:val="18"/>
                <w:lang w:val="en-US" w:eastAsia="fi-FI"/>
              </w:rPr>
              <w:t>reference</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value</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#OID1.2.246.10.1234567.14.2013.123.3.10.7.1</w:t>
            </w:r>
            <w:r w:rsidRPr="009A6D39">
              <w:rPr>
                <w:rFonts w:ascii="Courier New" w:hAnsi="Courier New" w:cs="Courier New"/>
                <w:color w:val="0000FF"/>
                <w:sz w:val="18"/>
                <w:lang w:val="en-US" w:eastAsia="fi-FI"/>
              </w:rPr>
              <w:t>"/&gt;</w:t>
            </w:r>
          </w:p>
          <w:p w14:paraId="7A185EFE" w14:textId="77777777" w:rsidR="009A6D39" w:rsidRPr="009A6D39" w:rsidRDefault="009A6D39" w:rsidP="009A6D39">
            <w:pPr>
              <w:autoSpaceDE w:val="0"/>
              <w:autoSpaceDN w:val="0"/>
              <w:adjustRightInd w:val="0"/>
              <w:jc w:val="left"/>
              <w:rPr>
                <w:rFonts w:ascii="Courier New" w:hAnsi="Courier New" w:cs="Courier New"/>
                <w:color w:val="0000FF"/>
                <w:sz w:val="18"/>
                <w:lang w:val="en-US" w:eastAsia="fi-FI"/>
              </w:rPr>
            </w:pPr>
            <w:r w:rsidRPr="009A6D39">
              <w:rPr>
                <w:rFonts w:ascii="Courier New" w:hAnsi="Courier New" w:cs="Courier New"/>
                <w:color w:val="000000"/>
                <w:sz w:val="18"/>
                <w:lang w:val="en-US" w:eastAsia="fi-FI"/>
              </w:rPr>
              <w:t xml:space="preserve">        </w:t>
            </w:r>
            <w:r w:rsidRPr="009A6D39">
              <w:rPr>
                <w:rFonts w:ascii="Courier New" w:hAnsi="Courier New" w:cs="Courier New"/>
                <w:color w:val="0000FF"/>
                <w:sz w:val="18"/>
                <w:lang w:val="en-US" w:eastAsia="fi-FI"/>
              </w:rPr>
              <w:t>&lt;/</w:t>
            </w:r>
            <w:r w:rsidRPr="009A6D39">
              <w:rPr>
                <w:rFonts w:ascii="Courier New" w:hAnsi="Courier New" w:cs="Courier New"/>
                <w:color w:val="800000"/>
                <w:sz w:val="18"/>
                <w:lang w:val="en-US" w:eastAsia="fi-FI"/>
              </w:rPr>
              <w:t>text</w:t>
            </w:r>
            <w:r w:rsidRPr="009A6D39">
              <w:rPr>
                <w:rFonts w:ascii="Courier New" w:hAnsi="Courier New" w:cs="Courier New"/>
                <w:color w:val="0000FF"/>
                <w:sz w:val="18"/>
                <w:lang w:val="en-US" w:eastAsia="fi-FI"/>
              </w:rPr>
              <w:t>&gt;</w:t>
            </w:r>
          </w:p>
          <w:p w14:paraId="14013B20" w14:textId="77777777" w:rsidR="009A6D39" w:rsidRPr="009A6D39" w:rsidRDefault="009A6D39" w:rsidP="009A6D39">
            <w:pPr>
              <w:autoSpaceDE w:val="0"/>
              <w:autoSpaceDN w:val="0"/>
              <w:adjustRightInd w:val="0"/>
              <w:jc w:val="left"/>
              <w:rPr>
                <w:rFonts w:ascii="Courier New" w:hAnsi="Courier New" w:cs="Courier New"/>
                <w:color w:val="0000FF"/>
                <w:sz w:val="18"/>
                <w:lang w:val="en-US" w:eastAsia="fi-FI"/>
              </w:rPr>
            </w:pPr>
            <w:r w:rsidRPr="009A6D39">
              <w:rPr>
                <w:rFonts w:ascii="Courier New" w:hAnsi="Courier New" w:cs="Courier New"/>
                <w:color w:val="000000"/>
                <w:sz w:val="18"/>
                <w:lang w:val="en-US" w:eastAsia="fi-FI"/>
              </w:rPr>
              <w:t xml:space="preserve">        </w:t>
            </w:r>
            <w:r w:rsidRPr="009A6D39">
              <w:rPr>
                <w:rFonts w:ascii="Courier New" w:hAnsi="Courier New" w:cs="Courier New"/>
                <w:color w:val="0000FF"/>
                <w:sz w:val="18"/>
                <w:lang w:val="en-US" w:eastAsia="fi-FI"/>
              </w:rPr>
              <w:t>&lt;!--</w:t>
            </w:r>
            <w:r w:rsidRPr="009A6D39">
              <w:rPr>
                <w:rFonts w:ascii="Courier New" w:hAnsi="Courier New" w:cs="Courier New"/>
                <w:color w:val="474747"/>
                <w:sz w:val="18"/>
                <w:lang w:val="en-US" w:eastAsia="fi-FI"/>
              </w:rPr>
              <w:t xml:space="preserve"> Purentalihaksen koko </w:t>
            </w:r>
            <w:r w:rsidRPr="009A6D39">
              <w:rPr>
                <w:rFonts w:ascii="Courier New" w:hAnsi="Courier New" w:cs="Courier New"/>
                <w:color w:val="0000FF"/>
                <w:sz w:val="18"/>
                <w:lang w:val="en-US" w:eastAsia="fi-FI"/>
              </w:rPr>
              <w:t>--&gt;</w:t>
            </w:r>
          </w:p>
          <w:p w14:paraId="0E45F00D" w14:textId="77777777" w:rsidR="009A6D39" w:rsidRPr="009A6D39" w:rsidRDefault="009A6D39" w:rsidP="009A6D39">
            <w:pPr>
              <w:autoSpaceDE w:val="0"/>
              <w:autoSpaceDN w:val="0"/>
              <w:adjustRightInd w:val="0"/>
              <w:ind w:left="1136" w:hanging="1136"/>
              <w:jc w:val="left"/>
              <w:rPr>
                <w:rFonts w:ascii="Courier New" w:hAnsi="Courier New" w:cs="Courier New"/>
                <w:color w:val="0000FF"/>
                <w:sz w:val="18"/>
                <w:lang w:val="en-US" w:eastAsia="fi-FI"/>
              </w:rPr>
            </w:pPr>
            <w:r w:rsidRPr="009A6D39">
              <w:rPr>
                <w:rFonts w:ascii="Courier New" w:hAnsi="Courier New" w:cs="Courier New"/>
                <w:color w:val="000000"/>
                <w:sz w:val="18"/>
                <w:lang w:val="en-US" w:eastAsia="fi-FI"/>
              </w:rPr>
              <w:t xml:space="preserve">        </w:t>
            </w:r>
            <w:r w:rsidRPr="009A6D39">
              <w:rPr>
                <w:rFonts w:ascii="Courier New" w:hAnsi="Courier New" w:cs="Courier New"/>
                <w:color w:val="0000FF"/>
                <w:sz w:val="18"/>
                <w:lang w:val="en-US" w:eastAsia="fi-FI"/>
              </w:rPr>
              <w:t>&lt;</w:t>
            </w:r>
            <w:r w:rsidRPr="009A6D39">
              <w:rPr>
                <w:rFonts w:ascii="Courier New" w:hAnsi="Courier New" w:cs="Courier New"/>
                <w:color w:val="800000"/>
                <w:sz w:val="18"/>
                <w:lang w:val="en-US" w:eastAsia="fi-FI"/>
              </w:rPr>
              <w:t>value</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xsi:type</w:t>
            </w:r>
            <w:r w:rsidRPr="009A6D39">
              <w:rPr>
                <w:rFonts w:ascii="Courier New" w:hAnsi="Courier New" w:cs="Courier New"/>
                <w:color w:val="0000FF"/>
                <w:sz w:val="18"/>
                <w:lang w:val="en-US" w:eastAsia="fi-FI"/>
              </w:rPr>
              <w:t>="</w:t>
            </w:r>
            <w:del w:id="1055" w:author="Tekijä">
              <w:r w:rsidRPr="009A6D39" w:rsidDel="00B4787B">
                <w:rPr>
                  <w:rFonts w:ascii="Courier New" w:hAnsi="Courier New" w:cs="Courier New"/>
                  <w:color w:val="000000"/>
                  <w:sz w:val="18"/>
                  <w:lang w:val="en-US" w:eastAsia="fi-FI"/>
                </w:rPr>
                <w:delText>CD</w:delText>
              </w:r>
            </w:del>
            <w:ins w:id="1056" w:author="Tekijä">
              <w:r w:rsidR="00B4787B">
                <w:rPr>
                  <w:rFonts w:ascii="Courier New" w:hAnsi="Courier New" w:cs="Courier New"/>
                  <w:color w:val="000000"/>
                  <w:sz w:val="18"/>
                  <w:lang w:val="en-US" w:eastAsia="fi-FI"/>
                </w:rPr>
                <w:t>CV</w:t>
              </w:r>
            </w:ins>
            <w:r w:rsidRPr="009A6D39">
              <w:rPr>
                <w:rFonts w:ascii="Courier New" w:hAnsi="Courier New" w:cs="Courier New"/>
                <w:color w:val="0000FF"/>
                <w:sz w:val="18"/>
                <w:lang w:val="en-US" w:eastAsia="fi-FI"/>
              </w:rPr>
              <w:t>"</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code</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A43</w:t>
            </w:r>
            <w:r w:rsidRPr="009A6D39">
              <w:rPr>
                <w:rFonts w:ascii="Courier New" w:hAnsi="Courier New" w:cs="Courier New"/>
                <w:color w:val="0000FF"/>
                <w:sz w:val="18"/>
                <w:lang w:val="en-US" w:eastAsia="fi-FI"/>
              </w:rPr>
              <w:t>"</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codeSystem</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1.2.246.537.6.724.2013</w:t>
            </w:r>
            <w:r w:rsidRPr="009A6D39">
              <w:rPr>
                <w:rFonts w:ascii="Courier New" w:hAnsi="Courier New" w:cs="Courier New"/>
                <w:color w:val="0000FF"/>
                <w:sz w:val="18"/>
                <w:lang w:val="en-US" w:eastAsia="fi-FI"/>
              </w:rPr>
              <w:t>"</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codeSy</w:t>
            </w:r>
            <w:r w:rsidRPr="009A6D39">
              <w:rPr>
                <w:rFonts w:ascii="Courier New" w:hAnsi="Courier New" w:cs="Courier New"/>
                <w:color w:val="FF0000"/>
                <w:sz w:val="18"/>
                <w:lang w:val="en-US" w:eastAsia="fi-FI"/>
              </w:rPr>
              <w:t>s</w:t>
            </w:r>
            <w:r w:rsidRPr="009A6D39">
              <w:rPr>
                <w:rFonts w:ascii="Courier New" w:hAnsi="Courier New" w:cs="Courier New"/>
                <w:color w:val="FF0000"/>
                <w:sz w:val="18"/>
                <w:lang w:val="en-US" w:eastAsia="fi-FI"/>
              </w:rPr>
              <w:t>temName</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STH - STH15B Purentalihasten koko 2013</w:t>
            </w:r>
            <w:r w:rsidRPr="009A6D39">
              <w:rPr>
                <w:rFonts w:ascii="Courier New" w:hAnsi="Courier New" w:cs="Courier New"/>
                <w:color w:val="0000FF"/>
                <w:sz w:val="18"/>
                <w:lang w:val="en-US" w:eastAsia="fi-FI"/>
              </w:rPr>
              <w:t>"</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displayName</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Dystrofinen</w:t>
            </w:r>
            <w:r w:rsidRPr="009A6D39">
              <w:rPr>
                <w:rFonts w:ascii="Courier New" w:hAnsi="Courier New" w:cs="Courier New"/>
                <w:color w:val="0000FF"/>
                <w:sz w:val="18"/>
                <w:lang w:val="en-US" w:eastAsia="fi-FI"/>
              </w:rPr>
              <w:t>"/&gt;</w:t>
            </w:r>
          </w:p>
          <w:p w14:paraId="2C16E9C2" w14:textId="77777777" w:rsidR="009A6D39" w:rsidRPr="009A6D39" w:rsidRDefault="009A6D39" w:rsidP="009A6D39">
            <w:pPr>
              <w:autoSpaceDE w:val="0"/>
              <w:autoSpaceDN w:val="0"/>
              <w:adjustRightInd w:val="0"/>
              <w:jc w:val="left"/>
              <w:rPr>
                <w:rFonts w:ascii="Courier New" w:hAnsi="Courier New" w:cs="Courier New"/>
                <w:color w:val="0000FF"/>
                <w:sz w:val="18"/>
                <w:lang w:val="en-US" w:eastAsia="fi-FI"/>
              </w:rPr>
            </w:pPr>
            <w:r w:rsidRPr="009A6D39">
              <w:rPr>
                <w:rFonts w:ascii="Courier New" w:hAnsi="Courier New" w:cs="Courier New"/>
                <w:color w:val="000000"/>
                <w:sz w:val="18"/>
                <w:lang w:val="en-US" w:eastAsia="fi-FI"/>
              </w:rPr>
              <w:t xml:space="preserve">        </w:t>
            </w:r>
            <w:r w:rsidRPr="009A6D39">
              <w:rPr>
                <w:rFonts w:ascii="Courier New" w:hAnsi="Courier New" w:cs="Courier New"/>
                <w:color w:val="0000FF"/>
                <w:sz w:val="18"/>
                <w:lang w:val="en-US" w:eastAsia="fi-FI"/>
              </w:rPr>
              <w:t>&lt;</w:t>
            </w:r>
            <w:r w:rsidRPr="009A6D39">
              <w:rPr>
                <w:rFonts w:ascii="Courier New" w:hAnsi="Courier New" w:cs="Courier New"/>
                <w:color w:val="800000"/>
                <w:sz w:val="18"/>
                <w:lang w:val="en-US" w:eastAsia="fi-FI"/>
              </w:rPr>
              <w:t>entryRelationship</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typeCode</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COMP</w:t>
            </w:r>
            <w:r w:rsidRPr="009A6D39">
              <w:rPr>
                <w:rFonts w:ascii="Courier New" w:hAnsi="Courier New" w:cs="Courier New"/>
                <w:color w:val="0000FF"/>
                <w:sz w:val="18"/>
                <w:lang w:val="en-US" w:eastAsia="fi-FI"/>
              </w:rPr>
              <w:t>"&gt;</w:t>
            </w:r>
          </w:p>
          <w:p w14:paraId="06127273" w14:textId="77777777" w:rsidR="009A6D39" w:rsidRPr="009A6D39" w:rsidRDefault="009A6D39" w:rsidP="009A6D39">
            <w:pPr>
              <w:autoSpaceDE w:val="0"/>
              <w:autoSpaceDN w:val="0"/>
              <w:adjustRightInd w:val="0"/>
              <w:jc w:val="left"/>
              <w:rPr>
                <w:rFonts w:ascii="Courier New" w:hAnsi="Courier New" w:cs="Courier New"/>
                <w:color w:val="0000FF"/>
                <w:sz w:val="18"/>
                <w:lang w:val="en-US" w:eastAsia="fi-FI"/>
              </w:rPr>
            </w:pPr>
            <w:r w:rsidRPr="009A6D39">
              <w:rPr>
                <w:rFonts w:ascii="Courier New" w:hAnsi="Courier New" w:cs="Courier New"/>
                <w:color w:val="000000"/>
                <w:sz w:val="18"/>
                <w:lang w:val="en-US" w:eastAsia="fi-FI"/>
              </w:rPr>
              <w:t xml:space="preserve">            </w:t>
            </w:r>
            <w:r w:rsidRPr="009A6D39">
              <w:rPr>
                <w:rFonts w:ascii="Courier New" w:hAnsi="Courier New" w:cs="Courier New"/>
                <w:color w:val="0000FF"/>
                <w:sz w:val="18"/>
                <w:lang w:val="en-US" w:eastAsia="fi-FI"/>
              </w:rPr>
              <w:t>&lt;!--</w:t>
            </w:r>
            <w:r w:rsidRPr="009A6D39">
              <w:rPr>
                <w:rFonts w:ascii="Courier New" w:hAnsi="Courier New" w:cs="Courier New"/>
                <w:color w:val="474747"/>
                <w:sz w:val="18"/>
                <w:lang w:val="en-US" w:eastAsia="fi-FI"/>
              </w:rPr>
              <w:t xml:space="preserve"> Purentalihaksen kipu </w:t>
            </w:r>
            <w:r w:rsidRPr="009A6D39">
              <w:rPr>
                <w:rFonts w:ascii="Courier New" w:hAnsi="Courier New" w:cs="Courier New"/>
                <w:color w:val="0000FF"/>
                <w:sz w:val="18"/>
                <w:lang w:val="en-US" w:eastAsia="fi-FI"/>
              </w:rPr>
              <w:t>--&gt;</w:t>
            </w:r>
          </w:p>
          <w:p w14:paraId="0CBD5762" w14:textId="77777777" w:rsidR="009A6D39" w:rsidRPr="009A6D39" w:rsidRDefault="009A6D39" w:rsidP="009A6D39">
            <w:pPr>
              <w:autoSpaceDE w:val="0"/>
              <w:autoSpaceDN w:val="0"/>
              <w:adjustRightInd w:val="0"/>
              <w:jc w:val="left"/>
              <w:rPr>
                <w:rFonts w:ascii="Courier New" w:hAnsi="Courier New" w:cs="Courier New"/>
                <w:color w:val="0000FF"/>
                <w:sz w:val="18"/>
                <w:lang w:val="en-US" w:eastAsia="fi-FI"/>
              </w:rPr>
            </w:pPr>
            <w:r w:rsidRPr="009A6D39">
              <w:rPr>
                <w:rFonts w:ascii="Courier New" w:hAnsi="Courier New" w:cs="Courier New"/>
                <w:color w:val="000000"/>
                <w:sz w:val="18"/>
                <w:lang w:val="en-US" w:eastAsia="fi-FI"/>
              </w:rPr>
              <w:t xml:space="preserve">            </w:t>
            </w:r>
            <w:r w:rsidRPr="009A6D39">
              <w:rPr>
                <w:rFonts w:ascii="Courier New" w:hAnsi="Courier New" w:cs="Courier New"/>
                <w:color w:val="0000FF"/>
                <w:sz w:val="18"/>
                <w:lang w:val="en-US" w:eastAsia="fi-FI"/>
              </w:rPr>
              <w:t>&lt;</w:t>
            </w:r>
            <w:r w:rsidRPr="009A6D39">
              <w:rPr>
                <w:rFonts w:ascii="Courier New" w:hAnsi="Courier New" w:cs="Courier New"/>
                <w:color w:val="800000"/>
                <w:sz w:val="18"/>
                <w:lang w:val="en-US" w:eastAsia="fi-FI"/>
              </w:rPr>
              <w:t>observation</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classCode</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COND</w:t>
            </w:r>
            <w:r w:rsidRPr="009A6D39">
              <w:rPr>
                <w:rFonts w:ascii="Courier New" w:hAnsi="Courier New" w:cs="Courier New"/>
                <w:color w:val="0000FF"/>
                <w:sz w:val="18"/>
                <w:lang w:val="en-US" w:eastAsia="fi-FI"/>
              </w:rPr>
              <w:t>"</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moodCode</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EVN</w:t>
            </w:r>
            <w:r w:rsidRPr="009A6D39">
              <w:rPr>
                <w:rFonts w:ascii="Courier New" w:hAnsi="Courier New" w:cs="Courier New"/>
                <w:color w:val="0000FF"/>
                <w:sz w:val="18"/>
                <w:lang w:val="en-US" w:eastAsia="fi-FI"/>
              </w:rPr>
              <w:t>"&gt;</w:t>
            </w:r>
          </w:p>
          <w:p w14:paraId="56CE0784" w14:textId="77777777" w:rsidR="009A6D39" w:rsidRPr="009A6D39" w:rsidRDefault="009A6D39" w:rsidP="009A6D39">
            <w:pPr>
              <w:autoSpaceDE w:val="0"/>
              <w:autoSpaceDN w:val="0"/>
              <w:adjustRightInd w:val="0"/>
              <w:ind w:left="1988" w:hanging="1988"/>
              <w:jc w:val="left"/>
              <w:rPr>
                <w:rFonts w:ascii="Courier New" w:hAnsi="Courier New" w:cs="Courier New"/>
                <w:color w:val="0000FF"/>
                <w:sz w:val="18"/>
                <w:lang w:val="en-US" w:eastAsia="fi-FI"/>
              </w:rPr>
            </w:pPr>
            <w:r w:rsidRPr="009A6D39">
              <w:rPr>
                <w:rFonts w:ascii="Courier New" w:hAnsi="Courier New" w:cs="Courier New"/>
                <w:color w:val="000000"/>
                <w:sz w:val="18"/>
                <w:lang w:val="en-US" w:eastAsia="fi-FI"/>
              </w:rPr>
              <w:t xml:space="preserve">                </w:t>
            </w:r>
            <w:r w:rsidRPr="009A6D39">
              <w:rPr>
                <w:rFonts w:ascii="Courier New" w:hAnsi="Courier New" w:cs="Courier New"/>
                <w:color w:val="0000FF"/>
                <w:sz w:val="18"/>
                <w:lang w:val="en-US" w:eastAsia="fi-FI"/>
              </w:rPr>
              <w:t>&lt;</w:t>
            </w:r>
            <w:r w:rsidRPr="009A6D39">
              <w:rPr>
                <w:rFonts w:ascii="Courier New" w:hAnsi="Courier New" w:cs="Courier New"/>
                <w:color w:val="800000"/>
                <w:sz w:val="18"/>
                <w:lang w:val="en-US" w:eastAsia="fi-FI"/>
              </w:rPr>
              <w:t>code</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code</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74</w:t>
            </w:r>
            <w:r w:rsidRPr="009A6D39">
              <w:rPr>
                <w:rFonts w:ascii="Courier New" w:hAnsi="Courier New" w:cs="Courier New"/>
                <w:color w:val="0000FF"/>
                <w:sz w:val="18"/>
                <w:lang w:val="en-US" w:eastAsia="fi-FI"/>
              </w:rPr>
              <w:t>"</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codeSystem</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1.2.246.537.6.12.2002.903.2013</w:t>
            </w:r>
            <w:r w:rsidRPr="009A6D39">
              <w:rPr>
                <w:rFonts w:ascii="Courier New" w:hAnsi="Courier New" w:cs="Courier New"/>
                <w:color w:val="0000FF"/>
                <w:sz w:val="18"/>
                <w:lang w:val="en-US" w:eastAsia="fi-FI"/>
              </w:rPr>
              <w:t>"</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codeSy</w:t>
            </w:r>
            <w:r w:rsidRPr="009A6D39">
              <w:rPr>
                <w:rFonts w:ascii="Courier New" w:hAnsi="Courier New" w:cs="Courier New"/>
                <w:color w:val="FF0000"/>
                <w:sz w:val="18"/>
                <w:lang w:val="en-US" w:eastAsia="fi-FI"/>
              </w:rPr>
              <w:t>s</w:t>
            </w:r>
            <w:r w:rsidRPr="009A6D39">
              <w:rPr>
                <w:rFonts w:ascii="Courier New" w:hAnsi="Courier New" w:cs="Courier New"/>
                <w:color w:val="FF0000"/>
                <w:sz w:val="18"/>
                <w:lang w:val="en-US" w:eastAsia="fi-FI"/>
              </w:rPr>
              <w:t>temName</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THL/Tietosisältö - STH03 Purentastatus 2013</w:t>
            </w:r>
            <w:r w:rsidRPr="009A6D39">
              <w:rPr>
                <w:rFonts w:ascii="Courier New" w:hAnsi="Courier New" w:cs="Courier New"/>
                <w:color w:val="0000FF"/>
                <w:sz w:val="18"/>
                <w:lang w:val="en-US" w:eastAsia="fi-FI"/>
              </w:rPr>
              <w:t>"</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displa</w:t>
            </w:r>
            <w:r w:rsidRPr="009A6D39">
              <w:rPr>
                <w:rFonts w:ascii="Courier New" w:hAnsi="Courier New" w:cs="Courier New"/>
                <w:color w:val="FF0000"/>
                <w:sz w:val="18"/>
                <w:lang w:val="en-US" w:eastAsia="fi-FI"/>
              </w:rPr>
              <w:t>y</w:t>
            </w:r>
            <w:r w:rsidRPr="009A6D39">
              <w:rPr>
                <w:rFonts w:ascii="Courier New" w:hAnsi="Courier New" w:cs="Courier New"/>
                <w:color w:val="FF0000"/>
                <w:sz w:val="18"/>
                <w:lang w:val="en-US" w:eastAsia="fi-FI"/>
              </w:rPr>
              <w:t>Name</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Purentalihaksen kipu</w:t>
            </w:r>
            <w:r w:rsidRPr="009A6D39">
              <w:rPr>
                <w:rFonts w:ascii="Courier New" w:hAnsi="Courier New" w:cs="Courier New"/>
                <w:color w:val="0000FF"/>
                <w:sz w:val="18"/>
                <w:lang w:val="en-US" w:eastAsia="fi-FI"/>
              </w:rPr>
              <w:t>"/&gt;</w:t>
            </w:r>
          </w:p>
          <w:p w14:paraId="390346A5" w14:textId="77777777" w:rsidR="009A6D39" w:rsidRPr="009A6D39" w:rsidRDefault="009A6D39" w:rsidP="009A6D39">
            <w:pPr>
              <w:autoSpaceDE w:val="0"/>
              <w:autoSpaceDN w:val="0"/>
              <w:adjustRightInd w:val="0"/>
              <w:jc w:val="left"/>
              <w:rPr>
                <w:rFonts w:ascii="Courier New" w:hAnsi="Courier New" w:cs="Courier New"/>
                <w:color w:val="0000FF"/>
                <w:sz w:val="18"/>
                <w:lang w:val="en-US" w:eastAsia="fi-FI"/>
              </w:rPr>
            </w:pPr>
            <w:r w:rsidRPr="009A6D39">
              <w:rPr>
                <w:rFonts w:ascii="Courier New" w:hAnsi="Courier New" w:cs="Courier New"/>
                <w:color w:val="000000"/>
                <w:sz w:val="18"/>
                <w:lang w:val="en-US" w:eastAsia="fi-FI"/>
              </w:rPr>
              <w:t xml:space="preserve">                </w:t>
            </w:r>
            <w:r w:rsidRPr="009A6D39">
              <w:rPr>
                <w:rFonts w:ascii="Courier New" w:hAnsi="Courier New" w:cs="Courier New"/>
                <w:color w:val="0000FF"/>
                <w:sz w:val="18"/>
                <w:lang w:val="en-US" w:eastAsia="fi-FI"/>
              </w:rPr>
              <w:t>&lt;</w:t>
            </w:r>
            <w:r w:rsidRPr="009A6D39">
              <w:rPr>
                <w:rFonts w:ascii="Courier New" w:hAnsi="Courier New" w:cs="Courier New"/>
                <w:color w:val="800000"/>
                <w:sz w:val="18"/>
                <w:lang w:val="en-US" w:eastAsia="fi-FI"/>
              </w:rPr>
              <w:t>text</w:t>
            </w:r>
            <w:r w:rsidRPr="009A6D39">
              <w:rPr>
                <w:rFonts w:ascii="Courier New" w:hAnsi="Courier New" w:cs="Courier New"/>
                <w:color w:val="0000FF"/>
                <w:sz w:val="18"/>
                <w:lang w:val="en-US" w:eastAsia="fi-FI"/>
              </w:rPr>
              <w:t>&gt;</w:t>
            </w:r>
          </w:p>
          <w:p w14:paraId="4DB9ECCD" w14:textId="77777777" w:rsidR="009A6D39" w:rsidRPr="009A6D39" w:rsidRDefault="009A6D39" w:rsidP="009A6D39">
            <w:pPr>
              <w:autoSpaceDE w:val="0"/>
              <w:autoSpaceDN w:val="0"/>
              <w:adjustRightInd w:val="0"/>
              <w:jc w:val="left"/>
              <w:rPr>
                <w:rFonts w:ascii="Courier New" w:hAnsi="Courier New" w:cs="Courier New"/>
                <w:color w:val="0000FF"/>
                <w:sz w:val="18"/>
                <w:lang w:val="en-US" w:eastAsia="fi-FI"/>
              </w:rPr>
            </w:pPr>
            <w:r w:rsidRPr="009A6D39">
              <w:rPr>
                <w:rFonts w:ascii="Courier New" w:hAnsi="Courier New" w:cs="Courier New"/>
                <w:color w:val="000000"/>
                <w:sz w:val="18"/>
                <w:lang w:val="en-US" w:eastAsia="fi-FI"/>
              </w:rPr>
              <w:t xml:space="preserve">                  </w:t>
            </w:r>
            <w:r w:rsidRPr="009A6D39">
              <w:rPr>
                <w:rFonts w:ascii="Courier New" w:hAnsi="Courier New" w:cs="Courier New"/>
                <w:color w:val="0000FF"/>
                <w:sz w:val="18"/>
                <w:lang w:val="en-US" w:eastAsia="fi-FI"/>
              </w:rPr>
              <w:t>&lt;</w:t>
            </w:r>
            <w:r w:rsidRPr="009A6D39">
              <w:rPr>
                <w:rFonts w:ascii="Courier New" w:hAnsi="Courier New" w:cs="Courier New"/>
                <w:color w:val="800000"/>
                <w:sz w:val="18"/>
                <w:lang w:val="en-US" w:eastAsia="fi-FI"/>
              </w:rPr>
              <w:t>reference</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value</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#OID1.2.246.10.1234567.14.2013.123.3.10.7.2</w:t>
            </w:r>
            <w:r w:rsidRPr="009A6D39">
              <w:rPr>
                <w:rFonts w:ascii="Courier New" w:hAnsi="Courier New" w:cs="Courier New"/>
                <w:color w:val="0000FF"/>
                <w:sz w:val="18"/>
                <w:lang w:val="en-US" w:eastAsia="fi-FI"/>
              </w:rPr>
              <w:t>"/&gt;</w:t>
            </w:r>
          </w:p>
          <w:p w14:paraId="70BE4B89" w14:textId="77777777" w:rsidR="009A6D39" w:rsidRPr="009A6D39" w:rsidRDefault="009A6D39" w:rsidP="009A6D39">
            <w:pPr>
              <w:autoSpaceDE w:val="0"/>
              <w:autoSpaceDN w:val="0"/>
              <w:adjustRightInd w:val="0"/>
              <w:jc w:val="left"/>
              <w:rPr>
                <w:rFonts w:ascii="Courier New" w:hAnsi="Courier New" w:cs="Courier New"/>
                <w:color w:val="0000FF"/>
                <w:sz w:val="18"/>
                <w:lang w:val="en-US" w:eastAsia="fi-FI"/>
              </w:rPr>
            </w:pPr>
            <w:r w:rsidRPr="009A6D39">
              <w:rPr>
                <w:rFonts w:ascii="Courier New" w:hAnsi="Courier New" w:cs="Courier New"/>
                <w:color w:val="000000"/>
                <w:sz w:val="18"/>
                <w:lang w:val="en-US" w:eastAsia="fi-FI"/>
              </w:rPr>
              <w:t xml:space="preserve">                </w:t>
            </w:r>
            <w:r w:rsidRPr="009A6D39">
              <w:rPr>
                <w:rFonts w:ascii="Courier New" w:hAnsi="Courier New" w:cs="Courier New"/>
                <w:color w:val="0000FF"/>
                <w:sz w:val="18"/>
                <w:lang w:val="en-US" w:eastAsia="fi-FI"/>
              </w:rPr>
              <w:t>&lt;/</w:t>
            </w:r>
            <w:r w:rsidRPr="009A6D39">
              <w:rPr>
                <w:rFonts w:ascii="Courier New" w:hAnsi="Courier New" w:cs="Courier New"/>
                <w:color w:val="800000"/>
                <w:sz w:val="18"/>
                <w:lang w:val="en-US" w:eastAsia="fi-FI"/>
              </w:rPr>
              <w:t>text</w:t>
            </w:r>
            <w:r w:rsidRPr="009A6D39">
              <w:rPr>
                <w:rFonts w:ascii="Courier New" w:hAnsi="Courier New" w:cs="Courier New"/>
                <w:color w:val="0000FF"/>
                <w:sz w:val="18"/>
                <w:lang w:val="en-US" w:eastAsia="fi-FI"/>
              </w:rPr>
              <w:t>&gt;</w:t>
            </w:r>
          </w:p>
          <w:p w14:paraId="4F64C985" w14:textId="77777777" w:rsidR="009A6D39" w:rsidRPr="009A6D39" w:rsidRDefault="009A6D39" w:rsidP="009A6D39">
            <w:pPr>
              <w:autoSpaceDE w:val="0"/>
              <w:autoSpaceDN w:val="0"/>
              <w:adjustRightInd w:val="0"/>
              <w:jc w:val="left"/>
              <w:rPr>
                <w:rFonts w:ascii="Courier New" w:hAnsi="Courier New" w:cs="Courier New"/>
                <w:color w:val="0000FF"/>
                <w:sz w:val="18"/>
                <w:lang w:val="en-US" w:eastAsia="fi-FI"/>
              </w:rPr>
            </w:pPr>
            <w:r w:rsidRPr="009A6D39">
              <w:rPr>
                <w:rFonts w:ascii="Courier New" w:hAnsi="Courier New" w:cs="Courier New"/>
                <w:color w:val="000000"/>
                <w:sz w:val="18"/>
                <w:lang w:val="en-US" w:eastAsia="fi-FI"/>
              </w:rPr>
              <w:t xml:space="preserve">                </w:t>
            </w:r>
            <w:r w:rsidRPr="009A6D39">
              <w:rPr>
                <w:rFonts w:ascii="Courier New" w:hAnsi="Courier New" w:cs="Courier New"/>
                <w:color w:val="0000FF"/>
                <w:sz w:val="18"/>
                <w:lang w:val="en-US" w:eastAsia="fi-FI"/>
              </w:rPr>
              <w:t>&lt;</w:t>
            </w:r>
            <w:r w:rsidRPr="009A6D39">
              <w:rPr>
                <w:rFonts w:ascii="Courier New" w:hAnsi="Courier New" w:cs="Courier New"/>
                <w:color w:val="800000"/>
                <w:sz w:val="18"/>
                <w:lang w:val="en-US" w:eastAsia="fi-FI"/>
              </w:rPr>
              <w:t>value</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xsi:type</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BL</w:t>
            </w:r>
            <w:r w:rsidRPr="009A6D39">
              <w:rPr>
                <w:rFonts w:ascii="Courier New" w:hAnsi="Courier New" w:cs="Courier New"/>
                <w:color w:val="0000FF"/>
                <w:sz w:val="18"/>
                <w:lang w:val="en-US" w:eastAsia="fi-FI"/>
              </w:rPr>
              <w:t>"</w:t>
            </w:r>
            <w:r w:rsidRPr="009A6D39">
              <w:rPr>
                <w:rFonts w:ascii="Courier New" w:hAnsi="Courier New" w:cs="Courier New"/>
                <w:i/>
                <w:iCs/>
                <w:color w:val="008080"/>
                <w:sz w:val="18"/>
                <w:lang w:val="en-US" w:eastAsia="fi-FI"/>
              </w:rPr>
              <w:t xml:space="preserve"> </w:t>
            </w:r>
            <w:r w:rsidRPr="009A6D39">
              <w:rPr>
                <w:rFonts w:ascii="Courier New" w:hAnsi="Courier New" w:cs="Courier New"/>
                <w:color w:val="FF0000"/>
                <w:sz w:val="18"/>
                <w:lang w:val="en-US" w:eastAsia="fi-FI"/>
              </w:rPr>
              <w:t>value</w:t>
            </w:r>
            <w:r w:rsidRPr="009A6D39">
              <w:rPr>
                <w:rFonts w:ascii="Courier New" w:hAnsi="Courier New" w:cs="Courier New"/>
                <w:color w:val="0000FF"/>
                <w:sz w:val="18"/>
                <w:lang w:val="en-US" w:eastAsia="fi-FI"/>
              </w:rPr>
              <w:t>="</w:t>
            </w:r>
            <w:r w:rsidRPr="009A6D39">
              <w:rPr>
                <w:rFonts w:ascii="Courier New" w:hAnsi="Courier New" w:cs="Courier New"/>
                <w:color w:val="000000"/>
                <w:sz w:val="18"/>
                <w:lang w:val="en-US" w:eastAsia="fi-FI"/>
              </w:rPr>
              <w:t>true</w:t>
            </w:r>
            <w:r w:rsidRPr="009A6D39">
              <w:rPr>
                <w:rFonts w:ascii="Courier New" w:hAnsi="Courier New" w:cs="Courier New"/>
                <w:color w:val="0000FF"/>
                <w:sz w:val="18"/>
                <w:lang w:val="en-US" w:eastAsia="fi-FI"/>
              </w:rPr>
              <w:t>"/&gt;</w:t>
            </w:r>
          </w:p>
          <w:p w14:paraId="6893CBCE" w14:textId="77777777" w:rsidR="009A6D39" w:rsidRPr="009A6D39" w:rsidRDefault="009A6D39" w:rsidP="009A6D39">
            <w:pPr>
              <w:autoSpaceDE w:val="0"/>
              <w:autoSpaceDN w:val="0"/>
              <w:adjustRightInd w:val="0"/>
              <w:jc w:val="left"/>
              <w:rPr>
                <w:rFonts w:ascii="Courier New" w:hAnsi="Courier New" w:cs="Courier New"/>
                <w:color w:val="0000FF"/>
                <w:sz w:val="18"/>
                <w:lang w:val="en-US" w:eastAsia="fi-FI"/>
              </w:rPr>
            </w:pPr>
            <w:r w:rsidRPr="009A6D39">
              <w:rPr>
                <w:rFonts w:ascii="Courier New" w:hAnsi="Courier New" w:cs="Courier New"/>
                <w:color w:val="000000"/>
                <w:sz w:val="18"/>
                <w:lang w:val="en-US" w:eastAsia="fi-FI"/>
              </w:rPr>
              <w:t xml:space="preserve">            </w:t>
            </w:r>
            <w:r w:rsidRPr="009A6D39">
              <w:rPr>
                <w:rFonts w:ascii="Courier New" w:hAnsi="Courier New" w:cs="Courier New"/>
                <w:color w:val="0000FF"/>
                <w:sz w:val="18"/>
                <w:lang w:val="en-US" w:eastAsia="fi-FI"/>
              </w:rPr>
              <w:t>&lt;/</w:t>
            </w:r>
            <w:r w:rsidRPr="009A6D39">
              <w:rPr>
                <w:rFonts w:ascii="Courier New" w:hAnsi="Courier New" w:cs="Courier New"/>
                <w:color w:val="800000"/>
                <w:sz w:val="18"/>
                <w:lang w:val="en-US" w:eastAsia="fi-FI"/>
              </w:rPr>
              <w:t>observation</w:t>
            </w:r>
            <w:r w:rsidRPr="009A6D39">
              <w:rPr>
                <w:rFonts w:ascii="Courier New" w:hAnsi="Courier New" w:cs="Courier New"/>
                <w:color w:val="0000FF"/>
                <w:sz w:val="18"/>
                <w:lang w:val="en-US" w:eastAsia="fi-FI"/>
              </w:rPr>
              <w:t>&gt;</w:t>
            </w:r>
          </w:p>
          <w:p w14:paraId="08FE8B89" w14:textId="77777777" w:rsidR="009A6D39" w:rsidRPr="009A6D39" w:rsidRDefault="009A6D39" w:rsidP="009A6D39">
            <w:pPr>
              <w:autoSpaceDE w:val="0"/>
              <w:autoSpaceDN w:val="0"/>
              <w:adjustRightInd w:val="0"/>
              <w:jc w:val="left"/>
              <w:rPr>
                <w:rFonts w:ascii="Courier New" w:hAnsi="Courier New" w:cs="Courier New"/>
                <w:color w:val="0000FF"/>
                <w:sz w:val="18"/>
                <w:lang w:val="en-US" w:eastAsia="fi-FI"/>
              </w:rPr>
            </w:pPr>
            <w:r w:rsidRPr="009A6D39">
              <w:rPr>
                <w:rFonts w:ascii="Courier New" w:hAnsi="Courier New" w:cs="Courier New"/>
                <w:color w:val="000000"/>
                <w:sz w:val="18"/>
                <w:lang w:val="en-US" w:eastAsia="fi-FI"/>
              </w:rPr>
              <w:t xml:space="preserve">        </w:t>
            </w:r>
            <w:r w:rsidRPr="009A6D39">
              <w:rPr>
                <w:rFonts w:ascii="Courier New" w:hAnsi="Courier New" w:cs="Courier New"/>
                <w:color w:val="0000FF"/>
                <w:sz w:val="18"/>
                <w:lang w:val="en-US" w:eastAsia="fi-FI"/>
              </w:rPr>
              <w:t>&lt;/</w:t>
            </w:r>
            <w:r w:rsidRPr="009A6D39">
              <w:rPr>
                <w:rFonts w:ascii="Courier New" w:hAnsi="Courier New" w:cs="Courier New"/>
                <w:color w:val="800000"/>
                <w:sz w:val="18"/>
                <w:lang w:val="en-US" w:eastAsia="fi-FI"/>
              </w:rPr>
              <w:t>entryRelationship</w:t>
            </w:r>
            <w:r w:rsidRPr="009A6D39">
              <w:rPr>
                <w:rFonts w:ascii="Courier New" w:hAnsi="Courier New" w:cs="Courier New"/>
                <w:color w:val="0000FF"/>
                <w:sz w:val="18"/>
                <w:lang w:val="en-US" w:eastAsia="fi-FI"/>
              </w:rPr>
              <w:t>&gt;</w:t>
            </w:r>
          </w:p>
          <w:p w14:paraId="283BB740" w14:textId="77777777" w:rsidR="009A6D39" w:rsidRPr="009A6D39" w:rsidRDefault="009A6D39" w:rsidP="009A6D39">
            <w:pPr>
              <w:autoSpaceDE w:val="0"/>
              <w:autoSpaceDN w:val="0"/>
              <w:adjustRightInd w:val="0"/>
              <w:jc w:val="left"/>
              <w:rPr>
                <w:rFonts w:ascii="Courier New" w:hAnsi="Courier New" w:cs="Courier New"/>
                <w:color w:val="0000FF"/>
                <w:sz w:val="18"/>
                <w:lang w:val="en-US" w:eastAsia="fi-FI"/>
              </w:rPr>
            </w:pPr>
            <w:r w:rsidRPr="009A6D39">
              <w:rPr>
                <w:rFonts w:ascii="Courier New" w:hAnsi="Courier New" w:cs="Courier New"/>
                <w:color w:val="000000"/>
                <w:sz w:val="18"/>
                <w:lang w:val="en-US" w:eastAsia="fi-FI"/>
              </w:rPr>
              <w:t xml:space="preserve">    </w:t>
            </w:r>
            <w:r w:rsidRPr="009A6D39">
              <w:rPr>
                <w:rFonts w:ascii="Courier New" w:hAnsi="Courier New" w:cs="Courier New"/>
                <w:color w:val="0000FF"/>
                <w:sz w:val="18"/>
                <w:lang w:val="en-US" w:eastAsia="fi-FI"/>
              </w:rPr>
              <w:t>&lt;/</w:t>
            </w:r>
            <w:r w:rsidRPr="009A6D39">
              <w:rPr>
                <w:rFonts w:ascii="Courier New" w:hAnsi="Courier New" w:cs="Courier New"/>
                <w:color w:val="800000"/>
                <w:sz w:val="18"/>
                <w:lang w:val="en-US" w:eastAsia="fi-FI"/>
              </w:rPr>
              <w:t>observation</w:t>
            </w:r>
            <w:r w:rsidRPr="009A6D39">
              <w:rPr>
                <w:rFonts w:ascii="Courier New" w:hAnsi="Courier New" w:cs="Courier New"/>
                <w:color w:val="0000FF"/>
                <w:sz w:val="18"/>
                <w:lang w:val="en-US" w:eastAsia="fi-FI"/>
              </w:rPr>
              <w:t>&gt;</w:t>
            </w:r>
          </w:p>
          <w:p w14:paraId="15F1D9BC" w14:textId="77777777" w:rsidR="003F6A08" w:rsidRPr="003F6A08" w:rsidRDefault="009A6D39" w:rsidP="009A6D39">
            <w:pPr>
              <w:autoSpaceDE w:val="0"/>
              <w:autoSpaceDN w:val="0"/>
              <w:adjustRightInd w:val="0"/>
              <w:jc w:val="left"/>
              <w:rPr>
                <w:rFonts w:ascii="Courier New" w:hAnsi="Courier New" w:cs="Courier New"/>
                <w:sz w:val="18"/>
                <w:szCs w:val="18"/>
                <w:lang w:val="en-US"/>
              </w:rPr>
            </w:pPr>
            <w:r w:rsidRPr="009A6D39">
              <w:rPr>
                <w:rFonts w:ascii="Courier New" w:hAnsi="Courier New" w:cs="Courier New"/>
                <w:color w:val="000000"/>
                <w:sz w:val="18"/>
                <w:lang w:val="en-US" w:eastAsia="fi-FI"/>
              </w:rPr>
              <w:t xml:space="preserve">  </w:t>
            </w:r>
            <w:r w:rsidRPr="009A6D39">
              <w:rPr>
                <w:rFonts w:ascii="Courier New" w:hAnsi="Courier New" w:cs="Courier New"/>
                <w:color w:val="0000FF"/>
                <w:sz w:val="18"/>
                <w:lang w:val="en-US" w:eastAsia="fi-FI"/>
              </w:rPr>
              <w:t>&lt;/</w:t>
            </w:r>
            <w:r w:rsidRPr="009A6D39">
              <w:rPr>
                <w:rFonts w:ascii="Courier New" w:hAnsi="Courier New" w:cs="Courier New"/>
                <w:color w:val="800000"/>
                <w:sz w:val="18"/>
                <w:lang w:val="en-US" w:eastAsia="fi-FI"/>
              </w:rPr>
              <w:t>component</w:t>
            </w:r>
            <w:r w:rsidRPr="009A6D39">
              <w:rPr>
                <w:rFonts w:ascii="Courier New" w:hAnsi="Courier New" w:cs="Courier New"/>
                <w:color w:val="0000FF"/>
                <w:sz w:val="18"/>
                <w:lang w:val="en-US" w:eastAsia="fi-FI"/>
              </w:rPr>
              <w:t>&gt;</w:t>
            </w:r>
          </w:p>
        </w:tc>
      </w:tr>
    </w:tbl>
    <w:p w14:paraId="3AD98EB8" w14:textId="77777777" w:rsidR="003F6A08" w:rsidRDefault="003F6A08" w:rsidP="008E33EF">
      <w:pPr>
        <w:pStyle w:val="Otsikko2"/>
        <w:rPr>
          <w:lang w:val="en-US"/>
        </w:rPr>
      </w:pPr>
      <w:bookmarkStart w:id="1057" w:name="_Toc377399142"/>
      <w:bookmarkStart w:id="1058" w:name="_Toc436732584"/>
      <w:r w:rsidRPr="003F6A08">
        <w:rPr>
          <w:lang w:val="en-US"/>
        </w:rPr>
        <w:t>Kasvojen havainnot ja löydökset</w:t>
      </w:r>
      <w:bookmarkEnd w:id="1057"/>
      <w:bookmarkEnd w:id="1058"/>
    </w:p>
    <w:p w14:paraId="47450E5F" w14:textId="77777777" w:rsidR="00C02A58" w:rsidRPr="008E33EF" w:rsidRDefault="00C02A58" w:rsidP="008E33EF">
      <w:r w:rsidRPr="00FA63CD">
        <w:t xml:space="preserve">Entry.organizer.templateId kohtaan annetaan </w:t>
      </w:r>
      <w:r>
        <w:t>Kasvojen havaintojen ja löydösten</w:t>
      </w:r>
      <w:r w:rsidRPr="00FA63CD">
        <w:t xml:space="preserve"> tietorakenteen tu</w:t>
      </w:r>
      <w:r w:rsidRPr="00FA63CD">
        <w:t>n</w:t>
      </w:r>
      <w:r w:rsidRPr="00FA63CD">
        <w:t xml:space="preserve">nus </w:t>
      </w:r>
      <w:r w:rsidRPr="00BB2673">
        <w:t>1.2.246.537.6.12.2002.903.2013.</w:t>
      </w:r>
      <w:r>
        <w:t>8</w:t>
      </w:r>
      <w:r w:rsidRPr="00BB2673">
        <w:t>0</w:t>
      </w:r>
      <w:r>
        <w:t xml:space="preserve"> eli kyseisen otsikkokentän oid tietosisältömäärittelystä.</w:t>
      </w:r>
    </w:p>
    <w:p w14:paraId="3F453112" w14:textId="77777777" w:rsidR="003F6A08" w:rsidRPr="008E33EF" w:rsidRDefault="003F6A08" w:rsidP="008E33EF">
      <w:pPr>
        <w:pStyle w:val="Otsikko3"/>
      </w:pPr>
      <w:bookmarkStart w:id="1059" w:name="_Toc377399143"/>
      <w:bookmarkStart w:id="1060" w:name="_Toc436732585"/>
      <w:r w:rsidRPr="008E33EF">
        <w:t>Kasvojen profiili ja nasolabiaalikulman suuruus</w:t>
      </w:r>
      <w:bookmarkEnd w:id="1059"/>
      <w:bookmarkEnd w:id="1060"/>
    </w:p>
    <w:p w14:paraId="5C786238" w14:textId="77777777" w:rsidR="003F6A08" w:rsidRPr="003F6A08" w:rsidRDefault="003F6A08" w:rsidP="003F6A08">
      <w:r w:rsidRPr="003F6A08">
        <w:t>Kasvojen profiili annetaan observation value:ssa STH28 luokituksella.</w:t>
      </w:r>
    </w:p>
    <w:p w14:paraId="115CE0A7" w14:textId="77777777" w:rsidR="003F6A08" w:rsidRPr="003F6A08" w:rsidRDefault="003F6A08" w:rsidP="003F6A08">
      <w:r w:rsidRPr="003F6A08">
        <w:t>Nasolabiaalikulman suuruus annetaan observation value:ssa STH29 luokituksella.</w:t>
      </w:r>
    </w:p>
    <w:p w14:paraId="33232622"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27DD79D2"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667ABA6B"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component</w:t>
            </w:r>
            <w:r w:rsidRPr="00CB3860">
              <w:rPr>
                <w:rFonts w:ascii="Courier New" w:hAnsi="Courier New" w:cs="Courier New"/>
                <w:color w:val="0000FF"/>
                <w:sz w:val="18"/>
                <w:lang w:val="en-US" w:eastAsia="fi-FI"/>
              </w:rPr>
              <w:t>&gt;</w:t>
            </w:r>
          </w:p>
          <w:p w14:paraId="0D4E936F"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474747"/>
                <w:sz w:val="18"/>
                <w:lang w:val="en-US" w:eastAsia="fi-FI"/>
              </w:rPr>
              <w:t xml:space="preserve"> Kasvojen profiili  </w:t>
            </w:r>
            <w:r w:rsidRPr="00CB3860">
              <w:rPr>
                <w:rFonts w:ascii="Courier New" w:hAnsi="Courier New" w:cs="Courier New"/>
                <w:color w:val="0000FF"/>
                <w:sz w:val="18"/>
                <w:lang w:val="en-US" w:eastAsia="fi-FI"/>
              </w:rPr>
              <w:t>--&gt;</w:t>
            </w:r>
          </w:p>
          <w:p w14:paraId="1A7AC6C5"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observation</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classCode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COND</w:t>
            </w:r>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moodCode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EVN</w:t>
            </w:r>
            <w:r w:rsidRPr="00CB3860">
              <w:rPr>
                <w:rFonts w:ascii="Courier New" w:hAnsi="Courier New" w:cs="Courier New"/>
                <w:color w:val="0000FF"/>
                <w:sz w:val="18"/>
                <w:lang w:val="en-US" w:eastAsia="fi-FI"/>
              </w:rPr>
              <w:t>"&gt;</w:t>
            </w:r>
          </w:p>
          <w:p w14:paraId="732824F1" w14:textId="77777777" w:rsidR="00CB3860" w:rsidRPr="00CB3860" w:rsidRDefault="00CB3860" w:rsidP="00CB3860">
            <w:pPr>
              <w:autoSpaceDE w:val="0"/>
              <w:autoSpaceDN w:val="0"/>
              <w:adjustRightInd w:val="0"/>
              <w:ind w:left="1136" w:hanging="1136"/>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code</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code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81</w:t>
            </w:r>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codeSystem</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1.2.246.537.6.12.2002.903.2013</w:t>
            </w:r>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codeSy</w:t>
            </w:r>
            <w:r w:rsidRPr="00CB3860">
              <w:rPr>
                <w:rFonts w:ascii="Courier New" w:hAnsi="Courier New" w:cs="Courier New"/>
                <w:color w:val="FF0000"/>
                <w:sz w:val="18"/>
                <w:lang w:val="en-US" w:eastAsia="fi-FI"/>
              </w:rPr>
              <w:t>s</w:t>
            </w:r>
            <w:r w:rsidRPr="00CB3860">
              <w:rPr>
                <w:rFonts w:ascii="Courier New" w:hAnsi="Courier New" w:cs="Courier New"/>
                <w:color w:val="FF0000"/>
                <w:sz w:val="18"/>
                <w:lang w:val="en-US" w:eastAsia="fi-FI"/>
              </w:rPr>
              <w:t>temName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THL/Tietosisältö - STH03 Purentastatus 2013</w:t>
            </w:r>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displayName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Kasvojen profiili</w:t>
            </w:r>
            <w:r w:rsidRPr="00CB3860">
              <w:rPr>
                <w:rFonts w:ascii="Courier New" w:hAnsi="Courier New" w:cs="Courier New"/>
                <w:color w:val="0000FF"/>
                <w:sz w:val="18"/>
                <w:lang w:val="en-US" w:eastAsia="fi-FI"/>
              </w:rPr>
              <w:t>"/&gt;</w:t>
            </w:r>
          </w:p>
          <w:p w14:paraId="661E2649"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text</w:t>
            </w:r>
            <w:r w:rsidRPr="00CB3860">
              <w:rPr>
                <w:rFonts w:ascii="Courier New" w:hAnsi="Courier New" w:cs="Courier New"/>
                <w:color w:val="0000FF"/>
                <w:sz w:val="18"/>
                <w:lang w:val="en-US" w:eastAsia="fi-FI"/>
              </w:rPr>
              <w:t>&gt;</w:t>
            </w:r>
          </w:p>
          <w:p w14:paraId="2DAFBEB9"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reference</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value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#OID1.2.246.10.1234567.14.2013.123.3.10.8.1</w:t>
            </w:r>
            <w:r w:rsidRPr="00CB3860">
              <w:rPr>
                <w:rFonts w:ascii="Courier New" w:hAnsi="Courier New" w:cs="Courier New"/>
                <w:color w:val="0000FF"/>
                <w:sz w:val="18"/>
                <w:lang w:val="en-US" w:eastAsia="fi-FI"/>
              </w:rPr>
              <w:t>"/&gt;</w:t>
            </w:r>
          </w:p>
          <w:p w14:paraId="4A3490E1"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text</w:t>
            </w:r>
            <w:r w:rsidRPr="00CB3860">
              <w:rPr>
                <w:rFonts w:ascii="Courier New" w:hAnsi="Courier New" w:cs="Courier New"/>
                <w:color w:val="0000FF"/>
                <w:sz w:val="18"/>
                <w:lang w:val="en-US" w:eastAsia="fi-FI"/>
              </w:rPr>
              <w:t>&gt;</w:t>
            </w:r>
          </w:p>
          <w:p w14:paraId="5DA6E120" w14:textId="77777777" w:rsidR="00CB3860" w:rsidRPr="00CB3860" w:rsidRDefault="00CB3860" w:rsidP="00CB3860">
            <w:pPr>
              <w:autoSpaceDE w:val="0"/>
              <w:autoSpaceDN w:val="0"/>
              <w:adjustRightInd w:val="0"/>
              <w:ind w:left="1136" w:hanging="1136"/>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value</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xsi:type</w:t>
            </w:r>
            <w:r w:rsidRPr="00CB3860">
              <w:rPr>
                <w:rFonts w:ascii="Courier New" w:hAnsi="Courier New" w:cs="Courier New"/>
                <w:color w:val="0000FF"/>
                <w:sz w:val="18"/>
                <w:lang w:val="en-US" w:eastAsia="fi-FI"/>
              </w:rPr>
              <w:t>="</w:t>
            </w:r>
            <w:del w:id="1061" w:author="Tekijä">
              <w:r w:rsidRPr="00CB3860" w:rsidDel="00B4787B">
                <w:rPr>
                  <w:rFonts w:ascii="Courier New" w:hAnsi="Courier New" w:cs="Courier New"/>
                  <w:color w:val="000000"/>
                  <w:sz w:val="18"/>
                  <w:lang w:val="en-US" w:eastAsia="fi-FI"/>
                </w:rPr>
                <w:delText>CD</w:delText>
              </w:r>
            </w:del>
            <w:ins w:id="1062" w:author="Tekijä">
              <w:r w:rsidR="00B4787B">
                <w:rPr>
                  <w:rFonts w:ascii="Courier New" w:hAnsi="Courier New" w:cs="Courier New"/>
                  <w:color w:val="000000"/>
                  <w:sz w:val="18"/>
                  <w:lang w:val="en-US" w:eastAsia="fi-FI"/>
                </w:rPr>
                <w:t>CV</w:t>
              </w:r>
            </w:ins>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code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42</w:t>
            </w:r>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codeSystem</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1.2.246.537.6.710.2013</w:t>
            </w:r>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codeSy</w:t>
            </w:r>
            <w:r w:rsidRPr="00CB3860">
              <w:rPr>
                <w:rFonts w:ascii="Courier New" w:hAnsi="Courier New" w:cs="Courier New"/>
                <w:color w:val="FF0000"/>
                <w:sz w:val="18"/>
                <w:lang w:val="en-US" w:eastAsia="fi-FI"/>
              </w:rPr>
              <w:t>s</w:t>
            </w:r>
            <w:r w:rsidRPr="00CB3860">
              <w:rPr>
                <w:rFonts w:ascii="Courier New" w:hAnsi="Courier New" w:cs="Courier New"/>
                <w:color w:val="FF0000"/>
                <w:sz w:val="18"/>
                <w:lang w:val="en-US" w:eastAsia="fi-FI"/>
              </w:rPr>
              <w:t>temName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STH - STH28 Kasvojen profiili 2013</w:t>
            </w:r>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displayName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Retrusiivinen kasv</w:t>
            </w:r>
            <w:r w:rsidRPr="00CB3860">
              <w:rPr>
                <w:rFonts w:ascii="Courier New" w:hAnsi="Courier New" w:cs="Courier New"/>
                <w:color w:val="000000"/>
                <w:sz w:val="18"/>
                <w:lang w:val="en-US" w:eastAsia="fi-FI"/>
              </w:rPr>
              <w:t>o</w:t>
            </w:r>
            <w:r w:rsidRPr="00CB3860">
              <w:rPr>
                <w:rFonts w:ascii="Courier New" w:hAnsi="Courier New" w:cs="Courier New"/>
                <w:color w:val="000000"/>
                <w:sz w:val="18"/>
                <w:lang w:val="en-US" w:eastAsia="fi-FI"/>
              </w:rPr>
              <w:t>jen profiili</w:t>
            </w:r>
            <w:r w:rsidRPr="00CB3860">
              <w:rPr>
                <w:rFonts w:ascii="Courier New" w:hAnsi="Courier New" w:cs="Courier New"/>
                <w:color w:val="0000FF"/>
                <w:sz w:val="18"/>
                <w:lang w:val="en-US" w:eastAsia="fi-FI"/>
              </w:rPr>
              <w:t>"/&gt;</w:t>
            </w:r>
          </w:p>
          <w:p w14:paraId="66177D36"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observation</w:t>
            </w:r>
            <w:r w:rsidRPr="00CB3860">
              <w:rPr>
                <w:rFonts w:ascii="Courier New" w:hAnsi="Courier New" w:cs="Courier New"/>
                <w:color w:val="0000FF"/>
                <w:sz w:val="18"/>
                <w:lang w:val="en-US" w:eastAsia="fi-FI"/>
              </w:rPr>
              <w:t>&gt;</w:t>
            </w:r>
          </w:p>
          <w:p w14:paraId="2E2B72BC"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component</w:t>
            </w:r>
            <w:r w:rsidRPr="00CB3860">
              <w:rPr>
                <w:rFonts w:ascii="Courier New" w:hAnsi="Courier New" w:cs="Courier New"/>
                <w:color w:val="0000FF"/>
                <w:sz w:val="18"/>
                <w:lang w:val="en-US" w:eastAsia="fi-FI"/>
              </w:rPr>
              <w:t>&gt;</w:t>
            </w:r>
          </w:p>
          <w:p w14:paraId="53DD6246"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component</w:t>
            </w:r>
            <w:r w:rsidRPr="00CB3860">
              <w:rPr>
                <w:rFonts w:ascii="Courier New" w:hAnsi="Courier New" w:cs="Courier New"/>
                <w:color w:val="0000FF"/>
                <w:sz w:val="18"/>
                <w:lang w:val="en-US" w:eastAsia="fi-FI"/>
              </w:rPr>
              <w:t>&gt;</w:t>
            </w:r>
          </w:p>
          <w:p w14:paraId="6F0FF84F"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474747"/>
                <w:sz w:val="18"/>
                <w:lang w:val="en-US" w:eastAsia="fi-FI"/>
              </w:rPr>
              <w:t xml:space="preserve"> Nasolabiaalikulman suuruus  </w:t>
            </w:r>
            <w:r w:rsidRPr="00CB3860">
              <w:rPr>
                <w:rFonts w:ascii="Courier New" w:hAnsi="Courier New" w:cs="Courier New"/>
                <w:color w:val="0000FF"/>
                <w:sz w:val="18"/>
                <w:lang w:val="en-US" w:eastAsia="fi-FI"/>
              </w:rPr>
              <w:t>--&gt;</w:t>
            </w:r>
          </w:p>
          <w:p w14:paraId="52B5E995"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observation</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classCode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COND</w:t>
            </w:r>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moodCode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EVN</w:t>
            </w:r>
            <w:r w:rsidRPr="00CB3860">
              <w:rPr>
                <w:rFonts w:ascii="Courier New" w:hAnsi="Courier New" w:cs="Courier New"/>
                <w:color w:val="0000FF"/>
                <w:sz w:val="18"/>
                <w:lang w:val="en-US" w:eastAsia="fi-FI"/>
              </w:rPr>
              <w:t>"&gt;</w:t>
            </w:r>
          </w:p>
          <w:p w14:paraId="27CECEC6" w14:textId="77777777" w:rsidR="00CB3860" w:rsidRPr="00CB3860" w:rsidRDefault="00CB3860" w:rsidP="00CB3860">
            <w:pPr>
              <w:autoSpaceDE w:val="0"/>
              <w:autoSpaceDN w:val="0"/>
              <w:adjustRightInd w:val="0"/>
              <w:ind w:left="1136" w:hanging="1136"/>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code</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code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84</w:t>
            </w:r>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codeSystem</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1.2.246.537.6.12.2002.903.2013</w:t>
            </w:r>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codeSy</w:t>
            </w:r>
            <w:r w:rsidRPr="00CB3860">
              <w:rPr>
                <w:rFonts w:ascii="Courier New" w:hAnsi="Courier New" w:cs="Courier New"/>
                <w:color w:val="FF0000"/>
                <w:sz w:val="18"/>
                <w:lang w:val="en-US" w:eastAsia="fi-FI"/>
              </w:rPr>
              <w:t>s</w:t>
            </w:r>
            <w:r w:rsidRPr="00CB3860">
              <w:rPr>
                <w:rFonts w:ascii="Courier New" w:hAnsi="Courier New" w:cs="Courier New"/>
                <w:color w:val="FF0000"/>
                <w:sz w:val="18"/>
                <w:lang w:val="en-US" w:eastAsia="fi-FI"/>
              </w:rPr>
              <w:t>temName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THL/Tietosisältö - STH03 Purentastatus 2013</w:t>
            </w:r>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displa</w:t>
            </w:r>
            <w:r w:rsidRPr="00CB3860">
              <w:rPr>
                <w:rFonts w:ascii="Courier New" w:hAnsi="Courier New" w:cs="Courier New"/>
                <w:color w:val="FF0000"/>
                <w:sz w:val="18"/>
                <w:lang w:val="en-US" w:eastAsia="fi-FI"/>
              </w:rPr>
              <w:t>y</w:t>
            </w:r>
            <w:r w:rsidRPr="00CB3860">
              <w:rPr>
                <w:rFonts w:ascii="Courier New" w:hAnsi="Courier New" w:cs="Courier New"/>
                <w:color w:val="FF0000"/>
                <w:sz w:val="18"/>
                <w:lang w:val="en-US" w:eastAsia="fi-FI"/>
              </w:rPr>
              <w:t>Name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Nasolabiaalikulman suuruus</w:t>
            </w:r>
            <w:r w:rsidRPr="00CB3860">
              <w:rPr>
                <w:rFonts w:ascii="Courier New" w:hAnsi="Courier New" w:cs="Courier New"/>
                <w:color w:val="0000FF"/>
                <w:sz w:val="18"/>
                <w:lang w:val="en-US" w:eastAsia="fi-FI"/>
              </w:rPr>
              <w:t>"/&gt;</w:t>
            </w:r>
          </w:p>
          <w:p w14:paraId="43DF4D02"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text</w:t>
            </w:r>
            <w:r w:rsidRPr="00CB3860">
              <w:rPr>
                <w:rFonts w:ascii="Courier New" w:hAnsi="Courier New" w:cs="Courier New"/>
                <w:color w:val="0000FF"/>
                <w:sz w:val="18"/>
                <w:lang w:val="en-US" w:eastAsia="fi-FI"/>
              </w:rPr>
              <w:t>&gt;</w:t>
            </w:r>
          </w:p>
          <w:p w14:paraId="689A1FB7"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reference</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value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#OID1.2.246.10.1234567.14.2013.123.3.10.8.4</w:t>
            </w:r>
            <w:r w:rsidRPr="00CB3860">
              <w:rPr>
                <w:rFonts w:ascii="Courier New" w:hAnsi="Courier New" w:cs="Courier New"/>
                <w:color w:val="0000FF"/>
                <w:sz w:val="18"/>
                <w:lang w:val="en-US" w:eastAsia="fi-FI"/>
              </w:rPr>
              <w:t>"/&gt;</w:t>
            </w:r>
          </w:p>
          <w:p w14:paraId="7BBF8F16"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text</w:t>
            </w:r>
            <w:r w:rsidRPr="00CB3860">
              <w:rPr>
                <w:rFonts w:ascii="Courier New" w:hAnsi="Courier New" w:cs="Courier New"/>
                <w:color w:val="0000FF"/>
                <w:sz w:val="18"/>
                <w:lang w:val="en-US" w:eastAsia="fi-FI"/>
              </w:rPr>
              <w:t>&gt;</w:t>
            </w:r>
          </w:p>
          <w:p w14:paraId="7EE13680" w14:textId="77777777" w:rsidR="00CB3860" w:rsidRPr="00CB3860" w:rsidRDefault="00CB3860" w:rsidP="00CB3860">
            <w:pPr>
              <w:autoSpaceDE w:val="0"/>
              <w:autoSpaceDN w:val="0"/>
              <w:adjustRightInd w:val="0"/>
              <w:ind w:left="1136" w:hanging="1136"/>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value</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xsi:type</w:t>
            </w:r>
            <w:r w:rsidRPr="00CB3860">
              <w:rPr>
                <w:rFonts w:ascii="Courier New" w:hAnsi="Courier New" w:cs="Courier New"/>
                <w:color w:val="0000FF"/>
                <w:sz w:val="18"/>
                <w:lang w:val="en-US" w:eastAsia="fi-FI"/>
              </w:rPr>
              <w:t>="</w:t>
            </w:r>
            <w:del w:id="1063" w:author="Tekijä">
              <w:r w:rsidRPr="00CB3860" w:rsidDel="00B4787B">
                <w:rPr>
                  <w:rFonts w:ascii="Courier New" w:hAnsi="Courier New" w:cs="Courier New"/>
                  <w:color w:val="000000"/>
                  <w:sz w:val="18"/>
                  <w:lang w:val="en-US" w:eastAsia="fi-FI"/>
                </w:rPr>
                <w:delText>CD</w:delText>
              </w:r>
            </w:del>
            <w:ins w:id="1064" w:author="Tekijä">
              <w:r w:rsidR="00B4787B">
                <w:rPr>
                  <w:rFonts w:ascii="Courier New" w:hAnsi="Courier New" w:cs="Courier New"/>
                  <w:color w:val="000000"/>
                  <w:sz w:val="18"/>
                  <w:lang w:val="en-US" w:eastAsia="fi-FI"/>
                </w:rPr>
                <w:t>CV</w:t>
              </w:r>
            </w:ins>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code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A113</w:t>
            </w:r>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codeSystem</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1.2.246.537.6.711.2013</w:t>
            </w:r>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codeSy</w:t>
            </w:r>
            <w:r w:rsidRPr="00CB3860">
              <w:rPr>
                <w:rFonts w:ascii="Courier New" w:hAnsi="Courier New" w:cs="Courier New"/>
                <w:color w:val="FF0000"/>
                <w:sz w:val="18"/>
                <w:lang w:val="en-US" w:eastAsia="fi-FI"/>
              </w:rPr>
              <w:t>s</w:t>
            </w:r>
            <w:r w:rsidRPr="00CB3860">
              <w:rPr>
                <w:rFonts w:ascii="Courier New" w:hAnsi="Courier New" w:cs="Courier New"/>
                <w:color w:val="FF0000"/>
                <w:sz w:val="18"/>
                <w:lang w:val="en-US" w:eastAsia="fi-FI"/>
              </w:rPr>
              <w:t>temName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STH - STH29 Nasolabiaalikulman suuruus 2013</w:t>
            </w:r>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displayName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Tylppä n</w:t>
            </w:r>
            <w:r w:rsidRPr="00CB3860">
              <w:rPr>
                <w:rFonts w:ascii="Courier New" w:hAnsi="Courier New" w:cs="Courier New"/>
                <w:color w:val="000000"/>
                <w:sz w:val="18"/>
                <w:lang w:val="en-US" w:eastAsia="fi-FI"/>
              </w:rPr>
              <w:t>a</w:t>
            </w:r>
            <w:r w:rsidRPr="00CB3860">
              <w:rPr>
                <w:rFonts w:ascii="Courier New" w:hAnsi="Courier New" w:cs="Courier New"/>
                <w:color w:val="000000"/>
                <w:sz w:val="18"/>
                <w:lang w:val="en-US" w:eastAsia="fi-FI"/>
              </w:rPr>
              <w:t>solabiaalikulma</w:t>
            </w:r>
            <w:r w:rsidRPr="00CB3860">
              <w:rPr>
                <w:rFonts w:ascii="Courier New" w:hAnsi="Courier New" w:cs="Courier New"/>
                <w:color w:val="0000FF"/>
                <w:sz w:val="18"/>
                <w:lang w:val="en-US" w:eastAsia="fi-FI"/>
              </w:rPr>
              <w:t>"/&gt;</w:t>
            </w:r>
          </w:p>
          <w:p w14:paraId="20F4C1EA"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observation</w:t>
            </w:r>
            <w:r w:rsidRPr="00CB3860">
              <w:rPr>
                <w:rFonts w:ascii="Courier New" w:hAnsi="Courier New" w:cs="Courier New"/>
                <w:color w:val="0000FF"/>
                <w:sz w:val="18"/>
                <w:lang w:val="en-US" w:eastAsia="fi-FI"/>
              </w:rPr>
              <w:t>&gt;</w:t>
            </w:r>
          </w:p>
          <w:p w14:paraId="68BFF9C2" w14:textId="77777777" w:rsidR="003F6A08" w:rsidRPr="003F6A08" w:rsidRDefault="00CB3860" w:rsidP="00CB3860">
            <w:pPr>
              <w:autoSpaceDE w:val="0"/>
              <w:autoSpaceDN w:val="0"/>
              <w:adjustRightInd w:val="0"/>
              <w:jc w:val="left"/>
              <w:rPr>
                <w:rFonts w:ascii="Courier New" w:hAnsi="Courier New" w:cs="Courier New"/>
                <w:sz w:val="18"/>
                <w:szCs w:val="18"/>
                <w:lang w:val="en-US"/>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component</w:t>
            </w:r>
            <w:r w:rsidRPr="00CB3860">
              <w:rPr>
                <w:rFonts w:ascii="Courier New" w:hAnsi="Courier New" w:cs="Courier New"/>
                <w:color w:val="0000FF"/>
                <w:sz w:val="18"/>
                <w:lang w:val="en-US" w:eastAsia="fi-FI"/>
              </w:rPr>
              <w:t>&gt;</w:t>
            </w:r>
          </w:p>
        </w:tc>
      </w:tr>
    </w:tbl>
    <w:p w14:paraId="769727CE" w14:textId="77777777" w:rsidR="003F6A08" w:rsidRPr="003F6A08" w:rsidRDefault="003F6A08" w:rsidP="008E33EF">
      <w:pPr>
        <w:pStyle w:val="Otsikko3"/>
        <w:rPr>
          <w:lang w:val="en-US"/>
        </w:rPr>
      </w:pPr>
      <w:bookmarkStart w:id="1065" w:name="_Toc377399144"/>
      <w:bookmarkStart w:id="1066" w:name="_Toc436732586"/>
      <w:r w:rsidRPr="003F6A08">
        <w:rPr>
          <w:lang w:val="en-US"/>
        </w:rPr>
        <w:t>Keskikasvojen ja alakasvojen asymmetria</w:t>
      </w:r>
      <w:bookmarkEnd w:id="1065"/>
      <w:bookmarkEnd w:id="1066"/>
    </w:p>
    <w:p w14:paraId="1FDF04B8" w14:textId="77777777" w:rsidR="003F6A08" w:rsidRPr="003F6A08" w:rsidRDefault="003F6A08" w:rsidP="003F6A08">
      <w:r w:rsidRPr="003F6A08">
        <w:t>Keskikasvojen ja alakasvojen asymmetria –tiedot annetaan omissa observation:eissaan value:ssa boolean-tietotyypillä.</w:t>
      </w:r>
    </w:p>
    <w:p w14:paraId="49C4DC7D"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52D68733"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204B727E"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component</w:t>
            </w:r>
            <w:r w:rsidRPr="00CB3860">
              <w:rPr>
                <w:rFonts w:ascii="Courier New" w:hAnsi="Courier New" w:cs="Courier New"/>
                <w:color w:val="0000FF"/>
                <w:sz w:val="18"/>
                <w:lang w:val="en-US" w:eastAsia="fi-FI"/>
              </w:rPr>
              <w:t>&gt;</w:t>
            </w:r>
          </w:p>
          <w:p w14:paraId="0973FF67"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474747"/>
                <w:sz w:val="18"/>
                <w:lang w:val="en-US" w:eastAsia="fi-FI"/>
              </w:rPr>
              <w:t xml:space="preserve"> Keskikasvojen asymmetria </w:t>
            </w:r>
            <w:r w:rsidRPr="00CB3860">
              <w:rPr>
                <w:rFonts w:ascii="Courier New" w:hAnsi="Courier New" w:cs="Courier New"/>
                <w:color w:val="0000FF"/>
                <w:sz w:val="18"/>
                <w:lang w:val="en-US" w:eastAsia="fi-FI"/>
              </w:rPr>
              <w:t>--&gt;</w:t>
            </w:r>
          </w:p>
          <w:p w14:paraId="4219CBAA"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observation</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classCode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COND</w:t>
            </w:r>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moodCode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EVN</w:t>
            </w:r>
            <w:r w:rsidRPr="00CB3860">
              <w:rPr>
                <w:rFonts w:ascii="Courier New" w:hAnsi="Courier New" w:cs="Courier New"/>
                <w:color w:val="0000FF"/>
                <w:sz w:val="18"/>
                <w:lang w:val="en-US" w:eastAsia="fi-FI"/>
              </w:rPr>
              <w:t>"&gt;</w:t>
            </w:r>
          </w:p>
          <w:p w14:paraId="72A709E7" w14:textId="77777777" w:rsidR="00CB3860" w:rsidRPr="00CB3860" w:rsidRDefault="00CB3860" w:rsidP="00CB3860">
            <w:pPr>
              <w:autoSpaceDE w:val="0"/>
              <w:autoSpaceDN w:val="0"/>
              <w:adjustRightInd w:val="0"/>
              <w:ind w:left="1136" w:hanging="1136"/>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code</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code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82</w:t>
            </w:r>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codeSystem</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1.2.246.537.6.12.2002.903.2013</w:t>
            </w:r>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codeSy</w:t>
            </w:r>
            <w:r w:rsidRPr="00CB3860">
              <w:rPr>
                <w:rFonts w:ascii="Courier New" w:hAnsi="Courier New" w:cs="Courier New"/>
                <w:color w:val="FF0000"/>
                <w:sz w:val="18"/>
                <w:lang w:val="en-US" w:eastAsia="fi-FI"/>
              </w:rPr>
              <w:t>s</w:t>
            </w:r>
            <w:r w:rsidRPr="00CB3860">
              <w:rPr>
                <w:rFonts w:ascii="Courier New" w:hAnsi="Courier New" w:cs="Courier New"/>
                <w:color w:val="FF0000"/>
                <w:sz w:val="18"/>
                <w:lang w:val="en-US" w:eastAsia="fi-FI"/>
              </w:rPr>
              <w:t>temName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THL/Tietosisältö - STH03 Purentastatus 2013</w:t>
            </w:r>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displa</w:t>
            </w:r>
            <w:r w:rsidRPr="00CB3860">
              <w:rPr>
                <w:rFonts w:ascii="Courier New" w:hAnsi="Courier New" w:cs="Courier New"/>
                <w:color w:val="FF0000"/>
                <w:sz w:val="18"/>
                <w:lang w:val="en-US" w:eastAsia="fi-FI"/>
              </w:rPr>
              <w:t>y</w:t>
            </w:r>
            <w:r w:rsidRPr="00CB3860">
              <w:rPr>
                <w:rFonts w:ascii="Courier New" w:hAnsi="Courier New" w:cs="Courier New"/>
                <w:color w:val="FF0000"/>
                <w:sz w:val="18"/>
                <w:lang w:val="en-US" w:eastAsia="fi-FI"/>
              </w:rPr>
              <w:t>Name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Keskikasvojen asymmetria</w:t>
            </w:r>
            <w:r w:rsidRPr="00CB3860">
              <w:rPr>
                <w:rFonts w:ascii="Courier New" w:hAnsi="Courier New" w:cs="Courier New"/>
                <w:color w:val="0000FF"/>
                <w:sz w:val="18"/>
                <w:lang w:val="en-US" w:eastAsia="fi-FI"/>
              </w:rPr>
              <w:t>"/&gt;</w:t>
            </w:r>
          </w:p>
          <w:p w14:paraId="0D33D842"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text</w:t>
            </w:r>
            <w:r w:rsidRPr="00CB3860">
              <w:rPr>
                <w:rFonts w:ascii="Courier New" w:hAnsi="Courier New" w:cs="Courier New"/>
                <w:color w:val="0000FF"/>
                <w:sz w:val="18"/>
                <w:lang w:val="en-US" w:eastAsia="fi-FI"/>
              </w:rPr>
              <w:t>&gt;</w:t>
            </w:r>
          </w:p>
          <w:p w14:paraId="18FC20D7"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reference</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value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#OID1.2.246.10.1234567.14.2013.123.3.10.8.2</w:t>
            </w:r>
            <w:r w:rsidRPr="00CB3860">
              <w:rPr>
                <w:rFonts w:ascii="Courier New" w:hAnsi="Courier New" w:cs="Courier New"/>
                <w:color w:val="0000FF"/>
                <w:sz w:val="18"/>
                <w:lang w:val="en-US" w:eastAsia="fi-FI"/>
              </w:rPr>
              <w:t>"/&gt;</w:t>
            </w:r>
          </w:p>
          <w:p w14:paraId="1B8488D0"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text</w:t>
            </w:r>
            <w:r w:rsidRPr="00CB3860">
              <w:rPr>
                <w:rFonts w:ascii="Courier New" w:hAnsi="Courier New" w:cs="Courier New"/>
                <w:color w:val="0000FF"/>
                <w:sz w:val="18"/>
                <w:lang w:val="en-US" w:eastAsia="fi-FI"/>
              </w:rPr>
              <w:t>&gt;</w:t>
            </w:r>
          </w:p>
          <w:p w14:paraId="46814996"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value</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xsi:type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BL</w:t>
            </w:r>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value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true</w:t>
            </w:r>
            <w:r w:rsidRPr="00CB3860">
              <w:rPr>
                <w:rFonts w:ascii="Courier New" w:hAnsi="Courier New" w:cs="Courier New"/>
                <w:color w:val="0000FF"/>
                <w:sz w:val="18"/>
                <w:lang w:val="en-US" w:eastAsia="fi-FI"/>
              </w:rPr>
              <w:t>"/&gt;</w:t>
            </w:r>
          </w:p>
          <w:p w14:paraId="68F0D7E8"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observation</w:t>
            </w:r>
            <w:r w:rsidRPr="00CB3860">
              <w:rPr>
                <w:rFonts w:ascii="Courier New" w:hAnsi="Courier New" w:cs="Courier New"/>
                <w:color w:val="0000FF"/>
                <w:sz w:val="18"/>
                <w:lang w:val="en-US" w:eastAsia="fi-FI"/>
              </w:rPr>
              <w:t>&gt;</w:t>
            </w:r>
          </w:p>
          <w:p w14:paraId="7A97C601"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component</w:t>
            </w:r>
            <w:r w:rsidRPr="00CB3860">
              <w:rPr>
                <w:rFonts w:ascii="Courier New" w:hAnsi="Courier New" w:cs="Courier New"/>
                <w:color w:val="0000FF"/>
                <w:sz w:val="18"/>
                <w:lang w:val="en-US" w:eastAsia="fi-FI"/>
              </w:rPr>
              <w:t>&gt;</w:t>
            </w:r>
          </w:p>
          <w:p w14:paraId="2B9415B1"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component</w:t>
            </w:r>
            <w:r w:rsidRPr="00CB3860">
              <w:rPr>
                <w:rFonts w:ascii="Courier New" w:hAnsi="Courier New" w:cs="Courier New"/>
                <w:color w:val="0000FF"/>
                <w:sz w:val="18"/>
                <w:lang w:val="en-US" w:eastAsia="fi-FI"/>
              </w:rPr>
              <w:t>&gt;</w:t>
            </w:r>
          </w:p>
          <w:p w14:paraId="6B10EE8E"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474747"/>
                <w:sz w:val="18"/>
                <w:lang w:val="en-US" w:eastAsia="fi-FI"/>
              </w:rPr>
              <w:t xml:space="preserve"> Alakasvojen asymmetria </w:t>
            </w:r>
            <w:r w:rsidRPr="00CB3860">
              <w:rPr>
                <w:rFonts w:ascii="Courier New" w:hAnsi="Courier New" w:cs="Courier New"/>
                <w:color w:val="0000FF"/>
                <w:sz w:val="18"/>
                <w:lang w:val="en-US" w:eastAsia="fi-FI"/>
              </w:rPr>
              <w:t>--&gt;</w:t>
            </w:r>
          </w:p>
          <w:p w14:paraId="039CB3D4"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observation</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classCode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COND</w:t>
            </w:r>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moodCode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EVN</w:t>
            </w:r>
            <w:r w:rsidRPr="00CB3860">
              <w:rPr>
                <w:rFonts w:ascii="Courier New" w:hAnsi="Courier New" w:cs="Courier New"/>
                <w:color w:val="0000FF"/>
                <w:sz w:val="18"/>
                <w:lang w:val="en-US" w:eastAsia="fi-FI"/>
              </w:rPr>
              <w:t>"&gt;</w:t>
            </w:r>
          </w:p>
          <w:p w14:paraId="2DAB7168" w14:textId="77777777" w:rsidR="00CB3860" w:rsidRPr="00CB3860" w:rsidRDefault="00CB3860" w:rsidP="00CB3860">
            <w:pPr>
              <w:autoSpaceDE w:val="0"/>
              <w:autoSpaceDN w:val="0"/>
              <w:adjustRightInd w:val="0"/>
              <w:ind w:left="1136" w:hanging="1136"/>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code</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code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83</w:t>
            </w:r>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codeSystem</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1.2.246.537.6.12.2002.903.2013</w:t>
            </w:r>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codeSy</w:t>
            </w:r>
            <w:r w:rsidRPr="00CB3860">
              <w:rPr>
                <w:rFonts w:ascii="Courier New" w:hAnsi="Courier New" w:cs="Courier New"/>
                <w:color w:val="FF0000"/>
                <w:sz w:val="18"/>
                <w:lang w:val="en-US" w:eastAsia="fi-FI"/>
              </w:rPr>
              <w:t>s</w:t>
            </w:r>
            <w:r w:rsidRPr="00CB3860">
              <w:rPr>
                <w:rFonts w:ascii="Courier New" w:hAnsi="Courier New" w:cs="Courier New"/>
                <w:color w:val="FF0000"/>
                <w:sz w:val="18"/>
                <w:lang w:val="en-US" w:eastAsia="fi-FI"/>
              </w:rPr>
              <w:t>temName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THL/Tietosisältö - STH03 Purentastatus 2013</w:t>
            </w:r>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displayName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Alakasvojen asymmetria</w:t>
            </w:r>
            <w:r w:rsidRPr="00CB3860">
              <w:rPr>
                <w:rFonts w:ascii="Courier New" w:hAnsi="Courier New" w:cs="Courier New"/>
                <w:color w:val="0000FF"/>
                <w:sz w:val="18"/>
                <w:lang w:val="en-US" w:eastAsia="fi-FI"/>
              </w:rPr>
              <w:t>"/&gt;</w:t>
            </w:r>
          </w:p>
          <w:p w14:paraId="252A6EC3"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text</w:t>
            </w:r>
            <w:r w:rsidRPr="00CB3860">
              <w:rPr>
                <w:rFonts w:ascii="Courier New" w:hAnsi="Courier New" w:cs="Courier New"/>
                <w:color w:val="0000FF"/>
                <w:sz w:val="18"/>
                <w:lang w:val="en-US" w:eastAsia="fi-FI"/>
              </w:rPr>
              <w:t>&gt;</w:t>
            </w:r>
          </w:p>
          <w:p w14:paraId="67E7E95B"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reference</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value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#OID1.2.246.10.1234567.14.2013.123.3.10.8.3</w:t>
            </w:r>
            <w:r w:rsidRPr="00CB3860">
              <w:rPr>
                <w:rFonts w:ascii="Courier New" w:hAnsi="Courier New" w:cs="Courier New"/>
                <w:color w:val="0000FF"/>
                <w:sz w:val="18"/>
                <w:lang w:val="en-US" w:eastAsia="fi-FI"/>
              </w:rPr>
              <w:t>"/&gt;</w:t>
            </w:r>
          </w:p>
          <w:p w14:paraId="46F042F1"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text</w:t>
            </w:r>
            <w:r w:rsidRPr="00CB3860">
              <w:rPr>
                <w:rFonts w:ascii="Courier New" w:hAnsi="Courier New" w:cs="Courier New"/>
                <w:color w:val="0000FF"/>
                <w:sz w:val="18"/>
                <w:lang w:val="en-US" w:eastAsia="fi-FI"/>
              </w:rPr>
              <w:t>&gt;</w:t>
            </w:r>
          </w:p>
          <w:p w14:paraId="0A44ED33"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value</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xsi:type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BL</w:t>
            </w:r>
            <w:r w:rsidRPr="00CB3860">
              <w:rPr>
                <w:rFonts w:ascii="Courier New" w:hAnsi="Courier New" w:cs="Courier New"/>
                <w:color w:val="0000FF"/>
                <w:sz w:val="18"/>
                <w:lang w:val="en-US" w:eastAsia="fi-FI"/>
              </w:rPr>
              <w:t>"</w:t>
            </w:r>
            <w:r w:rsidRPr="00CB3860">
              <w:rPr>
                <w:rFonts w:ascii="Courier New" w:hAnsi="Courier New" w:cs="Courier New"/>
                <w:i/>
                <w:iCs/>
                <w:color w:val="008080"/>
                <w:sz w:val="18"/>
                <w:lang w:val="en-US" w:eastAsia="fi-FI"/>
              </w:rPr>
              <w:t xml:space="preserve"> </w:t>
            </w:r>
            <w:r w:rsidRPr="00CB3860">
              <w:rPr>
                <w:rFonts w:ascii="Courier New" w:hAnsi="Courier New" w:cs="Courier New"/>
                <w:color w:val="FF0000"/>
                <w:sz w:val="18"/>
                <w:lang w:val="en-US" w:eastAsia="fi-FI"/>
              </w:rPr>
              <w:t>value</w:t>
            </w:r>
            <w:r w:rsidRPr="00CB3860">
              <w:rPr>
                <w:rFonts w:ascii="Courier New" w:hAnsi="Courier New" w:cs="Courier New"/>
                <w:color w:val="0000FF"/>
                <w:sz w:val="18"/>
                <w:lang w:val="en-US" w:eastAsia="fi-FI"/>
              </w:rPr>
              <w:t>="</w:t>
            </w:r>
            <w:r w:rsidRPr="00CB3860">
              <w:rPr>
                <w:rFonts w:ascii="Courier New" w:hAnsi="Courier New" w:cs="Courier New"/>
                <w:color w:val="000000"/>
                <w:sz w:val="18"/>
                <w:lang w:val="en-US" w:eastAsia="fi-FI"/>
              </w:rPr>
              <w:t>true</w:t>
            </w:r>
            <w:r w:rsidRPr="00CB3860">
              <w:rPr>
                <w:rFonts w:ascii="Courier New" w:hAnsi="Courier New" w:cs="Courier New"/>
                <w:color w:val="0000FF"/>
                <w:sz w:val="18"/>
                <w:lang w:val="en-US" w:eastAsia="fi-FI"/>
              </w:rPr>
              <w:t>"/&gt;</w:t>
            </w:r>
          </w:p>
          <w:p w14:paraId="114C623F" w14:textId="77777777" w:rsidR="00CB3860" w:rsidRPr="00CB3860" w:rsidRDefault="00CB3860" w:rsidP="00CB3860">
            <w:pPr>
              <w:autoSpaceDE w:val="0"/>
              <w:autoSpaceDN w:val="0"/>
              <w:adjustRightInd w:val="0"/>
              <w:jc w:val="left"/>
              <w:rPr>
                <w:rFonts w:ascii="Courier New" w:hAnsi="Courier New" w:cs="Courier New"/>
                <w:color w:val="0000FF"/>
                <w:sz w:val="18"/>
                <w:lang w:val="en-US" w:eastAsia="fi-FI"/>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observation</w:t>
            </w:r>
            <w:r w:rsidRPr="00CB3860">
              <w:rPr>
                <w:rFonts w:ascii="Courier New" w:hAnsi="Courier New" w:cs="Courier New"/>
                <w:color w:val="0000FF"/>
                <w:sz w:val="18"/>
                <w:lang w:val="en-US" w:eastAsia="fi-FI"/>
              </w:rPr>
              <w:t>&gt;</w:t>
            </w:r>
          </w:p>
          <w:p w14:paraId="3A61BE83" w14:textId="77777777" w:rsidR="003F6A08" w:rsidRPr="003F6A08" w:rsidRDefault="00CB3860" w:rsidP="00CB3860">
            <w:pPr>
              <w:autoSpaceDE w:val="0"/>
              <w:autoSpaceDN w:val="0"/>
              <w:adjustRightInd w:val="0"/>
              <w:jc w:val="left"/>
              <w:rPr>
                <w:rFonts w:ascii="Courier New" w:hAnsi="Courier New" w:cs="Courier New"/>
                <w:sz w:val="18"/>
                <w:szCs w:val="18"/>
                <w:lang w:val="en-US"/>
              </w:rPr>
            </w:pPr>
            <w:r w:rsidRPr="00CB3860">
              <w:rPr>
                <w:rFonts w:ascii="Courier New" w:hAnsi="Courier New" w:cs="Courier New"/>
                <w:color w:val="000000"/>
                <w:sz w:val="18"/>
                <w:lang w:val="en-US" w:eastAsia="fi-FI"/>
              </w:rPr>
              <w:t xml:space="preserve">  </w:t>
            </w:r>
            <w:r w:rsidRPr="00CB3860">
              <w:rPr>
                <w:rFonts w:ascii="Courier New" w:hAnsi="Courier New" w:cs="Courier New"/>
                <w:color w:val="0000FF"/>
                <w:sz w:val="18"/>
                <w:lang w:val="en-US" w:eastAsia="fi-FI"/>
              </w:rPr>
              <w:t>&lt;/</w:t>
            </w:r>
            <w:r w:rsidRPr="00CB3860">
              <w:rPr>
                <w:rFonts w:ascii="Courier New" w:hAnsi="Courier New" w:cs="Courier New"/>
                <w:color w:val="800000"/>
                <w:sz w:val="18"/>
                <w:lang w:val="en-US" w:eastAsia="fi-FI"/>
              </w:rPr>
              <w:t>component</w:t>
            </w:r>
            <w:r w:rsidRPr="00CB3860">
              <w:rPr>
                <w:rFonts w:ascii="Courier New" w:hAnsi="Courier New" w:cs="Courier New"/>
                <w:color w:val="0000FF"/>
                <w:sz w:val="18"/>
                <w:lang w:val="en-US" w:eastAsia="fi-FI"/>
              </w:rPr>
              <w:t>&gt;</w:t>
            </w:r>
          </w:p>
        </w:tc>
      </w:tr>
    </w:tbl>
    <w:p w14:paraId="0B0D80AE" w14:textId="77777777" w:rsidR="003F6A08" w:rsidRDefault="003F6A08" w:rsidP="008E33EF">
      <w:pPr>
        <w:pStyle w:val="Otsikko2"/>
        <w:rPr>
          <w:lang w:val="en-US"/>
        </w:rPr>
      </w:pPr>
      <w:bookmarkStart w:id="1067" w:name="_Toc377399145"/>
      <w:bookmarkStart w:id="1068" w:name="_Toc436732587"/>
      <w:r w:rsidRPr="003F6A08">
        <w:rPr>
          <w:lang w:val="en-US"/>
        </w:rPr>
        <w:t>Purentastatuksen tekstimuotoinen tieto</w:t>
      </w:r>
      <w:bookmarkEnd w:id="1067"/>
      <w:bookmarkEnd w:id="1068"/>
    </w:p>
    <w:p w14:paraId="200E3BD3" w14:textId="77777777" w:rsidR="00C02A58" w:rsidRPr="00FA63CD" w:rsidRDefault="00C02A58" w:rsidP="00C02A58">
      <w:r w:rsidRPr="00FA63CD">
        <w:t xml:space="preserve">Entry.organizer.templateId kohtaan annetaan </w:t>
      </w:r>
      <w:r>
        <w:t>Purentastatuksen tekstimuotoisten tietojen</w:t>
      </w:r>
      <w:r w:rsidRPr="00FA63CD">
        <w:t xml:space="preserve"> tietorake</w:t>
      </w:r>
      <w:r w:rsidRPr="00FA63CD">
        <w:t>n</w:t>
      </w:r>
      <w:r w:rsidRPr="00FA63CD">
        <w:t xml:space="preserve">teen tunnus </w:t>
      </w:r>
      <w:r w:rsidRPr="00BB2673">
        <w:t>1.2.246.537.6.12.2002.903.2013.</w:t>
      </w:r>
      <w:r>
        <w:t>9</w:t>
      </w:r>
      <w:r w:rsidRPr="00BB2673">
        <w:t>0</w:t>
      </w:r>
      <w:r>
        <w:t xml:space="preserve"> eli kyseisen otsikkokentän oid tietosisältömääritt</w:t>
      </w:r>
      <w:r>
        <w:t>e</w:t>
      </w:r>
      <w:r>
        <w:t>lystä.</w:t>
      </w:r>
    </w:p>
    <w:p w14:paraId="5D19D25C" w14:textId="77777777" w:rsidR="00C02A58" w:rsidRPr="008E33EF" w:rsidRDefault="00C02A58" w:rsidP="008E33EF"/>
    <w:p w14:paraId="42A802EA" w14:textId="77777777" w:rsidR="003F6A08" w:rsidRPr="003F6A08" w:rsidRDefault="003F6A08" w:rsidP="003F6A08">
      <w:r w:rsidRPr="003F6A08">
        <w:t>Purentastatuksen tekstimuotoinen tieto annetaan näyttömuodossa, johon viitataan omasta observat</w:t>
      </w:r>
      <w:r w:rsidRPr="003F6A08">
        <w:t>i</w:t>
      </w:r>
      <w:r w:rsidRPr="003F6A08">
        <w:t>on:sta. Tätä rakennetta käytetään vain silloin, kun varsinaisia rakenteisia kirjauksia ei tuoteta. O</w:t>
      </w:r>
      <w:r w:rsidRPr="003F6A08">
        <w:t>b</w:t>
      </w:r>
      <w:r w:rsidRPr="003F6A08">
        <w:t>servation effectiveTime:en tulee purentastatuksen tekstimuotoisen tiedon päivityspäivämäärä pä</w:t>
      </w:r>
      <w:r w:rsidRPr="003F6A08">
        <w:t>i</w:t>
      </w:r>
      <w:r w:rsidRPr="003F6A08">
        <w:t xml:space="preserve">vän tarkkuudella. </w:t>
      </w:r>
    </w:p>
    <w:p w14:paraId="4284AFA3"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74DDD823"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7752D7E1" w14:textId="77777777" w:rsidR="003F6A08" w:rsidRPr="003F6A08" w:rsidRDefault="003F6A08" w:rsidP="003F6A08">
            <w:pPr>
              <w:autoSpaceDE w:val="0"/>
              <w:autoSpaceDN w:val="0"/>
              <w:adjustRightInd w:val="0"/>
              <w:ind w:left="284" w:hanging="284"/>
              <w:jc w:val="left"/>
              <w:rPr>
                <w:rFonts w:ascii="Courier New" w:hAnsi="Courier New" w:cs="Courier New"/>
                <w:color w:val="0000FF"/>
                <w:sz w:val="18"/>
                <w:lang w:eastAsia="fi-FI"/>
              </w:rPr>
            </w:pPr>
            <w:r w:rsidRPr="003F6A08">
              <w:rPr>
                <w:rFonts w:ascii="Courier New" w:hAnsi="Courier New" w:cs="Courier New"/>
                <w:color w:val="000000"/>
                <w:sz w:val="18"/>
                <w:lang w:eastAsia="fi-FI"/>
              </w:rPr>
              <w:t xml:space="preserve">  </w:t>
            </w:r>
            <w:r w:rsidRPr="003F6A08">
              <w:rPr>
                <w:rFonts w:ascii="Courier New" w:hAnsi="Courier New" w:cs="Courier New"/>
                <w:color w:val="0000FF"/>
                <w:sz w:val="18"/>
                <w:lang w:eastAsia="fi-FI"/>
              </w:rPr>
              <w:t>&lt;!--</w:t>
            </w:r>
            <w:r w:rsidRPr="003F6A08">
              <w:rPr>
                <w:rFonts w:ascii="Courier New" w:hAnsi="Courier New" w:cs="Courier New"/>
                <w:color w:val="474747"/>
                <w:sz w:val="18"/>
                <w:lang w:eastAsia="fi-FI"/>
              </w:rPr>
              <w:t xml:space="preserve"> Purentastatuksen tekstimuotoinen tieto, tämä kirjaan vain mikäli rakenteisia ki</w:t>
            </w:r>
            <w:r w:rsidRPr="003F6A08">
              <w:rPr>
                <w:rFonts w:ascii="Courier New" w:hAnsi="Courier New" w:cs="Courier New"/>
                <w:color w:val="474747"/>
                <w:sz w:val="18"/>
                <w:lang w:eastAsia="fi-FI"/>
              </w:rPr>
              <w:t>r</w:t>
            </w:r>
            <w:r w:rsidRPr="003F6A08">
              <w:rPr>
                <w:rFonts w:ascii="Courier New" w:hAnsi="Courier New" w:cs="Courier New"/>
                <w:color w:val="474747"/>
                <w:sz w:val="18"/>
                <w:lang w:eastAsia="fi-FI"/>
              </w:rPr>
              <w:t xml:space="preserve">jauksia ei tuoteta </w:t>
            </w:r>
            <w:r w:rsidRPr="003F6A08">
              <w:rPr>
                <w:rFonts w:ascii="Courier New" w:hAnsi="Courier New" w:cs="Courier New"/>
                <w:color w:val="0000FF"/>
                <w:sz w:val="18"/>
                <w:lang w:eastAsia="fi-FI"/>
              </w:rPr>
              <w:t>--&gt;</w:t>
            </w:r>
          </w:p>
          <w:p w14:paraId="4030C082"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p w14:paraId="2956191D"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474747"/>
                <w:sz w:val="18"/>
                <w:lang w:val="en-US" w:eastAsia="fi-FI"/>
              </w:rPr>
              <w:t xml:space="preserve"> Purentastatus tekstimuotoisesti  </w:t>
            </w:r>
            <w:r w:rsidRPr="003F6A08">
              <w:rPr>
                <w:rFonts w:ascii="Courier New" w:hAnsi="Courier New" w:cs="Courier New"/>
                <w:color w:val="0000FF"/>
                <w:sz w:val="18"/>
                <w:lang w:val="en-US" w:eastAsia="fi-FI"/>
              </w:rPr>
              <w:t>--&gt;</w:t>
            </w:r>
          </w:p>
          <w:p w14:paraId="670E37DD"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classCode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COND</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moodCode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EVN</w:t>
            </w:r>
            <w:r w:rsidRPr="003F6A08">
              <w:rPr>
                <w:rFonts w:ascii="Courier New" w:hAnsi="Courier New" w:cs="Courier New"/>
                <w:color w:val="0000FF"/>
                <w:sz w:val="18"/>
                <w:lang w:val="en-US" w:eastAsia="fi-FI"/>
              </w:rPr>
              <w:t>"&gt;</w:t>
            </w:r>
          </w:p>
          <w:p w14:paraId="2781FA52" w14:textId="77777777" w:rsidR="003F6A08" w:rsidRPr="004E48A5" w:rsidRDefault="003F6A08" w:rsidP="003F6A08">
            <w:pPr>
              <w:autoSpaceDE w:val="0"/>
              <w:autoSpaceDN w:val="0"/>
              <w:adjustRightInd w:val="0"/>
              <w:ind w:left="1136" w:hanging="1136"/>
              <w:jc w:val="left"/>
              <w:rPr>
                <w:rFonts w:ascii="Courier New" w:hAnsi="Courier New" w:cs="Courier New"/>
                <w:color w:val="0000FF"/>
                <w:sz w:val="18"/>
                <w:lang w:val="en-US" w:eastAsia="fi-FI"/>
              </w:rPr>
            </w:pPr>
            <w:r w:rsidRPr="0068521C">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code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92</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1.2.246.537.6.12.2002</w:t>
            </w:r>
            <w:r w:rsidR="000F1FEF" w:rsidRPr="004E48A5">
              <w:rPr>
                <w:rFonts w:ascii="Courier New" w:hAnsi="Courier New" w:cs="Courier New"/>
                <w:color w:val="000000"/>
                <w:sz w:val="18"/>
                <w:lang w:val="en-US" w:eastAsia="fi-FI"/>
              </w:rPr>
              <w:t>.903.</w:t>
            </w:r>
            <w:r w:rsidRPr="004E48A5">
              <w:rPr>
                <w:rFonts w:ascii="Courier New" w:hAnsi="Courier New" w:cs="Courier New"/>
                <w:color w:val="000000"/>
                <w:sz w:val="18"/>
                <w:lang w:val="en-US" w:eastAsia="fi-FI"/>
              </w:rPr>
              <w:t>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00CB3860" w:rsidRPr="004E48A5">
              <w:rPr>
                <w:rFonts w:ascii="Courier New" w:hAnsi="Courier New" w:cs="Courier New"/>
                <w:color w:val="FF0000"/>
                <w:sz w:val="18"/>
                <w:lang w:val="en-US" w:eastAsia="fi-FI"/>
              </w:rPr>
              <w:t>codeSy</w:t>
            </w:r>
            <w:r w:rsidR="00CB3860" w:rsidRPr="004E48A5">
              <w:rPr>
                <w:rFonts w:ascii="Courier New" w:hAnsi="Courier New" w:cs="Courier New"/>
                <w:color w:val="FF0000"/>
                <w:sz w:val="18"/>
                <w:lang w:val="en-US" w:eastAsia="fi-FI"/>
              </w:rPr>
              <w:t>s</w:t>
            </w:r>
            <w:r w:rsidR="00CB3860" w:rsidRPr="004E48A5">
              <w:rPr>
                <w:rFonts w:ascii="Courier New" w:hAnsi="Courier New" w:cs="Courier New"/>
                <w:color w:val="FF0000"/>
                <w:sz w:val="18"/>
                <w:lang w:val="en-US" w:eastAsia="fi-FI"/>
              </w:rPr>
              <w:t>temName</w:t>
            </w:r>
            <w:r w:rsidR="00CB3860" w:rsidRPr="004E48A5">
              <w:rPr>
                <w:rFonts w:ascii="Courier New" w:hAnsi="Courier New" w:cs="Courier New"/>
                <w:color w:val="0000FF"/>
                <w:sz w:val="18"/>
                <w:lang w:val="en-US" w:eastAsia="fi-FI"/>
              </w:rPr>
              <w:t>="</w:t>
            </w:r>
            <w:r w:rsidR="00CB3860" w:rsidRPr="004E48A5">
              <w:rPr>
                <w:rFonts w:ascii="Courier New" w:hAnsi="Courier New" w:cs="Courier New"/>
                <w:color w:val="000000"/>
                <w:sz w:val="18"/>
                <w:lang w:val="en-US" w:eastAsia="fi-FI"/>
              </w:rPr>
              <w:t>THL/Tietosisältö - STH03 Purentastatus 2013</w:t>
            </w:r>
            <w:r w:rsidR="00CB3860" w:rsidRPr="004E48A5">
              <w:rPr>
                <w:rFonts w:ascii="Courier New" w:hAnsi="Courier New" w:cs="Courier New"/>
                <w:color w:val="0000FF"/>
                <w:sz w:val="18"/>
                <w:lang w:val="en-US" w:eastAsia="fi-FI"/>
              </w:rPr>
              <w:t xml:space="preserve">" </w:t>
            </w:r>
            <w:r w:rsidRPr="004E48A5">
              <w:rPr>
                <w:rFonts w:ascii="Courier New" w:hAnsi="Courier New" w:cs="Courier New"/>
                <w:color w:val="FF0000"/>
                <w:sz w:val="18"/>
                <w:lang w:val="en-US" w:eastAsia="fi-FI"/>
              </w:rPr>
              <w:t>displa</w:t>
            </w:r>
            <w:r w:rsidRPr="004E48A5">
              <w:rPr>
                <w:rFonts w:ascii="Courier New" w:hAnsi="Courier New" w:cs="Courier New"/>
                <w:color w:val="FF0000"/>
                <w:sz w:val="18"/>
                <w:lang w:val="en-US" w:eastAsia="fi-FI"/>
              </w:rPr>
              <w:t>y</w:t>
            </w:r>
            <w:r w:rsidRPr="004E48A5">
              <w:rPr>
                <w:rFonts w:ascii="Courier New" w:hAnsi="Courier New" w:cs="Courier New"/>
                <w:color w:val="FF0000"/>
                <w:sz w:val="18"/>
                <w:lang w:val="en-US" w:eastAsia="fi-FI"/>
              </w:rPr>
              <w:t>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Purentastatus tekstimuotoisesti</w:t>
            </w:r>
            <w:r w:rsidRPr="004E48A5">
              <w:rPr>
                <w:rFonts w:ascii="Courier New" w:hAnsi="Courier New" w:cs="Courier New"/>
                <w:color w:val="0000FF"/>
                <w:sz w:val="18"/>
                <w:lang w:val="en-US" w:eastAsia="fi-FI"/>
              </w:rPr>
              <w:t>"/&gt;</w:t>
            </w:r>
          </w:p>
          <w:p w14:paraId="406CD7E2"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text</w:t>
            </w:r>
            <w:r w:rsidRPr="003F6A08">
              <w:rPr>
                <w:rFonts w:ascii="Courier New" w:hAnsi="Courier New" w:cs="Courier New"/>
                <w:color w:val="0000FF"/>
                <w:sz w:val="18"/>
                <w:lang w:val="en-US" w:eastAsia="fi-FI"/>
              </w:rPr>
              <w:t>&gt;</w:t>
            </w:r>
          </w:p>
          <w:p w14:paraId="2AA2C681"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reference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value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#OID1.2.246.10.1234567.14.2013.123.3.10.1.29</w:t>
            </w:r>
            <w:r w:rsidRPr="003F6A08">
              <w:rPr>
                <w:rFonts w:ascii="Courier New" w:hAnsi="Courier New" w:cs="Courier New"/>
                <w:color w:val="0000FF"/>
                <w:sz w:val="18"/>
                <w:lang w:val="en-US" w:eastAsia="fi-FI"/>
              </w:rPr>
              <w:t>"/&gt;</w:t>
            </w:r>
          </w:p>
          <w:p w14:paraId="41A60EB1" w14:textId="77777777" w:rsidR="003F6A08" w:rsidRPr="007C355D"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text</w:t>
            </w:r>
            <w:r w:rsidRPr="007C355D">
              <w:rPr>
                <w:rFonts w:ascii="Courier New" w:hAnsi="Courier New" w:cs="Courier New"/>
                <w:color w:val="0000FF"/>
                <w:sz w:val="18"/>
                <w:lang w:val="en-US" w:eastAsia="fi-FI"/>
              </w:rPr>
              <w:t>&gt;</w:t>
            </w:r>
          </w:p>
          <w:p w14:paraId="1A8E6F40" w14:textId="77777777" w:rsidR="003F6A08" w:rsidRPr="003F6A08" w:rsidRDefault="003F6A08" w:rsidP="003F6A08">
            <w:pPr>
              <w:autoSpaceDE w:val="0"/>
              <w:autoSpaceDN w:val="0"/>
              <w:adjustRightInd w:val="0"/>
              <w:jc w:val="left"/>
              <w:rPr>
                <w:rFonts w:ascii="Courier New" w:hAnsi="Courier New" w:cs="Courier New"/>
                <w:color w:val="0000FF"/>
                <w:sz w:val="18"/>
                <w:lang w:eastAsia="fi-FI"/>
              </w:rPr>
            </w:pPr>
            <w:r w:rsidRPr="007C355D">
              <w:rPr>
                <w:rFonts w:ascii="Courier New" w:hAnsi="Courier New" w:cs="Courier New"/>
                <w:color w:val="000000"/>
                <w:sz w:val="18"/>
                <w:lang w:val="en-US" w:eastAsia="fi-FI"/>
              </w:rPr>
              <w:t xml:space="preserve">        </w:t>
            </w:r>
            <w:r w:rsidRPr="003F6A08">
              <w:rPr>
                <w:rFonts w:ascii="Courier New" w:hAnsi="Courier New" w:cs="Courier New"/>
                <w:color w:val="0000FF"/>
                <w:sz w:val="18"/>
                <w:lang w:eastAsia="fi-FI"/>
              </w:rPr>
              <w:t>&lt;!--</w:t>
            </w:r>
            <w:r w:rsidRPr="003F6A08">
              <w:rPr>
                <w:rFonts w:ascii="Courier New" w:hAnsi="Courier New" w:cs="Courier New"/>
                <w:color w:val="474747"/>
                <w:sz w:val="18"/>
                <w:lang w:eastAsia="fi-FI"/>
              </w:rPr>
              <w:t xml:space="preserve"> Purentastatuksen tekstimuotoisen tiedon päivityspvm </w:t>
            </w:r>
            <w:r w:rsidRPr="003F6A08">
              <w:rPr>
                <w:rFonts w:ascii="Courier New" w:hAnsi="Courier New" w:cs="Courier New"/>
                <w:color w:val="0000FF"/>
                <w:sz w:val="18"/>
                <w:lang w:eastAsia="fi-FI"/>
              </w:rPr>
              <w:t>--&gt;</w:t>
            </w:r>
          </w:p>
          <w:p w14:paraId="654EA0A5" w14:textId="77777777" w:rsidR="003F6A08" w:rsidRPr="007C355D" w:rsidRDefault="003F6A08" w:rsidP="003F6A08">
            <w:pPr>
              <w:autoSpaceDE w:val="0"/>
              <w:autoSpaceDN w:val="0"/>
              <w:adjustRightInd w:val="0"/>
              <w:jc w:val="left"/>
              <w:rPr>
                <w:rFonts w:ascii="Courier New" w:hAnsi="Courier New" w:cs="Courier New"/>
                <w:color w:val="0000FF"/>
                <w:sz w:val="18"/>
                <w:lang w:eastAsia="fi-FI"/>
              </w:rPr>
            </w:pPr>
            <w:r w:rsidRPr="003F6A08">
              <w:rPr>
                <w:rFonts w:ascii="Courier New" w:hAnsi="Courier New" w:cs="Courier New"/>
                <w:color w:val="000000"/>
                <w:sz w:val="18"/>
                <w:lang w:eastAsia="fi-FI"/>
              </w:rPr>
              <w:t xml:space="preserve">        </w:t>
            </w:r>
            <w:r w:rsidRPr="007C355D">
              <w:rPr>
                <w:rFonts w:ascii="Courier New" w:hAnsi="Courier New" w:cs="Courier New"/>
                <w:color w:val="0000FF"/>
                <w:sz w:val="18"/>
                <w:lang w:eastAsia="fi-FI"/>
              </w:rPr>
              <w:t>&lt;</w:t>
            </w:r>
            <w:r w:rsidRPr="007C355D">
              <w:rPr>
                <w:rFonts w:ascii="Courier New" w:hAnsi="Courier New" w:cs="Courier New"/>
                <w:color w:val="800000"/>
                <w:sz w:val="18"/>
                <w:lang w:eastAsia="fi-FI"/>
              </w:rPr>
              <w:t>effectiveTime</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value</w:t>
            </w:r>
            <w:r w:rsidRPr="007C355D">
              <w:rPr>
                <w:rFonts w:ascii="Courier New" w:hAnsi="Courier New" w:cs="Courier New"/>
                <w:color w:val="0000FF"/>
                <w:sz w:val="18"/>
                <w:lang w:eastAsia="fi-FI"/>
              </w:rPr>
              <w:t>="</w:t>
            </w:r>
            <w:del w:id="1069" w:author="Tekijä">
              <w:r w:rsidRPr="007C355D" w:rsidDel="005507B3">
                <w:rPr>
                  <w:rFonts w:ascii="Courier New" w:hAnsi="Courier New" w:cs="Courier New"/>
                  <w:color w:val="000000"/>
                  <w:sz w:val="18"/>
                  <w:lang w:eastAsia="fi-FI"/>
                </w:rPr>
                <w:delText>20130601</w:delText>
              </w:r>
            </w:del>
            <w:ins w:id="1070" w:author="Tekijä">
              <w:r w:rsidR="005507B3">
                <w:rPr>
                  <w:rFonts w:ascii="Courier New" w:hAnsi="Courier New" w:cs="Courier New"/>
                  <w:color w:val="000000"/>
                  <w:sz w:val="18"/>
                  <w:lang w:eastAsia="fi-FI"/>
                </w:rPr>
                <w:t>20150601</w:t>
              </w:r>
            </w:ins>
            <w:r w:rsidRPr="007C355D">
              <w:rPr>
                <w:rFonts w:ascii="Courier New" w:hAnsi="Courier New" w:cs="Courier New"/>
                <w:color w:val="0000FF"/>
                <w:sz w:val="18"/>
                <w:lang w:eastAsia="fi-FI"/>
              </w:rPr>
              <w:t>"/&gt;</w:t>
            </w:r>
          </w:p>
          <w:p w14:paraId="1475D534"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color w:val="0000FF"/>
                <w:sz w:val="18"/>
                <w:lang w:val="en-US" w:eastAsia="fi-FI"/>
              </w:rPr>
              <w:t>&gt;</w:t>
            </w:r>
          </w:p>
          <w:p w14:paraId="0780D7A7" w14:textId="77777777" w:rsidR="003F6A08" w:rsidRPr="003F6A08" w:rsidRDefault="003F6A08" w:rsidP="003F6A08">
            <w:pPr>
              <w:autoSpaceDE w:val="0"/>
              <w:autoSpaceDN w:val="0"/>
              <w:adjustRightInd w:val="0"/>
              <w:jc w:val="left"/>
              <w:rPr>
                <w:rFonts w:ascii="Courier New" w:hAnsi="Courier New" w:cs="Courier New"/>
                <w:sz w:val="18"/>
                <w:szCs w:val="18"/>
                <w:lang w:val="en-US"/>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tc>
      </w:tr>
    </w:tbl>
    <w:p w14:paraId="7DB9B8F0" w14:textId="77777777" w:rsidR="003F6A08" w:rsidRPr="003F6A08" w:rsidRDefault="003F6A08" w:rsidP="003F6A08">
      <w:r w:rsidRPr="003F6A08">
        <w:br w:type="page"/>
      </w:r>
    </w:p>
    <w:p w14:paraId="58F8C3B3" w14:textId="77777777" w:rsidR="003F6A08" w:rsidRPr="003F6A08" w:rsidRDefault="003F6A08" w:rsidP="008E33EF">
      <w:pPr>
        <w:pStyle w:val="Otsikko1"/>
      </w:pPr>
      <w:bookmarkStart w:id="1071" w:name="_Toc377399146"/>
      <w:bookmarkStart w:id="1072" w:name="_Toc436732588"/>
      <w:r w:rsidRPr="003F6A08">
        <w:t>Pehmyt- ja kovakudoksen havainnot</w:t>
      </w:r>
      <w:bookmarkEnd w:id="1071"/>
      <w:bookmarkEnd w:id="1072"/>
    </w:p>
    <w:p w14:paraId="5A789540" w14:textId="77777777" w:rsidR="003F6A08" w:rsidRDefault="003F6A08" w:rsidP="003F6A08">
      <w:r w:rsidRPr="003F6A08">
        <w:t xml:space="preserve">Pehmyt- ja kovakudoksen havaintotiedot tulevat </w:t>
      </w:r>
      <w:r w:rsidR="00BC31AD">
        <w:t>omiin entyihinsä</w:t>
      </w:r>
      <w:r w:rsidRPr="003F6A08">
        <w:t>. Tietosisältö on kuvattu STH04 Pehmyt- ja kovakudoksen havainnot -tietosisältömäärittelyssä [16].</w:t>
      </w:r>
    </w:p>
    <w:p w14:paraId="5F028F51" w14:textId="77777777" w:rsidR="00565355" w:rsidRDefault="00565355" w:rsidP="003F6A08"/>
    <w:p w14:paraId="0040F2D1" w14:textId="77777777" w:rsidR="00565355" w:rsidRPr="003F6A08" w:rsidRDefault="00565355" w:rsidP="003F6A08">
      <w:r>
        <w:t xml:space="preserve">Pehmyt- ja kovakudoksen havainnot kirjataan </w:t>
      </w:r>
      <w:ins w:id="1073" w:author="Tekijä">
        <w:r w:rsidR="008D629F">
          <w:t>Hammas-, suu- ja leukasairaudet (</w:t>
        </w:r>
      </w:ins>
      <w:r>
        <w:t>SUU</w:t>
      </w:r>
      <w:ins w:id="1074" w:author="Tekijä">
        <w:r w:rsidR="008D629F">
          <w:t>)</w:t>
        </w:r>
      </w:ins>
      <w:r>
        <w:t>-näkymälle.</w:t>
      </w:r>
    </w:p>
    <w:p w14:paraId="56AFEDFA" w14:textId="77777777" w:rsidR="003F6A08" w:rsidRPr="003F6A08" w:rsidRDefault="003F6A08" w:rsidP="008E33EF">
      <w:pPr>
        <w:pStyle w:val="Otsikko2"/>
        <w:rPr>
          <w:lang w:val="en-US"/>
        </w:rPr>
      </w:pPr>
      <w:bookmarkStart w:id="1075" w:name="_Toc377399147"/>
      <w:bookmarkStart w:id="1076" w:name="_Toc436732589"/>
      <w:r w:rsidRPr="003F6A08">
        <w:rPr>
          <w:lang w:val="en-US"/>
        </w:rPr>
        <w:t>Otsikko</w:t>
      </w:r>
      <w:bookmarkEnd w:id="1075"/>
      <w:bookmarkEnd w:id="1076"/>
    </w:p>
    <w:p w14:paraId="3649768D" w14:textId="77777777" w:rsidR="003F6A08" w:rsidRPr="003F6A08" w:rsidRDefault="003F6A08" w:rsidP="003F6A08">
      <w:r w:rsidRPr="003F6A08">
        <w:t>Otsikkona AR/YDIN – Otsikot koodistosta ’Nykytila’, koodiarvo 37.</w:t>
      </w:r>
    </w:p>
    <w:p w14:paraId="3B55C236" w14:textId="77777777" w:rsidR="003F6A08" w:rsidRPr="003F6A08" w:rsidRDefault="003F6A08" w:rsidP="008E33EF">
      <w:pPr>
        <w:pStyle w:val="Otsikko2"/>
        <w:rPr>
          <w:lang w:val="en-US"/>
        </w:rPr>
      </w:pPr>
      <w:bookmarkStart w:id="1077" w:name="_Toc382387193"/>
      <w:bookmarkStart w:id="1078" w:name="_Toc377399148"/>
      <w:bookmarkStart w:id="1079" w:name="_Toc436732590"/>
      <w:bookmarkEnd w:id="1077"/>
      <w:r w:rsidRPr="003F6A08">
        <w:rPr>
          <w:lang w:val="en-US"/>
        </w:rPr>
        <w:t>Näyttömuoto</w:t>
      </w:r>
      <w:bookmarkEnd w:id="1078"/>
      <w:bookmarkEnd w:id="1079"/>
    </w:p>
    <w:p w14:paraId="640853ED" w14:textId="77777777" w:rsidR="003F6A08" w:rsidRPr="003F6A08" w:rsidRDefault="003F6A08" w:rsidP="003F6A08">
      <w:r w:rsidRPr="003F6A08">
        <w:t>Näyttömuodon toteutusohjeistus on Kertomus ja lomakkeet -oppaassa [8]. Alla on esimerkki näyt-tömuotoon tuotavista tiedoista</w:t>
      </w:r>
      <w:del w:id="1080" w:author="Tekijä">
        <w:r w:rsidR="00BC31AD" w:rsidDel="00C332A9">
          <w:delText xml:space="preserve"> Suun alueen havaintojen ja löydösten osalta</w:delText>
        </w:r>
      </w:del>
      <w:r w:rsidRPr="003F6A08">
        <w:t>, tiedot on tarkemmin kuvattu kunkin observationin kohdalla</w:t>
      </w:r>
      <w:r w:rsidR="00BC31AD">
        <w:t xml:space="preserve"> ja lii</w:t>
      </w:r>
      <w:r w:rsidR="00BC31AD">
        <w:t>t</w:t>
      </w:r>
      <w:r w:rsidR="00BC31AD">
        <w:t>teessä olevassa esimerkissä näyttömuotoesimerkit ovat muidenkin Pehmyt- ja kovakudoksen havaintojen tietoryhmien osalta</w:t>
      </w:r>
      <w:r w:rsidRPr="003F6A08">
        <w:t>.  Käyttäjän syöttämät näytt</w:t>
      </w:r>
      <w:r w:rsidRPr="003F6A08">
        <w:t>ö</w:t>
      </w:r>
      <w:r w:rsidRPr="003F6A08">
        <w:t>tietokentät merkataan antamalla tietoke</w:t>
      </w:r>
      <w:r w:rsidRPr="003F6A08">
        <w:t>n</w:t>
      </w:r>
      <w:r w:rsidRPr="003F6A08">
        <w:t xml:space="preserve">tälle attribuutti </w:t>
      </w:r>
      <w:r w:rsidRPr="003F6A08">
        <w:rPr>
          <w:rFonts w:ascii="Arial" w:hAnsi="Arial" w:cs="Arial"/>
          <w:color w:val="FF0000"/>
          <w:sz w:val="20"/>
          <w:highlight w:val="white"/>
          <w:lang w:eastAsia="fi-FI"/>
        </w:rPr>
        <w:t>styleCode</w:t>
      </w:r>
      <w:r w:rsidRPr="003F6A08">
        <w:rPr>
          <w:rFonts w:ascii="Arial" w:hAnsi="Arial" w:cs="Arial"/>
          <w:color w:val="0000FF"/>
          <w:sz w:val="20"/>
          <w:highlight w:val="white"/>
          <w:lang w:eastAsia="fi-FI"/>
        </w:rPr>
        <w:t>="</w:t>
      </w:r>
      <w:r w:rsidRPr="003F6A08">
        <w:rPr>
          <w:rFonts w:ascii="Arial" w:hAnsi="Arial" w:cs="Arial"/>
          <w:color w:val="000000"/>
          <w:sz w:val="20"/>
          <w:highlight w:val="white"/>
          <w:lang w:eastAsia="fi-FI"/>
        </w:rPr>
        <w:t>xUnstructured</w:t>
      </w:r>
      <w:r w:rsidRPr="003F6A08">
        <w:rPr>
          <w:rFonts w:ascii="Arial" w:hAnsi="Arial" w:cs="Arial"/>
          <w:color w:val="0000FF"/>
          <w:sz w:val="20"/>
          <w:highlight w:val="white"/>
          <w:lang w:eastAsia="fi-FI"/>
        </w:rPr>
        <w:t>"</w:t>
      </w:r>
      <w:r w:rsidRPr="003F6A08">
        <w:t>.</w:t>
      </w:r>
    </w:p>
    <w:p w14:paraId="2E88A1C9" w14:textId="77777777" w:rsidR="003F6A08" w:rsidRDefault="003F6A08" w:rsidP="003F6A08">
      <w:pPr>
        <w:rPr>
          <w:ins w:id="1081" w:author="Tekijä"/>
        </w:rPr>
      </w:pPr>
    </w:p>
    <w:p w14:paraId="4AB36B12" w14:textId="77777777" w:rsidR="00C332A9" w:rsidRDefault="00C332A9" w:rsidP="00C332A9">
      <w:pPr>
        <w:rPr>
          <w:ins w:id="1082" w:author="Tekijä"/>
        </w:rPr>
      </w:pPr>
      <w:ins w:id="1083" w:author="Tekijä">
        <w:r w:rsidRPr="00A922F6">
          <w:t>Geneerinen esitystapa:</w:t>
        </w:r>
      </w:ins>
    </w:p>
    <w:p w14:paraId="601F5D37" w14:textId="77777777" w:rsidR="00C332A9" w:rsidRDefault="00C332A9" w:rsidP="003F6A08">
      <w:pPr>
        <w:rPr>
          <w:ins w:id="1084" w:author="Tekijä"/>
        </w:rPr>
      </w:pPr>
    </w:p>
    <w:p w14:paraId="2E47F25B" w14:textId="77777777" w:rsidR="0064757F" w:rsidRPr="004E48A5" w:rsidRDefault="0064757F" w:rsidP="003F6A08">
      <w:pPr>
        <w:rPr>
          <w:ins w:id="1085" w:author="Tekijä"/>
        </w:rPr>
      </w:pPr>
      <w:ins w:id="1086" w:author="Tekijä">
        <w:r w:rsidRPr="004E48A5">
          <w:t>CodeId 16*; CodeId 17</w:t>
        </w:r>
      </w:ins>
    </w:p>
    <w:p w14:paraId="19294BB4" w14:textId="77777777" w:rsidR="0064757F" w:rsidRPr="004E48A5" w:rsidRDefault="0064757F" w:rsidP="003F6A08">
      <w:pPr>
        <w:rPr>
          <w:ins w:id="1087" w:author="Tekijä"/>
        </w:rPr>
      </w:pPr>
      <w:ins w:id="1088" w:author="Tekijä">
        <w:r w:rsidRPr="004E48A5">
          <w:t>CodeId 24**</w:t>
        </w:r>
      </w:ins>
    </w:p>
    <w:p w14:paraId="6049E62C" w14:textId="77777777" w:rsidR="0064757F" w:rsidRPr="004E48A5" w:rsidRDefault="0064757F" w:rsidP="003F6A08">
      <w:pPr>
        <w:rPr>
          <w:ins w:id="1089" w:author="Tekijä"/>
        </w:rPr>
      </w:pPr>
      <w:ins w:id="1090" w:author="Tekijä">
        <w:r w:rsidRPr="004E48A5">
          <w:rPr>
            <w:b/>
          </w:rPr>
          <w:t>CodeId 31:</w:t>
        </w:r>
        <w:r w:rsidRPr="004E48A5">
          <w:t>;</w:t>
        </w:r>
        <w:r w:rsidR="00F7072E" w:rsidRPr="004E48A5">
          <w:t xml:space="preserve"> CodeId 32; CodeId 33</w:t>
        </w:r>
      </w:ins>
    </w:p>
    <w:p w14:paraId="0E0FFF27" w14:textId="77777777" w:rsidR="00F7072E" w:rsidRPr="00FC46AB" w:rsidRDefault="00F7072E" w:rsidP="003F6A08">
      <w:pPr>
        <w:rPr>
          <w:ins w:id="1091" w:author="Tekijä"/>
        </w:rPr>
      </w:pPr>
      <w:ins w:id="1092" w:author="Tekijä">
        <w:r w:rsidRPr="00FC46AB">
          <w:t>CodeId 41***</w:t>
        </w:r>
      </w:ins>
    </w:p>
    <w:p w14:paraId="16BC347E" w14:textId="77777777" w:rsidR="00F7072E" w:rsidRDefault="00F7072E" w:rsidP="003F6A08">
      <w:pPr>
        <w:rPr>
          <w:ins w:id="1093" w:author="Tekijä"/>
        </w:rPr>
      </w:pPr>
      <w:ins w:id="1094" w:author="Tekijä">
        <w:r w:rsidRPr="00F7072E">
          <w:rPr>
            <w:b/>
          </w:rPr>
          <w:t>”Nielurisan tila: ”</w:t>
        </w:r>
        <w:r w:rsidRPr="00F7072E">
          <w:t>CodeId 43;</w:t>
        </w:r>
        <w:r>
          <w:rPr>
            <w:b/>
          </w:rPr>
          <w:t xml:space="preserve"> </w:t>
        </w:r>
        <w:r w:rsidRPr="00F7072E">
          <w:t>CodeId 42</w:t>
        </w:r>
      </w:ins>
    </w:p>
    <w:p w14:paraId="4D367786" w14:textId="77777777" w:rsidR="00F7072E" w:rsidRPr="00FC46AB" w:rsidRDefault="00F7072E" w:rsidP="003F6A08">
      <w:pPr>
        <w:rPr>
          <w:ins w:id="1095" w:author="Tekijä"/>
        </w:rPr>
      </w:pPr>
      <w:ins w:id="1096" w:author="Tekijä">
        <w:r w:rsidRPr="00FC46AB">
          <w:rPr>
            <w:b/>
          </w:rPr>
          <w:t xml:space="preserve">CodeId 51: </w:t>
        </w:r>
        <w:r w:rsidRPr="00FC46AB">
          <w:t>CodeId 52; CodeId 53</w:t>
        </w:r>
      </w:ins>
    </w:p>
    <w:p w14:paraId="3D9440E6" w14:textId="77777777" w:rsidR="00F7072E" w:rsidRPr="00FC46AB" w:rsidRDefault="00F7072E" w:rsidP="003F6A08">
      <w:pPr>
        <w:rPr>
          <w:ins w:id="1097" w:author="Tekijä"/>
          <w:b/>
        </w:rPr>
      </w:pPr>
      <w:ins w:id="1098" w:author="Tekijä">
        <w:r w:rsidRPr="00FC46AB">
          <w:t xml:space="preserve">CodeId 71; </w:t>
        </w:r>
        <w:r w:rsidR="00373C47" w:rsidRPr="00FC46AB">
          <w:t>CodeId 72; CodeId 73; CodeId 76****; CodeId 74; CodeId 75*****; CodeId 77</w:t>
        </w:r>
        <w:r w:rsidRPr="00FC46AB">
          <w:t xml:space="preserve"> </w:t>
        </w:r>
        <w:r w:rsidRPr="00FC46AB">
          <w:rPr>
            <w:b/>
          </w:rPr>
          <w:t xml:space="preserve"> </w:t>
        </w:r>
      </w:ins>
    </w:p>
    <w:p w14:paraId="7B8A7CA3" w14:textId="77777777" w:rsidR="00F7072E" w:rsidRPr="00FC46AB" w:rsidRDefault="00373C47" w:rsidP="003F6A08">
      <w:pPr>
        <w:rPr>
          <w:ins w:id="1099" w:author="Tekijä"/>
        </w:rPr>
      </w:pPr>
      <w:ins w:id="1100" w:author="Tekijä">
        <w:r w:rsidRPr="00FC46AB">
          <w:t>CodeId 92***</w:t>
        </w:r>
      </w:ins>
    </w:p>
    <w:p w14:paraId="0ADC6531" w14:textId="77777777" w:rsidR="00373C47" w:rsidRPr="00FC46AB" w:rsidRDefault="00373C47" w:rsidP="003F6A08">
      <w:pPr>
        <w:rPr>
          <w:ins w:id="1101" w:author="Tekijä"/>
        </w:rPr>
      </w:pPr>
    </w:p>
    <w:p w14:paraId="4422B289" w14:textId="77777777" w:rsidR="0064757F" w:rsidRDefault="0064757F" w:rsidP="003F6A08">
      <w:pPr>
        <w:rPr>
          <w:ins w:id="1102" w:author="Tekijä"/>
        </w:rPr>
      </w:pPr>
      <w:ins w:id="1103" w:author="Tekijä">
        <w:r>
          <w:t xml:space="preserve">* </w:t>
        </w:r>
        <w:r w:rsidRPr="0064757F">
          <w:rPr>
            <w:b/>
          </w:rPr>
          <w:t>”Leukamurtuma: ”</w:t>
        </w:r>
        <w:r>
          <w:t>, jos CodeId 16=true</w:t>
        </w:r>
      </w:ins>
    </w:p>
    <w:p w14:paraId="02281248" w14:textId="77777777" w:rsidR="008F6FD5" w:rsidRPr="0064757F" w:rsidRDefault="0064757F" w:rsidP="003F6A08">
      <w:pPr>
        <w:rPr>
          <w:ins w:id="1104" w:author="Tekijä"/>
        </w:rPr>
      </w:pPr>
      <w:ins w:id="1105" w:author="Tekijä">
        <w:r>
          <w:t>** ”</w:t>
        </w:r>
        <w:r w:rsidRPr="008F6FD5">
          <w:rPr>
            <w:b/>
            <w:bCs/>
            <w:szCs w:val="24"/>
            <w:lang w:eastAsia="fi-FI"/>
          </w:rPr>
          <w:t>Huulisulku auki</w:t>
        </w:r>
        <w:r>
          <w:rPr>
            <w:b/>
            <w:bCs/>
            <w:szCs w:val="24"/>
            <w:lang w:eastAsia="fi-FI"/>
          </w:rPr>
          <w:t xml:space="preserve">”, </w:t>
        </w:r>
        <w:r>
          <w:rPr>
            <w:bCs/>
            <w:szCs w:val="24"/>
            <w:lang w:eastAsia="fi-FI"/>
          </w:rPr>
          <w:t>jos CodeId 24=true</w:t>
        </w:r>
      </w:ins>
    </w:p>
    <w:p w14:paraId="565205D5" w14:textId="77777777" w:rsidR="0064757F" w:rsidRDefault="00F7072E" w:rsidP="003F6A08">
      <w:pPr>
        <w:rPr>
          <w:ins w:id="1106" w:author="Tekijä"/>
        </w:rPr>
      </w:pPr>
      <w:ins w:id="1107" w:author="Tekijä">
        <w:r>
          <w:t>*** Myös tiedon otsikko</w:t>
        </w:r>
      </w:ins>
    </w:p>
    <w:p w14:paraId="23B6A6A2" w14:textId="77777777" w:rsidR="00373C47" w:rsidRDefault="00373C47" w:rsidP="003F6A08">
      <w:pPr>
        <w:rPr>
          <w:ins w:id="1108" w:author="Tekijä"/>
        </w:rPr>
      </w:pPr>
      <w:ins w:id="1109" w:author="Tekijä">
        <w:r>
          <w:t xml:space="preserve">**** Myös tiedon otsikko ”Hammas:” ja koodin lyhyt nimi </w:t>
        </w:r>
      </w:ins>
    </w:p>
    <w:p w14:paraId="31234EB3" w14:textId="77777777" w:rsidR="00373C47" w:rsidRDefault="00373C47" w:rsidP="003F6A08">
      <w:pPr>
        <w:rPr>
          <w:ins w:id="1110" w:author="Tekijä"/>
        </w:rPr>
      </w:pPr>
      <w:ins w:id="1111" w:author="Tekijä">
        <w:r>
          <w:t>***** Myös tiedon otsikko ”Kohdekudoksen koko: ”</w:t>
        </w:r>
      </w:ins>
    </w:p>
    <w:p w14:paraId="328EE532" w14:textId="77777777" w:rsidR="00373C47" w:rsidRDefault="00373C47" w:rsidP="003F6A08">
      <w:pPr>
        <w:rPr>
          <w:ins w:id="1112" w:author="Tekijä"/>
        </w:rPr>
      </w:pPr>
    </w:p>
    <w:p w14:paraId="2EFB8389" w14:textId="77777777" w:rsidR="00F7072E" w:rsidRDefault="00F7072E" w:rsidP="003F6A08">
      <w:pPr>
        <w:rPr>
          <w:ins w:id="1113" w:author="Tekijä"/>
        </w:rPr>
      </w:pPr>
    </w:p>
    <w:p w14:paraId="01F1E67B" w14:textId="77777777" w:rsidR="00F7072E" w:rsidRDefault="00F7072E" w:rsidP="003F6A08">
      <w:pPr>
        <w:rPr>
          <w:ins w:id="1114" w:author="Tekijä"/>
        </w:rPr>
      </w:pPr>
    </w:p>
    <w:p w14:paraId="3823A9A4" w14:textId="77777777" w:rsidR="008F6FD5" w:rsidRDefault="008F6FD5" w:rsidP="003F6A08">
      <w:pPr>
        <w:rPr>
          <w:ins w:id="1115" w:author="Tekijä"/>
        </w:rPr>
      </w:pPr>
      <w:ins w:id="1116" w:author="Tekijä">
        <w:r>
          <w:t>Esimerkkikirjauksia näyttömuodossa:</w:t>
        </w:r>
      </w:ins>
    </w:p>
    <w:p w14:paraId="4B2FD1D2" w14:textId="77777777" w:rsidR="008F6FD5" w:rsidRDefault="008F6FD5" w:rsidP="003F6A08">
      <w:pPr>
        <w:rPr>
          <w:ins w:id="1117" w:author="Tekijä"/>
        </w:rPr>
      </w:pPr>
    </w:p>
    <w:p w14:paraId="04913C96" w14:textId="77777777" w:rsidR="008F6FD5" w:rsidRPr="008F6FD5" w:rsidRDefault="008F6FD5" w:rsidP="008F6FD5">
      <w:pPr>
        <w:jc w:val="left"/>
        <w:rPr>
          <w:ins w:id="1118" w:author="Tekijä"/>
          <w:szCs w:val="24"/>
          <w:lang w:eastAsia="fi-FI"/>
        </w:rPr>
      </w:pPr>
      <w:ins w:id="1119" w:author="Tekijä">
        <w:r w:rsidRPr="008F6FD5">
          <w:rPr>
            <w:b/>
            <w:bCs/>
            <w:szCs w:val="24"/>
            <w:lang w:eastAsia="fi-FI"/>
          </w:rPr>
          <w:t>Leukamurtuma</w:t>
        </w:r>
        <w:del w:id="1120" w:author="Tekijä">
          <w:r w:rsidRPr="008F6FD5" w:rsidDel="0064757F">
            <w:rPr>
              <w:b/>
              <w:bCs/>
              <w:szCs w:val="24"/>
              <w:lang w:eastAsia="fi-FI"/>
            </w:rPr>
            <w:delText>;</w:delText>
          </w:r>
        </w:del>
        <w:r w:rsidR="0064757F">
          <w:rPr>
            <w:b/>
            <w:bCs/>
            <w:szCs w:val="24"/>
            <w:lang w:eastAsia="fi-FI"/>
          </w:rPr>
          <w:t>:</w:t>
        </w:r>
        <w:r w:rsidRPr="008F6FD5">
          <w:rPr>
            <w:b/>
            <w:bCs/>
            <w:szCs w:val="24"/>
            <w:lang w:eastAsia="fi-FI"/>
          </w:rPr>
          <w:t xml:space="preserve"> </w:t>
        </w:r>
        <w:r w:rsidRPr="008F6FD5">
          <w:rPr>
            <w:szCs w:val="24"/>
            <w:lang w:eastAsia="fi-FI"/>
          </w:rPr>
          <w:t xml:space="preserve">Leukamurtuman lisätiedot tähän... </w:t>
        </w:r>
        <w:r w:rsidRPr="008F6FD5">
          <w:rPr>
            <w:szCs w:val="24"/>
            <w:lang w:eastAsia="fi-FI"/>
          </w:rPr>
          <w:br/>
        </w:r>
        <w:r w:rsidRPr="008F6FD5">
          <w:rPr>
            <w:b/>
            <w:bCs/>
            <w:szCs w:val="24"/>
            <w:lang w:eastAsia="fi-FI"/>
          </w:rPr>
          <w:t>Huulisulku auki</w:t>
        </w:r>
        <w:r w:rsidRPr="008F6FD5">
          <w:rPr>
            <w:szCs w:val="24"/>
            <w:lang w:eastAsia="fi-FI"/>
          </w:rPr>
          <w:br/>
        </w:r>
        <w:r w:rsidRPr="008F6FD5">
          <w:rPr>
            <w:b/>
            <w:bCs/>
            <w:szCs w:val="24"/>
            <w:lang w:eastAsia="fi-FI"/>
          </w:rPr>
          <w:t>Leuanalusimusolmukkeet</w:t>
        </w:r>
        <w:del w:id="1121" w:author="Tekijä">
          <w:r w:rsidRPr="008F6FD5" w:rsidDel="0064757F">
            <w:rPr>
              <w:b/>
              <w:bCs/>
              <w:szCs w:val="24"/>
              <w:lang w:eastAsia="fi-FI"/>
            </w:rPr>
            <w:delText>;</w:delText>
          </w:r>
        </w:del>
        <w:r w:rsidR="0064757F">
          <w:rPr>
            <w:b/>
            <w:bCs/>
            <w:szCs w:val="24"/>
            <w:lang w:eastAsia="fi-FI"/>
          </w:rPr>
          <w:t>:</w:t>
        </w:r>
        <w:r w:rsidRPr="008F6FD5">
          <w:rPr>
            <w:b/>
            <w:bCs/>
            <w:szCs w:val="24"/>
            <w:lang w:eastAsia="fi-FI"/>
          </w:rPr>
          <w:t xml:space="preserve"> </w:t>
        </w:r>
        <w:r w:rsidRPr="008F6FD5">
          <w:rPr>
            <w:szCs w:val="24"/>
            <w:lang w:eastAsia="fi-FI"/>
          </w:rPr>
          <w:t>Oikea puoli; Aristavat</w:t>
        </w:r>
        <w:r w:rsidRPr="008F6FD5">
          <w:rPr>
            <w:szCs w:val="24"/>
            <w:lang w:eastAsia="fi-FI"/>
          </w:rPr>
          <w:br/>
        </w:r>
        <w:r w:rsidRPr="008F6FD5">
          <w:rPr>
            <w:b/>
            <w:bCs/>
            <w:szCs w:val="24"/>
            <w:lang w:eastAsia="fi-FI"/>
          </w:rPr>
          <w:t xml:space="preserve">Kitarisan tila: </w:t>
        </w:r>
        <w:r w:rsidRPr="008F6FD5">
          <w:rPr>
            <w:szCs w:val="24"/>
            <w:lang w:eastAsia="fi-FI"/>
          </w:rPr>
          <w:t xml:space="preserve">Suurentuneet </w:t>
        </w:r>
        <w:r w:rsidRPr="008F6FD5">
          <w:rPr>
            <w:szCs w:val="24"/>
            <w:lang w:eastAsia="fi-FI"/>
          </w:rPr>
          <w:br/>
        </w:r>
        <w:r w:rsidRPr="008F6FD5">
          <w:rPr>
            <w:b/>
            <w:bCs/>
            <w:szCs w:val="24"/>
            <w:lang w:eastAsia="fi-FI"/>
          </w:rPr>
          <w:t xml:space="preserve">Nielurisan tila: </w:t>
        </w:r>
        <w:r w:rsidRPr="008F6FD5">
          <w:rPr>
            <w:szCs w:val="24"/>
            <w:lang w:eastAsia="fi-FI"/>
          </w:rPr>
          <w:t xml:space="preserve">Oikea puoli; Suurentuneet </w:t>
        </w:r>
        <w:r w:rsidRPr="008F6FD5">
          <w:rPr>
            <w:szCs w:val="24"/>
            <w:lang w:eastAsia="fi-FI"/>
          </w:rPr>
          <w:br/>
        </w:r>
        <w:r w:rsidRPr="008F6FD5">
          <w:rPr>
            <w:b/>
            <w:bCs/>
            <w:szCs w:val="24"/>
            <w:lang w:eastAsia="fi-FI"/>
          </w:rPr>
          <w:t>Submandibulaarinen sylkirauhanen</w:t>
        </w:r>
        <w:del w:id="1122" w:author="Tekijä">
          <w:r w:rsidRPr="008F6FD5" w:rsidDel="0064757F">
            <w:rPr>
              <w:b/>
              <w:bCs/>
              <w:szCs w:val="24"/>
              <w:lang w:eastAsia="fi-FI"/>
            </w:rPr>
            <w:delText>;</w:delText>
          </w:r>
        </w:del>
        <w:r w:rsidR="0064757F">
          <w:rPr>
            <w:b/>
            <w:bCs/>
            <w:szCs w:val="24"/>
            <w:lang w:eastAsia="fi-FI"/>
          </w:rPr>
          <w:t>:</w:t>
        </w:r>
        <w:r w:rsidRPr="008F6FD5">
          <w:rPr>
            <w:b/>
            <w:bCs/>
            <w:szCs w:val="24"/>
            <w:lang w:eastAsia="fi-FI"/>
          </w:rPr>
          <w:t xml:space="preserve"> </w:t>
        </w:r>
        <w:r w:rsidRPr="008F6FD5">
          <w:rPr>
            <w:szCs w:val="24"/>
            <w:lang w:eastAsia="fi-FI"/>
          </w:rPr>
          <w:t>Oikea puoli; Aristavat; Sylkirauhasen aukon tukos</w:t>
        </w:r>
        <w:r w:rsidRPr="008F6FD5">
          <w:rPr>
            <w:szCs w:val="24"/>
            <w:lang w:eastAsia="fi-FI"/>
          </w:rPr>
          <w:br/>
        </w:r>
        <w:r w:rsidRPr="008F6FD5">
          <w:rPr>
            <w:b/>
            <w:bCs/>
            <w:szCs w:val="24"/>
            <w:lang w:eastAsia="fi-FI"/>
          </w:rPr>
          <w:t xml:space="preserve">Suun limakalvojen havainnot ja löydökset: </w:t>
        </w:r>
        <w:r w:rsidRPr="008F6FD5">
          <w:rPr>
            <w:szCs w:val="24"/>
            <w:lang w:eastAsia="fi-FI"/>
          </w:rPr>
          <w:t xml:space="preserve">Fisteli; 6-10 mm; Vasemmalla; Hammas: d 27, d 28; Kova suulaki; Kohdekudoksen koko: Normaali; Kuvaus tähän </w:t>
        </w:r>
        <w:r w:rsidRPr="008F6FD5">
          <w:rPr>
            <w:szCs w:val="24"/>
            <w:lang w:eastAsia="fi-FI"/>
          </w:rPr>
          <w:br/>
        </w:r>
        <w:r w:rsidRPr="008F6FD5">
          <w:rPr>
            <w:b/>
            <w:bCs/>
            <w:szCs w:val="24"/>
            <w:lang w:eastAsia="fi-FI"/>
          </w:rPr>
          <w:t xml:space="preserve">Pehmyt- ja kovakudosten havainnot tekstimuotoisesti: </w:t>
        </w:r>
        <w:r w:rsidRPr="008F6FD5">
          <w:rPr>
            <w:szCs w:val="24"/>
            <w:lang w:eastAsia="fi-FI"/>
          </w:rPr>
          <w:t>tekstimuotoiset tiedot tähän</w:t>
        </w:r>
      </w:ins>
    </w:p>
    <w:p w14:paraId="52CDEB0E" w14:textId="77777777" w:rsidR="008F6FD5" w:rsidRDefault="008F6FD5" w:rsidP="003F6A08">
      <w:pPr>
        <w:rPr>
          <w:ins w:id="1123" w:author="Tekijä"/>
        </w:rPr>
      </w:pPr>
    </w:p>
    <w:p w14:paraId="40BF6A80" w14:textId="77777777" w:rsidR="008F6FD5" w:rsidDel="008F6FD5" w:rsidRDefault="008F6FD5" w:rsidP="003F6A08">
      <w:pPr>
        <w:rPr>
          <w:ins w:id="1124" w:author="Tekijä"/>
          <w:del w:id="1125" w:author="Tekijä"/>
        </w:rPr>
      </w:pPr>
    </w:p>
    <w:p w14:paraId="0A65985B" w14:textId="77777777" w:rsidR="00C332A9" w:rsidRPr="003F6A08" w:rsidRDefault="00C332A9"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8D629F" w14:paraId="672F3DB7"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76928517" w14:textId="77777777" w:rsidR="008D629F" w:rsidRPr="008D629F" w:rsidRDefault="008D629F" w:rsidP="008D629F">
            <w:pPr>
              <w:suppressAutoHyphens/>
              <w:autoSpaceDE w:val="0"/>
              <w:autoSpaceDN w:val="0"/>
              <w:adjustRightInd w:val="0"/>
              <w:jc w:val="left"/>
              <w:rPr>
                <w:ins w:id="1126" w:author="Tekijä"/>
                <w:rFonts w:ascii="Courier New" w:hAnsi="Courier New" w:cs="Courier New"/>
                <w:color w:val="0000FF"/>
                <w:sz w:val="18"/>
                <w:lang w:val="en-US" w:eastAsia="fi-FI"/>
              </w:rPr>
            </w:pPr>
            <w:ins w:id="1127" w:author="Tekijä">
              <w:r w:rsidRPr="00C332A9">
                <w:rPr>
                  <w:rFonts w:ascii="Courier New" w:hAnsi="Courier New" w:cs="Courier New"/>
                  <w:color w:val="000000"/>
                  <w:sz w:val="18"/>
                  <w:lang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text</w:t>
              </w:r>
              <w:r w:rsidRPr="008D629F">
                <w:rPr>
                  <w:rFonts w:ascii="Courier New" w:hAnsi="Courier New" w:cs="Courier New"/>
                  <w:color w:val="0000FF"/>
                  <w:sz w:val="18"/>
                  <w:lang w:val="en-US" w:eastAsia="fi-FI"/>
                </w:rPr>
                <w:t>&gt;</w:t>
              </w:r>
            </w:ins>
          </w:p>
          <w:p w14:paraId="6E08BFBC" w14:textId="77777777" w:rsidR="008D629F" w:rsidRPr="008D629F" w:rsidRDefault="008D629F" w:rsidP="008D629F">
            <w:pPr>
              <w:suppressAutoHyphens/>
              <w:autoSpaceDE w:val="0"/>
              <w:autoSpaceDN w:val="0"/>
              <w:adjustRightInd w:val="0"/>
              <w:jc w:val="left"/>
              <w:rPr>
                <w:ins w:id="1128" w:author="Tekijä"/>
                <w:rFonts w:ascii="Courier New" w:hAnsi="Courier New" w:cs="Courier New"/>
                <w:color w:val="0000FF"/>
                <w:sz w:val="18"/>
                <w:lang w:val="en-US" w:eastAsia="fi-FI"/>
              </w:rPr>
            </w:pPr>
            <w:ins w:id="1129" w:author="Tekijä">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paragraph</w:t>
              </w:r>
              <w:r w:rsidRPr="008D629F">
                <w:rPr>
                  <w:rFonts w:ascii="Courier New" w:hAnsi="Courier New" w:cs="Courier New"/>
                  <w:i/>
                  <w:iCs/>
                  <w:color w:val="008080"/>
                  <w:sz w:val="18"/>
                  <w:lang w:val="en-US" w:eastAsia="fi-FI"/>
                </w:rPr>
                <w:t xml:space="preserve"> </w:t>
              </w:r>
              <w:r w:rsidRPr="008D629F">
                <w:rPr>
                  <w:rFonts w:ascii="Courier New" w:hAnsi="Courier New" w:cs="Courier New"/>
                  <w:color w:val="FF0000"/>
                  <w:sz w:val="18"/>
                  <w:lang w:val="en-US" w:eastAsia="fi-FI"/>
                </w:rPr>
                <w:t>ID</w:t>
              </w:r>
              <w:r w:rsidRPr="008D629F">
                <w:rPr>
                  <w:rFonts w:ascii="Courier New" w:hAnsi="Courier New" w:cs="Courier New"/>
                  <w:color w:val="0000FF"/>
                  <w:sz w:val="18"/>
                  <w:lang w:val="en-US" w:eastAsia="fi-FI"/>
                </w:rPr>
                <w:t>="</w:t>
              </w:r>
              <w:r w:rsidRPr="008D629F">
                <w:rPr>
                  <w:rFonts w:ascii="Courier New" w:hAnsi="Courier New" w:cs="Courier New"/>
                  <w:color w:val="000000"/>
                  <w:sz w:val="18"/>
                  <w:lang w:val="en-US" w:eastAsia="fi-FI"/>
                </w:rPr>
                <w:t>OID1.2.246.10.1234567.14.2015.123.4.10.1.6</w:t>
              </w:r>
              <w:r w:rsidRPr="008D629F">
                <w:rPr>
                  <w:rFonts w:ascii="Courier New" w:hAnsi="Courier New" w:cs="Courier New"/>
                  <w:color w:val="0000FF"/>
                  <w:sz w:val="18"/>
                  <w:lang w:val="en-US" w:eastAsia="fi-FI"/>
                </w:rPr>
                <w:t>"&gt;</w:t>
              </w:r>
            </w:ins>
          </w:p>
          <w:p w14:paraId="60B07D37" w14:textId="77777777" w:rsidR="008D629F" w:rsidRPr="008D629F" w:rsidRDefault="008D629F" w:rsidP="008D629F">
            <w:pPr>
              <w:suppressAutoHyphens/>
              <w:autoSpaceDE w:val="0"/>
              <w:autoSpaceDN w:val="0"/>
              <w:adjustRightInd w:val="0"/>
              <w:jc w:val="left"/>
              <w:rPr>
                <w:ins w:id="1130" w:author="Tekijä"/>
                <w:rFonts w:ascii="Courier New" w:hAnsi="Courier New" w:cs="Courier New"/>
                <w:color w:val="0000FF"/>
                <w:sz w:val="18"/>
                <w:lang w:val="en-US" w:eastAsia="fi-FI"/>
              </w:rPr>
            </w:pPr>
            <w:ins w:id="1131" w:author="Tekijä">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i/>
                  <w:iCs/>
                  <w:color w:val="008080"/>
                  <w:sz w:val="18"/>
                  <w:lang w:val="en-US" w:eastAsia="fi-FI"/>
                </w:rPr>
                <w:t xml:space="preserve"> </w:t>
              </w:r>
              <w:r w:rsidRPr="008D629F">
                <w:rPr>
                  <w:rFonts w:ascii="Courier New" w:hAnsi="Courier New" w:cs="Courier New"/>
                  <w:color w:val="FF0000"/>
                  <w:sz w:val="18"/>
                  <w:lang w:val="en-US" w:eastAsia="fi-FI"/>
                </w:rPr>
                <w:t>styleCode</w:t>
              </w:r>
              <w:r w:rsidRPr="008D629F">
                <w:rPr>
                  <w:rFonts w:ascii="Courier New" w:hAnsi="Courier New" w:cs="Courier New"/>
                  <w:color w:val="0000FF"/>
                  <w:sz w:val="18"/>
                  <w:lang w:val="en-US" w:eastAsia="fi-FI"/>
                </w:rPr>
                <w:t>="</w:t>
              </w:r>
              <w:r w:rsidRPr="008D629F">
                <w:rPr>
                  <w:rFonts w:ascii="Courier New" w:hAnsi="Courier New" w:cs="Courier New"/>
                  <w:color w:val="000000"/>
                  <w:sz w:val="18"/>
                  <w:lang w:val="en-US" w:eastAsia="fi-FI"/>
                </w:rPr>
                <w:t>Bold</w:t>
              </w:r>
              <w:r w:rsidRPr="008D629F">
                <w:rPr>
                  <w:rFonts w:ascii="Courier New" w:hAnsi="Courier New" w:cs="Courier New"/>
                  <w:color w:val="0000FF"/>
                  <w:sz w:val="18"/>
                  <w:lang w:val="en-US" w:eastAsia="fi-FI"/>
                </w:rPr>
                <w:t>"&gt;</w:t>
              </w:r>
              <w:r w:rsidRPr="008D629F">
                <w:rPr>
                  <w:rFonts w:ascii="Courier New" w:hAnsi="Courier New" w:cs="Courier New"/>
                  <w:color w:val="000000"/>
                  <w:sz w:val="18"/>
                  <w:lang w:val="en-US" w:eastAsia="fi-FI"/>
                </w:rPr>
                <w:t>Leukamurtuma</w:t>
              </w:r>
              <w:del w:id="1132" w:author="Tekijä">
                <w:r w:rsidRPr="008D629F" w:rsidDel="0064757F">
                  <w:rPr>
                    <w:rFonts w:ascii="Courier New" w:hAnsi="Courier New" w:cs="Courier New"/>
                    <w:color w:val="000000"/>
                    <w:sz w:val="18"/>
                    <w:lang w:val="en-US" w:eastAsia="fi-FI"/>
                  </w:rPr>
                  <w:delText>;</w:delText>
                </w:r>
              </w:del>
              <w:r w:rsidR="0064757F">
                <w:rPr>
                  <w:rFonts w:ascii="Courier New" w:hAnsi="Courier New" w:cs="Courier New"/>
                  <w:color w:val="000000"/>
                  <w:sz w:val="18"/>
                  <w:lang w:val="en-US" w:eastAsia="fi-FI"/>
                </w:rPr>
                <w:t>:</w:t>
              </w: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ins>
          </w:p>
          <w:p w14:paraId="6DC092CD" w14:textId="77777777" w:rsidR="008D629F" w:rsidRPr="008D629F" w:rsidRDefault="008D629F" w:rsidP="008D629F">
            <w:pPr>
              <w:suppressAutoHyphens/>
              <w:autoSpaceDE w:val="0"/>
              <w:autoSpaceDN w:val="0"/>
              <w:adjustRightInd w:val="0"/>
              <w:ind w:left="1420" w:hanging="1420"/>
              <w:jc w:val="left"/>
              <w:rPr>
                <w:ins w:id="1133" w:author="Tekijä"/>
                <w:rFonts w:ascii="Courier New" w:hAnsi="Courier New" w:cs="Courier New"/>
                <w:color w:val="0000FF"/>
                <w:sz w:val="18"/>
                <w:lang w:val="en-US" w:eastAsia="fi-FI"/>
              </w:rPr>
            </w:pPr>
            <w:ins w:id="1134" w:author="Tekijä">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i/>
                  <w:iCs/>
                  <w:color w:val="008080"/>
                  <w:sz w:val="18"/>
                  <w:lang w:val="en-US" w:eastAsia="fi-FI"/>
                </w:rPr>
                <w:t xml:space="preserve"> </w:t>
              </w:r>
              <w:r w:rsidRPr="008D629F">
                <w:rPr>
                  <w:rFonts w:ascii="Courier New" w:hAnsi="Courier New" w:cs="Courier New"/>
                  <w:color w:val="FF0000"/>
                  <w:sz w:val="18"/>
                  <w:lang w:val="en-US" w:eastAsia="fi-FI"/>
                </w:rPr>
                <w:t>ID</w:t>
              </w:r>
              <w:r w:rsidRPr="008D629F">
                <w:rPr>
                  <w:rFonts w:ascii="Courier New" w:hAnsi="Courier New" w:cs="Courier New"/>
                  <w:color w:val="0000FF"/>
                  <w:sz w:val="18"/>
                  <w:lang w:val="en-US" w:eastAsia="fi-FI"/>
                </w:rPr>
                <w:t>="</w:t>
              </w:r>
              <w:r w:rsidRPr="008D629F">
                <w:rPr>
                  <w:rFonts w:ascii="Courier New" w:hAnsi="Courier New" w:cs="Courier New"/>
                  <w:color w:val="000000"/>
                  <w:sz w:val="18"/>
                  <w:lang w:val="en-US" w:eastAsia="fi-FI"/>
                </w:rPr>
                <w:t>OID1.2.246.10.1234567.14.2015.123.4.10.1.7</w:t>
              </w:r>
              <w:r w:rsidRPr="008D629F">
                <w:rPr>
                  <w:rFonts w:ascii="Courier New" w:hAnsi="Courier New" w:cs="Courier New"/>
                  <w:color w:val="0000FF"/>
                  <w:sz w:val="18"/>
                  <w:lang w:val="en-US" w:eastAsia="fi-FI"/>
                </w:rPr>
                <w:t>"</w:t>
              </w:r>
              <w:r w:rsidRPr="008D629F">
                <w:rPr>
                  <w:rFonts w:ascii="Courier New" w:hAnsi="Courier New" w:cs="Courier New"/>
                  <w:i/>
                  <w:iCs/>
                  <w:color w:val="008080"/>
                  <w:sz w:val="18"/>
                  <w:lang w:val="en-US" w:eastAsia="fi-FI"/>
                </w:rPr>
                <w:t xml:space="preserve"> </w:t>
              </w:r>
              <w:r w:rsidRPr="008D629F">
                <w:rPr>
                  <w:rFonts w:ascii="Courier New" w:hAnsi="Courier New" w:cs="Courier New"/>
                  <w:color w:val="FF0000"/>
                  <w:sz w:val="18"/>
                  <w:lang w:val="en-US" w:eastAsia="fi-FI"/>
                </w:rPr>
                <w:t>styleCode</w:t>
              </w:r>
              <w:r w:rsidRPr="008D629F">
                <w:rPr>
                  <w:rFonts w:ascii="Courier New" w:hAnsi="Courier New" w:cs="Courier New"/>
                  <w:color w:val="0000FF"/>
                  <w:sz w:val="18"/>
                  <w:lang w:val="en-US" w:eastAsia="fi-FI"/>
                </w:rPr>
                <w:t>="</w:t>
              </w:r>
              <w:r w:rsidRPr="008D629F">
                <w:rPr>
                  <w:rFonts w:ascii="Courier New" w:hAnsi="Courier New" w:cs="Courier New"/>
                  <w:color w:val="000000"/>
                  <w:sz w:val="18"/>
                  <w:lang w:val="en-US" w:eastAsia="fi-FI"/>
                </w:rPr>
                <w:t>xUnstructured</w:t>
              </w:r>
              <w:r w:rsidRPr="008D629F">
                <w:rPr>
                  <w:rFonts w:ascii="Courier New" w:hAnsi="Courier New" w:cs="Courier New"/>
                  <w:color w:val="0000FF"/>
                  <w:sz w:val="18"/>
                  <w:lang w:val="en-US" w:eastAsia="fi-FI"/>
                </w:rPr>
                <w:t>"&gt;</w:t>
              </w:r>
              <w:r w:rsidRPr="008D629F">
                <w:rPr>
                  <w:rFonts w:ascii="Courier New" w:hAnsi="Courier New" w:cs="Courier New"/>
                  <w:color w:val="000000"/>
                  <w:sz w:val="18"/>
                  <w:lang w:val="en-US" w:eastAsia="fi-FI"/>
                </w:rPr>
                <w:t xml:space="preserve">Leukamurtuman lisätiedot tähän...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ins>
          </w:p>
          <w:p w14:paraId="0FCCAAED" w14:textId="77777777" w:rsidR="008D629F" w:rsidRPr="008D629F" w:rsidRDefault="008D629F" w:rsidP="008D629F">
            <w:pPr>
              <w:suppressAutoHyphens/>
              <w:autoSpaceDE w:val="0"/>
              <w:autoSpaceDN w:val="0"/>
              <w:adjustRightInd w:val="0"/>
              <w:jc w:val="left"/>
              <w:rPr>
                <w:ins w:id="1135" w:author="Tekijä"/>
                <w:rFonts w:ascii="Courier New" w:hAnsi="Courier New" w:cs="Courier New"/>
                <w:color w:val="0000FF"/>
                <w:sz w:val="18"/>
                <w:lang w:val="en-US" w:eastAsia="fi-FI"/>
              </w:rPr>
            </w:pPr>
            <w:ins w:id="1136" w:author="Tekijä">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paragraph</w:t>
              </w:r>
              <w:r w:rsidRPr="008D629F">
                <w:rPr>
                  <w:rFonts w:ascii="Courier New" w:hAnsi="Courier New" w:cs="Courier New"/>
                  <w:color w:val="0000FF"/>
                  <w:sz w:val="18"/>
                  <w:lang w:val="en-US" w:eastAsia="fi-FI"/>
                </w:rPr>
                <w:t>&gt;</w:t>
              </w:r>
            </w:ins>
          </w:p>
          <w:p w14:paraId="39C601AB" w14:textId="77777777" w:rsidR="008D629F" w:rsidRPr="008D629F" w:rsidRDefault="008D629F" w:rsidP="008D629F">
            <w:pPr>
              <w:suppressAutoHyphens/>
              <w:autoSpaceDE w:val="0"/>
              <w:autoSpaceDN w:val="0"/>
              <w:adjustRightInd w:val="0"/>
              <w:jc w:val="left"/>
              <w:rPr>
                <w:ins w:id="1137" w:author="Tekijä"/>
                <w:rFonts w:ascii="Courier New" w:hAnsi="Courier New" w:cs="Courier New"/>
                <w:color w:val="0000FF"/>
                <w:sz w:val="18"/>
                <w:lang w:val="en-US" w:eastAsia="fi-FI"/>
              </w:rPr>
            </w:pPr>
            <w:ins w:id="1138" w:author="Tekijä">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paragraph</w:t>
              </w:r>
              <w:r w:rsidRPr="008D629F">
                <w:rPr>
                  <w:rFonts w:ascii="Courier New" w:hAnsi="Courier New" w:cs="Courier New"/>
                  <w:i/>
                  <w:iCs/>
                  <w:color w:val="008080"/>
                  <w:sz w:val="18"/>
                  <w:lang w:val="en-US" w:eastAsia="fi-FI"/>
                </w:rPr>
                <w:t xml:space="preserve"> </w:t>
              </w:r>
              <w:r w:rsidRPr="008D629F">
                <w:rPr>
                  <w:rFonts w:ascii="Courier New" w:hAnsi="Courier New" w:cs="Courier New"/>
                  <w:color w:val="FF0000"/>
                  <w:sz w:val="18"/>
                  <w:lang w:val="en-US" w:eastAsia="fi-FI"/>
                </w:rPr>
                <w:t>ID</w:t>
              </w:r>
              <w:r w:rsidRPr="008D629F">
                <w:rPr>
                  <w:rFonts w:ascii="Courier New" w:hAnsi="Courier New" w:cs="Courier New"/>
                  <w:color w:val="0000FF"/>
                  <w:sz w:val="18"/>
                  <w:lang w:val="en-US" w:eastAsia="fi-FI"/>
                </w:rPr>
                <w:t>="</w:t>
              </w:r>
              <w:r w:rsidRPr="008D629F">
                <w:rPr>
                  <w:rFonts w:ascii="Courier New" w:hAnsi="Courier New" w:cs="Courier New"/>
                  <w:color w:val="000000"/>
                  <w:sz w:val="18"/>
                  <w:lang w:val="en-US" w:eastAsia="fi-FI"/>
                </w:rPr>
                <w:t>OID1.2.246.10.1234567.14.2015.123.4.10.2.3</w:t>
              </w:r>
              <w:r w:rsidRPr="008D629F">
                <w:rPr>
                  <w:rFonts w:ascii="Courier New" w:hAnsi="Courier New" w:cs="Courier New"/>
                  <w:color w:val="0000FF"/>
                  <w:sz w:val="18"/>
                  <w:lang w:val="en-US" w:eastAsia="fi-FI"/>
                </w:rPr>
                <w:t>"&gt;</w:t>
              </w:r>
            </w:ins>
          </w:p>
          <w:p w14:paraId="7C3AC01B" w14:textId="77777777" w:rsidR="008D629F" w:rsidRPr="008D629F" w:rsidRDefault="008D629F" w:rsidP="008D629F">
            <w:pPr>
              <w:suppressAutoHyphens/>
              <w:autoSpaceDE w:val="0"/>
              <w:autoSpaceDN w:val="0"/>
              <w:adjustRightInd w:val="0"/>
              <w:jc w:val="left"/>
              <w:rPr>
                <w:ins w:id="1139" w:author="Tekijä"/>
                <w:rFonts w:ascii="Courier New" w:hAnsi="Courier New" w:cs="Courier New"/>
                <w:color w:val="0000FF"/>
                <w:sz w:val="18"/>
                <w:lang w:val="en-US" w:eastAsia="fi-FI"/>
              </w:rPr>
            </w:pPr>
            <w:ins w:id="1140" w:author="Tekijä">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i/>
                  <w:iCs/>
                  <w:color w:val="008080"/>
                  <w:sz w:val="18"/>
                  <w:lang w:val="en-US" w:eastAsia="fi-FI"/>
                </w:rPr>
                <w:t xml:space="preserve"> </w:t>
              </w:r>
              <w:r w:rsidRPr="008D629F">
                <w:rPr>
                  <w:rFonts w:ascii="Courier New" w:hAnsi="Courier New" w:cs="Courier New"/>
                  <w:color w:val="FF0000"/>
                  <w:sz w:val="18"/>
                  <w:lang w:val="en-US" w:eastAsia="fi-FI"/>
                </w:rPr>
                <w:t>styleCode</w:t>
              </w:r>
              <w:r w:rsidRPr="008D629F">
                <w:rPr>
                  <w:rFonts w:ascii="Courier New" w:hAnsi="Courier New" w:cs="Courier New"/>
                  <w:color w:val="0000FF"/>
                  <w:sz w:val="18"/>
                  <w:lang w:val="en-US" w:eastAsia="fi-FI"/>
                </w:rPr>
                <w:t>="</w:t>
              </w:r>
              <w:r w:rsidRPr="008D629F">
                <w:rPr>
                  <w:rFonts w:ascii="Courier New" w:hAnsi="Courier New" w:cs="Courier New"/>
                  <w:color w:val="000000"/>
                  <w:sz w:val="18"/>
                  <w:lang w:val="en-US" w:eastAsia="fi-FI"/>
                </w:rPr>
                <w:t>Bold</w:t>
              </w:r>
              <w:r w:rsidRPr="008D629F">
                <w:rPr>
                  <w:rFonts w:ascii="Courier New" w:hAnsi="Courier New" w:cs="Courier New"/>
                  <w:color w:val="0000FF"/>
                  <w:sz w:val="18"/>
                  <w:lang w:val="en-US" w:eastAsia="fi-FI"/>
                </w:rPr>
                <w:t>"&gt;</w:t>
              </w:r>
              <w:r w:rsidRPr="008D629F">
                <w:rPr>
                  <w:rFonts w:ascii="Courier New" w:hAnsi="Courier New" w:cs="Courier New"/>
                  <w:color w:val="000000"/>
                  <w:sz w:val="18"/>
                  <w:lang w:val="en-US" w:eastAsia="fi-FI"/>
                </w:rPr>
                <w:t>Huulisulku auki</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ins>
          </w:p>
          <w:p w14:paraId="74E8B47B" w14:textId="77777777" w:rsidR="008D629F" w:rsidRPr="008D629F" w:rsidRDefault="008D629F" w:rsidP="008D629F">
            <w:pPr>
              <w:suppressAutoHyphens/>
              <w:autoSpaceDE w:val="0"/>
              <w:autoSpaceDN w:val="0"/>
              <w:adjustRightInd w:val="0"/>
              <w:jc w:val="left"/>
              <w:rPr>
                <w:ins w:id="1141" w:author="Tekijä"/>
                <w:rFonts w:ascii="Courier New" w:hAnsi="Courier New" w:cs="Courier New"/>
                <w:color w:val="0000FF"/>
                <w:sz w:val="18"/>
                <w:lang w:val="en-US" w:eastAsia="fi-FI"/>
              </w:rPr>
            </w:pPr>
            <w:ins w:id="1142" w:author="Tekijä">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paragraph</w:t>
              </w:r>
              <w:r w:rsidRPr="008D629F">
                <w:rPr>
                  <w:rFonts w:ascii="Courier New" w:hAnsi="Courier New" w:cs="Courier New"/>
                  <w:color w:val="0000FF"/>
                  <w:sz w:val="18"/>
                  <w:lang w:val="en-US" w:eastAsia="fi-FI"/>
                </w:rPr>
                <w:t>&gt;</w:t>
              </w:r>
            </w:ins>
          </w:p>
          <w:p w14:paraId="1E60C973" w14:textId="77777777" w:rsidR="008D629F" w:rsidRPr="008D629F" w:rsidRDefault="008D629F" w:rsidP="008D629F">
            <w:pPr>
              <w:suppressAutoHyphens/>
              <w:autoSpaceDE w:val="0"/>
              <w:autoSpaceDN w:val="0"/>
              <w:adjustRightInd w:val="0"/>
              <w:jc w:val="left"/>
              <w:rPr>
                <w:ins w:id="1143" w:author="Tekijä"/>
                <w:rFonts w:ascii="Courier New" w:hAnsi="Courier New" w:cs="Courier New"/>
                <w:color w:val="0000FF"/>
                <w:sz w:val="18"/>
                <w:lang w:val="en-US" w:eastAsia="fi-FI"/>
              </w:rPr>
            </w:pPr>
            <w:ins w:id="1144" w:author="Tekijä">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paragraph</w:t>
              </w:r>
              <w:r w:rsidRPr="008D629F">
                <w:rPr>
                  <w:rFonts w:ascii="Courier New" w:hAnsi="Courier New" w:cs="Courier New"/>
                  <w:i/>
                  <w:iCs/>
                  <w:color w:val="008080"/>
                  <w:sz w:val="18"/>
                  <w:lang w:val="en-US" w:eastAsia="fi-FI"/>
                </w:rPr>
                <w:t xml:space="preserve"> </w:t>
              </w:r>
              <w:r w:rsidRPr="008D629F">
                <w:rPr>
                  <w:rFonts w:ascii="Courier New" w:hAnsi="Courier New" w:cs="Courier New"/>
                  <w:color w:val="FF0000"/>
                  <w:sz w:val="18"/>
                  <w:lang w:val="en-US" w:eastAsia="fi-FI"/>
                </w:rPr>
                <w:t>ID</w:t>
              </w:r>
              <w:r w:rsidRPr="008D629F">
                <w:rPr>
                  <w:rFonts w:ascii="Courier New" w:hAnsi="Courier New" w:cs="Courier New"/>
                  <w:color w:val="0000FF"/>
                  <w:sz w:val="18"/>
                  <w:lang w:val="en-US" w:eastAsia="fi-FI"/>
                </w:rPr>
                <w:t>="</w:t>
              </w:r>
              <w:r w:rsidRPr="008D629F">
                <w:rPr>
                  <w:rFonts w:ascii="Courier New" w:hAnsi="Courier New" w:cs="Courier New"/>
                  <w:color w:val="000000"/>
                  <w:sz w:val="18"/>
                  <w:lang w:val="en-US" w:eastAsia="fi-FI"/>
                </w:rPr>
                <w:t>OID1.2.246.10.1234567.14.2015.123.4.10.3.1</w:t>
              </w:r>
              <w:r w:rsidRPr="008D629F">
                <w:rPr>
                  <w:rFonts w:ascii="Courier New" w:hAnsi="Courier New" w:cs="Courier New"/>
                  <w:color w:val="0000FF"/>
                  <w:sz w:val="18"/>
                  <w:lang w:val="en-US" w:eastAsia="fi-FI"/>
                </w:rPr>
                <w:t>"&gt;</w:t>
              </w:r>
            </w:ins>
          </w:p>
          <w:p w14:paraId="021CF083" w14:textId="77777777" w:rsidR="008D629F" w:rsidRPr="008D629F" w:rsidRDefault="008D629F" w:rsidP="008D629F">
            <w:pPr>
              <w:suppressAutoHyphens/>
              <w:autoSpaceDE w:val="0"/>
              <w:autoSpaceDN w:val="0"/>
              <w:adjustRightInd w:val="0"/>
              <w:jc w:val="left"/>
              <w:rPr>
                <w:ins w:id="1145" w:author="Tekijä"/>
                <w:rFonts w:ascii="Courier New" w:hAnsi="Courier New" w:cs="Courier New"/>
                <w:color w:val="0000FF"/>
                <w:sz w:val="18"/>
                <w:lang w:val="en-US" w:eastAsia="fi-FI"/>
              </w:rPr>
            </w:pPr>
            <w:ins w:id="1146" w:author="Tekijä">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i/>
                  <w:iCs/>
                  <w:color w:val="008080"/>
                  <w:sz w:val="18"/>
                  <w:lang w:val="en-US" w:eastAsia="fi-FI"/>
                </w:rPr>
                <w:t xml:space="preserve"> </w:t>
              </w:r>
              <w:r w:rsidRPr="008D629F">
                <w:rPr>
                  <w:rFonts w:ascii="Courier New" w:hAnsi="Courier New" w:cs="Courier New"/>
                  <w:color w:val="FF0000"/>
                  <w:sz w:val="18"/>
                  <w:lang w:val="en-US" w:eastAsia="fi-FI"/>
                </w:rPr>
                <w:t>styleCode</w:t>
              </w:r>
              <w:r w:rsidRPr="008D629F">
                <w:rPr>
                  <w:rFonts w:ascii="Courier New" w:hAnsi="Courier New" w:cs="Courier New"/>
                  <w:color w:val="0000FF"/>
                  <w:sz w:val="18"/>
                  <w:lang w:val="en-US" w:eastAsia="fi-FI"/>
                </w:rPr>
                <w:t>="</w:t>
              </w:r>
              <w:r w:rsidRPr="008D629F">
                <w:rPr>
                  <w:rFonts w:ascii="Courier New" w:hAnsi="Courier New" w:cs="Courier New"/>
                  <w:color w:val="000000"/>
                  <w:sz w:val="18"/>
                  <w:lang w:val="en-US" w:eastAsia="fi-FI"/>
                </w:rPr>
                <w:t>Bold</w:t>
              </w:r>
              <w:r w:rsidRPr="008D629F">
                <w:rPr>
                  <w:rFonts w:ascii="Courier New" w:hAnsi="Courier New" w:cs="Courier New"/>
                  <w:color w:val="0000FF"/>
                  <w:sz w:val="18"/>
                  <w:lang w:val="en-US" w:eastAsia="fi-FI"/>
                </w:rPr>
                <w:t>"&gt;</w:t>
              </w:r>
              <w:r w:rsidRPr="008D629F">
                <w:rPr>
                  <w:rFonts w:ascii="Courier New" w:hAnsi="Courier New" w:cs="Courier New"/>
                  <w:color w:val="000000"/>
                  <w:sz w:val="18"/>
                  <w:lang w:val="en-US" w:eastAsia="fi-FI"/>
                </w:rPr>
                <w:t>Leuanalusimusolmukkeet</w:t>
              </w:r>
              <w:del w:id="1147" w:author="Tekijä">
                <w:r w:rsidRPr="008D629F" w:rsidDel="0064757F">
                  <w:rPr>
                    <w:rFonts w:ascii="Courier New" w:hAnsi="Courier New" w:cs="Courier New"/>
                    <w:color w:val="000000"/>
                    <w:sz w:val="18"/>
                    <w:lang w:val="en-US" w:eastAsia="fi-FI"/>
                  </w:rPr>
                  <w:delText>;</w:delText>
                </w:r>
              </w:del>
              <w:r w:rsidR="0064757F">
                <w:rPr>
                  <w:rFonts w:ascii="Courier New" w:hAnsi="Courier New" w:cs="Courier New"/>
                  <w:color w:val="000000"/>
                  <w:sz w:val="18"/>
                  <w:lang w:val="en-US" w:eastAsia="fi-FI"/>
                </w:rPr>
                <w:t>:</w:t>
              </w: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ins>
          </w:p>
          <w:p w14:paraId="2B4379C1" w14:textId="77777777" w:rsidR="008D629F" w:rsidRPr="008D629F" w:rsidRDefault="008D629F" w:rsidP="008D629F">
            <w:pPr>
              <w:suppressAutoHyphens/>
              <w:autoSpaceDE w:val="0"/>
              <w:autoSpaceDN w:val="0"/>
              <w:adjustRightInd w:val="0"/>
              <w:jc w:val="left"/>
              <w:rPr>
                <w:ins w:id="1148" w:author="Tekijä"/>
                <w:rFonts w:ascii="Courier New" w:hAnsi="Courier New" w:cs="Courier New"/>
                <w:color w:val="0000FF"/>
                <w:sz w:val="18"/>
                <w:lang w:val="en-US" w:eastAsia="fi-FI"/>
              </w:rPr>
            </w:pPr>
            <w:ins w:id="1149" w:author="Tekijä">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r w:rsidRPr="008D629F">
                <w:rPr>
                  <w:rFonts w:ascii="Courier New" w:hAnsi="Courier New" w:cs="Courier New"/>
                  <w:color w:val="000000"/>
                  <w:sz w:val="18"/>
                  <w:lang w:val="en-US" w:eastAsia="fi-FI"/>
                </w:rPr>
                <w:t xml:space="preserve">Oikea puoli;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ins>
          </w:p>
          <w:p w14:paraId="56A2A261" w14:textId="77777777" w:rsidR="008D629F" w:rsidRPr="008D629F" w:rsidRDefault="008D629F" w:rsidP="008D629F">
            <w:pPr>
              <w:suppressAutoHyphens/>
              <w:autoSpaceDE w:val="0"/>
              <w:autoSpaceDN w:val="0"/>
              <w:adjustRightInd w:val="0"/>
              <w:jc w:val="left"/>
              <w:rPr>
                <w:ins w:id="1150" w:author="Tekijä"/>
                <w:rFonts w:ascii="Courier New" w:hAnsi="Courier New" w:cs="Courier New"/>
                <w:color w:val="0000FF"/>
                <w:sz w:val="18"/>
                <w:lang w:val="en-US" w:eastAsia="fi-FI"/>
              </w:rPr>
            </w:pPr>
            <w:ins w:id="1151" w:author="Tekijä">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r w:rsidRPr="008D629F">
                <w:rPr>
                  <w:rFonts w:ascii="Courier New" w:hAnsi="Courier New" w:cs="Courier New"/>
                  <w:color w:val="000000"/>
                  <w:sz w:val="18"/>
                  <w:lang w:val="en-US" w:eastAsia="fi-FI"/>
                </w:rPr>
                <w:t>Aristavat</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ins>
          </w:p>
          <w:p w14:paraId="383C35BC" w14:textId="77777777" w:rsidR="008D629F" w:rsidRPr="008D629F" w:rsidRDefault="008D629F" w:rsidP="008D629F">
            <w:pPr>
              <w:suppressAutoHyphens/>
              <w:autoSpaceDE w:val="0"/>
              <w:autoSpaceDN w:val="0"/>
              <w:adjustRightInd w:val="0"/>
              <w:jc w:val="left"/>
              <w:rPr>
                <w:ins w:id="1152" w:author="Tekijä"/>
                <w:rFonts w:ascii="Courier New" w:hAnsi="Courier New" w:cs="Courier New"/>
                <w:color w:val="0000FF"/>
                <w:sz w:val="18"/>
                <w:lang w:val="en-US" w:eastAsia="fi-FI"/>
              </w:rPr>
            </w:pPr>
            <w:ins w:id="1153" w:author="Tekijä">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paragraph</w:t>
              </w:r>
              <w:r w:rsidRPr="008D629F">
                <w:rPr>
                  <w:rFonts w:ascii="Courier New" w:hAnsi="Courier New" w:cs="Courier New"/>
                  <w:color w:val="0000FF"/>
                  <w:sz w:val="18"/>
                  <w:lang w:val="en-US" w:eastAsia="fi-FI"/>
                </w:rPr>
                <w:t>&gt;</w:t>
              </w:r>
            </w:ins>
          </w:p>
          <w:p w14:paraId="78E6469C" w14:textId="77777777" w:rsidR="008D629F" w:rsidRPr="008D629F" w:rsidRDefault="008D629F" w:rsidP="008D629F">
            <w:pPr>
              <w:suppressAutoHyphens/>
              <w:autoSpaceDE w:val="0"/>
              <w:autoSpaceDN w:val="0"/>
              <w:adjustRightInd w:val="0"/>
              <w:jc w:val="left"/>
              <w:rPr>
                <w:ins w:id="1154" w:author="Tekijä"/>
                <w:rFonts w:ascii="Courier New" w:hAnsi="Courier New" w:cs="Courier New"/>
                <w:color w:val="0000FF"/>
                <w:sz w:val="18"/>
                <w:lang w:val="en-US" w:eastAsia="fi-FI"/>
              </w:rPr>
            </w:pPr>
            <w:ins w:id="1155" w:author="Tekijä">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paragraph</w:t>
              </w:r>
              <w:r w:rsidRPr="008D629F">
                <w:rPr>
                  <w:rFonts w:ascii="Courier New" w:hAnsi="Courier New" w:cs="Courier New"/>
                  <w:i/>
                  <w:iCs/>
                  <w:color w:val="008080"/>
                  <w:sz w:val="18"/>
                  <w:lang w:val="en-US" w:eastAsia="fi-FI"/>
                </w:rPr>
                <w:t xml:space="preserve"> </w:t>
              </w:r>
              <w:r w:rsidRPr="008D629F">
                <w:rPr>
                  <w:rFonts w:ascii="Courier New" w:hAnsi="Courier New" w:cs="Courier New"/>
                  <w:color w:val="FF0000"/>
                  <w:sz w:val="18"/>
                  <w:lang w:val="en-US" w:eastAsia="fi-FI"/>
                </w:rPr>
                <w:t>ID</w:t>
              </w:r>
              <w:r w:rsidRPr="008D629F">
                <w:rPr>
                  <w:rFonts w:ascii="Courier New" w:hAnsi="Courier New" w:cs="Courier New"/>
                  <w:color w:val="0000FF"/>
                  <w:sz w:val="18"/>
                  <w:lang w:val="en-US" w:eastAsia="fi-FI"/>
                </w:rPr>
                <w:t>="</w:t>
              </w:r>
              <w:r w:rsidRPr="008D629F">
                <w:rPr>
                  <w:rFonts w:ascii="Courier New" w:hAnsi="Courier New" w:cs="Courier New"/>
                  <w:color w:val="000000"/>
                  <w:sz w:val="18"/>
                  <w:lang w:val="en-US" w:eastAsia="fi-FI"/>
                </w:rPr>
                <w:t>OID1.2.246.10.1234567.14.2015.123.4.10.4.1</w:t>
              </w:r>
              <w:r w:rsidRPr="008D629F">
                <w:rPr>
                  <w:rFonts w:ascii="Courier New" w:hAnsi="Courier New" w:cs="Courier New"/>
                  <w:color w:val="0000FF"/>
                  <w:sz w:val="18"/>
                  <w:lang w:val="en-US" w:eastAsia="fi-FI"/>
                </w:rPr>
                <w:t>"&gt;</w:t>
              </w:r>
            </w:ins>
          </w:p>
          <w:p w14:paraId="352FBC4B" w14:textId="77777777" w:rsidR="008D629F" w:rsidRPr="008D629F" w:rsidRDefault="008D629F" w:rsidP="008D629F">
            <w:pPr>
              <w:suppressAutoHyphens/>
              <w:autoSpaceDE w:val="0"/>
              <w:autoSpaceDN w:val="0"/>
              <w:adjustRightInd w:val="0"/>
              <w:jc w:val="left"/>
              <w:rPr>
                <w:ins w:id="1156" w:author="Tekijä"/>
                <w:rFonts w:ascii="Courier New" w:hAnsi="Courier New" w:cs="Courier New"/>
                <w:color w:val="0000FF"/>
                <w:sz w:val="18"/>
                <w:lang w:val="en-US" w:eastAsia="fi-FI"/>
              </w:rPr>
            </w:pPr>
            <w:ins w:id="1157" w:author="Tekijä">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i/>
                  <w:iCs/>
                  <w:color w:val="008080"/>
                  <w:sz w:val="18"/>
                  <w:lang w:val="en-US" w:eastAsia="fi-FI"/>
                </w:rPr>
                <w:t xml:space="preserve"> </w:t>
              </w:r>
              <w:r w:rsidRPr="008D629F">
                <w:rPr>
                  <w:rFonts w:ascii="Courier New" w:hAnsi="Courier New" w:cs="Courier New"/>
                  <w:color w:val="FF0000"/>
                  <w:sz w:val="18"/>
                  <w:lang w:val="en-US" w:eastAsia="fi-FI"/>
                </w:rPr>
                <w:t>styleCode</w:t>
              </w:r>
              <w:r w:rsidRPr="008D629F">
                <w:rPr>
                  <w:rFonts w:ascii="Courier New" w:hAnsi="Courier New" w:cs="Courier New"/>
                  <w:color w:val="0000FF"/>
                  <w:sz w:val="18"/>
                  <w:lang w:val="en-US" w:eastAsia="fi-FI"/>
                </w:rPr>
                <w:t>="</w:t>
              </w:r>
              <w:r w:rsidRPr="008D629F">
                <w:rPr>
                  <w:rFonts w:ascii="Courier New" w:hAnsi="Courier New" w:cs="Courier New"/>
                  <w:color w:val="000000"/>
                  <w:sz w:val="18"/>
                  <w:lang w:val="en-US" w:eastAsia="fi-FI"/>
                </w:rPr>
                <w:t>Bold</w:t>
              </w:r>
              <w:r w:rsidRPr="008D629F">
                <w:rPr>
                  <w:rFonts w:ascii="Courier New" w:hAnsi="Courier New" w:cs="Courier New"/>
                  <w:color w:val="0000FF"/>
                  <w:sz w:val="18"/>
                  <w:lang w:val="en-US" w:eastAsia="fi-FI"/>
                </w:rPr>
                <w:t>"&gt;</w:t>
              </w:r>
              <w:r w:rsidRPr="008D629F">
                <w:rPr>
                  <w:rFonts w:ascii="Courier New" w:hAnsi="Courier New" w:cs="Courier New"/>
                  <w:color w:val="000000"/>
                  <w:sz w:val="18"/>
                  <w:lang w:val="en-US" w:eastAsia="fi-FI"/>
                </w:rPr>
                <w:t xml:space="preserve">Kitarisan tila: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ins>
          </w:p>
          <w:p w14:paraId="03575933" w14:textId="77777777" w:rsidR="008D629F" w:rsidRPr="008D629F" w:rsidRDefault="008D629F" w:rsidP="008D629F">
            <w:pPr>
              <w:suppressAutoHyphens/>
              <w:autoSpaceDE w:val="0"/>
              <w:autoSpaceDN w:val="0"/>
              <w:adjustRightInd w:val="0"/>
              <w:jc w:val="left"/>
              <w:rPr>
                <w:ins w:id="1158" w:author="Tekijä"/>
                <w:rFonts w:ascii="Courier New" w:hAnsi="Courier New" w:cs="Courier New"/>
                <w:color w:val="0000FF"/>
                <w:sz w:val="18"/>
                <w:lang w:val="en-US" w:eastAsia="fi-FI"/>
              </w:rPr>
            </w:pPr>
            <w:ins w:id="1159" w:author="Tekijä">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r w:rsidRPr="008D629F">
                <w:rPr>
                  <w:rFonts w:ascii="Courier New" w:hAnsi="Courier New" w:cs="Courier New"/>
                  <w:color w:val="000000"/>
                  <w:sz w:val="18"/>
                  <w:lang w:val="en-US" w:eastAsia="fi-FI"/>
                </w:rPr>
                <w:t xml:space="preserve">Suurentuneet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ins>
          </w:p>
          <w:p w14:paraId="4905A5BC" w14:textId="77777777" w:rsidR="008D629F" w:rsidRPr="008D629F" w:rsidRDefault="008D629F" w:rsidP="008D629F">
            <w:pPr>
              <w:suppressAutoHyphens/>
              <w:autoSpaceDE w:val="0"/>
              <w:autoSpaceDN w:val="0"/>
              <w:adjustRightInd w:val="0"/>
              <w:jc w:val="left"/>
              <w:rPr>
                <w:ins w:id="1160" w:author="Tekijä"/>
                <w:rFonts w:ascii="Courier New" w:hAnsi="Courier New" w:cs="Courier New"/>
                <w:color w:val="0000FF"/>
                <w:sz w:val="18"/>
                <w:lang w:val="en-US" w:eastAsia="fi-FI"/>
              </w:rPr>
            </w:pPr>
            <w:ins w:id="1161" w:author="Tekijä">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paragraph</w:t>
              </w:r>
              <w:r w:rsidRPr="008D629F">
                <w:rPr>
                  <w:rFonts w:ascii="Courier New" w:hAnsi="Courier New" w:cs="Courier New"/>
                  <w:color w:val="0000FF"/>
                  <w:sz w:val="18"/>
                  <w:lang w:val="en-US" w:eastAsia="fi-FI"/>
                </w:rPr>
                <w:t>&gt;</w:t>
              </w:r>
            </w:ins>
          </w:p>
          <w:p w14:paraId="78B3FD94" w14:textId="77777777" w:rsidR="008D629F" w:rsidRPr="008D629F" w:rsidRDefault="008D629F" w:rsidP="008D629F">
            <w:pPr>
              <w:suppressAutoHyphens/>
              <w:autoSpaceDE w:val="0"/>
              <w:autoSpaceDN w:val="0"/>
              <w:adjustRightInd w:val="0"/>
              <w:jc w:val="left"/>
              <w:rPr>
                <w:ins w:id="1162" w:author="Tekijä"/>
                <w:rFonts w:ascii="Courier New" w:hAnsi="Courier New" w:cs="Courier New"/>
                <w:color w:val="0000FF"/>
                <w:sz w:val="18"/>
                <w:lang w:val="en-US" w:eastAsia="fi-FI"/>
              </w:rPr>
            </w:pPr>
            <w:ins w:id="1163" w:author="Tekijä">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paragraph</w:t>
              </w:r>
              <w:r w:rsidRPr="008D629F">
                <w:rPr>
                  <w:rFonts w:ascii="Courier New" w:hAnsi="Courier New" w:cs="Courier New"/>
                  <w:i/>
                  <w:iCs/>
                  <w:color w:val="008080"/>
                  <w:sz w:val="18"/>
                  <w:lang w:val="en-US" w:eastAsia="fi-FI"/>
                </w:rPr>
                <w:t xml:space="preserve"> </w:t>
              </w:r>
              <w:r w:rsidRPr="008D629F">
                <w:rPr>
                  <w:rFonts w:ascii="Courier New" w:hAnsi="Courier New" w:cs="Courier New"/>
                  <w:color w:val="FF0000"/>
                  <w:sz w:val="18"/>
                  <w:lang w:val="en-US" w:eastAsia="fi-FI"/>
                </w:rPr>
                <w:t>ID</w:t>
              </w:r>
              <w:r w:rsidRPr="008D629F">
                <w:rPr>
                  <w:rFonts w:ascii="Courier New" w:hAnsi="Courier New" w:cs="Courier New"/>
                  <w:color w:val="0000FF"/>
                  <w:sz w:val="18"/>
                  <w:lang w:val="en-US" w:eastAsia="fi-FI"/>
                </w:rPr>
                <w:t>="</w:t>
              </w:r>
              <w:r w:rsidRPr="008D629F">
                <w:rPr>
                  <w:rFonts w:ascii="Courier New" w:hAnsi="Courier New" w:cs="Courier New"/>
                  <w:color w:val="000000"/>
                  <w:sz w:val="18"/>
                  <w:lang w:val="en-US" w:eastAsia="fi-FI"/>
                </w:rPr>
                <w:t>OID1.2.246.10.1234567.14.2015.123.4.10.4.2</w:t>
              </w:r>
              <w:r w:rsidRPr="008D629F">
                <w:rPr>
                  <w:rFonts w:ascii="Courier New" w:hAnsi="Courier New" w:cs="Courier New"/>
                  <w:color w:val="0000FF"/>
                  <w:sz w:val="18"/>
                  <w:lang w:val="en-US" w:eastAsia="fi-FI"/>
                </w:rPr>
                <w:t>"&gt;</w:t>
              </w:r>
            </w:ins>
          </w:p>
          <w:p w14:paraId="2C140044" w14:textId="77777777" w:rsidR="008D629F" w:rsidRPr="008D629F" w:rsidRDefault="008D629F" w:rsidP="008D629F">
            <w:pPr>
              <w:suppressAutoHyphens/>
              <w:autoSpaceDE w:val="0"/>
              <w:autoSpaceDN w:val="0"/>
              <w:adjustRightInd w:val="0"/>
              <w:jc w:val="left"/>
              <w:rPr>
                <w:ins w:id="1164" w:author="Tekijä"/>
                <w:rFonts w:ascii="Courier New" w:hAnsi="Courier New" w:cs="Courier New"/>
                <w:color w:val="0000FF"/>
                <w:sz w:val="18"/>
                <w:lang w:val="en-US" w:eastAsia="fi-FI"/>
              </w:rPr>
            </w:pPr>
            <w:ins w:id="1165" w:author="Tekijä">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i/>
                  <w:iCs/>
                  <w:color w:val="008080"/>
                  <w:sz w:val="18"/>
                  <w:lang w:val="en-US" w:eastAsia="fi-FI"/>
                </w:rPr>
                <w:t xml:space="preserve"> </w:t>
              </w:r>
              <w:r w:rsidRPr="008D629F">
                <w:rPr>
                  <w:rFonts w:ascii="Courier New" w:hAnsi="Courier New" w:cs="Courier New"/>
                  <w:color w:val="FF0000"/>
                  <w:sz w:val="18"/>
                  <w:lang w:val="en-US" w:eastAsia="fi-FI"/>
                </w:rPr>
                <w:t>styleCode</w:t>
              </w:r>
              <w:r w:rsidRPr="008D629F">
                <w:rPr>
                  <w:rFonts w:ascii="Courier New" w:hAnsi="Courier New" w:cs="Courier New"/>
                  <w:color w:val="0000FF"/>
                  <w:sz w:val="18"/>
                  <w:lang w:val="en-US" w:eastAsia="fi-FI"/>
                </w:rPr>
                <w:t>="</w:t>
              </w:r>
              <w:r w:rsidRPr="008D629F">
                <w:rPr>
                  <w:rFonts w:ascii="Courier New" w:hAnsi="Courier New" w:cs="Courier New"/>
                  <w:color w:val="000000"/>
                  <w:sz w:val="18"/>
                  <w:lang w:val="en-US" w:eastAsia="fi-FI"/>
                </w:rPr>
                <w:t>Bold</w:t>
              </w:r>
              <w:r w:rsidRPr="008D629F">
                <w:rPr>
                  <w:rFonts w:ascii="Courier New" w:hAnsi="Courier New" w:cs="Courier New"/>
                  <w:color w:val="0000FF"/>
                  <w:sz w:val="18"/>
                  <w:lang w:val="en-US" w:eastAsia="fi-FI"/>
                </w:rPr>
                <w:t>"&gt;</w:t>
              </w:r>
              <w:r w:rsidRPr="008D629F">
                <w:rPr>
                  <w:rFonts w:ascii="Courier New" w:hAnsi="Courier New" w:cs="Courier New"/>
                  <w:color w:val="000000"/>
                  <w:sz w:val="18"/>
                  <w:lang w:val="en-US" w:eastAsia="fi-FI"/>
                </w:rPr>
                <w:t xml:space="preserve">Nielurisan tila: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ins>
          </w:p>
          <w:p w14:paraId="165B00F4" w14:textId="77777777" w:rsidR="008D629F" w:rsidRPr="008D629F" w:rsidRDefault="008D629F" w:rsidP="008D629F">
            <w:pPr>
              <w:suppressAutoHyphens/>
              <w:autoSpaceDE w:val="0"/>
              <w:autoSpaceDN w:val="0"/>
              <w:adjustRightInd w:val="0"/>
              <w:jc w:val="left"/>
              <w:rPr>
                <w:ins w:id="1166" w:author="Tekijä"/>
                <w:rFonts w:ascii="Courier New" w:hAnsi="Courier New" w:cs="Courier New"/>
                <w:color w:val="0000FF"/>
                <w:sz w:val="18"/>
                <w:lang w:val="en-US" w:eastAsia="fi-FI"/>
              </w:rPr>
            </w:pPr>
            <w:ins w:id="1167" w:author="Tekijä">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r w:rsidRPr="008D629F">
                <w:rPr>
                  <w:rFonts w:ascii="Courier New" w:hAnsi="Courier New" w:cs="Courier New"/>
                  <w:color w:val="000000"/>
                  <w:sz w:val="18"/>
                  <w:lang w:val="en-US" w:eastAsia="fi-FI"/>
                </w:rPr>
                <w:t xml:space="preserve">Oikea puoli;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ins>
          </w:p>
          <w:p w14:paraId="3C4058B9" w14:textId="77777777" w:rsidR="008D629F" w:rsidRPr="008D629F" w:rsidRDefault="008D629F" w:rsidP="008D629F">
            <w:pPr>
              <w:suppressAutoHyphens/>
              <w:autoSpaceDE w:val="0"/>
              <w:autoSpaceDN w:val="0"/>
              <w:adjustRightInd w:val="0"/>
              <w:jc w:val="left"/>
              <w:rPr>
                <w:ins w:id="1168" w:author="Tekijä"/>
                <w:rFonts w:ascii="Courier New" w:hAnsi="Courier New" w:cs="Courier New"/>
                <w:color w:val="0000FF"/>
                <w:sz w:val="18"/>
                <w:lang w:val="en-US" w:eastAsia="fi-FI"/>
              </w:rPr>
            </w:pPr>
            <w:ins w:id="1169" w:author="Tekijä">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r w:rsidRPr="008D629F">
                <w:rPr>
                  <w:rFonts w:ascii="Courier New" w:hAnsi="Courier New" w:cs="Courier New"/>
                  <w:color w:val="000000"/>
                  <w:sz w:val="18"/>
                  <w:lang w:val="en-US" w:eastAsia="fi-FI"/>
                </w:rPr>
                <w:t xml:space="preserve">Suurentuneet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ins>
          </w:p>
          <w:p w14:paraId="0B988102" w14:textId="77777777" w:rsidR="008D629F" w:rsidRPr="008D629F" w:rsidRDefault="008D629F" w:rsidP="008D629F">
            <w:pPr>
              <w:suppressAutoHyphens/>
              <w:autoSpaceDE w:val="0"/>
              <w:autoSpaceDN w:val="0"/>
              <w:adjustRightInd w:val="0"/>
              <w:jc w:val="left"/>
              <w:rPr>
                <w:ins w:id="1170" w:author="Tekijä"/>
                <w:rFonts w:ascii="Courier New" w:hAnsi="Courier New" w:cs="Courier New"/>
                <w:color w:val="0000FF"/>
                <w:sz w:val="18"/>
                <w:lang w:val="en-US" w:eastAsia="fi-FI"/>
              </w:rPr>
            </w:pPr>
            <w:ins w:id="1171" w:author="Tekijä">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paragraph</w:t>
              </w:r>
              <w:r w:rsidRPr="008D629F">
                <w:rPr>
                  <w:rFonts w:ascii="Courier New" w:hAnsi="Courier New" w:cs="Courier New"/>
                  <w:color w:val="0000FF"/>
                  <w:sz w:val="18"/>
                  <w:lang w:val="en-US" w:eastAsia="fi-FI"/>
                </w:rPr>
                <w:t>&gt;</w:t>
              </w:r>
            </w:ins>
          </w:p>
          <w:p w14:paraId="7499EE5C" w14:textId="77777777" w:rsidR="008D629F" w:rsidRPr="008D629F" w:rsidRDefault="008D629F" w:rsidP="008D629F">
            <w:pPr>
              <w:suppressAutoHyphens/>
              <w:autoSpaceDE w:val="0"/>
              <w:autoSpaceDN w:val="0"/>
              <w:adjustRightInd w:val="0"/>
              <w:jc w:val="left"/>
              <w:rPr>
                <w:ins w:id="1172" w:author="Tekijä"/>
                <w:rFonts w:ascii="Courier New" w:hAnsi="Courier New" w:cs="Courier New"/>
                <w:color w:val="0000FF"/>
                <w:sz w:val="18"/>
                <w:lang w:val="en-US" w:eastAsia="fi-FI"/>
              </w:rPr>
            </w:pPr>
            <w:ins w:id="1173" w:author="Tekijä">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paragraph</w:t>
              </w:r>
              <w:r w:rsidRPr="008D629F">
                <w:rPr>
                  <w:rFonts w:ascii="Courier New" w:hAnsi="Courier New" w:cs="Courier New"/>
                  <w:i/>
                  <w:iCs/>
                  <w:color w:val="008080"/>
                  <w:sz w:val="18"/>
                  <w:lang w:val="en-US" w:eastAsia="fi-FI"/>
                </w:rPr>
                <w:t xml:space="preserve"> </w:t>
              </w:r>
              <w:r w:rsidRPr="008D629F">
                <w:rPr>
                  <w:rFonts w:ascii="Courier New" w:hAnsi="Courier New" w:cs="Courier New"/>
                  <w:color w:val="FF0000"/>
                  <w:sz w:val="18"/>
                  <w:lang w:val="en-US" w:eastAsia="fi-FI"/>
                </w:rPr>
                <w:t>ID</w:t>
              </w:r>
              <w:r w:rsidRPr="008D629F">
                <w:rPr>
                  <w:rFonts w:ascii="Courier New" w:hAnsi="Courier New" w:cs="Courier New"/>
                  <w:color w:val="0000FF"/>
                  <w:sz w:val="18"/>
                  <w:lang w:val="en-US" w:eastAsia="fi-FI"/>
                </w:rPr>
                <w:t>="</w:t>
              </w:r>
              <w:r w:rsidRPr="008D629F">
                <w:rPr>
                  <w:rFonts w:ascii="Courier New" w:hAnsi="Courier New" w:cs="Courier New"/>
                  <w:color w:val="000000"/>
                  <w:sz w:val="18"/>
                  <w:lang w:val="en-US" w:eastAsia="fi-FI"/>
                </w:rPr>
                <w:t>OID1.2.246.10.1234567.14.2015.123.4.10.5.1</w:t>
              </w:r>
              <w:r w:rsidRPr="008D629F">
                <w:rPr>
                  <w:rFonts w:ascii="Courier New" w:hAnsi="Courier New" w:cs="Courier New"/>
                  <w:color w:val="0000FF"/>
                  <w:sz w:val="18"/>
                  <w:lang w:val="en-US" w:eastAsia="fi-FI"/>
                </w:rPr>
                <w:t>"&gt;</w:t>
              </w:r>
            </w:ins>
          </w:p>
          <w:p w14:paraId="505A27F2" w14:textId="77777777" w:rsidR="008D629F" w:rsidRPr="008D629F" w:rsidRDefault="008D629F" w:rsidP="008D629F">
            <w:pPr>
              <w:suppressAutoHyphens/>
              <w:autoSpaceDE w:val="0"/>
              <w:autoSpaceDN w:val="0"/>
              <w:adjustRightInd w:val="0"/>
              <w:jc w:val="left"/>
              <w:rPr>
                <w:ins w:id="1174" w:author="Tekijä"/>
                <w:rFonts w:ascii="Courier New" w:hAnsi="Courier New" w:cs="Courier New"/>
                <w:color w:val="0000FF"/>
                <w:sz w:val="18"/>
                <w:lang w:val="en-US" w:eastAsia="fi-FI"/>
              </w:rPr>
            </w:pPr>
            <w:ins w:id="1175" w:author="Tekijä">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i/>
                  <w:iCs/>
                  <w:color w:val="008080"/>
                  <w:sz w:val="18"/>
                  <w:lang w:val="en-US" w:eastAsia="fi-FI"/>
                </w:rPr>
                <w:t xml:space="preserve"> </w:t>
              </w:r>
              <w:r w:rsidRPr="008D629F">
                <w:rPr>
                  <w:rFonts w:ascii="Courier New" w:hAnsi="Courier New" w:cs="Courier New"/>
                  <w:color w:val="FF0000"/>
                  <w:sz w:val="18"/>
                  <w:lang w:val="en-US" w:eastAsia="fi-FI"/>
                </w:rPr>
                <w:t>styleCode</w:t>
              </w:r>
              <w:r w:rsidRPr="008D629F">
                <w:rPr>
                  <w:rFonts w:ascii="Courier New" w:hAnsi="Courier New" w:cs="Courier New"/>
                  <w:color w:val="0000FF"/>
                  <w:sz w:val="18"/>
                  <w:lang w:val="en-US" w:eastAsia="fi-FI"/>
                </w:rPr>
                <w:t>="</w:t>
              </w:r>
              <w:r w:rsidRPr="008D629F">
                <w:rPr>
                  <w:rFonts w:ascii="Courier New" w:hAnsi="Courier New" w:cs="Courier New"/>
                  <w:color w:val="000000"/>
                  <w:sz w:val="18"/>
                  <w:lang w:val="en-US" w:eastAsia="fi-FI"/>
                </w:rPr>
                <w:t>Bold</w:t>
              </w:r>
              <w:r w:rsidRPr="008D629F">
                <w:rPr>
                  <w:rFonts w:ascii="Courier New" w:hAnsi="Courier New" w:cs="Courier New"/>
                  <w:color w:val="0000FF"/>
                  <w:sz w:val="18"/>
                  <w:lang w:val="en-US" w:eastAsia="fi-FI"/>
                </w:rPr>
                <w:t>"&gt;</w:t>
              </w:r>
              <w:r w:rsidRPr="008D629F">
                <w:rPr>
                  <w:rFonts w:ascii="Courier New" w:hAnsi="Courier New" w:cs="Courier New"/>
                  <w:color w:val="000000"/>
                  <w:sz w:val="18"/>
                  <w:lang w:val="en-US" w:eastAsia="fi-FI"/>
                </w:rPr>
                <w:t>Submandibulaarinen sylkirauhanen</w:t>
              </w:r>
              <w:del w:id="1176" w:author="Tekijä">
                <w:r w:rsidRPr="008D629F" w:rsidDel="0064757F">
                  <w:rPr>
                    <w:rFonts w:ascii="Courier New" w:hAnsi="Courier New" w:cs="Courier New"/>
                    <w:color w:val="000000"/>
                    <w:sz w:val="18"/>
                    <w:lang w:val="en-US" w:eastAsia="fi-FI"/>
                  </w:rPr>
                  <w:delText>;</w:delText>
                </w:r>
              </w:del>
              <w:r w:rsidR="0064757F">
                <w:rPr>
                  <w:rFonts w:ascii="Courier New" w:hAnsi="Courier New" w:cs="Courier New"/>
                  <w:color w:val="000000"/>
                  <w:sz w:val="18"/>
                  <w:lang w:val="en-US" w:eastAsia="fi-FI"/>
                </w:rPr>
                <w:t>:</w:t>
              </w:r>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ins>
          </w:p>
          <w:p w14:paraId="2DBB57BD" w14:textId="77777777" w:rsidR="008D629F" w:rsidRPr="008D629F" w:rsidRDefault="008D629F" w:rsidP="008D629F">
            <w:pPr>
              <w:suppressAutoHyphens/>
              <w:autoSpaceDE w:val="0"/>
              <w:autoSpaceDN w:val="0"/>
              <w:adjustRightInd w:val="0"/>
              <w:jc w:val="left"/>
              <w:rPr>
                <w:ins w:id="1177" w:author="Tekijä"/>
                <w:rFonts w:ascii="Courier New" w:hAnsi="Courier New" w:cs="Courier New"/>
                <w:color w:val="0000FF"/>
                <w:sz w:val="18"/>
                <w:lang w:val="en-US" w:eastAsia="fi-FI"/>
              </w:rPr>
            </w:pPr>
            <w:ins w:id="1178" w:author="Tekijä">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r w:rsidRPr="008D629F">
                <w:rPr>
                  <w:rFonts w:ascii="Courier New" w:hAnsi="Courier New" w:cs="Courier New"/>
                  <w:color w:val="000000"/>
                  <w:sz w:val="18"/>
                  <w:lang w:val="en-US" w:eastAsia="fi-FI"/>
                </w:rPr>
                <w:t xml:space="preserve">Oikea puoli;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ins>
          </w:p>
          <w:p w14:paraId="0721CBEC" w14:textId="77777777" w:rsidR="008D629F" w:rsidRPr="008D629F" w:rsidRDefault="008D629F" w:rsidP="008D629F">
            <w:pPr>
              <w:suppressAutoHyphens/>
              <w:autoSpaceDE w:val="0"/>
              <w:autoSpaceDN w:val="0"/>
              <w:adjustRightInd w:val="0"/>
              <w:jc w:val="left"/>
              <w:rPr>
                <w:ins w:id="1179" w:author="Tekijä"/>
                <w:rFonts w:ascii="Courier New" w:hAnsi="Courier New" w:cs="Courier New"/>
                <w:color w:val="0000FF"/>
                <w:sz w:val="18"/>
                <w:lang w:val="en-US" w:eastAsia="fi-FI"/>
              </w:rPr>
            </w:pPr>
            <w:ins w:id="1180" w:author="Tekijä">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r w:rsidRPr="008D629F">
                <w:rPr>
                  <w:rFonts w:ascii="Courier New" w:hAnsi="Courier New" w:cs="Courier New"/>
                  <w:color w:val="000000"/>
                  <w:sz w:val="18"/>
                  <w:lang w:val="en-US" w:eastAsia="fi-FI"/>
                </w:rPr>
                <w:t xml:space="preserve">Aristavat;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ins>
          </w:p>
          <w:p w14:paraId="3698E38B" w14:textId="77777777" w:rsidR="008D629F" w:rsidRPr="004E48A5" w:rsidRDefault="008D629F" w:rsidP="008D629F">
            <w:pPr>
              <w:suppressAutoHyphens/>
              <w:autoSpaceDE w:val="0"/>
              <w:autoSpaceDN w:val="0"/>
              <w:adjustRightInd w:val="0"/>
              <w:ind w:left="1420" w:hanging="1420"/>
              <w:jc w:val="left"/>
              <w:rPr>
                <w:ins w:id="1181" w:author="Tekijä"/>
                <w:rFonts w:ascii="Courier New" w:hAnsi="Courier New" w:cs="Courier New"/>
                <w:color w:val="0000FF"/>
                <w:sz w:val="18"/>
                <w:lang w:eastAsia="fi-FI"/>
              </w:rPr>
            </w:pPr>
            <w:ins w:id="1182" w:author="Tekijä">
              <w:r w:rsidRPr="008D629F">
                <w:rPr>
                  <w:rFonts w:ascii="Courier New" w:hAnsi="Courier New" w:cs="Courier New"/>
                  <w:color w:val="000000"/>
                  <w:sz w:val="18"/>
                  <w:lang w:val="en-US" w:eastAsia="fi-FI"/>
                </w:rPr>
                <w:t xml:space="preserve">            </w:t>
              </w: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content</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ID</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OID1.2.246.10.1234567.14.2015.123.4.10.5.2</w:t>
              </w:r>
              <w:r w:rsidRPr="004E48A5">
                <w:rPr>
                  <w:rFonts w:ascii="Courier New" w:hAnsi="Courier New" w:cs="Courier New"/>
                  <w:color w:val="0000FF"/>
                  <w:sz w:val="18"/>
                  <w:lang w:eastAsia="fi-FI"/>
                </w:rPr>
                <w:t>"&gt;</w:t>
              </w:r>
              <w:r w:rsidRPr="004E48A5">
                <w:rPr>
                  <w:rFonts w:ascii="Courier New" w:hAnsi="Courier New" w:cs="Courier New"/>
                  <w:color w:val="000000"/>
                  <w:sz w:val="18"/>
                  <w:lang w:eastAsia="fi-FI"/>
                </w:rPr>
                <w:t>Sylkirauhasen aukon tukos</w:t>
              </w: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content</w:t>
              </w:r>
              <w:r w:rsidRPr="004E48A5">
                <w:rPr>
                  <w:rFonts w:ascii="Courier New" w:hAnsi="Courier New" w:cs="Courier New"/>
                  <w:color w:val="0000FF"/>
                  <w:sz w:val="18"/>
                  <w:lang w:eastAsia="fi-FI"/>
                </w:rPr>
                <w:t>&gt;</w:t>
              </w:r>
            </w:ins>
          </w:p>
          <w:p w14:paraId="225E17ED" w14:textId="77777777" w:rsidR="008D629F" w:rsidRPr="008D629F" w:rsidRDefault="008D629F" w:rsidP="008D629F">
            <w:pPr>
              <w:suppressAutoHyphens/>
              <w:autoSpaceDE w:val="0"/>
              <w:autoSpaceDN w:val="0"/>
              <w:adjustRightInd w:val="0"/>
              <w:jc w:val="left"/>
              <w:rPr>
                <w:ins w:id="1183" w:author="Tekijä"/>
                <w:rFonts w:ascii="Courier New" w:hAnsi="Courier New" w:cs="Courier New"/>
                <w:color w:val="0000FF"/>
                <w:sz w:val="18"/>
                <w:lang w:val="en-US" w:eastAsia="fi-FI"/>
              </w:rPr>
            </w:pPr>
            <w:ins w:id="1184" w:author="Tekijä">
              <w:r w:rsidRPr="004E48A5">
                <w:rPr>
                  <w:rFonts w:ascii="Courier New" w:hAnsi="Courier New" w:cs="Courier New"/>
                  <w:color w:val="000000"/>
                  <w:sz w:val="18"/>
                  <w:lang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paragraph</w:t>
              </w:r>
              <w:r w:rsidRPr="008D629F">
                <w:rPr>
                  <w:rFonts w:ascii="Courier New" w:hAnsi="Courier New" w:cs="Courier New"/>
                  <w:color w:val="0000FF"/>
                  <w:sz w:val="18"/>
                  <w:lang w:val="en-US" w:eastAsia="fi-FI"/>
                </w:rPr>
                <w:t>&gt;</w:t>
              </w:r>
            </w:ins>
          </w:p>
          <w:p w14:paraId="0EC89D11" w14:textId="77777777" w:rsidR="008D629F" w:rsidRPr="008D629F" w:rsidRDefault="008D629F" w:rsidP="008D629F">
            <w:pPr>
              <w:suppressAutoHyphens/>
              <w:autoSpaceDE w:val="0"/>
              <w:autoSpaceDN w:val="0"/>
              <w:adjustRightInd w:val="0"/>
              <w:jc w:val="left"/>
              <w:rPr>
                <w:ins w:id="1185" w:author="Tekijä"/>
                <w:rFonts w:ascii="Courier New" w:hAnsi="Courier New" w:cs="Courier New"/>
                <w:color w:val="0000FF"/>
                <w:sz w:val="18"/>
                <w:lang w:val="en-US" w:eastAsia="fi-FI"/>
              </w:rPr>
            </w:pPr>
            <w:ins w:id="1186" w:author="Tekijä">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paragraph</w:t>
              </w:r>
              <w:r w:rsidRPr="008D629F">
                <w:rPr>
                  <w:rFonts w:ascii="Courier New" w:hAnsi="Courier New" w:cs="Courier New"/>
                  <w:i/>
                  <w:iCs/>
                  <w:color w:val="008080"/>
                  <w:sz w:val="18"/>
                  <w:lang w:val="en-US" w:eastAsia="fi-FI"/>
                </w:rPr>
                <w:t xml:space="preserve"> </w:t>
              </w:r>
              <w:r w:rsidRPr="008D629F">
                <w:rPr>
                  <w:rFonts w:ascii="Courier New" w:hAnsi="Courier New" w:cs="Courier New"/>
                  <w:color w:val="FF0000"/>
                  <w:sz w:val="18"/>
                  <w:lang w:val="en-US" w:eastAsia="fi-FI"/>
                </w:rPr>
                <w:t>ID</w:t>
              </w:r>
              <w:r w:rsidRPr="008D629F">
                <w:rPr>
                  <w:rFonts w:ascii="Courier New" w:hAnsi="Courier New" w:cs="Courier New"/>
                  <w:color w:val="0000FF"/>
                  <w:sz w:val="18"/>
                  <w:lang w:val="en-US" w:eastAsia="fi-FI"/>
                </w:rPr>
                <w:t>="</w:t>
              </w:r>
              <w:r w:rsidRPr="008D629F">
                <w:rPr>
                  <w:rFonts w:ascii="Courier New" w:hAnsi="Courier New" w:cs="Courier New"/>
                  <w:color w:val="000000"/>
                  <w:sz w:val="18"/>
                  <w:lang w:val="en-US" w:eastAsia="fi-FI"/>
                </w:rPr>
                <w:t>OID1.2.246.10.1234567.14.2015.123.4.10.7.1</w:t>
              </w:r>
              <w:r w:rsidRPr="008D629F">
                <w:rPr>
                  <w:rFonts w:ascii="Courier New" w:hAnsi="Courier New" w:cs="Courier New"/>
                  <w:color w:val="0000FF"/>
                  <w:sz w:val="18"/>
                  <w:lang w:val="en-US" w:eastAsia="fi-FI"/>
                </w:rPr>
                <w:t>"&gt;</w:t>
              </w:r>
            </w:ins>
          </w:p>
          <w:p w14:paraId="413E50F8" w14:textId="77777777" w:rsidR="008D629F" w:rsidRPr="008D629F" w:rsidRDefault="008D629F" w:rsidP="008D629F">
            <w:pPr>
              <w:suppressAutoHyphens/>
              <w:autoSpaceDE w:val="0"/>
              <w:autoSpaceDN w:val="0"/>
              <w:adjustRightInd w:val="0"/>
              <w:ind w:left="1420" w:hanging="1420"/>
              <w:jc w:val="left"/>
              <w:rPr>
                <w:ins w:id="1187" w:author="Tekijä"/>
                <w:rFonts w:ascii="Courier New" w:hAnsi="Courier New" w:cs="Courier New"/>
                <w:color w:val="0000FF"/>
                <w:sz w:val="18"/>
                <w:lang w:val="en-US" w:eastAsia="fi-FI"/>
              </w:rPr>
            </w:pPr>
            <w:ins w:id="1188" w:author="Tekijä">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i/>
                  <w:iCs/>
                  <w:color w:val="008080"/>
                  <w:sz w:val="18"/>
                  <w:lang w:val="en-US" w:eastAsia="fi-FI"/>
                </w:rPr>
                <w:t xml:space="preserve"> </w:t>
              </w:r>
              <w:r w:rsidRPr="008D629F">
                <w:rPr>
                  <w:rFonts w:ascii="Courier New" w:hAnsi="Courier New" w:cs="Courier New"/>
                  <w:color w:val="FF0000"/>
                  <w:sz w:val="18"/>
                  <w:lang w:val="en-US" w:eastAsia="fi-FI"/>
                </w:rPr>
                <w:t>styleCode</w:t>
              </w:r>
              <w:r w:rsidRPr="008D629F">
                <w:rPr>
                  <w:rFonts w:ascii="Courier New" w:hAnsi="Courier New" w:cs="Courier New"/>
                  <w:color w:val="0000FF"/>
                  <w:sz w:val="18"/>
                  <w:lang w:val="en-US" w:eastAsia="fi-FI"/>
                </w:rPr>
                <w:t>="</w:t>
              </w:r>
              <w:r w:rsidRPr="008D629F">
                <w:rPr>
                  <w:rFonts w:ascii="Courier New" w:hAnsi="Courier New" w:cs="Courier New"/>
                  <w:color w:val="000000"/>
                  <w:sz w:val="18"/>
                  <w:lang w:val="en-US" w:eastAsia="fi-FI"/>
                </w:rPr>
                <w:t>Bold</w:t>
              </w:r>
              <w:r w:rsidRPr="008D629F">
                <w:rPr>
                  <w:rFonts w:ascii="Courier New" w:hAnsi="Courier New" w:cs="Courier New"/>
                  <w:color w:val="0000FF"/>
                  <w:sz w:val="18"/>
                  <w:lang w:val="en-US" w:eastAsia="fi-FI"/>
                </w:rPr>
                <w:t>"&gt;</w:t>
              </w:r>
              <w:r w:rsidRPr="008D629F">
                <w:rPr>
                  <w:rFonts w:ascii="Courier New" w:hAnsi="Courier New" w:cs="Courier New"/>
                  <w:color w:val="000000"/>
                  <w:sz w:val="18"/>
                  <w:lang w:val="en-US" w:eastAsia="fi-FI"/>
                </w:rPr>
                <w:t xml:space="preserve">Suun limakalvojen havainnot ja löydökset: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ins>
          </w:p>
          <w:p w14:paraId="0EB511FD" w14:textId="77777777" w:rsidR="008D629F" w:rsidRPr="008D629F" w:rsidRDefault="008D629F" w:rsidP="008D629F">
            <w:pPr>
              <w:suppressAutoHyphens/>
              <w:autoSpaceDE w:val="0"/>
              <w:autoSpaceDN w:val="0"/>
              <w:adjustRightInd w:val="0"/>
              <w:jc w:val="left"/>
              <w:rPr>
                <w:ins w:id="1189" w:author="Tekijä"/>
                <w:rFonts w:ascii="Courier New" w:hAnsi="Courier New" w:cs="Courier New"/>
                <w:color w:val="0000FF"/>
                <w:sz w:val="18"/>
                <w:lang w:val="en-US" w:eastAsia="fi-FI"/>
              </w:rPr>
            </w:pPr>
            <w:ins w:id="1190" w:author="Tekijä">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r w:rsidRPr="008D629F">
                <w:rPr>
                  <w:rFonts w:ascii="Courier New" w:hAnsi="Courier New" w:cs="Courier New"/>
                  <w:color w:val="000000"/>
                  <w:sz w:val="18"/>
                  <w:lang w:val="en-US" w:eastAsia="fi-FI"/>
                </w:rPr>
                <w:t xml:space="preserve">Fisteli;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ins>
          </w:p>
          <w:p w14:paraId="537FCCDC" w14:textId="77777777" w:rsidR="008D629F" w:rsidRPr="008D629F" w:rsidRDefault="008D629F" w:rsidP="008D629F">
            <w:pPr>
              <w:suppressAutoHyphens/>
              <w:autoSpaceDE w:val="0"/>
              <w:autoSpaceDN w:val="0"/>
              <w:adjustRightInd w:val="0"/>
              <w:jc w:val="left"/>
              <w:rPr>
                <w:ins w:id="1191" w:author="Tekijä"/>
                <w:rFonts w:ascii="Courier New" w:hAnsi="Courier New" w:cs="Courier New"/>
                <w:color w:val="0000FF"/>
                <w:sz w:val="18"/>
                <w:lang w:val="en-US" w:eastAsia="fi-FI"/>
              </w:rPr>
            </w:pPr>
            <w:ins w:id="1192" w:author="Tekijä">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i/>
                  <w:iCs/>
                  <w:color w:val="008080"/>
                  <w:sz w:val="18"/>
                  <w:lang w:val="en-US" w:eastAsia="fi-FI"/>
                </w:rPr>
                <w:t xml:space="preserve"> </w:t>
              </w:r>
              <w:r w:rsidRPr="008D629F">
                <w:rPr>
                  <w:rFonts w:ascii="Courier New" w:hAnsi="Courier New" w:cs="Courier New"/>
                  <w:color w:val="FF0000"/>
                  <w:sz w:val="18"/>
                  <w:lang w:val="en-US" w:eastAsia="fi-FI"/>
                </w:rPr>
                <w:t>ID</w:t>
              </w:r>
              <w:r w:rsidRPr="008D629F">
                <w:rPr>
                  <w:rFonts w:ascii="Courier New" w:hAnsi="Courier New" w:cs="Courier New"/>
                  <w:color w:val="0000FF"/>
                  <w:sz w:val="18"/>
                  <w:lang w:val="en-US" w:eastAsia="fi-FI"/>
                </w:rPr>
                <w:t>="</w:t>
              </w:r>
              <w:r w:rsidRPr="008D629F">
                <w:rPr>
                  <w:rFonts w:ascii="Courier New" w:hAnsi="Courier New" w:cs="Courier New"/>
                  <w:color w:val="000000"/>
                  <w:sz w:val="18"/>
                  <w:lang w:val="en-US" w:eastAsia="fi-FI"/>
                </w:rPr>
                <w:t>OID1.2.246.10.1234567.14.2015.123.4.10.7.2</w:t>
              </w:r>
              <w:r w:rsidRPr="008D629F">
                <w:rPr>
                  <w:rFonts w:ascii="Courier New" w:hAnsi="Courier New" w:cs="Courier New"/>
                  <w:color w:val="0000FF"/>
                  <w:sz w:val="18"/>
                  <w:lang w:val="en-US" w:eastAsia="fi-FI"/>
                </w:rPr>
                <w:t>"&gt;</w:t>
              </w:r>
              <w:r w:rsidRPr="008D629F">
                <w:rPr>
                  <w:rFonts w:ascii="Courier New" w:hAnsi="Courier New" w:cs="Courier New"/>
                  <w:color w:val="000000"/>
                  <w:sz w:val="18"/>
                  <w:lang w:val="en-US" w:eastAsia="fi-FI"/>
                </w:rPr>
                <w:t xml:space="preserve">6-10 mm;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ins>
          </w:p>
          <w:p w14:paraId="68E2E55E" w14:textId="77777777" w:rsidR="008D629F" w:rsidRPr="008D629F" w:rsidRDefault="008D629F" w:rsidP="008D629F">
            <w:pPr>
              <w:suppressAutoHyphens/>
              <w:autoSpaceDE w:val="0"/>
              <w:autoSpaceDN w:val="0"/>
              <w:adjustRightInd w:val="0"/>
              <w:jc w:val="left"/>
              <w:rPr>
                <w:ins w:id="1193" w:author="Tekijä"/>
                <w:rFonts w:ascii="Courier New" w:hAnsi="Courier New" w:cs="Courier New"/>
                <w:color w:val="0000FF"/>
                <w:sz w:val="18"/>
                <w:lang w:val="en-US" w:eastAsia="fi-FI"/>
              </w:rPr>
            </w:pPr>
            <w:ins w:id="1194" w:author="Tekijä">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r w:rsidRPr="008D629F">
                <w:rPr>
                  <w:rFonts w:ascii="Courier New" w:hAnsi="Courier New" w:cs="Courier New"/>
                  <w:color w:val="000000"/>
                  <w:sz w:val="18"/>
                  <w:lang w:val="en-US" w:eastAsia="fi-FI"/>
                </w:rPr>
                <w:t xml:space="preserve">Vasemmalla;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ins>
          </w:p>
          <w:p w14:paraId="638631FF" w14:textId="77777777" w:rsidR="008D629F" w:rsidRPr="008D629F" w:rsidRDefault="008D629F" w:rsidP="008D629F">
            <w:pPr>
              <w:suppressAutoHyphens/>
              <w:autoSpaceDE w:val="0"/>
              <w:autoSpaceDN w:val="0"/>
              <w:adjustRightInd w:val="0"/>
              <w:ind w:left="1420" w:hanging="1420"/>
              <w:jc w:val="left"/>
              <w:rPr>
                <w:ins w:id="1195" w:author="Tekijä"/>
                <w:rFonts w:ascii="Courier New" w:hAnsi="Courier New" w:cs="Courier New"/>
                <w:color w:val="0000FF"/>
                <w:sz w:val="18"/>
                <w:lang w:val="en-US" w:eastAsia="fi-FI"/>
              </w:rPr>
            </w:pPr>
            <w:ins w:id="1196" w:author="Tekijä">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i/>
                  <w:iCs/>
                  <w:color w:val="008080"/>
                  <w:sz w:val="18"/>
                  <w:lang w:val="en-US" w:eastAsia="fi-FI"/>
                </w:rPr>
                <w:t xml:space="preserve"> </w:t>
              </w:r>
              <w:r w:rsidRPr="008D629F">
                <w:rPr>
                  <w:rFonts w:ascii="Courier New" w:hAnsi="Courier New" w:cs="Courier New"/>
                  <w:color w:val="FF0000"/>
                  <w:sz w:val="18"/>
                  <w:lang w:val="en-US" w:eastAsia="fi-FI"/>
                </w:rPr>
                <w:t>ID</w:t>
              </w:r>
              <w:r w:rsidRPr="008D629F">
                <w:rPr>
                  <w:rFonts w:ascii="Courier New" w:hAnsi="Courier New" w:cs="Courier New"/>
                  <w:color w:val="0000FF"/>
                  <w:sz w:val="18"/>
                  <w:lang w:val="en-US" w:eastAsia="fi-FI"/>
                </w:rPr>
                <w:t>="</w:t>
              </w:r>
              <w:r w:rsidRPr="008D629F">
                <w:rPr>
                  <w:rFonts w:ascii="Courier New" w:hAnsi="Courier New" w:cs="Courier New"/>
                  <w:color w:val="000000"/>
                  <w:sz w:val="18"/>
                  <w:lang w:val="en-US" w:eastAsia="fi-FI"/>
                </w:rPr>
                <w:t>OID1.2.246.10.1234567.14.2015.123.4.10.7.3</w:t>
              </w:r>
              <w:r w:rsidRPr="008D629F">
                <w:rPr>
                  <w:rFonts w:ascii="Courier New" w:hAnsi="Courier New" w:cs="Courier New"/>
                  <w:color w:val="0000FF"/>
                  <w:sz w:val="18"/>
                  <w:lang w:val="en-US" w:eastAsia="fi-FI"/>
                </w:rPr>
                <w:t>"&gt;</w:t>
              </w:r>
              <w:r w:rsidRPr="008D629F">
                <w:rPr>
                  <w:rFonts w:ascii="Courier New" w:hAnsi="Courier New" w:cs="Courier New"/>
                  <w:color w:val="000000"/>
                  <w:sz w:val="18"/>
                  <w:lang w:val="en-US" w:eastAsia="fi-FI"/>
                </w:rPr>
                <w:t xml:space="preserve">Hammas: d 27; d 28;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ins>
          </w:p>
          <w:p w14:paraId="2E38DE3A" w14:textId="77777777" w:rsidR="008D629F" w:rsidRPr="008D629F" w:rsidRDefault="008D629F" w:rsidP="008D629F">
            <w:pPr>
              <w:suppressAutoHyphens/>
              <w:autoSpaceDE w:val="0"/>
              <w:autoSpaceDN w:val="0"/>
              <w:adjustRightInd w:val="0"/>
              <w:jc w:val="left"/>
              <w:rPr>
                <w:ins w:id="1197" w:author="Tekijä"/>
                <w:rFonts w:ascii="Courier New" w:hAnsi="Courier New" w:cs="Courier New"/>
                <w:color w:val="0000FF"/>
                <w:sz w:val="18"/>
                <w:lang w:val="en-US" w:eastAsia="fi-FI"/>
              </w:rPr>
            </w:pPr>
            <w:ins w:id="1198" w:author="Tekijä">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r w:rsidRPr="008D629F">
                <w:rPr>
                  <w:rFonts w:ascii="Courier New" w:hAnsi="Courier New" w:cs="Courier New"/>
                  <w:color w:val="000000"/>
                  <w:sz w:val="18"/>
                  <w:lang w:val="en-US" w:eastAsia="fi-FI"/>
                </w:rPr>
                <w:t xml:space="preserve">Suunpohja;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ins>
          </w:p>
          <w:p w14:paraId="56B221B3" w14:textId="77777777" w:rsidR="008D629F" w:rsidRPr="008D629F" w:rsidRDefault="008D629F" w:rsidP="008D629F">
            <w:pPr>
              <w:suppressAutoHyphens/>
              <w:autoSpaceDE w:val="0"/>
              <w:autoSpaceDN w:val="0"/>
              <w:adjustRightInd w:val="0"/>
              <w:jc w:val="left"/>
              <w:rPr>
                <w:ins w:id="1199" w:author="Tekijä"/>
                <w:rFonts w:ascii="Courier New" w:hAnsi="Courier New" w:cs="Courier New"/>
                <w:color w:val="0000FF"/>
                <w:sz w:val="18"/>
                <w:lang w:val="en-US" w:eastAsia="fi-FI"/>
              </w:rPr>
            </w:pPr>
            <w:ins w:id="1200" w:author="Tekijä">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r w:rsidRPr="008D629F">
                <w:rPr>
                  <w:rFonts w:ascii="Courier New" w:hAnsi="Courier New" w:cs="Courier New"/>
                  <w:color w:val="000000"/>
                  <w:sz w:val="18"/>
                  <w:lang w:val="en-US" w:eastAsia="fi-FI"/>
                </w:rPr>
                <w:t xml:space="preserve">Kohdekudoksen koko: Normaali;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ins>
          </w:p>
          <w:p w14:paraId="0AC3A693" w14:textId="77777777" w:rsidR="008D629F" w:rsidRPr="008D629F" w:rsidRDefault="008D629F" w:rsidP="008D629F">
            <w:pPr>
              <w:suppressAutoHyphens/>
              <w:autoSpaceDE w:val="0"/>
              <w:autoSpaceDN w:val="0"/>
              <w:adjustRightInd w:val="0"/>
              <w:ind w:left="1420" w:hanging="1420"/>
              <w:jc w:val="left"/>
              <w:rPr>
                <w:ins w:id="1201" w:author="Tekijä"/>
                <w:rFonts w:ascii="Courier New" w:hAnsi="Courier New" w:cs="Courier New"/>
                <w:color w:val="0000FF"/>
                <w:sz w:val="18"/>
                <w:lang w:val="en-US" w:eastAsia="fi-FI"/>
              </w:rPr>
            </w:pPr>
            <w:ins w:id="1202" w:author="Tekijä">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i/>
                  <w:iCs/>
                  <w:color w:val="008080"/>
                  <w:sz w:val="18"/>
                  <w:lang w:val="en-US" w:eastAsia="fi-FI"/>
                </w:rPr>
                <w:t xml:space="preserve"> </w:t>
              </w:r>
              <w:r w:rsidRPr="008D629F">
                <w:rPr>
                  <w:rFonts w:ascii="Courier New" w:hAnsi="Courier New" w:cs="Courier New"/>
                  <w:color w:val="FF0000"/>
                  <w:sz w:val="18"/>
                  <w:lang w:val="en-US" w:eastAsia="fi-FI"/>
                </w:rPr>
                <w:t>ID</w:t>
              </w:r>
              <w:r w:rsidRPr="008D629F">
                <w:rPr>
                  <w:rFonts w:ascii="Courier New" w:hAnsi="Courier New" w:cs="Courier New"/>
                  <w:color w:val="0000FF"/>
                  <w:sz w:val="18"/>
                  <w:lang w:val="en-US" w:eastAsia="fi-FI"/>
                </w:rPr>
                <w:t>="</w:t>
              </w:r>
              <w:r w:rsidRPr="008D629F">
                <w:rPr>
                  <w:rFonts w:ascii="Courier New" w:hAnsi="Courier New" w:cs="Courier New"/>
                  <w:color w:val="000000"/>
                  <w:sz w:val="18"/>
                  <w:lang w:val="en-US" w:eastAsia="fi-FI"/>
                </w:rPr>
                <w:t>OID1.2.246.10.1234567.14.2015.123.4.10.7.4</w:t>
              </w:r>
              <w:r w:rsidRPr="008D629F">
                <w:rPr>
                  <w:rFonts w:ascii="Courier New" w:hAnsi="Courier New" w:cs="Courier New"/>
                  <w:color w:val="0000FF"/>
                  <w:sz w:val="18"/>
                  <w:lang w:val="en-US" w:eastAsia="fi-FI"/>
                </w:rPr>
                <w:t>"</w:t>
              </w:r>
              <w:r w:rsidRPr="008D629F">
                <w:rPr>
                  <w:rFonts w:ascii="Courier New" w:hAnsi="Courier New" w:cs="Courier New"/>
                  <w:i/>
                  <w:iCs/>
                  <w:color w:val="008080"/>
                  <w:sz w:val="18"/>
                  <w:lang w:val="en-US" w:eastAsia="fi-FI"/>
                </w:rPr>
                <w:t xml:space="preserve"> </w:t>
              </w:r>
              <w:r w:rsidRPr="008D629F">
                <w:rPr>
                  <w:rFonts w:ascii="Courier New" w:hAnsi="Courier New" w:cs="Courier New"/>
                  <w:color w:val="FF0000"/>
                  <w:sz w:val="18"/>
                  <w:lang w:val="en-US" w:eastAsia="fi-FI"/>
                </w:rPr>
                <w:t>styleCode</w:t>
              </w:r>
              <w:r w:rsidRPr="008D629F">
                <w:rPr>
                  <w:rFonts w:ascii="Courier New" w:hAnsi="Courier New" w:cs="Courier New"/>
                  <w:color w:val="0000FF"/>
                  <w:sz w:val="18"/>
                  <w:lang w:val="en-US" w:eastAsia="fi-FI"/>
                </w:rPr>
                <w:t>="</w:t>
              </w:r>
              <w:r w:rsidRPr="008D629F">
                <w:rPr>
                  <w:rFonts w:ascii="Courier New" w:hAnsi="Courier New" w:cs="Courier New"/>
                  <w:color w:val="000000"/>
                  <w:sz w:val="18"/>
                  <w:lang w:val="en-US" w:eastAsia="fi-FI"/>
                </w:rPr>
                <w:t>xUnstructured</w:t>
              </w:r>
              <w:r w:rsidRPr="008D629F">
                <w:rPr>
                  <w:rFonts w:ascii="Courier New" w:hAnsi="Courier New" w:cs="Courier New"/>
                  <w:color w:val="0000FF"/>
                  <w:sz w:val="18"/>
                  <w:lang w:val="en-US" w:eastAsia="fi-FI"/>
                </w:rPr>
                <w:t>"&gt;</w:t>
              </w:r>
              <w:r w:rsidRPr="008D629F">
                <w:rPr>
                  <w:rFonts w:ascii="Courier New" w:hAnsi="Courier New" w:cs="Courier New"/>
                  <w:color w:val="000000"/>
                  <w:sz w:val="18"/>
                  <w:lang w:val="en-US" w:eastAsia="fi-FI"/>
                </w:rPr>
                <w:t xml:space="preserve">Kuvaus tähän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ins>
          </w:p>
          <w:p w14:paraId="0EDA0104" w14:textId="77777777" w:rsidR="008D629F" w:rsidRPr="008D629F" w:rsidRDefault="008D629F" w:rsidP="008D629F">
            <w:pPr>
              <w:suppressAutoHyphens/>
              <w:autoSpaceDE w:val="0"/>
              <w:autoSpaceDN w:val="0"/>
              <w:adjustRightInd w:val="0"/>
              <w:jc w:val="left"/>
              <w:rPr>
                <w:ins w:id="1203" w:author="Tekijä"/>
                <w:rFonts w:ascii="Courier New" w:hAnsi="Courier New" w:cs="Courier New"/>
                <w:color w:val="0000FF"/>
                <w:sz w:val="18"/>
                <w:lang w:val="en-US" w:eastAsia="fi-FI"/>
              </w:rPr>
            </w:pPr>
            <w:ins w:id="1204" w:author="Tekijä">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paragraph</w:t>
              </w:r>
              <w:r w:rsidRPr="008D629F">
                <w:rPr>
                  <w:rFonts w:ascii="Courier New" w:hAnsi="Courier New" w:cs="Courier New"/>
                  <w:color w:val="0000FF"/>
                  <w:sz w:val="18"/>
                  <w:lang w:val="en-US" w:eastAsia="fi-FI"/>
                </w:rPr>
                <w:t>&gt;</w:t>
              </w:r>
            </w:ins>
          </w:p>
          <w:p w14:paraId="5C659EFD" w14:textId="77777777" w:rsidR="008D629F" w:rsidRPr="008D629F" w:rsidRDefault="008D629F" w:rsidP="008D629F">
            <w:pPr>
              <w:suppressAutoHyphens/>
              <w:autoSpaceDE w:val="0"/>
              <w:autoSpaceDN w:val="0"/>
              <w:adjustRightInd w:val="0"/>
              <w:jc w:val="left"/>
              <w:rPr>
                <w:ins w:id="1205" w:author="Tekijä"/>
                <w:rFonts w:ascii="Courier New" w:hAnsi="Courier New" w:cs="Courier New"/>
                <w:color w:val="0000FF"/>
                <w:sz w:val="18"/>
                <w:lang w:val="en-US" w:eastAsia="fi-FI"/>
              </w:rPr>
            </w:pPr>
            <w:ins w:id="1206" w:author="Tekijä">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paragraph</w:t>
              </w:r>
              <w:r w:rsidRPr="008D629F">
                <w:rPr>
                  <w:rFonts w:ascii="Courier New" w:hAnsi="Courier New" w:cs="Courier New"/>
                  <w:i/>
                  <w:iCs/>
                  <w:color w:val="008080"/>
                  <w:sz w:val="18"/>
                  <w:lang w:val="en-US" w:eastAsia="fi-FI"/>
                </w:rPr>
                <w:t xml:space="preserve"> </w:t>
              </w:r>
              <w:r w:rsidRPr="008D629F">
                <w:rPr>
                  <w:rFonts w:ascii="Courier New" w:hAnsi="Courier New" w:cs="Courier New"/>
                  <w:color w:val="FF0000"/>
                  <w:sz w:val="18"/>
                  <w:lang w:val="en-US" w:eastAsia="fi-FI"/>
                </w:rPr>
                <w:t>ID</w:t>
              </w:r>
              <w:r w:rsidRPr="008D629F">
                <w:rPr>
                  <w:rFonts w:ascii="Courier New" w:hAnsi="Courier New" w:cs="Courier New"/>
                  <w:color w:val="0000FF"/>
                  <w:sz w:val="18"/>
                  <w:lang w:val="en-US" w:eastAsia="fi-FI"/>
                </w:rPr>
                <w:t>="</w:t>
              </w:r>
              <w:r w:rsidRPr="008D629F">
                <w:rPr>
                  <w:rFonts w:ascii="Courier New" w:hAnsi="Courier New" w:cs="Courier New"/>
                  <w:color w:val="000000"/>
                  <w:sz w:val="18"/>
                  <w:lang w:val="en-US" w:eastAsia="fi-FI"/>
                </w:rPr>
                <w:t>OID1.2.246.10.1234567.14.2015.123.4.10.8.1</w:t>
              </w:r>
              <w:r w:rsidRPr="008D629F">
                <w:rPr>
                  <w:rFonts w:ascii="Courier New" w:hAnsi="Courier New" w:cs="Courier New"/>
                  <w:color w:val="0000FF"/>
                  <w:sz w:val="18"/>
                  <w:lang w:val="en-US" w:eastAsia="fi-FI"/>
                </w:rPr>
                <w:t>"&gt;</w:t>
              </w:r>
            </w:ins>
          </w:p>
          <w:p w14:paraId="41913404" w14:textId="77777777" w:rsidR="008D629F" w:rsidRPr="008D629F" w:rsidRDefault="008D629F" w:rsidP="008D629F">
            <w:pPr>
              <w:suppressAutoHyphens/>
              <w:autoSpaceDE w:val="0"/>
              <w:autoSpaceDN w:val="0"/>
              <w:adjustRightInd w:val="0"/>
              <w:ind w:left="1420" w:hanging="1420"/>
              <w:jc w:val="left"/>
              <w:rPr>
                <w:ins w:id="1207" w:author="Tekijä"/>
                <w:rFonts w:ascii="Courier New" w:hAnsi="Courier New" w:cs="Courier New"/>
                <w:color w:val="0000FF"/>
                <w:sz w:val="18"/>
                <w:lang w:val="en-US" w:eastAsia="fi-FI"/>
              </w:rPr>
            </w:pPr>
            <w:ins w:id="1208" w:author="Tekijä">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i/>
                  <w:iCs/>
                  <w:color w:val="008080"/>
                  <w:sz w:val="18"/>
                  <w:lang w:val="en-US" w:eastAsia="fi-FI"/>
                </w:rPr>
                <w:t xml:space="preserve"> </w:t>
              </w:r>
              <w:r w:rsidRPr="008D629F">
                <w:rPr>
                  <w:rFonts w:ascii="Courier New" w:hAnsi="Courier New" w:cs="Courier New"/>
                  <w:color w:val="FF0000"/>
                  <w:sz w:val="18"/>
                  <w:lang w:val="en-US" w:eastAsia="fi-FI"/>
                </w:rPr>
                <w:t>styleCode</w:t>
              </w:r>
              <w:r w:rsidRPr="008D629F">
                <w:rPr>
                  <w:rFonts w:ascii="Courier New" w:hAnsi="Courier New" w:cs="Courier New"/>
                  <w:color w:val="0000FF"/>
                  <w:sz w:val="18"/>
                  <w:lang w:val="en-US" w:eastAsia="fi-FI"/>
                </w:rPr>
                <w:t>="</w:t>
              </w:r>
              <w:r w:rsidRPr="008D629F">
                <w:rPr>
                  <w:rFonts w:ascii="Courier New" w:hAnsi="Courier New" w:cs="Courier New"/>
                  <w:color w:val="000000"/>
                  <w:sz w:val="18"/>
                  <w:lang w:val="en-US" w:eastAsia="fi-FI"/>
                </w:rPr>
                <w:t>Bold</w:t>
              </w:r>
              <w:r w:rsidRPr="008D629F">
                <w:rPr>
                  <w:rFonts w:ascii="Courier New" w:hAnsi="Courier New" w:cs="Courier New"/>
                  <w:color w:val="0000FF"/>
                  <w:sz w:val="18"/>
                  <w:lang w:val="en-US" w:eastAsia="fi-FI"/>
                </w:rPr>
                <w:t>"&gt;</w:t>
              </w:r>
              <w:r w:rsidRPr="008D629F">
                <w:rPr>
                  <w:rFonts w:ascii="Courier New" w:hAnsi="Courier New" w:cs="Courier New"/>
                  <w:color w:val="000000"/>
                  <w:sz w:val="18"/>
                  <w:lang w:val="en-US" w:eastAsia="fi-FI"/>
                </w:rPr>
                <w:t xml:space="preserve">Pehmyt- ja kovakudosten havainnot tekstimuotoisesti: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ins>
          </w:p>
          <w:p w14:paraId="7A854AB3" w14:textId="77777777" w:rsidR="008D629F" w:rsidRPr="008D629F" w:rsidRDefault="008D629F" w:rsidP="008D629F">
            <w:pPr>
              <w:suppressAutoHyphens/>
              <w:autoSpaceDE w:val="0"/>
              <w:autoSpaceDN w:val="0"/>
              <w:adjustRightInd w:val="0"/>
              <w:jc w:val="left"/>
              <w:rPr>
                <w:ins w:id="1209" w:author="Tekijä"/>
                <w:rFonts w:ascii="Courier New" w:hAnsi="Courier New" w:cs="Courier New"/>
                <w:color w:val="0000FF"/>
                <w:sz w:val="18"/>
                <w:lang w:val="en-US" w:eastAsia="fi-FI"/>
              </w:rPr>
            </w:pPr>
            <w:ins w:id="1210" w:author="Tekijä">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i/>
                  <w:iCs/>
                  <w:color w:val="008080"/>
                  <w:sz w:val="18"/>
                  <w:lang w:val="en-US" w:eastAsia="fi-FI"/>
                </w:rPr>
                <w:t xml:space="preserve"> </w:t>
              </w:r>
              <w:r w:rsidRPr="008D629F">
                <w:rPr>
                  <w:rFonts w:ascii="Courier New" w:hAnsi="Courier New" w:cs="Courier New"/>
                  <w:color w:val="FF0000"/>
                  <w:sz w:val="18"/>
                  <w:lang w:val="en-US" w:eastAsia="fi-FI"/>
                </w:rPr>
                <w:t>styleCode</w:t>
              </w:r>
              <w:r w:rsidRPr="008D629F">
                <w:rPr>
                  <w:rFonts w:ascii="Courier New" w:hAnsi="Courier New" w:cs="Courier New"/>
                  <w:color w:val="0000FF"/>
                  <w:sz w:val="18"/>
                  <w:lang w:val="en-US" w:eastAsia="fi-FI"/>
                </w:rPr>
                <w:t>="</w:t>
              </w:r>
              <w:r w:rsidRPr="008D629F">
                <w:rPr>
                  <w:rFonts w:ascii="Courier New" w:hAnsi="Courier New" w:cs="Courier New"/>
                  <w:color w:val="000000"/>
                  <w:sz w:val="18"/>
                  <w:lang w:val="en-US" w:eastAsia="fi-FI"/>
                </w:rPr>
                <w:t>xUnstructured</w:t>
              </w:r>
              <w:r w:rsidRPr="008D629F">
                <w:rPr>
                  <w:rFonts w:ascii="Courier New" w:hAnsi="Courier New" w:cs="Courier New"/>
                  <w:color w:val="0000FF"/>
                  <w:sz w:val="18"/>
                  <w:lang w:val="en-US" w:eastAsia="fi-FI"/>
                </w:rPr>
                <w:t>"&gt;</w:t>
              </w:r>
              <w:r w:rsidRPr="008D629F">
                <w:rPr>
                  <w:rFonts w:ascii="Courier New" w:hAnsi="Courier New" w:cs="Courier New"/>
                  <w:color w:val="000000"/>
                  <w:sz w:val="18"/>
                  <w:lang w:val="en-US" w:eastAsia="fi-FI"/>
                </w:rPr>
                <w:t>tekstimuotoiset tiedot tähän</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content</w:t>
              </w:r>
              <w:r w:rsidRPr="008D629F">
                <w:rPr>
                  <w:rFonts w:ascii="Courier New" w:hAnsi="Courier New" w:cs="Courier New"/>
                  <w:color w:val="0000FF"/>
                  <w:sz w:val="18"/>
                  <w:lang w:val="en-US" w:eastAsia="fi-FI"/>
                </w:rPr>
                <w:t>&gt;</w:t>
              </w:r>
            </w:ins>
          </w:p>
          <w:p w14:paraId="668FBFA5" w14:textId="77777777" w:rsidR="008D629F" w:rsidRPr="008D629F" w:rsidRDefault="008D629F" w:rsidP="008D629F">
            <w:pPr>
              <w:suppressAutoHyphens/>
              <w:autoSpaceDE w:val="0"/>
              <w:autoSpaceDN w:val="0"/>
              <w:adjustRightInd w:val="0"/>
              <w:jc w:val="left"/>
              <w:rPr>
                <w:ins w:id="1211" w:author="Tekijä"/>
                <w:rFonts w:ascii="Courier New" w:hAnsi="Courier New" w:cs="Courier New"/>
                <w:color w:val="0000FF"/>
                <w:sz w:val="18"/>
                <w:lang w:val="en-US" w:eastAsia="fi-FI"/>
              </w:rPr>
            </w:pPr>
            <w:ins w:id="1212" w:author="Tekijä">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paragraph</w:t>
              </w:r>
              <w:r w:rsidRPr="008D629F">
                <w:rPr>
                  <w:rFonts w:ascii="Courier New" w:hAnsi="Courier New" w:cs="Courier New"/>
                  <w:color w:val="0000FF"/>
                  <w:sz w:val="18"/>
                  <w:lang w:val="en-US" w:eastAsia="fi-FI"/>
                </w:rPr>
                <w:t>&gt;</w:t>
              </w:r>
            </w:ins>
          </w:p>
          <w:p w14:paraId="33B7F848" w14:textId="77777777" w:rsidR="008D629F" w:rsidRPr="008D629F" w:rsidRDefault="008D629F" w:rsidP="008D629F">
            <w:pPr>
              <w:suppressAutoHyphens/>
              <w:autoSpaceDE w:val="0"/>
              <w:autoSpaceDN w:val="0"/>
              <w:adjustRightInd w:val="0"/>
              <w:jc w:val="left"/>
              <w:rPr>
                <w:ins w:id="1213" w:author="Tekijä"/>
                <w:rFonts w:ascii="Courier New" w:hAnsi="Courier New" w:cs="Courier New"/>
                <w:color w:val="0000FF"/>
                <w:sz w:val="18"/>
                <w:lang w:val="en-US" w:eastAsia="fi-FI"/>
              </w:rPr>
            </w:pPr>
            <w:ins w:id="1214" w:author="Tekijä">
              <w:r w:rsidRPr="008D629F">
                <w:rPr>
                  <w:rFonts w:ascii="Courier New" w:hAnsi="Courier New" w:cs="Courier New"/>
                  <w:color w:val="000000"/>
                  <w:sz w:val="18"/>
                  <w:lang w:val="en-US" w:eastAsia="fi-FI"/>
                </w:rPr>
                <w:t xml:space="preserve">    </w:t>
              </w:r>
              <w:r w:rsidRPr="008D629F">
                <w:rPr>
                  <w:rFonts w:ascii="Courier New" w:hAnsi="Courier New" w:cs="Courier New"/>
                  <w:color w:val="0000FF"/>
                  <w:sz w:val="18"/>
                  <w:lang w:val="en-US" w:eastAsia="fi-FI"/>
                </w:rPr>
                <w:t>&lt;/</w:t>
              </w:r>
              <w:r w:rsidRPr="008D629F">
                <w:rPr>
                  <w:rFonts w:ascii="Courier New" w:hAnsi="Courier New" w:cs="Courier New"/>
                  <w:color w:val="800000"/>
                  <w:sz w:val="18"/>
                  <w:lang w:val="en-US" w:eastAsia="fi-FI"/>
                </w:rPr>
                <w:t>text</w:t>
              </w:r>
              <w:r w:rsidRPr="008D629F">
                <w:rPr>
                  <w:rFonts w:ascii="Courier New" w:hAnsi="Courier New" w:cs="Courier New"/>
                  <w:color w:val="0000FF"/>
                  <w:sz w:val="18"/>
                  <w:lang w:val="en-US" w:eastAsia="fi-FI"/>
                </w:rPr>
                <w:t>&gt;</w:t>
              </w:r>
            </w:ins>
          </w:p>
          <w:p w14:paraId="33BCA5BE" w14:textId="77777777" w:rsidR="003F6A08" w:rsidRPr="008D629F" w:rsidRDefault="003F6A08" w:rsidP="008D629F">
            <w:pPr>
              <w:suppressAutoHyphens/>
              <w:autoSpaceDE w:val="0"/>
              <w:autoSpaceDN w:val="0"/>
              <w:adjustRightInd w:val="0"/>
              <w:jc w:val="left"/>
              <w:rPr>
                <w:rFonts w:ascii="Courier New" w:hAnsi="Courier New" w:cs="Courier New"/>
                <w:sz w:val="18"/>
                <w:szCs w:val="18"/>
              </w:rPr>
            </w:pPr>
          </w:p>
        </w:tc>
      </w:tr>
    </w:tbl>
    <w:p w14:paraId="1A5F9190" w14:textId="77777777" w:rsidR="003F6A08" w:rsidRPr="003F6A08" w:rsidRDefault="003F6A08" w:rsidP="008E33EF">
      <w:pPr>
        <w:pStyle w:val="Otsikko2"/>
        <w:rPr>
          <w:lang w:val="en-US"/>
        </w:rPr>
      </w:pPr>
      <w:bookmarkStart w:id="1215" w:name="_Toc377399149"/>
      <w:bookmarkStart w:id="1216" w:name="_Toc436732591"/>
      <w:r w:rsidRPr="003F6A08">
        <w:rPr>
          <w:lang w:val="en-US"/>
        </w:rPr>
        <w:t>Entry</w:t>
      </w:r>
      <w:bookmarkEnd w:id="1215"/>
      <w:bookmarkEnd w:id="1216"/>
    </w:p>
    <w:p w14:paraId="5F60135B" w14:textId="77777777" w:rsidR="003F6A08" w:rsidRPr="003F6A08" w:rsidRDefault="003F6A08" w:rsidP="003F6A08">
      <w:r w:rsidRPr="003F6A08">
        <w:t>Pehmyt- ja kovakudoksen havainnot tietosisäl</w:t>
      </w:r>
      <w:r w:rsidR="00BC31AD">
        <w:t>tö</w:t>
      </w:r>
      <w:r w:rsidRPr="003F6A08">
        <w:t xml:space="preserve"> ja CDA-mäppäy</w:t>
      </w:r>
      <w:r w:rsidR="00BC31AD">
        <w:t>s</w:t>
      </w:r>
      <w:r w:rsidRPr="003F6A08">
        <w:t xml:space="preserve"> on esitetty alla taulukossa 4. K</w:t>
      </w:r>
      <w:r w:rsidRPr="003F6A08">
        <w:t>u</w:t>
      </w:r>
      <w:r w:rsidRPr="003F6A08">
        <w:t xml:space="preserve">kin kohta esitelty tarkemmin alaluvuissa ja liitteenä on kattava CDA xml-esimerkki. </w:t>
      </w:r>
    </w:p>
    <w:p w14:paraId="03D3864B" w14:textId="77777777" w:rsidR="003F6A08" w:rsidRPr="003F6A08" w:rsidRDefault="003F6A08" w:rsidP="003F6A08"/>
    <w:p w14:paraId="64D3A4DD" w14:textId="77777777" w:rsidR="003F6A08" w:rsidRPr="003F6A08" w:rsidRDefault="003F6A08" w:rsidP="003F6A08">
      <w:r w:rsidRPr="003F6A08">
        <w:t xml:space="preserve">Tietosisällön kohdalla kuvattu hierarkiataso on koodistopalveluun kuvatun tietosisältömallinnuksen mukainen ja se ei vastaa täysin entryn sisäkkäisten observation.entryRelationship.observation… hierarkioitten tasoja mallinnustavan eroavaisuuden takia, mutta kuvaa kuitenkin toisiinsa liittyvät tiedot. Tietosisältörivin kohdalla on myös kerrottu tietotyyppi sekä mahdollinen luokitus, millä arvo esitetään.  </w:t>
      </w:r>
    </w:p>
    <w:p w14:paraId="2668A647" w14:textId="77777777" w:rsidR="003F6A08" w:rsidRPr="003F6A08" w:rsidRDefault="003F6A08" w:rsidP="003F6A08"/>
    <w:p w14:paraId="17BFAC2A" w14:textId="77777777" w:rsidR="003F6A08" w:rsidRPr="003F6A08" w:rsidRDefault="003F6A08" w:rsidP="003F6A08">
      <w:r w:rsidRPr="003F6A08">
        <w:t xml:space="preserve">Käytettyjen cda xml-elementtien nimilyhenteet: </w:t>
      </w:r>
    </w:p>
    <w:p w14:paraId="2F3C8DD7" w14:textId="77777777" w:rsidR="003F6A08" w:rsidRPr="003F6A08" w:rsidRDefault="003F6A08" w:rsidP="003F6A08">
      <w:pPr>
        <w:rPr>
          <w:lang w:val="en-US"/>
        </w:rPr>
      </w:pPr>
      <w:r w:rsidRPr="003F6A08">
        <w:rPr>
          <w:lang w:val="en-US"/>
        </w:rPr>
        <w:t>e = entry, obs=observation, eR = entryRelationship, org=organizer, c = component</w:t>
      </w:r>
    </w:p>
    <w:p w14:paraId="411A4EFE" w14:textId="77777777" w:rsidR="003F6A08" w:rsidRPr="003F6A08" w:rsidRDefault="003F6A08" w:rsidP="003F6A08">
      <w:pPr>
        <w:rPr>
          <w:lang w:val="en-US"/>
        </w:rPr>
      </w:pPr>
    </w:p>
    <w:p w14:paraId="2955309B" w14:textId="77777777" w:rsidR="003F6A08" w:rsidRPr="003F6A08" w:rsidRDefault="003F6A08" w:rsidP="003F6A08">
      <w:pPr>
        <w:keepNext/>
      </w:pPr>
      <w:r w:rsidRPr="003F6A08">
        <w:rPr>
          <w:b/>
        </w:rPr>
        <w:t>Taulukko 4:</w:t>
      </w:r>
      <w:r w:rsidRPr="003F6A08">
        <w:t xml:space="preserve"> Pehmyt- ja kovakudoksen havainnot ja löydökset</w:t>
      </w:r>
      <w:r w:rsidRPr="003F6A08" w:rsidDel="00077452">
        <w:t xml:space="preserve"> </w:t>
      </w:r>
      <w:r w:rsidRPr="003F6A08">
        <w:t>entry</w:t>
      </w:r>
      <w:r w:rsidR="00BD2A1C">
        <w:t>je</w:t>
      </w:r>
      <w:r w:rsidRPr="003F6A08">
        <w:t>n tietosisäl</w:t>
      </w:r>
      <w:r w:rsidR="00BD2A1C">
        <w:t>löt</w:t>
      </w:r>
      <w:r w:rsidRPr="003F6A08">
        <w:t xml:space="preserve"> ja CDA-mäppäys</w:t>
      </w:r>
    </w:p>
    <w:p w14:paraId="443664FA" w14:textId="3A86DACA" w:rsidR="003F6A08" w:rsidRPr="003F6A08" w:rsidRDefault="00BC31AD" w:rsidP="003F6A08">
      <w:r w:rsidRPr="00BC31AD">
        <w:t xml:space="preserve"> </w:t>
      </w:r>
      <w:r w:rsidR="00E66772" w:rsidRPr="00926176">
        <w:rPr>
          <w:noProof/>
        </w:rPr>
        <w:drawing>
          <wp:inline distT="0" distB="0" distL="0" distR="0" wp14:anchorId="5037B7D7" wp14:editId="35F2B141">
            <wp:extent cx="6115050" cy="7562850"/>
            <wp:effectExtent l="0" t="0" r="0" b="0"/>
            <wp:docPr id="10" name="Kuv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115050" cy="7562850"/>
                    </a:xfrm>
                    <a:prstGeom prst="rect">
                      <a:avLst/>
                    </a:prstGeom>
                    <a:noFill/>
                    <a:ln>
                      <a:noFill/>
                    </a:ln>
                  </pic:spPr>
                </pic:pic>
              </a:graphicData>
            </a:graphic>
          </wp:inline>
        </w:drawing>
      </w:r>
    </w:p>
    <w:p w14:paraId="75CCAD46" w14:textId="77777777" w:rsidR="003F6A08" w:rsidRPr="003F6A08" w:rsidRDefault="003F6A08" w:rsidP="003F6A08"/>
    <w:p w14:paraId="48204A32" w14:textId="77777777" w:rsidR="00C63CE9" w:rsidRDefault="00C63CE9" w:rsidP="00C63CE9">
      <w:r w:rsidRPr="003F6A08">
        <w:t>Pehmyt- ja kovakudoksen havainnot</w:t>
      </w:r>
      <w:r>
        <w:t xml:space="preserve"> entry muodostetaan aina yhdestä tietosisällössä kuvatusta v</w:t>
      </w:r>
      <w:r>
        <w:t>ä</w:t>
      </w:r>
      <w:r>
        <w:t>liotsikosta (LB) ja sen alla olevista kentistä. Ammattilainen on velvoitettu ottamaan kirjatessaan kantaa ko. kokonaisuuden kaikkiin tietoihin eli ajantaiset tiedot sisällytetään aina tuoreimmalle en</w:t>
      </w:r>
      <w:r>
        <w:t>t</w:t>
      </w:r>
      <w:r>
        <w:t xml:space="preserve">ry:lle, vaikka yksittäisen tiedon osalta ei olisi mitään muutettu. [18]. </w:t>
      </w:r>
      <w:r w:rsidRPr="003F6A08">
        <w:t>P</w:t>
      </w:r>
      <w:r>
        <w:t>ehmyt- ja kovakudoksen h</w:t>
      </w:r>
      <w:r>
        <w:t>a</w:t>
      </w:r>
      <w:r>
        <w:t xml:space="preserve">vaintojen erityyppisten entryjen toistuma toteutetaan toistamalla </w:t>
      </w:r>
      <w:del w:id="1217" w:author="Tekijä">
        <w:r w:rsidDel="00C332A9">
          <w:delText>koko otsikkorakennetta</w:delText>
        </w:r>
      </w:del>
      <w:ins w:id="1218" w:author="Tekijä">
        <w:r w:rsidR="00C332A9">
          <w:t>otsikon alla entryjä</w:t>
        </w:r>
      </w:ins>
      <w:r>
        <w:t xml:space="preserve">, </w:t>
      </w:r>
      <w:del w:id="1219" w:author="Tekijä">
        <w:r w:rsidDel="00C332A9">
          <w:delText xml:space="preserve">jonka alla ovat aina ko. entry ja sen </w:delText>
        </w:r>
      </w:del>
      <w:ins w:id="1220" w:author="Tekijä">
        <w:r w:rsidR="00C332A9">
          <w:t>joilla on yhte</w:t>
        </w:r>
        <w:r w:rsidR="00C332A9">
          <w:t>i</w:t>
        </w:r>
        <w:r w:rsidR="00C332A9">
          <w:t xml:space="preserve">nen </w:t>
        </w:r>
      </w:ins>
      <w:del w:id="1221" w:author="Tekijä">
        <w:r w:rsidDel="00C332A9">
          <w:delText>näyttömuototekstit</w:delText>
        </w:r>
      </w:del>
      <w:ins w:id="1222" w:author="Tekijä">
        <w:r w:rsidR="00C332A9">
          <w:t>näyttömuoto-osio</w:t>
        </w:r>
      </w:ins>
      <w:r>
        <w:t>.</w:t>
      </w:r>
    </w:p>
    <w:p w14:paraId="19CB2C12" w14:textId="77777777" w:rsidR="00C63CE9" w:rsidRDefault="00C63CE9" w:rsidP="003F6A08"/>
    <w:p w14:paraId="22666218" w14:textId="77777777" w:rsidR="003F6A08" w:rsidRPr="003F6A08" w:rsidRDefault="003F6A08" w:rsidP="003F6A08">
      <w:r w:rsidRPr="003F6A08">
        <w:t>Pehmyt- ja kovakudoksen havainnot -tietorakenne (entry) tunnistetaan entry.templateId root-attribuuttiin sijoitettavalla ’THL/Tietosisältö - STH04 Pehmyt- ja kovakudoksen havainnot ’</w:t>
      </w:r>
      <w:r w:rsidRPr="003F6A08" w:rsidDel="00C1004C">
        <w:t xml:space="preserve"> </w:t>
      </w:r>
      <w:r w:rsidRPr="003F6A08">
        <w:t>tietos</w:t>
      </w:r>
      <w:r w:rsidRPr="003F6A08">
        <w:t>i</w:t>
      </w:r>
      <w:r w:rsidRPr="003F6A08">
        <w:t>sältömäärittelyn oid:lla. Toisessa entry.templateId:ssä annetaan määrittelyn versio, jonka mukaisesti entry on toteutettu.</w:t>
      </w:r>
    </w:p>
    <w:p w14:paraId="4CCDE4FF" w14:textId="77777777" w:rsidR="003F6A08" w:rsidRPr="003F6A08" w:rsidRDefault="003F6A08" w:rsidP="003F6A08"/>
    <w:p w14:paraId="11D6DFE9" w14:textId="77777777" w:rsidR="00C63CE9" w:rsidRDefault="003F6A08" w:rsidP="003F6A08">
      <w:r w:rsidRPr="003F6A08">
        <w:t>Pehmyt- ja kovakudoksen havainnot -entry koostuu useista observationeista. Ne ryhmitellään entryn alle organizer-rakenteella, jonka attribuuttien arvoina classcode:en CLUSTER (ryhmitelty tiet</w:t>
      </w:r>
      <w:r w:rsidRPr="003F6A08">
        <w:t>o</w:t>
      </w:r>
      <w:r w:rsidRPr="003F6A08">
        <w:t xml:space="preserve">joukko) ja moodcode:een EVN (tapahtuneita asioita kirjataan). statusCoden arvona käytetään ”completed”. </w:t>
      </w:r>
    </w:p>
    <w:p w14:paraId="7B5895E1" w14:textId="77777777" w:rsidR="00C63CE9" w:rsidRDefault="00C63CE9" w:rsidP="003F6A08"/>
    <w:p w14:paraId="107AC756" w14:textId="77777777" w:rsidR="00C63CE9" w:rsidRDefault="00C63CE9" w:rsidP="003F6A08">
      <w:r>
        <w:t>Organizer.templateId kohtaan annetaan kyseessä olevaan Pehmyt- ja kovakudoksen havaintoihin liittyvän entry:n tietorakenteen tunniste, alla esimerkissä entry kuvaa Suun alueen havaintoja ja lö</w:t>
      </w:r>
      <w:r>
        <w:t>y</w:t>
      </w:r>
      <w:r>
        <w:t>d</w:t>
      </w:r>
      <w:r w:rsidR="00405868">
        <w:t>ö</w:t>
      </w:r>
      <w:r>
        <w:t>ksiä ja root:ssa annetaan ko. otsikkokentän oid tietosisältömäärittelystä.</w:t>
      </w:r>
    </w:p>
    <w:p w14:paraId="513DE59D" w14:textId="77777777" w:rsidR="00C63CE9" w:rsidRDefault="00C63CE9" w:rsidP="003F6A08"/>
    <w:p w14:paraId="4E9E9ACA" w14:textId="77777777" w:rsidR="003F6A08" w:rsidRPr="003F6A08" w:rsidRDefault="003F6A08" w:rsidP="003F6A08">
      <w:r w:rsidRPr="003F6A08">
        <w:t>Organizer:n</w:t>
      </w:r>
      <w:r w:rsidR="00C63CE9">
        <w:t xml:space="preserve"> (entry:n)</w:t>
      </w:r>
      <w:r w:rsidRPr="003F6A08">
        <w:t xml:space="preserve"> yksikäsitteinen tunnus sijoitetaan id-elementin root-attribuuttiin. Organizer:n alla effectiveTime:en tulee rakenteisten tietojen päivityspäivämäärä päivätasolla. Organizerin alle tulevat observation:t kukin omiin component/observation -rakenteisiin.</w:t>
      </w:r>
    </w:p>
    <w:p w14:paraId="35A520A8"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1C04720D"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1AE2AEBE" w14:textId="77777777" w:rsidR="00C63CE9" w:rsidRPr="00BD2A1C" w:rsidRDefault="00C63CE9" w:rsidP="00C63CE9">
            <w:pPr>
              <w:autoSpaceDE w:val="0"/>
              <w:autoSpaceDN w:val="0"/>
              <w:adjustRightInd w:val="0"/>
              <w:jc w:val="left"/>
              <w:rPr>
                <w:rFonts w:ascii="Courier New" w:hAnsi="Courier New" w:cs="Courier New"/>
                <w:color w:val="0000FF"/>
                <w:sz w:val="18"/>
                <w:szCs w:val="18"/>
                <w:lang w:eastAsia="fi-FI"/>
              </w:rPr>
            </w:pPr>
            <w:r w:rsidRPr="00BD2A1C">
              <w:rPr>
                <w:rFonts w:ascii="Courier New" w:hAnsi="Courier New" w:cs="Courier New"/>
                <w:color w:val="0000FF"/>
                <w:sz w:val="18"/>
                <w:szCs w:val="18"/>
                <w:lang w:eastAsia="fi-FI"/>
              </w:rPr>
              <w:t>&lt;</w:t>
            </w:r>
            <w:r w:rsidRPr="00BD2A1C">
              <w:rPr>
                <w:rFonts w:ascii="Courier New" w:hAnsi="Courier New" w:cs="Courier New"/>
                <w:color w:val="800000"/>
                <w:sz w:val="18"/>
                <w:szCs w:val="18"/>
                <w:lang w:eastAsia="fi-FI"/>
              </w:rPr>
              <w:t>entry</w:t>
            </w:r>
            <w:r w:rsidRPr="00BD2A1C">
              <w:rPr>
                <w:rFonts w:ascii="Courier New" w:hAnsi="Courier New" w:cs="Courier New"/>
                <w:color w:val="0000FF"/>
                <w:sz w:val="18"/>
                <w:szCs w:val="18"/>
                <w:lang w:eastAsia="fi-FI"/>
              </w:rPr>
              <w:t>&gt;</w:t>
            </w:r>
          </w:p>
          <w:p w14:paraId="05565D1C" w14:textId="77777777" w:rsidR="00C63CE9" w:rsidRPr="00BD2A1C" w:rsidRDefault="00C63CE9" w:rsidP="00C63CE9">
            <w:pPr>
              <w:autoSpaceDE w:val="0"/>
              <w:autoSpaceDN w:val="0"/>
              <w:adjustRightInd w:val="0"/>
              <w:jc w:val="left"/>
              <w:rPr>
                <w:rFonts w:ascii="Courier New" w:hAnsi="Courier New" w:cs="Courier New"/>
                <w:color w:val="0000FF"/>
                <w:sz w:val="18"/>
                <w:szCs w:val="18"/>
                <w:lang w:eastAsia="fi-FI"/>
              </w:rPr>
            </w:pPr>
            <w:r w:rsidRPr="00BD2A1C">
              <w:rPr>
                <w:rFonts w:ascii="Courier New" w:hAnsi="Courier New" w:cs="Courier New"/>
                <w:color w:val="000000"/>
                <w:sz w:val="18"/>
                <w:szCs w:val="18"/>
                <w:lang w:eastAsia="fi-FI"/>
              </w:rPr>
              <w:t xml:space="preserve"> </w:t>
            </w:r>
            <w:r w:rsidRPr="00BD2A1C">
              <w:rPr>
                <w:rFonts w:ascii="Courier New" w:hAnsi="Courier New" w:cs="Courier New"/>
                <w:color w:val="0000FF"/>
                <w:sz w:val="18"/>
                <w:szCs w:val="18"/>
                <w:lang w:eastAsia="fi-FI"/>
              </w:rPr>
              <w:t>&lt;!--</w:t>
            </w:r>
            <w:r w:rsidRPr="00BD2A1C">
              <w:rPr>
                <w:rFonts w:ascii="Courier New" w:hAnsi="Courier New" w:cs="Courier New"/>
                <w:color w:val="474747"/>
                <w:sz w:val="18"/>
                <w:szCs w:val="18"/>
                <w:lang w:eastAsia="fi-FI"/>
              </w:rPr>
              <w:t xml:space="preserve"> Suun terveydenhuollon CDA </w:t>
            </w:r>
            <w:ins w:id="1223" w:author="Tekijä">
              <w:r w:rsidR="00F44A52">
                <w:rPr>
                  <w:rFonts w:ascii="Courier New" w:hAnsi="Courier New" w:cs="Courier New"/>
                  <w:color w:val="474747"/>
                  <w:sz w:val="18"/>
                  <w:szCs w:val="18"/>
                  <w:lang w:eastAsia="fi-FI"/>
                </w:rPr>
                <w:t>2015</w:t>
              </w:r>
            </w:ins>
            <w:r w:rsidRPr="00BD2A1C">
              <w:rPr>
                <w:rFonts w:ascii="Courier New" w:hAnsi="Courier New" w:cs="Courier New"/>
                <w:color w:val="0000FF"/>
                <w:sz w:val="18"/>
                <w:szCs w:val="18"/>
                <w:lang w:eastAsia="fi-FI"/>
              </w:rPr>
              <w:t>--&gt;</w:t>
            </w:r>
          </w:p>
          <w:p w14:paraId="5D3EA37B" w14:textId="77777777" w:rsidR="00C63CE9" w:rsidRPr="00BD2A1C" w:rsidRDefault="00C63CE9" w:rsidP="00C63CE9">
            <w:pPr>
              <w:autoSpaceDE w:val="0"/>
              <w:autoSpaceDN w:val="0"/>
              <w:adjustRightInd w:val="0"/>
              <w:jc w:val="left"/>
              <w:rPr>
                <w:rFonts w:ascii="Courier New" w:hAnsi="Courier New" w:cs="Courier New"/>
                <w:color w:val="0000FF"/>
                <w:sz w:val="18"/>
                <w:szCs w:val="18"/>
                <w:lang w:eastAsia="fi-FI"/>
              </w:rPr>
            </w:pPr>
            <w:r w:rsidRPr="00BD2A1C">
              <w:rPr>
                <w:rFonts w:ascii="Courier New" w:hAnsi="Courier New" w:cs="Courier New"/>
                <w:color w:val="000000"/>
                <w:sz w:val="18"/>
                <w:szCs w:val="18"/>
                <w:lang w:eastAsia="fi-FI"/>
              </w:rPr>
              <w:t xml:space="preserve"> </w:t>
            </w:r>
            <w:r w:rsidRPr="00BD2A1C">
              <w:rPr>
                <w:rFonts w:ascii="Courier New" w:hAnsi="Courier New" w:cs="Courier New"/>
                <w:color w:val="0000FF"/>
                <w:sz w:val="18"/>
                <w:szCs w:val="18"/>
                <w:lang w:eastAsia="fi-FI"/>
              </w:rPr>
              <w:t>&lt;</w:t>
            </w:r>
            <w:r w:rsidRPr="00BD2A1C">
              <w:rPr>
                <w:rFonts w:ascii="Courier New" w:hAnsi="Courier New" w:cs="Courier New"/>
                <w:color w:val="800000"/>
                <w:sz w:val="18"/>
                <w:szCs w:val="18"/>
                <w:lang w:eastAsia="fi-FI"/>
              </w:rPr>
              <w:t>templateId</w:t>
            </w:r>
            <w:r w:rsidRPr="00BD2A1C">
              <w:rPr>
                <w:rFonts w:ascii="Courier New" w:hAnsi="Courier New" w:cs="Courier New"/>
                <w:i/>
                <w:iCs/>
                <w:color w:val="008080"/>
                <w:sz w:val="18"/>
                <w:szCs w:val="18"/>
                <w:lang w:eastAsia="fi-FI"/>
              </w:rPr>
              <w:t xml:space="preserve"> </w:t>
            </w:r>
            <w:r w:rsidRPr="00BD2A1C">
              <w:rPr>
                <w:rFonts w:ascii="Courier New" w:hAnsi="Courier New" w:cs="Courier New"/>
                <w:color w:val="FF0000"/>
                <w:sz w:val="18"/>
                <w:szCs w:val="18"/>
                <w:lang w:eastAsia="fi-FI"/>
              </w:rPr>
              <w:t>root</w:t>
            </w:r>
            <w:r w:rsidRPr="00BD2A1C">
              <w:rPr>
                <w:rFonts w:ascii="Courier New" w:hAnsi="Courier New" w:cs="Courier New"/>
                <w:color w:val="0000FF"/>
                <w:sz w:val="18"/>
                <w:szCs w:val="18"/>
                <w:lang w:eastAsia="fi-FI"/>
              </w:rPr>
              <w:t>="</w:t>
            </w:r>
            <w:r w:rsidR="00EF1B4D">
              <w:rPr>
                <w:rFonts w:ascii="Courier New" w:hAnsi="Courier New" w:cs="Courier New"/>
                <w:color w:val="000000"/>
                <w:sz w:val="18"/>
                <w:szCs w:val="18"/>
                <w:lang w:eastAsia="fi-FI"/>
              </w:rPr>
              <w:t>1.2.246.777.</w:t>
            </w:r>
            <w:ins w:id="1224" w:author="Tekijä">
              <w:r w:rsidR="00DA5FD5">
                <w:rPr>
                  <w:rFonts w:ascii="Courier New" w:hAnsi="Courier New" w:cs="Courier New"/>
                  <w:color w:val="000000"/>
                  <w:sz w:val="18"/>
                  <w:szCs w:val="18"/>
                  <w:lang w:eastAsia="fi-FI"/>
                </w:rPr>
                <w:t>11.2015.31</w:t>
              </w:r>
            </w:ins>
            <w:r w:rsidRPr="00BD2A1C">
              <w:rPr>
                <w:rFonts w:ascii="Courier New" w:hAnsi="Courier New" w:cs="Courier New"/>
                <w:color w:val="0000FF"/>
                <w:sz w:val="18"/>
                <w:szCs w:val="18"/>
                <w:lang w:eastAsia="fi-FI"/>
              </w:rPr>
              <w:t>"/&gt;</w:t>
            </w:r>
          </w:p>
          <w:p w14:paraId="47129B3F" w14:textId="77777777" w:rsidR="00C63CE9" w:rsidRPr="00BD2A1C" w:rsidRDefault="00C63CE9" w:rsidP="00C63CE9">
            <w:pPr>
              <w:autoSpaceDE w:val="0"/>
              <w:autoSpaceDN w:val="0"/>
              <w:adjustRightInd w:val="0"/>
              <w:jc w:val="left"/>
              <w:rPr>
                <w:rFonts w:ascii="Courier New" w:hAnsi="Courier New" w:cs="Courier New"/>
                <w:color w:val="0000FF"/>
                <w:sz w:val="18"/>
                <w:szCs w:val="18"/>
                <w:lang w:eastAsia="fi-FI"/>
              </w:rPr>
            </w:pPr>
            <w:r w:rsidRPr="00BD2A1C">
              <w:rPr>
                <w:rFonts w:ascii="Courier New" w:hAnsi="Courier New" w:cs="Courier New"/>
                <w:color w:val="000000"/>
                <w:sz w:val="18"/>
                <w:szCs w:val="18"/>
                <w:lang w:eastAsia="fi-FI"/>
              </w:rPr>
              <w:t xml:space="preserve"> </w:t>
            </w:r>
            <w:r w:rsidRPr="00BD2A1C">
              <w:rPr>
                <w:rFonts w:ascii="Courier New" w:hAnsi="Courier New" w:cs="Courier New"/>
                <w:color w:val="0000FF"/>
                <w:sz w:val="18"/>
                <w:szCs w:val="18"/>
                <w:lang w:eastAsia="fi-FI"/>
              </w:rPr>
              <w:t>&lt;!--</w:t>
            </w:r>
            <w:r w:rsidRPr="00BD2A1C">
              <w:rPr>
                <w:rFonts w:ascii="Courier New" w:hAnsi="Courier New" w:cs="Courier New"/>
                <w:color w:val="474747"/>
                <w:sz w:val="18"/>
                <w:szCs w:val="18"/>
                <w:lang w:eastAsia="fi-FI"/>
              </w:rPr>
              <w:t xml:space="preserve"> Suun terveydenhuollon pehmyt- ja kovakudosten havainnot rakenteen templateId</w:t>
            </w:r>
            <w:r w:rsidRPr="00BD2A1C">
              <w:rPr>
                <w:rFonts w:ascii="Courier New" w:hAnsi="Courier New" w:cs="Courier New"/>
                <w:color w:val="0000FF"/>
                <w:sz w:val="18"/>
                <w:szCs w:val="18"/>
                <w:lang w:eastAsia="fi-FI"/>
              </w:rPr>
              <w:t>--&gt;</w:t>
            </w:r>
          </w:p>
          <w:p w14:paraId="2FDA9981" w14:textId="77777777" w:rsidR="00C63CE9" w:rsidRPr="00BD2A1C" w:rsidRDefault="00C63CE9" w:rsidP="00C63CE9">
            <w:pPr>
              <w:autoSpaceDE w:val="0"/>
              <w:autoSpaceDN w:val="0"/>
              <w:adjustRightInd w:val="0"/>
              <w:jc w:val="left"/>
              <w:rPr>
                <w:rFonts w:ascii="Courier New" w:hAnsi="Courier New" w:cs="Courier New"/>
                <w:color w:val="0000FF"/>
                <w:sz w:val="18"/>
                <w:szCs w:val="18"/>
                <w:lang w:val="en-US" w:eastAsia="fi-FI"/>
              </w:rPr>
            </w:pPr>
            <w:r w:rsidRPr="00BD2A1C">
              <w:rPr>
                <w:rFonts w:ascii="Courier New" w:hAnsi="Courier New" w:cs="Courier New"/>
                <w:color w:val="000000"/>
                <w:sz w:val="18"/>
                <w:szCs w:val="18"/>
                <w:lang w:eastAsia="fi-FI"/>
              </w:rPr>
              <w:t xml:space="preserve"> </w:t>
            </w:r>
            <w:r w:rsidRPr="00BD2A1C">
              <w:rPr>
                <w:rFonts w:ascii="Courier New" w:hAnsi="Courier New" w:cs="Courier New"/>
                <w:color w:val="0000FF"/>
                <w:sz w:val="18"/>
                <w:szCs w:val="18"/>
                <w:lang w:val="en-US" w:eastAsia="fi-FI"/>
              </w:rPr>
              <w:t>&lt;</w:t>
            </w:r>
            <w:r w:rsidRPr="00BD2A1C">
              <w:rPr>
                <w:rFonts w:ascii="Courier New" w:hAnsi="Courier New" w:cs="Courier New"/>
                <w:color w:val="800000"/>
                <w:sz w:val="18"/>
                <w:szCs w:val="18"/>
                <w:lang w:val="en-US" w:eastAsia="fi-FI"/>
              </w:rPr>
              <w:t>templateId</w:t>
            </w:r>
            <w:r w:rsidRPr="00BD2A1C">
              <w:rPr>
                <w:rFonts w:ascii="Courier New" w:hAnsi="Courier New" w:cs="Courier New"/>
                <w:i/>
                <w:iCs/>
                <w:color w:val="008080"/>
                <w:sz w:val="18"/>
                <w:szCs w:val="18"/>
                <w:lang w:val="en-US" w:eastAsia="fi-FI"/>
              </w:rPr>
              <w:t xml:space="preserve"> </w:t>
            </w:r>
            <w:r w:rsidRPr="00BD2A1C">
              <w:rPr>
                <w:rFonts w:ascii="Courier New" w:hAnsi="Courier New" w:cs="Courier New"/>
                <w:color w:val="FF0000"/>
                <w:sz w:val="18"/>
                <w:szCs w:val="18"/>
                <w:lang w:val="en-US" w:eastAsia="fi-FI"/>
              </w:rPr>
              <w:t>root</w:t>
            </w:r>
            <w:r w:rsidRPr="00BD2A1C">
              <w:rPr>
                <w:rFonts w:ascii="Courier New" w:hAnsi="Courier New" w:cs="Courier New"/>
                <w:color w:val="0000FF"/>
                <w:sz w:val="18"/>
                <w:szCs w:val="18"/>
                <w:lang w:val="en-US" w:eastAsia="fi-FI"/>
              </w:rPr>
              <w:t>="</w:t>
            </w:r>
            <w:r w:rsidRPr="00BD2A1C">
              <w:rPr>
                <w:rFonts w:ascii="Courier New" w:hAnsi="Courier New" w:cs="Courier New"/>
                <w:color w:val="000000"/>
                <w:sz w:val="18"/>
                <w:szCs w:val="18"/>
                <w:lang w:val="en-US" w:eastAsia="fi-FI"/>
              </w:rPr>
              <w:t>1.2.246.537.6.12.2002.904.2013</w:t>
            </w:r>
            <w:r w:rsidRPr="00BD2A1C">
              <w:rPr>
                <w:rFonts w:ascii="Courier New" w:hAnsi="Courier New" w:cs="Courier New"/>
                <w:color w:val="0000FF"/>
                <w:sz w:val="18"/>
                <w:szCs w:val="18"/>
                <w:lang w:val="en-US" w:eastAsia="fi-FI"/>
              </w:rPr>
              <w:t>"/&gt;</w:t>
            </w:r>
          </w:p>
          <w:p w14:paraId="703FA6A1" w14:textId="77777777" w:rsidR="00C63CE9" w:rsidRPr="00BD2A1C" w:rsidRDefault="00C63CE9" w:rsidP="00C63CE9">
            <w:pPr>
              <w:autoSpaceDE w:val="0"/>
              <w:autoSpaceDN w:val="0"/>
              <w:adjustRightInd w:val="0"/>
              <w:jc w:val="left"/>
              <w:rPr>
                <w:rFonts w:ascii="Courier New" w:hAnsi="Courier New" w:cs="Courier New"/>
                <w:color w:val="0000FF"/>
                <w:sz w:val="18"/>
                <w:szCs w:val="18"/>
                <w:lang w:val="en-US" w:eastAsia="fi-FI"/>
              </w:rPr>
            </w:pPr>
            <w:r w:rsidRPr="00BD2A1C">
              <w:rPr>
                <w:rFonts w:ascii="Courier New" w:hAnsi="Courier New" w:cs="Courier New"/>
                <w:color w:val="000000"/>
                <w:sz w:val="18"/>
                <w:szCs w:val="18"/>
                <w:lang w:val="en-US" w:eastAsia="fi-FI"/>
              </w:rPr>
              <w:t xml:space="preserve"> </w:t>
            </w:r>
            <w:r w:rsidRPr="00BD2A1C">
              <w:rPr>
                <w:rFonts w:ascii="Courier New" w:hAnsi="Courier New" w:cs="Courier New"/>
                <w:color w:val="0000FF"/>
                <w:sz w:val="18"/>
                <w:szCs w:val="18"/>
                <w:lang w:val="en-US" w:eastAsia="fi-FI"/>
              </w:rPr>
              <w:t>&lt;</w:t>
            </w:r>
            <w:r w:rsidRPr="00BD2A1C">
              <w:rPr>
                <w:rFonts w:ascii="Courier New" w:hAnsi="Courier New" w:cs="Courier New"/>
                <w:color w:val="800000"/>
                <w:sz w:val="18"/>
                <w:szCs w:val="18"/>
                <w:lang w:val="en-US" w:eastAsia="fi-FI"/>
              </w:rPr>
              <w:t>organizer</w:t>
            </w:r>
            <w:r w:rsidRPr="00BD2A1C">
              <w:rPr>
                <w:rFonts w:ascii="Courier New" w:hAnsi="Courier New" w:cs="Courier New"/>
                <w:i/>
                <w:iCs/>
                <w:color w:val="008080"/>
                <w:sz w:val="18"/>
                <w:szCs w:val="18"/>
                <w:lang w:val="en-US" w:eastAsia="fi-FI"/>
              </w:rPr>
              <w:t xml:space="preserve"> </w:t>
            </w:r>
            <w:r w:rsidRPr="00BD2A1C">
              <w:rPr>
                <w:rFonts w:ascii="Courier New" w:hAnsi="Courier New" w:cs="Courier New"/>
                <w:color w:val="FF0000"/>
                <w:sz w:val="18"/>
                <w:szCs w:val="18"/>
                <w:lang w:val="en-US" w:eastAsia="fi-FI"/>
              </w:rPr>
              <w:t>classCode</w:t>
            </w:r>
            <w:r w:rsidRPr="00BD2A1C">
              <w:rPr>
                <w:rFonts w:ascii="Courier New" w:hAnsi="Courier New" w:cs="Courier New"/>
                <w:color w:val="0000FF"/>
                <w:sz w:val="18"/>
                <w:szCs w:val="18"/>
                <w:lang w:val="en-US" w:eastAsia="fi-FI"/>
              </w:rPr>
              <w:t>="</w:t>
            </w:r>
            <w:r w:rsidRPr="00BD2A1C">
              <w:rPr>
                <w:rFonts w:ascii="Courier New" w:hAnsi="Courier New" w:cs="Courier New"/>
                <w:color w:val="000000"/>
                <w:sz w:val="18"/>
                <w:szCs w:val="18"/>
                <w:lang w:val="en-US" w:eastAsia="fi-FI"/>
              </w:rPr>
              <w:t>CLUSTER</w:t>
            </w:r>
            <w:r w:rsidRPr="00BD2A1C">
              <w:rPr>
                <w:rFonts w:ascii="Courier New" w:hAnsi="Courier New" w:cs="Courier New"/>
                <w:color w:val="0000FF"/>
                <w:sz w:val="18"/>
                <w:szCs w:val="18"/>
                <w:lang w:val="en-US" w:eastAsia="fi-FI"/>
              </w:rPr>
              <w:t>"</w:t>
            </w:r>
            <w:r w:rsidRPr="00BD2A1C">
              <w:rPr>
                <w:rFonts w:ascii="Courier New" w:hAnsi="Courier New" w:cs="Courier New"/>
                <w:i/>
                <w:iCs/>
                <w:color w:val="008080"/>
                <w:sz w:val="18"/>
                <w:szCs w:val="18"/>
                <w:lang w:val="en-US" w:eastAsia="fi-FI"/>
              </w:rPr>
              <w:t xml:space="preserve"> </w:t>
            </w:r>
            <w:r w:rsidRPr="00BD2A1C">
              <w:rPr>
                <w:rFonts w:ascii="Courier New" w:hAnsi="Courier New" w:cs="Courier New"/>
                <w:color w:val="FF0000"/>
                <w:sz w:val="18"/>
                <w:szCs w:val="18"/>
                <w:lang w:val="en-US" w:eastAsia="fi-FI"/>
              </w:rPr>
              <w:t>moodCode</w:t>
            </w:r>
            <w:r w:rsidRPr="00BD2A1C">
              <w:rPr>
                <w:rFonts w:ascii="Courier New" w:hAnsi="Courier New" w:cs="Courier New"/>
                <w:color w:val="0000FF"/>
                <w:sz w:val="18"/>
                <w:szCs w:val="18"/>
                <w:lang w:val="en-US" w:eastAsia="fi-FI"/>
              </w:rPr>
              <w:t>="</w:t>
            </w:r>
            <w:r w:rsidRPr="00BD2A1C">
              <w:rPr>
                <w:rFonts w:ascii="Courier New" w:hAnsi="Courier New" w:cs="Courier New"/>
                <w:color w:val="000000"/>
                <w:sz w:val="18"/>
                <w:szCs w:val="18"/>
                <w:lang w:val="en-US" w:eastAsia="fi-FI"/>
              </w:rPr>
              <w:t>EVN</w:t>
            </w:r>
            <w:r w:rsidRPr="00BD2A1C">
              <w:rPr>
                <w:rFonts w:ascii="Courier New" w:hAnsi="Courier New" w:cs="Courier New"/>
                <w:color w:val="0000FF"/>
                <w:sz w:val="18"/>
                <w:szCs w:val="18"/>
                <w:lang w:val="en-US" w:eastAsia="fi-FI"/>
              </w:rPr>
              <w:t>"&gt;</w:t>
            </w:r>
          </w:p>
          <w:p w14:paraId="54E8543D" w14:textId="77777777" w:rsidR="00C63CE9" w:rsidRPr="00BD2A1C" w:rsidRDefault="00C63CE9" w:rsidP="00BD2A1C">
            <w:pPr>
              <w:autoSpaceDE w:val="0"/>
              <w:autoSpaceDN w:val="0"/>
              <w:adjustRightInd w:val="0"/>
              <w:ind w:left="568" w:hanging="568"/>
              <w:jc w:val="left"/>
              <w:rPr>
                <w:rFonts w:ascii="Courier New" w:hAnsi="Courier New" w:cs="Courier New"/>
                <w:color w:val="0000FF"/>
                <w:sz w:val="18"/>
                <w:szCs w:val="18"/>
                <w:lang w:eastAsia="fi-FI"/>
              </w:rPr>
            </w:pPr>
            <w:r w:rsidRPr="00BD2A1C">
              <w:rPr>
                <w:rFonts w:ascii="Courier New" w:hAnsi="Courier New" w:cs="Courier New"/>
                <w:color w:val="000000"/>
                <w:sz w:val="18"/>
                <w:szCs w:val="18"/>
                <w:lang w:val="en-US" w:eastAsia="fi-FI"/>
              </w:rPr>
              <w:t xml:space="preserve">    </w:t>
            </w:r>
            <w:r w:rsidRPr="00BD2A1C">
              <w:rPr>
                <w:rFonts w:ascii="Courier New" w:hAnsi="Courier New" w:cs="Courier New"/>
                <w:color w:val="0000FF"/>
                <w:sz w:val="18"/>
                <w:szCs w:val="18"/>
                <w:lang w:eastAsia="fi-FI"/>
              </w:rPr>
              <w:t>&lt;!--</w:t>
            </w:r>
            <w:r w:rsidRPr="00BD2A1C">
              <w:rPr>
                <w:rFonts w:ascii="Courier New" w:hAnsi="Courier New" w:cs="Courier New"/>
                <w:color w:val="474747"/>
                <w:sz w:val="18"/>
                <w:szCs w:val="18"/>
                <w:lang w:eastAsia="fi-FI"/>
              </w:rPr>
              <w:t xml:space="preserve"> Suun alueen havainnot ja löydökset templateid (ko. otsikkokentän oid tietos</w:t>
            </w:r>
            <w:r w:rsidRPr="00BD2A1C">
              <w:rPr>
                <w:rFonts w:ascii="Courier New" w:hAnsi="Courier New" w:cs="Courier New"/>
                <w:color w:val="474747"/>
                <w:sz w:val="18"/>
                <w:szCs w:val="18"/>
                <w:lang w:eastAsia="fi-FI"/>
              </w:rPr>
              <w:t>i</w:t>
            </w:r>
            <w:r w:rsidRPr="00BD2A1C">
              <w:rPr>
                <w:rFonts w:ascii="Courier New" w:hAnsi="Courier New" w:cs="Courier New"/>
                <w:color w:val="474747"/>
                <w:sz w:val="18"/>
                <w:szCs w:val="18"/>
                <w:lang w:eastAsia="fi-FI"/>
              </w:rPr>
              <w:t>sältömäärittelystä)</w:t>
            </w:r>
            <w:r w:rsidRPr="00BD2A1C">
              <w:rPr>
                <w:rFonts w:ascii="Courier New" w:hAnsi="Courier New" w:cs="Courier New"/>
                <w:color w:val="0000FF"/>
                <w:sz w:val="18"/>
                <w:szCs w:val="18"/>
                <w:lang w:eastAsia="fi-FI"/>
              </w:rPr>
              <w:t>--&gt;</w:t>
            </w:r>
          </w:p>
          <w:p w14:paraId="6FF49BC6" w14:textId="77777777" w:rsidR="00C63CE9" w:rsidRPr="00BD2A1C" w:rsidRDefault="00C63CE9" w:rsidP="00C63CE9">
            <w:pPr>
              <w:autoSpaceDE w:val="0"/>
              <w:autoSpaceDN w:val="0"/>
              <w:adjustRightInd w:val="0"/>
              <w:jc w:val="left"/>
              <w:rPr>
                <w:rFonts w:ascii="Courier New" w:hAnsi="Courier New" w:cs="Courier New"/>
                <w:color w:val="0000FF"/>
                <w:sz w:val="18"/>
                <w:szCs w:val="18"/>
                <w:lang w:eastAsia="fi-FI"/>
              </w:rPr>
            </w:pPr>
            <w:r w:rsidRPr="00BD2A1C">
              <w:rPr>
                <w:rFonts w:ascii="Courier New" w:hAnsi="Courier New" w:cs="Courier New"/>
                <w:color w:val="000000"/>
                <w:sz w:val="18"/>
                <w:szCs w:val="18"/>
                <w:lang w:eastAsia="fi-FI"/>
              </w:rPr>
              <w:t xml:space="preserve">    </w:t>
            </w:r>
            <w:r w:rsidRPr="00BD2A1C">
              <w:rPr>
                <w:rFonts w:ascii="Courier New" w:hAnsi="Courier New" w:cs="Courier New"/>
                <w:color w:val="0000FF"/>
                <w:sz w:val="18"/>
                <w:szCs w:val="18"/>
                <w:lang w:eastAsia="fi-FI"/>
              </w:rPr>
              <w:t>&lt;</w:t>
            </w:r>
            <w:r w:rsidRPr="00BD2A1C">
              <w:rPr>
                <w:rFonts w:ascii="Courier New" w:hAnsi="Courier New" w:cs="Courier New"/>
                <w:color w:val="800000"/>
                <w:sz w:val="18"/>
                <w:szCs w:val="18"/>
                <w:lang w:eastAsia="fi-FI"/>
              </w:rPr>
              <w:t>templateId</w:t>
            </w:r>
            <w:r w:rsidRPr="00BD2A1C">
              <w:rPr>
                <w:rFonts w:ascii="Courier New" w:hAnsi="Courier New" w:cs="Courier New"/>
                <w:i/>
                <w:iCs/>
                <w:color w:val="008080"/>
                <w:sz w:val="18"/>
                <w:szCs w:val="18"/>
                <w:lang w:eastAsia="fi-FI"/>
              </w:rPr>
              <w:t xml:space="preserve"> </w:t>
            </w:r>
            <w:r w:rsidRPr="00BD2A1C">
              <w:rPr>
                <w:rFonts w:ascii="Courier New" w:hAnsi="Courier New" w:cs="Courier New"/>
                <w:color w:val="FF0000"/>
                <w:sz w:val="18"/>
                <w:szCs w:val="18"/>
                <w:lang w:eastAsia="fi-FI"/>
              </w:rPr>
              <w:t>root</w:t>
            </w:r>
            <w:r w:rsidRPr="00BD2A1C">
              <w:rPr>
                <w:rFonts w:ascii="Courier New" w:hAnsi="Courier New" w:cs="Courier New"/>
                <w:color w:val="0000FF"/>
                <w:sz w:val="18"/>
                <w:szCs w:val="18"/>
                <w:lang w:eastAsia="fi-FI"/>
              </w:rPr>
              <w:t>="</w:t>
            </w:r>
            <w:r w:rsidRPr="00BD2A1C">
              <w:rPr>
                <w:rFonts w:ascii="Courier New" w:hAnsi="Courier New" w:cs="Courier New"/>
                <w:color w:val="000000"/>
                <w:sz w:val="18"/>
                <w:szCs w:val="18"/>
                <w:lang w:eastAsia="fi-FI"/>
              </w:rPr>
              <w:t>1.2.246.537.6.12.2002.904.2013.10</w:t>
            </w:r>
            <w:r w:rsidRPr="00BD2A1C">
              <w:rPr>
                <w:rFonts w:ascii="Courier New" w:hAnsi="Courier New" w:cs="Courier New"/>
                <w:color w:val="0000FF"/>
                <w:sz w:val="18"/>
                <w:szCs w:val="18"/>
                <w:lang w:eastAsia="fi-FI"/>
              </w:rPr>
              <w:t>"/&gt;</w:t>
            </w:r>
          </w:p>
          <w:p w14:paraId="1608DF30" w14:textId="77777777" w:rsidR="00C63CE9" w:rsidRPr="00BD2A1C" w:rsidRDefault="00C63CE9" w:rsidP="00C63CE9">
            <w:pPr>
              <w:autoSpaceDE w:val="0"/>
              <w:autoSpaceDN w:val="0"/>
              <w:adjustRightInd w:val="0"/>
              <w:jc w:val="left"/>
              <w:rPr>
                <w:rFonts w:ascii="Courier New" w:hAnsi="Courier New" w:cs="Courier New"/>
                <w:color w:val="0000FF"/>
                <w:sz w:val="18"/>
                <w:szCs w:val="18"/>
                <w:lang w:eastAsia="fi-FI"/>
              </w:rPr>
            </w:pPr>
            <w:r w:rsidRPr="00BD2A1C">
              <w:rPr>
                <w:rFonts w:ascii="Courier New" w:hAnsi="Courier New" w:cs="Courier New"/>
                <w:color w:val="000000"/>
                <w:sz w:val="18"/>
                <w:szCs w:val="18"/>
                <w:lang w:eastAsia="fi-FI"/>
              </w:rPr>
              <w:t xml:space="preserve">    </w:t>
            </w:r>
            <w:r w:rsidRPr="00BD2A1C">
              <w:rPr>
                <w:rFonts w:ascii="Courier New" w:hAnsi="Courier New" w:cs="Courier New"/>
                <w:color w:val="0000FF"/>
                <w:sz w:val="18"/>
                <w:szCs w:val="18"/>
                <w:lang w:eastAsia="fi-FI"/>
              </w:rPr>
              <w:t>&lt;!--</w:t>
            </w:r>
            <w:r w:rsidRPr="00BD2A1C">
              <w:rPr>
                <w:rFonts w:ascii="Courier New" w:hAnsi="Courier New" w:cs="Courier New"/>
                <w:color w:val="474747"/>
                <w:sz w:val="18"/>
                <w:szCs w:val="18"/>
                <w:lang w:eastAsia="fi-FI"/>
              </w:rPr>
              <w:t xml:space="preserve"> entry:n yksilöivä tunnus </w:t>
            </w:r>
            <w:r w:rsidRPr="00BD2A1C">
              <w:rPr>
                <w:rFonts w:ascii="Courier New" w:hAnsi="Courier New" w:cs="Courier New"/>
                <w:color w:val="0000FF"/>
                <w:sz w:val="18"/>
                <w:szCs w:val="18"/>
                <w:lang w:eastAsia="fi-FI"/>
              </w:rPr>
              <w:t>--&gt;</w:t>
            </w:r>
          </w:p>
          <w:p w14:paraId="6D66E969" w14:textId="77777777" w:rsidR="00C63CE9" w:rsidRPr="00BD2A1C" w:rsidRDefault="00C63CE9" w:rsidP="00C63CE9">
            <w:pPr>
              <w:autoSpaceDE w:val="0"/>
              <w:autoSpaceDN w:val="0"/>
              <w:adjustRightInd w:val="0"/>
              <w:jc w:val="left"/>
              <w:rPr>
                <w:rFonts w:ascii="Courier New" w:hAnsi="Courier New" w:cs="Courier New"/>
                <w:color w:val="0000FF"/>
                <w:sz w:val="18"/>
                <w:szCs w:val="18"/>
                <w:lang w:val="en-US" w:eastAsia="fi-FI"/>
              </w:rPr>
            </w:pPr>
            <w:r w:rsidRPr="00BD2A1C">
              <w:rPr>
                <w:rFonts w:ascii="Courier New" w:hAnsi="Courier New" w:cs="Courier New"/>
                <w:color w:val="000000"/>
                <w:sz w:val="18"/>
                <w:szCs w:val="18"/>
                <w:lang w:eastAsia="fi-FI"/>
              </w:rPr>
              <w:t xml:space="preserve">    </w:t>
            </w:r>
            <w:r w:rsidRPr="00BD2A1C">
              <w:rPr>
                <w:rFonts w:ascii="Courier New" w:hAnsi="Courier New" w:cs="Courier New"/>
                <w:color w:val="0000FF"/>
                <w:sz w:val="18"/>
                <w:szCs w:val="18"/>
                <w:lang w:val="en-US" w:eastAsia="fi-FI"/>
              </w:rPr>
              <w:t>&lt;</w:t>
            </w:r>
            <w:r w:rsidRPr="00BD2A1C">
              <w:rPr>
                <w:rFonts w:ascii="Courier New" w:hAnsi="Courier New" w:cs="Courier New"/>
                <w:color w:val="800000"/>
                <w:sz w:val="18"/>
                <w:szCs w:val="18"/>
                <w:lang w:val="en-US" w:eastAsia="fi-FI"/>
              </w:rPr>
              <w:t>id</w:t>
            </w:r>
            <w:r w:rsidRPr="00BD2A1C">
              <w:rPr>
                <w:rFonts w:ascii="Courier New" w:hAnsi="Courier New" w:cs="Courier New"/>
                <w:i/>
                <w:iCs/>
                <w:color w:val="008080"/>
                <w:sz w:val="18"/>
                <w:szCs w:val="18"/>
                <w:lang w:val="en-US" w:eastAsia="fi-FI"/>
              </w:rPr>
              <w:t xml:space="preserve"> </w:t>
            </w:r>
            <w:r w:rsidRPr="00BD2A1C">
              <w:rPr>
                <w:rFonts w:ascii="Courier New" w:hAnsi="Courier New" w:cs="Courier New"/>
                <w:color w:val="FF0000"/>
                <w:sz w:val="18"/>
                <w:szCs w:val="18"/>
                <w:lang w:val="en-US" w:eastAsia="fi-FI"/>
              </w:rPr>
              <w:t>root</w:t>
            </w:r>
            <w:r w:rsidRPr="00BD2A1C">
              <w:rPr>
                <w:rFonts w:ascii="Courier New" w:hAnsi="Courier New" w:cs="Courier New"/>
                <w:color w:val="0000FF"/>
                <w:sz w:val="18"/>
                <w:szCs w:val="18"/>
                <w:lang w:val="en-US" w:eastAsia="fi-FI"/>
              </w:rPr>
              <w:t>="</w:t>
            </w:r>
            <w:r w:rsidRPr="00BD2A1C">
              <w:rPr>
                <w:rFonts w:ascii="Courier New" w:hAnsi="Courier New" w:cs="Courier New"/>
                <w:color w:val="000000"/>
                <w:sz w:val="18"/>
                <w:szCs w:val="18"/>
                <w:lang w:val="en-US" w:eastAsia="fi-FI"/>
              </w:rPr>
              <w:t>1.2.246.10.1234567.14.2013.123.4.10.1</w:t>
            </w:r>
            <w:r w:rsidRPr="00BD2A1C">
              <w:rPr>
                <w:rFonts w:ascii="Courier New" w:hAnsi="Courier New" w:cs="Courier New"/>
                <w:color w:val="0000FF"/>
                <w:sz w:val="18"/>
                <w:szCs w:val="18"/>
                <w:lang w:val="en-US" w:eastAsia="fi-FI"/>
              </w:rPr>
              <w:t>"/&gt;</w:t>
            </w:r>
          </w:p>
          <w:p w14:paraId="20154B18" w14:textId="77777777" w:rsidR="00C63CE9" w:rsidRPr="00BD2A1C" w:rsidRDefault="00C63CE9" w:rsidP="00C63CE9">
            <w:pPr>
              <w:autoSpaceDE w:val="0"/>
              <w:autoSpaceDN w:val="0"/>
              <w:adjustRightInd w:val="0"/>
              <w:jc w:val="left"/>
              <w:rPr>
                <w:rFonts w:ascii="Courier New" w:hAnsi="Courier New" w:cs="Courier New"/>
                <w:color w:val="0000FF"/>
                <w:sz w:val="18"/>
                <w:szCs w:val="18"/>
                <w:lang w:val="en-US" w:eastAsia="fi-FI"/>
              </w:rPr>
            </w:pPr>
            <w:r w:rsidRPr="00BD2A1C">
              <w:rPr>
                <w:rFonts w:ascii="Courier New" w:hAnsi="Courier New" w:cs="Courier New"/>
                <w:color w:val="000000"/>
                <w:sz w:val="18"/>
                <w:szCs w:val="18"/>
                <w:lang w:val="en-US" w:eastAsia="fi-FI"/>
              </w:rPr>
              <w:t xml:space="preserve">    </w:t>
            </w:r>
            <w:r w:rsidRPr="00BD2A1C">
              <w:rPr>
                <w:rFonts w:ascii="Courier New" w:hAnsi="Courier New" w:cs="Courier New"/>
                <w:color w:val="0000FF"/>
                <w:sz w:val="18"/>
                <w:szCs w:val="18"/>
                <w:lang w:val="en-US" w:eastAsia="fi-FI"/>
              </w:rPr>
              <w:t>&lt;</w:t>
            </w:r>
            <w:r w:rsidRPr="00BD2A1C">
              <w:rPr>
                <w:rFonts w:ascii="Courier New" w:hAnsi="Courier New" w:cs="Courier New"/>
                <w:color w:val="800000"/>
                <w:sz w:val="18"/>
                <w:szCs w:val="18"/>
                <w:lang w:val="en-US" w:eastAsia="fi-FI"/>
              </w:rPr>
              <w:t>statusCode</w:t>
            </w:r>
            <w:r w:rsidRPr="00BD2A1C">
              <w:rPr>
                <w:rFonts w:ascii="Courier New" w:hAnsi="Courier New" w:cs="Courier New"/>
                <w:i/>
                <w:iCs/>
                <w:color w:val="008080"/>
                <w:sz w:val="18"/>
                <w:szCs w:val="18"/>
                <w:lang w:val="en-US" w:eastAsia="fi-FI"/>
              </w:rPr>
              <w:t xml:space="preserve"> </w:t>
            </w:r>
            <w:r w:rsidRPr="00BD2A1C">
              <w:rPr>
                <w:rFonts w:ascii="Courier New" w:hAnsi="Courier New" w:cs="Courier New"/>
                <w:color w:val="FF0000"/>
                <w:sz w:val="18"/>
                <w:szCs w:val="18"/>
                <w:lang w:val="en-US" w:eastAsia="fi-FI"/>
              </w:rPr>
              <w:t>code</w:t>
            </w:r>
            <w:r w:rsidRPr="00BD2A1C">
              <w:rPr>
                <w:rFonts w:ascii="Courier New" w:hAnsi="Courier New" w:cs="Courier New"/>
                <w:color w:val="0000FF"/>
                <w:sz w:val="18"/>
                <w:szCs w:val="18"/>
                <w:lang w:val="en-US" w:eastAsia="fi-FI"/>
              </w:rPr>
              <w:t>="</w:t>
            </w:r>
            <w:r w:rsidRPr="00BD2A1C">
              <w:rPr>
                <w:rFonts w:ascii="Courier New" w:hAnsi="Courier New" w:cs="Courier New"/>
                <w:color w:val="000000"/>
                <w:sz w:val="18"/>
                <w:szCs w:val="18"/>
                <w:lang w:val="en-US" w:eastAsia="fi-FI"/>
              </w:rPr>
              <w:t>completed</w:t>
            </w:r>
            <w:r w:rsidRPr="00BD2A1C">
              <w:rPr>
                <w:rFonts w:ascii="Courier New" w:hAnsi="Courier New" w:cs="Courier New"/>
                <w:color w:val="0000FF"/>
                <w:sz w:val="18"/>
                <w:szCs w:val="18"/>
                <w:lang w:val="en-US" w:eastAsia="fi-FI"/>
              </w:rPr>
              <w:t>"/&gt;</w:t>
            </w:r>
          </w:p>
          <w:p w14:paraId="6BEEAB90" w14:textId="77777777" w:rsidR="00C63CE9" w:rsidRPr="00BD2A1C" w:rsidRDefault="00C63CE9" w:rsidP="00C63CE9">
            <w:pPr>
              <w:autoSpaceDE w:val="0"/>
              <w:autoSpaceDN w:val="0"/>
              <w:adjustRightInd w:val="0"/>
              <w:jc w:val="left"/>
              <w:rPr>
                <w:rFonts w:ascii="Courier New" w:hAnsi="Courier New" w:cs="Courier New"/>
                <w:color w:val="0000FF"/>
                <w:sz w:val="18"/>
                <w:szCs w:val="18"/>
                <w:lang w:eastAsia="fi-FI"/>
              </w:rPr>
            </w:pPr>
            <w:r w:rsidRPr="00BD2A1C">
              <w:rPr>
                <w:rFonts w:ascii="Courier New" w:hAnsi="Courier New" w:cs="Courier New"/>
                <w:color w:val="000000"/>
                <w:sz w:val="18"/>
                <w:szCs w:val="18"/>
                <w:lang w:val="en-US" w:eastAsia="fi-FI"/>
              </w:rPr>
              <w:t xml:space="preserve">    </w:t>
            </w:r>
            <w:r w:rsidRPr="00BD2A1C">
              <w:rPr>
                <w:rFonts w:ascii="Courier New" w:hAnsi="Courier New" w:cs="Courier New"/>
                <w:color w:val="0000FF"/>
                <w:sz w:val="18"/>
                <w:szCs w:val="18"/>
                <w:lang w:eastAsia="fi-FI"/>
              </w:rPr>
              <w:t>&lt;!--</w:t>
            </w:r>
            <w:r w:rsidRPr="00BD2A1C">
              <w:rPr>
                <w:rFonts w:ascii="Courier New" w:hAnsi="Courier New" w:cs="Courier New"/>
                <w:color w:val="474747"/>
                <w:sz w:val="18"/>
                <w:szCs w:val="18"/>
                <w:lang w:eastAsia="fi-FI"/>
              </w:rPr>
              <w:t xml:space="preserve"> rakenteisten tietojen päivityspvm </w:t>
            </w:r>
            <w:r w:rsidRPr="00BD2A1C">
              <w:rPr>
                <w:rFonts w:ascii="Courier New" w:hAnsi="Courier New" w:cs="Courier New"/>
                <w:color w:val="0000FF"/>
                <w:sz w:val="18"/>
                <w:szCs w:val="18"/>
                <w:lang w:eastAsia="fi-FI"/>
              </w:rPr>
              <w:t>--&gt;</w:t>
            </w:r>
          </w:p>
          <w:p w14:paraId="3E3896F8" w14:textId="77777777" w:rsidR="003F6A08" w:rsidRPr="003F6A08" w:rsidRDefault="00C63CE9" w:rsidP="00BD2A1C">
            <w:pPr>
              <w:autoSpaceDE w:val="0"/>
              <w:autoSpaceDN w:val="0"/>
              <w:adjustRightInd w:val="0"/>
              <w:jc w:val="left"/>
              <w:rPr>
                <w:rFonts w:ascii="Courier New" w:hAnsi="Courier New" w:cs="Courier New"/>
                <w:sz w:val="18"/>
                <w:szCs w:val="18"/>
              </w:rPr>
            </w:pPr>
            <w:r w:rsidRPr="00BD2A1C">
              <w:rPr>
                <w:rFonts w:ascii="Courier New" w:hAnsi="Courier New" w:cs="Courier New"/>
                <w:color w:val="000000"/>
                <w:sz w:val="18"/>
                <w:szCs w:val="18"/>
                <w:lang w:eastAsia="fi-FI"/>
              </w:rPr>
              <w:t xml:space="preserve">    </w:t>
            </w:r>
            <w:r w:rsidRPr="00BD2A1C">
              <w:rPr>
                <w:rFonts w:ascii="Courier New" w:hAnsi="Courier New" w:cs="Courier New"/>
                <w:color w:val="0000FF"/>
                <w:sz w:val="18"/>
                <w:szCs w:val="18"/>
                <w:lang w:eastAsia="fi-FI"/>
              </w:rPr>
              <w:t>&lt;</w:t>
            </w:r>
            <w:r w:rsidRPr="00BD2A1C">
              <w:rPr>
                <w:rFonts w:ascii="Courier New" w:hAnsi="Courier New" w:cs="Courier New"/>
                <w:color w:val="800000"/>
                <w:sz w:val="18"/>
                <w:szCs w:val="18"/>
                <w:lang w:eastAsia="fi-FI"/>
              </w:rPr>
              <w:t>effectiveTime</w:t>
            </w:r>
            <w:r w:rsidRPr="00BD2A1C">
              <w:rPr>
                <w:rFonts w:ascii="Courier New" w:hAnsi="Courier New" w:cs="Courier New"/>
                <w:i/>
                <w:iCs/>
                <w:color w:val="008080"/>
                <w:sz w:val="18"/>
                <w:szCs w:val="18"/>
                <w:lang w:eastAsia="fi-FI"/>
              </w:rPr>
              <w:t xml:space="preserve"> </w:t>
            </w:r>
            <w:r w:rsidRPr="00BD2A1C">
              <w:rPr>
                <w:rFonts w:ascii="Courier New" w:hAnsi="Courier New" w:cs="Courier New"/>
                <w:color w:val="FF0000"/>
                <w:sz w:val="18"/>
                <w:szCs w:val="18"/>
                <w:lang w:eastAsia="fi-FI"/>
              </w:rPr>
              <w:t>value</w:t>
            </w:r>
            <w:r w:rsidRPr="00BD2A1C">
              <w:rPr>
                <w:rFonts w:ascii="Courier New" w:hAnsi="Courier New" w:cs="Courier New"/>
                <w:color w:val="0000FF"/>
                <w:sz w:val="18"/>
                <w:szCs w:val="18"/>
                <w:lang w:eastAsia="fi-FI"/>
              </w:rPr>
              <w:t>="</w:t>
            </w:r>
            <w:del w:id="1225" w:author="Tekijä">
              <w:r w:rsidRPr="00BD2A1C" w:rsidDel="005507B3">
                <w:rPr>
                  <w:rFonts w:ascii="Courier New" w:hAnsi="Courier New" w:cs="Courier New"/>
                  <w:color w:val="000000"/>
                  <w:sz w:val="18"/>
                  <w:szCs w:val="18"/>
                  <w:lang w:eastAsia="fi-FI"/>
                </w:rPr>
                <w:delText>20130601</w:delText>
              </w:r>
            </w:del>
            <w:ins w:id="1226" w:author="Tekijä">
              <w:r w:rsidR="005507B3">
                <w:rPr>
                  <w:rFonts w:ascii="Courier New" w:hAnsi="Courier New" w:cs="Courier New"/>
                  <w:color w:val="000000"/>
                  <w:sz w:val="18"/>
                  <w:szCs w:val="18"/>
                  <w:lang w:eastAsia="fi-FI"/>
                </w:rPr>
                <w:t>20150601</w:t>
              </w:r>
            </w:ins>
            <w:r w:rsidRPr="00BD2A1C">
              <w:rPr>
                <w:rFonts w:ascii="Courier New" w:hAnsi="Courier New" w:cs="Courier New"/>
                <w:color w:val="0000FF"/>
                <w:sz w:val="18"/>
                <w:szCs w:val="18"/>
                <w:lang w:eastAsia="fi-FI"/>
              </w:rPr>
              <w:t>"/&gt;</w:t>
            </w:r>
          </w:p>
        </w:tc>
      </w:tr>
    </w:tbl>
    <w:p w14:paraId="71981AE9" w14:textId="77777777" w:rsidR="003F6A08" w:rsidRDefault="003F6A08" w:rsidP="008E33EF">
      <w:pPr>
        <w:pStyle w:val="Otsikko2"/>
        <w:rPr>
          <w:lang w:val="en-US"/>
        </w:rPr>
      </w:pPr>
      <w:bookmarkStart w:id="1227" w:name="_Toc377399150"/>
      <w:bookmarkStart w:id="1228" w:name="_Toc436732592"/>
      <w:r w:rsidRPr="003F6A08">
        <w:rPr>
          <w:lang w:val="en-US"/>
        </w:rPr>
        <w:t>Suun alueen havainnot ja löydökset</w:t>
      </w:r>
      <w:bookmarkEnd w:id="1227"/>
      <w:bookmarkEnd w:id="1228"/>
    </w:p>
    <w:p w14:paraId="734D53B4" w14:textId="77777777" w:rsidR="00926176" w:rsidRPr="00FA63CD" w:rsidRDefault="00926176" w:rsidP="00926176">
      <w:r w:rsidRPr="00FA63CD">
        <w:t xml:space="preserve">Entry.organizer.templateId kohtaan annetaan </w:t>
      </w:r>
      <w:r>
        <w:t>Suun alueen havaintojen ja löydösten</w:t>
      </w:r>
      <w:r w:rsidRPr="00FA63CD">
        <w:t xml:space="preserve"> tietorakenteen tunnus </w:t>
      </w:r>
      <w:r w:rsidRPr="00926176">
        <w:t>1.2.246.537.6.12.2002.904.2013.10</w:t>
      </w:r>
      <w:r>
        <w:t xml:space="preserve"> eli kyseisen otsikkokentän oid tietosisältömäärittelystä.</w:t>
      </w:r>
    </w:p>
    <w:p w14:paraId="7891125A" w14:textId="77777777" w:rsidR="003F6A08" w:rsidRPr="003F6A08" w:rsidRDefault="003F6A08" w:rsidP="008E33EF">
      <w:pPr>
        <w:pStyle w:val="Otsikko3"/>
      </w:pPr>
      <w:bookmarkStart w:id="1229" w:name="_Toc382387197"/>
      <w:bookmarkStart w:id="1230" w:name="_Toc377399151"/>
      <w:bookmarkStart w:id="1231" w:name="_Toc436732593"/>
      <w:bookmarkEnd w:id="1229"/>
      <w:r w:rsidRPr="003F6A08">
        <w:t>Hampaistoikä, alveoliluun korkeus, alveoliluun muoto ja suulaen muoto</w:t>
      </w:r>
      <w:bookmarkEnd w:id="1230"/>
      <w:bookmarkEnd w:id="1231"/>
    </w:p>
    <w:p w14:paraId="707A1189" w14:textId="77777777" w:rsidR="003F6A08" w:rsidRPr="003F6A08" w:rsidRDefault="003F6A08" w:rsidP="003F6A08">
      <w:r w:rsidRPr="003F6A08">
        <w:t>Hampaistoikä annetaan observation value:ssa STH18D luokituksella.</w:t>
      </w:r>
    </w:p>
    <w:p w14:paraId="15FFA4F1" w14:textId="77777777" w:rsidR="003F6A08" w:rsidRPr="003F6A08" w:rsidRDefault="003F6A08" w:rsidP="003F6A08">
      <w:r w:rsidRPr="003F6A08">
        <w:t>Alveoliluun korkeus annetaan observation value:ssa STH18A luokituksella.</w:t>
      </w:r>
    </w:p>
    <w:p w14:paraId="0B6761E2" w14:textId="77777777" w:rsidR="003F6A08" w:rsidRPr="003F6A08" w:rsidRDefault="003F6A08" w:rsidP="003F6A08">
      <w:r w:rsidRPr="003F6A08">
        <w:t>Alveoliluun muoto annetaan observation value:ssa STH18B luokituksella.</w:t>
      </w:r>
    </w:p>
    <w:p w14:paraId="1822D4A6" w14:textId="77777777" w:rsidR="003F6A08" w:rsidRPr="003F6A08" w:rsidRDefault="003F6A08" w:rsidP="003F6A08">
      <w:r w:rsidRPr="003F6A08">
        <w:t>Suulaen muoto annetaan observation value:ssa STH18C luokituksella.</w:t>
      </w:r>
    </w:p>
    <w:p w14:paraId="0B44AAF7"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07CAEF8F"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645F8438"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component</w:t>
            </w:r>
            <w:r w:rsidRPr="009E1E6F">
              <w:rPr>
                <w:rFonts w:ascii="Courier New" w:hAnsi="Courier New" w:cs="Courier New"/>
                <w:color w:val="0000FF"/>
                <w:sz w:val="18"/>
                <w:lang w:val="en-US" w:eastAsia="fi-FI"/>
              </w:rPr>
              <w:t>&gt;</w:t>
            </w:r>
          </w:p>
          <w:p w14:paraId="3F6044EA"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474747"/>
                <w:sz w:val="18"/>
                <w:lang w:val="en-US" w:eastAsia="fi-FI"/>
              </w:rPr>
              <w:t xml:space="preserve"> Hampaistoikä  </w:t>
            </w:r>
            <w:r w:rsidRPr="009E1E6F">
              <w:rPr>
                <w:rFonts w:ascii="Courier New" w:hAnsi="Courier New" w:cs="Courier New"/>
                <w:color w:val="0000FF"/>
                <w:sz w:val="18"/>
                <w:lang w:val="en-US" w:eastAsia="fi-FI"/>
              </w:rPr>
              <w:t>--&gt;</w:t>
            </w:r>
          </w:p>
          <w:p w14:paraId="6B40A66A"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observation</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classCode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COND</w:t>
            </w:r>
            <w:r w:rsidRPr="009E1E6F">
              <w:rPr>
                <w:rFonts w:ascii="Courier New" w:hAnsi="Courier New" w:cs="Courier New"/>
                <w:color w:val="0000FF"/>
                <w:sz w:val="18"/>
                <w:lang w:val="en-US" w:eastAsia="fi-FI"/>
              </w:rPr>
              <w:t>"</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moodCode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EVN</w:t>
            </w:r>
            <w:r w:rsidRPr="009E1E6F">
              <w:rPr>
                <w:rFonts w:ascii="Courier New" w:hAnsi="Courier New" w:cs="Courier New"/>
                <w:color w:val="0000FF"/>
                <w:sz w:val="18"/>
                <w:lang w:val="en-US" w:eastAsia="fi-FI"/>
              </w:rPr>
              <w:t>"&gt;</w:t>
            </w:r>
          </w:p>
          <w:p w14:paraId="2A3D0F72" w14:textId="77777777" w:rsidR="009E1E6F" w:rsidRPr="003844CA" w:rsidRDefault="009E1E6F" w:rsidP="009E1E6F">
            <w:pPr>
              <w:autoSpaceDE w:val="0"/>
              <w:autoSpaceDN w:val="0"/>
              <w:adjustRightInd w:val="0"/>
              <w:ind w:left="1136" w:hanging="1136"/>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3844CA">
              <w:rPr>
                <w:rFonts w:ascii="Courier New" w:hAnsi="Courier New" w:cs="Courier New"/>
                <w:color w:val="0000FF"/>
                <w:sz w:val="18"/>
                <w:lang w:val="en-US" w:eastAsia="fi-FI"/>
              </w:rPr>
              <w:t>&lt;</w:t>
            </w:r>
            <w:r w:rsidRPr="003844CA">
              <w:rPr>
                <w:rFonts w:ascii="Courier New" w:hAnsi="Courier New" w:cs="Courier New"/>
                <w:color w:val="800000"/>
                <w:sz w:val="18"/>
                <w:lang w:val="en-US" w:eastAsia="fi-FI"/>
              </w:rPr>
              <w:t>code</w:t>
            </w:r>
            <w:r w:rsidRPr="003844CA">
              <w:rPr>
                <w:rFonts w:ascii="Courier New" w:hAnsi="Courier New" w:cs="Courier New"/>
                <w:i/>
                <w:iCs/>
                <w:color w:val="008080"/>
                <w:sz w:val="18"/>
                <w:lang w:val="en-US" w:eastAsia="fi-FI"/>
              </w:rPr>
              <w:t xml:space="preserve"> </w:t>
            </w:r>
            <w:r w:rsidRPr="003844CA">
              <w:rPr>
                <w:rFonts w:ascii="Courier New" w:hAnsi="Courier New" w:cs="Courier New"/>
                <w:color w:val="FF0000"/>
                <w:sz w:val="18"/>
                <w:lang w:val="en-US" w:eastAsia="fi-FI"/>
              </w:rPr>
              <w:t>code</w:t>
            </w:r>
            <w:r w:rsidRPr="003844CA">
              <w:rPr>
                <w:rFonts w:ascii="Courier New" w:hAnsi="Courier New" w:cs="Courier New"/>
                <w:color w:val="0000FF"/>
                <w:sz w:val="18"/>
                <w:lang w:val="en-US" w:eastAsia="fi-FI"/>
              </w:rPr>
              <w:t>="</w:t>
            </w:r>
            <w:r w:rsidRPr="003844CA">
              <w:rPr>
                <w:rFonts w:ascii="Courier New" w:hAnsi="Courier New" w:cs="Courier New"/>
                <w:color w:val="000000"/>
                <w:sz w:val="18"/>
                <w:lang w:val="en-US" w:eastAsia="fi-FI"/>
              </w:rPr>
              <w:t>11</w:t>
            </w:r>
            <w:r w:rsidRPr="003844CA">
              <w:rPr>
                <w:rFonts w:ascii="Courier New" w:hAnsi="Courier New" w:cs="Courier New"/>
                <w:color w:val="0000FF"/>
                <w:sz w:val="18"/>
                <w:lang w:val="en-US" w:eastAsia="fi-FI"/>
              </w:rPr>
              <w:t>"</w:t>
            </w:r>
            <w:r w:rsidRPr="003844CA">
              <w:rPr>
                <w:rFonts w:ascii="Courier New" w:hAnsi="Courier New" w:cs="Courier New"/>
                <w:i/>
                <w:iCs/>
                <w:color w:val="008080"/>
                <w:sz w:val="18"/>
                <w:lang w:val="en-US" w:eastAsia="fi-FI"/>
              </w:rPr>
              <w:t xml:space="preserve"> </w:t>
            </w:r>
            <w:r w:rsidRPr="003844CA">
              <w:rPr>
                <w:rFonts w:ascii="Courier New" w:hAnsi="Courier New" w:cs="Courier New"/>
                <w:color w:val="FF0000"/>
                <w:sz w:val="18"/>
                <w:lang w:val="en-US" w:eastAsia="fi-FI"/>
              </w:rPr>
              <w:t>codeSystem</w:t>
            </w:r>
            <w:r w:rsidRPr="003844CA">
              <w:rPr>
                <w:rFonts w:ascii="Courier New" w:hAnsi="Courier New" w:cs="Courier New"/>
                <w:color w:val="0000FF"/>
                <w:sz w:val="18"/>
                <w:lang w:val="en-US" w:eastAsia="fi-FI"/>
              </w:rPr>
              <w:t>="</w:t>
            </w:r>
            <w:r w:rsidRPr="003844CA">
              <w:rPr>
                <w:rFonts w:ascii="Courier New" w:hAnsi="Courier New" w:cs="Courier New"/>
                <w:color w:val="000000"/>
                <w:sz w:val="18"/>
                <w:lang w:val="en-US" w:eastAsia="fi-FI"/>
              </w:rPr>
              <w:t>1.2.246.537.6.12.2002.904.2013</w:t>
            </w:r>
            <w:r w:rsidRPr="003844CA">
              <w:rPr>
                <w:rFonts w:ascii="Courier New" w:hAnsi="Courier New" w:cs="Courier New"/>
                <w:color w:val="0000FF"/>
                <w:sz w:val="18"/>
                <w:lang w:val="en-US" w:eastAsia="fi-FI"/>
              </w:rPr>
              <w:t>"</w:t>
            </w:r>
            <w:r w:rsidRPr="003844CA">
              <w:rPr>
                <w:rFonts w:ascii="Courier New" w:hAnsi="Courier New" w:cs="Courier New"/>
                <w:i/>
                <w:iCs/>
                <w:color w:val="008080"/>
                <w:sz w:val="18"/>
                <w:lang w:val="en-US" w:eastAsia="fi-FI"/>
              </w:rPr>
              <w:t xml:space="preserve"> </w:t>
            </w:r>
            <w:r w:rsidRPr="003844CA">
              <w:rPr>
                <w:rFonts w:ascii="Courier New" w:hAnsi="Courier New" w:cs="Courier New"/>
                <w:color w:val="FF0000"/>
                <w:sz w:val="18"/>
                <w:lang w:val="en-US" w:eastAsia="fi-FI"/>
              </w:rPr>
              <w:t>codeSystemName</w:t>
            </w:r>
            <w:r w:rsidRPr="003844CA">
              <w:rPr>
                <w:rFonts w:ascii="Courier New" w:hAnsi="Courier New" w:cs="Courier New"/>
                <w:color w:val="0000FF"/>
                <w:sz w:val="18"/>
                <w:lang w:val="en-US" w:eastAsia="fi-FI"/>
              </w:rPr>
              <w:t>="</w:t>
            </w:r>
            <w:ins w:id="1232" w:author="Tekijä">
              <w:r w:rsidR="003844CA" w:rsidRPr="003844CA">
                <w:rPr>
                  <w:lang w:val="en-US"/>
                </w:rPr>
                <w:t xml:space="preserve"> </w:t>
              </w:r>
              <w:r w:rsidR="003844CA" w:rsidRPr="003844CA">
                <w:rPr>
                  <w:rFonts w:ascii="Courier New" w:hAnsi="Courier New" w:cs="Courier New"/>
                  <w:color w:val="000000"/>
                  <w:sz w:val="18"/>
                  <w:lang w:val="en-US" w:eastAsia="fi-FI"/>
                </w:rPr>
                <w:t>THL/Tietosisältö - STH04 Pehmyt- ja kovakudosten havainnot 2013</w:t>
              </w:r>
            </w:ins>
            <w:del w:id="1233" w:author="Tekijä">
              <w:r w:rsidRPr="003844CA" w:rsidDel="003844CA">
                <w:rPr>
                  <w:rFonts w:ascii="Courier New" w:hAnsi="Courier New" w:cs="Courier New"/>
                  <w:color w:val="000000"/>
                  <w:sz w:val="18"/>
                  <w:lang w:val="en-US" w:eastAsia="fi-FI"/>
                </w:rPr>
                <w:delText>THL/Tietosisältö - Suun terveydenhuollon pehmyt- ja kovakudosten havainnot 2013</w:delText>
              </w:r>
            </w:del>
            <w:r w:rsidRPr="003844CA">
              <w:rPr>
                <w:rFonts w:ascii="Courier New" w:hAnsi="Courier New" w:cs="Courier New"/>
                <w:color w:val="0000FF"/>
                <w:sz w:val="18"/>
                <w:lang w:val="en-US" w:eastAsia="fi-FI"/>
              </w:rPr>
              <w:t>"</w:t>
            </w:r>
            <w:r w:rsidRPr="003844CA">
              <w:rPr>
                <w:rFonts w:ascii="Courier New" w:hAnsi="Courier New" w:cs="Courier New"/>
                <w:i/>
                <w:iCs/>
                <w:color w:val="008080"/>
                <w:sz w:val="18"/>
                <w:lang w:val="en-US" w:eastAsia="fi-FI"/>
              </w:rPr>
              <w:t xml:space="preserve"> </w:t>
            </w:r>
            <w:r w:rsidRPr="003844CA">
              <w:rPr>
                <w:rFonts w:ascii="Courier New" w:hAnsi="Courier New" w:cs="Courier New"/>
                <w:color w:val="FF0000"/>
                <w:sz w:val="18"/>
                <w:lang w:val="en-US" w:eastAsia="fi-FI"/>
              </w:rPr>
              <w:t>displa</w:t>
            </w:r>
            <w:r w:rsidRPr="003844CA">
              <w:rPr>
                <w:rFonts w:ascii="Courier New" w:hAnsi="Courier New" w:cs="Courier New"/>
                <w:color w:val="FF0000"/>
                <w:sz w:val="18"/>
                <w:lang w:val="en-US" w:eastAsia="fi-FI"/>
              </w:rPr>
              <w:t>y</w:t>
            </w:r>
            <w:r w:rsidRPr="003844CA">
              <w:rPr>
                <w:rFonts w:ascii="Courier New" w:hAnsi="Courier New" w:cs="Courier New"/>
                <w:color w:val="FF0000"/>
                <w:sz w:val="18"/>
                <w:lang w:val="en-US" w:eastAsia="fi-FI"/>
              </w:rPr>
              <w:t>Name</w:t>
            </w:r>
            <w:r w:rsidRPr="003844CA">
              <w:rPr>
                <w:rFonts w:ascii="Courier New" w:hAnsi="Courier New" w:cs="Courier New"/>
                <w:color w:val="0000FF"/>
                <w:sz w:val="18"/>
                <w:lang w:val="en-US" w:eastAsia="fi-FI"/>
              </w:rPr>
              <w:t>="</w:t>
            </w:r>
            <w:r w:rsidRPr="003844CA">
              <w:rPr>
                <w:rFonts w:ascii="Courier New" w:hAnsi="Courier New" w:cs="Courier New"/>
                <w:color w:val="000000"/>
                <w:sz w:val="18"/>
                <w:lang w:val="en-US" w:eastAsia="fi-FI"/>
              </w:rPr>
              <w:t>Hampaistoikä</w:t>
            </w:r>
            <w:r w:rsidRPr="003844CA">
              <w:rPr>
                <w:rFonts w:ascii="Courier New" w:hAnsi="Courier New" w:cs="Courier New"/>
                <w:color w:val="0000FF"/>
                <w:sz w:val="18"/>
                <w:lang w:val="en-US" w:eastAsia="fi-FI"/>
              </w:rPr>
              <w:t>"/&gt;</w:t>
            </w:r>
          </w:p>
          <w:p w14:paraId="0386414A" w14:textId="77777777" w:rsidR="009E1E6F" w:rsidRPr="003844CA" w:rsidDel="00C332A9" w:rsidRDefault="009E1E6F" w:rsidP="009E1E6F">
            <w:pPr>
              <w:autoSpaceDE w:val="0"/>
              <w:autoSpaceDN w:val="0"/>
              <w:adjustRightInd w:val="0"/>
              <w:jc w:val="left"/>
              <w:rPr>
                <w:del w:id="1234" w:author="Tekijä"/>
                <w:rFonts w:ascii="Courier New" w:hAnsi="Courier New" w:cs="Courier New"/>
                <w:color w:val="0000FF"/>
                <w:sz w:val="18"/>
                <w:lang w:val="en-US" w:eastAsia="fi-FI"/>
              </w:rPr>
            </w:pPr>
            <w:del w:id="1235" w:author="Tekijä">
              <w:r w:rsidRPr="003844CA" w:rsidDel="00C332A9">
                <w:rPr>
                  <w:rFonts w:ascii="Courier New" w:hAnsi="Courier New" w:cs="Courier New"/>
                  <w:color w:val="000000"/>
                  <w:sz w:val="18"/>
                  <w:lang w:val="en-US" w:eastAsia="fi-FI"/>
                </w:rPr>
                <w:delText xml:space="preserve">        </w:delText>
              </w:r>
              <w:r w:rsidRPr="003844CA" w:rsidDel="00C332A9">
                <w:rPr>
                  <w:rFonts w:ascii="Courier New" w:hAnsi="Courier New" w:cs="Courier New"/>
                  <w:color w:val="0000FF"/>
                  <w:sz w:val="18"/>
                  <w:lang w:val="en-US" w:eastAsia="fi-FI"/>
                </w:rPr>
                <w:delText>&lt;</w:delText>
              </w:r>
              <w:r w:rsidRPr="003844CA" w:rsidDel="00C332A9">
                <w:rPr>
                  <w:rFonts w:ascii="Courier New" w:hAnsi="Courier New" w:cs="Courier New"/>
                  <w:color w:val="800000"/>
                  <w:sz w:val="18"/>
                  <w:lang w:val="en-US" w:eastAsia="fi-FI"/>
                </w:rPr>
                <w:delText>text</w:delText>
              </w:r>
              <w:r w:rsidRPr="003844CA" w:rsidDel="00C332A9">
                <w:rPr>
                  <w:rFonts w:ascii="Courier New" w:hAnsi="Courier New" w:cs="Courier New"/>
                  <w:color w:val="0000FF"/>
                  <w:sz w:val="18"/>
                  <w:lang w:val="en-US" w:eastAsia="fi-FI"/>
                </w:rPr>
                <w:delText>&gt;</w:delText>
              </w:r>
            </w:del>
          </w:p>
          <w:p w14:paraId="50836230" w14:textId="77777777" w:rsidR="009E1E6F" w:rsidRPr="003844CA" w:rsidDel="00C332A9" w:rsidRDefault="009E1E6F" w:rsidP="009E1E6F">
            <w:pPr>
              <w:autoSpaceDE w:val="0"/>
              <w:autoSpaceDN w:val="0"/>
              <w:adjustRightInd w:val="0"/>
              <w:jc w:val="left"/>
              <w:rPr>
                <w:del w:id="1236" w:author="Tekijä"/>
                <w:rFonts w:ascii="Courier New" w:hAnsi="Courier New" w:cs="Courier New"/>
                <w:color w:val="0000FF"/>
                <w:sz w:val="18"/>
                <w:lang w:val="en-US" w:eastAsia="fi-FI"/>
              </w:rPr>
            </w:pPr>
            <w:del w:id="1237" w:author="Tekijä">
              <w:r w:rsidRPr="003844CA" w:rsidDel="00C332A9">
                <w:rPr>
                  <w:rFonts w:ascii="Courier New" w:hAnsi="Courier New" w:cs="Courier New"/>
                  <w:color w:val="000000"/>
                  <w:sz w:val="18"/>
                  <w:lang w:val="en-US" w:eastAsia="fi-FI"/>
                </w:rPr>
                <w:delText xml:space="preserve">          </w:delText>
              </w:r>
              <w:r w:rsidRPr="003844CA" w:rsidDel="00C332A9">
                <w:rPr>
                  <w:rFonts w:ascii="Courier New" w:hAnsi="Courier New" w:cs="Courier New"/>
                  <w:color w:val="0000FF"/>
                  <w:sz w:val="18"/>
                  <w:lang w:val="en-US" w:eastAsia="fi-FI"/>
                </w:rPr>
                <w:delText>&lt;</w:delText>
              </w:r>
              <w:r w:rsidRPr="003844CA" w:rsidDel="00C332A9">
                <w:rPr>
                  <w:rFonts w:ascii="Courier New" w:hAnsi="Courier New" w:cs="Courier New"/>
                  <w:color w:val="800000"/>
                  <w:sz w:val="18"/>
                  <w:lang w:val="en-US" w:eastAsia="fi-FI"/>
                </w:rPr>
                <w:delText>reference</w:delText>
              </w:r>
              <w:r w:rsidRPr="003844CA" w:rsidDel="00C332A9">
                <w:rPr>
                  <w:rFonts w:ascii="Courier New" w:hAnsi="Courier New" w:cs="Courier New"/>
                  <w:i/>
                  <w:iCs/>
                  <w:color w:val="008080"/>
                  <w:sz w:val="18"/>
                  <w:lang w:val="en-US" w:eastAsia="fi-FI"/>
                </w:rPr>
                <w:delText xml:space="preserve"> </w:delText>
              </w:r>
              <w:r w:rsidRPr="003844CA" w:rsidDel="00C332A9">
                <w:rPr>
                  <w:rFonts w:ascii="Courier New" w:hAnsi="Courier New" w:cs="Courier New"/>
                  <w:color w:val="FF0000"/>
                  <w:sz w:val="18"/>
                  <w:lang w:val="en-US" w:eastAsia="fi-FI"/>
                </w:rPr>
                <w:delText>value</w:delText>
              </w:r>
              <w:r w:rsidRPr="003844CA" w:rsidDel="00C332A9">
                <w:rPr>
                  <w:rFonts w:ascii="Courier New" w:hAnsi="Courier New" w:cs="Courier New"/>
                  <w:color w:val="0000FF"/>
                  <w:sz w:val="18"/>
                  <w:lang w:val="en-US" w:eastAsia="fi-FI"/>
                </w:rPr>
                <w:delText>="</w:delText>
              </w:r>
              <w:r w:rsidRPr="003844CA" w:rsidDel="00C332A9">
                <w:rPr>
                  <w:rFonts w:ascii="Courier New" w:hAnsi="Courier New" w:cs="Courier New"/>
                  <w:color w:val="000000"/>
                  <w:sz w:val="18"/>
                  <w:lang w:val="en-US" w:eastAsia="fi-FI"/>
                </w:rPr>
                <w:delText>#OID1.2.246.10.1234567.14.2013.123.4.10.1.1</w:delText>
              </w:r>
              <w:r w:rsidRPr="003844CA" w:rsidDel="00C332A9">
                <w:rPr>
                  <w:rFonts w:ascii="Courier New" w:hAnsi="Courier New" w:cs="Courier New"/>
                  <w:color w:val="0000FF"/>
                  <w:sz w:val="18"/>
                  <w:lang w:val="en-US" w:eastAsia="fi-FI"/>
                </w:rPr>
                <w:delText>"/&gt;</w:delText>
              </w:r>
            </w:del>
          </w:p>
          <w:p w14:paraId="5B5AAF04" w14:textId="77777777" w:rsidR="009E1E6F" w:rsidRPr="003844CA" w:rsidDel="00C332A9" w:rsidRDefault="009E1E6F" w:rsidP="009E1E6F">
            <w:pPr>
              <w:autoSpaceDE w:val="0"/>
              <w:autoSpaceDN w:val="0"/>
              <w:adjustRightInd w:val="0"/>
              <w:jc w:val="left"/>
              <w:rPr>
                <w:del w:id="1238" w:author="Tekijä"/>
                <w:rFonts w:ascii="Courier New" w:hAnsi="Courier New" w:cs="Courier New"/>
                <w:color w:val="0000FF"/>
                <w:sz w:val="18"/>
                <w:lang w:val="en-US" w:eastAsia="fi-FI"/>
              </w:rPr>
            </w:pPr>
            <w:del w:id="1239" w:author="Tekijä">
              <w:r w:rsidRPr="003844CA" w:rsidDel="00C332A9">
                <w:rPr>
                  <w:rFonts w:ascii="Courier New" w:hAnsi="Courier New" w:cs="Courier New"/>
                  <w:color w:val="000000"/>
                  <w:sz w:val="18"/>
                  <w:lang w:val="en-US" w:eastAsia="fi-FI"/>
                </w:rPr>
                <w:delText xml:space="preserve">        </w:delText>
              </w:r>
              <w:r w:rsidRPr="003844CA" w:rsidDel="00C332A9">
                <w:rPr>
                  <w:rFonts w:ascii="Courier New" w:hAnsi="Courier New" w:cs="Courier New"/>
                  <w:color w:val="0000FF"/>
                  <w:sz w:val="18"/>
                  <w:lang w:val="en-US" w:eastAsia="fi-FI"/>
                </w:rPr>
                <w:delText>&lt;/</w:delText>
              </w:r>
              <w:r w:rsidRPr="003844CA" w:rsidDel="00C332A9">
                <w:rPr>
                  <w:rFonts w:ascii="Courier New" w:hAnsi="Courier New" w:cs="Courier New"/>
                  <w:color w:val="800000"/>
                  <w:sz w:val="18"/>
                  <w:lang w:val="en-US" w:eastAsia="fi-FI"/>
                </w:rPr>
                <w:delText>text</w:delText>
              </w:r>
              <w:r w:rsidRPr="003844CA" w:rsidDel="00C332A9">
                <w:rPr>
                  <w:rFonts w:ascii="Courier New" w:hAnsi="Courier New" w:cs="Courier New"/>
                  <w:color w:val="0000FF"/>
                  <w:sz w:val="18"/>
                  <w:lang w:val="en-US" w:eastAsia="fi-FI"/>
                </w:rPr>
                <w:delText>&gt;</w:delText>
              </w:r>
            </w:del>
          </w:p>
          <w:p w14:paraId="40F915A7" w14:textId="77777777" w:rsidR="009E1E6F" w:rsidRPr="00302119" w:rsidRDefault="009E1E6F" w:rsidP="009E1E6F">
            <w:pPr>
              <w:autoSpaceDE w:val="0"/>
              <w:autoSpaceDN w:val="0"/>
              <w:adjustRightInd w:val="0"/>
              <w:ind w:left="1136" w:hanging="1136"/>
              <w:jc w:val="left"/>
              <w:rPr>
                <w:rFonts w:ascii="Courier New" w:hAnsi="Courier New" w:cs="Courier New"/>
                <w:color w:val="0000FF"/>
                <w:sz w:val="18"/>
                <w:lang w:val="en-US" w:eastAsia="fi-FI"/>
              </w:rPr>
            </w:pPr>
            <w:r w:rsidRPr="003844CA">
              <w:rPr>
                <w:rFonts w:ascii="Courier New" w:hAnsi="Courier New" w:cs="Courier New"/>
                <w:color w:val="000000"/>
                <w:sz w:val="18"/>
                <w:lang w:val="en-US" w:eastAsia="fi-FI"/>
              </w:rPr>
              <w:t xml:space="preserve">        </w:t>
            </w:r>
            <w:r w:rsidRPr="00302119">
              <w:rPr>
                <w:rFonts w:ascii="Courier New" w:hAnsi="Courier New" w:cs="Courier New"/>
                <w:color w:val="0000FF"/>
                <w:sz w:val="18"/>
                <w:lang w:val="en-US" w:eastAsia="fi-FI"/>
              </w:rPr>
              <w:t>&lt;</w:t>
            </w:r>
            <w:r w:rsidRPr="00302119">
              <w:rPr>
                <w:rFonts w:ascii="Courier New" w:hAnsi="Courier New" w:cs="Courier New"/>
                <w:color w:val="800000"/>
                <w:sz w:val="18"/>
                <w:lang w:val="en-US" w:eastAsia="fi-FI"/>
              </w:rPr>
              <w:t>value</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xsi:type</w:t>
            </w:r>
            <w:r w:rsidRPr="00302119">
              <w:rPr>
                <w:rFonts w:ascii="Courier New" w:hAnsi="Courier New" w:cs="Courier New"/>
                <w:color w:val="0000FF"/>
                <w:sz w:val="18"/>
                <w:lang w:val="en-US" w:eastAsia="fi-FI"/>
              </w:rPr>
              <w:t>="</w:t>
            </w:r>
            <w:del w:id="1240" w:author="Tekijä">
              <w:r w:rsidRPr="00302119" w:rsidDel="00B4787B">
                <w:rPr>
                  <w:rFonts w:ascii="Courier New" w:hAnsi="Courier New" w:cs="Courier New"/>
                  <w:color w:val="000000"/>
                  <w:sz w:val="18"/>
                  <w:lang w:val="en-US" w:eastAsia="fi-FI"/>
                </w:rPr>
                <w:delText>CD</w:delText>
              </w:r>
            </w:del>
            <w:ins w:id="1241" w:author="Tekijä">
              <w:r w:rsidR="00B4787B" w:rsidRPr="00302119">
                <w:rPr>
                  <w:rFonts w:ascii="Courier New" w:hAnsi="Courier New" w:cs="Courier New"/>
                  <w:color w:val="000000"/>
                  <w:sz w:val="18"/>
                  <w:lang w:val="en-US" w:eastAsia="fi-FI"/>
                </w:rPr>
                <w:t>CV</w:t>
              </w:r>
            </w:ins>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21</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codeSystem</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1.2.246.537.6.689.2013</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w:t>
            </w:r>
            <w:r w:rsidRPr="00302119">
              <w:rPr>
                <w:rFonts w:ascii="Courier New" w:hAnsi="Courier New" w:cs="Courier New"/>
                <w:color w:val="FF0000"/>
                <w:sz w:val="18"/>
                <w:lang w:val="en-US" w:eastAsia="fi-FI"/>
              </w:rPr>
              <w:t>s</w:t>
            </w:r>
            <w:r w:rsidRPr="00302119">
              <w:rPr>
                <w:rFonts w:ascii="Courier New" w:hAnsi="Courier New" w:cs="Courier New"/>
                <w:color w:val="FF0000"/>
                <w:sz w:val="18"/>
                <w:lang w:val="en-US" w:eastAsia="fi-FI"/>
              </w:rPr>
              <w:t>temName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STH - STH18D Hampaistoikä 2013</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displayName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Hampaistoikä vanhempi kuin kronologinen ikä</w:t>
            </w:r>
            <w:r w:rsidRPr="00302119">
              <w:rPr>
                <w:rFonts w:ascii="Courier New" w:hAnsi="Courier New" w:cs="Courier New"/>
                <w:color w:val="0000FF"/>
                <w:sz w:val="18"/>
                <w:lang w:val="en-US" w:eastAsia="fi-FI"/>
              </w:rPr>
              <w:t>"/&gt;</w:t>
            </w:r>
          </w:p>
          <w:p w14:paraId="2EC08268"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302119">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observation</w:t>
            </w:r>
            <w:r w:rsidRPr="009E1E6F">
              <w:rPr>
                <w:rFonts w:ascii="Courier New" w:hAnsi="Courier New" w:cs="Courier New"/>
                <w:color w:val="0000FF"/>
                <w:sz w:val="18"/>
                <w:lang w:val="en-US" w:eastAsia="fi-FI"/>
              </w:rPr>
              <w:t>&gt;</w:t>
            </w:r>
          </w:p>
          <w:p w14:paraId="2A57A859"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component</w:t>
            </w:r>
            <w:r w:rsidRPr="009E1E6F">
              <w:rPr>
                <w:rFonts w:ascii="Courier New" w:hAnsi="Courier New" w:cs="Courier New"/>
                <w:color w:val="0000FF"/>
                <w:sz w:val="18"/>
                <w:lang w:val="en-US" w:eastAsia="fi-FI"/>
              </w:rPr>
              <w:t>&gt;</w:t>
            </w:r>
          </w:p>
          <w:p w14:paraId="7FE22CA1"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component</w:t>
            </w:r>
            <w:r w:rsidRPr="009E1E6F">
              <w:rPr>
                <w:rFonts w:ascii="Courier New" w:hAnsi="Courier New" w:cs="Courier New"/>
                <w:color w:val="0000FF"/>
                <w:sz w:val="18"/>
                <w:lang w:val="en-US" w:eastAsia="fi-FI"/>
              </w:rPr>
              <w:t>&gt;</w:t>
            </w:r>
          </w:p>
          <w:p w14:paraId="22D71593"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474747"/>
                <w:sz w:val="18"/>
                <w:lang w:val="en-US" w:eastAsia="fi-FI"/>
              </w:rPr>
              <w:t xml:space="preserve"> Alveoliluun korkeus  </w:t>
            </w:r>
            <w:r w:rsidRPr="009E1E6F">
              <w:rPr>
                <w:rFonts w:ascii="Courier New" w:hAnsi="Courier New" w:cs="Courier New"/>
                <w:color w:val="0000FF"/>
                <w:sz w:val="18"/>
                <w:lang w:val="en-US" w:eastAsia="fi-FI"/>
              </w:rPr>
              <w:t>--&gt;</w:t>
            </w:r>
          </w:p>
          <w:p w14:paraId="30637043"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observation</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classCode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COND</w:t>
            </w:r>
            <w:r w:rsidRPr="009E1E6F">
              <w:rPr>
                <w:rFonts w:ascii="Courier New" w:hAnsi="Courier New" w:cs="Courier New"/>
                <w:color w:val="0000FF"/>
                <w:sz w:val="18"/>
                <w:lang w:val="en-US" w:eastAsia="fi-FI"/>
              </w:rPr>
              <w:t>"</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moodCode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EVN</w:t>
            </w:r>
            <w:r w:rsidRPr="009E1E6F">
              <w:rPr>
                <w:rFonts w:ascii="Courier New" w:hAnsi="Courier New" w:cs="Courier New"/>
                <w:color w:val="0000FF"/>
                <w:sz w:val="18"/>
                <w:lang w:val="en-US" w:eastAsia="fi-FI"/>
              </w:rPr>
              <w:t>"&gt;</w:t>
            </w:r>
          </w:p>
          <w:p w14:paraId="71D6753B" w14:textId="77777777" w:rsidR="009E1E6F" w:rsidRPr="003844CA" w:rsidRDefault="009E1E6F" w:rsidP="009E1E6F">
            <w:pPr>
              <w:autoSpaceDE w:val="0"/>
              <w:autoSpaceDN w:val="0"/>
              <w:adjustRightInd w:val="0"/>
              <w:ind w:left="1136" w:hanging="1136"/>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3844CA">
              <w:rPr>
                <w:rFonts w:ascii="Courier New" w:hAnsi="Courier New" w:cs="Courier New"/>
                <w:color w:val="0000FF"/>
                <w:sz w:val="18"/>
                <w:lang w:val="en-US" w:eastAsia="fi-FI"/>
              </w:rPr>
              <w:t>&lt;</w:t>
            </w:r>
            <w:r w:rsidRPr="003844CA">
              <w:rPr>
                <w:rFonts w:ascii="Courier New" w:hAnsi="Courier New" w:cs="Courier New"/>
                <w:color w:val="800000"/>
                <w:sz w:val="18"/>
                <w:lang w:val="en-US" w:eastAsia="fi-FI"/>
              </w:rPr>
              <w:t>code</w:t>
            </w:r>
            <w:r w:rsidRPr="003844CA">
              <w:rPr>
                <w:rFonts w:ascii="Courier New" w:hAnsi="Courier New" w:cs="Courier New"/>
                <w:i/>
                <w:iCs/>
                <w:color w:val="008080"/>
                <w:sz w:val="18"/>
                <w:lang w:val="en-US" w:eastAsia="fi-FI"/>
              </w:rPr>
              <w:t xml:space="preserve"> </w:t>
            </w:r>
            <w:r w:rsidRPr="003844CA">
              <w:rPr>
                <w:rFonts w:ascii="Courier New" w:hAnsi="Courier New" w:cs="Courier New"/>
                <w:color w:val="FF0000"/>
                <w:sz w:val="18"/>
                <w:lang w:val="en-US" w:eastAsia="fi-FI"/>
              </w:rPr>
              <w:t>code</w:t>
            </w:r>
            <w:r w:rsidRPr="003844CA">
              <w:rPr>
                <w:rFonts w:ascii="Courier New" w:hAnsi="Courier New" w:cs="Courier New"/>
                <w:color w:val="0000FF"/>
                <w:sz w:val="18"/>
                <w:lang w:val="en-US" w:eastAsia="fi-FI"/>
              </w:rPr>
              <w:t>="</w:t>
            </w:r>
            <w:r w:rsidRPr="003844CA">
              <w:rPr>
                <w:rFonts w:ascii="Courier New" w:hAnsi="Courier New" w:cs="Courier New"/>
                <w:color w:val="000000"/>
                <w:sz w:val="18"/>
                <w:lang w:val="en-US" w:eastAsia="fi-FI"/>
              </w:rPr>
              <w:t>12</w:t>
            </w:r>
            <w:r w:rsidRPr="003844CA">
              <w:rPr>
                <w:rFonts w:ascii="Courier New" w:hAnsi="Courier New" w:cs="Courier New"/>
                <w:color w:val="0000FF"/>
                <w:sz w:val="18"/>
                <w:lang w:val="en-US" w:eastAsia="fi-FI"/>
              </w:rPr>
              <w:t>"</w:t>
            </w:r>
            <w:r w:rsidRPr="003844CA">
              <w:rPr>
                <w:rFonts w:ascii="Courier New" w:hAnsi="Courier New" w:cs="Courier New"/>
                <w:i/>
                <w:iCs/>
                <w:color w:val="008080"/>
                <w:sz w:val="18"/>
                <w:lang w:val="en-US" w:eastAsia="fi-FI"/>
              </w:rPr>
              <w:t xml:space="preserve"> </w:t>
            </w:r>
            <w:r w:rsidRPr="003844CA">
              <w:rPr>
                <w:rFonts w:ascii="Courier New" w:hAnsi="Courier New" w:cs="Courier New"/>
                <w:color w:val="FF0000"/>
                <w:sz w:val="18"/>
                <w:lang w:val="en-US" w:eastAsia="fi-FI"/>
              </w:rPr>
              <w:t>codeSystem</w:t>
            </w:r>
            <w:r w:rsidRPr="003844CA">
              <w:rPr>
                <w:rFonts w:ascii="Courier New" w:hAnsi="Courier New" w:cs="Courier New"/>
                <w:color w:val="0000FF"/>
                <w:sz w:val="18"/>
                <w:lang w:val="en-US" w:eastAsia="fi-FI"/>
              </w:rPr>
              <w:t>="</w:t>
            </w:r>
            <w:r w:rsidRPr="003844CA">
              <w:rPr>
                <w:rFonts w:ascii="Courier New" w:hAnsi="Courier New" w:cs="Courier New"/>
                <w:color w:val="000000"/>
                <w:sz w:val="18"/>
                <w:lang w:val="en-US" w:eastAsia="fi-FI"/>
              </w:rPr>
              <w:t>1.2.246.537.6.12.2002.904.2013</w:t>
            </w:r>
            <w:r w:rsidRPr="003844CA">
              <w:rPr>
                <w:rFonts w:ascii="Courier New" w:hAnsi="Courier New" w:cs="Courier New"/>
                <w:color w:val="0000FF"/>
                <w:sz w:val="18"/>
                <w:lang w:val="en-US" w:eastAsia="fi-FI"/>
              </w:rPr>
              <w:t>"</w:t>
            </w:r>
            <w:r w:rsidRPr="003844CA">
              <w:rPr>
                <w:rFonts w:ascii="Courier New" w:hAnsi="Courier New" w:cs="Courier New"/>
                <w:i/>
                <w:iCs/>
                <w:color w:val="008080"/>
                <w:sz w:val="18"/>
                <w:lang w:val="en-US" w:eastAsia="fi-FI"/>
              </w:rPr>
              <w:t xml:space="preserve"> </w:t>
            </w:r>
            <w:r w:rsidRPr="003844CA">
              <w:rPr>
                <w:rFonts w:ascii="Courier New" w:hAnsi="Courier New" w:cs="Courier New"/>
                <w:color w:val="FF0000"/>
                <w:sz w:val="18"/>
                <w:lang w:val="en-US" w:eastAsia="fi-FI"/>
              </w:rPr>
              <w:t>codeSystemName</w:t>
            </w:r>
            <w:r w:rsidRPr="003844CA">
              <w:rPr>
                <w:rFonts w:ascii="Courier New" w:hAnsi="Courier New" w:cs="Courier New"/>
                <w:color w:val="0000FF"/>
                <w:sz w:val="18"/>
                <w:lang w:val="en-US" w:eastAsia="fi-FI"/>
              </w:rPr>
              <w:t>="</w:t>
            </w:r>
            <w:ins w:id="1242" w:author="Tekijä">
              <w:r w:rsidR="003844CA" w:rsidRPr="003844CA">
                <w:rPr>
                  <w:lang w:val="en-US"/>
                </w:rPr>
                <w:t xml:space="preserve"> </w:t>
              </w:r>
              <w:r w:rsidR="003844CA" w:rsidRPr="003844CA">
                <w:rPr>
                  <w:rFonts w:ascii="Courier New" w:hAnsi="Courier New" w:cs="Courier New"/>
                  <w:color w:val="000000"/>
                  <w:sz w:val="18"/>
                  <w:lang w:val="en-US" w:eastAsia="fi-FI"/>
                </w:rPr>
                <w:t>THL/Tietosisältö - STH04 Pehmyt- ja kovakudosten havainnot 2013</w:t>
              </w:r>
            </w:ins>
            <w:del w:id="1243" w:author="Tekijä">
              <w:r w:rsidRPr="003844CA" w:rsidDel="003844CA">
                <w:rPr>
                  <w:rFonts w:ascii="Courier New" w:hAnsi="Courier New" w:cs="Courier New"/>
                  <w:color w:val="000000"/>
                  <w:sz w:val="18"/>
                  <w:lang w:val="en-US" w:eastAsia="fi-FI"/>
                </w:rPr>
                <w:delText>THL/Tietosisältö - Suun terveydenhuollon pehmyt- ja kovakudosten havainnot 2013</w:delText>
              </w:r>
            </w:del>
            <w:r w:rsidRPr="003844CA">
              <w:rPr>
                <w:rFonts w:ascii="Courier New" w:hAnsi="Courier New" w:cs="Courier New"/>
                <w:color w:val="0000FF"/>
                <w:sz w:val="18"/>
                <w:lang w:val="en-US" w:eastAsia="fi-FI"/>
              </w:rPr>
              <w:t>"</w:t>
            </w:r>
            <w:r w:rsidRPr="003844CA">
              <w:rPr>
                <w:rFonts w:ascii="Courier New" w:hAnsi="Courier New" w:cs="Courier New"/>
                <w:i/>
                <w:iCs/>
                <w:color w:val="008080"/>
                <w:sz w:val="18"/>
                <w:lang w:val="en-US" w:eastAsia="fi-FI"/>
              </w:rPr>
              <w:t xml:space="preserve"> </w:t>
            </w:r>
            <w:r w:rsidRPr="003844CA">
              <w:rPr>
                <w:rFonts w:ascii="Courier New" w:hAnsi="Courier New" w:cs="Courier New"/>
                <w:color w:val="FF0000"/>
                <w:sz w:val="18"/>
                <w:lang w:val="en-US" w:eastAsia="fi-FI"/>
              </w:rPr>
              <w:t>displa</w:t>
            </w:r>
            <w:r w:rsidRPr="003844CA">
              <w:rPr>
                <w:rFonts w:ascii="Courier New" w:hAnsi="Courier New" w:cs="Courier New"/>
                <w:color w:val="FF0000"/>
                <w:sz w:val="18"/>
                <w:lang w:val="en-US" w:eastAsia="fi-FI"/>
              </w:rPr>
              <w:t>y</w:t>
            </w:r>
            <w:r w:rsidRPr="003844CA">
              <w:rPr>
                <w:rFonts w:ascii="Courier New" w:hAnsi="Courier New" w:cs="Courier New"/>
                <w:color w:val="FF0000"/>
                <w:sz w:val="18"/>
                <w:lang w:val="en-US" w:eastAsia="fi-FI"/>
              </w:rPr>
              <w:t>Name</w:t>
            </w:r>
            <w:r w:rsidRPr="003844CA">
              <w:rPr>
                <w:rFonts w:ascii="Courier New" w:hAnsi="Courier New" w:cs="Courier New"/>
                <w:color w:val="0000FF"/>
                <w:sz w:val="18"/>
                <w:lang w:val="en-US" w:eastAsia="fi-FI"/>
              </w:rPr>
              <w:t>="</w:t>
            </w:r>
            <w:r w:rsidRPr="003844CA">
              <w:rPr>
                <w:rFonts w:ascii="Courier New" w:hAnsi="Courier New" w:cs="Courier New"/>
                <w:color w:val="000000"/>
                <w:sz w:val="18"/>
                <w:lang w:val="en-US" w:eastAsia="fi-FI"/>
              </w:rPr>
              <w:t>Alveoliluun korkeus</w:t>
            </w:r>
            <w:r w:rsidRPr="003844CA">
              <w:rPr>
                <w:rFonts w:ascii="Courier New" w:hAnsi="Courier New" w:cs="Courier New"/>
                <w:color w:val="0000FF"/>
                <w:sz w:val="18"/>
                <w:lang w:val="en-US" w:eastAsia="fi-FI"/>
              </w:rPr>
              <w:t>"/&gt;</w:t>
            </w:r>
          </w:p>
          <w:p w14:paraId="4B5C4FCB" w14:textId="77777777" w:rsidR="009E1E6F" w:rsidRPr="003844CA" w:rsidDel="00C332A9" w:rsidRDefault="009E1E6F" w:rsidP="009E1E6F">
            <w:pPr>
              <w:autoSpaceDE w:val="0"/>
              <w:autoSpaceDN w:val="0"/>
              <w:adjustRightInd w:val="0"/>
              <w:jc w:val="left"/>
              <w:rPr>
                <w:del w:id="1244" w:author="Tekijä"/>
                <w:rFonts w:ascii="Courier New" w:hAnsi="Courier New" w:cs="Courier New"/>
                <w:color w:val="0000FF"/>
                <w:sz w:val="18"/>
                <w:lang w:val="en-US" w:eastAsia="fi-FI"/>
              </w:rPr>
            </w:pPr>
            <w:del w:id="1245" w:author="Tekijä">
              <w:r w:rsidRPr="003844CA" w:rsidDel="00C332A9">
                <w:rPr>
                  <w:rFonts w:ascii="Courier New" w:hAnsi="Courier New" w:cs="Courier New"/>
                  <w:color w:val="000000"/>
                  <w:sz w:val="18"/>
                  <w:lang w:val="en-US" w:eastAsia="fi-FI"/>
                </w:rPr>
                <w:delText xml:space="preserve">        </w:delText>
              </w:r>
              <w:r w:rsidRPr="003844CA" w:rsidDel="00C332A9">
                <w:rPr>
                  <w:rFonts w:ascii="Courier New" w:hAnsi="Courier New" w:cs="Courier New"/>
                  <w:color w:val="0000FF"/>
                  <w:sz w:val="18"/>
                  <w:lang w:val="en-US" w:eastAsia="fi-FI"/>
                </w:rPr>
                <w:delText>&lt;</w:delText>
              </w:r>
              <w:r w:rsidRPr="003844CA" w:rsidDel="00C332A9">
                <w:rPr>
                  <w:rFonts w:ascii="Courier New" w:hAnsi="Courier New" w:cs="Courier New"/>
                  <w:color w:val="800000"/>
                  <w:sz w:val="18"/>
                  <w:lang w:val="en-US" w:eastAsia="fi-FI"/>
                </w:rPr>
                <w:delText>text</w:delText>
              </w:r>
              <w:r w:rsidRPr="003844CA" w:rsidDel="00C332A9">
                <w:rPr>
                  <w:rFonts w:ascii="Courier New" w:hAnsi="Courier New" w:cs="Courier New"/>
                  <w:color w:val="0000FF"/>
                  <w:sz w:val="18"/>
                  <w:lang w:val="en-US" w:eastAsia="fi-FI"/>
                </w:rPr>
                <w:delText>&gt;</w:delText>
              </w:r>
            </w:del>
          </w:p>
          <w:p w14:paraId="2F6E0639" w14:textId="77777777" w:rsidR="009E1E6F" w:rsidRPr="003844CA" w:rsidDel="00C332A9" w:rsidRDefault="009E1E6F" w:rsidP="009E1E6F">
            <w:pPr>
              <w:autoSpaceDE w:val="0"/>
              <w:autoSpaceDN w:val="0"/>
              <w:adjustRightInd w:val="0"/>
              <w:jc w:val="left"/>
              <w:rPr>
                <w:del w:id="1246" w:author="Tekijä"/>
                <w:rFonts w:ascii="Courier New" w:hAnsi="Courier New" w:cs="Courier New"/>
                <w:color w:val="0000FF"/>
                <w:sz w:val="18"/>
                <w:lang w:val="en-US" w:eastAsia="fi-FI"/>
              </w:rPr>
            </w:pPr>
            <w:del w:id="1247" w:author="Tekijä">
              <w:r w:rsidRPr="003844CA" w:rsidDel="00C332A9">
                <w:rPr>
                  <w:rFonts w:ascii="Courier New" w:hAnsi="Courier New" w:cs="Courier New"/>
                  <w:color w:val="000000"/>
                  <w:sz w:val="18"/>
                  <w:lang w:val="en-US" w:eastAsia="fi-FI"/>
                </w:rPr>
                <w:delText xml:space="preserve">          </w:delText>
              </w:r>
              <w:r w:rsidRPr="003844CA" w:rsidDel="00C332A9">
                <w:rPr>
                  <w:rFonts w:ascii="Courier New" w:hAnsi="Courier New" w:cs="Courier New"/>
                  <w:color w:val="0000FF"/>
                  <w:sz w:val="18"/>
                  <w:lang w:val="en-US" w:eastAsia="fi-FI"/>
                </w:rPr>
                <w:delText>&lt;</w:delText>
              </w:r>
              <w:r w:rsidRPr="003844CA" w:rsidDel="00C332A9">
                <w:rPr>
                  <w:rFonts w:ascii="Courier New" w:hAnsi="Courier New" w:cs="Courier New"/>
                  <w:color w:val="800000"/>
                  <w:sz w:val="18"/>
                  <w:lang w:val="en-US" w:eastAsia="fi-FI"/>
                </w:rPr>
                <w:delText>reference</w:delText>
              </w:r>
              <w:r w:rsidRPr="003844CA" w:rsidDel="00C332A9">
                <w:rPr>
                  <w:rFonts w:ascii="Courier New" w:hAnsi="Courier New" w:cs="Courier New"/>
                  <w:i/>
                  <w:iCs/>
                  <w:color w:val="008080"/>
                  <w:sz w:val="18"/>
                  <w:lang w:val="en-US" w:eastAsia="fi-FI"/>
                </w:rPr>
                <w:delText xml:space="preserve"> </w:delText>
              </w:r>
              <w:r w:rsidRPr="003844CA" w:rsidDel="00C332A9">
                <w:rPr>
                  <w:rFonts w:ascii="Courier New" w:hAnsi="Courier New" w:cs="Courier New"/>
                  <w:color w:val="FF0000"/>
                  <w:sz w:val="18"/>
                  <w:lang w:val="en-US" w:eastAsia="fi-FI"/>
                </w:rPr>
                <w:delText>value</w:delText>
              </w:r>
              <w:r w:rsidRPr="003844CA" w:rsidDel="00C332A9">
                <w:rPr>
                  <w:rFonts w:ascii="Courier New" w:hAnsi="Courier New" w:cs="Courier New"/>
                  <w:color w:val="0000FF"/>
                  <w:sz w:val="18"/>
                  <w:lang w:val="en-US" w:eastAsia="fi-FI"/>
                </w:rPr>
                <w:delText>="</w:delText>
              </w:r>
              <w:r w:rsidRPr="003844CA" w:rsidDel="00C332A9">
                <w:rPr>
                  <w:rFonts w:ascii="Courier New" w:hAnsi="Courier New" w:cs="Courier New"/>
                  <w:color w:val="000000"/>
                  <w:sz w:val="18"/>
                  <w:lang w:val="en-US" w:eastAsia="fi-FI"/>
                </w:rPr>
                <w:delText>#OID1.2.246.10.1234567.14.2013.123.4.10.1.2</w:delText>
              </w:r>
              <w:r w:rsidRPr="003844CA" w:rsidDel="00C332A9">
                <w:rPr>
                  <w:rFonts w:ascii="Courier New" w:hAnsi="Courier New" w:cs="Courier New"/>
                  <w:color w:val="0000FF"/>
                  <w:sz w:val="18"/>
                  <w:lang w:val="en-US" w:eastAsia="fi-FI"/>
                </w:rPr>
                <w:delText>"/&gt;</w:delText>
              </w:r>
            </w:del>
          </w:p>
          <w:p w14:paraId="2AF18CA1" w14:textId="77777777" w:rsidR="009E1E6F" w:rsidRPr="003844CA" w:rsidDel="00C332A9" w:rsidRDefault="009E1E6F" w:rsidP="009E1E6F">
            <w:pPr>
              <w:autoSpaceDE w:val="0"/>
              <w:autoSpaceDN w:val="0"/>
              <w:adjustRightInd w:val="0"/>
              <w:jc w:val="left"/>
              <w:rPr>
                <w:del w:id="1248" w:author="Tekijä"/>
                <w:rFonts w:ascii="Courier New" w:hAnsi="Courier New" w:cs="Courier New"/>
                <w:color w:val="0000FF"/>
                <w:sz w:val="18"/>
                <w:lang w:val="en-US" w:eastAsia="fi-FI"/>
              </w:rPr>
            </w:pPr>
            <w:del w:id="1249" w:author="Tekijä">
              <w:r w:rsidRPr="003844CA" w:rsidDel="00C332A9">
                <w:rPr>
                  <w:rFonts w:ascii="Courier New" w:hAnsi="Courier New" w:cs="Courier New"/>
                  <w:color w:val="000000"/>
                  <w:sz w:val="18"/>
                  <w:lang w:val="en-US" w:eastAsia="fi-FI"/>
                </w:rPr>
                <w:delText xml:space="preserve">        </w:delText>
              </w:r>
              <w:r w:rsidRPr="003844CA" w:rsidDel="00C332A9">
                <w:rPr>
                  <w:rFonts w:ascii="Courier New" w:hAnsi="Courier New" w:cs="Courier New"/>
                  <w:color w:val="0000FF"/>
                  <w:sz w:val="18"/>
                  <w:lang w:val="en-US" w:eastAsia="fi-FI"/>
                </w:rPr>
                <w:delText>&lt;/</w:delText>
              </w:r>
              <w:r w:rsidRPr="003844CA" w:rsidDel="00C332A9">
                <w:rPr>
                  <w:rFonts w:ascii="Courier New" w:hAnsi="Courier New" w:cs="Courier New"/>
                  <w:color w:val="800000"/>
                  <w:sz w:val="18"/>
                  <w:lang w:val="en-US" w:eastAsia="fi-FI"/>
                </w:rPr>
                <w:delText>text</w:delText>
              </w:r>
              <w:r w:rsidRPr="003844CA" w:rsidDel="00C332A9">
                <w:rPr>
                  <w:rFonts w:ascii="Courier New" w:hAnsi="Courier New" w:cs="Courier New"/>
                  <w:color w:val="0000FF"/>
                  <w:sz w:val="18"/>
                  <w:lang w:val="en-US" w:eastAsia="fi-FI"/>
                </w:rPr>
                <w:delText>&gt;</w:delText>
              </w:r>
            </w:del>
          </w:p>
          <w:p w14:paraId="0FACC0C0" w14:textId="77777777" w:rsidR="009E1E6F" w:rsidRPr="00302119" w:rsidRDefault="009E1E6F" w:rsidP="009E1E6F">
            <w:pPr>
              <w:autoSpaceDE w:val="0"/>
              <w:autoSpaceDN w:val="0"/>
              <w:adjustRightInd w:val="0"/>
              <w:ind w:left="1136" w:hanging="1136"/>
              <w:jc w:val="left"/>
              <w:rPr>
                <w:rFonts w:ascii="Courier New" w:hAnsi="Courier New" w:cs="Courier New"/>
                <w:color w:val="0000FF"/>
                <w:sz w:val="18"/>
                <w:lang w:val="en-US" w:eastAsia="fi-FI"/>
              </w:rPr>
            </w:pPr>
            <w:r w:rsidRPr="003844CA">
              <w:rPr>
                <w:rFonts w:ascii="Courier New" w:hAnsi="Courier New" w:cs="Courier New"/>
                <w:color w:val="000000"/>
                <w:sz w:val="18"/>
                <w:lang w:val="en-US" w:eastAsia="fi-FI"/>
              </w:rPr>
              <w:t xml:space="preserve">        </w:t>
            </w:r>
            <w:r w:rsidRPr="00302119">
              <w:rPr>
                <w:rFonts w:ascii="Courier New" w:hAnsi="Courier New" w:cs="Courier New"/>
                <w:color w:val="0000FF"/>
                <w:sz w:val="18"/>
                <w:lang w:val="en-US" w:eastAsia="fi-FI"/>
              </w:rPr>
              <w:t>&lt;</w:t>
            </w:r>
            <w:r w:rsidRPr="00302119">
              <w:rPr>
                <w:rFonts w:ascii="Courier New" w:hAnsi="Courier New" w:cs="Courier New"/>
                <w:color w:val="800000"/>
                <w:sz w:val="18"/>
                <w:lang w:val="en-US" w:eastAsia="fi-FI"/>
              </w:rPr>
              <w:t>value</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xsi:type</w:t>
            </w:r>
            <w:r w:rsidRPr="00302119">
              <w:rPr>
                <w:rFonts w:ascii="Courier New" w:hAnsi="Courier New" w:cs="Courier New"/>
                <w:color w:val="0000FF"/>
                <w:sz w:val="18"/>
                <w:lang w:val="en-US" w:eastAsia="fi-FI"/>
              </w:rPr>
              <w:t>="</w:t>
            </w:r>
            <w:del w:id="1250" w:author="Tekijä">
              <w:r w:rsidRPr="00302119" w:rsidDel="00B4787B">
                <w:rPr>
                  <w:rFonts w:ascii="Courier New" w:hAnsi="Courier New" w:cs="Courier New"/>
                  <w:color w:val="000000"/>
                  <w:sz w:val="18"/>
                  <w:lang w:val="en-US" w:eastAsia="fi-FI"/>
                </w:rPr>
                <w:delText>CD</w:delText>
              </w:r>
            </w:del>
            <w:ins w:id="1251" w:author="Tekijä">
              <w:r w:rsidR="00B4787B" w:rsidRPr="00302119">
                <w:rPr>
                  <w:rFonts w:ascii="Courier New" w:hAnsi="Courier New" w:cs="Courier New"/>
                  <w:color w:val="000000"/>
                  <w:sz w:val="18"/>
                  <w:lang w:val="en-US" w:eastAsia="fi-FI"/>
                </w:rPr>
                <w:t>CV</w:t>
              </w:r>
            </w:ins>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33</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codeSystem</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1.2.246.537.6.690.2013</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w:t>
            </w:r>
            <w:r w:rsidRPr="00302119">
              <w:rPr>
                <w:rFonts w:ascii="Courier New" w:hAnsi="Courier New" w:cs="Courier New"/>
                <w:color w:val="FF0000"/>
                <w:sz w:val="18"/>
                <w:lang w:val="en-US" w:eastAsia="fi-FI"/>
              </w:rPr>
              <w:t>s</w:t>
            </w:r>
            <w:r w:rsidRPr="00302119">
              <w:rPr>
                <w:rFonts w:ascii="Courier New" w:hAnsi="Courier New" w:cs="Courier New"/>
                <w:color w:val="FF0000"/>
                <w:sz w:val="18"/>
                <w:lang w:val="en-US" w:eastAsia="fi-FI"/>
              </w:rPr>
              <w:t>temName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STH - STH18A Alveoliluun korkeus 2013</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displayName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Matala alve</w:t>
            </w:r>
            <w:r w:rsidRPr="00302119">
              <w:rPr>
                <w:rFonts w:ascii="Courier New" w:hAnsi="Courier New" w:cs="Courier New"/>
                <w:color w:val="000000"/>
                <w:sz w:val="18"/>
                <w:lang w:val="en-US" w:eastAsia="fi-FI"/>
              </w:rPr>
              <w:t>o</w:t>
            </w:r>
            <w:r w:rsidRPr="00302119">
              <w:rPr>
                <w:rFonts w:ascii="Courier New" w:hAnsi="Courier New" w:cs="Courier New"/>
                <w:color w:val="000000"/>
                <w:sz w:val="18"/>
                <w:lang w:val="en-US" w:eastAsia="fi-FI"/>
              </w:rPr>
              <w:t>liluu</w:t>
            </w:r>
            <w:r w:rsidRPr="00302119">
              <w:rPr>
                <w:rFonts w:ascii="Courier New" w:hAnsi="Courier New" w:cs="Courier New"/>
                <w:color w:val="0000FF"/>
                <w:sz w:val="18"/>
                <w:lang w:val="en-US" w:eastAsia="fi-FI"/>
              </w:rPr>
              <w:t>"/&gt;</w:t>
            </w:r>
          </w:p>
          <w:p w14:paraId="716B4B6E"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302119">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observation</w:t>
            </w:r>
            <w:r w:rsidRPr="009E1E6F">
              <w:rPr>
                <w:rFonts w:ascii="Courier New" w:hAnsi="Courier New" w:cs="Courier New"/>
                <w:color w:val="0000FF"/>
                <w:sz w:val="18"/>
                <w:lang w:val="en-US" w:eastAsia="fi-FI"/>
              </w:rPr>
              <w:t>&gt;</w:t>
            </w:r>
          </w:p>
          <w:p w14:paraId="3C39B851"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component</w:t>
            </w:r>
            <w:r w:rsidRPr="009E1E6F">
              <w:rPr>
                <w:rFonts w:ascii="Courier New" w:hAnsi="Courier New" w:cs="Courier New"/>
                <w:color w:val="0000FF"/>
                <w:sz w:val="18"/>
                <w:lang w:val="en-US" w:eastAsia="fi-FI"/>
              </w:rPr>
              <w:t>&gt;</w:t>
            </w:r>
          </w:p>
          <w:p w14:paraId="0D60D0EC"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component</w:t>
            </w:r>
            <w:r w:rsidRPr="009E1E6F">
              <w:rPr>
                <w:rFonts w:ascii="Courier New" w:hAnsi="Courier New" w:cs="Courier New"/>
                <w:color w:val="0000FF"/>
                <w:sz w:val="18"/>
                <w:lang w:val="en-US" w:eastAsia="fi-FI"/>
              </w:rPr>
              <w:t>&gt;</w:t>
            </w:r>
          </w:p>
          <w:p w14:paraId="563BAAE0"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474747"/>
                <w:sz w:val="18"/>
                <w:lang w:val="en-US" w:eastAsia="fi-FI"/>
              </w:rPr>
              <w:t xml:space="preserve"> Alveolin muoto  </w:t>
            </w:r>
            <w:r w:rsidRPr="009E1E6F">
              <w:rPr>
                <w:rFonts w:ascii="Courier New" w:hAnsi="Courier New" w:cs="Courier New"/>
                <w:color w:val="0000FF"/>
                <w:sz w:val="18"/>
                <w:lang w:val="en-US" w:eastAsia="fi-FI"/>
              </w:rPr>
              <w:t>--&gt;</w:t>
            </w:r>
          </w:p>
          <w:p w14:paraId="4A17359B"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observation</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classCode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COND</w:t>
            </w:r>
            <w:r w:rsidRPr="009E1E6F">
              <w:rPr>
                <w:rFonts w:ascii="Courier New" w:hAnsi="Courier New" w:cs="Courier New"/>
                <w:color w:val="0000FF"/>
                <w:sz w:val="18"/>
                <w:lang w:val="en-US" w:eastAsia="fi-FI"/>
              </w:rPr>
              <w:t>"</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moodCode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EVN</w:t>
            </w:r>
            <w:r w:rsidRPr="009E1E6F">
              <w:rPr>
                <w:rFonts w:ascii="Courier New" w:hAnsi="Courier New" w:cs="Courier New"/>
                <w:color w:val="0000FF"/>
                <w:sz w:val="18"/>
                <w:lang w:val="en-US" w:eastAsia="fi-FI"/>
              </w:rPr>
              <w:t>"&gt;</w:t>
            </w:r>
          </w:p>
          <w:p w14:paraId="77705A2A" w14:textId="77777777" w:rsidR="009E1E6F" w:rsidRPr="00A77303" w:rsidRDefault="009E1E6F" w:rsidP="009E1E6F">
            <w:pPr>
              <w:autoSpaceDE w:val="0"/>
              <w:autoSpaceDN w:val="0"/>
              <w:adjustRightInd w:val="0"/>
              <w:ind w:left="1136" w:hanging="1136"/>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A77303">
              <w:rPr>
                <w:rFonts w:ascii="Courier New" w:hAnsi="Courier New" w:cs="Courier New"/>
                <w:color w:val="0000FF"/>
                <w:sz w:val="18"/>
                <w:lang w:val="en-US" w:eastAsia="fi-FI"/>
              </w:rPr>
              <w:t>&lt;</w:t>
            </w:r>
            <w:r w:rsidRPr="00A77303">
              <w:rPr>
                <w:rFonts w:ascii="Courier New" w:hAnsi="Courier New" w:cs="Courier New"/>
                <w:color w:val="800000"/>
                <w:sz w:val="18"/>
                <w:lang w:val="en-US" w:eastAsia="fi-FI"/>
              </w:rPr>
              <w:t>code</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13</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codeSystem</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1.2.246.537.6.12.2002.904.2013</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codeSystemName</w:t>
            </w:r>
            <w:r w:rsidRPr="00A77303">
              <w:rPr>
                <w:rFonts w:ascii="Courier New" w:hAnsi="Courier New" w:cs="Courier New"/>
                <w:color w:val="0000FF"/>
                <w:sz w:val="18"/>
                <w:lang w:val="en-US" w:eastAsia="fi-FI"/>
              </w:rPr>
              <w:t>="</w:t>
            </w:r>
            <w:ins w:id="1252" w:author="Tekijä">
              <w:r w:rsidR="00A77303" w:rsidRPr="00A77303">
                <w:rPr>
                  <w:lang w:val="en-US"/>
                </w:rPr>
                <w:t xml:space="preserve"> </w:t>
              </w:r>
              <w:r w:rsidR="00A77303" w:rsidRPr="00A77303">
                <w:rPr>
                  <w:rFonts w:ascii="Courier New" w:hAnsi="Courier New" w:cs="Courier New"/>
                  <w:color w:val="000000"/>
                  <w:sz w:val="18"/>
                  <w:lang w:val="en-US" w:eastAsia="fi-FI"/>
                </w:rPr>
                <w:t>THL/Tietosisältö - STH04 Pehmyt- ja kovakudosten havainnot 2013</w:t>
              </w:r>
            </w:ins>
            <w:del w:id="1253" w:author="Tekijä">
              <w:r w:rsidRPr="00A77303" w:rsidDel="00A77303">
                <w:rPr>
                  <w:rFonts w:ascii="Courier New" w:hAnsi="Courier New" w:cs="Courier New"/>
                  <w:color w:val="000000"/>
                  <w:sz w:val="18"/>
                  <w:lang w:val="en-US" w:eastAsia="fi-FI"/>
                </w:rPr>
                <w:delText>THL/Tietosisältö - Suun terveydenhuollon pehmyt- ja kovakudosten havainnot 2013</w:delText>
              </w:r>
            </w:del>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displa</w:t>
            </w:r>
            <w:r w:rsidRPr="00A77303">
              <w:rPr>
                <w:rFonts w:ascii="Courier New" w:hAnsi="Courier New" w:cs="Courier New"/>
                <w:color w:val="FF0000"/>
                <w:sz w:val="18"/>
                <w:lang w:val="en-US" w:eastAsia="fi-FI"/>
              </w:rPr>
              <w:t>y</w:t>
            </w:r>
            <w:r w:rsidRPr="00A77303">
              <w:rPr>
                <w:rFonts w:ascii="Courier New" w:hAnsi="Courier New" w:cs="Courier New"/>
                <w:color w:val="FF0000"/>
                <w:sz w:val="18"/>
                <w:lang w:val="en-US" w:eastAsia="fi-FI"/>
              </w:rPr>
              <w:t>Name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Alveolin muoto</w:t>
            </w:r>
            <w:r w:rsidRPr="00A77303">
              <w:rPr>
                <w:rFonts w:ascii="Courier New" w:hAnsi="Courier New" w:cs="Courier New"/>
                <w:color w:val="0000FF"/>
                <w:sz w:val="18"/>
                <w:lang w:val="en-US" w:eastAsia="fi-FI"/>
              </w:rPr>
              <w:t>"/&gt;</w:t>
            </w:r>
          </w:p>
          <w:p w14:paraId="2C3FFBD0" w14:textId="77777777" w:rsidR="009E1E6F" w:rsidRPr="00A77303" w:rsidDel="00C332A9" w:rsidRDefault="009E1E6F" w:rsidP="009E1E6F">
            <w:pPr>
              <w:autoSpaceDE w:val="0"/>
              <w:autoSpaceDN w:val="0"/>
              <w:adjustRightInd w:val="0"/>
              <w:jc w:val="left"/>
              <w:rPr>
                <w:del w:id="1254" w:author="Tekijä"/>
                <w:rFonts w:ascii="Courier New" w:hAnsi="Courier New" w:cs="Courier New"/>
                <w:color w:val="0000FF"/>
                <w:sz w:val="18"/>
                <w:lang w:val="en-US" w:eastAsia="fi-FI"/>
              </w:rPr>
            </w:pPr>
            <w:del w:id="1255" w:author="Tekijä">
              <w:r w:rsidRPr="00A77303" w:rsidDel="00C332A9">
                <w:rPr>
                  <w:rFonts w:ascii="Courier New" w:hAnsi="Courier New" w:cs="Courier New"/>
                  <w:color w:val="000000"/>
                  <w:sz w:val="18"/>
                  <w:lang w:val="en-US" w:eastAsia="fi-FI"/>
                </w:rPr>
                <w:delText xml:space="preserve">        </w:delText>
              </w:r>
              <w:r w:rsidRPr="00A77303" w:rsidDel="00C332A9">
                <w:rPr>
                  <w:rFonts w:ascii="Courier New" w:hAnsi="Courier New" w:cs="Courier New"/>
                  <w:color w:val="0000FF"/>
                  <w:sz w:val="18"/>
                  <w:lang w:val="en-US" w:eastAsia="fi-FI"/>
                </w:rPr>
                <w:delText>&lt;</w:delText>
              </w:r>
              <w:r w:rsidRPr="00A77303" w:rsidDel="00C332A9">
                <w:rPr>
                  <w:rFonts w:ascii="Courier New" w:hAnsi="Courier New" w:cs="Courier New"/>
                  <w:color w:val="800000"/>
                  <w:sz w:val="18"/>
                  <w:lang w:val="en-US" w:eastAsia="fi-FI"/>
                </w:rPr>
                <w:delText>text</w:delText>
              </w:r>
              <w:r w:rsidRPr="00A77303" w:rsidDel="00C332A9">
                <w:rPr>
                  <w:rFonts w:ascii="Courier New" w:hAnsi="Courier New" w:cs="Courier New"/>
                  <w:color w:val="0000FF"/>
                  <w:sz w:val="18"/>
                  <w:lang w:val="en-US" w:eastAsia="fi-FI"/>
                </w:rPr>
                <w:delText>&gt;</w:delText>
              </w:r>
            </w:del>
          </w:p>
          <w:p w14:paraId="2DAC2C76" w14:textId="77777777" w:rsidR="009E1E6F" w:rsidRPr="00A77303" w:rsidDel="00C332A9" w:rsidRDefault="009E1E6F" w:rsidP="009E1E6F">
            <w:pPr>
              <w:autoSpaceDE w:val="0"/>
              <w:autoSpaceDN w:val="0"/>
              <w:adjustRightInd w:val="0"/>
              <w:jc w:val="left"/>
              <w:rPr>
                <w:del w:id="1256" w:author="Tekijä"/>
                <w:rFonts w:ascii="Courier New" w:hAnsi="Courier New" w:cs="Courier New"/>
                <w:color w:val="0000FF"/>
                <w:sz w:val="18"/>
                <w:lang w:val="en-US" w:eastAsia="fi-FI"/>
              </w:rPr>
            </w:pPr>
            <w:del w:id="1257" w:author="Tekijä">
              <w:r w:rsidRPr="00A77303" w:rsidDel="00C332A9">
                <w:rPr>
                  <w:rFonts w:ascii="Courier New" w:hAnsi="Courier New" w:cs="Courier New"/>
                  <w:color w:val="000000"/>
                  <w:sz w:val="18"/>
                  <w:lang w:val="en-US" w:eastAsia="fi-FI"/>
                </w:rPr>
                <w:delText xml:space="preserve">          </w:delText>
              </w:r>
              <w:r w:rsidRPr="00A77303" w:rsidDel="00C332A9">
                <w:rPr>
                  <w:rFonts w:ascii="Courier New" w:hAnsi="Courier New" w:cs="Courier New"/>
                  <w:color w:val="0000FF"/>
                  <w:sz w:val="18"/>
                  <w:lang w:val="en-US" w:eastAsia="fi-FI"/>
                </w:rPr>
                <w:delText>&lt;</w:delText>
              </w:r>
              <w:r w:rsidRPr="00A77303" w:rsidDel="00C332A9">
                <w:rPr>
                  <w:rFonts w:ascii="Courier New" w:hAnsi="Courier New" w:cs="Courier New"/>
                  <w:color w:val="800000"/>
                  <w:sz w:val="18"/>
                  <w:lang w:val="en-US" w:eastAsia="fi-FI"/>
                </w:rPr>
                <w:delText>reference</w:delText>
              </w:r>
              <w:r w:rsidRPr="00A77303" w:rsidDel="00C332A9">
                <w:rPr>
                  <w:rFonts w:ascii="Courier New" w:hAnsi="Courier New" w:cs="Courier New"/>
                  <w:i/>
                  <w:iCs/>
                  <w:color w:val="008080"/>
                  <w:sz w:val="18"/>
                  <w:lang w:val="en-US" w:eastAsia="fi-FI"/>
                </w:rPr>
                <w:delText xml:space="preserve"> </w:delText>
              </w:r>
              <w:r w:rsidRPr="00A77303" w:rsidDel="00C332A9">
                <w:rPr>
                  <w:rFonts w:ascii="Courier New" w:hAnsi="Courier New" w:cs="Courier New"/>
                  <w:color w:val="FF0000"/>
                  <w:sz w:val="18"/>
                  <w:lang w:val="en-US" w:eastAsia="fi-FI"/>
                </w:rPr>
                <w:delText>value</w:delText>
              </w:r>
              <w:r w:rsidRPr="00A77303" w:rsidDel="00C332A9">
                <w:rPr>
                  <w:rFonts w:ascii="Courier New" w:hAnsi="Courier New" w:cs="Courier New"/>
                  <w:color w:val="0000FF"/>
                  <w:sz w:val="18"/>
                  <w:lang w:val="en-US" w:eastAsia="fi-FI"/>
                </w:rPr>
                <w:delText>="</w:delText>
              </w:r>
              <w:r w:rsidRPr="00A77303" w:rsidDel="00C332A9">
                <w:rPr>
                  <w:rFonts w:ascii="Courier New" w:hAnsi="Courier New" w:cs="Courier New"/>
                  <w:color w:val="000000"/>
                  <w:sz w:val="18"/>
                  <w:lang w:val="en-US" w:eastAsia="fi-FI"/>
                </w:rPr>
                <w:delText>#OID1.2.246.10.1234567.14.2013.123.4.10.1.3</w:delText>
              </w:r>
              <w:r w:rsidRPr="00A77303" w:rsidDel="00C332A9">
                <w:rPr>
                  <w:rFonts w:ascii="Courier New" w:hAnsi="Courier New" w:cs="Courier New"/>
                  <w:color w:val="0000FF"/>
                  <w:sz w:val="18"/>
                  <w:lang w:val="en-US" w:eastAsia="fi-FI"/>
                </w:rPr>
                <w:delText>"/&gt;</w:delText>
              </w:r>
            </w:del>
          </w:p>
          <w:p w14:paraId="413272CC" w14:textId="77777777" w:rsidR="009E1E6F" w:rsidRPr="00A77303" w:rsidDel="00C332A9" w:rsidRDefault="009E1E6F" w:rsidP="009E1E6F">
            <w:pPr>
              <w:autoSpaceDE w:val="0"/>
              <w:autoSpaceDN w:val="0"/>
              <w:adjustRightInd w:val="0"/>
              <w:jc w:val="left"/>
              <w:rPr>
                <w:del w:id="1258" w:author="Tekijä"/>
                <w:rFonts w:ascii="Courier New" w:hAnsi="Courier New" w:cs="Courier New"/>
                <w:color w:val="0000FF"/>
                <w:sz w:val="18"/>
                <w:lang w:val="en-US" w:eastAsia="fi-FI"/>
              </w:rPr>
            </w:pPr>
            <w:del w:id="1259" w:author="Tekijä">
              <w:r w:rsidRPr="00A77303" w:rsidDel="00C332A9">
                <w:rPr>
                  <w:rFonts w:ascii="Courier New" w:hAnsi="Courier New" w:cs="Courier New"/>
                  <w:color w:val="000000"/>
                  <w:sz w:val="18"/>
                  <w:lang w:val="en-US" w:eastAsia="fi-FI"/>
                </w:rPr>
                <w:delText xml:space="preserve">        </w:delText>
              </w:r>
              <w:r w:rsidRPr="00A77303" w:rsidDel="00C332A9">
                <w:rPr>
                  <w:rFonts w:ascii="Courier New" w:hAnsi="Courier New" w:cs="Courier New"/>
                  <w:color w:val="0000FF"/>
                  <w:sz w:val="18"/>
                  <w:lang w:val="en-US" w:eastAsia="fi-FI"/>
                </w:rPr>
                <w:delText>&lt;/</w:delText>
              </w:r>
              <w:r w:rsidRPr="00A77303" w:rsidDel="00C332A9">
                <w:rPr>
                  <w:rFonts w:ascii="Courier New" w:hAnsi="Courier New" w:cs="Courier New"/>
                  <w:color w:val="800000"/>
                  <w:sz w:val="18"/>
                  <w:lang w:val="en-US" w:eastAsia="fi-FI"/>
                </w:rPr>
                <w:delText>text</w:delText>
              </w:r>
              <w:r w:rsidRPr="00A77303" w:rsidDel="00C332A9">
                <w:rPr>
                  <w:rFonts w:ascii="Courier New" w:hAnsi="Courier New" w:cs="Courier New"/>
                  <w:color w:val="0000FF"/>
                  <w:sz w:val="18"/>
                  <w:lang w:val="en-US" w:eastAsia="fi-FI"/>
                </w:rPr>
                <w:delText>&gt;</w:delText>
              </w:r>
            </w:del>
          </w:p>
          <w:p w14:paraId="476AE456" w14:textId="77777777" w:rsidR="009E1E6F" w:rsidRPr="00302119" w:rsidRDefault="009E1E6F" w:rsidP="009E1E6F">
            <w:pPr>
              <w:autoSpaceDE w:val="0"/>
              <w:autoSpaceDN w:val="0"/>
              <w:adjustRightInd w:val="0"/>
              <w:ind w:left="1136" w:hanging="1136"/>
              <w:jc w:val="left"/>
              <w:rPr>
                <w:rFonts w:ascii="Courier New" w:hAnsi="Courier New" w:cs="Courier New"/>
                <w:color w:val="0000FF"/>
                <w:sz w:val="18"/>
                <w:lang w:val="en-US" w:eastAsia="fi-FI"/>
              </w:rPr>
            </w:pPr>
            <w:r w:rsidRPr="00A77303">
              <w:rPr>
                <w:rFonts w:ascii="Courier New" w:hAnsi="Courier New" w:cs="Courier New"/>
                <w:color w:val="000000"/>
                <w:sz w:val="18"/>
                <w:lang w:val="en-US" w:eastAsia="fi-FI"/>
              </w:rPr>
              <w:t xml:space="preserve">        </w:t>
            </w:r>
            <w:r w:rsidRPr="00302119">
              <w:rPr>
                <w:rFonts w:ascii="Courier New" w:hAnsi="Courier New" w:cs="Courier New"/>
                <w:color w:val="0000FF"/>
                <w:sz w:val="18"/>
                <w:lang w:val="en-US" w:eastAsia="fi-FI"/>
              </w:rPr>
              <w:t>&lt;</w:t>
            </w:r>
            <w:r w:rsidRPr="00302119">
              <w:rPr>
                <w:rFonts w:ascii="Courier New" w:hAnsi="Courier New" w:cs="Courier New"/>
                <w:color w:val="800000"/>
                <w:sz w:val="18"/>
                <w:lang w:val="en-US" w:eastAsia="fi-FI"/>
              </w:rPr>
              <w:t>value</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xsi:type</w:t>
            </w:r>
            <w:r w:rsidRPr="00302119">
              <w:rPr>
                <w:rFonts w:ascii="Courier New" w:hAnsi="Courier New" w:cs="Courier New"/>
                <w:color w:val="0000FF"/>
                <w:sz w:val="18"/>
                <w:lang w:val="en-US" w:eastAsia="fi-FI"/>
              </w:rPr>
              <w:t>="</w:t>
            </w:r>
            <w:del w:id="1260" w:author="Tekijä">
              <w:r w:rsidRPr="00302119" w:rsidDel="00B4787B">
                <w:rPr>
                  <w:rFonts w:ascii="Courier New" w:hAnsi="Courier New" w:cs="Courier New"/>
                  <w:color w:val="000000"/>
                  <w:sz w:val="18"/>
                  <w:lang w:val="en-US" w:eastAsia="fi-FI"/>
                </w:rPr>
                <w:delText>CD</w:delText>
              </w:r>
            </w:del>
            <w:ins w:id="1261" w:author="Tekijä">
              <w:r w:rsidR="00B4787B" w:rsidRPr="00302119">
                <w:rPr>
                  <w:rFonts w:ascii="Courier New" w:hAnsi="Courier New" w:cs="Courier New"/>
                  <w:color w:val="000000"/>
                  <w:sz w:val="18"/>
                  <w:lang w:val="en-US" w:eastAsia="fi-FI"/>
                </w:rPr>
                <w:t>CV</w:t>
              </w:r>
            </w:ins>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61</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codeSystem</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1.2.246.537.6.691.2013</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w:t>
            </w:r>
            <w:r w:rsidRPr="00302119">
              <w:rPr>
                <w:rFonts w:ascii="Courier New" w:hAnsi="Courier New" w:cs="Courier New"/>
                <w:color w:val="FF0000"/>
                <w:sz w:val="18"/>
                <w:lang w:val="en-US" w:eastAsia="fi-FI"/>
              </w:rPr>
              <w:t>s</w:t>
            </w:r>
            <w:r w:rsidRPr="00302119">
              <w:rPr>
                <w:rFonts w:ascii="Courier New" w:hAnsi="Courier New" w:cs="Courier New"/>
                <w:color w:val="FF0000"/>
                <w:sz w:val="18"/>
                <w:lang w:val="en-US" w:eastAsia="fi-FI"/>
              </w:rPr>
              <w:t>temName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STH - STH18B Alveoliluun leveys 2013</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displayName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Kapea alveoliluun mu</w:t>
            </w:r>
            <w:r w:rsidRPr="00302119">
              <w:rPr>
                <w:rFonts w:ascii="Courier New" w:hAnsi="Courier New" w:cs="Courier New"/>
                <w:color w:val="000000"/>
                <w:sz w:val="18"/>
                <w:lang w:val="en-US" w:eastAsia="fi-FI"/>
              </w:rPr>
              <w:t>o</w:t>
            </w:r>
            <w:r w:rsidRPr="00302119">
              <w:rPr>
                <w:rFonts w:ascii="Courier New" w:hAnsi="Courier New" w:cs="Courier New"/>
                <w:color w:val="000000"/>
                <w:sz w:val="18"/>
                <w:lang w:val="en-US" w:eastAsia="fi-FI"/>
              </w:rPr>
              <w:t>to</w:t>
            </w:r>
            <w:r w:rsidRPr="00302119">
              <w:rPr>
                <w:rFonts w:ascii="Courier New" w:hAnsi="Courier New" w:cs="Courier New"/>
                <w:color w:val="0000FF"/>
                <w:sz w:val="18"/>
                <w:lang w:val="en-US" w:eastAsia="fi-FI"/>
              </w:rPr>
              <w:t>"/&gt;</w:t>
            </w:r>
          </w:p>
          <w:p w14:paraId="6AC6841E"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302119">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observation</w:t>
            </w:r>
            <w:r w:rsidRPr="009E1E6F">
              <w:rPr>
                <w:rFonts w:ascii="Courier New" w:hAnsi="Courier New" w:cs="Courier New"/>
                <w:color w:val="0000FF"/>
                <w:sz w:val="18"/>
                <w:lang w:val="en-US" w:eastAsia="fi-FI"/>
              </w:rPr>
              <w:t>&gt;</w:t>
            </w:r>
          </w:p>
          <w:p w14:paraId="5CC75AAC"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component</w:t>
            </w:r>
            <w:r w:rsidRPr="009E1E6F">
              <w:rPr>
                <w:rFonts w:ascii="Courier New" w:hAnsi="Courier New" w:cs="Courier New"/>
                <w:color w:val="0000FF"/>
                <w:sz w:val="18"/>
                <w:lang w:val="en-US" w:eastAsia="fi-FI"/>
              </w:rPr>
              <w:t>&gt;</w:t>
            </w:r>
          </w:p>
          <w:p w14:paraId="66EE685A"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component</w:t>
            </w:r>
            <w:r w:rsidRPr="009E1E6F">
              <w:rPr>
                <w:rFonts w:ascii="Courier New" w:hAnsi="Courier New" w:cs="Courier New"/>
                <w:color w:val="0000FF"/>
                <w:sz w:val="18"/>
                <w:lang w:val="en-US" w:eastAsia="fi-FI"/>
              </w:rPr>
              <w:t>&gt;</w:t>
            </w:r>
          </w:p>
          <w:p w14:paraId="632625CD"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474747"/>
                <w:sz w:val="18"/>
                <w:lang w:val="en-US" w:eastAsia="fi-FI"/>
              </w:rPr>
              <w:t xml:space="preserve"> Suulaen muoto </w:t>
            </w:r>
            <w:r w:rsidRPr="009E1E6F">
              <w:rPr>
                <w:rFonts w:ascii="Courier New" w:hAnsi="Courier New" w:cs="Courier New"/>
                <w:color w:val="0000FF"/>
                <w:sz w:val="18"/>
                <w:lang w:val="en-US" w:eastAsia="fi-FI"/>
              </w:rPr>
              <w:t>--&gt;</w:t>
            </w:r>
          </w:p>
          <w:p w14:paraId="498512E6"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observation</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classCode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COND</w:t>
            </w:r>
            <w:r w:rsidRPr="009E1E6F">
              <w:rPr>
                <w:rFonts w:ascii="Courier New" w:hAnsi="Courier New" w:cs="Courier New"/>
                <w:color w:val="0000FF"/>
                <w:sz w:val="18"/>
                <w:lang w:val="en-US" w:eastAsia="fi-FI"/>
              </w:rPr>
              <w:t>"</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moodCode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EVN</w:t>
            </w:r>
            <w:r w:rsidRPr="009E1E6F">
              <w:rPr>
                <w:rFonts w:ascii="Courier New" w:hAnsi="Courier New" w:cs="Courier New"/>
                <w:color w:val="0000FF"/>
                <w:sz w:val="18"/>
                <w:lang w:val="en-US" w:eastAsia="fi-FI"/>
              </w:rPr>
              <w:t>"&gt;</w:t>
            </w:r>
          </w:p>
          <w:p w14:paraId="1132CAD6" w14:textId="77777777" w:rsidR="009E1E6F" w:rsidRPr="00A77303" w:rsidRDefault="009E1E6F" w:rsidP="009E1E6F">
            <w:pPr>
              <w:autoSpaceDE w:val="0"/>
              <w:autoSpaceDN w:val="0"/>
              <w:adjustRightInd w:val="0"/>
              <w:ind w:left="1136" w:hanging="1136"/>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A77303">
              <w:rPr>
                <w:rFonts w:ascii="Courier New" w:hAnsi="Courier New" w:cs="Courier New"/>
                <w:color w:val="0000FF"/>
                <w:sz w:val="18"/>
                <w:lang w:val="en-US" w:eastAsia="fi-FI"/>
              </w:rPr>
              <w:t>&lt;</w:t>
            </w:r>
            <w:r w:rsidRPr="00A77303">
              <w:rPr>
                <w:rFonts w:ascii="Courier New" w:hAnsi="Courier New" w:cs="Courier New"/>
                <w:color w:val="800000"/>
                <w:sz w:val="18"/>
                <w:lang w:val="en-US" w:eastAsia="fi-FI"/>
              </w:rPr>
              <w:t>code</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14</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codeSystem</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1.2.246.537.6.12.2002.904.2013</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codeSystemName</w:t>
            </w:r>
            <w:r w:rsidRPr="00A77303">
              <w:rPr>
                <w:rFonts w:ascii="Courier New" w:hAnsi="Courier New" w:cs="Courier New"/>
                <w:color w:val="0000FF"/>
                <w:sz w:val="18"/>
                <w:lang w:val="en-US" w:eastAsia="fi-FI"/>
              </w:rPr>
              <w:t>="</w:t>
            </w:r>
            <w:ins w:id="1262" w:author="Tekijä">
              <w:r w:rsidR="00A77303" w:rsidRPr="00A77303">
                <w:rPr>
                  <w:lang w:val="en-US"/>
                </w:rPr>
                <w:t xml:space="preserve"> </w:t>
              </w:r>
              <w:r w:rsidR="00A77303" w:rsidRPr="00A77303">
                <w:rPr>
                  <w:rFonts w:ascii="Courier New" w:hAnsi="Courier New" w:cs="Courier New"/>
                  <w:color w:val="000000"/>
                  <w:sz w:val="18"/>
                  <w:lang w:val="en-US" w:eastAsia="fi-FI"/>
                </w:rPr>
                <w:t>THL/Tietosisältö - STH04 Pehmyt- ja kovakudosten havainnot 2013</w:t>
              </w:r>
            </w:ins>
            <w:del w:id="1263" w:author="Tekijä">
              <w:r w:rsidRPr="00A77303" w:rsidDel="00A77303">
                <w:rPr>
                  <w:rFonts w:ascii="Courier New" w:hAnsi="Courier New" w:cs="Courier New"/>
                  <w:color w:val="000000"/>
                  <w:sz w:val="18"/>
                  <w:lang w:val="en-US" w:eastAsia="fi-FI"/>
                </w:rPr>
                <w:delText>THL/Tietosisältö - Suun terveydenhuollon pehmyt- ja kovakudosten havainnot 2013</w:delText>
              </w:r>
            </w:del>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displa</w:t>
            </w:r>
            <w:r w:rsidRPr="00A77303">
              <w:rPr>
                <w:rFonts w:ascii="Courier New" w:hAnsi="Courier New" w:cs="Courier New"/>
                <w:color w:val="FF0000"/>
                <w:sz w:val="18"/>
                <w:lang w:val="en-US" w:eastAsia="fi-FI"/>
              </w:rPr>
              <w:t>y</w:t>
            </w:r>
            <w:r w:rsidRPr="00A77303">
              <w:rPr>
                <w:rFonts w:ascii="Courier New" w:hAnsi="Courier New" w:cs="Courier New"/>
                <w:color w:val="FF0000"/>
                <w:sz w:val="18"/>
                <w:lang w:val="en-US" w:eastAsia="fi-FI"/>
              </w:rPr>
              <w:t>Name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Suulaen muoto</w:t>
            </w:r>
            <w:r w:rsidRPr="00A77303">
              <w:rPr>
                <w:rFonts w:ascii="Courier New" w:hAnsi="Courier New" w:cs="Courier New"/>
                <w:color w:val="0000FF"/>
                <w:sz w:val="18"/>
                <w:lang w:val="en-US" w:eastAsia="fi-FI"/>
              </w:rPr>
              <w:t>"/&gt;</w:t>
            </w:r>
          </w:p>
          <w:p w14:paraId="649C3FF1" w14:textId="77777777" w:rsidR="009E1E6F" w:rsidRPr="00A77303" w:rsidDel="00C332A9" w:rsidRDefault="009E1E6F" w:rsidP="009E1E6F">
            <w:pPr>
              <w:autoSpaceDE w:val="0"/>
              <w:autoSpaceDN w:val="0"/>
              <w:adjustRightInd w:val="0"/>
              <w:jc w:val="left"/>
              <w:rPr>
                <w:del w:id="1264" w:author="Tekijä"/>
                <w:rFonts w:ascii="Courier New" w:hAnsi="Courier New" w:cs="Courier New"/>
                <w:color w:val="0000FF"/>
                <w:sz w:val="18"/>
                <w:lang w:val="en-US" w:eastAsia="fi-FI"/>
              </w:rPr>
            </w:pPr>
            <w:del w:id="1265" w:author="Tekijä">
              <w:r w:rsidRPr="00A77303" w:rsidDel="00C332A9">
                <w:rPr>
                  <w:rFonts w:ascii="Courier New" w:hAnsi="Courier New" w:cs="Courier New"/>
                  <w:color w:val="000000"/>
                  <w:sz w:val="18"/>
                  <w:lang w:val="en-US" w:eastAsia="fi-FI"/>
                </w:rPr>
                <w:delText xml:space="preserve">        </w:delText>
              </w:r>
              <w:r w:rsidRPr="00A77303" w:rsidDel="00C332A9">
                <w:rPr>
                  <w:rFonts w:ascii="Courier New" w:hAnsi="Courier New" w:cs="Courier New"/>
                  <w:color w:val="0000FF"/>
                  <w:sz w:val="18"/>
                  <w:lang w:val="en-US" w:eastAsia="fi-FI"/>
                </w:rPr>
                <w:delText>&lt;</w:delText>
              </w:r>
              <w:r w:rsidRPr="00A77303" w:rsidDel="00C332A9">
                <w:rPr>
                  <w:rFonts w:ascii="Courier New" w:hAnsi="Courier New" w:cs="Courier New"/>
                  <w:color w:val="800000"/>
                  <w:sz w:val="18"/>
                  <w:lang w:val="en-US" w:eastAsia="fi-FI"/>
                </w:rPr>
                <w:delText>text</w:delText>
              </w:r>
              <w:r w:rsidRPr="00A77303" w:rsidDel="00C332A9">
                <w:rPr>
                  <w:rFonts w:ascii="Courier New" w:hAnsi="Courier New" w:cs="Courier New"/>
                  <w:color w:val="0000FF"/>
                  <w:sz w:val="18"/>
                  <w:lang w:val="en-US" w:eastAsia="fi-FI"/>
                </w:rPr>
                <w:delText>&gt;</w:delText>
              </w:r>
            </w:del>
          </w:p>
          <w:p w14:paraId="594DF656" w14:textId="77777777" w:rsidR="009E1E6F" w:rsidRPr="00A77303" w:rsidDel="00C332A9" w:rsidRDefault="009E1E6F" w:rsidP="009E1E6F">
            <w:pPr>
              <w:autoSpaceDE w:val="0"/>
              <w:autoSpaceDN w:val="0"/>
              <w:adjustRightInd w:val="0"/>
              <w:jc w:val="left"/>
              <w:rPr>
                <w:del w:id="1266" w:author="Tekijä"/>
                <w:rFonts w:ascii="Courier New" w:hAnsi="Courier New" w:cs="Courier New"/>
                <w:color w:val="0000FF"/>
                <w:sz w:val="18"/>
                <w:lang w:val="en-US" w:eastAsia="fi-FI"/>
              </w:rPr>
            </w:pPr>
            <w:del w:id="1267" w:author="Tekijä">
              <w:r w:rsidRPr="00A77303" w:rsidDel="00C332A9">
                <w:rPr>
                  <w:rFonts w:ascii="Courier New" w:hAnsi="Courier New" w:cs="Courier New"/>
                  <w:color w:val="000000"/>
                  <w:sz w:val="18"/>
                  <w:lang w:val="en-US" w:eastAsia="fi-FI"/>
                </w:rPr>
                <w:delText xml:space="preserve">          </w:delText>
              </w:r>
              <w:r w:rsidRPr="00A77303" w:rsidDel="00C332A9">
                <w:rPr>
                  <w:rFonts w:ascii="Courier New" w:hAnsi="Courier New" w:cs="Courier New"/>
                  <w:color w:val="0000FF"/>
                  <w:sz w:val="18"/>
                  <w:lang w:val="en-US" w:eastAsia="fi-FI"/>
                </w:rPr>
                <w:delText>&lt;</w:delText>
              </w:r>
              <w:r w:rsidRPr="00A77303" w:rsidDel="00C332A9">
                <w:rPr>
                  <w:rFonts w:ascii="Courier New" w:hAnsi="Courier New" w:cs="Courier New"/>
                  <w:color w:val="800000"/>
                  <w:sz w:val="18"/>
                  <w:lang w:val="en-US" w:eastAsia="fi-FI"/>
                </w:rPr>
                <w:delText>reference</w:delText>
              </w:r>
              <w:r w:rsidRPr="00A77303" w:rsidDel="00C332A9">
                <w:rPr>
                  <w:rFonts w:ascii="Courier New" w:hAnsi="Courier New" w:cs="Courier New"/>
                  <w:i/>
                  <w:iCs/>
                  <w:color w:val="008080"/>
                  <w:sz w:val="18"/>
                  <w:lang w:val="en-US" w:eastAsia="fi-FI"/>
                </w:rPr>
                <w:delText xml:space="preserve"> </w:delText>
              </w:r>
              <w:r w:rsidRPr="00A77303" w:rsidDel="00C332A9">
                <w:rPr>
                  <w:rFonts w:ascii="Courier New" w:hAnsi="Courier New" w:cs="Courier New"/>
                  <w:color w:val="FF0000"/>
                  <w:sz w:val="18"/>
                  <w:lang w:val="en-US" w:eastAsia="fi-FI"/>
                </w:rPr>
                <w:delText>value</w:delText>
              </w:r>
              <w:r w:rsidRPr="00A77303" w:rsidDel="00C332A9">
                <w:rPr>
                  <w:rFonts w:ascii="Courier New" w:hAnsi="Courier New" w:cs="Courier New"/>
                  <w:color w:val="0000FF"/>
                  <w:sz w:val="18"/>
                  <w:lang w:val="en-US" w:eastAsia="fi-FI"/>
                </w:rPr>
                <w:delText>="</w:delText>
              </w:r>
              <w:r w:rsidRPr="00A77303" w:rsidDel="00C332A9">
                <w:rPr>
                  <w:rFonts w:ascii="Courier New" w:hAnsi="Courier New" w:cs="Courier New"/>
                  <w:color w:val="000000"/>
                  <w:sz w:val="18"/>
                  <w:lang w:val="en-US" w:eastAsia="fi-FI"/>
                </w:rPr>
                <w:delText>#OID1.2.246.10.1234567.14.2013.123.4.10.1.4</w:delText>
              </w:r>
              <w:r w:rsidRPr="00A77303" w:rsidDel="00C332A9">
                <w:rPr>
                  <w:rFonts w:ascii="Courier New" w:hAnsi="Courier New" w:cs="Courier New"/>
                  <w:color w:val="0000FF"/>
                  <w:sz w:val="18"/>
                  <w:lang w:val="en-US" w:eastAsia="fi-FI"/>
                </w:rPr>
                <w:delText>"/&gt;</w:delText>
              </w:r>
            </w:del>
          </w:p>
          <w:p w14:paraId="1EF02FC4" w14:textId="77777777" w:rsidR="009E1E6F" w:rsidRPr="00A77303" w:rsidDel="00C332A9" w:rsidRDefault="009E1E6F" w:rsidP="009E1E6F">
            <w:pPr>
              <w:autoSpaceDE w:val="0"/>
              <w:autoSpaceDN w:val="0"/>
              <w:adjustRightInd w:val="0"/>
              <w:jc w:val="left"/>
              <w:rPr>
                <w:del w:id="1268" w:author="Tekijä"/>
                <w:rFonts w:ascii="Courier New" w:hAnsi="Courier New" w:cs="Courier New"/>
                <w:color w:val="0000FF"/>
                <w:sz w:val="18"/>
                <w:lang w:val="en-US" w:eastAsia="fi-FI"/>
              </w:rPr>
            </w:pPr>
            <w:del w:id="1269" w:author="Tekijä">
              <w:r w:rsidRPr="00A77303" w:rsidDel="00C332A9">
                <w:rPr>
                  <w:rFonts w:ascii="Courier New" w:hAnsi="Courier New" w:cs="Courier New"/>
                  <w:color w:val="000000"/>
                  <w:sz w:val="18"/>
                  <w:lang w:val="en-US" w:eastAsia="fi-FI"/>
                </w:rPr>
                <w:delText xml:space="preserve">        </w:delText>
              </w:r>
              <w:r w:rsidRPr="00A77303" w:rsidDel="00C332A9">
                <w:rPr>
                  <w:rFonts w:ascii="Courier New" w:hAnsi="Courier New" w:cs="Courier New"/>
                  <w:color w:val="0000FF"/>
                  <w:sz w:val="18"/>
                  <w:lang w:val="en-US" w:eastAsia="fi-FI"/>
                </w:rPr>
                <w:delText>&lt;/</w:delText>
              </w:r>
              <w:r w:rsidRPr="00A77303" w:rsidDel="00C332A9">
                <w:rPr>
                  <w:rFonts w:ascii="Courier New" w:hAnsi="Courier New" w:cs="Courier New"/>
                  <w:color w:val="800000"/>
                  <w:sz w:val="18"/>
                  <w:lang w:val="en-US" w:eastAsia="fi-FI"/>
                </w:rPr>
                <w:delText>text</w:delText>
              </w:r>
              <w:r w:rsidRPr="00A77303" w:rsidDel="00C332A9">
                <w:rPr>
                  <w:rFonts w:ascii="Courier New" w:hAnsi="Courier New" w:cs="Courier New"/>
                  <w:color w:val="0000FF"/>
                  <w:sz w:val="18"/>
                  <w:lang w:val="en-US" w:eastAsia="fi-FI"/>
                </w:rPr>
                <w:delText>&gt;</w:delText>
              </w:r>
            </w:del>
          </w:p>
          <w:p w14:paraId="7F65229A" w14:textId="77777777" w:rsidR="009E1E6F" w:rsidRPr="00302119" w:rsidRDefault="009E1E6F" w:rsidP="009E1E6F">
            <w:pPr>
              <w:autoSpaceDE w:val="0"/>
              <w:autoSpaceDN w:val="0"/>
              <w:adjustRightInd w:val="0"/>
              <w:ind w:left="1136" w:hanging="1136"/>
              <w:jc w:val="left"/>
              <w:rPr>
                <w:rFonts w:ascii="Courier New" w:hAnsi="Courier New" w:cs="Courier New"/>
                <w:color w:val="0000FF"/>
                <w:sz w:val="18"/>
                <w:lang w:val="en-US" w:eastAsia="fi-FI"/>
              </w:rPr>
            </w:pPr>
            <w:r w:rsidRPr="00A77303">
              <w:rPr>
                <w:rFonts w:ascii="Courier New" w:hAnsi="Courier New" w:cs="Courier New"/>
                <w:color w:val="000000"/>
                <w:sz w:val="18"/>
                <w:lang w:val="en-US" w:eastAsia="fi-FI"/>
              </w:rPr>
              <w:t xml:space="preserve">        </w:t>
            </w:r>
            <w:r w:rsidRPr="00302119">
              <w:rPr>
                <w:rFonts w:ascii="Courier New" w:hAnsi="Courier New" w:cs="Courier New"/>
                <w:color w:val="0000FF"/>
                <w:sz w:val="18"/>
                <w:lang w:val="en-US" w:eastAsia="fi-FI"/>
              </w:rPr>
              <w:t>&lt;</w:t>
            </w:r>
            <w:r w:rsidRPr="00302119">
              <w:rPr>
                <w:rFonts w:ascii="Courier New" w:hAnsi="Courier New" w:cs="Courier New"/>
                <w:color w:val="800000"/>
                <w:sz w:val="18"/>
                <w:lang w:val="en-US" w:eastAsia="fi-FI"/>
              </w:rPr>
              <w:t>value</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xsi:type</w:t>
            </w:r>
            <w:r w:rsidRPr="00302119">
              <w:rPr>
                <w:rFonts w:ascii="Courier New" w:hAnsi="Courier New" w:cs="Courier New"/>
                <w:color w:val="0000FF"/>
                <w:sz w:val="18"/>
                <w:lang w:val="en-US" w:eastAsia="fi-FI"/>
              </w:rPr>
              <w:t>="</w:t>
            </w:r>
            <w:del w:id="1270" w:author="Tekijä">
              <w:r w:rsidRPr="00302119" w:rsidDel="00B4787B">
                <w:rPr>
                  <w:rFonts w:ascii="Courier New" w:hAnsi="Courier New" w:cs="Courier New"/>
                  <w:color w:val="000000"/>
                  <w:sz w:val="18"/>
                  <w:lang w:val="en-US" w:eastAsia="fi-FI"/>
                </w:rPr>
                <w:delText>CD</w:delText>
              </w:r>
            </w:del>
            <w:ins w:id="1271" w:author="Tekijä">
              <w:r w:rsidR="00B4787B" w:rsidRPr="00302119">
                <w:rPr>
                  <w:rFonts w:ascii="Courier New" w:hAnsi="Courier New" w:cs="Courier New"/>
                  <w:color w:val="000000"/>
                  <w:sz w:val="18"/>
                  <w:lang w:val="en-US" w:eastAsia="fi-FI"/>
                </w:rPr>
                <w:t>CV</w:t>
              </w:r>
            </w:ins>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52</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codeSystem</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1.2.246.537.6.692.2013</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w:t>
            </w:r>
            <w:r w:rsidRPr="00302119">
              <w:rPr>
                <w:rFonts w:ascii="Courier New" w:hAnsi="Courier New" w:cs="Courier New"/>
                <w:color w:val="FF0000"/>
                <w:sz w:val="18"/>
                <w:lang w:val="en-US" w:eastAsia="fi-FI"/>
              </w:rPr>
              <w:t>s</w:t>
            </w:r>
            <w:r w:rsidRPr="00302119">
              <w:rPr>
                <w:rFonts w:ascii="Courier New" w:hAnsi="Courier New" w:cs="Courier New"/>
                <w:color w:val="FF0000"/>
                <w:sz w:val="18"/>
                <w:lang w:val="en-US" w:eastAsia="fi-FI"/>
              </w:rPr>
              <w:t>temName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STH - STH18C Suulaen muoto 2013</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displayName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Korkea suulaki</w:t>
            </w:r>
            <w:r w:rsidRPr="00302119">
              <w:rPr>
                <w:rFonts w:ascii="Courier New" w:hAnsi="Courier New" w:cs="Courier New"/>
                <w:color w:val="0000FF"/>
                <w:sz w:val="18"/>
                <w:lang w:val="en-US" w:eastAsia="fi-FI"/>
              </w:rPr>
              <w:t>"/&gt;</w:t>
            </w:r>
          </w:p>
          <w:p w14:paraId="65ED7B2F"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302119">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observation</w:t>
            </w:r>
            <w:r w:rsidRPr="009E1E6F">
              <w:rPr>
                <w:rFonts w:ascii="Courier New" w:hAnsi="Courier New" w:cs="Courier New"/>
                <w:color w:val="0000FF"/>
                <w:sz w:val="18"/>
                <w:lang w:val="en-US" w:eastAsia="fi-FI"/>
              </w:rPr>
              <w:t>&gt;</w:t>
            </w:r>
          </w:p>
          <w:p w14:paraId="629BA30C" w14:textId="77777777" w:rsidR="003F6A08" w:rsidRPr="003F6A08" w:rsidRDefault="009E1E6F" w:rsidP="009E1E6F">
            <w:pPr>
              <w:autoSpaceDE w:val="0"/>
              <w:autoSpaceDN w:val="0"/>
              <w:adjustRightInd w:val="0"/>
              <w:jc w:val="left"/>
              <w:rPr>
                <w:rFonts w:ascii="Courier New" w:hAnsi="Courier New" w:cs="Courier New"/>
                <w:sz w:val="18"/>
                <w:szCs w:val="18"/>
                <w:lang w:val="en-US"/>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component</w:t>
            </w:r>
            <w:r w:rsidRPr="009E1E6F">
              <w:rPr>
                <w:rFonts w:ascii="Courier New" w:hAnsi="Courier New" w:cs="Courier New"/>
                <w:color w:val="0000FF"/>
                <w:sz w:val="18"/>
                <w:lang w:val="en-US" w:eastAsia="fi-FI"/>
              </w:rPr>
              <w:t>&gt;</w:t>
            </w:r>
          </w:p>
        </w:tc>
      </w:tr>
    </w:tbl>
    <w:p w14:paraId="0F54FF85" w14:textId="77777777" w:rsidR="003F6A08" w:rsidRPr="003F6A08" w:rsidRDefault="003F6A08" w:rsidP="008E33EF">
      <w:pPr>
        <w:pStyle w:val="Otsikko3"/>
        <w:rPr>
          <w:lang w:val="en-US"/>
        </w:rPr>
      </w:pPr>
      <w:bookmarkStart w:id="1272" w:name="_Toc377399152"/>
      <w:bookmarkStart w:id="1273" w:name="_Toc436732594"/>
      <w:r w:rsidRPr="003F6A08">
        <w:rPr>
          <w:lang w:val="en-US"/>
        </w:rPr>
        <w:t>Hampaiston valkaisu</w:t>
      </w:r>
      <w:bookmarkEnd w:id="1272"/>
      <w:bookmarkEnd w:id="1273"/>
    </w:p>
    <w:p w14:paraId="4ADB3821" w14:textId="77777777" w:rsidR="003F6A08" w:rsidRPr="003F6A08" w:rsidRDefault="003F6A08" w:rsidP="003F6A08">
      <w:r w:rsidRPr="003F6A08">
        <w:t>Hampaistossa tehty valkaisu annetaan observation value:ssa boolean-tietotyypillä.</w:t>
      </w:r>
    </w:p>
    <w:p w14:paraId="57052746"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28C6532B"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7BC087BC"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p w14:paraId="2424394D"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474747"/>
                <w:sz w:val="18"/>
                <w:lang w:val="en-US" w:eastAsia="fi-FI"/>
              </w:rPr>
              <w:t xml:space="preserve"> Hampaiston valkaisu  </w:t>
            </w:r>
            <w:r w:rsidRPr="003F6A08">
              <w:rPr>
                <w:rFonts w:ascii="Courier New" w:hAnsi="Courier New" w:cs="Courier New"/>
                <w:color w:val="0000FF"/>
                <w:sz w:val="18"/>
                <w:lang w:val="en-US" w:eastAsia="fi-FI"/>
              </w:rPr>
              <w:t>--&gt;</w:t>
            </w:r>
          </w:p>
          <w:p w14:paraId="1CB6F825"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classCode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COND</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moodCode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EVN</w:t>
            </w:r>
            <w:r w:rsidRPr="003F6A08">
              <w:rPr>
                <w:rFonts w:ascii="Courier New" w:hAnsi="Courier New" w:cs="Courier New"/>
                <w:color w:val="0000FF"/>
                <w:sz w:val="18"/>
                <w:lang w:val="en-US" w:eastAsia="fi-FI"/>
              </w:rPr>
              <w:t>"&gt;</w:t>
            </w:r>
          </w:p>
          <w:p w14:paraId="325A6D9F" w14:textId="77777777" w:rsidR="003F6A08" w:rsidRPr="00A77303" w:rsidRDefault="003F6A08" w:rsidP="003F6A08">
            <w:pPr>
              <w:autoSpaceDE w:val="0"/>
              <w:autoSpaceDN w:val="0"/>
              <w:adjustRightInd w:val="0"/>
              <w:ind w:left="568" w:hanging="568"/>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A77303">
              <w:rPr>
                <w:rFonts w:ascii="Courier New" w:hAnsi="Courier New" w:cs="Courier New"/>
                <w:color w:val="0000FF"/>
                <w:sz w:val="18"/>
                <w:lang w:val="en-US" w:eastAsia="fi-FI"/>
              </w:rPr>
              <w:t>&lt;</w:t>
            </w:r>
            <w:r w:rsidRPr="00A77303">
              <w:rPr>
                <w:rFonts w:ascii="Courier New" w:hAnsi="Courier New" w:cs="Courier New"/>
                <w:color w:val="800000"/>
                <w:sz w:val="18"/>
                <w:lang w:val="en-US" w:eastAsia="fi-FI"/>
              </w:rPr>
              <w:t>code</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15</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codeSystem</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1.2.246.537.6.12.2002.904.2013</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009E1E6F" w:rsidRPr="00A77303">
              <w:rPr>
                <w:rFonts w:ascii="Courier New" w:hAnsi="Courier New" w:cs="Courier New"/>
                <w:color w:val="FF0000"/>
                <w:sz w:val="18"/>
                <w:lang w:val="en-US" w:eastAsia="fi-FI"/>
              </w:rPr>
              <w:t>codeSystemName</w:t>
            </w:r>
            <w:r w:rsidR="009E1E6F" w:rsidRPr="00A77303">
              <w:rPr>
                <w:rFonts w:ascii="Courier New" w:hAnsi="Courier New" w:cs="Courier New"/>
                <w:color w:val="0000FF"/>
                <w:sz w:val="18"/>
                <w:lang w:val="en-US" w:eastAsia="fi-FI"/>
              </w:rPr>
              <w:t>="</w:t>
            </w:r>
            <w:ins w:id="1274" w:author="Tekijä">
              <w:r w:rsidR="00A77303" w:rsidRPr="00A77303">
                <w:rPr>
                  <w:lang w:val="en-US"/>
                </w:rPr>
                <w:t xml:space="preserve"> </w:t>
              </w:r>
              <w:r w:rsidR="00A77303" w:rsidRPr="00A77303">
                <w:rPr>
                  <w:rFonts w:ascii="Courier New" w:hAnsi="Courier New" w:cs="Courier New"/>
                  <w:color w:val="000000"/>
                  <w:sz w:val="18"/>
                  <w:lang w:val="en-US" w:eastAsia="fi-FI"/>
                </w:rPr>
                <w:t>THL/Tietosisältö - STH04 Pehmyt- ja kovakudosten havainnot 2013</w:t>
              </w:r>
            </w:ins>
            <w:del w:id="1275" w:author="Tekijä">
              <w:r w:rsidR="009E1E6F" w:rsidRPr="00A77303" w:rsidDel="00A77303">
                <w:rPr>
                  <w:rFonts w:ascii="Courier New" w:hAnsi="Courier New" w:cs="Courier New"/>
                  <w:color w:val="000000"/>
                  <w:sz w:val="18"/>
                  <w:lang w:val="en-US" w:eastAsia="fi-FI"/>
                </w:rPr>
                <w:delText>THL/Tietosisältö - Suun terveydenhuollon pehmyt- ja kovakudosten havainnot 2013</w:delText>
              </w:r>
            </w:del>
            <w:r w:rsidR="009E1E6F" w:rsidRPr="00A77303">
              <w:rPr>
                <w:rFonts w:ascii="Courier New" w:hAnsi="Courier New" w:cs="Courier New"/>
                <w:color w:val="0000FF"/>
                <w:sz w:val="18"/>
                <w:lang w:val="en-US" w:eastAsia="fi-FI"/>
              </w:rPr>
              <w:t>"</w:t>
            </w:r>
            <w:r w:rsidR="009E1E6F"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displa</w:t>
            </w:r>
            <w:r w:rsidRPr="00A77303">
              <w:rPr>
                <w:rFonts w:ascii="Courier New" w:hAnsi="Courier New" w:cs="Courier New"/>
                <w:color w:val="FF0000"/>
                <w:sz w:val="18"/>
                <w:lang w:val="en-US" w:eastAsia="fi-FI"/>
              </w:rPr>
              <w:t>y</w:t>
            </w:r>
            <w:r w:rsidRPr="00A77303">
              <w:rPr>
                <w:rFonts w:ascii="Courier New" w:hAnsi="Courier New" w:cs="Courier New"/>
                <w:color w:val="FF0000"/>
                <w:sz w:val="18"/>
                <w:lang w:val="en-US" w:eastAsia="fi-FI"/>
              </w:rPr>
              <w:t>Name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Hampaiston va</w:t>
            </w:r>
            <w:r w:rsidRPr="00A77303">
              <w:rPr>
                <w:rFonts w:ascii="Courier New" w:hAnsi="Courier New" w:cs="Courier New"/>
                <w:color w:val="000000"/>
                <w:sz w:val="18"/>
                <w:lang w:val="en-US" w:eastAsia="fi-FI"/>
              </w:rPr>
              <w:t>l</w:t>
            </w:r>
            <w:r w:rsidRPr="00A77303">
              <w:rPr>
                <w:rFonts w:ascii="Courier New" w:hAnsi="Courier New" w:cs="Courier New"/>
                <w:color w:val="000000"/>
                <w:sz w:val="18"/>
                <w:lang w:val="en-US" w:eastAsia="fi-FI"/>
              </w:rPr>
              <w:t>kaisu</w:t>
            </w:r>
            <w:r w:rsidRPr="00A77303">
              <w:rPr>
                <w:rFonts w:ascii="Courier New" w:hAnsi="Courier New" w:cs="Courier New"/>
                <w:color w:val="0000FF"/>
                <w:sz w:val="18"/>
                <w:lang w:val="en-US" w:eastAsia="fi-FI"/>
              </w:rPr>
              <w:t>"/&gt;</w:t>
            </w:r>
          </w:p>
          <w:p w14:paraId="522C3FDB" w14:textId="77777777" w:rsidR="003F6A08" w:rsidRPr="00A77303" w:rsidDel="00C332A9" w:rsidRDefault="003F6A08" w:rsidP="003F6A08">
            <w:pPr>
              <w:autoSpaceDE w:val="0"/>
              <w:autoSpaceDN w:val="0"/>
              <w:adjustRightInd w:val="0"/>
              <w:jc w:val="left"/>
              <w:rPr>
                <w:del w:id="1276" w:author="Tekijä"/>
                <w:rFonts w:ascii="Courier New" w:hAnsi="Courier New" w:cs="Courier New"/>
                <w:color w:val="0000FF"/>
                <w:sz w:val="18"/>
                <w:lang w:val="en-US" w:eastAsia="fi-FI"/>
              </w:rPr>
            </w:pPr>
            <w:del w:id="1277" w:author="Tekijä">
              <w:r w:rsidRPr="00A77303" w:rsidDel="00C332A9">
                <w:rPr>
                  <w:rFonts w:ascii="Courier New" w:hAnsi="Courier New" w:cs="Courier New"/>
                  <w:color w:val="000000"/>
                  <w:sz w:val="18"/>
                  <w:lang w:val="en-US" w:eastAsia="fi-FI"/>
                </w:rPr>
                <w:delText xml:space="preserve">    </w:delText>
              </w:r>
              <w:r w:rsidRPr="00A77303" w:rsidDel="00C332A9">
                <w:rPr>
                  <w:rFonts w:ascii="Courier New" w:hAnsi="Courier New" w:cs="Courier New"/>
                  <w:color w:val="0000FF"/>
                  <w:sz w:val="18"/>
                  <w:lang w:val="en-US" w:eastAsia="fi-FI"/>
                </w:rPr>
                <w:delText>&lt;</w:delText>
              </w:r>
              <w:r w:rsidRPr="00A77303" w:rsidDel="00C332A9">
                <w:rPr>
                  <w:rFonts w:ascii="Courier New" w:hAnsi="Courier New" w:cs="Courier New"/>
                  <w:color w:val="800000"/>
                  <w:sz w:val="18"/>
                  <w:lang w:val="en-US" w:eastAsia="fi-FI"/>
                </w:rPr>
                <w:delText>text</w:delText>
              </w:r>
              <w:r w:rsidRPr="00A77303" w:rsidDel="00C332A9">
                <w:rPr>
                  <w:rFonts w:ascii="Courier New" w:hAnsi="Courier New" w:cs="Courier New"/>
                  <w:color w:val="0000FF"/>
                  <w:sz w:val="18"/>
                  <w:lang w:val="en-US" w:eastAsia="fi-FI"/>
                </w:rPr>
                <w:delText>&gt;</w:delText>
              </w:r>
            </w:del>
          </w:p>
          <w:p w14:paraId="069A9F43" w14:textId="77777777" w:rsidR="003F6A08" w:rsidRPr="00A77303" w:rsidDel="00C332A9" w:rsidRDefault="003F6A08" w:rsidP="003F6A08">
            <w:pPr>
              <w:autoSpaceDE w:val="0"/>
              <w:autoSpaceDN w:val="0"/>
              <w:adjustRightInd w:val="0"/>
              <w:jc w:val="left"/>
              <w:rPr>
                <w:del w:id="1278" w:author="Tekijä"/>
                <w:rFonts w:ascii="Courier New" w:hAnsi="Courier New" w:cs="Courier New"/>
                <w:color w:val="0000FF"/>
                <w:sz w:val="18"/>
                <w:lang w:val="en-US" w:eastAsia="fi-FI"/>
              </w:rPr>
            </w:pPr>
            <w:del w:id="1279" w:author="Tekijä">
              <w:r w:rsidRPr="00A77303" w:rsidDel="00C332A9">
                <w:rPr>
                  <w:rFonts w:ascii="Courier New" w:hAnsi="Courier New" w:cs="Courier New"/>
                  <w:color w:val="000000"/>
                  <w:sz w:val="18"/>
                  <w:lang w:val="en-US" w:eastAsia="fi-FI"/>
                </w:rPr>
                <w:delText xml:space="preserve">      </w:delText>
              </w:r>
              <w:r w:rsidRPr="00A77303" w:rsidDel="00C332A9">
                <w:rPr>
                  <w:rFonts w:ascii="Courier New" w:hAnsi="Courier New" w:cs="Courier New"/>
                  <w:color w:val="0000FF"/>
                  <w:sz w:val="18"/>
                  <w:lang w:val="en-US" w:eastAsia="fi-FI"/>
                </w:rPr>
                <w:delText>&lt;</w:delText>
              </w:r>
              <w:r w:rsidRPr="00A77303" w:rsidDel="00C332A9">
                <w:rPr>
                  <w:rFonts w:ascii="Courier New" w:hAnsi="Courier New" w:cs="Courier New"/>
                  <w:color w:val="800000"/>
                  <w:sz w:val="18"/>
                  <w:lang w:val="en-US" w:eastAsia="fi-FI"/>
                </w:rPr>
                <w:delText>reference</w:delText>
              </w:r>
              <w:r w:rsidRPr="00A77303" w:rsidDel="00C332A9">
                <w:rPr>
                  <w:rFonts w:ascii="Courier New" w:hAnsi="Courier New" w:cs="Courier New"/>
                  <w:i/>
                  <w:iCs/>
                  <w:color w:val="008080"/>
                  <w:sz w:val="18"/>
                  <w:lang w:val="en-US" w:eastAsia="fi-FI"/>
                </w:rPr>
                <w:delText xml:space="preserve"> </w:delText>
              </w:r>
              <w:r w:rsidRPr="00A77303" w:rsidDel="00C332A9">
                <w:rPr>
                  <w:rFonts w:ascii="Courier New" w:hAnsi="Courier New" w:cs="Courier New"/>
                  <w:color w:val="FF0000"/>
                  <w:sz w:val="18"/>
                  <w:lang w:val="en-US" w:eastAsia="fi-FI"/>
                </w:rPr>
                <w:delText>value</w:delText>
              </w:r>
              <w:r w:rsidRPr="00A77303" w:rsidDel="00C332A9">
                <w:rPr>
                  <w:rFonts w:ascii="Courier New" w:hAnsi="Courier New" w:cs="Courier New"/>
                  <w:color w:val="0000FF"/>
                  <w:sz w:val="18"/>
                  <w:lang w:val="en-US" w:eastAsia="fi-FI"/>
                </w:rPr>
                <w:delText>="</w:delText>
              </w:r>
              <w:r w:rsidRPr="00A77303" w:rsidDel="00C332A9">
                <w:rPr>
                  <w:rFonts w:ascii="Courier New" w:hAnsi="Courier New" w:cs="Courier New"/>
                  <w:color w:val="000000"/>
                  <w:sz w:val="18"/>
                  <w:lang w:val="en-US" w:eastAsia="fi-FI"/>
                </w:rPr>
                <w:delText>#OID1.2.246.10.1234567.14.2013.123.4.10.1.5</w:delText>
              </w:r>
              <w:r w:rsidRPr="00A77303" w:rsidDel="00C332A9">
                <w:rPr>
                  <w:rFonts w:ascii="Courier New" w:hAnsi="Courier New" w:cs="Courier New"/>
                  <w:color w:val="0000FF"/>
                  <w:sz w:val="18"/>
                  <w:lang w:val="en-US" w:eastAsia="fi-FI"/>
                </w:rPr>
                <w:delText>"/&gt;</w:delText>
              </w:r>
            </w:del>
          </w:p>
          <w:p w14:paraId="74DC73A0" w14:textId="77777777" w:rsidR="003F6A08" w:rsidRPr="00A77303" w:rsidDel="00C332A9" w:rsidRDefault="003F6A08" w:rsidP="003F6A08">
            <w:pPr>
              <w:autoSpaceDE w:val="0"/>
              <w:autoSpaceDN w:val="0"/>
              <w:adjustRightInd w:val="0"/>
              <w:jc w:val="left"/>
              <w:rPr>
                <w:del w:id="1280" w:author="Tekijä"/>
                <w:rFonts w:ascii="Courier New" w:hAnsi="Courier New" w:cs="Courier New"/>
                <w:color w:val="0000FF"/>
                <w:sz w:val="18"/>
                <w:lang w:val="en-US" w:eastAsia="fi-FI"/>
              </w:rPr>
            </w:pPr>
            <w:del w:id="1281" w:author="Tekijä">
              <w:r w:rsidRPr="00A77303" w:rsidDel="00C332A9">
                <w:rPr>
                  <w:rFonts w:ascii="Courier New" w:hAnsi="Courier New" w:cs="Courier New"/>
                  <w:color w:val="000000"/>
                  <w:sz w:val="18"/>
                  <w:lang w:val="en-US" w:eastAsia="fi-FI"/>
                </w:rPr>
                <w:delText xml:space="preserve">    </w:delText>
              </w:r>
              <w:r w:rsidRPr="00A77303" w:rsidDel="00C332A9">
                <w:rPr>
                  <w:rFonts w:ascii="Courier New" w:hAnsi="Courier New" w:cs="Courier New"/>
                  <w:color w:val="0000FF"/>
                  <w:sz w:val="18"/>
                  <w:lang w:val="en-US" w:eastAsia="fi-FI"/>
                </w:rPr>
                <w:delText>&lt;/</w:delText>
              </w:r>
              <w:r w:rsidRPr="00A77303" w:rsidDel="00C332A9">
                <w:rPr>
                  <w:rFonts w:ascii="Courier New" w:hAnsi="Courier New" w:cs="Courier New"/>
                  <w:color w:val="800000"/>
                  <w:sz w:val="18"/>
                  <w:lang w:val="en-US" w:eastAsia="fi-FI"/>
                </w:rPr>
                <w:delText>text</w:delText>
              </w:r>
              <w:r w:rsidRPr="00A77303" w:rsidDel="00C332A9">
                <w:rPr>
                  <w:rFonts w:ascii="Courier New" w:hAnsi="Courier New" w:cs="Courier New"/>
                  <w:color w:val="0000FF"/>
                  <w:sz w:val="18"/>
                  <w:lang w:val="en-US" w:eastAsia="fi-FI"/>
                </w:rPr>
                <w:delText>&gt;</w:delText>
              </w:r>
            </w:del>
          </w:p>
          <w:p w14:paraId="484CBA5C"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A77303">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value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xsi:type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BL</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value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true</w:t>
            </w:r>
            <w:r w:rsidRPr="003F6A08">
              <w:rPr>
                <w:rFonts w:ascii="Courier New" w:hAnsi="Courier New" w:cs="Courier New"/>
                <w:color w:val="0000FF"/>
                <w:sz w:val="18"/>
                <w:lang w:val="en-US" w:eastAsia="fi-FI"/>
              </w:rPr>
              <w:t>"/&gt;</w:t>
            </w:r>
          </w:p>
          <w:p w14:paraId="4296315D"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color w:val="0000FF"/>
                <w:sz w:val="18"/>
                <w:lang w:val="en-US" w:eastAsia="fi-FI"/>
              </w:rPr>
              <w:t>&gt;</w:t>
            </w:r>
          </w:p>
          <w:p w14:paraId="16F0A3BD" w14:textId="77777777" w:rsidR="003F6A08" w:rsidRPr="003F6A08" w:rsidRDefault="003F6A08" w:rsidP="003F6A08">
            <w:pPr>
              <w:autoSpaceDE w:val="0"/>
              <w:autoSpaceDN w:val="0"/>
              <w:adjustRightInd w:val="0"/>
              <w:jc w:val="left"/>
              <w:rPr>
                <w:rFonts w:ascii="Courier New" w:hAnsi="Courier New" w:cs="Courier New"/>
                <w:sz w:val="18"/>
                <w:szCs w:val="18"/>
                <w:lang w:val="en-US"/>
              </w:rPr>
            </w:pP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tc>
      </w:tr>
    </w:tbl>
    <w:p w14:paraId="5B71535D" w14:textId="77777777" w:rsidR="003F6A08" w:rsidRPr="003F6A08" w:rsidRDefault="003F6A08" w:rsidP="008E33EF">
      <w:pPr>
        <w:pStyle w:val="Otsikko3"/>
        <w:rPr>
          <w:lang w:val="en-US"/>
        </w:rPr>
      </w:pPr>
      <w:bookmarkStart w:id="1282" w:name="_Toc377399153"/>
      <w:bookmarkStart w:id="1283" w:name="_Toc436732595"/>
      <w:r w:rsidRPr="003F6A08">
        <w:rPr>
          <w:lang w:val="en-US"/>
        </w:rPr>
        <w:t>Leukamurtuma ja leukamurtuman lisätiedot</w:t>
      </w:r>
      <w:bookmarkEnd w:id="1282"/>
      <w:bookmarkEnd w:id="1283"/>
    </w:p>
    <w:p w14:paraId="25980036" w14:textId="77777777" w:rsidR="003F6A08" w:rsidRPr="003F6A08" w:rsidRDefault="003F6A08" w:rsidP="003F6A08">
      <w:r w:rsidRPr="003F6A08">
        <w:t>Leukamurtuman olemassaolo (tuore tai menneisyydessä) annetaan observation value:ssa boolean tietotyypillä. Leukamurtuman lisätiedot sijoitetaan näyttömuotoon, jonne viitataan omasta täydent</w:t>
      </w:r>
      <w:r w:rsidRPr="003F6A08">
        <w:t>ä</w:t>
      </w:r>
      <w:r w:rsidRPr="003F6A08">
        <w:t>västä observation:sta.</w:t>
      </w:r>
    </w:p>
    <w:p w14:paraId="534CE0E5" w14:textId="77777777" w:rsidR="003F6A08" w:rsidRPr="003F6A08" w:rsidRDefault="003F6A08" w:rsidP="003F6A08">
      <w:r w:rsidRPr="003F6A08">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0C62F245"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475CA3C2"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p w14:paraId="480318E6"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474747"/>
                <w:sz w:val="18"/>
                <w:lang w:val="en-US" w:eastAsia="fi-FI"/>
              </w:rPr>
              <w:t xml:space="preserve"> Leukamurtuma </w:t>
            </w:r>
            <w:r w:rsidRPr="003F6A08">
              <w:rPr>
                <w:rFonts w:ascii="Courier New" w:hAnsi="Courier New" w:cs="Courier New"/>
                <w:color w:val="0000FF"/>
                <w:sz w:val="18"/>
                <w:lang w:val="en-US" w:eastAsia="fi-FI"/>
              </w:rPr>
              <w:t>--&gt;</w:t>
            </w:r>
          </w:p>
          <w:p w14:paraId="39DF1E13"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classCode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COND</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moodCode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EVN</w:t>
            </w:r>
            <w:r w:rsidRPr="003F6A08">
              <w:rPr>
                <w:rFonts w:ascii="Courier New" w:hAnsi="Courier New" w:cs="Courier New"/>
                <w:color w:val="0000FF"/>
                <w:sz w:val="18"/>
                <w:lang w:val="en-US" w:eastAsia="fi-FI"/>
              </w:rPr>
              <w:t>"&gt;</w:t>
            </w:r>
          </w:p>
          <w:p w14:paraId="3F9195AB" w14:textId="77777777" w:rsidR="003F6A08" w:rsidRPr="004E48A5" w:rsidRDefault="003F6A08" w:rsidP="003F6A08">
            <w:pPr>
              <w:autoSpaceDE w:val="0"/>
              <w:autoSpaceDN w:val="0"/>
              <w:adjustRightInd w:val="0"/>
              <w:ind w:left="568" w:hanging="568"/>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code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16</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1.2.246.537.6.12.2002.904.2013</w:t>
            </w:r>
            <w:r w:rsidRPr="004E48A5">
              <w:rPr>
                <w:rFonts w:ascii="Courier New" w:hAnsi="Courier New" w:cs="Courier New"/>
                <w:color w:val="0000FF"/>
                <w:sz w:val="18"/>
                <w:lang w:val="en-US" w:eastAsia="fi-FI"/>
              </w:rPr>
              <w:t>"</w:t>
            </w:r>
            <w:r w:rsidR="009E1E6F" w:rsidRPr="004E48A5">
              <w:rPr>
                <w:rFonts w:ascii="Courier New" w:hAnsi="Courier New" w:cs="Courier New"/>
                <w:i/>
                <w:iCs/>
                <w:color w:val="008080"/>
                <w:sz w:val="18"/>
                <w:lang w:val="en-US" w:eastAsia="fi-FI"/>
              </w:rPr>
              <w:t xml:space="preserve"> </w:t>
            </w:r>
            <w:r w:rsidR="009E1E6F" w:rsidRPr="004E48A5">
              <w:rPr>
                <w:rFonts w:ascii="Courier New" w:hAnsi="Courier New" w:cs="Courier New"/>
                <w:color w:val="FF0000"/>
                <w:sz w:val="18"/>
                <w:lang w:val="en-US" w:eastAsia="fi-FI"/>
              </w:rPr>
              <w:t>codeSystemName</w:t>
            </w:r>
            <w:r w:rsidR="009E1E6F" w:rsidRPr="004E48A5">
              <w:rPr>
                <w:rFonts w:ascii="Courier New" w:hAnsi="Courier New" w:cs="Courier New"/>
                <w:color w:val="0000FF"/>
                <w:sz w:val="18"/>
                <w:lang w:val="en-US" w:eastAsia="fi-FI"/>
              </w:rPr>
              <w:t>="</w:t>
            </w:r>
            <w:ins w:id="1284" w:author="Tekijä">
              <w:r w:rsidR="00A77303" w:rsidRPr="00A77303">
                <w:rPr>
                  <w:lang w:val="en-US"/>
                </w:rPr>
                <w:t xml:space="preserve"> </w:t>
              </w:r>
              <w:r w:rsidR="00A77303" w:rsidRPr="00A77303">
                <w:rPr>
                  <w:rFonts w:ascii="Courier New" w:hAnsi="Courier New" w:cs="Courier New"/>
                  <w:color w:val="000000"/>
                  <w:sz w:val="18"/>
                  <w:lang w:val="en-US" w:eastAsia="fi-FI"/>
                </w:rPr>
                <w:t>THL/Tietosisältö - STH04 Pehmyt- ja kovakudosten havainnot 2013</w:t>
              </w:r>
            </w:ins>
            <w:del w:id="1285" w:author="Tekijä">
              <w:r w:rsidR="009E1E6F" w:rsidRPr="004E48A5" w:rsidDel="00A77303">
                <w:rPr>
                  <w:rFonts w:ascii="Courier New" w:hAnsi="Courier New" w:cs="Courier New"/>
                  <w:color w:val="000000"/>
                  <w:sz w:val="18"/>
                  <w:lang w:val="en-US" w:eastAsia="fi-FI"/>
                </w:rPr>
                <w:delText>THL/Tietosisältö - Suun terveydenhuollon pehmyt- ja kovakudosten havainnot 2013</w:delText>
              </w:r>
            </w:del>
            <w:r w:rsidR="009E1E6F" w:rsidRPr="004E48A5">
              <w:rPr>
                <w:rFonts w:ascii="Courier New" w:hAnsi="Courier New" w:cs="Courier New"/>
                <w:color w:val="0000FF"/>
                <w:sz w:val="18"/>
                <w:lang w:val="en-US" w:eastAsia="fi-FI"/>
              </w:rPr>
              <w:t>"</w:t>
            </w:r>
            <w:r w:rsidR="009E1E6F"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w:t>
            </w:r>
            <w:r w:rsidRPr="004E48A5">
              <w:rPr>
                <w:rFonts w:ascii="Courier New" w:hAnsi="Courier New" w:cs="Courier New"/>
                <w:color w:val="FF0000"/>
                <w:sz w:val="18"/>
                <w:lang w:val="en-US" w:eastAsia="fi-FI"/>
              </w:rPr>
              <w:t>y</w:t>
            </w:r>
            <w:r w:rsidRPr="004E48A5">
              <w:rPr>
                <w:rFonts w:ascii="Courier New" w:hAnsi="Courier New" w:cs="Courier New"/>
                <w:color w:val="FF0000"/>
                <w:sz w:val="18"/>
                <w:lang w:val="en-US" w:eastAsia="fi-FI"/>
              </w:rPr>
              <w:t>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Leukamurtuma</w:t>
            </w:r>
            <w:r w:rsidRPr="004E48A5">
              <w:rPr>
                <w:rFonts w:ascii="Courier New" w:hAnsi="Courier New" w:cs="Courier New"/>
                <w:color w:val="0000FF"/>
                <w:sz w:val="18"/>
                <w:lang w:val="en-US" w:eastAsia="fi-FI"/>
              </w:rPr>
              <w:t>"/&gt;</w:t>
            </w:r>
          </w:p>
          <w:p w14:paraId="4F27A7FF"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text</w:t>
            </w:r>
            <w:r w:rsidRPr="003F6A08">
              <w:rPr>
                <w:rFonts w:ascii="Courier New" w:hAnsi="Courier New" w:cs="Courier New"/>
                <w:color w:val="0000FF"/>
                <w:sz w:val="18"/>
                <w:lang w:val="en-US" w:eastAsia="fi-FI"/>
              </w:rPr>
              <w:t>&gt;</w:t>
            </w:r>
          </w:p>
          <w:p w14:paraId="3F64CA89"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reference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value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#OID1.2.246.10.1234567.14.2013.123.4.10.1.6</w:t>
            </w:r>
            <w:r w:rsidRPr="003F6A08">
              <w:rPr>
                <w:rFonts w:ascii="Courier New" w:hAnsi="Courier New" w:cs="Courier New"/>
                <w:color w:val="0000FF"/>
                <w:sz w:val="18"/>
                <w:lang w:val="en-US" w:eastAsia="fi-FI"/>
              </w:rPr>
              <w:t>"/&gt;</w:t>
            </w:r>
          </w:p>
          <w:p w14:paraId="18BACF00"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text</w:t>
            </w:r>
            <w:r w:rsidRPr="003F6A08">
              <w:rPr>
                <w:rFonts w:ascii="Courier New" w:hAnsi="Courier New" w:cs="Courier New"/>
                <w:color w:val="0000FF"/>
                <w:sz w:val="18"/>
                <w:lang w:val="en-US" w:eastAsia="fi-FI"/>
              </w:rPr>
              <w:t>&gt;</w:t>
            </w:r>
          </w:p>
          <w:p w14:paraId="51A3F5AF"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value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xsi:type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BL</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value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true</w:t>
            </w:r>
            <w:r w:rsidRPr="003F6A08">
              <w:rPr>
                <w:rFonts w:ascii="Courier New" w:hAnsi="Courier New" w:cs="Courier New"/>
                <w:color w:val="0000FF"/>
                <w:sz w:val="18"/>
                <w:lang w:val="en-US" w:eastAsia="fi-FI"/>
              </w:rPr>
              <w:t>"/&gt;</w:t>
            </w:r>
          </w:p>
          <w:p w14:paraId="1A152DBE"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entryRelationship</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typeCode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COMP</w:t>
            </w:r>
            <w:r w:rsidRPr="003F6A08">
              <w:rPr>
                <w:rFonts w:ascii="Courier New" w:hAnsi="Courier New" w:cs="Courier New"/>
                <w:color w:val="0000FF"/>
                <w:sz w:val="18"/>
                <w:lang w:val="en-US" w:eastAsia="fi-FI"/>
              </w:rPr>
              <w:t>"&gt;</w:t>
            </w:r>
          </w:p>
          <w:p w14:paraId="39888C78"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474747"/>
                <w:sz w:val="18"/>
                <w:lang w:val="en-US" w:eastAsia="fi-FI"/>
              </w:rPr>
              <w:t xml:space="preserve"> Leukamurtuman lisätiedot </w:t>
            </w:r>
            <w:r w:rsidRPr="003F6A08">
              <w:rPr>
                <w:rFonts w:ascii="Courier New" w:hAnsi="Courier New" w:cs="Courier New"/>
                <w:color w:val="0000FF"/>
                <w:sz w:val="18"/>
                <w:lang w:val="en-US" w:eastAsia="fi-FI"/>
              </w:rPr>
              <w:t>--&gt;</w:t>
            </w:r>
          </w:p>
          <w:p w14:paraId="4681A525"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classCode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COND</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moodCode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EVN</w:t>
            </w:r>
            <w:r w:rsidRPr="003F6A08">
              <w:rPr>
                <w:rFonts w:ascii="Courier New" w:hAnsi="Courier New" w:cs="Courier New"/>
                <w:color w:val="0000FF"/>
                <w:sz w:val="18"/>
                <w:lang w:val="en-US" w:eastAsia="fi-FI"/>
              </w:rPr>
              <w:t>"&gt;</w:t>
            </w:r>
          </w:p>
          <w:p w14:paraId="76A95634" w14:textId="77777777" w:rsidR="003F6A08" w:rsidRPr="00A77303" w:rsidRDefault="003F6A08" w:rsidP="003F6A08">
            <w:pPr>
              <w:autoSpaceDE w:val="0"/>
              <w:autoSpaceDN w:val="0"/>
              <w:adjustRightInd w:val="0"/>
              <w:ind w:left="1420" w:hanging="142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A77303">
              <w:rPr>
                <w:rFonts w:ascii="Courier New" w:hAnsi="Courier New" w:cs="Courier New"/>
                <w:color w:val="0000FF"/>
                <w:sz w:val="18"/>
                <w:lang w:val="en-US" w:eastAsia="fi-FI"/>
              </w:rPr>
              <w:t>&lt;</w:t>
            </w:r>
            <w:r w:rsidRPr="00A77303">
              <w:rPr>
                <w:rFonts w:ascii="Courier New" w:hAnsi="Courier New" w:cs="Courier New"/>
                <w:color w:val="800000"/>
                <w:sz w:val="18"/>
                <w:lang w:val="en-US" w:eastAsia="fi-FI"/>
              </w:rPr>
              <w:t>code</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17</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codeSystem</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1.2.246.537.6.12.2002.904.2013</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ins w:id="1286" w:author="Tekijä">
              <w:r w:rsidR="00A77303" w:rsidRPr="00A77303">
                <w:rPr>
                  <w:rFonts w:ascii="Courier New" w:hAnsi="Courier New" w:cs="Courier New"/>
                  <w:i/>
                  <w:iCs/>
                  <w:color w:val="008080"/>
                  <w:sz w:val="18"/>
                  <w:lang w:val="en-US" w:eastAsia="fi-FI"/>
                </w:rPr>
                <w:t>c</w:t>
              </w:r>
            </w:ins>
            <w:r w:rsidR="009E1E6F" w:rsidRPr="00A77303">
              <w:rPr>
                <w:rFonts w:ascii="Courier New" w:hAnsi="Courier New" w:cs="Courier New"/>
                <w:color w:val="FF0000"/>
                <w:sz w:val="18"/>
                <w:lang w:val="en-US" w:eastAsia="fi-FI"/>
              </w:rPr>
              <w:t>odeSystemN</w:t>
            </w:r>
            <w:r w:rsidR="009E1E6F" w:rsidRPr="00A77303">
              <w:rPr>
                <w:rFonts w:ascii="Courier New" w:hAnsi="Courier New" w:cs="Courier New"/>
                <w:color w:val="FF0000"/>
                <w:sz w:val="18"/>
                <w:lang w:val="en-US" w:eastAsia="fi-FI"/>
              </w:rPr>
              <w:t>a</w:t>
            </w:r>
            <w:r w:rsidR="009E1E6F" w:rsidRPr="00A77303">
              <w:rPr>
                <w:rFonts w:ascii="Courier New" w:hAnsi="Courier New" w:cs="Courier New"/>
                <w:color w:val="FF0000"/>
                <w:sz w:val="18"/>
                <w:lang w:val="en-US" w:eastAsia="fi-FI"/>
              </w:rPr>
              <w:t>me</w:t>
            </w:r>
            <w:r w:rsidR="009E1E6F" w:rsidRPr="00A77303">
              <w:rPr>
                <w:rFonts w:ascii="Courier New" w:hAnsi="Courier New" w:cs="Courier New"/>
                <w:color w:val="0000FF"/>
                <w:sz w:val="18"/>
                <w:lang w:val="en-US" w:eastAsia="fi-FI"/>
              </w:rPr>
              <w:t>="</w:t>
            </w:r>
            <w:ins w:id="1287" w:author="Tekijä">
              <w:r w:rsidR="00A77303" w:rsidRPr="00A77303">
                <w:rPr>
                  <w:lang w:val="en-US"/>
                </w:rPr>
                <w:t xml:space="preserve"> </w:t>
              </w:r>
              <w:r w:rsidR="00A77303" w:rsidRPr="00A77303">
                <w:rPr>
                  <w:rFonts w:ascii="Courier New" w:hAnsi="Courier New" w:cs="Courier New"/>
                  <w:color w:val="000000"/>
                  <w:sz w:val="18"/>
                  <w:lang w:val="en-US" w:eastAsia="fi-FI"/>
                </w:rPr>
                <w:t>THL/Tietosisältö - STH04 Pehmyt- ja kovakudosten havainnot 2013</w:t>
              </w:r>
            </w:ins>
            <w:del w:id="1288" w:author="Tekijä">
              <w:r w:rsidR="009E1E6F" w:rsidRPr="00A77303" w:rsidDel="00A77303">
                <w:rPr>
                  <w:rFonts w:ascii="Courier New" w:hAnsi="Courier New" w:cs="Courier New"/>
                  <w:color w:val="000000"/>
                  <w:sz w:val="18"/>
                  <w:lang w:val="en-US" w:eastAsia="fi-FI"/>
                </w:rPr>
                <w:delText>THL/Tietosisältö - Suun terveydenhuollon pehmyt- ja kovakudosten havainnot 2013</w:delText>
              </w:r>
            </w:del>
            <w:r w:rsidR="009E1E6F" w:rsidRPr="00A77303">
              <w:rPr>
                <w:rFonts w:ascii="Courier New" w:hAnsi="Courier New" w:cs="Courier New"/>
                <w:color w:val="0000FF"/>
                <w:sz w:val="18"/>
                <w:lang w:val="en-US" w:eastAsia="fi-FI"/>
              </w:rPr>
              <w:t>"</w:t>
            </w:r>
            <w:r w:rsidR="009E1E6F"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displa</w:t>
            </w:r>
            <w:r w:rsidRPr="00A77303">
              <w:rPr>
                <w:rFonts w:ascii="Courier New" w:hAnsi="Courier New" w:cs="Courier New"/>
                <w:color w:val="FF0000"/>
                <w:sz w:val="18"/>
                <w:lang w:val="en-US" w:eastAsia="fi-FI"/>
              </w:rPr>
              <w:t>y</w:t>
            </w:r>
            <w:r w:rsidRPr="00A77303">
              <w:rPr>
                <w:rFonts w:ascii="Courier New" w:hAnsi="Courier New" w:cs="Courier New"/>
                <w:color w:val="FF0000"/>
                <w:sz w:val="18"/>
                <w:lang w:val="en-US" w:eastAsia="fi-FI"/>
              </w:rPr>
              <w:t>Name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Leukamurtuman lisätiedot</w:t>
            </w:r>
            <w:r w:rsidRPr="00A77303">
              <w:rPr>
                <w:rFonts w:ascii="Courier New" w:hAnsi="Courier New" w:cs="Courier New"/>
                <w:color w:val="0000FF"/>
                <w:sz w:val="18"/>
                <w:lang w:val="en-US" w:eastAsia="fi-FI"/>
              </w:rPr>
              <w:t>"/&gt;</w:t>
            </w:r>
          </w:p>
          <w:p w14:paraId="595CF9F5"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A77303">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text</w:t>
            </w:r>
            <w:r w:rsidRPr="003F6A08">
              <w:rPr>
                <w:rFonts w:ascii="Courier New" w:hAnsi="Courier New" w:cs="Courier New"/>
                <w:color w:val="0000FF"/>
                <w:sz w:val="18"/>
                <w:lang w:val="en-US" w:eastAsia="fi-FI"/>
              </w:rPr>
              <w:t>&gt;</w:t>
            </w:r>
          </w:p>
          <w:p w14:paraId="5EEE0996"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reference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value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#OID1.2.246.10.1234567.14.2013.123.4.10.1.7</w:t>
            </w:r>
            <w:r w:rsidRPr="003F6A08">
              <w:rPr>
                <w:rFonts w:ascii="Courier New" w:hAnsi="Courier New" w:cs="Courier New"/>
                <w:color w:val="0000FF"/>
                <w:sz w:val="18"/>
                <w:lang w:val="en-US" w:eastAsia="fi-FI"/>
              </w:rPr>
              <w:t>"/&gt;</w:t>
            </w:r>
          </w:p>
          <w:p w14:paraId="6CF2BAAC"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text</w:t>
            </w:r>
            <w:r w:rsidRPr="003F6A08">
              <w:rPr>
                <w:rFonts w:ascii="Courier New" w:hAnsi="Courier New" w:cs="Courier New"/>
                <w:color w:val="0000FF"/>
                <w:sz w:val="18"/>
                <w:lang w:val="en-US" w:eastAsia="fi-FI"/>
              </w:rPr>
              <w:t>&gt;</w:t>
            </w:r>
          </w:p>
          <w:p w14:paraId="36F04A00"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color w:val="0000FF"/>
                <w:sz w:val="18"/>
                <w:lang w:val="en-US" w:eastAsia="fi-FI"/>
              </w:rPr>
              <w:t>&gt;</w:t>
            </w:r>
          </w:p>
          <w:p w14:paraId="3B53C308"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entryRelationship</w:t>
            </w:r>
            <w:r w:rsidRPr="003F6A08">
              <w:rPr>
                <w:rFonts w:ascii="Courier New" w:hAnsi="Courier New" w:cs="Courier New"/>
                <w:color w:val="0000FF"/>
                <w:sz w:val="18"/>
                <w:lang w:val="en-US" w:eastAsia="fi-FI"/>
              </w:rPr>
              <w:t>&gt;</w:t>
            </w:r>
          </w:p>
          <w:p w14:paraId="176DEC5D"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color w:val="0000FF"/>
                <w:sz w:val="18"/>
                <w:lang w:val="en-US" w:eastAsia="fi-FI"/>
              </w:rPr>
              <w:t>&gt;</w:t>
            </w:r>
          </w:p>
          <w:p w14:paraId="6F11792F" w14:textId="77777777" w:rsidR="003F6A08" w:rsidRPr="003F6A08" w:rsidRDefault="003F6A08" w:rsidP="003F6A08">
            <w:pPr>
              <w:autoSpaceDE w:val="0"/>
              <w:autoSpaceDN w:val="0"/>
              <w:adjustRightInd w:val="0"/>
              <w:jc w:val="left"/>
              <w:rPr>
                <w:rFonts w:ascii="Courier New" w:hAnsi="Courier New" w:cs="Courier New"/>
                <w:sz w:val="18"/>
                <w:szCs w:val="18"/>
                <w:lang w:val="en-US"/>
              </w:rPr>
            </w:pP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tc>
      </w:tr>
    </w:tbl>
    <w:p w14:paraId="4AF4EDA6" w14:textId="77777777" w:rsidR="003F6A08" w:rsidRDefault="003F6A08" w:rsidP="008E33EF">
      <w:pPr>
        <w:pStyle w:val="Otsikko2"/>
        <w:rPr>
          <w:lang w:val="en-US"/>
        </w:rPr>
      </w:pPr>
      <w:bookmarkStart w:id="1289" w:name="_Toc377399154"/>
      <w:bookmarkStart w:id="1290" w:name="_Toc436732596"/>
      <w:r w:rsidRPr="003F6A08">
        <w:rPr>
          <w:lang w:val="en-US"/>
        </w:rPr>
        <w:t>Huulten havainnot ja löydökset</w:t>
      </w:r>
      <w:bookmarkEnd w:id="1289"/>
      <w:bookmarkEnd w:id="1290"/>
    </w:p>
    <w:p w14:paraId="314DD611" w14:textId="77777777" w:rsidR="00926176" w:rsidRPr="008E33EF" w:rsidRDefault="00926176" w:rsidP="008E33EF">
      <w:r w:rsidRPr="00FA63CD">
        <w:t xml:space="preserve">Entry.organizer.templateId kohtaan annetaan </w:t>
      </w:r>
      <w:r>
        <w:t>Huulten havaintojen ja löydösten</w:t>
      </w:r>
      <w:r w:rsidRPr="00FA63CD">
        <w:t xml:space="preserve"> tietorakenteen tu</w:t>
      </w:r>
      <w:r w:rsidRPr="00FA63CD">
        <w:t>n</w:t>
      </w:r>
      <w:r w:rsidRPr="00FA63CD">
        <w:t xml:space="preserve">nus </w:t>
      </w:r>
      <w:r w:rsidRPr="00926176">
        <w:t>1.2.246.537.6.12.2002.904.2013.</w:t>
      </w:r>
      <w:r>
        <w:t>2</w:t>
      </w:r>
      <w:r w:rsidRPr="00926176">
        <w:t>0</w:t>
      </w:r>
      <w:r>
        <w:t xml:space="preserve"> eli kyseisen otsikkokentän oid tietosisältömäärittelystä.</w:t>
      </w:r>
    </w:p>
    <w:p w14:paraId="121A1F13" w14:textId="77777777" w:rsidR="003F6A08" w:rsidRPr="003F6A08" w:rsidRDefault="003F6A08" w:rsidP="008E33EF">
      <w:pPr>
        <w:pStyle w:val="Otsikko3"/>
      </w:pPr>
      <w:bookmarkStart w:id="1291" w:name="_Toc377399155"/>
      <w:bookmarkStart w:id="1292" w:name="_Toc436732597"/>
      <w:r w:rsidRPr="003F6A08">
        <w:t>Ylä-/ alahuulen havainnot ja löydökset, huulen pituus ja asento</w:t>
      </w:r>
      <w:bookmarkEnd w:id="1291"/>
      <w:bookmarkEnd w:id="1292"/>
    </w:p>
    <w:p w14:paraId="0F26C7AA" w14:textId="77777777" w:rsidR="003F6A08" w:rsidRPr="003F6A08" w:rsidRDefault="003F6A08" w:rsidP="003F6A08">
      <w:r w:rsidRPr="003F6A08">
        <w:t>Huulen pituus annetaan observation value:ssa STH 19A luokituksella. Observation code:ssa ann</w:t>
      </w:r>
      <w:r w:rsidRPr="003F6A08">
        <w:t>e</w:t>
      </w:r>
      <w:r w:rsidRPr="003F6A08">
        <w:t>taan kentän oid:n lisäksi tarkenteena qualifier-rakenteella onko kyseessä ylä- vai alahuulen havainto STH19 luokituksella.</w:t>
      </w:r>
    </w:p>
    <w:p w14:paraId="5DC67B3B" w14:textId="77777777" w:rsidR="003F6A08" w:rsidRPr="003F6A08" w:rsidRDefault="003F6A08" w:rsidP="003F6A08"/>
    <w:p w14:paraId="2272624C" w14:textId="77777777" w:rsidR="003F6A08" w:rsidRPr="003F6A08" w:rsidRDefault="003F6A08" w:rsidP="003F6A08">
      <w:r w:rsidRPr="003F6A08">
        <w:t>Huulen asento annetaan observation value:ssa STH 19B luokituksella. Observation code:ssa ann</w:t>
      </w:r>
      <w:r w:rsidRPr="003F6A08">
        <w:t>e</w:t>
      </w:r>
      <w:r w:rsidRPr="003F6A08">
        <w:t>taan kentän oid:n lisäksi tarkenteena qualifier-rakenteella onko kyseessä ylä- vai alahuulen havainto STH19 luokituksella samalla tavalla kuin huulen pituuden esittämisessä.</w:t>
      </w:r>
    </w:p>
    <w:p w14:paraId="1931CB9D"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462797FF"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265CFCE2" w14:textId="77777777" w:rsidR="009B69BB" w:rsidRDefault="009B69BB" w:rsidP="009E1E6F">
            <w:pPr>
              <w:autoSpaceDE w:val="0"/>
              <w:autoSpaceDN w:val="0"/>
              <w:adjustRightInd w:val="0"/>
              <w:jc w:val="left"/>
              <w:rPr>
                <w:ins w:id="1293" w:author="Tekijä"/>
                <w:rFonts w:ascii="Courier New" w:hAnsi="Courier New" w:cs="Courier New"/>
                <w:color w:val="000000"/>
                <w:sz w:val="18"/>
                <w:lang w:eastAsia="fi-FI"/>
              </w:rPr>
            </w:pPr>
            <w:ins w:id="1294" w:author="Tekijä">
              <w:r w:rsidRPr="009B69BB">
                <w:rPr>
                  <w:rFonts w:ascii="Courier New" w:hAnsi="Courier New" w:cs="Courier New"/>
                  <w:color w:val="000000"/>
                  <w:sz w:val="18"/>
                  <w:lang w:eastAsia="fi-FI"/>
                </w:rPr>
                <w:t xml:space="preserve">  </w:t>
              </w:r>
              <w:r w:rsidRPr="009B69BB">
                <w:rPr>
                  <w:rFonts w:ascii="Courier New" w:hAnsi="Courier New" w:cs="Courier New"/>
                  <w:color w:val="0000FF"/>
                  <w:sz w:val="18"/>
                  <w:lang w:eastAsia="fi-FI"/>
                </w:rPr>
                <w:t>&lt;!--</w:t>
              </w:r>
              <w:r w:rsidRPr="009B69BB">
                <w:rPr>
                  <w:rFonts w:ascii="Courier New" w:hAnsi="Courier New" w:cs="Courier New"/>
                  <w:color w:val="474747"/>
                  <w:sz w:val="18"/>
                  <w:lang w:eastAsia="fi-FI"/>
                </w:rPr>
                <w:t xml:space="preserve"> Huulen pituus, toistuva ylä-/alahuuli - toistetaan koko component.observation -rakennetta </w:t>
              </w:r>
              <w:r w:rsidRPr="009B69BB">
                <w:rPr>
                  <w:rFonts w:ascii="Courier New" w:hAnsi="Courier New" w:cs="Courier New"/>
                  <w:color w:val="0000FF"/>
                  <w:sz w:val="18"/>
                  <w:lang w:eastAsia="fi-FI"/>
                </w:rPr>
                <w:t>--&gt;</w:t>
              </w:r>
            </w:ins>
          </w:p>
          <w:p w14:paraId="585E4271"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B69BB">
              <w:rPr>
                <w:rFonts w:ascii="Courier New" w:hAnsi="Courier New" w:cs="Courier New"/>
                <w:color w:val="000000"/>
                <w:sz w:val="18"/>
                <w:lang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component</w:t>
            </w:r>
            <w:r w:rsidRPr="009E1E6F">
              <w:rPr>
                <w:rFonts w:ascii="Courier New" w:hAnsi="Courier New" w:cs="Courier New"/>
                <w:color w:val="0000FF"/>
                <w:sz w:val="18"/>
                <w:lang w:val="en-US" w:eastAsia="fi-FI"/>
              </w:rPr>
              <w:t>&gt;</w:t>
            </w:r>
          </w:p>
          <w:p w14:paraId="3327C8CF"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observation</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classCode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COND</w:t>
            </w:r>
            <w:r w:rsidRPr="009E1E6F">
              <w:rPr>
                <w:rFonts w:ascii="Courier New" w:hAnsi="Courier New" w:cs="Courier New"/>
                <w:color w:val="0000FF"/>
                <w:sz w:val="18"/>
                <w:lang w:val="en-US" w:eastAsia="fi-FI"/>
              </w:rPr>
              <w:t>"</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moodCode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EVN</w:t>
            </w:r>
            <w:r w:rsidRPr="009E1E6F">
              <w:rPr>
                <w:rFonts w:ascii="Courier New" w:hAnsi="Courier New" w:cs="Courier New"/>
                <w:color w:val="0000FF"/>
                <w:sz w:val="18"/>
                <w:lang w:val="en-US" w:eastAsia="fi-FI"/>
              </w:rPr>
              <w:t>"&gt;</w:t>
            </w:r>
          </w:p>
          <w:p w14:paraId="184F8C49" w14:textId="77777777" w:rsidR="009E1E6F" w:rsidRPr="00A77303" w:rsidRDefault="009E1E6F" w:rsidP="009E1E6F">
            <w:pPr>
              <w:autoSpaceDE w:val="0"/>
              <w:autoSpaceDN w:val="0"/>
              <w:adjustRightInd w:val="0"/>
              <w:ind w:left="1136" w:hanging="1136"/>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A77303">
              <w:rPr>
                <w:rFonts w:ascii="Courier New" w:hAnsi="Courier New" w:cs="Courier New"/>
                <w:color w:val="0000FF"/>
                <w:sz w:val="18"/>
                <w:lang w:val="en-US" w:eastAsia="fi-FI"/>
              </w:rPr>
              <w:t>&lt;</w:t>
            </w:r>
            <w:r w:rsidRPr="00A77303">
              <w:rPr>
                <w:rFonts w:ascii="Courier New" w:hAnsi="Courier New" w:cs="Courier New"/>
                <w:color w:val="800000"/>
                <w:sz w:val="18"/>
                <w:lang w:val="en-US" w:eastAsia="fi-FI"/>
              </w:rPr>
              <w:t>code</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22</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codeSystem</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1.2.246.537.6.12.2002.904.2013</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codeSystemName</w:t>
            </w:r>
            <w:r w:rsidRPr="00A77303">
              <w:rPr>
                <w:rFonts w:ascii="Courier New" w:hAnsi="Courier New" w:cs="Courier New"/>
                <w:color w:val="0000FF"/>
                <w:sz w:val="18"/>
                <w:lang w:val="en-US" w:eastAsia="fi-FI"/>
              </w:rPr>
              <w:t>="</w:t>
            </w:r>
            <w:ins w:id="1295" w:author="Tekijä">
              <w:r w:rsidR="00A77303" w:rsidRPr="00A77303">
                <w:rPr>
                  <w:lang w:val="en-US"/>
                </w:rPr>
                <w:t xml:space="preserve"> </w:t>
              </w:r>
              <w:r w:rsidR="00A77303" w:rsidRPr="00A77303">
                <w:rPr>
                  <w:rFonts w:ascii="Courier New" w:hAnsi="Courier New" w:cs="Courier New"/>
                  <w:color w:val="000000"/>
                  <w:sz w:val="18"/>
                  <w:lang w:val="en-US" w:eastAsia="fi-FI"/>
                </w:rPr>
                <w:t>THL/Tietosisältö - STH04 Pehmyt- ja kovakudosten havainnot 2013</w:t>
              </w:r>
            </w:ins>
            <w:del w:id="1296" w:author="Tekijä">
              <w:r w:rsidRPr="00A77303" w:rsidDel="00A77303">
                <w:rPr>
                  <w:rFonts w:ascii="Courier New" w:hAnsi="Courier New" w:cs="Courier New"/>
                  <w:color w:val="000000"/>
                  <w:sz w:val="18"/>
                  <w:lang w:val="en-US" w:eastAsia="fi-FI"/>
                </w:rPr>
                <w:delText>THL/Tietosisältö - Suun terveydenhuollon pehmyt- ja kovakudosten havainnot 2013</w:delText>
              </w:r>
            </w:del>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displa</w:t>
            </w:r>
            <w:r w:rsidRPr="00A77303">
              <w:rPr>
                <w:rFonts w:ascii="Courier New" w:hAnsi="Courier New" w:cs="Courier New"/>
                <w:color w:val="FF0000"/>
                <w:sz w:val="18"/>
                <w:lang w:val="en-US" w:eastAsia="fi-FI"/>
              </w:rPr>
              <w:t>y</w:t>
            </w:r>
            <w:r w:rsidRPr="00A77303">
              <w:rPr>
                <w:rFonts w:ascii="Courier New" w:hAnsi="Courier New" w:cs="Courier New"/>
                <w:color w:val="FF0000"/>
                <w:sz w:val="18"/>
                <w:lang w:val="en-US" w:eastAsia="fi-FI"/>
              </w:rPr>
              <w:t>Name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Huulen pituus</w:t>
            </w:r>
            <w:r w:rsidRPr="00A77303">
              <w:rPr>
                <w:rFonts w:ascii="Courier New" w:hAnsi="Courier New" w:cs="Courier New"/>
                <w:color w:val="0000FF"/>
                <w:sz w:val="18"/>
                <w:lang w:val="en-US" w:eastAsia="fi-FI"/>
              </w:rPr>
              <w:t>"&gt;</w:t>
            </w:r>
          </w:p>
          <w:p w14:paraId="3EC59341" w14:textId="77777777" w:rsidR="009E1E6F" w:rsidRPr="009E1E6F" w:rsidRDefault="009E1E6F" w:rsidP="009E1E6F">
            <w:pPr>
              <w:autoSpaceDE w:val="0"/>
              <w:autoSpaceDN w:val="0"/>
              <w:adjustRightInd w:val="0"/>
              <w:jc w:val="left"/>
              <w:rPr>
                <w:rFonts w:ascii="Courier New" w:hAnsi="Courier New" w:cs="Courier New"/>
                <w:color w:val="0000FF"/>
                <w:sz w:val="18"/>
                <w:lang w:eastAsia="fi-FI"/>
              </w:rPr>
            </w:pPr>
            <w:r w:rsidRPr="00A77303">
              <w:rPr>
                <w:rFonts w:ascii="Courier New" w:hAnsi="Courier New" w:cs="Courier New"/>
                <w:color w:val="000000"/>
                <w:sz w:val="18"/>
                <w:lang w:val="en-US" w:eastAsia="fi-FI"/>
              </w:rPr>
              <w:t xml:space="preserve">              </w:t>
            </w:r>
            <w:r w:rsidRPr="009E1E6F">
              <w:rPr>
                <w:rFonts w:ascii="Courier New" w:hAnsi="Courier New" w:cs="Courier New"/>
                <w:color w:val="0000FF"/>
                <w:sz w:val="18"/>
                <w:lang w:eastAsia="fi-FI"/>
              </w:rPr>
              <w:t>&lt;!--</w:t>
            </w:r>
            <w:r w:rsidRPr="009E1E6F">
              <w:rPr>
                <w:rFonts w:ascii="Courier New" w:hAnsi="Courier New" w:cs="Courier New"/>
                <w:color w:val="474747"/>
                <w:sz w:val="18"/>
                <w:lang w:eastAsia="fi-FI"/>
              </w:rPr>
              <w:t xml:space="preserve"> Ylähuulen / alahuulen havainnot ja löydökset </w:t>
            </w:r>
            <w:r w:rsidRPr="009E1E6F">
              <w:rPr>
                <w:rFonts w:ascii="Courier New" w:hAnsi="Courier New" w:cs="Courier New"/>
                <w:color w:val="0000FF"/>
                <w:sz w:val="18"/>
                <w:lang w:eastAsia="fi-FI"/>
              </w:rPr>
              <w:t>--&gt;</w:t>
            </w:r>
          </w:p>
          <w:p w14:paraId="3CAEEA13" w14:textId="77777777" w:rsidR="009E1E6F" w:rsidRPr="007C355D" w:rsidRDefault="009E1E6F" w:rsidP="009E1E6F">
            <w:pPr>
              <w:autoSpaceDE w:val="0"/>
              <w:autoSpaceDN w:val="0"/>
              <w:adjustRightInd w:val="0"/>
              <w:jc w:val="left"/>
              <w:rPr>
                <w:rFonts w:ascii="Courier New" w:hAnsi="Courier New" w:cs="Courier New"/>
                <w:color w:val="0000FF"/>
                <w:sz w:val="18"/>
                <w:lang w:eastAsia="fi-FI"/>
              </w:rPr>
            </w:pPr>
            <w:r w:rsidRPr="009E1E6F">
              <w:rPr>
                <w:rFonts w:ascii="Courier New" w:hAnsi="Courier New" w:cs="Courier New"/>
                <w:color w:val="000000"/>
                <w:sz w:val="18"/>
                <w:lang w:eastAsia="fi-FI"/>
              </w:rPr>
              <w:t xml:space="preserve">              </w:t>
            </w:r>
            <w:r w:rsidRPr="007C355D">
              <w:rPr>
                <w:rFonts w:ascii="Courier New" w:hAnsi="Courier New" w:cs="Courier New"/>
                <w:color w:val="0000FF"/>
                <w:sz w:val="18"/>
                <w:lang w:eastAsia="fi-FI"/>
              </w:rPr>
              <w:t>&lt;</w:t>
            </w:r>
            <w:r w:rsidRPr="007C355D">
              <w:rPr>
                <w:rFonts w:ascii="Courier New" w:hAnsi="Courier New" w:cs="Courier New"/>
                <w:color w:val="800000"/>
                <w:sz w:val="18"/>
                <w:lang w:eastAsia="fi-FI"/>
              </w:rPr>
              <w:t>qualifier</w:t>
            </w:r>
            <w:r w:rsidRPr="007C355D">
              <w:rPr>
                <w:rFonts w:ascii="Courier New" w:hAnsi="Courier New" w:cs="Courier New"/>
                <w:color w:val="0000FF"/>
                <w:sz w:val="18"/>
                <w:lang w:eastAsia="fi-FI"/>
              </w:rPr>
              <w:t>&gt;</w:t>
            </w:r>
          </w:p>
          <w:p w14:paraId="1D569CFE" w14:textId="77777777" w:rsidR="009E1E6F" w:rsidRPr="009E1E6F" w:rsidRDefault="009E1E6F" w:rsidP="009E1E6F">
            <w:pPr>
              <w:autoSpaceDE w:val="0"/>
              <w:autoSpaceDN w:val="0"/>
              <w:adjustRightInd w:val="0"/>
              <w:ind w:left="1988" w:hanging="1988"/>
              <w:jc w:val="left"/>
              <w:rPr>
                <w:rFonts w:ascii="Courier New" w:hAnsi="Courier New" w:cs="Courier New"/>
                <w:color w:val="0000FF"/>
                <w:sz w:val="18"/>
                <w:lang w:eastAsia="fi-FI"/>
              </w:rPr>
            </w:pPr>
            <w:r w:rsidRPr="009E1E6F">
              <w:rPr>
                <w:rFonts w:ascii="Courier New" w:hAnsi="Courier New" w:cs="Courier New"/>
                <w:color w:val="000000"/>
                <w:sz w:val="18"/>
                <w:lang w:eastAsia="fi-FI"/>
              </w:rPr>
              <w:t xml:space="preserve">                 </w:t>
            </w:r>
            <w:r w:rsidRPr="009E1E6F">
              <w:rPr>
                <w:rFonts w:ascii="Courier New" w:hAnsi="Courier New" w:cs="Courier New"/>
                <w:color w:val="0000FF"/>
                <w:sz w:val="18"/>
                <w:lang w:eastAsia="fi-FI"/>
              </w:rPr>
              <w:t>&lt;</w:t>
            </w:r>
            <w:r w:rsidRPr="009E1E6F">
              <w:rPr>
                <w:rFonts w:ascii="Courier New" w:hAnsi="Courier New" w:cs="Courier New"/>
                <w:color w:val="800000"/>
                <w:sz w:val="18"/>
                <w:lang w:eastAsia="fi-FI"/>
              </w:rPr>
              <w:t>name</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code</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21</w:t>
            </w:r>
            <w:r w:rsidRPr="009E1E6F">
              <w:rPr>
                <w:rFonts w:ascii="Courier New" w:hAnsi="Courier New" w:cs="Courier New"/>
                <w:color w:val="0000FF"/>
                <w:sz w:val="18"/>
                <w:lang w:eastAsia="fi-FI"/>
              </w:rPr>
              <w:t>"</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codeSystem</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1.2.246.537.6.12.2002.904.2013</w:t>
            </w:r>
            <w:r w:rsidRPr="009E1E6F">
              <w:rPr>
                <w:rFonts w:ascii="Courier New" w:hAnsi="Courier New" w:cs="Courier New"/>
                <w:color w:val="0000FF"/>
                <w:sz w:val="18"/>
                <w:lang w:eastAsia="fi-FI"/>
              </w:rPr>
              <w:t>"</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codeSyste</w:t>
            </w:r>
            <w:r w:rsidRPr="009E1E6F">
              <w:rPr>
                <w:rFonts w:ascii="Courier New" w:hAnsi="Courier New" w:cs="Courier New"/>
                <w:color w:val="FF0000"/>
                <w:sz w:val="18"/>
                <w:lang w:eastAsia="fi-FI"/>
              </w:rPr>
              <w:t>m</w:t>
            </w:r>
            <w:r w:rsidRPr="009E1E6F">
              <w:rPr>
                <w:rFonts w:ascii="Courier New" w:hAnsi="Courier New" w:cs="Courier New"/>
                <w:color w:val="FF0000"/>
                <w:sz w:val="18"/>
                <w:lang w:eastAsia="fi-FI"/>
              </w:rPr>
              <w:t>Name</w:t>
            </w:r>
            <w:r w:rsidRPr="009E1E6F">
              <w:rPr>
                <w:rFonts w:ascii="Courier New" w:hAnsi="Courier New" w:cs="Courier New"/>
                <w:color w:val="0000FF"/>
                <w:sz w:val="18"/>
                <w:lang w:eastAsia="fi-FI"/>
              </w:rPr>
              <w:t>="</w:t>
            </w:r>
            <w:ins w:id="1297" w:author="Tekijä">
              <w:r w:rsidR="00A77303">
                <w:t xml:space="preserve"> </w:t>
              </w:r>
              <w:r w:rsidR="00A77303" w:rsidRPr="00A77303">
                <w:rPr>
                  <w:rFonts w:ascii="Courier New" w:hAnsi="Courier New" w:cs="Courier New"/>
                  <w:color w:val="000000"/>
                  <w:sz w:val="18"/>
                  <w:lang w:eastAsia="fi-FI"/>
                </w:rPr>
                <w:t>THL/Tietosisältö - STH04 Pehmyt- ja kovakudosten havainnot 2013</w:t>
              </w:r>
            </w:ins>
            <w:del w:id="1298" w:author="Tekijä">
              <w:r w:rsidRPr="009E1E6F" w:rsidDel="00A77303">
                <w:rPr>
                  <w:rFonts w:ascii="Courier New" w:hAnsi="Courier New" w:cs="Courier New"/>
                  <w:color w:val="000000"/>
                  <w:sz w:val="18"/>
                  <w:lang w:eastAsia="fi-FI"/>
                </w:rPr>
                <w:delText>THL/Tietosisältö - Suun terveydenhuollon pehmyt- ja kovakudosten havainnot 2013</w:delText>
              </w:r>
            </w:del>
            <w:r w:rsidRPr="009E1E6F">
              <w:rPr>
                <w:rFonts w:ascii="Courier New" w:hAnsi="Courier New" w:cs="Courier New"/>
                <w:color w:val="0000FF"/>
                <w:sz w:val="18"/>
                <w:lang w:eastAsia="fi-FI"/>
              </w:rPr>
              <w:t>"</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displayName</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Ylähuulen / alahuulen havainnot ja lö</w:t>
            </w:r>
            <w:r w:rsidRPr="009E1E6F">
              <w:rPr>
                <w:rFonts w:ascii="Courier New" w:hAnsi="Courier New" w:cs="Courier New"/>
                <w:color w:val="000000"/>
                <w:sz w:val="18"/>
                <w:lang w:eastAsia="fi-FI"/>
              </w:rPr>
              <w:t>y</w:t>
            </w:r>
            <w:r w:rsidRPr="009E1E6F">
              <w:rPr>
                <w:rFonts w:ascii="Courier New" w:hAnsi="Courier New" w:cs="Courier New"/>
                <w:color w:val="000000"/>
                <w:sz w:val="18"/>
                <w:lang w:eastAsia="fi-FI"/>
              </w:rPr>
              <w:t>dökset</w:t>
            </w:r>
            <w:r w:rsidRPr="009E1E6F">
              <w:rPr>
                <w:rFonts w:ascii="Courier New" w:hAnsi="Courier New" w:cs="Courier New"/>
                <w:color w:val="0000FF"/>
                <w:sz w:val="18"/>
                <w:lang w:eastAsia="fi-FI"/>
              </w:rPr>
              <w:t>"/&gt;</w:t>
            </w:r>
          </w:p>
          <w:p w14:paraId="1ED177B2" w14:textId="77777777" w:rsidR="009E1E6F" w:rsidRPr="009E1E6F" w:rsidRDefault="009E1E6F" w:rsidP="009E1E6F">
            <w:pPr>
              <w:autoSpaceDE w:val="0"/>
              <w:autoSpaceDN w:val="0"/>
              <w:adjustRightInd w:val="0"/>
              <w:ind w:left="1988" w:hanging="1988"/>
              <w:jc w:val="left"/>
              <w:rPr>
                <w:rFonts w:ascii="Courier New" w:hAnsi="Courier New" w:cs="Courier New"/>
                <w:color w:val="0000FF"/>
                <w:sz w:val="18"/>
                <w:lang w:eastAsia="fi-FI"/>
              </w:rPr>
            </w:pPr>
            <w:r w:rsidRPr="009E1E6F">
              <w:rPr>
                <w:rFonts w:ascii="Courier New" w:hAnsi="Courier New" w:cs="Courier New"/>
                <w:color w:val="000000"/>
                <w:sz w:val="18"/>
                <w:lang w:eastAsia="fi-FI"/>
              </w:rPr>
              <w:t xml:space="preserve">                 </w:t>
            </w:r>
            <w:r w:rsidRPr="009E1E6F">
              <w:rPr>
                <w:rFonts w:ascii="Courier New" w:hAnsi="Courier New" w:cs="Courier New"/>
                <w:color w:val="0000FF"/>
                <w:sz w:val="18"/>
                <w:lang w:eastAsia="fi-FI"/>
              </w:rPr>
              <w:t>&lt;</w:t>
            </w:r>
            <w:r w:rsidRPr="009E1E6F">
              <w:rPr>
                <w:rFonts w:ascii="Courier New" w:hAnsi="Courier New" w:cs="Courier New"/>
                <w:color w:val="800000"/>
                <w:sz w:val="18"/>
                <w:lang w:eastAsia="fi-FI"/>
              </w:rPr>
              <w:t>value</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code</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11</w:t>
            </w:r>
            <w:r w:rsidRPr="009E1E6F">
              <w:rPr>
                <w:rFonts w:ascii="Courier New" w:hAnsi="Courier New" w:cs="Courier New"/>
                <w:color w:val="0000FF"/>
                <w:sz w:val="18"/>
                <w:lang w:eastAsia="fi-FI"/>
              </w:rPr>
              <w:t>"</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codeSystem</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1.2.246.537.6.671.2010</w:t>
            </w:r>
            <w:r w:rsidRPr="009E1E6F">
              <w:rPr>
                <w:rFonts w:ascii="Courier New" w:hAnsi="Courier New" w:cs="Courier New"/>
                <w:color w:val="0000FF"/>
                <w:sz w:val="18"/>
                <w:lang w:eastAsia="fi-FI"/>
              </w:rPr>
              <w:t>"</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codeSystemN</w:t>
            </w:r>
            <w:r w:rsidRPr="009E1E6F">
              <w:rPr>
                <w:rFonts w:ascii="Courier New" w:hAnsi="Courier New" w:cs="Courier New"/>
                <w:color w:val="FF0000"/>
                <w:sz w:val="18"/>
                <w:lang w:eastAsia="fi-FI"/>
              </w:rPr>
              <w:t>a</w:t>
            </w:r>
            <w:r w:rsidRPr="009E1E6F">
              <w:rPr>
                <w:rFonts w:ascii="Courier New" w:hAnsi="Courier New" w:cs="Courier New"/>
                <w:color w:val="FF0000"/>
                <w:sz w:val="18"/>
                <w:lang w:eastAsia="fi-FI"/>
              </w:rPr>
              <w:t>me</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STH - STH19 Ylähuuli tai alahuuli 2010</w:t>
            </w:r>
            <w:r w:rsidRPr="009E1E6F">
              <w:rPr>
                <w:rFonts w:ascii="Courier New" w:hAnsi="Courier New" w:cs="Courier New"/>
                <w:color w:val="0000FF"/>
                <w:sz w:val="18"/>
                <w:lang w:eastAsia="fi-FI"/>
              </w:rPr>
              <w:t>"</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displayName</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Ylähuuli</w:t>
            </w:r>
            <w:r w:rsidRPr="009E1E6F">
              <w:rPr>
                <w:rFonts w:ascii="Courier New" w:hAnsi="Courier New" w:cs="Courier New"/>
                <w:color w:val="0000FF"/>
                <w:sz w:val="18"/>
                <w:lang w:eastAsia="fi-FI"/>
              </w:rPr>
              <w:t>"/&gt;</w:t>
            </w:r>
          </w:p>
          <w:p w14:paraId="64E99CB6" w14:textId="77777777" w:rsidR="009E1E6F" w:rsidRPr="004E48A5" w:rsidRDefault="009E1E6F" w:rsidP="009E1E6F">
            <w:pPr>
              <w:autoSpaceDE w:val="0"/>
              <w:autoSpaceDN w:val="0"/>
              <w:adjustRightInd w:val="0"/>
              <w:jc w:val="left"/>
              <w:rPr>
                <w:rFonts w:ascii="Courier New" w:hAnsi="Courier New" w:cs="Courier New"/>
                <w:color w:val="0000FF"/>
                <w:sz w:val="18"/>
                <w:lang w:eastAsia="fi-FI"/>
              </w:rPr>
            </w:pPr>
            <w:r w:rsidRPr="009E1E6F">
              <w:rPr>
                <w:rFonts w:ascii="Courier New" w:hAnsi="Courier New" w:cs="Courier New"/>
                <w:color w:val="000000"/>
                <w:sz w:val="18"/>
                <w:lang w:eastAsia="fi-FI"/>
              </w:rPr>
              <w:t xml:space="preserve">              </w:t>
            </w: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qualifier</w:t>
            </w:r>
            <w:r w:rsidRPr="004E48A5">
              <w:rPr>
                <w:rFonts w:ascii="Courier New" w:hAnsi="Courier New" w:cs="Courier New"/>
                <w:color w:val="0000FF"/>
                <w:sz w:val="18"/>
                <w:lang w:eastAsia="fi-FI"/>
              </w:rPr>
              <w:t>&gt;</w:t>
            </w:r>
          </w:p>
          <w:p w14:paraId="712DE308" w14:textId="77777777" w:rsidR="009E1E6F" w:rsidRPr="004E48A5" w:rsidRDefault="009E1E6F" w:rsidP="009E1E6F">
            <w:pPr>
              <w:autoSpaceDE w:val="0"/>
              <w:autoSpaceDN w:val="0"/>
              <w:adjustRightInd w:val="0"/>
              <w:jc w:val="left"/>
              <w:rPr>
                <w:rFonts w:ascii="Courier New" w:hAnsi="Courier New" w:cs="Courier New"/>
                <w:color w:val="0000FF"/>
                <w:sz w:val="18"/>
                <w:lang w:eastAsia="fi-FI"/>
              </w:rPr>
            </w:pPr>
            <w:r w:rsidRPr="004E48A5">
              <w:rPr>
                <w:rFonts w:ascii="Courier New" w:hAnsi="Courier New" w:cs="Courier New"/>
                <w:color w:val="000000"/>
                <w:sz w:val="18"/>
                <w:lang w:eastAsia="fi-FI"/>
              </w:rPr>
              <w:t xml:space="preserve">        </w:t>
            </w: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code</w:t>
            </w:r>
            <w:r w:rsidRPr="004E48A5">
              <w:rPr>
                <w:rFonts w:ascii="Courier New" w:hAnsi="Courier New" w:cs="Courier New"/>
                <w:color w:val="0000FF"/>
                <w:sz w:val="18"/>
                <w:lang w:eastAsia="fi-FI"/>
              </w:rPr>
              <w:t>&gt;</w:t>
            </w:r>
          </w:p>
          <w:p w14:paraId="086B9FD9" w14:textId="77777777" w:rsidR="009E1E6F" w:rsidRPr="004E48A5" w:rsidDel="00C332A9" w:rsidRDefault="009E1E6F" w:rsidP="009E1E6F">
            <w:pPr>
              <w:autoSpaceDE w:val="0"/>
              <w:autoSpaceDN w:val="0"/>
              <w:adjustRightInd w:val="0"/>
              <w:jc w:val="left"/>
              <w:rPr>
                <w:del w:id="1299" w:author="Tekijä"/>
                <w:rFonts w:ascii="Courier New" w:hAnsi="Courier New" w:cs="Courier New"/>
                <w:color w:val="0000FF"/>
                <w:sz w:val="18"/>
                <w:lang w:eastAsia="fi-FI"/>
              </w:rPr>
            </w:pPr>
            <w:del w:id="1300" w:author="Tekijä">
              <w:r w:rsidRPr="004E48A5" w:rsidDel="00C332A9">
                <w:rPr>
                  <w:rFonts w:ascii="Courier New" w:hAnsi="Courier New" w:cs="Courier New"/>
                  <w:color w:val="000000"/>
                  <w:sz w:val="18"/>
                  <w:lang w:eastAsia="fi-FI"/>
                </w:rPr>
                <w:delText xml:space="preserve">        </w:delText>
              </w:r>
              <w:r w:rsidRPr="004E48A5" w:rsidDel="00C332A9">
                <w:rPr>
                  <w:rFonts w:ascii="Courier New" w:hAnsi="Courier New" w:cs="Courier New"/>
                  <w:color w:val="0000FF"/>
                  <w:sz w:val="18"/>
                  <w:lang w:eastAsia="fi-FI"/>
                </w:rPr>
                <w:delText>&lt;</w:delText>
              </w:r>
              <w:r w:rsidRPr="004E48A5" w:rsidDel="00C332A9">
                <w:rPr>
                  <w:rFonts w:ascii="Courier New" w:hAnsi="Courier New" w:cs="Courier New"/>
                  <w:color w:val="800000"/>
                  <w:sz w:val="18"/>
                  <w:lang w:eastAsia="fi-FI"/>
                </w:rPr>
                <w:delText>text</w:delText>
              </w:r>
              <w:r w:rsidRPr="004E48A5" w:rsidDel="00C332A9">
                <w:rPr>
                  <w:rFonts w:ascii="Courier New" w:hAnsi="Courier New" w:cs="Courier New"/>
                  <w:color w:val="0000FF"/>
                  <w:sz w:val="18"/>
                  <w:lang w:eastAsia="fi-FI"/>
                </w:rPr>
                <w:delText>&gt;</w:delText>
              </w:r>
            </w:del>
          </w:p>
          <w:p w14:paraId="23DFF7B7" w14:textId="77777777" w:rsidR="009E1E6F" w:rsidRPr="004E48A5" w:rsidDel="00C332A9" w:rsidRDefault="009E1E6F" w:rsidP="009E1E6F">
            <w:pPr>
              <w:autoSpaceDE w:val="0"/>
              <w:autoSpaceDN w:val="0"/>
              <w:adjustRightInd w:val="0"/>
              <w:jc w:val="left"/>
              <w:rPr>
                <w:del w:id="1301" w:author="Tekijä"/>
                <w:rFonts w:ascii="Courier New" w:hAnsi="Courier New" w:cs="Courier New"/>
                <w:color w:val="0000FF"/>
                <w:sz w:val="18"/>
                <w:lang w:eastAsia="fi-FI"/>
              </w:rPr>
            </w:pPr>
            <w:del w:id="1302" w:author="Tekijä">
              <w:r w:rsidRPr="004E48A5" w:rsidDel="00C332A9">
                <w:rPr>
                  <w:rFonts w:ascii="Courier New" w:hAnsi="Courier New" w:cs="Courier New"/>
                  <w:color w:val="000000"/>
                  <w:sz w:val="18"/>
                  <w:lang w:eastAsia="fi-FI"/>
                </w:rPr>
                <w:delText xml:space="preserve">          </w:delText>
              </w:r>
              <w:r w:rsidRPr="004E48A5" w:rsidDel="00C332A9">
                <w:rPr>
                  <w:rFonts w:ascii="Courier New" w:hAnsi="Courier New" w:cs="Courier New"/>
                  <w:color w:val="0000FF"/>
                  <w:sz w:val="18"/>
                  <w:lang w:eastAsia="fi-FI"/>
                </w:rPr>
                <w:delText>&lt;</w:delText>
              </w:r>
              <w:r w:rsidRPr="004E48A5" w:rsidDel="00C332A9">
                <w:rPr>
                  <w:rFonts w:ascii="Courier New" w:hAnsi="Courier New" w:cs="Courier New"/>
                  <w:color w:val="800000"/>
                  <w:sz w:val="18"/>
                  <w:lang w:eastAsia="fi-FI"/>
                </w:rPr>
                <w:delText>reference</w:delText>
              </w:r>
              <w:r w:rsidRPr="004E48A5" w:rsidDel="00C332A9">
                <w:rPr>
                  <w:rFonts w:ascii="Courier New" w:hAnsi="Courier New" w:cs="Courier New"/>
                  <w:i/>
                  <w:iCs/>
                  <w:color w:val="008080"/>
                  <w:sz w:val="18"/>
                  <w:lang w:eastAsia="fi-FI"/>
                </w:rPr>
                <w:delText xml:space="preserve"> </w:delText>
              </w:r>
              <w:r w:rsidRPr="004E48A5" w:rsidDel="00C332A9">
                <w:rPr>
                  <w:rFonts w:ascii="Courier New" w:hAnsi="Courier New" w:cs="Courier New"/>
                  <w:color w:val="FF0000"/>
                  <w:sz w:val="18"/>
                  <w:lang w:eastAsia="fi-FI"/>
                </w:rPr>
                <w:delText>value</w:delText>
              </w:r>
              <w:r w:rsidRPr="004E48A5" w:rsidDel="00C332A9">
                <w:rPr>
                  <w:rFonts w:ascii="Courier New" w:hAnsi="Courier New" w:cs="Courier New"/>
                  <w:color w:val="0000FF"/>
                  <w:sz w:val="18"/>
                  <w:lang w:eastAsia="fi-FI"/>
                </w:rPr>
                <w:delText>="</w:delText>
              </w:r>
              <w:r w:rsidRPr="004E48A5" w:rsidDel="00C332A9">
                <w:rPr>
                  <w:rFonts w:ascii="Courier New" w:hAnsi="Courier New" w:cs="Courier New"/>
                  <w:color w:val="000000"/>
                  <w:sz w:val="18"/>
                  <w:lang w:eastAsia="fi-FI"/>
                </w:rPr>
                <w:delText>#OID1.2.246.10.1234567.14.2013.123.4.10.2.1</w:delText>
              </w:r>
              <w:r w:rsidRPr="004E48A5" w:rsidDel="00C332A9">
                <w:rPr>
                  <w:rFonts w:ascii="Courier New" w:hAnsi="Courier New" w:cs="Courier New"/>
                  <w:color w:val="0000FF"/>
                  <w:sz w:val="18"/>
                  <w:lang w:eastAsia="fi-FI"/>
                </w:rPr>
                <w:delText>"/&gt;</w:delText>
              </w:r>
            </w:del>
          </w:p>
          <w:p w14:paraId="622EDD94" w14:textId="77777777" w:rsidR="009E1E6F" w:rsidRPr="004E48A5" w:rsidDel="00C332A9" w:rsidRDefault="009E1E6F" w:rsidP="009E1E6F">
            <w:pPr>
              <w:autoSpaceDE w:val="0"/>
              <w:autoSpaceDN w:val="0"/>
              <w:adjustRightInd w:val="0"/>
              <w:jc w:val="left"/>
              <w:rPr>
                <w:del w:id="1303" w:author="Tekijä"/>
                <w:rFonts w:ascii="Courier New" w:hAnsi="Courier New" w:cs="Courier New"/>
                <w:color w:val="0000FF"/>
                <w:sz w:val="18"/>
                <w:lang w:eastAsia="fi-FI"/>
              </w:rPr>
            </w:pPr>
            <w:del w:id="1304" w:author="Tekijä">
              <w:r w:rsidRPr="004E48A5" w:rsidDel="00C332A9">
                <w:rPr>
                  <w:rFonts w:ascii="Courier New" w:hAnsi="Courier New" w:cs="Courier New"/>
                  <w:color w:val="000000"/>
                  <w:sz w:val="18"/>
                  <w:lang w:eastAsia="fi-FI"/>
                </w:rPr>
                <w:delText xml:space="preserve">        </w:delText>
              </w:r>
              <w:r w:rsidRPr="004E48A5" w:rsidDel="00C332A9">
                <w:rPr>
                  <w:rFonts w:ascii="Courier New" w:hAnsi="Courier New" w:cs="Courier New"/>
                  <w:color w:val="0000FF"/>
                  <w:sz w:val="18"/>
                  <w:lang w:eastAsia="fi-FI"/>
                </w:rPr>
                <w:delText>&lt;/</w:delText>
              </w:r>
              <w:r w:rsidRPr="004E48A5" w:rsidDel="00C332A9">
                <w:rPr>
                  <w:rFonts w:ascii="Courier New" w:hAnsi="Courier New" w:cs="Courier New"/>
                  <w:color w:val="800000"/>
                  <w:sz w:val="18"/>
                  <w:lang w:eastAsia="fi-FI"/>
                </w:rPr>
                <w:delText>text</w:delText>
              </w:r>
              <w:r w:rsidRPr="004E48A5" w:rsidDel="00C332A9">
                <w:rPr>
                  <w:rFonts w:ascii="Courier New" w:hAnsi="Courier New" w:cs="Courier New"/>
                  <w:color w:val="0000FF"/>
                  <w:sz w:val="18"/>
                  <w:lang w:eastAsia="fi-FI"/>
                </w:rPr>
                <w:delText>&gt;</w:delText>
              </w:r>
            </w:del>
          </w:p>
          <w:p w14:paraId="3AF75626" w14:textId="77777777" w:rsidR="009E1E6F" w:rsidRPr="004E48A5" w:rsidRDefault="009E1E6F" w:rsidP="009E1E6F">
            <w:pPr>
              <w:autoSpaceDE w:val="0"/>
              <w:autoSpaceDN w:val="0"/>
              <w:adjustRightInd w:val="0"/>
              <w:ind w:left="1136" w:hanging="1136"/>
              <w:jc w:val="left"/>
              <w:rPr>
                <w:rFonts w:ascii="Courier New" w:hAnsi="Courier New" w:cs="Courier New"/>
                <w:color w:val="0000FF"/>
                <w:sz w:val="18"/>
                <w:lang w:eastAsia="fi-FI"/>
              </w:rPr>
            </w:pPr>
            <w:r w:rsidRPr="004E48A5">
              <w:rPr>
                <w:rFonts w:ascii="Courier New" w:hAnsi="Courier New" w:cs="Courier New"/>
                <w:color w:val="000000"/>
                <w:sz w:val="18"/>
                <w:lang w:eastAsia="fi-FI"/>
              </w:rPr>
              <w:t xml:space="preserve">        </w:t>
            </w: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value</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xsi:type</w:t>
            </w:r>
            <w:r w:rsidRPr="004E48A5">
              <w:rPr>
                <w:rFonts w:ascii="Courier New" w:hAnsi="Courier New" w:cs="Courier New"/>
                <w:color w:val="0000FF"/>
                <w:sz w:val="18"/>
                <w:lang w:eastAsia="fi-FI"/>
              </w:rPr>
              <w:t>="</w:t>
            </w:r>
            <w:del w:id="1305" w:author="Tekijä">
              <w:r w:rsidRPr="004E48A5" w:rsidDel="00B4787B">
                <w:rPr>
                  <w:rFonts w:ascii="Courier New" w:hAnsi="Courier New" w:cs="Courier New"/>
                  <w:color w:val="000000"/>
                  <w:sz w:val="18"/>
                  <w:lang w:eastAsia="fi-FI"/>
                </w:rPr>
                <w:delText>CD</w:delText>
              </w:r>
            </w:del>
            <w:ins w:id="1306" w:author="Tekijä">
              <w:r w:rsidR="00B4787B" w:rsidRPr="004E48A5">
                <w:rPr>
                  <w:rFonts w:ascii="Courier New" w:hAnsi="Courier New" w:cs="Courier New"/>
                  <w:color w:val="000000"/>
                  <w:sz w:val="18"/>
                  <w:lang w:eastAsia="fi-FI"/>
                </w:rPr>
                <w:t>CV</w:t>
              </w:r>
            </w:ins>
            <w:r w:rsidRPr="004E48A5">
              <w:rPr>
                <w:rFonts w:ascii="Courier New" w:hAnsi="Courier New" w:cs="Courier New"/>
                <w:color w:val="0000FF"/>
                <w:sz w:val="18"/>
                <w:lang w:eastAsia="fi-FI"/>
              </w:rPr>
              <w:t>"</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code</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A13</w:t>
            </w:r>
            <w:r w:rsidRPr="004E48A5">
              <w:rPr>
                <w:rFonts w:ascii="Courier New" w:hAnsi="Courier New" w:cs="Courier New"/>
                <w:color w:val="0000FF"/>
                <w:sz w:val="18"/>
                <w:lang w:eastAsia="fi-FI"/>
              </w:rPr>
              <w:t>"</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codeSystem</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1.2.246.537.6.672.2010</w:t>
            </w:r>
            <w:r w:rsidRPr="004E48A5">
              <w:rPr>
                <w:rFonts w:ascii="Courier New" w:hAnsi="Courier New" w:cs="Courier New"/>
                <w:color w:val="0000FF"/>
                <w:sz w:val="18"/>
                <w:lang w:eastAsia="fi-FI"/>
              </w:rPr>
              <w:t>"</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codeSy</w:t>
            </w:r>
            <w:r w:rsidRPr="004E48A5">
              <w:rPr>
                <w:rFonts w:ascii="Courier New" w:hAnsi="Courier New" w:cs="Courier New"/>
                <w:color w:val="FF0000"/>
                <w:sz w:val="18"/>
                <w:lang w:eastAsia="fi-FI"/>
              </w:rPr>
              <w:t>s</w:t>
            </w:r>
            <w:r w:rsidRPr="004E48A5">
              <w:rPr>
                <w:rFonts w:ascii="Courier New" w:hAnsi="Courier New" w:cs="Courier New"/>
                <w:color w:val="FF0000"/>
                <w:sz w:val="18"/>
                <w:lang w:eastAsia="fi-FI"/>
              </w:rPr>
              <w:t>temName</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STH - STH19A Huulen pituus 2010</w:t>
            </w:r>
            <w:r w:rsidRPr="004E48A5">
              <w:rPr>
                <w:rFonts w:ascii="Courier New" w:hAnsi="Courier New" w:cs="Courier New"/>
                <w:color w:val="0000FF"/>
                <w:sz w:val="18"/>
                <w:lang w:eastAsia="fi-FI"/>
              </w:rPr>
              <w:t>"</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displayName</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Pitkä huulen pituus</w:t>
            </w:r>
            <w:r w:rsidRPr="004E48A5">
              <w:rPr>
                <w:rFonts w:ascii="Courier New" w:hAnsi="Courier New" w:cs="Courier New"/>
                <w:color w:val="0000FF"/>
                <w:sz w:val="18"/>
                <w:lang w:eastAsia="fi-FI"/>
              </w:rPr>
              <w:t>"/&gt;</w:t>
            </w:r>
          </w:p>
          <w:p w14:paraId="3DB0D269"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00"/>
                <w:sz w:val="18"/>
                <w:lang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observation</w:t>
            </w:r>
            <w:r w:rsidRPr="009E1E6F">
              <w:rPr>
                <w:rFonts w:ascii="Courier New" w:hAnsi="Courier New" w:cs="Courier New"/>
                <w:color w:val="0000FF"/>
                <w:sz w:val="18"/>
                <w:lang w:val="en-US" w:eastAsia="fi-FI"/>
              </w:rPr>
              <w:t>&gt;</w:t>
            </w:r>
          </w:p>
          <w:p w14:paraId="4384E17B"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component</w:t>
            </w:r>
            <w:r w:rsidRPr="009E1E6F">
              <w:rPr>
                <w:rFonts w:ascii="Courier New" w:hAnsi="Courier New" w:cs="Courier New"/>
                <w:color w:val="0000FF"/>
                <w:sz w:val="18"/>
                <w:lang w:val="en-US" w:eastAsia="fi-FI"/>
              </w:rPr>
              <w:t>&gt;</w:t>
            </w:r>
          </w:p>
          <w:p w14:paraId="5BCB15A1"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component</w:t>
            </w:r>
            <w:r w:rsidRPr="009E1E6F">
              <w:rPr>
                <w:rFonts w:ascii="Courier New" w:hAnsi="Courier New" w:cs="Courier New"/>
                <w:color w:val="0000FF"/>
                <w:sz w:val="18"/>
                <w:lang w:val="en-US" w:eastAsia="fi-FI"/>
              </w:rPr>
              <w:t>&gt;</w:t>
            </w:r>
          </w:p>
          <w:p w14:paraId="1909BB8D"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474747"/>
                <w:sz w:val="18"/>
                <w:lang w:val="en-US" w:eastAsia="fi-FI"/>
              </w:rPr>
              <w:t xml:space="preserve"> Huulen asento  </w:t>
            </w:r>
            <w:r w:rsidRPr="009E1E6F">
              <w:rPr>
                <w:rFonts w:ascii="Courier New" w:hAnsi="Courier New" w:cs="Courier New"/>
                <w:color w:val="0000FF"/>
                <w:sz w:val="18"/>
                <w:lang w:val="en-US" w:eastAsia="fi-FI"/>
              </w:rPr>
              <w:t>--&gt;</w:t>
            </w:r>
          </w:p>
          <w:p w14:paraId="256CBF94"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observation</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classCode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COND</w:t>
            </w:r>
            <w:r w:rsidRPr="009E1E6F">
              <w:rPr>
                <w:rFonts w:ascii="Courier New" w:hAnsi="Courier New" w:cs="Courier New"/>
                <w:color w:val="0000FF"/>
                <w:sz w:val="18"/>
                <w:lang w:val="en-US" w:eastAsia="fi-FI"/>
              </w:rPr>
              <w:t>"</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moodCode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EVN</w:t>
            </w:r>
            <w:r w:rsidRPr="009E1E6F">
              <w:rPr>
                <w:rFonts w:ascii="Courier New" w:hAnsi="Courier New" w:cs="Courier New"/>
                <w:color w:val="0000FF"/>
                <w:sz w:val="18"/>
                <w:lang w:val="en-US" w:eastAsia="fi-FI"/>
              </w:rPr>
              <w:t>"&gt;</w:t>
            </w:r>
          </w:p>
          <w:p w14:paraId="57FE62D0" w14:textId="77777777" w:rsidR="009E1E6F" w:rsidRPr="00A77303" w:rsidRDefault="009E1E6F" w:rsidP="009E1E6F">
            <w:pPr>
              <w:autoSpaceDE w:val="0"/>
              <w:autoSpaceDN w:val="0"/>
              <w:adjustRightInd w:val="0"/>
              <w:ind w:left="1136" w:hanging="1136"/>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A77303">
              <w:rPr>
                <w:rFonts w:ascii="Courier New" w:hAnsi="Courier New" w:cs="Courier New"/>
                <w:color w:val="0000FF"/>
                <w:sz w:val="18"/>
                <w:lang w:val="en-US" w:eastAsia="fi-FI"/>
              </w:rPr>
              <w:t>&lt;</w:t>
            </w:r>
            <w:r w:rsidRPr="00A77303">
              <w:rPr>
                <w:rFonts w:ascii="Courier New" w:hAnsi="Courier New" w:cs="Courier New"/>
                <w:color w:val="800000"/>
                <w:sz w:val="18"/>
                <w:lang w:val="en-US" w:eastAsia="fi-FI"/>
              </w:rPr>
              <w:t>code</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23</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codeSystem</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1.2.246.537.6.12.2002.904.2013</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codeSystemName</w:t>
            </w:r>
            <w:r w:rsidRPr="00A77303">
              <w:rPr>
                <w:rFonts w:ascii="Courier New" w:hAnsi="Courier New" w:cs="Courier New"/>
                <w:color w:val="0000FF"/>
                <w:sz w:val="18"/>
                <w:lang w:val="en-US" w:eastAsia="fi-FI"/>
              </w:rPr>
              <w:t>="</w:t>
            </w:r>
            <w:ins w:id="1307" w:author="Tekijä">
              <w:r w:rsidR="00A77303" w:rsidRPr="00A77303">
                <w:rPr>
                  <w:lang w:val="en-US"/>
                </w:rPr>
                <w:t xml:space="preserve"> </w:t>
              </w:r>
              <w:r w:rsidR="00A77303" w:rsidRPr="00A77303">
                <w:rPr>
                  <w:rFonts w:ascii="Courier New" w:hAnsi="Courier New" w:cs="Courier New"/>
                  <w:color w:val="000000"/>
                  <w:sz w:val="18"/>
                  <w:lang w:val="en-US" w:eastAsia="fi-FI"/>
                </w:rPr>
                <w:t>THL/Tietosisältö - STH04 Pehmyt- ja kovakudosten havainnot 2013</w:t>
              </w:r>
            </w:ins>
            <w:del w:id="1308" w:author="Tekijä">
              <w:r w:rsidRPr="00A77303" w:rsidDel="00A77303">
                <w:rPr>
                  <w:rFonts w:ascii="Courier New" w:hAnsi="Courier New" w:cs="Courier New"/>
                  <w:color w:val="000000"/>
                  <w:sz w:val="18"/>
                  <w:lang w:val="en-US" w:eastAsia="fi-FI"/>
                </w:rPr>
                <w:delText>THL/Tietosisältö - Suun terveydenhuollon pehmyt- ja kovakudosten havainnot 2013</w:delText>
              </w:r>
            </w:del>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displa</w:t>
            </w:r>
            <w:r w:rsidRPr="00A77303">
              <w:rPr>
                <w:rFonts w:ascii="Courier New" w:hAnsi="Courier New" w:cs="Courier New"/>
                <w:color w:val="FF0000"/>
                <w:sz w:val="18"/>
                <w:lang w:val="en-US" w:eastAsia="fi-FI"/>
              </w:rPr>
              <w:t>y</w:t>
            </w:r>
            <w:r w:rsidRPr="00A77303">
              <w:rPr>
                <w:rFonts w:ascii="Courier New" w:hAnsi="Courier New" w:cs="Courier New"/>
                <w:color w:val="FF0000"/>
                <w:sz w:val="18"/>
                <w:lang w:val="en-US" w:eastAsia="fi-FI"/>
              </w:rPr>
              <w:t>Name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Huulen asento</w:t>
            </w:r>
            <w:r w:rsidRPr="00A77303">
              <w:rPr>
                <w:rFonts w:ascii="Courier New" w:hAnsi="Courier New" w:cs="Courier New"/>
                <w:color w:val="0000FF"/>
                <w:sz w:val="18"/>
                <w:lang w:val="en-US" w:eastAsia="fi-FI"/>
              </w:rPr>
              <w:t>"&gt;</w:t>
            </w:r>
          </w:p>
          <w:p w14:paraId="55219B6E" w14:textId="77777777" w:rsidR="009E1E6F" w:rsidRPr="009E1E6F" w:rsidRDefault="009E1E6F" w:rsidP="009E1E6F">
            <w:pPr>
              <w:autoSpaceDE w:val="0"/>
              <w:autoSpaceDN w:val="0"/>
              <w:adjustRightInd w:val="0"/>
              <w:jc w:val="left"/>
              <w:rPr>
                <w:rFonts w:ascii="Courier New" w:hAnsi="Courier New" w:cs="Courier New"/>
                <w:color w:val="0000FF"/>
                <w:sz w:val="18"/>
                <w:lang w:eastAsia="fi-FI"/>
              </w:rPr>
            </w:pPr>
            <w:r w:rsidRPr="00A77303">
              <w:rPr>
                <w:rFonts w:ascii="Courier New" w:hAnsi="Courier New" w:cs="Courier New"/>
                <w:color w:val="000000"/>
                <w:sz w:val="18"/>
                <w:lang w:val="en-US" w:eastAsia="fi-FI"/>
              </w:rPr>
              <w:t xml:space="preserve">              </w:t>
            </w:r>
            <w:r w:rsidRPr="009E1E6F">
              <w:rPr>
                <w:rFonts w:ascii="Courier New" w:hAnsi="Courier New" w:cs="Courier New"/>
                <w:color w:val="0000FF"/>
                <w:sz w:val="18"/>
                <w:lang w:eastAsia="fi-FI"/>
              </w:rPr>
              <w:t>&lt;!--</w:t>
            </w:r>
            <w:r w:rsidRPr="009E1E6F">
              <w:rPr>
                <w:rFonts w:ascii="Courier New" w:hAnsi="Courier New" w:cs="Courier New"/>
                <w:color w:val="474747"/>
                <w:sz w:val="18"/>
                <w:lang w:eastAsia="fi-FI"/>
              </w:rPr>
              <w:t xml:space="preserve"> Ylähuulen / alahuulen havainnot ja löydökset </w:t>
            </w:r>
            <w:r w:rsidRPr="009E1E6F">
              <w:rPr>
                <w:rFonts w:ascii="Courier New" w:hAnsi="Courier New" w:cs="Courier New"/>
                <w:color w:val="0000FF"/>
                <w:sz w:val="18"/>
                <w:lang w:eastAsia="fi-FI"/>
              </w:rPr>
              <w:t>--&gt;</w:t>
            </w:r>
          </w:p>
          <w:p w14:paraId="0554AAF3" w14:textId="77777777" w:rsidR="009E1E6F" w:rsidRPr="009E1E6F" w:rsidRDefault="009E1E6F" w:rsidP="009E1E6F">
            <w:pPr>
              <w:autoSpaceDE w:val="0"/>
              <w:autoSpaceDN w:val="0"/>
              <w:adjustRightInd w:val="0"/>
              <w:jc w:val="left"/>
              <w:rPr>
                <w:rFonts w:ascii="Courier New" w:hAnsi="Courier New" w:cs="Courier New"/>
                <w:color w:val="0000FF"/>
                <w:sz w:val="18"/>
                <w:lang w:eastAsia="fi-FI"/>
              </w:rPr>
            </w:pPr>
            <w:r w:rsidRPr="009E1E6F">
              <w:rPr>
                <w:rFonts w:ascii="Courier New" w:hAnsi="Courier New" w:cs="Courier New"/>
                <w:color w:val="000000"/>
                <w:sz w:val="18"/>
                <w:lang w:eastAsia="fi-FI"/>
              </w:rPr>
              <w:t xml:space="preserve">              </w:t>
            </w:r>
            <w:r w:rsidRPr="009E1E6F">
              <w:rPr>
                <w:rFonts w:ascii="Courier New" w:hAnsi="Courier New" w:cs="Courier New"/>
                <w:color w:val="0000FF"/>
                <w:sz w:val="18"/>
                <w:lang w:eastAsia="fi-FI"/>
              </w:rPr>
              <w:t>&lt;</w:t>
            </w:r>
            <w:r w:rsidRPr="009E1E6F">
              <w:rPr>
                <w:rFonts w:ascii="Courier New" w:hAnsi="Courier New" w:cs="Courier New"/>
                <w:color w:val="800000"/>
                <w:sz w:val="18"/>
                <w:lang w:eastAsia="fi-FI"/>
              </w:rPr>
              <w:t>qualifier</w:t>
            </w:r>
            <w:r w:rsidRPr="009E1E6F">
              <w:rPr>
                <w:rFonts w:ascii="Courier New" w:hAnsi="Courier New" w:cs="Courier New"/>
                <w:color w:val="0000FF"/>
                <w:sz w:val="18"/>
                <w:lang w:eastAsia="fi-FI"/>
              </w:rPr>
              <w:t>&gt;</w:t>
            </w:r>
          </w:p>
          <w:p w14:paraId="1C2ED38B" w14:textId="77777777" w:rsidR="009E1E6F" w:rsidRPr="009E1E6F" w:rsidRDefault="009E1E6F" w:rsidP="009E1E6F">
            <w:pPr>
              <w:autoSpaceDE w:val="0"/>
              <w:autoSpaceDN w:val="0"/>
              <w:adjustRightInd w:val="0"/>
              <w:ind w:left="1988" w:hanging="1988"/>
              <w:jc w:val="left"/>
              <w:rPr>
                <w:rFonts w:ascii="Courier New" w:hAnsi="Courier New" w:cs="Courier New"/>
                <w:color w:val="0000FF"/>
                <w:sz w:val="18"/>
                <w:lang w:eastAsia="fi-FI"/>
              </w:rPr>
            </w:pPr>
            <w:r w:rsidRPr="009E1E6F">
              <w:rPr>
                <w:rFonts w:ascii="Courier New" w:hAnsi="Courier New" w:cs="Courier New"/>
                <w:color w:val="000000"/>
                <w:sz w:val="18"/>
                <w:lang w:eastAsia="fi-FI"/>
              </w:rPr>
              <w:t xml:space="preserve">                 </w:t>
            </w:r>
            <w:r w:rsidRPr="009E1E6F">
              <w:rPr>
                <w:rFonts w:ascii="Courier New" w:hAnsi="Courier New" w:cs="Courier New"/>
                <w:color w:val="0000FF"/>
                <w:sz w:val="18"/>
                <w:lang w:eastAsia="fi-FI"/>
              </w:rPr>
              <w:t>&lt;</w:t>
            </w:r>
            <w:r w:rsidRPr="009E1E6F">
              <w:rPr>
                <w:rFonts w:ascii="Courier New" w:hAnsi="Courier New" w:cs="Courier New"/>
                <w:color w:val="800000"/>
                <w:sz w:val="18"/>
                <w:lang w:eastAsia="fi-FI"/>
              </w:rPr>
              <w:t>name</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code</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21</w:t>
            </w:r>
            <w:r w:rsidRPr="009E1E6F">
              <w:rPr>
                <w:rFonts w:ascii="Courier New" w:hAnsi="Courier New" w:cs="Courier New"/>
                <w:color w:val="0000FF"/>
                <w:sz w:val="18"/>
                <w:lang w:eastAsia="fi-FI"/>
              </w:rPr>
              <w:t>"</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codeSystem</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1.2.246.537.6.12.2002.904.2013</w:t>
            </w:r>
            <w:r w:rsidRPr="009E1E6F">
              <w:rPr>
                <w:rFonts w:ascii="Courier New" w:hAnsi="Courier New" w:cs="Courier New"/>
                <w:color w:val="0000FF"/>
                <w:sz w:val="18"/>
                <w:lang w:eastAsia="fi-FI"/>
              </w:rPr>
              <w:t>"</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codeSyste</w:t>
            </w:r>
            <w:r w:rsidRPr="009E1E6F">
              <w:rPr>
                <w:rFonts w:ascii="Courier New" w:hAnsi="Courier New" w:cs="Courier New"/>
                <w:color w:val="FF0000"/>
                <w:sz w:val="18"/>
                <w:lang w:eastAsia="fi-FI"/>
              </w:rPr>
              <w:t>m</w:t>
            </w:r>
            <w:r w:rsidRPr="009E1E6F">
              <w:rPr>
                <w:rFonts w:ascii="Courier New" w:hAnsi="Courier New" w:cs="Courier New"/>
                <w:color w:val="FF0000"/>
                <w:sz w:val="18"/>
                <w:lang w:eastAsia="fi-FI"/>
              </w:rPr>
              <w:t>Name</w:t>
            </w:r>
            <w:r w:rsidRPr="009E1E6F">
              <w:rPr>
                <w:rFonts w:ascii="Courier New" w:hAnsi="Courier New" w:cs="Courier New"/>
                <w:color w:val="0000FF"/>
                <w:sz w:val="18"/>
                <w:lang w:eastAsia="fi-FI"/>
              </w:rPr>
              <w:t>="</w:t>
            </w:r>
            <w:ins w:id="1309" w:author="Tekijä">
              <w:r w:rsidR="00A77303">
                <w:t xml:space="preserve"> </w:t>
              </w:r>
              <w:r w:rsidR="00A77303" w:rsidRPr="00A77303">
                <w:rPr>
                  <w:rFonts w:ascii="Courier New" w:hAnsi="Courier New" w:cs="Courier New"/>
                  <w:color w:val="000000"/>
                  <w:sz w:val="18"/>
                  <w:lang w:eastAsia="fi-FI"/>
                </w:rPr>
                <w:t>THL/Tietosisältö - STH04 Pehmyt- ja kovakudosten havainnot 2013</w:t>
              </w:r>
            </w:ins>
            <w:del w:id="1310" w:author="Tekijä">
              <w:r w:rsidRPr="009E1E6F" w:rsidDel="00A77303">
                <w:rPr>
                  <w:rFonts w:ascii="Courier New" w:hAnsi="Courier New" w:cs="Courier New"/>
                  <w:color w:val="000000"/>
                  <w:sz w:val="18"/>
                  <w:lang w:eastAsia="fi-FI"/>
                </w:rPr>
                <w:delText>THL/Tietosisältö - Suun terveydenhuollon pehmyt- ja kovakudosten havainnot 2013</w:delText>
              </w:r>
            </w:del>
            <w:r w:rsidRPr="009E1E6F">
              <w:rPr>
                <w:rFonts w:ascii="Courier New" w:hAnsi="Courier New" w:cs="Courier New"/>
                <w:color w:val="0000FF"/>
                <w:sz w:val="18"/>
                <w:lang w:eastAsia="fi-FI"/>
              </w:rPr>
              <w:t>"</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displayName</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Ylähuulen / alahuulen havainnot ja lö</w:t>
            </w:r>
            <w:r w:rsidRPr="009E1E6F">
              <w:rPr>
                <w:rFonts w:ascii="Courier New" w:hAnsi="Courier New" w:cs="Courier New"/>
                <w:color w:val="000000"/>
                <w:sz w:val="18"/>
                <w:lang w:eastAsia="fi-FI"/>
              </w:rPr>
              <w:t>y</w:t>
            </w:r>
            <w:r w:rsidRPr="009E1E6F">
              <w:rPr>
                <w:rFonts w:ascii="Courier New" w:hAnsi="Courier New" w:cs="Courier New"/>
                <w:color w:val="000000"/>
                <w:sz w:val="18"/>
                <w:lang w:eastAsia="fi-FI"/>
              </w:rPr>
              <w:t>dökset</w:t>
            </w:r>
            <w:r w:rsidRPr="009E1E6F">
              <w:rPr>
                <w:rFonts w:ascii="Courier New" w:hAnsi="Courier New" w:cs="Courier New"/>
                <w:color w:val="0000FF"/>
                <w:sz w:val="18"/>
                <w:lang w:eastAsia="fi-FI"/>
              </w:rPr>
              <w:t>"/&gt;</w:t>
            </w:r>
          </w:p>
          <w:p w14:paraId="4B7635DD" w14:textId="77777777" w:rsidR="009E1E6F" w:rsidRPr="009E1E6F" w:rsidRDefault="009E1E6F" w:rsidP="009E1E6F">
            <w:pPr>
              <w:autoSpaceDE w:val="0"/>
              <w:autoSpaceDN w:val="0"/>
              <w:adjustRightInd w:val="0"/>
              <w:ind w:left="1988" w:hanging="1988"/>
              <w:jc w:val="left"/>
              <w:rPr>
                <w:rFonts w:ascii="Courier New" w:hAnsi="Courier New" w:cs="Courier New"/>
                <w:color w:val="0000FF"/>
                <w:sz w:val="18"/>
                <w:lang w:eastAsia="fi-FI"/>
              </w:rPr>
            </w:pPr>
            <w:r w:rsidRPr="009E1E6F">
              <w:rPr>
                <w:rFonts w:ascii="Courier New" w:hAnsi="Courier New" w:cs="Courier New"/>
                <w:color w:val="000000"/>
                <w:sz w:val="18"/>
                <w:lang w:eastAsia="fi-FI"/>
              </w:rPr>
              <w:t xml:space="preserve">                 </w:t>
            </w:r>
            <w:r w:rsidRPr="009E1E6F">
              <w:rPr>
                <w:rFonts w:ascii="Courier New" w:hAnsi="Courier New" w:cs="Courier New"/>
                <w:color w:val="0000FF"/>
                <w:sz w:val="18"/>
                <w:lang w:eastAsia="fi-FI"/>
              </w:rPr>
              <w:t>&lt;</w:t>
            </w:r>
            <w:r w:rsidRPr="009E1E6F">
              <w:rPr>
                <w:rFonts w:ascii="Courier New" w:hAnsi="Courier New" w:cs="Courier New"/>
                <w:color w:val="800000"/>
                <w:sz w:val="18"/>
                <w:lang w:eastAsia="fi-FI"/>
              </w:rPr>
              <w:t>value</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code</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11</w:t>
            </w:r>
            <w:r w:rsidRPr="009E1E6F">
              <w:rPr>
                <w:rFonts w:ascii="Courier New" w:hAnsi="Courier New" w:cs="Courier New"/>
                <w:color w:val="0000FF"/>
                <w:sz w:val="18"/>
                <w:lang w:eastAsia="fi-FI"/>
              </w:rPr>
              <w:t>"</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codeSystem</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1.2.246.537.6.671.2010</w:t>
            </w:r>
            <w:r w:rsidRPr="009E1E6F">
              <w:rPr>
                <w:rFonts w:ascii="Courier New" w:hAnsi="Courier New" w:cs="Courier New"/>
                <w:color w:val="0000FF"/>
                <w:sz w:val="18"/>
                <w:lang w:eastAsia="fi-FI"/>
              </w:rPr>
              <w:t>"</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codeSystemN</w:t>
            </w:r>
            <w:r w:rsidRPr="009E1E6F">
              <w:rPr>
                <w:rFonts w:ascii="Courier New" w:hAnsi="Courier New" w:cs="Courier New"/>
                <w:color w:val="FF0000"/>
                <w:sz w:val="18"/>
                <w:lang w:eastAsia="fi-FI"/>
              </w:rPr>
              <w:t>a</w:t>
            </w:r>
            <w:r w:rsidRPr="009E1E6F">
              <w:rPr>
                <w:rFonts w:ascii="Courier New" w:hAnsi="Courier New" w:cs="Courier New"/>
                <w:color w:val="FF0000"/>
                <w:sz w:val="18"/>
                <w:lang w:eastAsia="fi-FI"/>
              </w:rPr>
              <w:t>me</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STH - STH19 Ylähuuli tai alahuuli 2010</w:t>
            </w:r>
            <w:r w:rsidRPr="009E1E6F">
              <w:rPr>
                <w:rFonts w:ascii="Courier New" w:hAnsi="Courier New" w:cs="Courier New"/>
                <w:color w:val="0000FF"/>
                <w:sz w:val="18"/>
                <w:lang w:eastAsia="fi-FI"/>
              </w:rPr>
              <w:t>"</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displayName</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Ylähuuli</w:t>
            </w:r>
            <w:r w:rsidRPr="009E1E6F">
              <w:rPr>
                <w:rFonts w:ascii="Courier New" w:hAnsi="Courier New" w:cs="Courier New"/>
                <w:color w:val="0000FF"/>
                <w:sz w:val="18"/>
                <w:lang w:eastAsia="fi-FI"/>
              </w:rPr>
              <w:t>"/&gt;</w:t>
            </w:r>
          </w:p>
          <w:p w14:paraId="10FD4C3C"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qualifier</w:t>
            </w:r>
            <w:r w:rsidRPr="009E1E6F">
              <w:rPr>
                <w:rFonts w:ascii="Courier New" w:hAnsi="Courier New" w:cs="Courier New"/>
                <w:color w:val="0000FF"/>
                <w:sz w:val="18"/>
                <w:lang w:val="en-US" w:eastAsia="fi-FI"/>
              </w:rPr>
              <w:t>&gt;</w:t>
            </w:r>
          </w:p>
          <w:p w14:paraId="60625151"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code</w:t>
            </w:r>
            <w:r w:rsidRPr="009E1E6F">
              <w:rPr>
                <w:rFonts w:ascii="Courier New" w:hAnsi="Courier New" w:cs="Courier New"/>
                <w:color w:val="0000FF"/>
                <w:sz w:val="18"/>
                <w:lang w:val="en-US" w:eastAsia="fi-FI"/>
              </w:rPr>
              <w:t>&gt;</w:t>
            </w:r>
          </w:p>
          <w:p w14:paraId="36D6811E" w14:textId="77777777" w:rsidR="009E1E6F" w:rsidRPr="009E1E6F" w:rsidDel="00C332A9" w:rsidRDefault="009E1E6F" w:rsidP="009E1E6F">
            <w:pPr>
              <w:autoSpaceDE w:val="0"/>
              <w:autoSpaceDN w:val="0"/>
              <w:adjustRightInd w:val="0"/>
              <w:jc w:val="left"/>
              <w:rPr>
                <w:del w:id="1311" w:author="Tekijä"/>
                <w:rFonts w:ascii="Courier New" w:hAnsi="Courier New" w:cs="Courier New"/>
                <w:color w:val="0000FF"/>
                <w:sz w:val="18"/>
                <w:lang w:val="en-US" w:eastAsia="fi-FI"/>
              </w:rPr>
            </w:pPr>
            <w:del w:id="1312" w:author="Tekijä">
              <w:r w:rsidRPr="009E1E6F" w:rsidDel="00C332A9">
                <w:rPr>
                  <w:rFonts w:ascii="Courier New" w:hAnsi="Courier New" w:cs="Courier New"/>
                  <w:color w:val="000000"/>
                  <w:sz w:val="18"/>
                  <w:lang w:val="en-US" w:eastAsia="fi-FI"/>
                </w:rPr>
                <w:delText xml:space="preserve">        </w:delText>
              </w:r>
              <w:r w:rsidRPr="009E1E6F" w:rsidDel="00C332A9">
                <w:rPr>
                  <w:rFonts w:ascii="Courier New" w:hAnsi="Courier New" w:cs="Courier New"/>
                  <w:color w:val="0000FF"/>
                  <w:sz w:val="18"/>
                  <w:lang w:val="en-US" w:eastAsia="fi-FI"/>
                </w:rPr>
                <w:delText>&lt;</w:delText>
              </w:r>
              <w:r w:rsidRPr="009E1E6F" w:rsidDel="00C332A9">
                <w:rPr>
                  <w:rFonts w:ascii="Courier New" w:hAnsi="Courier New" w:cs="Courier New"/>
                  <w:color w:val="800000"/>
                  <w:sz w:val="18"/>
                  <w:lang w:val="en-US" w:eastAsia="fi-FI"/>
                </w:rPr>
                <w:delText>text</w:delText>
              </w:r>
              <w:r w:rsidRPr="009E1E6F" w:rsidDel="00C332A9">
                <w:rPr>
                  <w:rFonts w:ascii="Courier New" w:hAnsi="Courier New" w:cs="Courier New"/>
                  <w:color w:val="0000FF"/>
                  <w:sz w:val="18"/>
                  <w:lang w:val="en-US" w:eastAsia="fi-FI"/>
                </w:rPr>
                <w:delText>&gt;</w:delText>
              </w:r>
            </w:del>
          </w:p>
          <w:p w14:paraId="5E243CEE" w14:textId="77777777" w:rsidR="009E1E6F" w:rsidRPr="009E1E6F" w:rsidDel="00C332A9" w:rsidRDefault="009E1E6F" w:rsidP="009E1E6F">
            <w:pPr>
              <w:autoSpaceDE w:val="0"/>
              <w:autoSpaceDN w:val="0"/>
              <w:adjustRightInd w:val="0"/>
              <w:jc w:val="left"/>
              <w:rPr>
                <w:del w:id="1313" w:author="Tekijä"/>
                <w:rFonts w:ascii="Courier New" w:hAnsi="Courier New" w:cs="Courier New"/>
                <w:color w:val="0000FF"/>
                <w:sz w:val="18"/>
                <w:lang w:val="en-US" w:eastAsia="fi-FI"/>
              </w:rPr>
            </w:pPr>
            <w:del w:id="1314" w:author="Tekijä">
              <w:r w:rsidRPr="009E1E6F" w:rsidDel="00C332A9">
                <w:rPr>
                  <w:rFonts w:ascii="Courier New" w:hAnsi="Courier New" w:cs="Courier New"/>
                  <w:color w:val="000000"/>
                  <w:sz w:val="18"/>
                  <w:lang w:val="en-US" w:eastAsia="fi-FI"/>
                </w:rPr>
                <w:delText xml:space="preserve">          </w:delText>
              </w:r>
              <w:r w:rsidRPr="009E1E6F" w:rsidDel="00C332A9">
                <w:rPr>
                  <w:rFonts w:ascii="Courier New" w:hAnsi="Courier New" w:cs="Courier New"/>
                  <w:color w:val="0000FF"/>
                  <w:sz w:val="18"/>
                  <w:lang w:val="en-US" w:eastAsia="fi-FI"/>
                </w:rPr>
                <w:delText>&lt;</w:delText>
              </w:r>
              <w:r w:rsidRPr="009E1E6F" w:rsidDel="00C332A9">
                <w:rPr>
                  <w:rFonts w:ascii="Courier New" w:hAnsi="Courier New" w:cs="Courier New"/>
                  <w:color w:val="800000"/>
                  <w:sz w:val="18"/>
                  <w:lang w:val="en-US" w:eastAsia="fi-FI"/>
                </w:rPr>
                <w:delText>reference</w:delText>
              </w:r>
              <w:r w:rsidRPr="009E1E6F" w:rsidDel="00C332A9">
                <w:rPr>
                  <w:rFonts w:ascii="Courier New" w:hAnsi="Courier New" w:cs="Courier New"/>
                  <w:i/>
                  <w:iCs/>
                  <w:color w:val="008080"/>
                  <w:sz w:val="18"/>
                  <w:lang w:val="en-US" w:eastAsia="fi-FI"/>
                </w:rPr>
                <w:delText xml:space="preserve"> </w:delText>
              </w:r>
              <w:r w:rsidRPr="009E1E6F" w:rsidDel="00C332A9">
                <w:rPr>
                  <w:rFonts w:ascii="Courier New" w:hAnsi="Courier New" w:cs="Courier New"/>
                  <w:color w:val="FF0000"/>
                  <w:sz w:val="18"/>
                  <w:lang w:val="en-US" w:eastAsia="fi-FI"/>
                </w:rPr>
                <w:delText>value</w:delText>
              </w:r>
              <w:r w:rsidRPr="009E1E6F" w:rsidDel="00C332A9">
                <w:rPr>
                  <w:rFonts w:ascii="Courier New" w:hAnsi="Courier New" w:cs="Courier New"/>
                  <w:color w:val="0000FF"/>
                  <w:sz w:val="18"/>
                  <w:lang w:val="en-US" w:eastAsia="fi-FI"/>
                </w:rPr>
                <w:delText>="</w:delText>
              </w:r>
              <w:r w:rsidRPr="009E1E6F" w:rsidDel="00C332A9">
                <w:rPr>
                  <w:rFonts w:ascii="Courier New" w:hAnsi="Courier New" w:cs="Courier New"/>
                  <w:color w:val="000000"/>
                  <w:sz w:val="18"/>
                  <w:lang w:val="en-US" w:eastAsia="fi-FI"/>
                </w:rPr>
                <w:delText>#OID1.2.246.10.1234567.14.2013.123.4.10.2.2</w:delText>
              </w:r>
              <w:r w:rsidRPr="009E1E6F" w:rsidDel="00C332A9">
                <w:rPr>
                  <w:rFonts w:ascii="Courier New" w:hAnsi="Courier New" w:cs="Courier New"/>
                  <w:color w:val="0000FF"/>
                  <w:sz w:val="18"/>
                  <w:lang w:val="en-US" w:eastAsia="fi-FI"/>
                </w:rPr>
                <w:delText>"/&gt;</w:delText>
              </w:r>
            </w:del>
          </w:p>
          <w:p w14:paraId="2F4258EB" w14:textId="77777777" w:rsidR="009E1E6F" w:rsidRPr="009E1E6F" w:rsidDel="00C332A9" w:rsidRDefault="009E1E6F" w:rsidP="009E1E6F">
            <w:pPr>
              <w:autoSpaceDE w:val="0"/>
              <w:autoSpaceDN w:val="0"/>
              <w:adjustRightInd w:val="0"/>
              <w:jc w:val="left"/>
              <w:rPr>
                <w:del w:id="1315" w:author="Tekijä"/>
                <w:rFonts w:ascii="Courier New" w:hAnsi="Courier New" w:cs="Courier New"/>
                <w:color w:val="0000FF"/>
                <w:sz w:val="18"/>
                <w:lang w:val="en-US" w:eastAsia="fi-FI"/>
              </w:rPr>
            </w:pPr>
            <w:del w:id="1316" w:author="Tekijä">
              <w:r w:rsidRPr="009E1E6F" w:rsidDel="00C332A9">
                <w:rPr>
                  <w:rFonts w:ascii="Courier New" w:hAnsi="Courier New" w:cs="Courier New"/>
                  <w:color w:val="000000"/>
                  <w:sz w:val="18"/>
                  <w:lang w:val="en-US" w:eastAsia="fi-FI"/>
                </w:rPr>
                <w:delText xml:space="preserve">        </w:delText>
              </w:r>
              <w:r w:rsidRPr="009E1E6F" w:rsidDel="00C332A9">
                <w:rPr>
                  <w:rFonts w:ascii="Courier New" w:hAnsi="Courier New" w:cs="Courier New"/>
                  <w:color w:val="0000FF"/>
                  <w:sz w:val="18"/>
                  <w:lang w:val="en-US" w:eastAsia="fi-FI"/>
                </w:rPr>
                <w:delText>&lt;/</w:delText>
              </w:r>
              <w:r w:rsidRPr="009E1E6F" w:rsidDel="00C332A9">
                <w:rPr>
                  <w:rFonts w:ascii="Courier New" w:hAnsi="Courier New" w:cs="Courier New"/>
                  <w:color w:val="800000"/>
                  <w:sz w:val="18"/>
                  <w:lang w:val="en-US" w:eastAsia="fi-FI"/>
                </w:rPr>
                <w:delText>text</w:delText>
              </w:r>
              <w:r w:rsidRPr="009E1E6F" w:rsidDel="00C332A9">
                <w:rPr>
                  <w:rFonts w:ascii="Courier New" w:hAnsi="Courier New" w:cs="Courier New"/>
                  <w:color w:val="0000FF"/>
                  <w:sz w:val="18"/>
                  <w:lang w:val="en-US" w:eastAsia="fi-FI"/>
                </w:rPr>
                <w:delText>&gt;</w:delText>
              </w:r>
            </w:del>
          </w:p>
          <w:p w14:paraId="1F59FCC6" w14:textId="77777777" w:rsidR="009E1E6F" w:rsidRPr="009E1E6F" w:rsidRDefault="009E1E6F" w:rsidP="009E1E6F">
            <w:pPr>
              <w:autoSpaceDE w:val="0"/>
              <w:autoSpaceDN w:val="0"/>
              <w:adjustRightInd w:val="0"/>
              <w:ind w:left="1136" w:hanging="1136"/>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value</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xsi:type</w:t>
            </w:r>
            <w:r w:rsidRPr="009E1E6F">
              <w:rPr>
                <w:rFonts w:ascii="Courier New" w:hAnsi="Courier New" w:cs="Courier New"/>
                <w:color w:val="0000FF"/>
                <w:sz w:val="18"/>
                <w:lang w:val="en-US" w:eastAsia="fi-FI"/>
              </w:rPr>
              <w:t>="</w:t>
            </w:r>
            <w:del w:id="1317" w:author="Tekijä">
              <w:r w:rsidRPr="009E1E6F" w:rsidDel="00B4787B">
                <w:rPr>
                  <w:rFonts w:ascii="Courier New" w:hAnsi="Courier New" w:cs="Courier New"/>
                  <w:color w:val="000000"/>
                  <w:sz w:val="18"/>
                  <w:lang w:val="en-US" w:eastAsia="fi-FI"/>
                </w:rPr>
                <w:delText>CD</w:delText>
              </w:r>
            </w:del>
            <w:ins w:id="1318" w:author="Tekijä">
              <w:r w:rsidR="00B4787B">
                <w:rPr>
                  <w:rFonts w:ascii="Courier New" w:hAnsi="Courier New" w:cs="Courier New"/>
                  <w:color w:val="000000"/>
                  <w:sz w:val="18"/>
                  <w:lang w:val="en-US" w:eastAsia="fi-FI"/>
                </w:rPr>
                <w:t>CV</w:t>
              </w:r>
            </w:ins>
            <w:r w:rsidRPr="009E1E6F">
              <w:rPr>
                <w:rFonts w:ascii="Courier New" w:hAnsi="Courier New" w:cs="Courier New"/>
                <w:color w:val="0000FF"/>
                <w:sz w:val="18"/>
                <w:lang w:val="en-US" w:eastAsia="fi-FI"/>
              </w:rPr>
              <w:t>"</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code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A23</w:t>
            </w:r>
            <w:r w:rsidRPr="009E1E6F">
              <w:rPr>
                <w:rFonts w:ascii="Courier New" w:hAnsi="Courier New" w:cs="Courier New"/>
                <w:color w:val="0000FF"/>
                <w:sz w:val="18"/>
                <w:lang w:val="en-US" w:eastAsia="fi-FI"/>
              </w:rPr>
              <w:t>"</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codeSystem</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1.2.246.537.6.693.2013</w:t>
            </w:r>
            <w:r w:rsidRPr="009E1E6F">
              <w:rPr>
                <w:rFonts w:ascii="Courier New" w:hAnsi="Courier New" w:cs="Courier New"/>
                <w:color w:val="0000FF"/>
                <w:sz w:val="18"/>
                <w:lang w:val="en-US" w:eastAsia="fi-FI"/>
              </w:rPr>
              <w:t>"</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codeSy</w:t>
            </w:r>
            <w:r w:rsidRPr="009E1E6F">
              <w:rPr>
                <w:rFonts w:ascii="Courier New" w:hAnsi="Courier New" w:cs="Courier New"/>
                <w:color w:val="FF0000"/>
                <w:sz w:val="18"/>
                <w:lang w:val="en-US" w:eastAsia="fi-FI"/>
              </w:rPr>
              <w:t>s</w:t>
            </w:r>
            <w:r w:rsidRPr="009E1E6F">
              <w:rPr>
                <w:rFonts w:ascii="Courier New" w:hAnsi="Courier New" w:cs="Courier New"/>
                <w:color w:val="FF0000"/>
                <w:sz w:val="18"/>
                <w:lang w:val="en-US" w:eastAsia="fi-FI"/>
              </w:rPr>
              <w:t>temName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STH - STH19B Huulen asento 2013</w:t>
            </w:r>
            <w:r w:rsidRPr="009E1E6F">
              <w:rPr>
                <w:rFonts w:ascii="Courier New" w:hAnsi="Courier New" w:cs="Courier New"/>
                <w:color w:val="0000FF"/>
                <w:sz w:val="18"/>
                <w:lang w:val="en-US" w:eastAsia="fi-FI"/>
              </w:rPr>
              <w:t>"</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displayName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Retrusiivinen huulen asento</w:t>
            </w:r>
            <w:r w:rsidRPr="009E1E6F">
              <w:rPr>
                <w:rFonts w:ascii="Courier New" w:hAnsi="Courier New" w:cs="Courier New"/>
                <w:color w:val="0000FF"/>
                <w:sz w:val="18"/>
                <w:lang w:val="en-US" w:eastAsia="fi-FI"/>
              </w:rPr>
              <w:t>"/&gt;</w:t>
            </w:r>
          </w:p>
          <w:p w14:paraId="5A4303C1"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observation</w:t>
            </w:r>
            <w:r w:rsidRPr="009E1E6F">
              <w:rPr>
                <w:rFonts w:ascii="Courier New" w:hAnsi="Courier New" w:cs="Courier New"/>
                <w:color w:val="0000FF"/>
                <w:sz w:val="18"/>
                <w:lang w:val="en-US" w:eastAsia="fi-FI"/>
              </w:rPr>
              <w:t>&gt;</w:t>
            </w:r>
          </w:p>
          <w:p w14:paraId="57F3FC6C" w14:textId="77777777" w:rsidR="003F6A08" w:rsidRPr="003F6A08" w:rsidRDefault="009E1E6F" w:rsidP="009E1E6F">
            <w:pPr>
              <w:autoSpaceDE w:val="0"/>
              <w:autoSpaceDN w:val="0"/>
              <w:adjustRightInd w:val="0"/>
              <w:jc w:val="left"/>
              <w:rPr>
                <w:rFonts w:ascii="Courier New" w:hAnsi="Courier New" w:cs="Courier New"/>
                <w:sz w:val="18"/>
                <w:szCs w:val="18"/>
                <w:lang w:val="en-US"/>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component</w:t>
            </w:r>
            <w:r w:rsidRPr="009E1E6F">
              <w:rPr>
                <w:rFonts w:ascii="Courier New" w:hAnsi="Courier New" w:cs="Courier New"/>
                <w:color w:val="0000FF"/>
                <w:sz w:val="18"/>
                <w:lang w:val="en-US" w:eastAsia="fi-FI"/>
              </w:rPr>
              <w:t>&gt;</w:t>
            </w:r>
          </w:p>
        </w:tc>
      </w:tr>
    </w:tbl>
    <w:p w14:paraId="77FEE687" w14:textId="77777777" w:rsidR="003F6A08" w:rsidRPr="003F6A08" w:rsidRDefault="003F6A08" w:rsidP="008E33EF">
      <w:pPr>
        <w:pStyle w:val="Otsikko3"/>
      </w:pPr>
      <w:bookmarkStart w:id="1319" w:name="_Toc377399156"/>
      <w:bookmarkStart w:id="1320" w:name="_Toc436732598"/>
      <w:r w:rsidRPr="003F6A08">
        <w:t>Huulisulku auki ja puutteellisen huulisulun syyt</w:t>
      </w:r>
      <w:bookmarkEnd w:id="1319"/>
      <w:bookmarkEnd w:id="1320"/>
    </w:p>
    <w:p w14:paraId="08DEC188" w14:textId="77777777" w:rsidR="003F6A08" w:rsidRPr="003F6A08" w:rsidRDefault="003F6A08" w:rsidP="003F6A08">
      <w:r w:rsidRPr="003F6A08">
        <w:t>Huulisulun avoimuus annetaan observation value:ssa boolean-tietotyypillä. Täydentävässä observ</w:t>
      </w:r>
      <w:r w:rsidRPr="003F6A08">
        <w:t>a</w:t>
      </w:r>
      <w:r w:rsidRPr="003F6A08">
        <w:t>tionissa annetaan puutteellisen huulisulun syyt STH19D luokituksella.</w:t>
      </w:r>
    </w:p>
    <w:p w14:paraId="64B334E1"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3F5966C4"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4A00779A"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component</w:t>
            </w:r>
            <w:r w:rsidRPr="009E1E6F">
              <w:rPr>
                <w:rFonts w:ascii="Courier New" w:hAnsi="Courier New" w:cs="Courier New"/>
                <w:color w:val="0000FF"/>
                <w:sz w:val="18"/>
                <w:lang w:val="en-US" w:eastAsia="fi-FI"/>
              </w:rPr>
              <w:t>&gt;</w:t>
            </w:r>
          </w:p>
          <w:p w14:paraId="0EF91CF3"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474747"/>
                <w:sz w:val="18"/>
                <w:lang w:val="en-US" w:eastAsia="fi-FI"/>
              </w:rPr>
              <w:t xml:space="preserve"> Huulisulku auki </w:t>
            </w:r>
            <w:r w:rsidRPr="009E1E6F">
              <w:rPr>
                <w:rFonts w:ascii="Courier New" w:hAnsi="Courier New" w:cs="Courier New"/>
                <w:color w:val="0000FF"/>
                <w:sz w:val="18"/>
                <w:lang w:val="en-US" w:eastAsia="fi-FI"/>
              </w:rPr>
              <w:t>--&gt;</w:t>
            </w:r>
          </w:p>
          <w:p w14:paraId="05D84D21"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observation</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classCode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COND</w:t>
            </w:r>
            <w:r w:rsidRPr="009E1E6F">
              <w:rPr>
                <w:rFonts w:ascii="Courier New" w:hAnsi="Courier New" w:cs="Courier New"/>
                <w:color w:val="0000FF"/>
                <w:sz w:val="18"/>
                <w:lang w:val="en-US" w:eastAsia="fi-FI"/>
              </w:rPr>
              <w:t>"</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moodCode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EVN</w:t>
            </w:r>
            <w:r w:rsidRPr="009E1E6F">
              <w:rPr>
                <w:rFonts w:ascii="Courier New" w:hAnsi="Courier New" w:cs="Courier New"/>
                <w:color w:val="0000FF"/>
                <w:sz w:val="18"/>
                <w:lang w:val="en-US" w:eastAsia="fi-FI"/>
              </w:rPr>
              <w:t>"&gt;</w:t>
            </w:r>
          </w:p>
          <w:p w14:paraId="56139CF7" w14:textId="77777777" w:rsidR="009E1E6F" w:rsidRPr="00A77303" w:rsidRDefault="009E1E6F" w:rsidP="009E1E6F">
            <w:pPr>
              <w:autoSpaceDE w:val="0"/>
              <w:autoSpaceDN w:val="0"/>
              <w:adjustRightInd w:val="0"/>
              <w:ind w:left="1136" w:hanging="1136"/>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A77303">
              <w:rPr>
                <w:rFonts w:ascii="Courier New" w:hAnsi="Courier New" w:cs="Courier New"/>
                <w:color w:val="0000FF"/>
                <w:sz w:val="18"/>
                <w:lang w:val="en-US" w:eastAsia="fi-FI"/>
              </w:rPr>
              <w:t>&lt;</w:t>
            </w:r>
            <w:r w:rsidRPr="00A77303">
              <w:rPr>
                <w:rFonts w:ascii="Courier New" w:hAnsi="Courier New" w:cs="Courier New"/>
                <w:color w:val="800000"/>
                <w:sz w:val="18"/>
                <w:lang w:val="en-US" w:eastAsia="fi-FI"/>
              </w:rPr>
              <w:t>code</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24</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codeSystem</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1.2.246.537.6.12.2002.904.2013</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codeSystemName</w:t>
            </w:r>
            <w:r w:rsidRPr="00A77303">
              <w:rPr>
                <w:rFonts w:ascii="Courier New" w:hAnsi="Courier New" w:cs="Courier New"/>
                <w:color w:val="0000FF"/>
                <w:sz w:val="18"/>
                <w:lang w:val="en-US" w:eastAsia="fi-FI"/>
              </w:rPr>
              <w:t>="</w:t>
            </w:r>
            <w:ins w:id="1321" w:author="Tekijä">
              <w:r w:rsidR="00A77303" w:rsidRPr="00A77303">
                <w:rPr>
                  <w:lang w:val="en-US"/>
                </w:rPr>
                <w:t xml:space="preserve"> </w:t>
              </w:r>
              <w:r w:rsidR="00A77303" w:rsidRPr="00A77303">
                <w:rPr>
                  <w:rFonts w:ascii="Courier New" w:hAnsi="Courier New" w:cs="Courier New"/>
                  <w:color w:val="000000"/>
                  <w:sz w:val="18"/>
                  <w:lang w:val="en-US" w:eastAsia="fi-FI"/>
                </w:rPr>
                <w:t>THL/Tietosisältö - STH04 Pehmyt- ja kovakudosten havainnot 2013</w:t>
              </w:r>
            </w:ins>
            <w:del w:id="1322" w:author="Tekijä">
              <w:r w:rsidRPr="00A77303" w:rsidDel="00A77303">
                <w:rPr>
                  <w:rFonts w:ascii="Courier New" w:hAnsi="Courier New" w:cs="Courier New"/>
                  <w:color w:val="000000"/>
                  <w:sz w:val="18"/>
                  <w:lang w:val="en-US" w:eastAsia="fi-FI"/>
                </w:rPr>
                <w:delText>THL/Tietosisältö - Suun terveydenhuollon pehmyt- ja kovakudosten havainnot 2013</w:delText>
              </w:r>
            </w:del>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displa</w:t>
            </w:r>
            <w:r w:rsidRPr="00A77303">
              <w:rPr>
                <w:rFonts w:ascii="Courier New" w:hAnsi="Courier New" w:cs="Courier New"/>
                <w:color w:val="FF0000"/>
                <w:sz w:val="18"/>
                <w:lang w:val="en-US" w:eastAsia="fi-FI"/>
              </w:rPr>
              <w:t>y</w:t>
            </w:r>
            <w:r w:rsidRPr="00A77303">
              <w:rPr>
                <w:rFonts w:ascii="Courier New" w:hAnsi="Courier New" w:cs="Courier New"/>
                <w:color w:val="FF0000"/>
                <w:sz w:val="18"/>
                <w:lang w:val="en-US" w:eastAsia="fi-FI"/>
              </w:rPr>
              <w:t>Name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Huulisulku auki</w:t>
            </w:r>
            <w:r w:rsidRPr="00A77303">
              <w:rPr>
                <w:rFonts w:ascii="Courier New" w:hAnsi="Courier New" w:cs="Courier New"/>
                <w:color w:val="0000FF"/>
                <w:sz w:val="18"/>
                <w:lang w:val="en-US" w:eastAsia="fi-FI"/>
              </w:rPr>
              <w:t>"/&gt;</w:t>
            </w:r>
          </w:p>
          <w:p w14:paraId="49798F7D"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A77303">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text</w:t>
            </w:r>
            <w:r w:rsidRPr="009E1E6F">
              <w:rPr>
                <w:rFonts w:ascii="Courier New" w:hAnsi="Courier New" w:cs="Courier New"/>
                <w:color w:val="0000FF"/>
                <w:sz w:val="18"/>
                <w:lang w:val="en-US" w:eastAsia="fi-FI"/>
              </w:rPr>
              <w:t>&gt;</w:t>
            </w:r>
          </w:p>
          <w:p w14:paraId="57828D7E"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reference</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value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#OID1.2.246.10.1234567.14.2013.123.4.10.2.3</w:t>
            </w:r>
            <w:r w:rsidRPr="009E1E6F">
              <w:rPr>
                <w:rFonts w:ascii="Courier New" w:hAnsi="Courier New" w:cs="Courier New"/>
                <w:color w:val="0000FF"/>
                <w:sz w:val="18"/>
                <w:lang w:val="en-US" w:eastAsia="fi-FI"/>
              </w:rPr>
              <w:t>"/&gt;</w:t>
            </w:r>
          </w:p>
          <w:p w14:paraId="467B07DE"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text</w:t>
            </w:r>
            <w:r w:rsidRPr="009E1E6F">
              <w:rPr>
                <w:rFonts w:ascii="Courier New" w:hAnsi="Courier New" w:cs="Courier New"/>
                <w:color w:val="0000FF"/>
                <w:sz w:val="18"/>
                <w:lang w:val="en-US" w:eastAsia="fi-FI"/>
              </w:rPr>
              <w:t>&gt;</w:t>
            </w:r>
          </w:p>
          <w:p w14:paraId="78E9BB78"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value</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xsi:type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BL</w:t>
            </w:r>
            <w:r w:rsidRPr="009E1E6F">
              <w:rPr>
                <w:rFonts w:ascii="Courier New" w:hAnsi="Courier New" w:cs="Courier New"/>
                <w:color w:val="0000FF"/>
                <w:sz w:val="18"/>
                <w:lang w:val="en-US" w:eastAsia="fi-FI"/>
              </w:rPr>
              <w:t>"</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value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true</w:t>
            </w:r>
            <w:r w:rsidRPr="009E1E6F">
              <w:rPr>
                <w:rFonts w:ascii="Courier New" w:hAnsi="Courier New" w:cs="Courier New"/>
                <w:color w:val="0000FF"/>
                <w:sz w:val="18"/>
                <w:lang w:val="en-US" w:eastAsia="fi-FI"/>
              </w:rPr>
              <w:t>"/&gt;</w:t>
            </w:r>
          </w:p>
          <w:p w14:paraId="39C9D30B" w14:textId="77777777" w:rsidR="009E1E6F" w:rsidRPr="009E1E6F" w:rsidRDefault="009E1E6F" w:rsidP="009E1E6F">
            <w:pPr>
              <w:autoSpaceDE w:val="0"/>
              <w:autoSpaceDN w:val="0"/>
              <w:adjustRightInd w:val="0"/>
              <w:jc w:val="left"/>
              <w:rPr>
                <w:rFonts w:ascii="Courier New" w:hAnsi="Courier New" w:cs="Courier New"/>
                <w:color w:val="0000FF"/>
                <w:sz w:val="18"/>
                <w:lang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eastAsia="fi-FI"/>
              </w:rPr>
              <w:t>&lt;</w:t>
            </w:r>
            <w:r w:rsidRPr="009E1E6F">
              <w:rPr>
                <w:rFonts w:ascii="Courier New" w:hAnsi="Courier New" w:cs="Courier New"/>
                <w:color w:val="800000"/>
                <w:sz w:val="18"/>
                <w:lang w:eastAsia="fi-FI"/>
              </w:rPr>
              <w:t>entryRelationship</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typeCode</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COMP</w:t>
            </w:r>
            <w:r w:rsidRPr="009E1E6F">
              <w:rPr>
                <w:rFonts w:ascii="Courier New" w:hAnsi="Courier New" w:cs="Courier New"/>
                <w:color w:val="0000FF"/>
                <w:sz w:val="18"/>
                <w:lang w:eastAsia="fi-FI"/>
              </w:rPr>
              <w:t>"&gt;</w:t>
            </w:r>
          </w:p>
          <w:p w14:paraId="0EB22EEE" w14:textId="77777777" w:rsidR="009E1E6F" w:rsidRPr="009E1E6F" w:rsidRDefault="009E1E6F" w:rsidP="009E1E6F">
            <w:pPr>
              <w:autoSpaceDE w:val="0"/>
              <w:autoSpaceDN w:val="0"/>
              <w:adjustRightInd w:val="0"/>
              <w:jc w:val="left"/>
              <w:rPr>
                <w:rFonts w:ascii="Courier New" w:hAnsi="Courier New" w:cs="Courier New"/>
                <w:color w:val="0000FF"/>
                <w:sz w:val="18"/>
                <w:lang w:eastAsia="fi-FI"/>
              </w:rPr>
            </w:pPr>
            <w:r w:rsidRPr="009E1E6F">
              <w:rPr>
                <w:rFonts w:ascii="Courier New" w:hAnsi="Courier New" w:cs="Courier New"/>
                <w:color w:val="000000"/>
                <w:sz w:val="18"/>
                <w:lang w:eastAsia="fi-FI"/>
              </w:rPr>
              <w:t xml:space="preserve">              </w:t>
            </w:r>
            <w:r w:rsidRPr="009E1E6F">
              <w:rPr>
                <w:rFonts w:ascii="Courier New" w:hAnsi="Courier New" w:cs="Courier New"/>
                <w:color w:val="0000FF"/>
                <w:sz w:val="18"/>
                <w:lang w:eastAsia="fi-FI"/>
              </w:rPr>
              <w:t>&lt;!--</w:t>
            </w:r>
            <w:r w:rsidRPr="009E1E6F">
              <w:rPr>
                <w:rFonts w:ascii="Courier New" w:hAnsi="Courier New" w:cs="Courier New"/>
                <w:color w:val="474747"/>
                <w:sz w:val="18"/>
                <w:lang w:eastAsia="fi-FI"/>
              </w:rPr>
              <w:t xml:space="preserve"> Puutteellisen huulisulun syyt </w:t>
            </w:r>
            <w:r w:rsidRPr="009E1E6F">
              <w:rPr>
                <w:rFonts w:ascii="Courier New" w:hAnsi="Courier New" w:cs="Courier New"/>
                <w:color w:val="0000FF"/>
                <w:sz w:val="18"/>
                <w:lang w:eastAsia="fi-FI"/>
              </w:rPr>
              <w:t>--&gt;</w:t>
            </w:r>
          </w:p>
          <w:p w14:paraId="64BF2372"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observation</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classCode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COND</w:t>
            </w:r>
            <w:r w:rsidRPr="009E1E6F">
              <w:rPr>
                <w:rFonts w:ascii="Courier New" w:hAnsi="Courier New" w:cs="Courier New"/>
                <w:color w:val="0000FF"/>
                <w:sz w:val="18"/>
                <w:lang w:val="en-US" w:eastAsia="fi-FI"/>
              </w:rPr>
              <w:t>"</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moodCode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EVN</w:t>
            </w:r>
            <w:r w:rsidRPr="009E1E6F">
              <w:rPr>
                <w:rFonts w:ascii="Courier New" w:hAnsi="Courier New" w:cs="Courier New"/>
                <w:color w:val="0000FF"/>
                <w:sz w:val="18"/>
                <w:lang w:val="en-US" w:eastAsia="fi-FI"/>
              </w:rPr>
              <w:t>"&gt;</w:t>
            </w:r>
          </w:p>
          <w:p w14:paraId="13BFB518" w14:textId="77777777" w:rsidR="009E1E6F" w:rsidRPr="009E1E6F" w:rsidRDefault="009E1E6F" w:rsidP="009E1E6F">
            <w:pPr>
              <w:autoSpaceDE w:val="0"/>
              <w:autoSpaceDN w:val="0"/>
              <w:adjustRightInd w:val="0"/>
              <w:ind w:left="1988" w:hanging="1988"/>
              <w:jc w:val="left"/>
              <w:rPr>
                <w:rFonts w:ascii="Courier New" w:hAnsi="Courier New" w:cs="Courier New"/>
                <w:color w:val="0000FF"/>
                <w:sz w:val="18"/>
                <w:lang w:eastAsia="fi-FI"/>
              </w:rPr>
            </w:pPr>
            <w:r w:rsidRPr="00302119">
              <w:rPr>
                <w:rFonts w:ascii="Courier New" w:hAnsi="Courier New" w:cs="Courier New"/>
                <w:color w:val="000000"/>
                <w:sz w:val="18"/>
                <w:lang w:val="en-US" w:eastAsia="fi-FI"/>
              </w:rPr>
              <w:t xml:space="preserve">                </w:t>
            </w:r>
            <w:r w:rsidRPr="009E1E6F">
              <w:rPr>
                <w:rFonts w:ascii="Courier New" w:hAnsi="Courier New" w:cs="Courier New"/>
                <w:color w:val="0000FF"/>
                <w:sz w:val="18"/>
                <w:lang w:eastAsia="fi-FI"/>
              </w:rPr>
              <w:t>&lt;</w:t>
            </w:r>
            <w:r w:rsidRPr="009E1E6F">
              <w:rPr>
                <w:rFonts w:ascii="Courier New" w:hAnsi="Courier New" w:cs="Courier New"/>
                <w:color w:val="800000"/>
                <w:sz w:val="18"/>
                <w:lang w:eastAsia="fi-FI"/>
              </w:rPr>
              <w:t>code</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code</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25</w:t>
            </w:r>
            <w:r w:rsidRPr="009E1E6F">
              <w:rPr>
                <w:rFonts w:ascii="Courier New" w:hAnsi="Courier New" w:cs="Courier New"/>
                <w:color w:val="0000FF"/>
                <w:sz w:val="18"/>
                <w:lang w:eastAsia="fi-FI"/>
              </w:rPr>
              <w:t>"</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codeSystem</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1.2.246.537.6.12.2002.904.2013</w:t>
            </w:r>
            <w:r w:rsidRPr="009E1E6F">
              <w:rPr>
                <w:rFonts w:ascii="Courier New" w:hAnsi="Courier New" w:cs="Courier New"/>
                <w:color w:val="0000FF"/>
                <w:sz w:val="18"/>
                <w:lang w:eastAsia="fi-FI"/>
              </w:rPr>
              <w:t>"</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codeSyste</w:t>
            </w:r>
            <w:r w:rsidRPr="009E1E6F">
              <w:rPr>
                <w:rFonts w:ascii="Courier New" w:hAnsi="Courier New" w:cs="Courier New"/>
                <w:color w:val="FF0000"/>
                <w:sz w:val="18"/>
                <w:lang w:eastAsia="fi-FI"/>
              </w:rPr>
              <w:t>m</w:t>
            </w:r>
            <w:r w:rsidRPr="009E1E6F">
              <w:rPr>
                <w:rFonts w:ascii="Courier New" w:hAnsi="Courier New" w:cs="Courier New"/>
                <w:color w:val="FF0000"/>
                <w:sz w:val="18"/>
                <w:lang w:eastAsia="fi-FI"/>
              </w:rPr>
              <w:t>Name</w:t>
            </w:r>
            <w:r w:rsidRPr="009E1E6F">
              <w:rPr>
                <w:rFonts w:ascii="Courier New" w:hAnsi="Courier New" w:cs="Courier New"/>
                <w:color w:val="0000FF"/>
                <w:sz w:val="18"/>
                <w:lang w:eastAsia="fi-FI"/>
              </w:rPr>
              <w:t>="</w:t>
            </w:r>
            <w:ins w:id="1323" w:author="Tekijä">
              <w:r w:rsidR="00A77303">
                <w:t xml:space="preserve"> </w:t>
              </w:r>
              <w:r w:rsidR="00A77303" w:rsidRPr="00A77303">
                <w:rPr>
                  <w:rFonts w:ascii="Courier New" w:hAnsi="Courier New" w:cs="Courier New"/>
                  <w:color w:val="000000"/>
                  <w:sz w:val="18"/>
                  <w:lang w:eastAsia="fi-FI"/>
                </w:rPr>
                <w:t>THL/Tietosisältö - STH04 Pehmyt- ja kovakudosten havainnot 2013</w:t>
              </w:r>
            </w:ins>
            <w:del w:id="1324" w:author="Tekijä">
              <w:r w:rsidRPr="009E1E6F" w:rsidDel="00A77303">
                <w:rPr>
                  <w:rFonts w:ascii="Courier New" w:hAnsi="Courier New" w:cs="Courier New"/>
                  <w:color w:val="000000"/>
                  <w:sz w:val="18"/>
                  <w:lang w:eastAsia="fi-FI"/>
                </w:rPr>
                <w:delText>THL/Tietosisältö - Suun terveydenhuollon pehmyt- ja kovakudosten havainnot 2013</w:delText>
              </w:r>
            </w:del>
            <w:r w:rsidRPr="009E1E6F">
              <w:rPr>
                <w:rFonts w:ascii="Courier New" w:hAnsi="Courier New" w:cs="Courier New"/>
                <w:color w:val="0000FF"/>
                <w:sz w:val="18"/>
                <w:lang w:eastAsia="fi-FI"/>
              </w:rPr>
              <w:t>"</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displayName</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Puutteellisen huulisulun syyt</w:t>
            </w:r>
            <w:r w:rsidRPr="009E1E6F">
              <w:rPr>
                <w:rFonts w:ascii="Courier New" w:hAnsi="Courier New" w:cs="Courier New"/>
                <w:color w:val="0000FF"/>
                <w:sz w:val="18"/>
                <w:lang w:eastAsia="fi-FI"/>
              </w:rPr>
              <w:t>"/&gt;</w:t>
            </w:r>
          </w:p>
          <w:p w14:paraId="3C9303AE" w14:textId="77777777" w:rsidR="009E1E6F" w:rsidRPr="00B4787B" w:rsidDel="00C332A9" w:rsidRDefault="009E1E6F" w:rsidP="009E1E6F">
            <w:pPr>
              <w:autoSpaceDE w:val="0"/>
              <w:autoSpaceDN w:val="0"/>
              <w:adjustRightInd w:val="0"/>
              <w:jc w:val="left"/>
              <w:rPr>
                <w:del w:id="1325" w:author="Tekijä"/>
                <w:rFonts w:ascii="Courier New" w:hAnsi="Courier New" w:cs="Courier New"/>
                <w:color w:val="0000FF"/>
                <w:sz w:val="18"/>
                <w:lang w:eastAsia="fi-FI"/>
              </w:rPr>
            </w:pPr>
            <w:del w:id="1326" w:author="Tekijä">
              <w:r w:rsidRPr="009E1E6F" w:rsidDel="00C332A9">
                <w:rPr>
                  <w:rFonts w:ascii="Courier New" w:hAnsi="Courier New" w:cs="Courier New"/>
                  <w:color w:val="000000"/>
                  <w:sz w:val="18"/>
                  <w:lang w:eastAsia="fi-FI"/>
                </w:rPr>
                <w:delText xml:space="preserve">                </w:delText>
              </w:r>
              <w:r w:rsidRPr="00B4787B" w:rsidDel="00C332A9">
                <w:rPr>
                  <w:rFonts w:ascii="Courier New" w:hAnsi="Courier New" w:cs="Courier New"/>
                  <w:color w:val="0000FF"/>
                  <w:sz w:val="18"/>
                  <w:lang w:eastAsia="fi-FI"/>
                </w:rPr>
                <w:delText>&lt;</w:delText>
              </w:r>
              <w:r w:rsidRPr="00B4787B" w:rsidDel="00C332A9">
                <w:rPr>
                  <w:rFonts w:ascii="Courier New" w:hAnsi="Courier New" w:cs="Courier New"/>
                  <w:color w:val="800000"/>
                  <w:sz w:val="18"/>
                  <w:lang w:eastAsia="fi-FI"/>
                </w:rPr>
                <w:delText>text</w:delText>
              </w:r>
              <w:r w:rsidRPr="00B4787B" w:rsidDel="00C332A9">
                <w:rPr>
                  <w:rFonts w:ascii="Courier New" w:hAnsi="Courier New" w:cs="Courier New"/>
                  <w:color w:val="0000FF"/>
                  <w:sz w:val="18"/>
                  <w:lang w:eastAsia="fi-FI"/>
                </w:rPr>
                <w:delText>&gt;</w:delText>
              </w:r>
            </w:del>
          </w:p>
          <w:p w14:paraId="6F00F942" w14:textId="77777777" w:rsidR="009E1E6F" w:rsidRPr="00B4787B" w:rsidDel="00C332A9" w:rsidRDefault="009E1E6F" w:rsidP="009E1E6F">
            <w:pPr>
              <w:autoSpaceDE w:val="0"/>
              <w:autoSpaceDN w:val="0"/>
              <w:adjustRightInd w:val="0"/>
              <w:jc w:val="left"/>
              <w:rPr>
                <w:del w:id="1327" w:author="Tekijä"/>
                <w:rFonts w:ascii="Courier New" w:hAnsi="Courier New" w:cs="Courier New"/>
                <w:color w:val="0000FF"/>
                <w:sz w:val="18"/>
                <w:lang w:eastAsia="fi-FI"/>
              </w:rPr>
            </w:pPr>
            <w:del w:id="1328" w:author="Tekijä">
              <w:r w:rsidRPr="00B4787B" w:rsidDel="00C332A9">
                <w:rPr>
                  <w:rFonts w:ascii="Courier New" w:hAnsi="Courier New" w:cs="Courier New"/>
                  <w:color w:val="000000"/>
                  <w:sz w:val="18"/>
                  <w:lang w:eastAsia="fi-FI"/>
                </w:rPr>
                <w:delText xml:space="preserve">                  </w:delText>
              </w:r>
              <w:r w:rsidRPr="00B4787B" w:rsidDel="00C332A9">
                <w:rPr>
                  <w:rFonts w:ascii="Courier New" w:hAnsi="Courier New" w:cs="Courier New"/>
                  <w:color w:val="0000FF"/>
                  <w:sz w:val="18"/>
                  <w:lang w:eastAsia="fi-FI"/>
                </w:rPr>
                <w:delText>&lt;</w:delText>
              </w:r>
              <w:r w:rsidRPr="00B4787B" w:rsidDel="00C332A9">
                <w:rPr>
                  <w:rFonts w:ascii="Courier New" w:hAnsi="Courier New" w:cs="Courier New"/>
                  <w:color w:val="800000"/>
                  <w:sz w:val="18"/>
                  <w:lang w:eastAsia="fi-FI"/>
                </w:rPr>
                <w:delText>reference</w:delText>
              </w:r>
              <w:r w:rsidRPr="00B4787B" w:rsidDel="00C332A9">
                <w:rPr>
                  <w:rFonts w:ascii="Courier New" w:hAnsi="Courier New" w:cs="Courier New"/>
                  <w:i/>
                  <w:iCs/>
                  <w:color w:val="008080"/>
                  <w:sz w:val="18"/>
                  <w:lang w:eastAsia="fi-FI"/>
                </w:rPr>
                <w:delText xml:space="preserve"> </w:delText>
              </w:r>
              <w:r w:rsidRPr="00B4787B" w:rsidDel="00C332A9">
                <w:rPr>
                  <w:rFonts w:ascii="Courier New" w:hAnsi="Courier New" w:cs="Courier New"/>
                  <w:color w:val="FF0000"/>
                  <w:sz w:val="18"/>
                  <w:lang w:eastAsia="fi-FI"/>
                </w:rPr>
                <w:delText>value</w:delText>
              </w:r>
              <w:r w:rsidRPr="00B4787B" w:rsidDel="00C332A9">
                <w:rPr>
                  <w:rFonts w:ascii="Courier New" w:hAnsi="Courier New" w:cs="Courier New"/>
                  <w:color w:val="0000FF"/>
                  <w:sz w:val="18"/>
                  <w:lang w:eastAsia="fi-FI"/>
                </w:rPr>
                <w:delText>="</w:delText>
              </w:r>
              <w:r w:rsidRPr="00B4787B" w:rsidDel="00C332A9">
                <w:rPr>
                  <w:rFonts w:ascii="Courier New" w:hAnsi="Courier New" w:cs="Courier New"/>
                  <w:color w:val="000000"/>
                  <w:sz w:val="18"/>
                  <w:lang w:eastAsia="fi-FI"/>
                </w:rPr>
                <w:delText>#OID1.2.246.10.1234567.14.2013.123.4.10.2.4</w:delText>
              </w:r>
              <w:r w:rsidRPr="00B4787B" w:rsidDel="00C332A9">
                <w:rPr>
                  <w:rFonts w:ascii="Courier New" w:hAnsi="Courier New" w:cs="Courier New"/>
                  <w:color w:val="0000FF"/>
                  <w:sz w:val="18"/>
                  <w:lang w:eastAsia="fi-FI"/>
                </w:rPr>
                <w:delText>"/&gt;</w:delText>
              </w:r>
            </w:del>
          </w:p>
          <w:p w14:paraId="13674B05" w14:textId="77777777" w:rsidR="009E1E6F" w:rsidRPr="00B4787B" w:rsidDel="00C332A9" w:rsidRDefault="009E1E6F" w:rsidP="009E1E6F">
            <w:pPr>
              <w:autoSpaceDE w:val="0"/>
              <w:autoSpaceDN w:val="0"/>
              <w:adjustRightInd w:val="0"/>
              <w:jc w:val="left"/>
              <w:rPr>
                <w:del w:id="1329" w:author="Tekijä"/>
                <w:rFonts w:ascii="Courier New" w:hAnsi="Courier New" w:cs="Courier New"/>
                <w:color w:val="0000FF"/>
                <w:sz w:val="18"/>
                <w:lang w:eastAsia="fi-FI"/>
              </w:rPr>
            </w:pPr>
            <w:del w:id="1330" w:author="Tekijä">
              <w:r w:rsidRPr="00B4787B" w:rsidDel="00C332A9">
                <w:rPr>
                  <w:rFonts w:ascii="Courier New" w:hAnsi="Courier New" w:cs="Courier New"/>
                  <w:color w:val="000000"/>
                  <w:sz w:val="18"/>
                  <w:lang w:eastAsia="fi-FI"/>
                </w:rPr>
                <w:delText xml:space="preserve">                </w:delText>
              </w:r>
              <w:r w:rsidRPr="00B4787B" w:rsidDel="00C332A9">
                <w:rPr>
                  <w:rFonts w:ascii="Courier New" w:hAnsi="Courier New" w:cs="Courier New"/>
                  <w:color w:val="0000FF"/>
                  <w:sz w:val="18"/>
                  <w:lang w:eastAsia="fi-FI"/>
                </w:rPr>
                <w:delText>&lt;/</w:delText>
              </w:r>
              <w:r w:rsidRPr="00B4787B" w:rsidDel="00C332A9">
                <w:rPr>
                  <w:rFonts w:ascii="Courier New" w:hAnsi="Courier New" w:cs="Courier New"/>
                  <w:color w:val="800000"/>
                  <w:sz w:val="18"/>
                  <w:lang w:eastAsia="fi-FI"/>
                </w:rPr>
                <w:delText>text</w:delText>
              </w:r>
              <w:r w:rsidRPr="00B4787B" w:rsidDel="00C332A9">
                <w:rPr>
                  <w:rFonts w:ascii="Courier New" w:hAnsi="Courier New" w:cs="Courier New"/>
                  <w:color w:val="0000FF"/>
                  <w:sz w:val="18"/>
                  <w:lang w:eastAsia="fi-FI"/>
                </w:rPr>
                <w:delText>&gt;</w:delText>
              </w:r>
            </w:del>
          </w:p>
          <w:p w14:paraId="7CB5C3F9" w14:textId="77777777" w:rsidR="009E1E6F" w:rsidRPr="009E1E6F" w:rsidRDefault="009E1E6F" w:rsidP="009E1E6F">
            <w:pPr>
              <w:autoSpaceDE w:val="0"/>
              <w:autoSpaceDN w:val="0"/>
              <w:adjustRightInd w:val="0"/>
              <w:ind w:left="1988" w:hanging="1988"/>
              <w:jc w:val="left"/>
              <w:rPr>
                <w:rFonts w:ascii="Courier New" w:hAnsi="Courier New" w:cs="Courier New"/>
                <w:color w:val="0000FF"/>
                <w:sz w:val="18"/>
                <w:lang w:eastAsia="fi-FI"/>
              </w:rPr>
            </w:pPr>
            <w:r w:rsidRPr="00B4787B">
              <w:rPr>
                <w:rFonts w:ascii="Courier New" w:hAnsi="Courier New" w:cs="Courier New"/>
                <w:color w:val="000000"/>
                <w:sz w:val="18"/>
                <w:lang w:eastAsia="fi-FI"/>
              </w:rPr>
              <w:t xml:space="preserve">                </w:t>
            </w:r>
            <w:r w:rsidRPr="009E1E6F">
              <w:rPr>
                <w:rFonts w:ascii="Courier New" w:hAnsi="Courier New" w:cs="Courier New"/>
                <w:color w:val="0000FF"/>
                <w:sz w:val="18"/>
                <w:lang w:eastAsia="fi-FI"/>
              </w:rPr>
              <w:t>&lt;</w:t>
            </w:r>
            <w:r w:rsidRPr="009E1E6F">
              <w:rPr>
                <w:rFonts w:ascii="Courier New" w:hAnsi="Courier New" w:cs="Courier New"/>
                <w:color w:val="800000"/>
                <w:sz w:val="18"/>
                <w:lang w:eastAsia="fi-FI"/>
              </w:rPr>
              <w:t>value</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xsi:type</w:t>
            </w:r>
            <w:r w:rsidRPr="009E1E6F">
              <w:rPr>
                <w:rFonts w:ascii="Courier New" w:hAnsi="Courier New" w:cs="Courier New"/>
                <w:color w:val="0000FF"/>
                <w:sz w:val="18"/>
                <w:lang w:eastAsia="fi-FI"/>
              </w:rPr>
              <w:t>="</w:t>
            </w:r>
            <w:del w:id="1331" w:author="Tekijä">
              <w:r w:rsidRPr="009E1E6F" w:rsidDel="00B4787B">
                <w:rPr>
                  <w:rFonts w:ascii="Courier New" w:hAnsi="Courier New" w:cs="Courier New"/>
                  <w:color w:val="000000"/>
                  <w:sz w:val="18"/>
                  <w:lang w:eastAsia="fi-FI"/>
                </w:rPr>
                <w:delText>CD</w:delText>
              </w:r>
            </w:del>
            <w:ins w:id="1332" w:author="Tekijä">
              <w:r w:rsidR="00B4787B">
                <w:rPr>
                  <w:rFonts w:ascii="Courier New" w:hAnsi="Courier New" w:cs="Courier New"/>
                  <w:color w:val="000000"/>
                  <w:sz w:val="18"/>
                  <w:lang w:eastAsia="fi-FI"/>
                </w:rPr>
                <w:t>CV</w:t>
              </w:r>
            </w:ins>
            <w:r w:rsidRPr="009E1E6F">
              <w:rPr>
                <w:rFonts w:ascii="Courier New" w:hAnsi="Courier New" w:cs="Courier New"/>
                <w:color w:val="0000FF"/>
                <w:sz w:val="18"/>
                <w:lang w:eastAsia="fi-FI"/>
              </w:rPr>
              <w:t>"</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code</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A44</w:t>
            </w:r>
            <w:r w:rsidRPr="009E1E6F">
              <w:rPr>
                <w:rFonts w:ascii="Courier New" w:hAnsi="Courier New" w:cs="Courier New"/>
                <w:color w:val="0000FF"/>
                <w:sz w:val="18"/>
                <w:lang w:eastAsia="fi-FI"/>
              </w:rPr>
              <w:t>"</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codeSystem</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1.2.246.537.6.727.2013</w:t>
            </w:r>
            <w:r w:rsidRPr="009E1E6F">
              <w:rPr>
                <w:rFonts w:ascii="Courier New" w:hAnsi="Courier New" w:cs="Courier New"/>
                <w:color w:val="0000FF"/>
                <w:sz w:val="18"/>
                <w:lang w:eastAsia="fi-FI"/>
              </w:rPr>
              <w:t>"</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c</w:t>
            </w:r>
            <w:r w:rsidRPr="009E1E6F">
              <w:rPr>
                <w:rFonts w:ascii="Courier New" w:hAnsi="Courier New" w:cs="Courier New"/>
                <w:color w:val="FF0000"/>
                <w:sz w:val="18"/>
                <w:lang w:eastAsia="fi-FI"/>
              </w:rPr>
              <w:t>o</w:t>
            </w:r>
            <w:r w:rsidRPr="009E1E6F">
              <w:rPr>
                <w:rFonts w:ascii="Courier New" w:hAnsi="Courier New" w:cs="Courier New"/>
                <w:color w:val="FF0000"/>
                <w:sz w:val="18"/>
                <w:lang w:eastAsia="fi-FI"/>
              </w:rPr>
              <w:t>deSystemName</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STH - STH19D Huulisulkuun vaikuttavia tekijöitä 2013</w:t>
            </w:r>
            <w:r w:rsidRPr="009E1E6F">
              <w:rPr>
                <w:rFonts w:ascii="Courier New" w:hAnsi="Courier New" w:cs="Courier New"/>
                <w:color w:val="0000FF"/>
                <w:sz w:val="18"/>
                <w:lang w:eastAsia="fi-FI"/>
              </w:rPr>
              <w:t>"</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displayName</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Leukojen sulkeutuva kasvusuunta</w:t>
            </w:r>
            <w:r w:rsidRPr="009E1E6F">
              <w:rPr>
                <w:rFonts w:ascii="Courier New" w:hAnsi="Courier New" w:cs="Courier New"/>
                <w:color w:val="0000FF"/>
                <w:sz w:val="18"/>
                <w:lang w:eastAsia="fi-FI"/>
              </w:rPr>
              <w:t>"/&gt;</w:t>
            </w:r>
          </w:p>
          <w:p w14:paraId="642C1A65"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observation</w:t>
            </w:r>
            <w:r w:rsidRPr="009E1E6F">
              <w:rPr>
                <w:rFonts w:ascii="Courier New" w:hAnsi="Courier New" w:cs="Courier New"/>
                <w:color w:val="0000FF"/>
                <w:sz w:val="18"/>
                <w:lang w:val="en-US" w:eastAsia="fi-FI"/>
              </w:rPr>
              <w:t>&gt;</w:t>
            </w:r>
          </w:p>
          <w:p w14:paraId="0AFD871C"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entryRelationship</w:t>
            </w:r>
            <w:r w:rsidRPr="009E1E6F">
              <w:rPr>
                <w:rFonts w:ascii="Courier New" w:hAnsi="Courier New" w:cs="Courier New"/>
                <w:color w:val="0000FF"/>
                <w:sz w:val="18"/>
                <w:lang w:val="en-US" w:eastAsia="fi-FI"/>
              </w:rPr>
              <w:t>&gt;</w:t>
            </w:r>
          </w:p>
          <w:p w14:paraId="3B34FEA9"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observation</w:t>
            </w:r>
            <w:r w:rsidRPr="009E1E6F">
              <w:rPr>
                <w:rFonts w:ascii="Courier New" w:hAnsi="Courier New" w:cs="Courier New"/>
                <w:color w:val="0000FF"/>
                <w:sz w:val="18"/>
                <w:lang w:val="en-US" w:eastAsia="fi-FI"/>
              </w:rPr>
              <w:t>&gt;</w:t>
            </w:r>
          </w:p>
          <w:p w14:paraId="7B1A69CA" w14:textId="77777777" w:rsidR="003F6A08" w:rsidRPr="003F6A08" w:rsidRDefault="009E1E6F" w:rsidP="009E1E6F">
            <w:pPr>
              <w:autoSpaceDE w:val="0"/>
              <w:autoSpaceDN w:val="0"/>
              <w:adjustRightInd w:val="0"/>
              <w:jc w:val="left"/>
              <w:rPr>
                <w:rFonts w:ascii="Courier New" w:hAnsi="Courier New" w:cs="Courier New"/>
                <w:sz w:val="18"/>
                <w:szCs w:val="18"/>
                <w:lang w:val="en-US"/>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component</w:t>
            </w:r>
            <w:r w:rsidRPr="009E1E6F">
              <w:rPr>
                <w:rFonts w:ascii="Courier New" w:hAnsi="Courier New" w:cs="Courier New"/>
                <w:color w:val="0000FF"/>
                <w:sz w:val="18"/>
                <w:lang w:val="en-US" w:eastAsia="fi-FI"/>
              </w:rPr>
              <w:t>&gt;</w:t>
            </w:r>
          </w:p>
        </w:tc>
      </w:tr>
    </w:tbl>
    <w:p w14:paraId="63C834C2" w14:textId="77777777" w:rsidR="003F6A08" w:rsidRDefault="003F6A08" w:rsidP="008E33EF">
      <w:pPr>
        <w:pStyle w:val="Otsikko2"/>
        <w:rPr>
          <w:lang w:val="en-US"/>
        </w:rPr>
      </w:pPr>
      <w:bookmarkStart w:id="1333" w:name="_Toc377399157"/>
      <w:bookmarkStart w:id="1334" w:name="_Toc436732599"/>
      <w:r w:rsidRPr="003F6A08">
        <w:rPr>
          <w:lang w:val="en-US"/>
        </w:rPr>
        <w:t>Imusolmukkeiden havainnot ja löydökset</w:t>
      </w:r>
      <w:bookmarkEnd w:id="1333"/>
      <w:bookmarkEnd w:id="1334"/>
    </w:p>
    <w:p w14:paraId="129CE23A" w14:textId="77777777" w:rsidR="00926176" w:rsidRPr="00FA63CD" w:rsidRDefault="00926176" w:rsidP="00926176">
      <w:r w:rsidRPr="00FA63CD">
        <w:t xml:space="preserve">Entry.organizer.templateId kohtaan annetaan </w:t>
      </w:r>
      <w:r>
        <w:t>Imusolmukkeiden havaintojen ja löydösten</w:t>
      </w:r>
      <w:r w:rsidRPr="00FA63CD">
        <w:t xml:space="preserve"> tietorake</w:t>
      </w:r>
      <w:r w:rsidRPr="00FA63CD">
        <w:t>n</w:t>
      </w:r>
      <w:r w:rsidRPr="00FA63CD">
        <w:t xml:space="preserve">teen tunnus </w:t>
      </w:r>
      <w:r>
        <w:t>1.2.246.537.6.12.2002.904.2013.3</w:t>
      </w:r>
      <w:r w:rsidRPr="00926176">
        <w:t>0</w:t>
      </w:r>
      <w:r>
        <w:t xml:space="preserve"> eli kyseisen otsikkokentän oid tietosisältömääritt</w:t>
      </w:r>
      <w:r>
        <w:t>e</w:t>
      </w:r>
      <w:r>
        <w:t>lystä.</w:t>
      </w:r>
    </w:p>
    <w:p w14:paraId="279F8631" w14:textId="77777777" w:rsidR="003F6A08" w:rsidRPr="008E33EF" w:rsidRDefault="003F6A08" w:rsidP="008E33EF">
      <w:pPr>
        <w:pStyle w:val="Otsikko3"/>
      </w:pPr>
      <w:bookmarkStart w:id="1335" w:name="_Toc377399158"/>
      <w:bookmarkStart w:id="1336" w:name="_Toc436732600"/>
      <w:r w:rsidRPr="008E33EF">
        <w:t>Imusolmuke, puoli ja imusolmukkeiden tila</w:t>
      </w:r>
      <w:bookmarkEnd w:id="1335"/>
      <w:bookmarkEnd w:id="1336"/>
    </w:p>
    <w:p w14:paraId="2DEBC557" w14:textId="77777777" w:rsidR="003F6A08" w:rsidRPr="003F6A08" w:rsidRDefault="003F6A08" w:rsidP="003F6A08">
      <w:r w:rsidRPr="003F6A08">
        <w:t>Imusolmukkeiden tila annetaan observation value:ssa STH23A luokituksella. Observation code:en tulee kentän oid:n lisäksi tarkenteina qualifier-rakenteilla kyseessä oleva imusolmuke STH23 luok</w:t>
      </w:r>
      <w:r w:rsidRPr="003F6A08">
        <w:t>i</w:t>
      </w:r>
      <w:r w:rsidRPr="003F6A08">
        <w:t>tuksella ja puolisuustieto STH33 luokituksella.</w:t>
      </w:r>
    </w:p>
    <w:p w14:paraId="48FE75A5"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31960A4F"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64F40904" w14:textId="77777777" w:rsidR="009B69BB" w:rsidRPr="009B69BB" w:rsidRDefault="009B69BB" w:rsidP="009B69BB">
            <w:pPr>
              <w:autoSpaceDE w:val="0"/>
              <w:autoSpaceDN w:val="0"/>
              <w:adjustRightInd w:val="0"/>
              <w:jc w:val="left"/>
              <w:rPr>
                <w:ins w:id="1337" w:author="Tekijä"/>
                <w:rFonts w:ascii="Courier New" w:hAnsi="Courier New" w:cs="Courier New"/>
                <w:color w:val="0000FF"/>
                <w:sz w:val="18"/>
                <w:lang w:eastAsia="fi-FI"/>
              </w:rPr>
            </w:pPr>
            <w:ins w:id="1338" w:author="Tekijä">
              <w:r w:rsidRPr="009B69BB">
                <w:rPr>
                  <w:rFonts w:ascii="Courier New" w:hAnsi="Courier New" w:cs="Courier New"/>
                  <w:color w:val="0000FF"/>
                  <w:sz w:val="18"/>
                  <w:lang w:eastAsia="fi-FI"/>
                </w:rPr>
                <w:t>&lt;!--</w:t>
              </w:r>
              <w:r w:rsidRPr="009B69BB">
                <w:rPr>
                  <w:rFonts w:ascii="Courier New" w:hAnsi="Courier New" w:cs="Courier New"/>
                  <w:color w:val="474747"/>
                  <w:sz w:val="18"/>
                  <w:lang w:eastAsia="fi-FI"/>
                </w:rPr>
                <w:t xml:space="preserve"> Imusolmukkeiden havainnot ja löydökset, imusolmuke ja puoli toistuva - toistetaan koko component.observation -rakennetta </w:t>
              </w:r>
              <w:r w:rsidRPr="009B69BB">
                <w:rPr>
                  <w:rFonts w:ascii="Courier New" w:hAnsi="Courier New" w:cs="Courier New"/>
                  <w:color w:val="0000FF"/>
                  <w:sz w:val="18"/>
                  <w:lang w:eastAsia="fi-FI"/>
                </w:rPr>
                <w:t>--&gt;</w:t>
              </w:r>
            </w:ins>
          </w:p>
          <w:p w14:paraId="010AC2A3" w14:textId="77777777" w:rsidR="009E1E6F" w:rsidRPr="004E48A5"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component</w:t>
            </w:r>
            <w:r w:rsidRPr="004E48A5">
              <w:rPr>
                <w:rFonts w:ascii="Courier New" w:hAnsi="Courier New" w:cs="Courier New"/>
                <w:color w:val="0000FF"/>
                <w:sz w:val="18"/>
                <w:lang w:val="en-US" w:eastAsia="fi-FI"/>
              </w:rPr>
              <w:t>&gt;</w:t>
            </w:r>
          </w:p>
          <w:p w14:paraId="14D99513"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observation</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classCode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COND</w:t>
            </w:r>
            <w:r w:rsidRPr="009E1E6F">
              <w:rPr>
                <w:rFonts w:ascii="Courier New" w:hAnsi="Courier New" w:cs="Courier New"/>
                <w:color w:val="0000FF"/>
                <w:sz w:val="18"/>
                <w:lang w:val="en-US" w:eastAsia="fi-FI"/>
              </w:rPr>
              <w:t>"</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moodCode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EVN</w:t>
            </w:r>
            <w:r w:rsidRPr="009E1E6F">
              <w:rPr>
                <w:rFonts w:ascii="Courier New" w:hAnsi="Courier New" w:cs="Courier New"/>
                <w:color w:val="0000FF"/>
                <w:sz w:val="18"/>
                <w:lang w:val="en-US" w:eastAsia="fi-FI"/>
              </w:rPr>
              <w:t>"&gt;</w:t>
            </w:r>
          </w:p>
          <w:p w14:paraId="7A38B3AC" w14:textId="77777777" w:rsidR="009E1E6F" w:rsidRPr="00A77303" w:rsidRDefault="009E1E6F" w:rsidP="009E1E6F">
            <w:pPr>
              <w:autoSpaceDE w:val="0"/>
              <w:autoSpaceDN w:val="0"/>
              <w:adjustRightInd w:val="0"/>
              <w:ind w:left="1136" w:hanging="1136"/>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A77303">
              <w:rPr>
                <w:rFonts w:ascii="Courier New" w:hAnsi="Courier New" w:cs="Courier New"/>
                <w:color w:val="0000FF"/>
                <w:sz w:val="18"/>
                <w:lang w:val="en-US" w:eastAsia="fi-FI"/>
              </w:rPr>
              <w:t>&lt;</w:t>
            </w:r>
            <w:r w:rsidRPr="00A77303">
              <w:rPr>
                <w:rFonts w:ascii="Courier New" w:hAnsi="Courier New" w:cs="Courier New"/>
                <w:color w:val="800000"/>
                <w:sz w:val="18"/>
                <w:lang w:val="en-US" w:eastAsia="fi-FI"/>
              </w:rPr>
              <w:t>code</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33</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codeSystem</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1.2.246.537.6.12.2002.904.2013</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codeSystemName</w:t>
            </w:r>
            <w:r w:rsidRPr="00A77303">
              <w:rPr>
                <w:rFonts w:ascii="Courier New" w:hAnsi="Courier New" w:cs="Courier New"/>
                <w:color w:val="0000FF"/>
                <w:sz w:val="18"/>
                <w:lang w:val="en-US" w:eastAsia="fi-FI"/>
              </w:rPr>
              <w:t>="</w:t>
            </w:r>
            <w:ins w:id="1339" w:author="Tekijä">
              <w:r w:rsidR="00A77303" w:rsidRPr="00A77303">
                <w:rPr>
                  <w:lang w:val="en-US"/>
                </w:rPr>
                <w:t xml:space="preserve"> </w:t>
              </w:r>
              <w:r w:rsidR="00A77303" w:rsidRPr="00A77303">
                <w:rPr>
                  <w:rFonts w:ascii="Courier New" w:hAnsi="Courier New" w:cs="Courier New"/>
                  <w:color w:val="000000"/>
                  <w:sz w:val="18"/>
                  <w:lang w:val="en-US" w:eastAsia="fi-FI"/>
                </w:rPr>
                <w:t>THL/Tietosisältö - STH04 Pehmyt- ja kovakudosten havainnot 2013</w:t>
              </w:r>
            </w:ins>
            <w:del w:id="1340" w:author="Tekijä">
              <w:r w:rsidRPr="00A77303" w:rsidDel="00A77303">
                <w:rPr>
                  <w:rFonts w:ascii="Courier New" w:hAnsi="Courier New" w:cs="Courier New"/>
                  <w:color w:val="000000"/>
                  <w:sz w:val="18"/>
                  <w:lang w:val="en-US" w:eastAsia="fi-FI"/>
                </w:rPr>
                <w:delText>THL/Tietosisältö - Suun terveydenhuollon pehmyt- ja kovakudosten havainnot 2013</w:delText>
              </w:r>
            </w:del>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displa</w:t>
            </w:r>
            <w:r w:rsidRPr="00A77303">
              <w:rPr>
                <w:rFonts w:ascii="Courier New" w:hAnsi="Courier New" w:cs="Courier New"/>
                <w:color w:val="FF0000"/>
                <w:sz w:val="18"/>
                <w:lang w:val="en-US" w:eastAsia="fi-FI"/>
              </w:rPr>
              <w:t>y</w:t>
            </w:r>
            <w:r w:rsidRPr="00A77303">
              <w:rPr>
                <w:rFonts w:ascii="Courier New" w:hAnsi="Courier New" w:cs="Courier New"/>
                <w:color w:val="FF0000"/>
                <w:sz w:val="18"/>
                <w:lang w:val="en-US" w:eastAsia="fi-FI"/>
              </w:rPr>
              <w:t>Name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Imusolmukkeiden tila</w:t>
            </w:r>
            <w:r w:rsidRPr="00A77303">
              <w:rPr>
                <w:rFonts w:ascii="Courier New" w:hAnsi="Courier New" w:cs="Courier New"/>
                <w:color w:val="0000FF"/>
                <w:sz w:val="18"/>
                <w:lang w:val="en-US" w:eastAsia="fi-FI"/>
              </w:rPr>
              <w:t>"&gt;</w:t>
            </w:r>
          </w:p>
          <w:p w14:paraId="6C51B48C" w14:textId="77777777" w:rsidR="009E1E6F" w:rsidRPr="00302119" w:rsidRDefault="009E1E6F" w:rsidP="009E1E6F">
            <w:pPr>
              <w:autoSpaceDE w:val="0"/>
              <w:autoSpaceDN w:val="0"/>
              <w:adjustRightInd w:val="0"/>
              <w:jc w:val="left"/>
              <w:rPr>
                <w:rFonts w:ascii="Courier New" w:hAnsi="Courier New" w:cs="Courier New"/>
                <w:color w:val="0000FF"/>
                <w:sz w:val="18"/>
                <w:lang w:val="en-US" w:eastAsia="fi-FI"/>
              </w:rPr>
            </w:pPr>
            <w:r w:rsidRPr="00A77303">
              <w:rPr>
                <w:rFonts w:ascii="Courier New" w:hAnsi="Courier New" w:cs="Courier New"/>
                <w:color w:val="000000"/>
                <w:sz w:val="18"/>
                <w:lang w:val="en-US" w:eastAsia="fi-FI"/>
              </w:rPr>
              <w:t xml:space="preserve">              </w:t>
            </w:r>
            <w:r w:rsidRPr="00302119">
              <w:rPr>
                <w:rFonts w:ascii="Courier New" w:hAnsi="Courier New" w:cs="Courier New"/>
                <w:color w:val="0000FF"/>
                <w:sz w:val="18"/>
                <w:lang w:val="en-US" w:eastAsia="fi-FI"/>
              </w:rPr>
              <w:t>&lt;!--</w:t>
            </w:r>
            <w:r w:rsidRPr="00302119">
              <w:rPr>
                <w:rFonts w:ascii="Courier New" w:hAnsi="Courier New" w:cs="Courier New"/>
                <w:color w:val="474747"/>
                <w:sz w:val="18"/>
                <w:lang w:val="en-US" w:eastAsia="fi-FI"/>
              </w:rPr>
              <w:t xml:space="preserve"> Imusolmuke </w:t>
            </w:r>
            <w:r w:rsidRPr="00302119">
              <w:rPr>
                <w:rFonts w:ascii="Courier New" w:hAnsi="Courier New" w:cs="Courier New"/>
                <w:color w:val="0000FF"/>
                <w:sz w:val="18"/>
                <w:lang w:val="en-US" w:eastAsia="fi-FI"/>
              </w:rPr>
              <w:t>--&gt;</w:t>
            </w:r>
          </w:p>
          <w:p w14:paraId="1588460A" w14:textId="77777777" w:rsidR="009E1E6F" w:rsidRPr="00302119" w:rsidRDefault="009E1E6F" w:rsidP="009E1E6F">
            <w:pPr>
              <w:autoSpaceDE w:val="0"/>
              <w:autoSpaceDN w:val="0"/>
              <w:adjustRightInd w:val="0"/>
              <w:jc w:val="left"/>
              <w:rPr>
                <w:rFonts w:ascii="Courier New" w:hAnsi="Courier New" w:cs="Courier New"/>
                <w:color w:val="0000FF"/>
                <w:sz w:val="18"/>
                <w:lang w:val="en-US" w:eastAsia="fi-FI"/>
              </w:rPr>
            </w:pPr>
            <w:r w:rsidRPr="00302119">
              <w:rPr>
                <w:rFonts w:ascii="Courier New" w:hAnsi="Courier New" w:cs="Courier New"/>
                <w:color w:val="000000"/>
                <w:sz w:val="18"/>
                <w:lang w:val="en-US" w:eastAsia="fi-FI"/>
              </w:rPr>
              <w:t xml:space="preserve">              </w:t>
            </w:r>
            <w:r w:rsidRPr="00302119">
              <w:rPr>
                <w:rFonts w:ascii="Courier New" w:hAnsi="Courier New" w:cs="Courier New"/>
                <w:color w:val="0000FF"/>
                <w:sz w:val="18"/>
                <w:lang w:val="en-US" w:eastAsia="fi-FI"/>
              </w:rPr>
              <w:t>&lt;</w:t>
            </w:r>
            <w:r w:rsidRPr="00302119">
              <w:rPr>
                <w:rFonts w:ascii="Courier New" w:hAnsi="Courier New" w:cs="Courier New"/>
                <w:color w:val="800000"/>
                <w:sz w:val="18"/>
                <w:lang w:val="en-US" w:eastAsia="fi-FI"/>
              </w:rPr>
              <w:t>qualifier</w:t>
            </w:r>
            <w:r w:rsidRPr="00302119">
              <w:rPr>
                <w:rFonts w:ascii="Courier New" w:hAnsi="Courier New" w:cs="Courier New"/>
                <w:color w:val="0000FF"/>
                <w:sz w:val="18"/>
                <w:lang w:val="en-US" w:eastAsia="fi-FI"/>
              </w:rPr>
              <w:t>&gt;</w:t>
            </w:r>
          </w:p>
          <w:p w14:paraId="27F3A5C2" w14:textId="77777777" w:rsidR="009E1E6F" w:rsidRPr="00302119" w:rsidRDefault="009E1E6F" w:rsidP="009E1E6F">
            <w:pPr>
              <w:autoSpaceDE w:val="0"/>
              <w:autoSpaceDN w:val="0"/>
              <w:adjustRightInd w:val="0"/>
              <w:ind w:left="1988" w:hanging="1988"/>
              <w:jc w:val="left"/>
              <w:rPr>
                <w:rFonts w:ascii="Courier New" w:hAnsi="Courier New" w:cs="Courier New"/>
                <w:color w:val="0000FF"/>
                <w:sz w:val="18"/>
                <w:lang w:val="en-US" w:eastAsia="fi-FI"/>
              </w:rPr>
            </w:pPr>
            <w:r w:rsidRPr="00302119">
              <w:rPr>
                <w:rFonts w:ascii="Courier New" w:hAnsi="Courier New" w:cs="Courier New"/>
                <w:color w:val="000000"/>
                <w:sz w:val="18"/>
                <w:lang w:val="en-US" w:eastAsia="fi-FI"/>
              </w:rPr>
              <w:t xml:space="preserve">                 </w:t>
            </w:r>
            <w:r w:rsidRPr="00302119">
              <w:rPr>
                <w:rFonts w:ascii="Courier New" w:hAnsi="Courier New" w:cs="Courier New"/>
                <w:color w:val="0000FF"/>
                <w:sz w:val="18"/>
                <w:lang w:val="en-US" w:eastAsia="fi-FI"/>
              </w:rPr>
              <w:t>&lt;</w:t>
            </w:r>
            <w:r w:rsidRPr="00302119">
              <w:rPr>
                <w:rFonts w:ascii="Courier New" w:hAnsi="Courier New" w:cs="Courier New"/>
                <w:color w:val="800000"/>
                <w:sz w:val="18"/>
                <w:lang w:val="en-US" w:eastAsia="fi-FI"/>
              </w:rPr>
              <w:t>name</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31</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codeSystem</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1.2.246.537.6.12.2002.904.2013</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w:t>
            </w:r>
            <w:r w:rsidRPr="00302119">
              <w:rPr>
                <w:rFonts w:ascii="Courier New" w:hAnsi="Courier New" w:cs="Courier New"/>
                <w:color w:val="FF0000"/>
                <w:sz w:val="18"/>
                <w:lang w:val="en-US" w:eastAsia="fi-FI"/>
              </w:rPr>
              <w:t>s</w:t>
            </w:r>
            <w:r w:rsidRPr="00302119">
              <w:rPr>
                <w:rFonts w:ascii="Courier New" w:hAnsi="Courier New" w:cs="Courier New"/>
                <w:color w:val="FF0000"/>
                <w:sz w:val="18"/>
                <w:lang w:val="en-US" w:eastAsia="fi-FI"/>
              </w:rPr>
              <w:t>temName</w:t>
            </w:r>
            <w:r w:rsidRPr="00302119">
              <w:rPr>
                <w:rFonts w:ascii="Courier New" w:hAnsi="Courier New" w:cs="Courier New"/>
                <w:color w:val="0000FF"/>
                <w:sz w:val="18"/>
                <w:lang w:val="en-US" w:eastAsia="fi-FI"/>
              </w:rPr>
              <w:t>="</w:t>
            </w:r>
            <w:ins w:id="1341" w:author="Tekijä">
              <w:r w:rsidR="00A77303" w:rsidRPr="00302119">
                <w:rPr>
                  <w:lang w:val="en-US"/>
                </w:rPr>
                <w:t xml:space="preserve"> </w:t>
              </w:r>
              <w:r w:rsidR="00A77303" w:rsidRPr="00302119">
                <w:rPr>
                  <w:rFonts w:ascii="Courier New" w:hAnsi="Courier New" w:cs="Courier New"/>
                  <w:color w:val="000000"/>
                  <w:sz w:val="18"/>
                  <w:lang w:val="en-US" w:eastAsia="fi-FI"/>
                </w:rPr>
                <w:t>THL/Tietosisältö - STH04 Pehmyt- ja kovakudosten havainnot 2013</w:t>
              </w:r>
            </w:ins>
            <w:del w:id="1342" w:author="Tekijä">
              <w:r w:rsidRPr="00302119" w:rsidDel="00A77303">
                <w:rPr>
                  <w:rFonts w:ascii="Courier New" w:hAnsi="Courier New" w:cs="Courier New"/>
                  <w:color w:val="000000"/>
                  <w:sz w:val="18"/>
                  <w:lang w:val="en-US" w:eastAsia="fi-FI"/>
                </w:rPr>
                <w:delText>THL/Tietosisältö - Suun terveydenhuollon pehmyt- ja kovakudosten havainnot 2013</w:delText>
              </w:r>
            </w:del>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displayName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Imusolmuke</w:t>
            </w:r>
            <w:r w:rsidRPr="00302119">
              <w:rPr>
                <w:rFonts w:ascii="Courier New" w:hAnsi="Courier New" w:cs="Courier New"/>
                <w:color w:val="0000FF"/>
                <w:sz w:val="18"/>
                <w:lang w:val="en-US" w:eastAsia="fi-FI"/>
              </w:rPr>
              <w:t>"/&gt;</w:t>
            </w:r>
          </w:p>
          <w:p w14:paraId="492AB8D3" w14:textId="77777777" w:rsidR="009E1E6F" w:rsidRPr="00302119" w:rsidRDefault="009E1E6F" w:rsidP="009E1E6F">
            <w:pPr>
              <w:autoSpaceDE w:val="0"/>
              <w:autoSpaceDN w:val="0"/>
              <w:adjustRightInd w:val="0"/>
              <w:ind w:left="1988" w:hanging="1988"/>
              <w:jc w:val="left"/>
              <w:rPr>
                <w:rFonts w:ascii="Courier New" w:hAnsi="Courier New" w:cs="Courier New"/>
                <w:color w:val="0000FF"/>
                <w:sz w:val="18"/>
                <w:lang w:val="en-US" w:eastAsia="fi-FI"/>
              </w:rPr>
            </w:pPr>
            <w:r w:rsidRPr="00302119">
              <w:rPr>
                <w:rFonts w:ascii="Courier New" w:hAnsi="Courier New" w:cs="Courier New"/>
                <w:color w:val="000000"/>
                <w:sz w:val="18"/>
                <w:lang w:val="en-US" w:eastAsia="fi-FI"/>
              </w:rPr>
              <w:t xml:space="preserve">                 </w:t>
            </w:r>
            <w:r w:rsidRPr="00302119">
              <w:rPr>
                <w:rFonts w:ascii="Courier New" w:hAnsi="Courier New" w:cs="Courier New"/>
                <w:color w:val="0000FF"/>
                <w:sz w:val="18"/>
                <w:lang w:val="en-US" w:eastAsia="fi-FI"/>
              </w:rPr>
              <w:t>&lt;</w:t>
            </w:r>
            <w:r w:rsidRPr="00302119">
              <w:rPr>
                <w:rFonts w:ascii="Courier New" w:hAnsi="Courier New" w:cs="Courier New"/>
                <w:color w:val="800000"/>
                <w:sz w:val="18"/>
                <w:lang w:val="en-US" w:eastAsia="fi-FI"/>
              </w:rPr>
              <w:t>value</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1</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codeSystem</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1.2.246.537.6.678.2010</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codeSystemName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STH - STH23 Imusolmukkeet 2010</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displayName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Leuanalusimusolmukkeet</w:t>
            </w:r>
            <w:r w:rsidRPr="00302119">
              <w:rPr>
                <w:rFonts w:ascii="Courier New" w:hAnsi="Courier New" w:cs="Courier New"/>
                <w:color w:val="0000FF"/>
                <w:sz w:val="18"/>
                <w:lang w:val="en-US" w:eastAsia="fi-FI"/>
              </w:rPr>
              <w:t>"/&gt;</w:t>
            </w:r>
          </w:p>
          <w:p w14:paraId="07015D15" w14:textId="77777777" w:rsidR="009E1E6F" w:rsidRPr="009E1E6F" w:rsidRDefault="009E1E6F" w:rsidP="009E1E6F">
            <w:pPr>
              <w:autoSpaceDE w:val="0"/>
              <w:autoSpaceDN w:val="0"/>
              <w:adjustRightInd w:val="0"/>
              <w:jc w:val="left"/>
              <w:rPr>
                <w:rFonts w:ascii="Courier New" w:hAnsi="Courier New" w:cs="Courier New"/>
                <w:color w:val="0000FF"/>
                <w:sz w:val="18"/>
                <w:lang w:eastAsia="fi-FI"/>
              </w:rPr>
            </w:pPr>
            <w:r w:rsidRPr="00302119">
              <w:rPr>
                <w:rFonts w:ascii="Courier New" w:hAnsi="Courier New" w:cs="Courier New"/>
                <w:color w:val="000000"/>
                <w:sz w:val="18"/>
                <w:lang w:val="en-US" w:eastAsia="fi-FI"/>
              </w:rPr>
              <w:t xml:space="preserve">              </w:t>
            </w:r>
            <w:r w:rsidRPr="009E1E6F">
              <w:rPr>
                <w:rFonts w:ascii="Courier New" w:hAnsi="Courier New" w:cs="Courier New"/>
                <w:color w:val="0000FF"/>
                <w:sz w:val="18"/>
                <w:lang w:eastAsia="fi-FI"/>
              </w:rPr>
              <w:t>&lt;/</w:t>
            </w:r>
            <w:r w:rsidRPr="009E1E6F">
              <w:rPr>
                <w:rFonts w:ascii="Courier New" w:hAnsi="Courier New" w:cs="Courier New"/>
                <w:color w:val="800000"/>
                <w:sz w:val="18"/>
                <w:lang w:eastAsia="fi-FI"/>
              </w:rPr>
              <w:t>qualifier</w:t>
            </w:r>
            <w:r w:rsidRPr="009E1E6F">
              <w:rPr>
                <w:rFonts w:ascii="Courier New" w:hAnsi="Courier New" w:cs="Courier New"/>
                <w:color w:val="0000FF"/>
                <w:sz w:val="18"/>
                <w:lang w:eastAsia="fi-FI"/>
              </w:rPr>
              <w:t>&gt;</w:t>
            </w:r>
          </w:p>
          <w:p w14:paraId="5A5CADB8" w14:textId="77777777" w:rsidR="009E1E6F" w:rsidRPr="009E1E6F" w:rsidRDefault="009E1E6F" w:rsidP="009E1E6F">
            <w:pPr>
              <w:autoSpaceDE w:val="0"/>
              <w:autoSpaceDN w:val="0"/>
              <w:adjustRightInd w:val="0"/>
              <w:jc w:val="left"/>
              <w:rPr>
                <w:rFonts w:ascii="Courier New" w:hAnsi="Courier New" w:cs="Courier New"/>
                <w:color w:val="0000FF"/>
                <w:sz w:val="18"/>
                <w:lang w:eastAsia="fi-FI"/>
              </w:rPr>
            </w:pPr>
            <w:r w:rsidRPr="009E1E6F">
              <w:rPr>
                <w:rFonts w:ascii="Courier New" w:hAnsi="Courier New" w:cs="Courier New"/>
                <w:color w:val="000000"/>
                <w:sz w:val="18"/>
                <w:lang w:eastAsia="fi-FI"/>
              </w:rPr>
              <w:t xml:space="preserve">               </w:t>
            </w:r>
            <w:r w:rsidRPr="009E1E6F">
              <w:rPr>
                <w:rFonts w:ascii="Courier New" w:hAnsi="Courier New" w:cs="Courier New"/>
                <w:color w:val="0000FF"/>
                <w:sz w:val="18"/>
                <w:lang w:eastAsia="fi-FI"/>
              </w:rPr>
              <w:t>&lt;!--</w:t>
            </w:r>
            <w:r w:rsidRPr="009E1E6F">
              <w:rPr>
                <w:rFonts w:ascii="Courier New" w:hAnsi="Courier New" w:cs="Courier New"/>
                <w:color w:val="474747"/>
                <w:sz w:val="18"/>
                <w:lang w:eastAsia="fi-FI"/>
              </w:rPr>
              <w:t xml:space="preserve"> Pään ja vartalon puoli </w:t>
            </w:r>
            <w:r w:rsidRPr="009E1E6F">
              <w:rPr>
                <w:rFonts w:ascii="Courier New" w:hAnsi="Courier New" w:cs="Courier New"/>
                <w:color w:val="0000FF"/>
                <w:sz w:val="18"/>
                <w:lang w:eastAsia="fi-FI"/>
              </w:rPr>
              <w:t>--&gt;</w:t>
            </w:r>
          </w:p>
          <w:p w14:paraId="30814370" w14:textId="77777777" w:rsidR="009E1E6F" w:rsidRPr="007C355D" w:rsidRDefault="009E1E6F" w:rsidP="009E1E6F">
            <w:pPr>
              <w:autoSpaceDE w:val="0"/>
              <w:autoSpaceDN w:val="0"/>
              <w:adjustRightInd w:val="0"/>
              <w:jc w:val="left"/>
              <w:rPr>
                <w:rFonts w:ascii="Courier New" w:hAnsi="Courier New" w:cs="Courier New"/>
                <w:color w:val="0000FF"/>
                <w:sz w:val="18"/>
                <w:lang w:eastAsia="fi-FI"/>
              </w:rPr>
            </w:pPr>
            <w:r w:rsidRPr="009E1E6F">
              <w:rPr>
                <w:rFonts w:ascii="Courier New" w:hAnsi="Courier New" w:cs="Courier New"/>
                <w:color w:val="000000"/>
                <w:sz w:val="18"/>
                <w:lang w:eastAsia="fi-FI"/>
              </w:rPr>
              <w:t xml:space="preserve">              </w:t>
            </w:r>
            <w:r w:rsidRPr="007C355D">
              <w:rPr>
                <w:rFonts w:ascii="Courier New" w:hAnsi="Courier New" w:cs="Courier New"/>
                <w:color w:val="0000FF"/>
                <w:sz w:val="18"/>
                <w:lang w:eastAsia="fi-FI"/>
              </w:rPr>
              <w:t>&lt;</w:t>
            </w:r>
            <w:r w:rsidRPr="007C355D">
              <w:rPr>
                <w:rFonts w:ascii="Courier New" w:hAnsi="Courier New" w:cs="Courier New"/>
                <w:color w:val="800000"/>
                <w:sz w:val="18"/>
                <w:lang w:eastAsia="fi-FI"/>
              </w:rPr>
              <w:t>qualifier</w:t>
            </w:r>
            <w:r w:rsidRPr="007C355D">
              <w:rPr>
                <w:rFonts w:ascii="Courier New" w:hAnsi="Courier New" w:cs="Courier New"/>
                <w:color w:val="0000FF"/>
                <w:sz w:val="18"/>
                <w:lang w:eastAsia="fi-FI"/>
              </w:rPr>
              <w:t>&gt;</w:t>
            </w:r>
          </w:p>
          <w:p w14:paraId="6A04E020" w14:textId="77777777" w:rsidR="009E1E6F" w:rsidRPr="009E1E6F" w:rsidRDefault="009E1E6F" w:rsidP="009E1E6F">
            <w:pPr>
              <w:autoSpaceDE w:val="0"/>
              <w:autoSpaceDN w:val="0"/>
              <w:adjustRightInd w:val="0"/>
              <w:ind w:left="1988" w:hanging="1988"/>
              <w:jc w:val="left"/>
              <w:rPr>
                <w:rFonts w:ascii="Courier New" w:hAnsi="Courier New" w:cs="Courier New"/>
                <w:color w:val="0000FF"/>
                <w:sz w:val="18"/>
                <w:lang w:eastAsia="fi-FI"/>
              </w:rPr>
            </w:pPr>
            <w:r w:rsidRPr="009E1E6F">
              <w:rPr>
                <w:rFonts w:ascii="Courier New" w:hAnsi="Courier New" w:cs="Courier New"/>
                <w:color w:val="000000"/>
                <w:sz w:val="18"/>
                <w:lang w:eastAsia="fi-FI"/>
              </w:rPr>
              <w:t xml:space="preserve">                 </w:t>
            </w:r>
            <w:r w:rsidRPr="009E1E6F">
              <w:rPr>
                <w:rFonts w:ascii="Courier New" w:hAnsi="Courier New" w:cs="Courier New"/>
                <w:color w:val="0000FF"/>
                <w:sz w:val="18"/>
                <w:lang w:eastAsia="fi-FI"/>
              </w:rPr>
              <w:t>&lt;</w:t>
            </w:r>
            <w:r w:rsidRPr="009E1E6F">
              <w:rPr>
                <w:rFonts w:ascii="Courier New" w:hAnsi="Courier New" w:cs="Courier New"/>
                <w:color w:val="800000"/>
                <w:sz w:val="18"/>
                <w:lang w:eastAsia="fi-FI"/>
              </w:rPr>
              <w:t>name</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code</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32</w:t>
            </w:r>
            <w:r w:rsidRPr="009E1E6F">
              <w:rPr>
                <w:rFonts w:ascii="Courier New" w:hAnsi="Courier New" w:cs="Courier New"/>
                <w:color w:val="0000FF"/>
                <w:sz w:val="18"/>
                <w:lang w:eastAsia="fi-FI"/>
              </w:rPr>
              <w:t>"</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codeSystem</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1.2.246.537.6.12.2002.904.2013</w:t>
            </w:r>
            <w:r w:rsidRPr="009E1E6F">
              <w:rPr>
                <w:rFonts w:ascii="Courier New" w:hAnsi="Courier New" w:cs="Courier New"/>
                <w:color w:val="0000FF"/>
                <w:sz w:val="18"/>
                <w:lang w:eastAsia="fi-FI"/>
              </w:rPr>
              <w:t>"</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codeSyste</w:t>
            </w:r>
            <w:r w:rsidRPr="009E1E6F">
              <w:rPr>
                <w:rFonts w:ascii="Courier New" w:hAnsi="Courier New" w:cs="Courier New"/>
                <w:color w:val="FF0000"/>
                <w:sz w:val="18"/>
                <w:lang w:eastAsia="fi-FI"/>
              </w:rPr>
              <w:t>m</w:t>
            </w:r>
            <w:r w:rsidRPr="009E1E6F">
              <w:rPr>
                <w:rFonts w:ascii="Courier New" w:hAnsi="Courier New" w:cs="Courier New"/>
                <w:color w:val="FF0000"/>
                <w:sz w:val="18"/>
                <w:lang w:eastAsia="fi-FI"/>
              </w:rPr>
              <w:t>Name</w:t>
            </w:r>
            <w:r w:rsidRPr="009E1E6F">
              <w:rPr>
                <w:rFonts w:ascii="Courier New" w:hAnsi="Courier New" w:cs="Courier New"/>
                <w:color w:val="0000FF"/>
                <w:sz w:val="18"/>
                <w:lang w:eastAsia="fi-FI"/>
              </w:rPr>
              <w:t>="</w:t>
            </w:r>
            <w:ins w:id="1343" w:author="Tekijä">
              <w:r w:rsidR="00A77303">
                <w:t xml:space="preserve"> </w:t>
              </w:r>
              <w:r w:rsidR="00A77303" w:rsidRPr="00A77303">
                <w:rPr>
                  <w:rFonts w:ascii="Courier New" w:hAnsi="Courier New" w:cs="Courier New"/>
                  <w:color w:val="000000"/>
                  <w:sz w:val="18"/>
                  <w:lang w:eastAsia="fi-FI"/>
                </w:rPr>
                <w:t>THL/Tietosisältö - STH04 Pehmyt- ja kovakudosten havainnot 2013</w:t>
              </w:r>
            </w:ins>
            <w:del w:id="1344" w:author="Tekijä">
              <w:r w:rsidRPr="009E1E6F" w:rsidDel="00A77303">
                <w:rPr>
                  <w:rFonts w:ascii="Courier New" w:hAnsi="Courier New" w:cs="Courier New"/>
                  <w:color w:val="000000"/>
                  <w:sz w:val="18"/>
                  <w:lang w:eastAsia="fi-FI"/>
                </w:rPr>
                <w:delText>THL/Tietosisältö - Suun terveydenhuollon pehmyt- ja kovakudosten havainnot 2013</w:delText>
              </w:r>
            </w:del>
            <w:r w:rsidRPr="009E1E6F">
              <w:rPr>
                <w:rFonts w:ascii="Courier New" w:hAnsi="Courier New" w:cs="Courier New"/>
                <w:color w:val="0000FF"/>
                <w:sz w:val="18"/>
                <w:lang w:eastAsia="fi-FI"/>
              </w:rPr>
              <w:t>"</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displayName</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Pään ja vartalon puoli</w:t>
            </w:r>
            <w:r w:rsidRPr="009E1E6F">
              <w:rPr>
                <w:rFonts w:ascii="Courier New" w:hAnsi="Courier New" w:cs="Courier New"/>
                <w:color w:val="0000FF"/>
                <w:sz w:val="18"/>
                <w:lang w:eastAsia="fi-FI"/>
              </w:rPr>
              <w:t>"/&gt;</w:t>
            </w:r>
          </w:p>
          <w:p w14:paraId="58170D8E" w14:textId="77777777" w:rsidR="009E1E6F" w:rsidRPr="009E1E6F" w:rsidRDefault="009E1E6F" w:rsidP="009E1E6F">
            <w:pPr>
              <w:autoSpaceDE w:val="0"/>
              <w:autoSpaceDN w:val="0"/>
              <w:adjustRightInd w:val="0"/>
              <w:ind w:left="1988" w:hanging="1988"/>
              <w:jc w:val="left"/>
              <w:rPr>
                <w:rFonts w:ascii="Courier New" w:hAnsi="Courier New" w:cs="Courier New"/>
                <w:color w:val="0000FF"/>
                <w:sz w:val="18"/>
                <w:lang w:eastAsia="fi-FI"/>
              </w:rPr>
            </w:pPr>
            <w:r w:rsidRPr="009E1E6F">
              <w:rPr>
                <w:rFonts w:ascii="Courier New" w:hAnsi="Courier New" w:cs="Courier New"/>
                <w:color w:val="000000"/>
                <w:sz w:val="18"/>
                <w:lang w:eastAsia="fi-FI"/>
              </w:rPr>
              <w:t xml:space="preserve">                 </w:t>
            </w:r>
            <w:r w:rsidRPr="009E1E6F">
              <w:rPr>
                <w:rFonts w:ascii="Courier New" w:hAnsi="Courier New" w:cs="Courier New"/>
                <w:color w:val="0000FF"/>
                <w:sz w:val="18"/>
                <w:lang w:eastAsia="fi-FI"/>
              </w:rPr>
              <w:t>&lt;</w:t>
            </w:r>
            <w:r w:rsidRPr="009E1E6F">
              <w:rPr>
                <w:rFonts w:ascii="Courier New" w:hAnsi="Courier New" w:cs="Courier New"/>
                <w:color w:val="800000"/>
                <w:sz w:val="18"/>
                <w:lang w:eastAsia="fi-FI"/>
              </w:rPr>
              <w:t>value</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code</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A11</w:t>
            </w:r>
            <w:r w:rsidRPr="009E1E6F">
              <w:rPr>
                <w:rFonts w:ascii="Courier New" w:hAnsi="Courier New" w:cs="Courier New"/>
                <w:color w:val="0000FF"/>
                <w:sz w:val="18"/>
                <w:lang w:eastAsia="fi-FI"/>
              </w:rPr>
              <w:t>"</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codeSystem</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1.2.246.537.6.714.2013</w:t>
            </w:r>
            <w:r w:rsidRPr="009E1E6F">
              <w:rPr>
                <w:rFonts w:ascii="Courier New" w:hAnsi="Courier New" w:cs="Courier New"/>
                <w:color w:val="0000FF"/>
                <w:sz w:val="18"/>
                <w:lang w:eastAsia="fi-FI"/>
              </w:rPr>
              <w:t>"</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codeSystemN</w:t>
            </w:r>
            <w:r w:rsidRPr="009E1E6F">
              <w:rPr>
                <w:rFonts w:ascii="Courier New" w:hAnsi="Courier New" w:cs="Courier New"/>
                <w:color w:val="FF0000"/>
                <w:sz w:val="18"/>
                <w:lang w:eastAsia="fi-FI"/>
              </w:rPr>
              <w:t>a</w:t>
            </w:r>
            <w:r w:rsidRPr="009E1E6F">
              <w:rPr>
                <w:rFonts w:ascii="Courier New" w:hAnsi="Courier New" w:cs="Courier New"/>
                <w:color w:val="FF0000"/>
                <w:sz w:val="18"/>
                <w:lang w:eastAsia="fi-FI"/>
              </w:rPr>
              <w:t>me</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STH - STH33 Pään ja vartalon puoli 2013</w:t>
            </w:r>
            <w:r w:rsidRPr="009E1E6F">
              <w:rPr>
                <w:rFonts w:ascii="Courier New" w:hAnsi="Courier New" w:cs="Courier New"/>
                <w:color w:val="0000FF"/>
                <w:sz w:val="18"/>
                <w:lang w:eastAsia="fi-FI"/>
              </w:rPr>
              <w:t>"</w:t>
            </w:r>
            <w:r w:rsidRPr="009E1E6F">
              <w:rPr>
                <w:rFonts w:ascii="Courier New" w:hAnsi="Courier New" w:cs="Courier New"/>
                <w:i/>
                <w:iCs/>
                <w:color w:val="008080"/>
                <w:sz w:val="18"/>
                <w:lang w:eastAsia="fi-FI"/>
              </w:rPr>
              <w:t xml:space="preserve"> </w:t>
            </w:r>
            <w:r w:rsidRPr="009E1E6F">
              <w:rPr>
                <w:rFonts w:ascii="Courier New" w:hAnsi="Courier New" w:cs="Courier New"/>
                <w:color w:val="FF0000"/>
                <w:sz w:val="18"/>
                <w:lang w:eastAsia="fi-FI"/>
              </w:rPr>
              <w:t>displayName</w:t>
            </w:r>
            <w:r w:rsidRPr="009E1E6F">
              <w:rPr>
                <w:rFonts w:ascii="Courier New" w:hAnsi="Courier New" w:cs="Courier New"/>
                <w:color w:val="0000FF"/>
                <w:sz w:val="18"/>
                <w:lang w:eastAsia="fi-FI"/>
              </w:rPr>
              <w:t>="</w:t>
            </w:r>
            <w:r w:rsidRPr="009E1E6F">
              <w:rPr>
                <w:rFonts w:ascii="Courier New" w:hAnsi="Courier New" w:cs="Courier New"/>
                <w:color w:val="000000"/>
                <w:sz w:val="18"/>
                <w:lang w:eastAsia="fi-FI"/>
              </w:rPr>
              <w:t>Oikea pu</w:t>
            </w:r>
            <w:r w:rsidRPr="009E1E6F">
              <w:rPr>
                <w:rFonts w:ascii="Courier New" w:hAnsi="Courier New" w:cs="Courier New"/>
                <w:color w:val="000000"/>
                <w:sz w:val="18"/>
                <w:lang w:eastAsia="fi-FI"/>
              </w:rPr>
              <w:t>o</w:t>
            </w:r>
            <w:r w:rsidRPr="009E1E6F">
              <w:rPr>
                <w:rFonts w:ascii="Courier New" w:hAnsi="Courier New" w:cs="Courier New"/>
                <w:color w:val="000000"/>
                <w:sz w:val="18"/>
                <w:lang w:eastAsia="fi-FI"/>
              </w:rPr>
              <w:t>li</w:t>
            </w:r>
            <w:r w:rsidRPr="009E1E6F">
              <w:rPr>
                <w:rFonts w:ascii="Courier New" w:hAnsi="Courier New" w:cs="Courier New"/>
                <w:color w:val="0000FF"/>
                <w:sz w:val="18"/>
                <w:lang w:eastAsia="fi-FI"/>
              </w:rPr>
              <w:t>"/&gt;</w:t>
            </w:r>
          </w:p>
          <w:p w14:paraId="076FE9F0"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qualifier</w:t>
            </w:r>
            <w:r w:rsidRPr="009E1E6F">
              <w:rPr>
                <w:rFonts w:ascii="Courier New" w:hAnsi="Courier New" w:cs="Courier New"/>
                <w:color w:val="0000FF"/>
                <w:sz w:val="18"/>
                <w:lang w:val="en-US" w:eastAsia="fi-FI"/>
              </w:rPr>
              <w:t>&gt;</w:t>
            </w:r>
          </w:p>
          <w:p w14:paraId="6B6E5E7F"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code</w:t>
            </w:r>
            <w:r w:rsidRPr="009E1E6F">
              <w:rPr>
                <w:rFonts w:ascii="Courier New" w:hAnsi="Courier New" w:cs="Courier New"/>
                <w:color w:val="0000FF"/>
                <w:sz w:val="18"/>
                <w:lang w:val="en-US" w:eastAsia="fi-FI"/>
              </w:rPr>
              <w:t>&gt;</w:t>
            </w:r>
          </w:p>
          <w:p w14:paraId="042C24D4"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text</w:t>
            </w:r>
            <w:r w:rsidRPr="009E1E6F">
              <w:rPr>
                <w:rFonts w:ascii="Courier New" w:hAnsi="Courier New" w:cs="Courier New"/>
                <w:color w:val="0000FF"/>
                <w:sz w:val="18"/>
                <w:lang w:val="en-US" w:eastAsia="fi-FI"/>
              </w:rPr>
              <w:t>&gt;</w:t>
            </w:r>
          </w:p>
          <w:p w14:paraId="2C8D81B4"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reference</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value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#OID1.2.246.10.1234567.14.2013.123.4.10.3.1</w:t>
            </w:r>
            <w:r w:rsidRPr="009E1E6F">
              <w:rPr>
                <w:rFonts w:ascii="Courier New" w:hAnsi="Courier New" w:cs="Courier New"/>
                <w:color w:val="0000FF"/>
                <w:sz w:val="18"/>
                <w:lang w:val="en-US" w:eastAsia="fi-FI"/>
              </w:rPr>
              <w:t>"/&gt;</w:t>
            </w:r>
          </w:p>
          <w:p w14:paraId="4BB5A211"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text</w:t>
            </w:r>
            <w:r w:rsidRPr="009E1E6F">
              <w:rPr>
                <w:rFonts w:ascii="Courier New" w:hAnsi="Courier New" w:cs="Courier New"/>
                <w:color w:val="0000FF"/>
                <w:sz w:val="18"/>
                <w:lang w:val="en-US" w:eastAsia="fi-FI"/>
              </w:rPr>
              <w:t>&gt;</w:t>
            </w:r>
          </w:p>
          <w:p w14:paraId="1217518D"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474747"/>
                <w:sz w:val="18"/>
                <w:lang w:val="en-US" w:eastAsia="fi-FI"/>
              </w:rPr>
              <w:t xml:space="preserve"> Imusolmukkeiden tila </w:t>
            </w:r>
            <w:r w:rsidRPr="009E1E6F">
              <w:rPr>
                <w:rFonts w:ascii="Courier New" w:hAnsi="Courier New" w:cs="Courier New"/>
                <w:color w:val="0000FF"/>
                <w:sz w:val="18"/>
                <w:lang w:val="en-US" w:eastAsia="fi-FI"/>
              </w:rPr>
              <w:t>--&gt;</w:t>
            </w:r>
          </w:p>
          <w:p w14:paraId="23A04CDD" w14:textId="77777777" w:rsidR="009E1E6F" w:rsidRPr="009E1E6F" w:rsidRDefault="009E1E6F" w:rsidP="009E1E6F">
            <w:pPr>
              <w:autoSpaceDE w:val="0"/>
              <w:autoSpaceDN w:val="0"/>
              <w:adjustRightInd w:val="0"/>
              <w:ind w:left="1136" w:hanging="1136"/>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value</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xsi:type</w:t>
            </w:r>
            <w:r w:rsidRPr="009E1E6F">
              <w:rPr>
                <w:rFonts w:ascii="Courier New" w:hAnsi="Courier New" w:cs="Courier New"/>
                <w:color w:val="0000FF"/>
                <w:sz w:val="18"/>
                <w:lang w:val="en-US" w:eastAsia="fi-FI"/>
              </w:rPr>
              <w:t>="</w:t>
            </w:r>
            <w:del w:id="1345" w:author="Tekijä">
              <w:r w:rsidRPr="009E1E6F" w:rsidDel="00B4787B">
                <w:rPr>
                  <w:rFonts w:ascii="Courier New" w:hAnsi="Courier New" w:cs="Courier New"/>
                  <w:color w:val="000000"/>
                  <w:sz w:val="18"/>
                  <w:lang w:val="en-US" w:eastAsia="fi-FI"/>
                </w:rPr>
                <w:delText>CD</w:delText>
              </w:r>
            </w:del>
            <w:ins w:id="1346" w:author="Tekijä">
              <w:r w:rsidR="00B4787B">
                <w:rPr>
                  <w:rFonts w:ascii="Courier New" w:hAnsi="Courier New" w:cs="Courier New"/>
                  <w:color w:val="000000"/>
                  <w:sz w:val="18"/>
                  <w:lang w:val="en-US" w:eastAsia="fi-FI"/>
                </w:rPr>
                <w:t>CV</w:t>
              </w:r>
            </w:ins>
            <w:r w:rsidRPr="009E1E6F">
              <w:rPr>
                <w:rFonts w:ascii="Courier New" w:hAnsi="Courier New" w:cs="Courier New"/>
                <w:color w:val="0000FF"/>
                <w:sz w:val="18"/>
                <w:lang w:val="en-US" w:eastAsia="fi-FI"/>
              </w:rPr>
              <w:t>"</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code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A23</w:t>
            </w:r>
            <w:r w:rsidRPr="009E1E6F">
              <w:rPr>
                <w:rFonts w:ascii="Courier New" w:hAnsi="Courier New" w:cs="Courier New"/>
                <w:color w:val="0000FF"/>
                <w:sz w:val="18"/>
                <w:lang w:val="en-US" w:eastAsia="fi-FI"/>
              </w:rPr>
              <w:t>"</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codeSystem</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1.2.246.537.6.679.2010</w:t>
            </w:r>
            <w:r w:rsidRPr="009E1E6F">
              <w:rPr>
                <w:rFonts w:ascii="Courier New" w:hAnsi="Courier New" w:cs="Courier New"/>
                <w:color w:val="0000FF"/>
                <w:sz w:val="18"/>
                <w:lang w:val="en-US" w:eastAsia="fi-FI"/>
              </w:rPr>
              <w:t>"</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codeSy</w:t>
            </w:r>
            <w:r w:rsidRPr="009E1E6F">
              <w:rPr>
                <w:rFonts w:ascii="Courier New" w:hAnsi="Courier New" w:cs="Courier New"/>
                <w:color w:val="FF0000"/>
                <w:sz w:val="18"/>
                <w:lang w:val="en-US" w:eastAsia="fi-FI"/>
              </w:rPr>
              <w:t>s</w:t>
            </w:r>
            <w:r w:rsidRPr="009E1E6F">
              <w:rPr>
                <w:rFonts w:ascii="Courier New" w:hAnsi="Courier New" w:cs="Courier New"/>
                <w:color w:val="FF0000"/>
                <w:sz w:val="18"/>
                <w:lang w:val="en-US" w:eastAsia="fi-FI"/>
              </w:rPr>
              <w:t>temName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STH - STH23A Sylkirauhasten ja imusolmukkeiden tila 2010</w:t>
            </w:r>
            <w:r w:rsidRPr="009E1E6F">
              <w:rPr>
                <w:rFonts w:ascii="Courier New" w:hAnsi="Courier New" w:cs="Courier New"/>
                <w:color w:val="0000FF"/>
                <w:sz w:val="18"/>
                <w:lang w:val="en-US" w:eastAsia="fi-FI"/>
              </w:rPr>
              <w:t>"</w:t>
            </w:r>
            <w:r w:rsidRPr="009E1E6F">
              <w:rPr>
                <w:rFonts w:ascii="Courier New" w:hAnsi="Courier New" w:cs="Courier New"/>
                <w:i/>
                <w:iCs/>
                <w:color w:val="008080"/>
                <w:sz w:val="18"/>
                <w:lang w:val="en-US" w:eastAsia="fi-FI"/>
              </w:rPr>
              <w:t xml:space="preserve"> </w:t>
            </w:r>
            <w:r w:rsidRPr="009E1E6F">
              <w:rPr>
                <w:rFonts w:ascii="Courier New" w:hAnsi="Courier New" w:cs="Courier New"/>
                <w:color w:val="FF0000"/>
                <w:sz w:val="18"/>
                <w:lang w:val="en-US" w:eastAsia="fi-FI"/>
              </w:rPr>
              <w:t>displa</w:t>
            </w:r>
            <w:r w:rsidRPr="009E1E6F">
              <w:rPr>
                <w:rFonts w:ascii="Courier New" w:hAnsi="Courier New" w:cs="Courier New"/>
                <w:color w:val="FF0000"/>
                <w:sz w:val="18"/>
                <w:lang w:val="en-US" w:eastAsia="fi-FI"/>
              </w:rPr>
              <w:t>y</w:t>
            </w:r>
            <w:r w:rsidRPr="009E1E6F">
              <w:rPr>
                <w:rFonts w:ascii="Courier New" w:hAnsi="Courier New" w:cs="Courier New"/>
                <w:color w:val="FF0000"/>
                <w:sz w:val="18"/>
                <w:lang w:val="en-US" w:eastAsia="fi-FI"/>
              </w:rPr>
              <w:t>Name</w:t>
            </w:r>
            <w:r w:rsidRPr="009E1E6F">
              <w:rPr>
                <w:rFonts w:ascii="Courier New" w:hAnsi="Courier New" w:cs="Courier New"/>
                <w:color w:val="0000FF"/>
                <w:sz w:val="18"/>
                <w:lang w:val="en-US" w:eastAsia="fi-FI"/>
              </w:rPr>
              <w:t>="</w:t>
            </w:r>
            <w:r w:rsidRPr="009E1E6F">
              <w:rPr>
                <w:rFonts w:ascii="Courier New" w:hAnsi="Courier New" w:cs="Courier New"/>
                <w:color w:val="000000"/>
                <w:sz w:val="18"/>
                <w:lang w:val="en-US" w:eastAsia="fi-FI"/>
              </w:rPr>
              <w:t>Aristavat</w:t>
            </w:r>
            <w:r w:rsidRPr="009E1E6F">
              <w:rPr>
                <w:rFonts w:ascii="Courier New" w:hAnsi="Courier New" w:cs="Courier New"/>
                <w:color w:val="0000FF"/>
                <w:sz w:val="18"/>
                <w:lang w:val="en-US" w:eastAsia="fi-FI"/>
              </w:rPr>
              <w:t>"/&gt;</w:t>
            </w:r>
          </w:p>
          <w:p w14:paraId="57B18E6E" w14:textId="77777777" w:rsidR="009E1E6F" w:rsidRPr="009E1E6F" w:rsidRDefault="009E1E6F" w:rsidP="009E1E6F">
            <w:pPr>
              <w:autoSpaceDE w:val="0"/>
              <w:autoSpaceDN w:val="0"/>
              <w:adjustRightInd w:val="0"/>
              <w:jc w:val="left"/>
              <w:rPr>
                <w:rFonts w:ascii="Courier New" w:hAnsi="Courier New" w:cs="Courier New"/>
                <w:color w:val="0000FF"/>
                <w:sz w:val="18"/>
                <w:lang w:val="en-US" w:eastAsia="fi-FI"/>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observation</w:t>
            </w:r>
            <w:r w:rsidRPr="009E1E6F">
              <w:rPr>
                <w:rFonts w:ascii="Courier New" w:hAnsi="Courier New" w:cs="Courier New"/>
                <w:color w:val="0000FF"/>
                <w:sz w:val="18"/>
                <w:lang w:val="en-US" w:eastAsia="fi-FI"/>
              </w:rPr>
              <w:t>&gt;</w:t>
            </w:r>
          </w:p>
          <w:p w14:paraId="51B1EB20" w14:textId="77777777" w:rsidR="003F6A08" w:rsidRPr="003F6A08" w:rsidRDefault="009E1E6F" w:rsidP="009E1E6F">
            <w:pPr>
              <w:autoSpaceDE w:val="0"/>
              <w:autoSpaceDN w:val="0"/>
              <w:adjustRightInd w:val="0"/>
              <w:jc w:val="left"/>
              <w:rPr>
                <w:rFonts w:ascii="Courier New" w:hAnsi="Courier New" w:cs="Courier New"/>
                <w:sz w:val="18"/>
                <w:szCs w:val="18"/>
                <w:lang w:val="en-US"/>
              </w:rPr>
            </w:pPr>
            <w:r w:rsidRPr="009E1E6F">
              <w:rPr>
                <w:rFonts w:ascii="Courier New" w:hAnsi="Courier New" w:cs="Courier New"/>
                <w:color w:val="000000"/>
                <w:sz w:val="18"/>
                <w:lang w:val="en-US" w:eastAsia="fi-FI"/>
              </w:rPr>
              <w:t xml:space="preserve"> </w:t>
            </w:r>
            <w:r w:rsidRPr="009E1E6F">
              <w:rPr>
                <w:rFonts w:ascii="Courier New" w:hAnsi="Courier New" w:cs="Courier New"/>
                <w:color w:val="0000FF"/>
                <w:sz w:val="18"/>
                <w:lang w:val="en-US" w:eastAsia="fi-FI"/>
              </w:rPr>
              <w:t>&lt;/</w:t>
            </w:r>
            <w:r w:rsidRPr="009E1E6F">
              <w:rPr>
                <w:rFonts w:ascii="Courier New" w:hAnsi="Courier New" w:cs="Courier New"/>
                <w:color w:val="800000"/>
                <w:sz w:val="18"/>
                <w:lang w:val="en-US" w:eastAsia="fi-FI"/>
              </w:rPr>
              <w:t>component</w:t>
            </w:r>
            <w:r w:rsidRPr="009E1E6F">
              <w:rPr>
                <w:rFonts w:ascii="Courier New" w:hAnsi="Courier New" w:cs="Courier New"/>
                <w:color w:val="0000FF"/>
                <w:sz w:val="18"/>
                <w:lang w:val="en-US" w:eastAsia="fi-FI"/>
              </w:rPr>
              <w:t>&gt;</w:t>
            </w:r>
          </w:p>
        </w:tc>
      </w:tr>
    </w:tbl>
    <w:p w14:paraId="641650D0" w14:textId="77777777" w:rsidR="003F6A08" w:rsidRDefault="003F6A08" w:rsidP="008E33EF">
      <w:pPr>
        <w:pStyle w:val="Otsikko2"/>
      </w:pPr>
      <w:bookmarkStart w:id="1347" w:name="_Toc377399159"/>
      <w:bookmarkStart w:id="1348" w:name="_Toc436732601"/>
      <w:r w:rsidRPr="003F6A08">
        <w:t>Nielu- ja kitarisojen havainnot ja löydökset</w:t>
      </w:r>
      <w:bookmarkEnd w:id="1347"/>
      <w:bookmarkEnd w:id="1348"/>
    </w:p>
    <w:p w14:paraId="47272CC7" w14:textId="77777777" w:rsidR="00926176" w:rsidRPr="008E33EF" w:rsidRDefault="00926176" w:rsidP="008E33EF">
      <w:r w:rsidRPr="00FA63CD">
        <w:t xml:space="preserve">Entry.organizer.templateId kohtaan annetaan </w:t>
      </w:r>
      <w:r>
        <w:t>Nielu- ja kitarisojen havaintojen ja löydösten</w:t>
      </w:r>
      <w:r w:rsidRPr="00FA63CD">
        <w:t xml:space="preserve"> tietor</w:t>
      </w:r>
      <w:r w:rsidRPr="00FA63CD">
        <w:t>a</w:t>
      </w:r>
      <w:r w:rsidRPr="00FA63CD">
        <w:t xml:space="preserve">kenteen tunnus </w:t>
      </w:r>
      <w:r w:rsidRPr="00926176">
        <w:t>1.2.246.537.6.12.2002.904.2013.</w:t>
      </w:r>
      <w:r>
        <w:t>4</w:t>
      </w:r>
      <w:r w:rsidRPr="00926176">
        <w:t>0</w:t>
      </w:r>
      <w:r>
        <w:t xml:space="preserve"> eli kyseisen otsikkokentän oid tietosisältömä</w:t>
      </w:r>
      <w:r>
        <w:t>ä</w:t>
      </w:r>
      <w:r>
        <w:t>rittelystä.</w:t>
      </w:r>
    </w:p>
    <w:p w14:paraId="44EDB9BD" w14:textId="77777777" w:rsidR="003F6A08" w:rsidRPr="003F6A08" w:rsidRDefault="003F6A08" w:rsidP="008E33EF">
      <w:pPr>
        <w:pStyle w:val="Otsikko3"/>
        <w:rPr>
          <w:lang w:val="en-US"/>
        </w:rPr>
      </w:pPr>
      <w:bookmarkStart w:id="1349" w:name="_Toc377399160"/>
      <w:bookmarkStart w:id="1350" w:name="_Toc436732602"/>
      <w:r w:rsidRPr="003F6A08">
        <w:rPr>
          <w:lang w:val="en-US"/>
        </w:rPr>
        <w:t>Kitarisan tila</w:t>
      </w:r>
      <w:bookmarkEnd w:id="1349"/>
      <w:bookmarkEnd w:id="1350"/>
    </w:p>
    <w:p w14:paraId="6EFB73A1" w14:textId="77777777" w:rsidR="003F6A08" w:rsidRPr="003F6A08" w:rsidRDefault="003F6A08" w:rsidP="003F6A08">
      <w:r w:rsidRPr="003F6A08">
        <w:t xml:space="preserve">Kitarisan tila annetaan observation value:ssa STH31 luokituksella. </w:t>
      </w:r>
    </w:p>
    <w:p w14:paraId="3F8FDDE0"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68ABDF0E"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0D3FB3EB" w14:textId="77777777" w:rsidR="003F6A08" w:rsidRPr="003F6A08" w:rsidRDefault="003F6A08" w:rsidP="003F6A08">
            <w:pPr>
              <w:autoSpaceDE w:val="0"/>
              <w:autoSpaceDN w:val="0"/>
              <w:adjustRightInd w:val="0"/>
              <w:jc w:val="left"/>
              <w:rPr>
                <w:rFonts w:ascii="Courier New" w:hAnsi="Courier New" w:cs="Courier New"/>
                <w:color w:val="0000FF"/>
                <w:sz w:val="18"/>
                <w:lang w:eastAsia="fi-FI"/>
              </w:rPr>
            </w:pPr>
            <w:r w:rsidRPr="003F6A08">
              <w:rPr>
                <w:rFonts w:ascii="Courier New" w:hAnsi="Courier New" w:cs="Courier New"/>
                <w:color w:val="0000FF"/>
                <w:sz w:val="18"/>
                <w:lang w:eastAsia="fi-FI"/>
              </w:rPr>
              <w:t>&lt;!--</w:t>
            </w:r>
            <w:r w:rsidRPr="003F6A08">
              <w:rPr>
                <w:rFonts w:ascii="Courier New" w:hAnsi="Courier New" w:cs="Courier New"/>
                <w:color w:val="474747"/>
                <w:sz w:val="18"/>
                <w:lang w:eastAsia="fi-FI"/>
              </w:rPr>
              <w:t xml:space="preserve"> Nielu- ja kitarisojen havainnot ja löydökset </w:t>
            </w:r>
            <w:r w:rsidRPr="003F6A08">
              <w:rPr>
                <w:rFonts w:ascii="Courier New" w:hAnsi="Courier New" w:cs="Courier New"/>
                <w:color w:val="0000FF"/>
                <w:sz w:val="18"/>
                <w:lang w:eastAsia="fi-FI"/>
              </w:rPr>
              <w:t>--&gt;</w:t>
            </w:r>
          </w:p>
          <w:p w14:paraId="5FE5F42B"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p w14:paraId="13D4FF7F"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474747"/>
                <w:sz w:val="18"/>
                <w:lang w:val="en-US" w:eastAsia="fi-FI"/>
              </w:rPr>
              <w:t xml:space="preserve"> Kitarisan tila  </w:t>
            </w:r>
            <w:r w:rsidRPr="003F6A08">
              <w:rPr>
                <w:rFonts w:ascii="Courier New" w:hAnsi="Courier New" w:cs="Courier New"/>
                <w:color w:val="0000FF"/>
                <w:sz w:val="18"/>
                <w:lang w:val="en-US" w:eastAsia="fi-FI"/>
              </w:rPr>
              <w:t>--&gt;</w:t>
            </w:r>
          </w:p>
          <w:p w14:paraId="6D5A77DC"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classCode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COND</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moodCode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EVN</w:t>
            </w:r>
            <w:r w:rsidRPr="003F6A08">
              <w:rPr>
                <w:rFonts w:ascii="Courier New" w:hAnsi="Courier New" w:cs="Courier New"/>
                <w:color w:val="0000FF"/>
                <w:sz w:val="18"/>
                <w:lang w:val="en-US" w:eastAsia="fi-FI"/>
              </w:rPr>
              <w:t>"&gt;</w:t>
            </w:r>
          </w:p>
          <w:p w14:paraId="42B53320" w14:textId="77777777" w:rsidR="003F6A08" w:rsidRPr="00A77303" w:rsidRDefault="003F6A08" w:rsidP="003F6A08">
            <w:pPr>
              <w:autoSpaceDE w:val="0"/>
              <w:autoSpaceDN w:val="0"/>
              <w:adjustRightInd w:val="0"/>
              <w:ind w:left="568" w:hanging="568"/>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A77303">
              <w:rPr>
                <w:rFonts w:ascii="Courier New" w:hAnsi="Courier New" w:cs="Courier New"/>
                <w:color w:val="0000FF"/>
                <w:sz w:val="18"/>
                <w:lang w:val="en-US" w:eastAsia="fi-FI"/>
              </w:rPr>
              <w:t>&lt;</w:t>
            </w:r>
            <w:r w:rsidRPr="00A77303">
              <w:rPr>
                <w:rFonts w:ascii="Courier New" w:hAnsi="Courier New" w:cs="Courier New"/>
                <w:color w:val="800000"/>
                <w:sz w:val="18"/>
                <w:lang w:val="en-US" w:eastAsia="fi-FI"/>
              </w:rPr>
              <w:t>code</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41</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codeSystem</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1.2.246.537.6.12.2002.904.2013</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007C355D" w:rsidRPr="00A77303">
              <w:rPr>
                <w:rFonts w:ascii="Courier New" w:hAnsi="Courier New" w:cs="Courier New"/>
                <w:color w:val="FF0000"/>
                <w:sz w:val="18"/>
                <w:lang w:val="en-US" w:eastAsia="fi-FI"/>
              </w:rPr>
              <w:t>codeSystemName</w:t>
            </w:r>
            <w:r w:rsidR="007C355D" w:rsidRPr="00A77303">
              <w:rPr>
                <w:rFonts w:ascii="Courier New" w:hAnsi="Courier New" w:cs="Courier New"/>
                <w:color w:val="0000FF"/>
                <w:sz w:val="18"/>
                <w:lang w:val="en-US" w:eastAsia="fi-FI"/>
              </w:rPr>
              <w:t>="</w:t>
            </w:r>
            <w:ins w:id="1351" w:author="Tekijä">
              <w:r w:rsidR="00A77303" w:rsidRPr="00A77303">
                <w:rPr>
                  <w:lang w:val="en-US"/>
                </w:rPr>
                <w:t xml:space="preserve"> </w:t>
              </w:r>
              <w:r w:rsidR="00A77303" w:rsidRPr="00A77303">
                <w:rPr>
                  <w:rFonts w:ascii="Courier New" w:hAnsi="Courier New" w:cs="Courier New"/>
                  <w:color w:val="000000"/>
                  <w:sz w:val="18"/>
                  <w:lang w:val="en-US" w:eastAsia="fi-FI"/>
                </w:rPr>
                <w:t>THL/Tietosisältö - STH04 Pehmyt- ja kovakudosten havainnot 2013</w:t>
              </w:r>
            </w:ins>
            <w:del w:id="1352" w:author="Tekijä">
              <w:r w:rsidR="007C355D" w:rsidRPr="00A77303" w:rsidDel="00A77303">
                <w:rPr>
                  <w:rFonts w:ascii="Courier New" w:hAnsi="Courier New" w:cs="Courier New"/>
                  <w:color w:val="000000"/>
                  <w:sz w:val="18"/>
                  <w:lang w:val="en-US" w:eastAsia="fi-FI"/>
                </w:rPr>
                <w:delText>THL/Tietosisältö - Suun terveydenhuollon pehmyt- ja kovakudosten havainnot 2013</w:delText>
              </w:r>
            </w:del>
            <w:r w:rsidR="007C355D" w:rsidRPr="00A77303">
              <w:rPr>
                <w:rFonts w:ascii="Courier New" w:hAnsi="Courier New" w:cs="Courier New"/>
                <w:color w:val="0000FF"/>
                <w:sz w:val="18"/>
                <w:lang w:val="en-US" w:eastAsia="fi-FI"/>
              </w:rPr>
              <w:t xml:space="preserve">" </w:t>
            </w:r>
            <w:r w:rsidRPr="00A77303">
              <w:rPr>
                <w:rFonts w:ascii="Courier New" w:hAnsi="Courier New" w:cs="Courier New"/>
                <w:color w:val="FF0000"/>
                <w:sz w:val="18"/>
                <w:lang w:val="en-US" w:eastAsia="fi-FI"/>
              </w:rPr>
              <w:t>displa</w:t>
            </w:r>
            <w:r w:rsidRPr="00A77303">
              <w:rPr>
                <w:rFonts w:ascii="Courier New" w:hAnsi="Courier New" w:cs="Courier New"/>
                <w:color w:val="FF0000"/>
                <w:sz w:val="18"/>
                <w:lang w:val="en-US" w:eastAsia="fi-FI"/>
              </w:rPr>
              <w:t>y</w:t>
            </w:r>
            <w:r w:rsidRPr="00A77303">
              <w:rPr>
                <w:rFonts w:ascii="Courier New" w:hAnsi="Courier New" w:cs="Courier New"/>
                <w:color w:val="FF0000"/>
                <w:sz w:val="18"/>
                <w:lang w:val="en-US" w:eastAsia="fi-FI"/>
              </w:rPr>
              <w:t>Name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Kitarisan t</w:t>
            </w:r>
            <w:r w:rsidRPr="00A77303">
              <w:rPr>
                <w:rFonts w:ascii="Courier New" w:hAnsi="Courier New" w:cs="Courier New"/>
                <w:color w:val="000000"/>
                <w:sz w:val="18"/>
                <w:lang w:val="en-US" w:eastAsia="fi-FI"/>
              </w:rPr>
              <w:t>i</w:t>
            </w:r>
            <w:r w:rsidRPr="00A77303">
              <w:rPr>
                <w:rFonts w:ascii="Courier New" w:hAnsi="Courier New" w:cs="Courier New"/>
                <w:color w:val="000000"/>
                <w:sz w:val="18"/>
                <w:lang w:val="en-US" w:eastAsia="fi-FI"/>
              </w:rPr>
              <w:t>la</w:t>
            </w:r>
            <w:r w:rsidRPr="00A77303">
              <w:rPr>
                <w:rFonts w:ascii="Courier New" w:hAnsi="Courier New" w:cs="Courier New"/>
                <w:color w:val="0000FF"/>
                <w:sz w:val="18"/>
                <w:lang w:val="en-US" w:eastAsia="fi-FI"/>
              </w:rPr>
              <w:t>"/&gt;</w:t>
            </w:r>
          </w:p>
          <w:p w14:paraId="3C77245F"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A77303">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text</w:t>
            </w:r>
            <w:r w:rsidRPr="003F6A08">
              <w:rPr>
                <w:rFonts w:ascii="Courier New" w:hAnsi="Courier New" w:cs="Courier New"/>
                <w:color w:val="0000FF"/>
                <w:sz w:val="18"/>
                <w:lang w:val="en-US" w:eastAsia="fi-FI"/>
              </w:rPr>
              <w:t>&gt;</w:t>
            </w:r>
          </w:p>
          <w:p w14:paraId="41BB30DF"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reference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value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#OID1.2.246.10.1234567.14.2013.123.4.10.1.13</w:t>
            </w:r>
            <w:r w:rsidRPr="003F6A08">
              <w:rPr>
                <w:rFonts w:ascii="Courier New" w:hAnsi="Courier New" w:cs="Courier New"/>
                <w:color w:val="0000FF"/>
                <w:sz w:val="18"/>
                <w:lang w:val="en-US" w:eastAsia="fi-FI"/>
              </w:rPr>
              <w:t>"/&gt;</w:t>
            </w:r>
          </w:p>
          <w:p w14:paraId="454EA51E"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text</w:t>
            </w:r>
            <w:r w:rsidRPr="003F6A08">
              <w:rPr>
                <w:rFonts w:ascii="Courier New" w:hAnsi="Courier New" w:cs="Courier New"/>
                <w:color w:val="0000FF"/>
                <w:sz w:val="18"/>
                <w:lang w:val="en-US" w:eastAsia="fi-FI"/>
              </w:rPr>
              <w:t>&gt;</w:t>
            </w:r>
          </w:p>
          <w:p w14:paraId="75213C06" w14:textId="77777777" w:rsidR="003F6A08" w:rsidRPr="003F6A08" w:rsidRDefault="003F6A08" w:rsidP="003F6A08">
            <w:pPr>
              <w:autoSpaceDE w:val="0"/>
              <w:autoSpaceDN w:val="0"/>
              <w:adjustRightInd w:val="0"/>
              <w:ind w:left="568" w:hanging="568"/>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value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xsi:type</w:t>
            </w:r>
            <w:r w:rsidRPr="003F6A08">
              <w:rPr>
                <w:rFonts w:ascii="Courier New" w:hAnsi="Courier New" w:cs="Courier New"/>
                <w:color w:val="0000FF"/>
                <w:sz w:val="18"/>
                <w:lang w:val="en-US" w:eastAsia="fi-FI"/>
              </w:rPr>
              <w:t>="</w:t>
            </w:r>
            <w:del w:id="1353" w:author="Tekijä">
              <w:r w:rsidRPr="003F6A08" w:rsidDel="00B4787B">
                <w:rPr>
                  <w:rFonts w:ascii="Courier New" w:hAnsi="Courier New" w:cs="Courier New"/>
                  <w:color w:val="000000"/>
                  <w:sz w:val="18"/>
                  <w:lang w:val="en-US" w:eastAsia="fi-FI"/>
                </w:rPr>
                <w:delText>CD</w:delText>
              </w:r>
            </w:del>
            <w:ins w:id="1354" w:author="Tekijä">
              <w:r w:rsidR="00B4787B">
                <w:rPr>
                  <w:rFonts w:ascii="Courier New" w:hAnsi="Courier New" w:cs="Courier New"/>
                  <w:color w:val="000000"/>
                  <w:sz w:val="18"/>
                  <w:lang w:val="en-US" w:eastAsia="fi-FI"/>
                </w:rPr>
                <w:t>CV</w:t>
              </w:r>
            </w:ins>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A101</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codeSystem</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1.2.246.537.6.712.2013</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codeSy</w:t>
            </w:r>
            <w:r w:rsidRPr="003F6A08">
              <w:rPr>
                <w:rFonts w:ascii="Courier New" w:hAnsi="Courier New" w:cs="Courier New"/>
                <w:color w:val="FF0000"/>
                <w:sz w:val="18"/>
                <w:lang w:val="en-US" w:eastAsia="fi-FI"/>
              </w:rPr>
              <w:t>s</w:t>
            </w:r>
            <w:r w:rsidRPr="003F6A08">
              <w:rPr>
                <w:rFonts w:ascii="Courier New" w:hAnsi="Courier New" w:cs="Courier New"/>
                <w:color w:val="FF0000"/>
                <w:sz w:val="18"/>
                <w:lang w:val="en-US" w:eastAsia="fi-FI"/>
              </w:rPr>
              <w:t>temName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STH - STH31 Kita- ja nielurisojen tila</w:t>
            </w:r>
            <w:r w:rsidR="007C355D">
              <w:rPr>
                <w:rFonts w:ascii="Courier New" w:hAnsi="Courier New" w:cs="Courier New"/>
                <w:color w:val="000000"/>
                <w:sz w:val="18"/>
                <w:lang w:val="en-US" w:eastAsia="fi-FI"/>
              </w:rPr>
              <w:t xml:space="preserve"> 2013</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displayName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Suurentuneet</w:t>
            </w:r>
            <w:r w:rsidRPr="003F6A08">
              <w:rPr>
                <w:rFonts w:ascii="Courier New" w:hAnsi="Courier New" w:cs="Courier New"/>
                <w:color w:val="0000FF"/>
                <w:sz w:val="18"/>
                <w:lang w:val="en-US" w:eastAsia="fi-FI"/>
              </w:rPr>
              <w:t>"/&gt;</w:t>
            </w:r>
          </w:p>
          <w:p w14:paraId="1708A100"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color w:val="0000FF"/>
                <w:sz w:val="18"/>
                <w:lang w:val="en-US" w:eastAsia="fi-FI"/>
              </w:rPr>
              <w:t>&gt;</w:t>
            </w:r>
          </w:p>
          <w:p w14:paraId="4115495A" w14:textId="77777777" w:rsidR="003F6A08" w:rsidRPr="003F6A08" w:rsidRDefault="003F6A08" w:rsidP="003F6A08">
            <w:pPr>
              <w:autoSpaceDE w:val="0"/>
              <w:autoSpaceDN w:val="0"/>
              <w:adjustRightInd w:val="0"/>
              <w:jc w:val="left"/>
              <w:rPr>
                <w:rFonts w:ascii="Courier New" w:hAnsi="Courier New" w:cs="Courier New"/>
                <w:sz w:val="18"/>
                <w:szCs w:val="18"/>
                <w:lang w:val="en-US"/>
              </w:rPr>
            </w:pP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tc>
      </w:tr>
    </w:tbl>
    <w:p w14:paraId="2499025D" w14:textId="77777777" w:rsidR="003F6A08" w:rsidRPr="003F6A08" w:rsidRDefault="003F6A08" w:rsidP="008E33EF">
      <w:pPr>
        <w:pStyle w:val="Otsikko3"/>
        <w:rPr>
          <w:lang w:val="en-US"/>
        </w:rPr>
      </w:pPr>
      <w:bookmarkStart w:id="1355" w:name="_Toc377399161"/>
      <w:bookmarkStart w:id="1356" w:name="_Toc436732603"/>
      <w:r w:rsidRPr="003F6A08">
        <w:rPr>
          <w:lang w:val="en-US"/>
        </w:rPr>
        <w:t>Nielurisan tila ja puoli</w:t>
      </w:r>
      <w:bookmarkEnd w:id="1355"/>
      <w:bookmarkEnd w:id="1356"/>
    </w:p>
    <w:p w14:paraId="1CFC814E" w14:textId="77777777" w:rsidR="003F6A08" w:rsidRPr="003F6A08" w:rsidRDefault="003F6A08" w:rsidP="003F6A08">
      <w:r w:rsidRPr="003F6A08">
        <w:t xml:space="preserve">Nielurisan tila annetaan observation value:ssa STH31 luokituksella. Observation code:ssa annetaan tietokentän oid:n lisäksi tarkenteena puolisuustieto STH33 luokituksella. </w:t>
      </w:r>
    </w:p>
    <w:p w14:paraId="1DF946CF"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1F08AF8B"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7F1E32E2" w14:textId="77777777" w:rsidR="009B69BB" w:rsidRPr="009B69BB" w:rsidRDefault="009B69BB" w:rsidP="007C355D">
            <w:pPr>
              <w:autoSpaceDE w:val="0"/>
              <w:autoSpaceDN w:val="0"/>
              <w:adjustRightInd w:val="0"/>
              <w:jc w:val="left"/>
              <w:rPr>
                <w:ins w:id="1357" w:author="Tekijä"/>
                <w:rFonts w:ascii="Courier New" w:hAnsi="Courier New" w:cs="Courier New"/>
                <w:color w:val="0000FF"/>
                <w:sz w:val="18"/>
                <w:lang w:eastAsia="fi-FI"/>
              </w:rPr>
            </w:pPr>
            <w:ins w:id="1358" w:author="Tekijä">
              <w:r w:rsidRPr="009B69BB">
                <w:rPr>
                  <w:rFonts w:ascii="Courier New" w:hAnsi="Courier New" w:cs="Courier New"/>
                  <w:color w:val="0000FF"/>
                  <w:sz w:val="18"/>
                  <w:lang w:eastAsia="fi-FI"/>
                </w:rPr>
                <w:t>&lt;!--</w:t>
              </w:r>
              <w:r w:rsidRPr="009B69BB">
                <w:rPr>
                  <w:rFonts w:ascii="Courier New" w:hAnsi="Courier New" w:cs="Courier New"/>
                  <w:color w:val="474747"/>
                  <w:sz w:val="18"/>
                  <w:lang w:eastAsia="fi-FI"/>
                </w:rPr>
                <w:t xml:space="preserve"> Nielurisan tila, puoli toistuva - toistetaan koko component.observation -rakennetta</w:t>
              </w:r>
              <w:r w:rsidRPr="009B69BB">
                <w:rPr>
                  <w:rFonts w:ascii="Courier New" w:hAnsi="Courier New" w:cs="Courier New"/>
                  <w:color w:val="0000FF"/>
                  <w:sz w:val="18"/>
                  <w:lang w:eastAsia="fi-FI"/>
                </w:rPr>
                <w:t>--&gt;</w:t>
              </w:r>
            </w:ins>
          </w:p>
          <w:p w14:paraId="44931770"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component</w:t>
            </w:r>
            <w:r w:rsidRPr="007C355D">
              <w:rPr>
                <w:rFonts w:ascii="Courier New" w:hAnsi="Courier New" w:cs="Courier New"/>
                <w:color w:val="0000FF"/>
                <w:sz w:val="18"/>
                <w:lang w:val="en-US" w:eastAsia="fi-FI"/>
              </w:rPr>
              <w:t>&gt;</w:t>
            </w:r>
          </w:p>
          <w:p w14:paraId="59F70FF5"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observation</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classCode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COND</w:t>
            </w:r>
            <w:r w:rsidRPr="007C355D">
              <w:rPr>
                <w:rFonts w:ascii="Courier New" w:hAnsi="Courier New" w:cs="Courier New"/>
                <w:color w:val="0000FF"/>
                <w:sz w:val="18"/>
                <w:lang w:val="en-US" w:eastAsia="fi-FI"/>
              </w:rPr>
              <w:t>"</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moodCode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EVN</w:t>
            </w:r>
            <w:r w:rsidRPr="007C355D">
              <w:rPr>
                <w:rFonts w:ascii="Courier New" w:hAnsi="Courier New" w:cs="Courier New"/>
                <w:color w:val="0000FF"/>
                <w:sz w:val="18"/>
                <w:lang w:val="en-US" w:eastAsia="fi-FI"/>
              </w:rPr>
              <w:t>"&gt;</w:t>
            </w:r>
          </w:p>
          <w:p w14:paraId="762C15E6" w14:textId="77777777" w:rsidR="007C355D" w:rsidRPr="00A77303" w:rsidRDefault="007C355D" w:rsidP="007C355D">
            <w:pPr>
              <w:autoSpaceDE w:val="0"/>
              <w:autoSpaceDN w:val="0"/>
              <w:adjustRightInd w:val="0"/>
              <w:ind w:left="1136" w:hanging="1136"/>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A77303">
              <w:rPr>
                <w:rFonts w:ascii="Courier New" w:hAnsi="Courier New" w:cs="Courier New"/>
                <w:color w:val="0000FF"/>
                <w:sz w:val="18"/>
                <w:lang w:val="en-US" w:eastAsia="fi-FI"/>
              </w:rPr>
              <w:t>&lt;</w:t>
            </w:r>
            <w:r w:rsidRPr="00A77303">
              <w:rPr>
                <w:rFonts w:ascii="Courier New" w:hAnsi="Courier New" w:cs="Courier New"/>
                <w:color w:val="800000"/>
                <w:sz w:val="18"/>
                <w:lang w:val="en-US" w:eastAsia="fi-FI"/>
              </w:rPr>
              <w:t>code</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42</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codeSystem</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1.2.246.537.6.12.2002.904.2013</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w:t>
            </w:r>
            <w:r w:rsidRPr="00A77303">
              <w:rPr>
                <w:rFonts w:ascii="Courier New" w:hAnsi="Courier New" w:cs="Courier New"/>
                <w:color w:val="FF0000"/>
                <w:sz w:val="18"/>
                <w:lang w:val="en-US" w:eastAsia="fi-FI"/>
              </w:rPr>
              <w:t>s</w:t>
            </w:r>
            <w:r w:rsidRPr="00A77303">
              <w:rPr>
                <w:rFonts w:ascii="Courier New" w:hAnsi="Courier New" w:cs="Courier New"/>
                <w:color w:val="FF0000"/>
                <w:sz w:val="18"/>
                <w:lang w:val="en-US" w:eastAsia="fi-FI"/>
              </w:rPr>
              <w:t>temName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 xml:space="preserve">THL/Tietosisältö - </w:t>
            </w:r>
            <w:del w:id="1359" w:author="Tekijä">
              <w:r w:rsidRPr="00A77303" w:rsidDel="00A77303">
                <w:rPr>
                  <w:rFonts w:ascii="Courier New" w:hAnsi="Courier New" w:cs="Courier New"/>
                  <w:color w:val="000000"/>
                  <w:sz w:val="18"/>
                  <w:lang w:val="en-US" w:eastAsia="fi-FI"/>
                </w:rPr>
                <w:delText>Suun terveydenhuollon pehmyt- ja kovakudosten havainnot 2013</w:delText>
              </w:r>
            </w:del>
            <w:ins w:id="1360" w:author="Tekijä">
              <w:r w:rsidR="00A77303" w:rsidRPr="00A77303">
                <w:rPr>
                  <w:rFonts w:ascii="Courier New" w:hAnsi="Courier New" w:cs="Courier New"/>
                  <w:color w:val="000000"/>
                  <w:sz w:val="18"/>
                  <w:lang w:val="en-US" w:eastAsia="fi-FI"/>
                </w:rPr>
                <w:t>STH04 Pehmyt- ja kovakudosten havainnot 2013</w:t>
              </w:r>
            </w:ins>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displa</w:t>
            </w:r>
            <w:r w:rsidRPr="00A77303">
              <w:rPr>
                <w:rFonts w:ascii="Courier New" w:hAnsi="Courier New" w:cs="Courier New"/>
                <w:color w:val="FF0000"/>
                <w:sz w:val="18"/>
                <w:lang w:val="en-US" w:eastAsia="fi-FI"/>
              </w:rPr>
              <w:t>y</w:t>
            </w:r>
            <w:r w:rsidRPr="00A77303">
              <w:rPr>
                <w:rFonts w:ascii="Courier New" w:hAnsi="Courier New" w:cs="Courier New"/>
                <w:color w:val="FF0000"/>
                <w:sz w:val="18"/>
                <w:lang w:val="en-US" w:eastAsia="fi-FI"/>
              </w:rPr>
              <w:t>Name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Nielurisan t</w:t>
            </w:r>
            <w:r w:rsidRPr="00A77303">
              <w:rPr>
                <w:rFonts w:ascii="Courier New" w:hAnsi="Courier New" w:cs="Courier New"/>
                <w:color w:val="000000"/>
                <w:sz w:val="18"/>
                <w:lang w:val="en-US" w:eastAsia="fi-FI"/>
              </w:rPr>
              <w:t>i</w:t>
            </w:r>
            <w:r w:rsidRPr="00A77303">
              <w:rPr>
                <w:rFonts w:ascii="Courier New" w:hAnsi="Courier New" w:cs="Courier New"/>
                <w:color w:val="000000"/>
                <w:sz w:val="18"/>
                <w:lang w:val="en-US" w:eastAsia="fi-FI"/>
              </w:rPr>
              <w:t>la</w:t>
            </w:r>
            <w:r w:rsidRPr="00A77303">
              <w:rPr>
                <w:rFonts w:ascii="Courier New" w:hAnsi="Courier New" w:cs="Courier New"/>
                <w:color w:val="0000FF"/>
                <w:sz w:val="18"/>
                <w:lang w:val="en-US" w:eastAsia="fi-FI"/>
              </w:rPr>
              <w:t>"&gt;</w:t>
            </w:r>
          </w:p>
          <w:p w14:paraId="145107FA" w14:textId="77777777" w:rsidR="007C355D" w:rsidRPr="007C355D" w:rsidRDefault="007C355D" w:rsidP="007C355D">
            <w:pPr>
              <w:autoSpaceDE w:val="0"/>
              <w:autoSpaceDN w:val="0"/>
              <w:adjustRightInd w:val="0"/>
              <w:jc w:val="left"/>
              <w:rPr>
                <w:rFonts w:ascii="Courier New" w:hAnsi="Courier New" w:cs="Courier New"/>
                <w:color w:val="0000FF"/>
                <w:sz w:val="18"/>
                <w:lang w:eastAsia="fi-FI"/>
              </w:rPr>
            </w:pPr>
            <w:r w:rsidRPr="00A77303">
              <w:rPr>
                <w:rFonts w:ascii="Courier New" w:hAnsi="Courier New" w:cs="Courier New"/>
                <w:color w:val="000000"/>
                <w:sz w:val="18"/>
                <w:lang w:val="en-US" w:eastAsia="fi-FI"/>
              </w:rPr>
              <w:t xml:space="preserve">              </w:t>
            </w:r>
            <w:r w:rsidRPr="007C355D">
              <w:rPr>
                <w:rFonts w:ascii="Courier New" w:hAnsi="Courier New" w:cs="Courier New"/>
                <w:color w:val="0000FF"/>
                <w:sz w:val="18"/>
                <w:lang w:eastAsia="fi-FI"/>
              </w:rPr>
              <w:t>&lt;!--</w:t>
            </w:r>
            <w:r w:rsidRPr="007C355D">
              <w:rPr>
                <w:rFonts w:ascii="Courier New" w:hAnsi="Courier New" w:cs="Courier New"/>
                <w:color w:val="474747"/>
                <w:sz w:val="18"/>
                <w:lang w:eastAsia="fi-FI"/>
              </w:rPr>
              <w:t xml:space="preserve"> Pään ja vartalon puoli </w:t>
            </w:r>
            <w:r w:rsidRPr="007C355D">
              <w:rPr>
                <w:rFonts w:ascii="Courier New" w:hAnsi="Courier New" w:cs="Courier New"/>
                <w:color w:val="0000FF"/>
                <w:sz w:val="18"/>
                <w:lang w:eastAsia="fi-FI"/>
              </w:rPr>
              <w:t>--&gt;</w:t>
            </w:r>
          </w:p>
          <w:p w14:paraId="03ABB932" w14:textId="77777777" w:rsidR="007C355D" w:rsidRPr="007C355D" w:rsidRDefault="007C355D" w:rsidP="007C355D">
            <w:pPr>
              <w:autoSpaceDE w:val="0"/>
              <w:autoSpaceDN w:val="0"/>
              <w:adjustRightInd w:val="0"/>
              <w:jc w:val="left"/>
              <w:rPr>
                <w:rFonts w:ascii="Courier New" w:hAnsi="Courier New" w:cs="Courier New"/>
                <w:color w:val="0000FF"/>
                <w:sz w:val="18"/>
                <w:lang w:eastAsia="fi-FI"/>
              </w:rPr>
            </w:pPr>
            <w:r w:rsidRPr="007C355D">
              <w:rPr>
                <w:rFonts w:ascii="Courier New" w:hAnsi="Courier New" w:cs="Courier New"/>
                <w:color w:val="000000"/>
                <w:sz w:val="18"/>
                <w:lang w:eastAsia="fi-FI"/>
              </w:rPr>
              <w:t xml:space="preserve">              </w:t>
            </w:r>
            <w:r w:rsidRPr="007C355D">
              <w:rPr>
                <w:rFonts w:ascii="Courier New" w:hAnsi="Courier New" w:cs="Courier New"/>
                <w:color w:val="0000FF"/>
                <w:sz w:val="18"/>
                <w:lang w:eastAsia="fi-FI"/>
              </w:rPr>
              <w:t>&lt;</w:t>
            </w:r>
            <w:r w:rsidRPr="007C355D">
              <w:rPr>
                <w:rFonts w:ascii="Courier New" w:hAnsi="Courier New" w:cs="Courier New"/>
                <w:color w:val="800000"/>
                <w:sz w:val="18"/>
                <w:lang w:eastAsia="fi-FI"/>
              </w:rPr>
              <w:t>qualifier</w:t>
            </w:r>
            <w:r w:rsidRPr="007C355D">
              <w:rPr>
                <w:rFonts w:ascii="Courier New" w:hAnsi="Courier New" w:cs="Courier New"/>
                <w:color w:val="0000FF"/>
                <w:sz w:val="18"/>
                <w:lang w:eastAsia="fi-FI"/>
              </w:rPr>
              <w:t>&gt;</w:t>
            </w:r>
          </w:p>
          <w:p w14:paraId="6DEC6F8E" w14:textId="77777777" w:rsidR="007C355D" w:rsidRPr="007C355D" w:rsidRDefault="007C355D" w:rsidP="007C355D">
            <w:pPr>
              <w:autoSpaceDE w:val="0"/>
              <w:autoSpaceDN w:val="0"/>
              <w:adjustRightInd w:val="0"/>
              <w:ind w:left="1988" w:hanging="1988"/>
              <w:jc w:val="left"/>
              <w:rPr>
                <w:rFonts w:ascii="Courier New" w:hAnsi="Courier New" w:cs="Courier New"/>
                <w:color w:val="0000FF"/>
                <w:sz w:val="18"/>
                <w:lang w:eastAsia="fi-FI"/>
              </w:rPr>
            </w:pPr>
            <w:r w:rsidRPr="007C355D">
              <w:rPr>
                <w:rFonts w:ascii="Courier New" w:hAnsi="Courier New" w:cs="Courier New"/>
                <w:color w:val="000000"/>
                <w:sz w:val="18"/>
                <w:lang w:eastAsia="fi-FI"/>
              </w:rPr>
              <w:t xml:space="preserve">                 </w:t>
            </w:r>
            <w:r w:rsidRPr="007C355D">
              <w:rPr>
                <w:rFonts w:ascii="Courier New" w:hAnsi="Courier New" w:cs="Courier New"/>
                <w:color w:val="0000FF"/>
                <w:sz w:val="18"/>
                <w:lang w:eastAsia="fi-FI"/>
              </w:rPr>
              <w:t>&lt;</w:t>
            </w:r>
            <w:r w:rsidRPr="007C355D">
              <w:rPr>
                <w:rFonts w:ascii="Courier New" w:hAnsi="Courier New" w:cs="Courier New"/>
                <w:color w:val="800000"/>
                <w:sz w:val="18"/>
                <w:lang w:eastAsia="fi-FI"/>
              </w:rPr>
              <w:t>name</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43</w:t>
            </w:r>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codeSystem</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1.2.246.537.6.12.2002.904.2013</w:t>
            </w:r>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codeSyste</w:t>
            </w:r>
            <w:r w:rsidRPr="007C355D">
              <w:rPr>
                <w:rFonts w:ascii="Courier New" w:hAnsi="Courier New" w:cs="Courier New"/>
                <w:color w:val="FF0000"/>
                <w:sz w:val="18"/>
                <w:lang w:eastAsia="fi-FI"/>
              </w:rPr>
              <w:t>m</w:t>
            </w:r>
            <w:r w:rsidRPr="007C355D">
              <w:rPr>
                <w:rFonts w:ascii="Courier New" w:hAnsi="Courier New" w:cs="Courier New"/>
                <w:color w:val="FF0000"/>
                <w:sz w:val="18"/>
                <w:lang w:eastAsia="fi-FI"/>
              </w:rPr>
              <w:t>Name</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 xml:space="preserve">THL/Tietosisältö - </w:t>
            </w:r>
            <w:del w:id="1361" w:author="Tekijä">
              <w:r w:rsidRPr="007C355D" w:rsidDel="00A77303">
                <w:rPr>
                  <w:rFonts w:ascii="Courier New" w:hAnsi="Courier New" w:cs="Courier New"/>
                  <w:color w:val="000000"/>
                  <w:sz w:val="18"/>
                  <w:lang w:eastAsia="fi-FI"/>
                </w:rPr>
                <w:delText>Suun terveydenhuollon pehmyt- ja kovakudosten havainnot 2013</w:delText>
              </w:r>
            </w:del>
            <w:ins w:id="1362" w:author="Tekijä">
              <w:r w:rsidR="00A77303">
                <w:rPr>
                  <w:rFonts w:ascii="Courier New" w:hAnsi="Courier New" w:cs="Courier New"/>
                  <w:color w:val="000000"/>
                  <w:sz w:val="18"/>
                  <w:lang w:eastAsia="fi-FI"/>
                </w:rPr>
                <w:t>STH04 Pehmyt- ja kovakudosten havainnot 2013</w:t>
              </w:r>
            </w:ins>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dis</w:t>
            </w:r>
            <w:r w:rsidRPr="007C355D">
              <w:rPr>
                <w:rFonts w:ascii="Courier New" w:hAnsi="Courier New" w:cs="Courier New"/>
                <w:color w:val="FF0000"/>
                <w:sz w:val="18"/>
                <w:lang w:eastAsia="fi-FI"/>
              </w:rPr>
              <w:t>p</w:t>
            </w:r>
            <w:r w:rsidRPr="007C355D">
              <w:rPr>
                <w:rFonts w:ascii="Courier New" w:hAnsi="Courier New" w:cs="Courier New"/>
                <w:color w:val="FF0000"/>
                <w:sz w:val="18"/>
                <w:lang w:eastAsia="fi-FI"/>
              </w:rPr>
              <w:t>layName</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Pään ja vartalon puoli</w:t>
            </w:r>
            <w:r w:rsidRPr="007C355D">
              <w:rPr>
                <w:rFonts w:ascii="Courier New" w:hAnsi="Courier New" w:cs="Courier New"/>
                <w:color w:val="0000FF"/>
                <w:sz w:val="18"/>
                <w:lang w:eastAsia="fi-FI"/>
              </w:rPr>
              <w:t>"/&gt;</w:t>
            </w:r>
          </w:p>
          <w:p w14:paraId="228083DD" w14:textId="77777777" w:rsidR="007C355D" w:rsidRPr="007C355D" w:rsidRDefault="007C355D" w:rsidP="007C355D">
            <w:pPr>
              <w:autoSpaceDE w:val="0"/>
              <w:autoSpaceDN w:val="0"/>
              <w:adjustRightInd w:val="0"/>
              <w:ind w:left="1988" w:hanging="1988"/>
              <w:jc w:val="left"/>
              <w:rPr>
                <w:rFonts w:ascii="Courier New" w:hAnsi="Courier New" w:cs="Courier New"/>
                <w:color w:val="0000FF"/>
                <w:sz w:val="18"/>
                <w:lang w:eastAsia="fi-FI"/>
              </w:rPr>
            </w:pPr>
            <w:r w:rsidRPr="007C355D">
              <w:rPr>
                <w:rFonts w:ascii="Courier New" w:hAnsi="Courier New" w:cs="Courier New"/>
                <w:color w:val="000000"/>
                <w:sz w:val="18"/>
                <w:lang w:eastAsia="fi-FI"/>
              </w:rPr>
              <w:t xml:space="preserve">                 </w:t>
            </w:r>
            <w:r w:rsidRPr="007C355D">
              <w:rPr>
                <w:rFonts w:ascii="Courier New" w:hAnsi="Courier New" w:cs="Courier New"/>
                <w:color w:val="0000FF"/>
                <w:sz w:val="18"/>
                <w:lang w:eastAsia="fi-FI"/>
              </w:rPr>
              <w:t>&lt;</w:t>
            </w:r>
            <w:r w:rsidRPr="007C355D">
              <w:rPr>
                <w:rFonts w:ascii="Courier New" w:hAnsi="Courier New" w:cs="Courier New"/>
                <w:color w:val="800000"/>
                <w:sz w:val="18"/>
                <w:lang w:eastAsia="fi-FI"/>
              </w:rPr>
              <w:t>value</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A11</w:t>
            </w:r>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codeSystem</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1.2.246.537.6.714.2013</w:t>
            </w:r>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codeSystemN</w:t>
            </w:r>
            <w:r w:rsidRPr="007C355D">
              <w:rPr>
                <w:rFonts w:ascii="Courier New" w:hAnsi="Courier New" w:cs="Courier New"/>
                <w:color w:val="FF0000"/>
                <w:sz w:val="18"/>
                <w:lang w:eastAsia="fi-FI"/>
              </w:rPr>
              <w:t>a</w:t>
            </w:r>
            <w:r w:rsidRPr="007C355D">
              <w:rPr>
                <w:rFonts w:ascii="Courier New" w:hAnsi="Courier New" w:cs="Courier New"/>
                <w:color w:val="FF0000"/>
                <w:sz w:val="18"/>
                <w:lang w:eastAsia="fi-FI"/>
              </w:rPr>
              <w:t>me</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STH - STH33 Pään ja vartalon puoli 2013</w:t>
            </w:r>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displayName</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Oikea pu</w:t>
            </w:r>
            <w:r w:rsidRPr="007C355D">
              <w:rPr>
                <w:rFonts w:ascii="Courier New" w:hAnsi="Courier New" w:cs="Courier New"/>
                <w:color w:val="000000"/>
                <w:sz w:val="18"/>
                <w:lang w:eastAsia="fi-FI"/>
              </w:rPr>
              <w:t>o</w:t>
            </w:r>
            <w:r w:rsidRPr="007C355D">
              <w:rPr>
                <w:rFonts w:ascii="Courier New" w:hAnsi="Courier New" w:cs="Courier New"/>
                <w:color w:val="000000"/>
                <w:sz w:val="18"/>
                <w:lang w:eastAsia="fi-FI"/>
              </w:rPr>
              <w:t>li</w:t>
            </w:r>
            <w:r w:rsidRPr="007C355D">
              <w:rPr>
                <w:rFonts w:ascii="Courier New" w:hAnsi="Courier New" w:cs="Courier New"/>
                <w:color w:val="0000FF"/>
                <w:sz w:val="18"/>
                <w:lang w:eastAsia="fi-FI"/>
              </w:rPr>
              <w:t>"/&gt;</w:t>
            </w:r>
          </w:p>
          <w:p w14:paraId="374F70B4"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qualifier</w:t>
            </w:r>
            <w:r w:rsidRPr="007C355D">
              <w:rPr>
                <w:rFonts w:ascii="Courier New" w:hAnsi="Courier New" w:cs="Courier New"/>
                <w:color w:val="0000FF"/>
                <w:sz w:val="18"/>
                <w:lang w:val="en-US" w:eastAsia="fi-FI"/>
              </w:rPr>
              <w:t>&gt;</w:t>
            </w:r>
          </w:p>
          <w:p w14:paraId="7DA384CD"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code</w:t>
            </w:r>
            <w:r w:rsidRPr="007C355D">
              <w:rPr>
                <w:rFonts w:ascii="Courier New" w:hAnsi="Courier New" w:cs="Courier New"/>
                <w:color w:val="0000FF"/>
                <w:sz w:val="18"/>
                <w:lang w:val="en-US" w:eastAsia="fi-FI"/>
              </w:rPr>
              <w:t>&gt;</w:t>
            </w:r>
          </w:p>
          <w:p w14:paraId="052A9D65"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text</w:t>
            </w:r>
            <w:r w:rsidRPr="007C355D">
              <w:rPr>
                <w:rFonts w:ascii="Courier New" w:hAnsi="Courier New" w:cs="Courier New"/>
                <w:color w:val="0000FF"/>
                <w:sz w:val="18"/>
                <w:lang w:val="en-US" w:eastAsia="fi-FI"/>
              </w:rPr>
              <w:t>&gt;</w:t>
            </w:r>
          </w:p>
          <w:p w14:paraId="4EE4D4FA"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reference</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value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#OID1.2.246.10.1234567.14.2013.123.4.10.4.2</w:t>
            </w:r>
            <w:r w:rsidRPr="007C355D">
              <w:rPr>
                <w:rFonts w:ascii="Courier New" w:hAnsi="Courier New" w:cs="Courier New"/>
                <w:color w:val="0000FF"/>
                <w:sz w:val="18"/>
                <w:lang w:val="en-US" w:eastAsia="fi-FI"/>
              </w:rPr>
              <w:t>"/&gt;</w:t>
            </w:r>
          </w:p>
          <w:p w14:paraId="3BCB57E2"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text</w:t>
            </w:r>
            <w:r w:rsidRPr="007C355D">
              <w:rPr>
                <w:rFonts w:ascii="Courier New" w:hAnsi="Courier New" w:cs="Courier New"/>
                <w:color w:val="0000FF"/>
                <w:sz w:val="18"/>
                <w:lang w:val="en-US" w:eastAsia="fi-FI"/>
              </w:rPr>
              <w:t>&gt;</w:t>
            </w:r>
          </w:p>
          <w:p w14:paraId="02F74382" w14:textId="77777777" w:rsidR="007C355D" w:rsidRPr="007C355D" w:rsidRDefault="007C355D" w:rsidP="007C355D">
            <w:pPr>
              <w:autoSpaceDE w:val="0"/>
              <w:autoSpaceDN w:val="0"/>
              <w:adjustRightInd w:val="0"/>
              <w:ind w:left="1136" w:hanging="1136"/>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value</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xsi:type</w:t>
            </w:r>
            <w:r w:rsidRPr="007C355D">
              <w:rPr>
                <w:rFonts w:ascii="Courier New" w:hAnsi="Courier New" w:cs="Courier New"/>
                <w:color w:val="0000FF"/>
                <w:sz w:val="18"/>
                <w:lang w:val="en-US" w:eastAsia="fi-FI"/>
              </w:rPr>
              <w:t>="</w:t>
            </w:r>
            <w:del w:id="1363" w:author="Tekijä">
              <w:r w:rsidRPr="007C355D" w:rsidDel="00B4787B">
                <w:rPr>
                  <w:rFonts w:ascii="Courier New" w:hAnsi="Courier New" w:cs="Courier New"/>
                  <w:color w:val="000000"/>
                  <w:sz w:val="18"/>
                  <w:lang w:val="en-US" w:eastAsia="fi-FI"/>
                </w:rPr>
                <w:delText>CD</w:delText>
              </w:r>
            </w:del>
            <w:ins w:id="1364" w:author="Tekijä">
              <w:r w:rsidR="00B4787B">
                <w:rPr>
                  <w:rFonts w:ascii="Courier New" w:hAnsi="Courier New" w:cs="Courier New"/>
                  <w:color w:val="000000"/>
                  <w:sz w:val="18"/>
                  <w:lang w:val="en-US" w:eastAsia="fi-FI"/>
                </w:rPr>
                <w:t>CV</w:t>
              </w:r>
            </w:ins>
            <w:r w:rsidRPr="007C355D">
              <w:rPr>
                <w:rFonts w:ascii="Courier New" w:hAnsi="Courier New" w:cs="Courier New"/>
                <w:color w:val="0000FF"/>
                <w:sz w:val="18"/>
                <w:lang w:val="en-US" w:eastAsia="fi-FI"/>
              </w:rPr>
              <w:t>"</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code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A101</w:t>
            </w:r>
            <w:r w:rsidRPr="007C355D">
              <w:rPr>
                <w:rFonts w:ascii="Courier New" w:hAnsi="Courier New" w:cs="Courier New"/>
                <w:color w:val="0000FF"/>
                <w:sz w:val="18"/>
                <w:lang w:val="en-US" w:eastAsia="fi-FI"/>
              </w:rPr>
              <w:t>"</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codeSystem</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1.2.246.537.6.712.2013</w:t>
            </w:r>
            <w:r w:rsidRPr="007C355D">
              <w:rPr>
                <w:rFonts w:ascii="Courier New" w:hAnsi="Courier New" w:cs="Courier New"/>
                <w:color w:val="0000FF"/>
                <w:sz w:val="18"/>
                <w:lang w:val="en-US" w:eastAsia="fi-FI"/>
              </w:rPr>
              <w:t>"</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codeSy</w:t>
            </w:r>
            <w:r w:rsidRPr="007C355D">
              <w:rPr>
                <w:rFonts w:ascii="Courier New" w:hAnsi="Courier New" w:cs="Courier New"/>
                <w:color w:val="FF0000"/>
                <w:sz w:val="18"/>
                <w:lang w:val="en-US" w:eastAsia="fi-FI"/>
              </w:rPr>
              <w:t>s</w:t>
            </w:r>
            <w:r w:rsidRPr="007C355D">
              <w:rPr>
                <w:rFonts w:ascii="Courier New" w:hAnsi="Courier New" w:cs="Courier New"/>
                <w:color w:val="FF0000"/>
                <w:sz w:val="18"/>
                <w:lang w:val="en-US" w:eastAsia="fi-FI"/>
              </w:rPr>
              <w:t>temName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STH - STH31 Kita- tai nielurisojen tila 2013</w:t>
            </w:r>
            <w:r w:rsidRPr="007C355D">
              <w:rPr>
                <w:rFonts w:ascii="Courier New" w:hAnsi="Courier New" w:cs="Courier New"/>
                <w:color w:val="0000FF"/>
                <w:sz w:val="18"/>
                <w:lang w:val="en-US" w:eastAsia="fi-FI"/>
              </w:rPr>
              <w:t>"</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displa</w:t>
            </w:r>
            <w:r w:rsidRPr="007C355D">
              <w:rPr>
                <w:rFonts w:ascii="Courier New" w:hAnsi="Courier New" w:cs="Courier New"/>
                <w:color w:val="FF0000"/>
                <w:sz w:val="18"/>
                <w:lang w:val="en-US" w:eastAsia="fi-FI"/>
              </w:rPr>
              <w:t>y</w:t>
            </w:r>
            <w:r w:rsidRPr="007C355D">
              <w:rPr>
                <w:rFonts w:ascii="Courier New" w:hAnsi="Courier New" w:cs="Courier New"/>
                <w:color w:val="FF0000"/>
                <w:sz w:val="18"/>
                <w:lang w:val="en-US" w:eastAsia="fi-FI"/>
              </w:rPr>
              <w:t>Name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Suurentuneet</w:t>
            </w:r>
            <w:r w:rsidRPr="007C355D">
              <w:rPr>
                <w:rFonts w:ascii="Courier New" w:hAnsi="Courier New" w:cs="Courier New"/>
                <w:color w:val="0000FF"/>
                <w:sz w:val="18"/>
                <w:lang w:val="en-US" w:eastAsia="fi-FI"/>
              </w:rPr>
              <w:t>"/&gt;</w:t>
            </w:r>
          </w:p>
          <w:p w14:paraId="62E593DD"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observation</w:t>
            </w:r>
            <w:r w:rsidRPr="007C355D">
              <w:rPr>
                <w:rFonts w:ascii="Courier New" w:hAnsi="Courier New" w:cs="Courier New"/>
                <w:color w:val="0000FF"/>
                <w:sz w:val="18"/>
                <w:lang w:val="en-US" w:eastAsia="fi-FI"/>
              </w:rPr>
              <w:t>&gt;</w:t>
            </w:r>
          </w:p>
          <w:p w14:paraId="1C6663A0" w14:textId="77777777" w:rsidR="003F6A08" w:rsidRPr="003F6A08" w:rsidRDefault="007C355D" w:rsidP="007C355D">
            <w:pPr>
              <w:autoSpaceDE w:val="0"/>
              <w:autoSpaceDN w:val="0"/>
              <w:adjustRightInd w:val="0"/>
              <w:jc w:val="left"/>
              <w:rPr>
                <w:rFonts w:ascii="Courier New" w:hAnsi="Courier New" w:cs="Courier New"/>
                <w:sz w:val="18"/>
                <w:szCs w:val="18"/>
                <w:lang w:val="en-US"/>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component</w:t>
            </w:r>
            <w:r w:rsidRPr="007C355D">
              <w:rPr>
                <w:rFonts w:ascii="Courier New" w:hAnsi="Courier New" w:cs="Courier New"/>
                <w:color w:val="0000FF"/>
                <w:sz w:val="18"/>
                <w:lang w:val="en-US" w:eastAsia="fi-FI"/>
              </w:rPr>
              <w:t>&gt;</w:t>
            </w:r>
          </w:p>
        </w:tc>
      </w:tr>
    </w:tbl>
    <w:p w14:paraId="2B4326BD" w14:textId="77777777" w:rsidR="003F6A08" w:rsidRDefault="003F6A08" w:rsidP="008E33EF">
      <w:pPr>
        <w:pStyle w:val="Otsikko2"/>
        <w:rPr>
          <w:lang w:val="en-US"/>
        </w:rPr>
      </w:pPr>
      <w:bookmarkStart w:id="1365" w:name="_Toc377399162"/>
      <w:bookmarkStart w:id="1366" w:name="_Toc436732604"/>
      <w:r w:rsidRPr="003F6A08">
        <w:rPr>
          <w:lang w:val="en-US"/>
        </w:rPr>
        <w:t>Sylkirauhasten havainnot ja löydökset</w:t>
      </w:r>
      <w:bookmarkEnd w:id="1365"/>
      <w:bookmarkEnd w:id="1366"/>
    </w:p>
    <w:p w14:paraId="4A31DFD3" w14:textId="77777777" w:rsidR="00926176" w:rsidRPr="00FA63CD" w:rsidRDefault="00926176" w:rsidP="00926176">
      <w:r w:rsidRPr="00FA63CD">
        <w:t xml:space="preserve">Entry.organizer.templateId kohtaan annetaan </w:t>
      </w:r>
      <w:r>
        <w:t>Sylkirauhasten havaintojen ja löydösten</w:t>
      </w:r>
      <w:r w:rsidRPr="00FA63CD">
        <w:t xml:space="preserve"> tietorakenteen tunnus </w:t>
      </w:r>
      <w:r>
        <w:t>1.2.246.537.6.12.2002.904.2013.5</w:t>
      </w:r>
      <w:r w:rsidRPr="00926176">
        <w:t>0</w:t>
      </w:r>
      <w:r>
        <w:t xml:space="preserve"> eli kyseisen otsikkokentän oid tietosisältömäärittelystä.</w:t>
      </w:r>
    </w:p>
    <w:p w14:paraId="76648035" w14:textId="77777777" w:rsidR="003F6A08" w:rsidRPr="003F6A08" w:rsidRDefault="003F6A08" w:rsidP="008E33EF">
      <w:pPr>
        <w:pStyle w:val="Otsikko3"/>
        <w:rPr>
          <w:lang w:val="en-US"/>
        </w:rPr>
      </w:pPr>
      <w:bookmarkStart w:id="1367" w:name="_Toc382387210"/>
      <w:bookmarkStart w:id="1368" w:name="_Toc377399163"/>
      <w:bookmarkStart w:id="1369" w:name="_Toc436732605"/>
      <w:bookmarkEnd w:id="1367"/>
      <w:r w:rsidRPr="003F6A08">
        <w:rPr>
          <w:lang w:val="en-US"/>
        </w:rPr>
        <w:t>Sylkirauhanen, puoli ja sylkirauhasen tila</w:t>
      </w:r>
      <w:bookmarkEnd w:id="1368"/>
      <w:bookmarkEnd w:id="1369"/>
    </w:p>
    <w:p w14:paraId="08977A4D" w14:textId="77777777" w:rsidR="003F6A08" w:rsidRPr="003F6A08" w:rsidRDefault="003F6A08" w:rsidP="003F6A08">
      <w:r w:rsidRPr="003F6A08">
        <w:t>Sylkirauhasen tila annetaan observation value:ssa STH23A luokituksella. Observation code:ssa a</w:t>
      </w:r>
      <w:r w:rsidRPr="003F6A08">
        <w:t>n</w:t>
      </w:r>
      <w:r w:rsidRPr="003F6A08">
        <w:t>netaan tietokentän oid:n lisäksi tarkenteena qualifier-rakenteilla ko. sylkirauhanen STH30 luokitu</w:t>
      </w:r>
      <w:r w:rsidRPr="003F6A08">
        <w:t>k</w:t>
      </w:r>
      <w:r w:rsidRPr="003F6A08">
        <w:t xml:space="preserve">sella ja puolisuustieto STH33 luokituksella. </w:t>
      </w:r>
    </w:p>
    <w:p w14:paraId="363B97FE"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50B7513C"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2742B1B5" w14:textId="77777777" w:rsidR="009B69BB" w:rsidRPr="009B69BB" w:rsidRDefault="009B69BB" w:rsidP="009B69BB">
            <w:pPr>
              <w:autoSpaceDE w:val="0"/>
              <w:autoSpaceDN w:val="0"/>
              <w:adjustRightInd w:val="0"/>
              <w:jc w:val="left"/>
              <w:rPr>
                <w:ins w:id="1370" w:author="Tekijä"/>
                <w:rFonts w:ascii="Courier New" w:hAnsi="Courier New" w:cs="Courier New"/>
                <w:color w:val="0000FF"/>
                <w:sz w:val="18"/>
                <w:lang w:eastAsia="fi-FI"/>
              </w:rPr>
            </w:pPr>
            <w:ins w:id="1371" w:author="Tekijä">
              <w:r w:rsidRPr="009B69BB">
                <w:rPr>
                  <w:rFonts w:ascii="Courier New" w:hAnsi="Courier New" w:cs="Courier New"/>
                  <w:color w:val="000000"/>
                  <w:sz w:val="18"/>
                  <w:lang w:eastAsia="fi-FI"/>
                </w:rPr>
                <w:t xml:space="preserve">  </w:t>
              </w:r>
              <w:r w:rsidRPr="009B69BB">
                <w:rPr>
                  <w:rFonts w:ascii="Courier New" w:hAnsi="Courier New" w:cs="Courier New"/>
                  <w:color w:val="0000FF"/>
                  <w:sz w:val="18"/>
                  <w:lang w:eastAsia="fi-FI"/>
                </w:rPr>
                <w:t>&lt;!--</w:t>
              </w:r>
              <w:r w:rsidRPr="009B69BB">
                <w:rPr>
                  <w:rFonts w:ascii="Courier New" w:hAnsi="Courier New" w:cs="Courier New"/>
                  <w:color w:val="474747"/>
                  <w:sz w:val="18"/>
                  <w:lang w:eastAsia="fi-FI"/>
                </w:rPr>
                <w:t xml:space="preserve"> Sylkirauhasten havainnot ja löydökset, sylkirauhanen ja puoli toistuvat - toist</w:t>
              </w:r>
              <w:r w:rsidRPr="009B69BB">
                <w:rPr>
                  <w:rFonts w:ascii="Courier New" w:hAnsi="Courier New" w:cs="Courier New"/>
                  <w:color w:val="474747"/>
                  <w:sz w:val="18"/>
                  <w:lang w:eastAsia="fi-FI"/>
                </w:rPr>
                <w:t>e</w:t>
              </w:r>
              <w:r w:rsidRPr="009B69BB">
                <w:rPr>
                  <w:rFonts w:ascii="Courier New" w:hAnsi="Courier New" w:cs="Courier New"/>
                  <w:color w:val="474747"/>
                  <w:sz w:val="18"/>
                  <w:lang w:eastAsia="fi-FI"/>
                </w:rPr>
                <w:t xml:space="preserve">taan koko component.observation -rakennetta </w:t>
              </w:r>
              <w:r w:rsidRPr="009B69BB">
                <w:rPr>
                  <w:rFonts w:ascii="Courier New" w:hAnsi="Courier New" w:cs="Courier New"/>
                  <w:color w:val="0000FF"/>
                  <w:sz w:val="18"/>
                  <w:lang w:eastAsia="fi-FI"/>
                </w:rPr>
                <w:t>--&gt;</w:t>
              </w:r>
            </w:ins>
          </w:p>
          <w:p w14:paraId="44A83CB4" w14:textId="77777777" w:rsidR="007C355D" w:rsidRPr="004E48A5"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component</w:t>
            </w:r>
            <w:r w:rsidRPr="004E48A5">
              <w:rPr>
                <w:rFonts w:ascii="Courier New" w:hAnsi="Courier New" w:cs="Courier New"/>
                <w:color w:val="0000FF"/>
                <w:sz w:val="18"/>
                <w:lang w:val="en-US" w:eastAsia="fi-FI"/>
              </w:rPr>
              <w:t>&gt;</w:t>
            </w:r>
          </w:p>
          <w:p w14:paraId="052D97F7"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observation</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classCode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COND</w:t>
            </w:r>
            <w:r w:rsidRPr="007C355D">
              <w:rPr>
                <w:rFonts w:ascii="Courier New" w:hAnsi="Courier New" w:cs="Courier New"/>
                <w:color w:val="0000FF"/>
                <w:sz w:val="18"/>
                <w:lang w:val="en-US" w:eastAsia="fi-FI"/>
              </w:rPr>
              <w:t>"</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moodCode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EVN</w:t>
            </w:r>
            <w:r w:rsidRPr="007C355D">
              <w:rPr>
                <w:rFonts w:ascii="Courier New" w:hAnsi="Courier New" w:cs="Courier New"/>
                <w:color w:val="0000FF"/>
                <w:sz w:val="18"/>
                <w:lang w:val="en-US" w:eastAsia="fi-FI"/>
              </w:rPr>
              <w:t>"&gt;</w:t>
            </w:r>
          </w:p>
          <w:p w14:paraId="412B98A6" w14:textId="77777777" w:rsidR="007C355D" w:rsidRPr="00A77303" w:rsidRDefault="007C355D" w:rsidP="007C355D">
            <w:pPr>
              <w:autoSpaceDE w:val="0"/>
              <w:autoSpaceDN w:val="0"/>
              <w:adjustRightInd w:val="0"/>
              <w:ind w:left="1136" w:hanging="1136"/>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A77303">
              <w:rPr>
                <w:rFonts w:ascii="Courier New" w:hAnsi="Courier New" w:cs="Courier New"/>
                <w:color w:val="0000FF"/>
                <w:sz w:val="18"/>
                <w:lang w:val="en-US" w:eastAsia="fi-FI"/>
              </w:rPr>
              <w:t>&lt;</w:t>
            </w:r>
            <w:r w:rsidRPr="00A77303">
              <w:rPr>
                <w:rFonts w:ascii="Courier New" w:hAnsi="Courier New" w:cs="Courier New"/>
                <w:color w:val="800000"/>
                <w:sz w:val="18"/>
                <w:lang w:val="en-US" w:eastAsia="fi-FI"/>
              </w:rPr>
              <w:t>code</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53</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codeSystem</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1.2.246.537.6.12.2002.904.2013</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w:t>
            </w:r>
            <w:r w:rsidRPr="00A77303">
              <w:rPr>
                <w:rFonts w:ascii="Courier New" w:hAnsi="Courier New" w:cs="Courier New"/>
                <w:color w:val="FF0000"/>
                <w:sz w:val="18"/>
                <w:lang w:val="en-US" w:eastAsia="fi-FI"/>
              </w:rPr>
              <w:t>s</w:t>
            </w:r>
            <w:r w:rsidRPr="00A77303">
              <w:rPr>
                <w:rFonts w:ascii="Courier New" w:hAnsi="Courier New" w:cs="Courier New"/>
                <w:color w:val="FF0000"/>
                <w:sz w:val="18"/>
                <w:lang w:val="en-US" w:eastAsia="fi-FI"/>
              </w:rPr>
              <w:t>temName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 xml:space="preserve">THL/Tietosisältö - </w:t>
            </w:r>
            <w:del w:id="1372" w:author="Tekijä">
              <w:r w:rsidRPr="00A77303" w:rsidDel="00A77303">
                <w:rPr>
                  <w:rFonts w:ascii="Courier New" w:hAnsi="Courier New" w:cs="Courier New"/>
                  <w:color w:val="000000"/>
                  <w:sz w:val="18"/>
                  <w:lang w:val="en-US" w:eastAsia="fi-FI"/>
                </w:rPr>
                <w:delText>Suun terveydenhuollon pehmyt- ja kovakudosten havainnot 2013</w:delText>
              </w:r>
            </w:del>
            <w:ins w:id="1373" w:author="Tekijä">
              <w:r w:rsidR="00A77303" w:rsidRPr="00A77303">
                <w:rPr>
                  <w:rFonts w:ascii="Courier New" w:hAnsi="Courier New" w:cs="Courier New"/>
                  <w:color w:val="000000"/>
                  <w:sz w:val="18"/>
                  <w:lang w:val="en-US" w:eastAsia="fi-FI"/>
                </w:rPr>
                <w:t>STH04 Pehmyt- ja kovakudosten havainnot 2013</w:t>
              </w:r>
            </w:ins>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displa</w:t>
            </w:r>
            <w:r w:rsidRPr="00A77303">
              <w:rPr>
                <w:rFonts w:ascii="Courier New" w:hAnsi="Courier New" w:cs="Courier New"/>
                <w:color w:val="FF0000"/>
                <w:sz w:val="18"/>
                <w:lang w:val="en-US" w:eastAsia="fi-FI"/>
              </w:rPr>
              <w:t>y</w:t>
            </w:r>
            <w:r w:rsidRPr="00A77303">
              <w:rPr>
                <w:rFonts w:ascii="Courier New" w:hAnsi="Courier New" w:cs="Courier New"/>
                <w:color w:val="FF0000"/>
                <w:sz w:val="18"/>
                <w:lang w:val="en-US" w:eastAsia="fi-FI"/>
              </w:rPr>
              <w:t>Name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Sylkirauhasen tila</w:t>
            </w:r>
            <w:r w:rsidRPr="00A77303">
              <w:rPr>
                <w:rFonts w:ascii="Courier New" w:hAnsi="Courier New" w:cs="Courier New"/>
                <w:color w:val="0000FF"/>
                <w:sz w:val="18"/>
                <w:lang w:val="en-US" w:eastAsia="fi-FI"/>
              </w:rPr>
              <w:t>"&gt;</w:t>
            </w:r>
          </w:p>
          <w:p w14:paraId="408C01CE" w14:textId="77777777" w:rsidR="007C355D" w:rsidRPr="00302119" w:rsidRDefault="007C355D" w:rsidP="007C355D">
            <w:pPr>
              <w:autoSpaceDE w:val="0"/>
              <w:autoSpaceDN w:val="0"/>
              <w:adjustRightInd w:val="0"/>
              <w:jc w:val="left"/>
              <w:rPr>
                <w:rFonts w:ascii="Courier New" w:hAnsi="Courier New" w:cs="Courier New"/>
                <w:color w:val="0000FF"/>
                <w:sz w:val="18"/>
                <w:lang w:val="en-US" w:eastAsia="fi-FI"/>
              </w:rPr>
            </w:pPr>
            <w:r w:rsidRPr="00A77303">
              <w:rPr>
                <w:rFonts w:ascii="Courier New" w:hAnsi="Courier New" w:cs="Courier New"/>
                <w:color w:val="000000"/>
                <w:sz w:val="18"/>
                <w:lang w:val="en-US" w:eastAsia="fi-FI"/>
              </w:rPr>
              <w:t xml:space="preserve">            </w:t>
            </w:r>
            <w:r w:rsidRPr="00302119">
              <w:rPr>
                <w:rFonts w:ascii="Courier New" w:hAnsi="Courier New" w:cs="Courier New"/>
                <w:color w:val="0000FF"/>
                <w:sz w:val="18"/>
                <w:lang w:val="en-US" w:eastAsia="fi-FI"/>
              </w:rPr>
              <w:t>&lt;</w:t>
            </w:r>
            <w:r w:rsidRPr="00302119">
              <w:rPr>
                <w:rFonts w:ascii="Courier New" w:hAnsi="Courier New" w:cs="Courier New"/>
                <w:color w:val="800000"/>
                <w:sz w:val="18"/>
                <w:lang w:val="en-US" w:eastAsia="fi-FI"/>
              </w:rPr>
              <w:t>qualifier</w:t>
            </w:r>
            <w:r w:rsidRPr="00302119">
              <w:rPr>
                <w:rFonts w:ascii="Courier New" w:hAnsi="Courier New" w:cs="Courier New"/>
                <w:color w:val="0000FF"/>
                <w:sz w:val="18"/>
                <w:lang w:val="en-US" w:eastAsia="fi-FI"/>
              </w:rPr>
              <w:t>&gt;</w:t>
            </w:r>
          </w:p>
          <w:p w14:paraId="562E0C15" w14:textId="77777777" w:rsidR="007C355D" w:rsidRPr="00302119" w:rsidRDefault="007C355D" w:rsidP="007C355D">
            <w:pPr>
              <w:autoSpaceDE w:val="0"/>
              <w:autoSpaceDN w:val="0"/>
              <w:adjustRightInd w:val="0"/>
              <w:ind w:left="1988" w:hanging="1988"/>
              <w:jc w:val="left"/>
              <w:rPr>
                <w:rFonts w:ascii="Courier New" w:hAnsi="Courier New" w:cs="Courier New"/>
                <w:color w:val="0000FF"/>
                <w:sz w:val="18"/>
                <w:lang w:val="en-US" w:eastAsia="fi-FI"/>
              </w:rPr>
            </w:pPr>
            <w:r w:rsidRPr="00302119">
              <w:rPr>
                <w:rFonts w:ascii="Courier New" w:hAnsi="Courier New" w:cs="Courier New"/>
                <w:color w:val="000000"/>
                <w:sz w:val="18"/>
                <w:lang w:val="en-US" w:eastAsia="fi-FI"/>
              </w:rPr>
              <w:t xml:space="preserve">                </w:t>
            </w:r>
            <w:r w:rsidRPr="00302119">
              <w:rPr>
                <w:rFonts w:ascii="Courier New" w:hAnsi="Courier New" w:cs="Courier New"/>
                <w:color w:val="0000FF"/>
                <w:sz w:val="18"/>
                <w:lang w:val="en-US" w:eastAsia="fi-FI"/>
              </w:rPr>
              <w:t>&lt;</w:t>
            </w:r>
            <w:r w:rsidRPr="00302119">
              <w:rPr>
                <w:rFonts w:ascii="Courier New" w:hAnsi="Courier New" w:cs="Courier New"/>
                <w:color w:val="800000"/>
                <w:sz w:val="18"/>
                <w:lang w:val="en-US" w:eastAsia="fi-FI"/>
              </w:rPr>
              <w:t>name</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51</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codeSystem</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1.2.246.537.6.12.2002.904.2013</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w:t>
            </w:r>
            <w:r w:rsidRPr="00302119">
              <w:rPr>
                <w:rFonts w:ascii="Courier New" w:hAnsi="Courier New" w:cs="Courier New"/>
                <w:color w:val="FF0000"/>
                <w:sz w:val="18"/>
                <w:lang w:val="en-US" w:eastAsia="fi-FI"/>
              </w:rPr>
              <w:t>s</w:t>
            </w:r>
            <w:r w:rsidRPr="00302119">
              <w:rPr>
                <w:rFonts w:ascii="Courier New" w:hAnsi="Courier New" w:cs="Courier New"/>
                <w:color w:val="FF0000"/>
                <w:sz w:val="18"/>
                <w:lang w:val="en-US" w:eastAsia="fi-FI"/>
              </w:rPr>
              <w:t>temName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 xml:space="preserve">THL/Tietosisältö - </w:t>
            </w:r>
            <w:del w:id="1374" w:author="Tekijä">
              <w:r w:rsidRPr="00302119" w:rsidDel="00A77303">
                <w:rPr>
                  <w:rFonts w:ascii="Courier New" w:hAnsi="Courier New" w:cs="Courier New"/>
                  <w:color w:val="000000"/>
                  <w:sz w:val="18"/>
                  <w:lang w:val="en-US" w:eastAsia="fi-FI"/>
                </w:rPr>
                <w:delText>Suun terveydenhuollon pehmyt- ja kovak</w:delText>
              </w:r>
              <w:r w:rsidRPr="00302119" w:rsidDel="00A77303">
                <w:rPr>
                  <w:rFonts w:ascii="Courier New" w:hAnsi="Courier New" w:cs="Courier New"/>
                  <w:color w:val="000000"/>
                  <w:sz w:val="18"/>
                  <w:lang w:val="en-US" w:eastAsia="fi-FI"/>
                </w:rPr>
                <w:delText>u</w:delText>
              </w:r>
              <w:r w:rsidRPr="00302119" w:rsidDel="00A77303">
                <w:rPr>
                  <w:rFonts w:ascii="Courier New" w:hAnsi="Courier New" w:cs="Courier New"/>
                  <w:color w:val="000000"/>
                  <w:sz w:val="18"/>
                  <w:lang w:val="en-US" w:eastAsia="fi-FI"/>
                </w:rPr>
                <w:delText>dosten havainnot 2013</w:delText>
              </w:r>
            </w:del>
            <w:ins w:id="1375" w:author="Tekijä">
              <w:r w:rsidR="00A77303" w:rsidRPr="00302119">
                <w:rPr>
                  <w:rFonts w:ascii="Courier New" w:hAnsi="Courier New" w:cs="Courier New"/>
                  <w:color w:val="000000"/>
                  <w:sz w:val="18"/>
                  <w:lang w:val="en-US" w:eastAsia="fi-FI"/>
                </w:rPr>
                <w:t>STH04 Pehmyt- ja kovakudosten havainnot 2013</w:t>
              </w:r>
            </w:ins>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displayName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Sylkirauhanen</w:t>
            </w:r>
            <w:r w:rsidRPr="00302119">
              <w:rPr>
                <w:rFonts w:ascii="Courier New" w:hAnsi="Courier New" w:cs="Courier New"/>
                <w:color w:val="0000FF"/>
                <w:sz w:val="18"/>
                <w:lang w:val="en-US" w:eastAsia="fi-FI"/>
              </w:rPr>
              <w:t>"/&gt;</w:t>
            </w:r>
          </w:p>
          <w:p w14:paraId="3F927013" w14:textId="77777777" w:rsidR="007C355D" w:rsidRPr="00302119" w:rsidRDefault="007C355D" w:rsidP="007C355D">
            <w:pPr>
              <w:autoSpaceDE w:val="0"/>
              <w:autoSpaceDN w:val="0"/>
              <w:adjustRightInd w:val="0"/>
              <w:ind w:left="1988" w:hanging="1988"/>
              <w:jc w:val="left"/>
              <w:rPr>
                <w:rFonts w:ascii="Courier New" w:hAnsi="Courier New" w:cs="Courier New"/>
                <w:color w:val="0000FF"/>
                <w:sz w:val="18"/>
                <w:lang w:val="en-US" w:eastAsia="fi-FI"/>
              </w:rPr>
            </w:pPr>
            <w:r w:rsidRPr="00302119">
              <w:rPr>
                <w:rFonts w:ascii="Courier New" w:hAnsi="Courier New" w:cs="Courier New"/>
                <w:color w:val="000000"/>
                <w:sz w:val="18"/>
                <w:lang w:val="en-US" w:eastAsia="fi-FI"/>
              </w:rPr>
              <w:t xml:space="preserve">                </w:t>
            </w:r>
            <w:r w:rsidRPr="00302119">
              <w:rPr>
                <w:rFonts w:ascii="Courier New" w:hAnsi="Courier New" w:cs="Courier New"/>
                <w:color w:val="0000FF"/>
                <w:sz w:val="18"/>
                <w:lang w:val="en-US" w:eastAsia="fi-FI"/>
              </w:rPr>
              <w:t>&lt;</w:t>
            </w:r>
            <w:r w:rsidRPr="00302119">
              <w:rPr>
                <w:rFonts w:ascii="Courier New" w:hAnsi="Courier New" w:cs="Courier New"/>
                <w:color w:val="800000"/>
                <w:sz w:val="18"/>
                <w:lang w:val="en-US" w:eastAsia="fi-FI"/>
              </w:rPr>
              <w:t>value</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23</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codeSystem</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1.2.246.537.6.730.2013</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codeSystemName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STH - STH30 Sylkirauhaset 2013</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displayName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Submandibulaarinen sylkira</w:t>
            </w:r>
            <w:r w:rsidRPr="00302119">
              <w:rPr>
                <w:rFonts w:ascii="Courier New" w:hAnsi="Courier New" w:cs="Courier New"/>
                <w:color w:val="000000"/>
                <w:sz w:val="18"/>
                <w:lang w:val="en-US" w:eastAsia="fi-FI"/>
              </w:rPr>
              <w:t>u</w:t>
            </w:r>
            <w:r w:rsidRPr="00302119">
              <w:rPr>
                <w:rFonts w:ascii="Courier New" w:hAnsi="Courier New" w:cs="Courier New"/>
                <w:color w:val="000000"/>
                <w:sz w:val="18"/>
                <w:lang w:val="en-US" w:eastAsia="fi-FI"/>
              </w:rPr>
              <w:t>hanen</w:t>
            </w:r>
            <w:r w:rsidRPr="00302119">
              <w:rPr>
                <w:rFonts w:ascii="Courier New" w:hAnsi="Courier New" w:cs="Courier New"/>
                <w:color w:val="0000FF"/>
                <w:sz w:val="18"/>
                <w:lang w:val="en-US" w:eastAsia="fi-FI"/>
              </w:rPr>
              <w:t>"/&gt;</w:t>
            </w:r>
          </w:p>
          <w:p w14:paraId="6FE258B3" w14:textId="77777777" w:rsidR="007C355D" w:rsidRPr="00302119" w:rsidRDefault="007C355D" w:rsidP="007C355D">
            <w:pPr>
              <w:autoSpaceDE w:val="0"/>
              <w:autoSpaceDN w:val="0"/>
              <w:adjustRightInd w:val="0"/>
              <w:jc w:val="left"/>
              <w:rPr>
                <w:rFonts w:ascii="Courier New" w:hAnsi="Courier New" w:cs="Courier New"/>
                <w:color w:val="0000FF"/>
                <w:sz w:val="18"/>
                <w:lang w:val="en-US" w:eastAsia="fi-FI"/>
              </w:rPr>
            </w:pPr>
            <w:r w:rsidRPr="00302119">
              <w:rPr>
                <w:rFonts w:ascii="Courier New" w:hAnsi="Courier New" w:cs="Courier New"/>
                <w:color w:val="000000"/>
                <w:sz w:val="18"/>
                <w:lang w:val="en-US" w:eastAsia="fi-FI"/>
              </w:rPr>
              <w:t xml:space="preserve">            </w:t>
            </w:r>
            <w:r w:rsidRPr="00302119">
              <w:rPr>
                <w:rFonts w:ascii="Courier New" w:hAnsi="Courier New" w:cs="Courier New"/>
                <w:color w:val="0000FF"/>
                <w:sz w:val="18"/>
                <w:lang w:val="en-US" w:eastAsia="fi-FI"/>
              </w:rPr>
              <w:t>&lt;/</w:t>
            </w:r>
            <w:r w:rsidRPr="00302119">
              <w:rPr>
                <w:rFonts w:ascii="Courier New" w:hAnsi="Courier New" w:cs="Courier New"/>
                <w:color w:val="800000"/>
                <w:sz w:val="18"/>
                <w:lang w:val="en-US" w:eastAsia="fi-FI"/>
              </w:rPr>
              <w:t>qualifier</w:t>
            </w:r>
            <w:r w:rsidRPr="00302119">
              <w:rPr>
                <w:rFonts w:ascii="Courier New" w:hAnsi="Courier New" w:cs="Courier New"/>
                <w:color w:val="0000FF"/>
                <w:sz w:val="18"/>
                <w:lang w:val="en-US" w:eastAsia="fi-FI"/>
              </w:rPr>
              <w:t>&gt;</w:t>
            </w:r>
          </w:p>
          <w:p w14:paraId="5971B606" w14:textId="77777777" w:rsidR="007C355D" w:rsidRPr="00302119" w:rsidRDefault="007C355D" w:rsidP="007C355D">
            <w:pPr>
              <w:autoSpaceDE w:val="0"/>
              <w:autoSpaceDN w:val="0"/>
              <w:adjustRightInd w:val="0"/>
              <w:jc w:val="left"/>
              <w:rPr>
                <w:rFonts w:ascii="Courier New" w:hAnsi="Courier New" w:cs="Courier New"/>
                <w:color w:val="0000FF"/>
                <w:sz w:val="18"/>
                <w:lang w:val="en-US" w:eastAsia="fi-FI"/>
              </w:rPr>
            </w:pPr>
            <w:r w:rsidRPr="00302119">
              <w:rPr>
                <w:rFonts w:ascii="Courier New" w:hAnsi="Courier New" w:cs="Courier New"/>
                <w:color w:val="000000"/>
                <w:sz w:val="18"/>
                <w:lang w:val="en-US" w:eastAsia="fi-FI"/>
              </w:rPr>
              <w:t xml:space="preserve">            </w:t>
            </w:r>
            <w:r w:rsidRPr="00302119">
              <w:rPr>
                <w:rFonts w:ascii="Courier New" w:hAnsi="Courier New" w:cs="Courier New"/>
                <w:color w:val="0000FF"/>
                <w:sz w:val="18"/>
                <w:lang w:val="en-US" w:eastAsia="fi-FI"/>
              </w:rPr>
              <w:t>&lt;</w:t>
            </w:r>
            <w:r w:rsidRPr="00302119">
              <w:rPr>
                <w:rFonts w:ascii="Courier New" w:hAnsi="Courier New" w:cs="Courier New"/>
                <w:color w:val="800000"/>
                <w:sz w:val="18"/>
                <w:lang w:val="en-US" w:eastAsia="fi-FI"/>
              </w:rPr>
              <w:t>qualifier</w:t>
            </w:r>
            <w:r w:rsidRPr="00302119">
              <w:rPr>
                <w:rFonts w:ascii="Courier New" w:hAnsi="Courier New" w:cs="Courier New"/>
                <w:color w:val="0000FF"/>
                <w:sz w:val="18"/>
                <w:lang w:val="en-US" w:eastAsia="fi-FI"/>
              </w:rPr>
              <w:t>&gt;</w:t>
            </w:r>
          </w:p>
          <w:p w14:paraId="7A60ECB4" w14:textId="77777777" w:rsidR="007C355D" w:rsidRPr="00302119" w:rsidRDefault="007C355D" w:rsidP="007C355D">
            <w:pPr>
              <w:autoSpaceDE w:val="0"/>
              <w:autoSpaceDN w:val="0"/>
              <w:adjustRightInd w:val="0"/>
              <w:ind w:left="1988" w:hanging="1988"/>
              <w:jc w:val="left"/>
              <w:rPr>
                <w:rFonts w:ascii="Courier New" w:hAnsi="Courier New" w:cs="Courier New"/>
                <w:color w:val="0000FF"/>
                <w:sz w:val="18"/>
                <w:lang w:val="en-US" w:eastAsia="fi-FI"/>
              </w:rPr>
            </w:pPr>
            <w:r w:rsidRPr="00302119">
              <w:rPr>
                <w:rFonts w:ascii="Courier New" w:hAnsi="Courier New" w:cs="Courier New"/>
                <w:color w:val="000000"/>
                <w:sz w:val="18"/>
                <w:lang w:val="en-US" w:eastAsia="fi-FI"/>
              </w:rPr>
              <w:t xml:space="preserve">                </w:t>
            </w:r>
            <w:r w:rsidRPr="00302119">
              <w:rPr>
                <w:rFonts w:ascii="Courier New" w:hAnsi="Courier New" w:cs="Courier New"/>
                <w:color w:val="0000FF"/>
                <w:sz w:val="18"/>
                <w:lang w:val="en-US" w:eastAsia="fi-FI"/>
              </w:rPr>
              <w:t>&lt;</w:t>
            </w:r>
            <w:r w:rsidRPr="00302119">
              <w:rPr>
                <w:rFonts w:ascii="Courier New" w:hAnsi="Courier New" w:cs="Courier New"/>
                <w:color w:val="800000"/>
                <w:sz w:val="18"/>
                <w:lang w:val="en-US" w:eastAsia="fi-FI"/>
              </w:rPr>
              <w:t>name</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52</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codeSystem</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1.2.246.537.6.12.2002.904.2013</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w:t>
            </w:r>
            <w:r w:rsidRPr="00302119">
              <w:rPr>
                <w:rFonts w:ascii="Courier New" w:hAnsi="Courier New" w:cs="Courier New"/>
                <w:color w:val="FF0000"/>
                <w:sz w:val="18"/>
                <w:lang w:val="en-US" w:eastAsia="fi-FI"/>
              </w:rPr>
              <w:t>s</w:t>
            </w:r>
            <w:r w:rsidRPr="00302119">
              <w:rPr>
                <w:rFonts w:ascii="Courier New" w:hAnsi="Courier New" w:cs="Courier New"/>
                <w:color w:val="FF0000"/>
                <w:sz w:val="18"/>
                <w:lang w:val="en-US" w:eastAsia="fi-FI"/>
              </w:rPr>
              <w:t>temName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 xml:space="preserve">THL/Tietosisältö - </w:t>
            </w:r>
            <w:del w:id="1376" w:author="Tekijä">
              <w:r w:rsidRPr="00302119" w:rsidDel="00A77303">
                <w:rPr>
                  <w:rFonts w:ascii="Courier New" w:hAnsi="Courier New" w:cs="Courier New"/>
                  <w:color w:val="000000"/>
                  <w:sz w:val="18"/>
                  <w:lang w:val="en-US" w:eastAsia="fi-FI"/>
                </w:rPr>
                <w:delText>Suun terveydenhuollon pehmyt- ja kovak</w:delText>
              </w:r>
              <w:r w:rsidRPr="00302119" w:rsidDel="00A77303">
                <w:rPr>
                  <w:rFonts w:ascii="Courier New" w:hAnsi="Courier New" w:cs="Courier New"/>
                  <w:color w:val="000000"/>
                  <w:sz w:val="18"/>
                  <w:lang w:val="en-US" w:eastAsia="fi-FI"/>
                </w:rPr>
                <w:delText>u</w:delText>
              </w:r>
              <w:r w:rsidRPr="00302119" w:rsidDel="00A77303">
                <w:rPr>
                  <w:rFonts w:ascii="Courier New" w:hAnsi="Courier New" w:cs="Courier New"/>
                  <w:color w:val="000000"/>
                  <w:sz w:val="18"/>
                  <w:lang w:val="en-US" w:eastAsia="fi-FI"/>
                </w:rPr>
                <w:delText>dosten havainnot 2013</w:delText>
              </w:r>
            </w:del>
            <w:ins w:id="1377" w:author="Tekijä">
              <w:r w:rsidR="00A77303" w:rsidRPr="00302119">
                <w:rPr>
                  <w:rFonts w:ascii="Courier New" w:hAnsi="Courier New" w:cs="Courier New"/>
                  <w:color w:val="000000"/>
                  <w:sz w:val="18"/>
                  <w:lang w:val="en-US" w:eastAsia="fi-FI"/>
                </w:rPr>
                <w:t>STH04 Pehmyt- ja kovakudosten havainnot 2013</w:t>
              </w:r>
            </w:ins>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displayName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Pään ja kaulan puoli</w:t>
            </w:r>
            <w:r w:rsidRPr="00302119">
              <w:rPr>
                <w:rFonts w:ascii="Courier New" w:hAnsi="Courier New" w:cs="Courier New"/>
                <w:color w:val="0000FF"/>
                <w:sz w:val="18"/>
                <w:lang w:val="en-US" w:eastAsia="fi-FI"/>
              </w:rPr>
              <w:t>"/&gt;</w:t>
            </w:r>
          </w:p>
          <w:p w14:paraId="73659E23" w14:textId="77777777" w:rsidR="007C355D" w:rsidRPr="00302119" w:rsidRDefault="007C355D" w:rsidP="007C355D">
            <w:pPr>
              <w:autoSpaceDE w:val="0"/>
              <w:autoSpaceDN w:val="0"/>
              <w:adjustRightInd w:val="0"/>
              <w:ind w:left="1988" w:hanging="1988"/>
              <w:jc w:val="left"/>
              <w:rPr>
                <w:rFonts w:ascii="Courier New" w:hAnsi="Courier New" w:cs="Courier New"/>
                <w:color w:val="0000FF"/>
                <w:sz w:val="18"/>
                <w:lang w:val="en-US" w:eastAsia="fi-FI"/>
              </w:rPr>
            </w:pPr>
            <w:r w:rsidRPr="00302119">
              <w:rPr>
                <w:rFonts w:ascii="Courier New" w:hAnsi="Courier New" w:cs="Courier New"/>
                <w:color w:val="000000"/>
                <w:sz w:val="18"/>
                <w:lang w:val="en-US" w:eastAsia="fi-FI"/>
              </w:rPr>
              <w:t xml:space="preserve">                </w:t>
            </w:r>
            <w:r w:rsidRPr="00302119">
              <w:rPr>
                <w:rFonts w:ascii="Courier New" w:hAnsi="Courier New" w:cs="Courier New"/>
                <w:color w:val="0000FF"/>
                <w:sz w:val="18"/>
                <w:lang w:val="en-US" w:eastAsia="fi-FI"/>
              </w:rPr>
              <w:t>&lt;</w:t>
            </w:r>
            <w:r w:rsidRPr="00302119">
              <w:rPr>
                <w:rFonts w:ascii="Courier New" w:hAnsi="Courier New" w:cs="Courier New"/>
                <w:color w:val="800000"/>
                <w:sz w:val="18"/>
                <w:lang w:val="en-US" w:eastAsia="fi-FI"/>
              </w:rPr>
              <w:t>value</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A11</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codeSystem</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1.2.246.537.6.714.2013</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codeSy</w:t>
            </w:r>
            <w:r w:rsidRPr="00302119">
              <w:rPr>
                <w:rFonts w:ascii="Courier New" w:hAnsi="Courier New" w:cs="Courier New"/>
                <w:color w:val="FF0000"/>
                <w:sz w:val="18"/>
                <w:lang w:val="en-US" w:eastAsia="fi-FI"/>
              </w:rPr>
              <w:t>s</w:t>
            </w:r>
            <w:r w:rsidRPr="00302119">
              <w:rPr>
                <w:rFonts w:ascii="Courier New" w:hAnsi="Courier New" w:cs="Courier New"/>
                <w:color w:val="FF0000"/>
                <w:sz w:val="18"/>
                <w:lang w:val="en-US" w:eastAsia="fi-FI"/>
              </w:rPr>
              <w:t>temName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STH - STH33 Pään ja vartalon puoli 2013</w:t>
            </w:r>
            <w:r w:rsidRPr="00302119">
              <w:rPr>
                <w:rFonts w:ascii="Courier New" w:hAnsi="Courier New" w:cs="Courier New"/>
                <w:color w:val="0000FF"/>
                <w:sz w:val="18"/>
                <w:lang w:val="en-US" w:eastAsia="fi-FI"/>
              </w:rPr>
              <w:t>"</w:t>
            </w:r>
            <w:r w:rsidRPr="00302119">
              <w:rPr>
                <w:rFonts w:ascii="Courier New" w:hAnsi="Courier New" w:cs="Courier New"/>
                <w:i/>
                <w:iCs/>
                <w:color w:val="008080"/>
                <w:sz w:val="18"/>
                <w:lang w:val="en-US" w:eastAsia="fi-FI"/>
              </w:rPr>
              <w:t xml:space="preserve"> </w:t>
            </w:r>
            <w:r w:rsidRPr="00302119">
              <w:rPr>
                <w:rFonts w:ascii="Courier New" w:hAnsi="Courier New" w:cs="Courier New"/>
                <w:color w:val="FF0000"/>
                <w:sz w:val="18"/>
                <w:lang w:val="en-US" w:eastAsia="fi-FI"/>
              </w:rPr>
              <w:t>displayName</w:t>
            </w:r>
            <w:r w:rsidRPr="00302119">
              <w:rPr>
                <w:rFonts w:ascii="Courier New" w:hAnsi="Courier New" w:cs="Courier New"/>
                <w:color w:val="0000FF"/>
                <w:sz w:val="18"/>
                <w:lang w:val="en-US" w:eastAsia="fi-FI"/>
              </w:rPr>
              <w:t>="</w:t>
            </w:r>
            <w:r w:rsidRPr="00302119">
              <w:rPr>
                <w:rFonts w:ascii="Courier New" w:hAnsi="Courier New" w:cs="Courier New"/>
                <w:color w:val="000000"/>
                <w:sz w:val="18"/>
                <w:lang w:val="en-US" w:eastAsia="fi-FI"/>
              </w:rPr>
              <w:t>Oikea pu</w:t>
            </w:r>
            <w:r w:rsidRPr="00302119">
              <w:rPr>
                <w:rFonts w:ascii="Courier New" w:hAnsi="Courier New" w:cs="Courier New"/>
                <w:color w:val="000000"/>
                <w:sz w:val="18"/>
                <w:lang w:val="en-US" w:eastAsia="fi-FI"/>
              </w:rPr>
              <w:t>o</w:t>
            </w:r>
            <w:r w:rsidRPr="00302119">
              <w:rPr>
                <w:rFonts w:ascii="Courier New" w:hAnsi="Courier New" w:cs="Courier New"/>
                <w:color w:val="000000"/>
                <w:sz w:val="18"/>
                <w:lang w:val="en-US" w:eastAsia="fi-FI"/>
              </w:rPr>
              <w:t>li</w:t>
            </w:r>
            <w:r w:rsidRPr="00302119">
              <w:rPr>
                <w:rFonts w:ascii="Courier New" w:hAnsi="Courier New" w:cs="Courier New"/>
                <w:color w:val="0000FF"/>
                <w:sz w:val="18"/>
                <w:lang w:val="en-US" w:eastAsia="fi-FI"/>
              </w:rPr>
              <w:t>"/&gt;</w:t>
            </w:r>
          </w:p>
          <w:p w14:paraId="1C70A286"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302119">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qualifier</w:t>
            </w:r>
            <w:r w:rsidRPr="007C355D">
              <w:rPr>
                <w:rFonts w:ascii="Courier New" w:hAnsi="Courier New" w:cs="Courier New"/>
                <w:color w:val="0000FF"/>
                <w:sz w:val="18"/>
                <w:lang w:val="en-US" w:eastAsia="fi-FI"/>
              </w:rPr>
              <w:t>&gt;</w:t>
            </w:r>
          </w:p>
          <w:p w14:paraId="2817A142"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code</w:t>
            </w:r>
            <w:r w:rsidRPr="007C355D">
              <w:rPr>
                <w:rFonts w:ascii="Courier New" w:hAnsi="Courier New" w:cs="Courier New"/>
                <w:color w:val="0000FF"/>
                <w:sz w:val="18"/>
                <w:lang w:val="en-US" w:eastAsia="fi-FI"/>
              </w:rPr>
              <w:t>&gt;</w:t>
            </w:r>
          </w:p>
          <w:p w14:paraId="2D922BC2"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text</w:t>
            </w:r>
            <w:r w:rsidRPr="007C355D">
              <w:rPr>
                <w:rFonts w:ascii="Courier New" w:hAnsi="Courier New" w:cs="Courier New"/>
                <w:color w:val="0000FF"/>
                <w:sz w:val="18"/>
                <w:lang w:val="en-US" w:eastAsia="fi-FI"/>
              </w:rPr>
              <w:t>&gt;</w:t>
            </w:r>
          </w:p>
          <w:p w14:paraId="5BA56F97"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reference</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value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#OID1.2.246.10.1234567.14.2013.123.4.10.5.1</w:t>
            </w:r>
            <w:r w:rsidRPr="007C355D">
              <w:rPr>
                <w:rFonts w:ascii="Courier New" w:hAnsi="Courier New" w:cs="Courier New"/>
                <w:color w:val="0000FF"/>
                <w:sz w:val="18"/>
                <w:lang w:val="en-US" w:eastAsia="fi-FI"/>
              </w:rPr>
              <w:t>"/&gt;</w:t>
            </w:r>
          </w:p>
          <w:p w14:paraId="74B6E3F2"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text</w:t>
            </w:r>
            <w:r w:rsidRPr="007C355D">
              <w:rPr>
                <w:rFonts w:ascii="Courier New" w:hAnsi="Courier New" w:cs="Courier New"/>
                <w:color w:val="0000FF"/>
                <w:sz w:val="18"/>
                <w:lang w:val="en-US" w:eastAsia="fi-FI"/>
              </w:rPr>
              <w:t>&gt;</w:t>
            </w:r>
          </w:p>
          <w:p w14:paraId="2753B0EE" w14:textId="77777777" w:rsidR="003F6A08" w:rsidRPr="003F6A08" w:rsidRDefault="007C355D" w:rsidP="007C355D">
            <w:pPr>
              <w:autoSpaceDE w:val="0"/>
              <w:autoSpaceDN w:val="0"/>
              <w:adjustRightInd w:val="0"/>
              <w:ind w:left="1136" w:hanging="1136"/>
              <w:jc w:val="left"/>
              <w:rPr>
                <w:rFonts w:ascii="Courier New" w:hAnsi="Courier New" w:cs="Courier New"/>
                <w:sz w:val="18"/>
                <w:szCs w:val="18"/>
                <w:lang w:val="en-US"/>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value</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xsi:type</w:t>
            </w:r>
            <w:r w:rsidRPr="007C355D">
              <w:rPr>
                <w:rFonts w:ascii="Courier New" w:hAnsi="Courier New" w:cs="Courier New"/>
                <w:color w:val="0000FF"/>
                <w:sz w:val="18"/>
                <w:lang w:val="en-US" w:eastAsia="fi-FI"/>
              </w:rPr>
              <w:t>="</w:t>
            </w:r>
            <w:del w:id="1378" w:author="Tekijä">
              <w:r w:rsidRPr="007C355D" w:rsidDel="00B4787B">
                <w:rPr>
                  <w:rFonts w:ascii="Courier New" w:hAnsi="Courier New" w:cs="Courier New"/>
                  <w:color w:val="000000"/>
                  <w:sz w:val="18"/>
                  <w:lang w:val="en-US" w:eastAsia="fi-FI"/>
                </w:rPr>
                <w:delText>CD</w:delText>
              </w:r>
            </w:del>
            <w:ins w:id="1379" w:author="Tekijä">
              <w:r w:rsidR="00B4787B">
                <w:rPr>
                  <w:rFonts w:ascii="Courier New" w:hAnsi="Courier New" w:cs="Courier New"/>
                  <w:color w:val="000000"/>
                  <w:sz w:val="18"/>
                  <w:lang w:val="en-US" w:eastAsia="fi-FI"/>
                </w:rPr>
                <w:t>CV</w:t>
              </w:r>
            </w:ins>
            <w:r w:rsidRPr="007C355D">
              <w:rPr>
                <w:rFonts w:ascii="Courier New" w:hAnsi="Courier New" w:cs="Courier New"/>
                <w:color w:val="0000FF"/>
                <w:sz w:val="18"/>
                <w:lang w:val="en-US" w:eastAsia="fi-FI"/>
              </w:rPr>
              <w:t>"</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code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A23</w:t>
            </w:r>
            <w:r w:rsidRPr="007C355D">
              <w:rPr>
                <w:rFonts w:ascii="Courier New" w:hAnsi="Courier New" w:cs="Courier New"/>
                <w:color w:val="0000FF"/>
                <w:sz w:val="18"/>
                <w:lang w:val="en-US" w:eastAsia="fi-FI"/>
              </w:rPr>
              <w:t>"</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codeSystem</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1.2.246.537.6.679.2010</w:t>
            </w:r>
            <w:r w:rsidRPr="007C355D">
              <w:rPr>
                <w:rFonts w:ascii="Courier New" w:hAnsi="Courier New" w:cs="Courier New"/>
                <w:color w:val="0000FF"/>
                <w:sz w:val="18"/>
                <w:lang w:val="en-US" w:eastAsia="fi-FI"/>
              </w:rPr>
              <w:t>"</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codeSy</w:t>
            </w:r>
            <w:r w:rsidRPr="007C355D">
              <w:rPr>
                <w:rFonts w:ascii="Courier New" w:hAnsi="Courier New" w:cs="Courier New"/>
                <w:color w:val="FF0000"/>
                <w:sz w:val="18"/>
                <w:lang w:val="en-US" w:eastAsia="fi-FI"/>
              </w:rPr>
              <w:t>s</w:t>
            </w:r>
            <w:r w:rsidRPr="007C355D">
              <w:rPr>
                <w:rFonts w:ascii="Courier New" w:hAnsi="Courier New" w:cs="Courier New"/>
                <w:color w:val="FF0000"/>
                <w:sz w:val="18"/>
                <w:lang w:val="en-US" w:eastAsia="fi-FI"/>
              </w:rPr>
              <w:t>temName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STH - STH23A Sylkirauhasten ja imusolmukkeiden tila 2010</w:t>
            </w:r>
            <w:r w:rsidRPr="007C355D">
              <w:rPr>
                <w:rFonts w:ascii="Courier New" w:hAnsi="Courier New" w:cs="Courier New"/>
                <w:color w:val="0000FF"/>
                <w:sz w:val="18"/>
                <w:lang w:val="en-US" w:eastAsia="fi-FI"/>
              </w:rPr>
              <w:t>"</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displa</w:t>
            </w:r>
            <w:r w:rsidRPr="007C355D">
              <w:rPr>
                <w:rFonts w:ascii="Courier New" w:hAnsi="Courier New" w:cs="Courier New"/>
                <w:color w:val="FF0000"/>
                <w:sz w:val="18"/>
                <w:lang w:val="en-US" w:eastAsia="fi-FI"/>
              </w:rPr>
              <w:t>y</w:t>
            </w:r>
            <w:r w:rsidRPr="007C355D">
              <w:rPr>
                <w:rFonts w:ascii="Courier New" w:hAnsi="Courier New" w:cs="Courier New"/>
                <w:color w:val="FF0000"/>
                <w:sz w:val="18"/>
                <w:lang w:val="en-US" w:eastAsia="fi-FI"/>
              </w:rPr>
              <w:t>Name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Aristavat</w:t>
            </w:r>
            <w:r w:rsidRPr="007C355D">
              <w:rPr>
                <w:rFonts w:ascii="Courier New" w:hAnsi="Courier New" w:cs="Courier New"/>
                <w:color w:val="0000FF"/>
                <w:sz w:val="18"/>
                <w:lang w:val="en-US" w:eastAsia="fi-FI"/>
              </w:rPr>
              <w:t>"/&gt;</w:t>
            </w:r>
          </w:p>
        </w:tc>
      </w:tr>
    </w:tbl>
    <w:p w14:paraId="23B43C2C" w14:textId="77777777" w:rsidR="003F6A08" w:rsidRPr="003F6A08" w:rsidRDefault="003F6A08" w:rsidP="008E33EF">
      <w:pPr>
        <w:pStyle w:val="Otsikko3"/>
        <w:rPr>
          <w:lang w:val="en-US"/>
        </w:rPr>
      </w:pPr>
      <w:bookmarkStart w:id="1380" w:name="_Toc377399164"/>
      <w:bookmarkStart w:id="1381" w:name="_Toc436732606"/>
      <w:r w:rsidRPr="003F6A08">
        <w:rPr>
          <w:lang w:val="en-US"/>
        </w:rPr>
        <w:t>Sylkirauhasen aukon tukos</w:t>
      </w:r>
      <w:bookmarkEnd w:id="1380"/>
      <w:bookmarkEnd w:id="1381"/>
    </w:p>
    <w:p w14:paraId="54752180" w14:textId="77777777" w:rsidR="003F6A08" w:rsidRDefault="003F6A08" w:rsidP="003F6A08">
      <w:r w:rsidRPr="003F6A08">
        <w:t xml:space="preserve">Sylkirauhasen aukon tukos annetaan täydentävässä observationissa boolean-tietotyypillä. </w:t>
      </w:r>
    </w:p>
    <w:p w14:paraId="2C930A36" w14:textId="77777777" w:rsidR="00BD2A1C" w:rsidRPr="003F6A08" w:rsidRDefault="00BD2A1C"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539DAF97"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1FFB83E0"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entryRelationship</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typeCode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COMP</w:t>
            </w:r>
            <w:r w:rsidRPr="007C355D">
              <w:rPr>
                <w:rFonts w:ascii="Courier New" w:hAnsi="Courier New" w:cs="Courier New"/>
                <w:color w:val="0000FF"/>
                <w:sz w:val="18"/>
                <w:lang w:val="en-US" w:eastAsia="fi-FI"/>
              </w:rPr>
              <w:t>"&gt;</w:t>
            </w:r>
          </w:p>
          <w:p w14:paraId="0EFEDC14"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474747"/>
                <w:sz w:val="18"/>
                <w:lang w:val="en-US" w:eastAsia="fi-FI"/>
              </w:rPr>
              <w:t xml:space="preserve"> Sylkirauhasen aukon tukos </w:t>
            </w:r>
            <w:r w:rsidRPr="007C355D">
              <w:rPr>
                <w:rFonts w:ascii="Courier New" w:hAnsi="Courier New" w:cs="Courier New"/>
                <w:color w:val="0000FF"/>
                <w:sz w:val="18"/>
                <w:lang w:val="en-US" w:eastAsia="fi-FI"/>
              </w:rPr>
              <w:t>--&gt;</w:t>
            </w:r>
          </w:p>
          <w:p w14:paraId="624DAB7A"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observation</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classCode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COND</w:t>
            </w:r>
            <w:r w:rsidRPr="007C355D">
              <w:rPr>
                <w:rFonts w:ascii="Courier New" w:hAnsi="Courier New" w:cs="Courier New"/>
                <w:color w:val="0000FF"/>
                <w:sz w:val="18"/>
                <w:lang w:val="en-US" w:eastAsia="fi-FI"/>
              </w:rPr>
              <w:t>"</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moodCode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EVN</w:t>
            </w:r>
            <w:r w:rsidRPr="007C355D">
              <w:rPr>
                <w:rFonts w:ascii="Courier New" w:hAnsi="Courier New" w:cs="Courier New"/>
                <w:color w:val="0000FF"/>
                <w:sz w:val="18"/>
                <w:lang w:val="en-US" w:eastAsia="fi-FI"/>
              </w:rPr>
              <w:t>"&gt;</w:t>
            </w:r>
          </w:p>
          <w:p w14:paraId="58B85AB5" w14:textId="77777777" w:rsidR="007C355D" w:rsidRPr="00A77303" w:rsidRDefault="007C355D" w:rsidP="007C355D">
            <w:pPr>
              <w:autoSpaceDE w:val="0"/>
              <w:autoSpaceDN w:val="0"/>
              <w:adjustRightInd w:val="0"/>
              <w:ind w:left="1988" w:hanging="1988"/>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A77303">
              <w:rPr>
                <w:rFonts w:ascii="Courier New" w:hAnsi="Courier New" w:cs="Courier New"/>
                <w:color w:val="0000FF"/>
                <w:sz w:val="18"/>
                <w:lang w:val="en-US" w:eastAsia="fi-FI"/>
              </w:rPr>
              <w:t>&lt;</w:t>
            </w:r>
            <w:r w:rsidRPr="00A77303">
              <w:rPr>
                <w:rFonts w:ascii="Courier New" w:hAnsi="Courier New" w:cs="Courier New"/>
                <w:color w:val="800000"/>
                <w:sz w:val="18"/>
                <w:lang w:val="en-US" w:eastAsia="fi-FI"/>
              </w:rPr>
              <w:t>code</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54</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codeSystem</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1.2.246.537.6.12.2002.904.2013</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w:t>
            </w:r>
            <w:r w:rsidRPr="00A77303">
              <w:rPr>
                <w:rFonts w:ascii="Courier New" w:hAnsi="Courier New" w:cs="Courier New"/>
                <w:color w:val="FF0000"/>
                <w:sz w:val="18"/>
                <w:lang w:val="en-US" w:eastAsia="fi-FI"/>
              </w:rPr>
              <w:t>s</w:t>
            </w:r>
            <w:r w:rsidRPr="00A77303">
              <w:rPr>
                <w:rFonts w:ascii="Courier New" w:hAnsi="Courier New" w:cs="Courier New"/>
                <w:color w:val="FF0000"/>
                <w:sz w:val="18"/>
                <w:lang w:val="en-US" w:eastAsia="fi-FI"/>
              </w:rPr>
              <w:t>temName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 xml:space="preserve">THL/Tietosisältö - </w:t>
            </w:r>
            <w:del w:id="1382" w:author="Tekijä">
              <w:r w:rsidRPr="00A77303" w:rsidDel="00A77303">
                <w:rPr>
                  <w:rFonts w:ascii="Courier New" w:hAnsi="Courier New" w:cs="Courier New"/>
                  <w:color w:val="000000"/>
                  <w:sz w:val="18"/>
                  <w:lang w:val="en-US" w:eastAsia="fi-FI"/>
                </w:rPr>
                <w:delText>Suun terveydenhuollon pehmyt- ja kovak</w:delText>
              </w:r>
              <w:r w:rsidRPr="00A77303" w:rsidDel="00A77303">
                <w:rPr>
                  <w:rFonts w:ascii="Courier New" w:hAnsi="Courier New" w:cs="Courier New"/>
                  <w:color w:val="000000"/>
                  <w:sz w:val="18"/>
                  <w:lang w:val="en-US" w:eastAsia="fi-FI"/>
                </w:rPr>
                <w:delText>u</w:delText>
              </w:r>
              <w:r w:rsidRPr="00A77303" w:rsidDel="00A77303">
                <w:rPr>
                  <w:rFonts w:ascii="Courier New" w:hAnsi="Courier New" w:cs="Courier New"/>
                  <w:color w:val="000000"/>
                  <w:sz w:val="18"/>
                  <w:lang w:val="en-US" w:eastAsia="fi-FI"/>
                </w:rPr>
                <w:delText>dosten havainnot 2013</w:delText>
              </w:r>
            </w:del>
            <w:ins w:id="1383" w:author="Tekijä">
              <w:r w:rsidR="00A77303" w:rsidRPr="00A77303">
                <w:rPr>
                  <w:rFonts w:ascii="Courier New" w:hAnsi="Courier New" w:cs="Courier New"/>
                  <w:color w:val="000000"/>
                  <w:sz w:val="18"/>
                  <w:lang w:val="en-US" w:eastAsia="fi-FI"/>
                </w:rPr>
                <w:t>STH04 Pehmyt- ja kovakudosten havainnot 2013</w:t>
              </w:r>
            </w:ins>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displayName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Sylkirauhasen aukon tukos</w:t>
            </w:r>
            <w:r w:rsidRPr="00A77303">
              <w:rPr>
                <w:rFonts w:ascii="Courier New" w:hAnsi="Courier New" w:cs="Courier New"/>
                <w:color w:val="0000FF"/>
                <w:sz w:val="18"/>
                <w:lang w:val="en-US" w:eastAsia="fi-FI"/>
              </w:rPr>
              <w:t>"/&gt;</w:t>
            </w:r>
          </w:p>
          <w:p w14:paraId="337CC778"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A77303">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text</w:t>
            </w:r>
            <w:r w:rsidRPr="007C355D">
              <w:rPr>
                <w:rFonts w:ascii="Courier New" w:hAnsi="Courier New" w:cs="Courier New"/>
                <w:color w:val="0000FF"/>
                <w:sz w:val="18"/>
                <w:lang w:val="en-US" w:eastAsia="fi-FI"/>
              </w:rPr>
              <w:t>&gt;</w:t>
            </w:r>
          </w:p>
          <w:p w14:paraId="54FD07C8"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reference</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value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#OID1.2.246.10.1234567.14.2013.123.4.10.5.2</w:t>
            </w:r>
            <w:r w:rsidRPr="007C355D">
              <w:rPr>
                <w:rFonts w:ascii="Courier New" w:hAnsi="Courier New" w:cs="Courier New"/>
                <w:color w:val="0000FF"/>
                <w:sz w:val="18"/>
                <w:lang w:val="en-US" w:eastAsia="fi-FI"/>
              </w:rPr>
              <w:t>"/&gt;</w:t>
            </w:r>
          </w:p>
          <w:p w14:paraId="0A205E8C"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text</w:t>
            </w:r>
            <w:r w:rsidRPr="007C355D">
              <w:rPr>
                <w:rFonts w:ascii="Courier New" w:hAnsi="Courier New" w:cs="Courier New"/>
                <w:color w:val="0000FF"/>
                <w:sz w:val="18"/>
                <w:lang w:val="en-US" w:eastAsia="fi-FI"/>
              </w:rPr>
              <w:t>&gt;</w:t>
            </w:r>
          </w:p>
          <w:p w14:paraId="16D7E100"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value</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xsi:type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BL</w:t>
            </w:r>
            <w:r w:rsidRPr="007C355D">
              <w:rPr>
                <w:rFonts w:ascii="Courier New" w:hAnsi="Courier New" w:cs="Courier New"/>
                <w:color w:val="0000FF"/>
                <w:sz w:val="18"/>
                <w:lang w:val="en-US" w:eastAsia="fi-FI"/>
              </w:rPr>
              <w:t>"</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value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true</w:t>
            </w:r>
            <w:r w:rsidRPr="007C355D">
              <w:rPr>
                <w:rFonts w:ascii="Courier New" w:hAnsi="Courier New" w:cs="Courier New"/>
                <w:color w:val="0000FF"/>
                <w:sz w:val="18"/>
                <w:lang w:val="en-US" w:eastAsia="fi-FI"/>
              </w:rPr>
              <w:t>"/&gt;</w:t>
            </w:r>
          </w:p>
          <w:p w14:paraId="72DF830E"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observation</w:t>
            </w:r>
            <w:r w:rsidRPr="007C355D">
              <w:rPr>
                <w:rFonts w:ascii="Courier New" w:hAnsi="Courier New" w:cs="Courier New"/>
                <w:color w:val="0000FF"/>
                <w:sz w:val="18"/>
                <w:lang w:val="en-US" w:eastAsia="fi-FI"/>
              </w:rPr>
              <w:t>&gt;</w:t>
            </w:r>
          </w:p>
          <w:p w14:paraId="03B3A9EC"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entryRelationship</w:t>
            </w:r>
            <w:r w:rsidRPr="007C355D">
              <w:rPr>
                <w:rFonts w:ascii="Courier New" w:hAnsi="Courier New" w:cs="Courier New"/>
                <w:color w:val="0000FF"/>
                <w:sz w:val="18"/>
                <w:lang w:val="en-US" w:eastAsia="fi-FI"/>
              </w:rPr>
              <w:t>&gt;</w:t>
            </w:r>
          </w:p>
          <w:p w14:paraId="1E8A83B3"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observation</w:t>
            </w:r>
            <w:r w:rsidRPr="007C355D">
              <w:rPr>
                <w:rFonts w:ascii="Courier New" w:hAnsi="Courier New" w:cs="Courier New"/>
                <w:color w:val="0000FF"/>
                <w:sz w:val="18"/>
                <w:lang w:val="en-US" w:eastAsia="fi-FI"/>
              </w:rPr>
              <w:t>&gt;</w:t>
            </w:r>
          </w:p>
          <w:p w14:paraId="42EB3003" w14:textId="77777777" w:rsidR="003F6A08" w:rsidRPr="003F6A08" w:rsidRDefault="007C355D" w:rsidP="003F6A08">
            <w:pPr>
              <w:autoSpaceDE w:val="0"/>
              <w:autoSpaceDN w:val="0"/>
              <w:adjustRightInd w:val="0"/>
              <w:jc w:val="left"/>
              <w:rPr>
                <w:rFonts w:ascii="Courier New" w:hAnsi="Courier New" w:cs="Courier New"/>
                <w:sz w:val="18"/>
                <w:szCs w:val="18"/>
                <w:lang w:val="en-US"/>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component</w:t>
            </w:r>
            <w:r w:rsidRPr="007C355D">
              <w:rPr>
                <w:rFonts w:ascii="Courier New" w:hAnsi="Courier New" w:cs="Courier New"/>
                <w:color w:val="0000FF"/>
                <w:sz w:val="18"/>
                <w:lang w:val="en-US" w:eastAsia="fi-FI"/>
              </w:rPr>
              <w:t>&gt;</w:t>
            </w:r>
          </w:p>
        </w:tc>
      </w:tr>
    </w:tbl>
    <w:p w14:paraId="63661F27" w14:textId="77777777" w:rsidR="003F6A08" w:rsidRPr="003F6A08" w:rsidRDefault="003F6A08" w:rsidP="008E33EF">
      <w:pPr>
        <w:pStyle w:val="Otsikko2"/>
      </w:pPr>
      <w:bookmarkStart w:id="1384" w:name="_Toc377399165"/>
      <w:bookmarkStart w:id="1385" w:name="_Toc436732607"/>
      <w:r w:rsidRPr="003F6A08">
        <w:t>Hampaan kiinnityskudosten havainnot ja löydökset</w:t>
      </w:r>
      <w:bookmarkEnd w:id="1384"/>
      <w:bookmarkEnd w:id="1385"/>
    </w:p>
    <w:p w14:paraId="5FC5F934" w14:textId="77777777" w:rsidR="00926176" w:rsidRPr="00FA63CD" w:rsidRDefault="00926176" w:rsidP="00926176">
      <w:r w:rsidRPr="00FA63CD">
        <w:t xml:space="preserve">Entry.organizer.templateId kohtaan annetaan </w:t>
      </w:r>
      <w:r>
        <w:t>Hampaan kiinnityskudosten havaintojen ja löydösten</w:t>
      </w:r>
      <w:r w:rsidRPr="00FA63CD">
        <w:t xml:space="preserve"> tietorakenteen tunnus </w:t>
      </w:r>
      <w:r>
        <w:t>1.2.246.537.6.12.2002.904.2013.6</w:t>
      </w:r>
      <w:r w:rsidRPr="00926176">
        <w:t>0</w:t>
      </w:r>
      <w:r>
        <w:t xml:space="preserve"> eli kyseisen otsikkokentän oid tietosisä</w:t>
      </w:r>
      <w:r>
        <w:t>l</w:t>
      </w:r>
      <w:r>
        <w:t>tömäärittelystä.</w:t>
      </w:r>
    </w:p>
    <w:p w14:paraId="48F61828" w14:textId="77777777" w:rsidR="00926176" w:rsidRDefault="00926176" w:rsidP="003F6A08"/>
    <w:p w14:paraId="24098F53" w14:textId="77777777" w:rsidR="003F6A08" w:rsidRPr="003F6A08" w:rsidRDefault="003F6A08" w:rsidP="003F6A08">
      <w:r w:rsidRPr="003F6A08">
        <w:t xml:space="preserve">Hampaan kiinnityskudosten havainnot annetaan observation value:ssa STH5 luokituksella. Tässä käytössä ovat luokituksen koodit 30-39. </w:t>
      </w:r>
    </w:p>
    <w:p w14:paraId="1DCC1FFF"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485E414F"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3AF43FFF" w14:textId="77777777" w:rsidR="003F6A08" w:rsidRPr="003F6A08" w:rsidRDefault="003F6A08" w:rsidP="003F6A08">
            <w:pPr>
              <w:autoSpaceDE w:val="0"/>
              <w:autoSpaceDN w:val="0"/>
              <w:adjustRightInd w:val="0"/>
              <w:jc w:val="left"/>
              <w:rPr>
                <w:rFonts w:ascii="Courier New" w:hAnsi="Courier New" w:cs="Courier New"/>
                <w:color w:val="0000FF"/>
                <w:sz w:val="18"/>
                <w:lang w:eastAsia="fi-FI"/>
              </w:rPr>
            </w:pPr>
            <w:r w:rsidRPr="003F6A08">
              <w:rPr>
                <w:rFonts w:ascii="Courier New" w:hAnsi="Courier New" w:cs="Courier New"/>
                <w:color w:val="0000FF"/>
                <w:sz w:val="18"/>
                <w:lang w:eastAsia="fi-FI"/>
              </w:rPr>
              <w:t>&lt;!--</w:t>
            </w:r>
            <w:r w:rsidRPr="003F6A08">
              <w:rPr>
                <w:rFonts w:ascii="Courier New" w:hAnsi="Courier New" w:cs="Courier New"/>
                <w:color w:val="474747"/>
                <w:sz w:val="18"/>
                <w:lang w:eastAsia="fi-FI"/>
              </w:rPr>
              <w:t xml:space="preserve"> Hampaan kiinnityskudosten havainnot ja löydökset </w:t>
            </w:r>
            <w:r w:rsidRPr="003F6A08">
              <w:rPr>
                <w:rFonts w:ascii="Courier New" w:hAnsi="Courier New" w:cs="Courier New"/>
                <w:color w:val="0000FF"/>
                <w:sz w:val="18"/>
                <w:lang w:eastAsia="fi-FI"/>
              </w:rPr>
              <w:t>--&gt;</w:t>
            </w:r>
          </w:p>
          <w:p w14:paraId="4747E29E" w14:textId="77777777" w:rsidR="003F6A08" w:rsidRPr="003F6A08" w:rsidRDefault="003F6A08" w:rsidP="003F6A08">
            <w:pPr>
              <w:autoSpaceDE w:val="0"/>
              <w:autoSpaceDN w:val="0"/>
              <w:adjustRightInd w:val="0"/>
              <w:jc w:val="left"/>
              <w:rPr>
                <w:rFonts w:ascii="Courier New" w:hAnsi="Courier New" w:cs="Courier New"/>
                <w:color w:val="0000FF"/>
                <w:sz w:val="18"/>
                <w:lang w:eastAsia="fi-FI"/>
              </w:rPr>
            </w:pPr>
            <w:r w:rsidRPr="003F6A08">
              <w:rPr>
                <w:rFonts w:ascii="Courier New" w:hAnsi="Courier New" w:cs="Courier New"/>
                <w:color w:val="0000FF"/>
                <w:sz w:val="18"/>
                <w:lang w:eastAsia="fi-FI"/>
              </w:rPr>
              <w:t>&lt;</w:t>
            </w:r>
            <w:r w:rsidRPr="003F6A08">
              <w:rPr>
                <w:rFonts w:ascii="Courier New" w:hAnsi="Courier New" w:cs="Courier New"/>
                <w:color w:val="800000"/>
                <w:sz w:val="18"/>
                <w:lang w:eastAsia="fi-FI"/>
              </w:rPr>
              <w:t>component</w:t>
            </w:r>
            <w:r w:rsidRPr="003F6A08">
              <w:rPr>
                <w:rFonts w:ascii="Courier New" w:hAnsi="Courier New" w:cs="Courier New"/>
                <w:color w:val="0000FF"/>
                <w:sz w:val="18"/>
                <w:lang w:eastAsia="fi-FI"/>
              </w:rPr>
              <w:t>&gt;</w:t>
            </w:r>
          </w:p>
          <w:p w14:paraId="2BCD9E18" w14:textId="77777777" w:rsidR="003F6A08" w:rsidRPr="003F6A08" w:rsidRDefault="003F6A08" w:rsidP="003F6A08">
            <w:pPr>
              <w:autoSpaceDE w:val="0"/>
              <w:autoSpaceDN w:val="0"/>
              <w:adjustRightInd w:val="0"/>
              <w:jc w:val="left"/>
              <w:rPr>
                <w:rFonts w:ascii="Courier New" w:hAnsi="Courier New" w:cs="Courier New"/>
                <w:color w:val="0000FF"/>
                <w:sz w:val="18"/>
                <w:lang w:eastAsia="fi-FI"/>
              </w:rPr>
            </w:pPr>
            <w:r w:rsidRPr="003F6A08">
              <w:rPr>
                <w:rFonts w:ascii="Courier New" w:hAnsi="Courier New" w:cs="Courier New"/>
                <w:color w:val="000000"/>
                <w:sz w:val="18"/>
                <w:lang w:eastAsia="fi-FI"/>
              </w:rPr>
              <w:t xml:space="preserve"> </w:t>
            </w:r>
            <w:r w:rsidRPr="003F6A08">
              <w:rPr>
                <w:rFonts w:ascii="Courier New" w:hAnsi="Courier New" w:cs="Courier New"/>
                <w:color w:val="0000FF"/>
                <w:sz w:val="18"/>
                <w:lang w:eastAsia="fi-FI"/>
              </w:rPr>
              <w:t>&lt;!--</w:t>
            </w:r>
            <w:r w:rsidRPr="003F6A08">
              <w:rPr>
                <w:rFonts w:ascii="Courier New" w:hAnsi="Courier New" w:cs="Courier New"/>
                <w:color w:val="474747"/>
                <w:sz w:val="18"/>
                <w:lang w:eastAsia="fi-FI"/>
              </w:rPr>
              <w:t xml:space="preserve"> Hampaan kiinnityskudosten havainnot ja löydökset  </w:t>
            </w:r>
            <w:r w:rsidRPr="003F6A08">
              <w:rPr>
                <w:rFonts w:ascii="Courier New" w:hAnsi="Courier New" w:cs="Courier New"/>
                <w:color w:val="0000FF"/>
                <w:sz w:val="18"/>
                <w:lang w:eastAsia="fi-FI"/>
              </w:rPr>
              <w:t>--&gt;</w:t>
            </w:r>
          </w:p>
          <w:p w14:paraId="0A36B844"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classCode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COND</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moodCode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EVN</w:t>
            </w:r>
            <w:r w:rsidRPr="003F6A08">
              <w:rPr>
                <w:rFonts w:ascii="Courier New" w:hAnsi="Courier New" w:cs="Courier New"/>
                <w:color w:val="0000FF"/>
                <w:sz w:val="18"/>
                <w:lang w:val="en-US" w:eastAsia="fi-FI"/>
              </w:rPr>
              <w:t>"&gt;</w:t>
            </w:r>
          </w:p>
          <w:p w14:paraId="7047CF5C" w14:textId="77777777" w:rsidR="003F6A08" w:rsidRPr="003F6A08" w:rsidRDefault="003F6A08" w:rsidP="003F6A08">
            <w:pPr>
              <w:autoSpaceDE w:val="0"/>
              <w:autoSpaceDN w:val="0"/>
              <w:adjustRightInd w:val="0"/>
              <w:ind w:left="568" w:hanging="568"/>
              <w:jc w:val="left"/>
              <w:rPr>
                <w:rFonts w:ascii="Courier New" w:hAnsi="Courier New" w:cs="Courier New"/>
                <w:color w:val="0000FF"/>
                <w:sz w:val="18"/>
                <w:lang w:eastAsia="fi-FI"/>
              </w:rPr>
            </w:pPr>
            <w:r w:rsidRPr="00302119">
              <w:rPr>
                <w:rFonts w:ascii="Courier New" w:hAnsi="Courier New" w:cs="Courier New"/>
                <w:color w:val="000000"/>
                <w:sz w:val="18"/>
                <w:lang w:val="en-US" w:eastAsia="fi-FI"/>
              </w:rPr>
              <w:t xml:space="preserve">    </w:t>
            </w:r>
            <w:r w:rsidRPr="003F6A08">
              <w:rPr>
                <w:rFonts w:ascii="Courier New" w:hAnsi="Courier New" w:cs="Courier New"/>
                <w:color w:val="0000FF"/>
                <w:sz w:val="18"/>
                <w:lang w:eastAsia="fi-FI"/>
              </w:rPr>
              <w:t>&lt;</w:t>
            </w:r>
            <w:r w:rsidRPr="003F6A08">
              <w:rPr>
                <w:rFonts w:ascii="Courier New" w:hAnsi="Courier New" w:cs="Courier New"/>
                <w:color w:val="800000"/>
                <w:sz w:val="18"/>
                <w:lang w:eastAsia="fi-FI"/>
              </w:rPr>
              <w:t>code</w:t>
            </w:r>
            <w:r w:rsidRPr="003F6A08">
              <w:rPr>
                <w:rFonts w:ascii="Courier New" w:hAnsi="Courier New" w:cs="Courier New"/>
                <w:i/>
                <w:iCs/>
                <w:color w:val="008080"/>
                <w:sz w:val="18"/>
                <w:lang w:eastAsia="fi-FI"/>
              </w:rPr>
              <w:t xml:space="preserve"> </w:t>
            </w:r>
            <w:r w:rsidRPr="003F6A08">
              <w:rPr>
                <w:rFonts w:ascii="Courier New" w:hAnsi="Courier New" w:cs="Courier New"/>
                <w:color w:val="FF0000"/>
                <w:sz w:val="18"/>
                <w:lang w:eastAsia="fi-FI"/>
              </w:rPr>
              <w:t>code</w:t>
            </w:r>
            <w:r w:rsidRPr="003F6A08">
              <w:rPr>
                <w:rFonts w:ascii="Courier New" w:hAnsi="Courier New" w:cs="Courier New"/>
                <w:color w:val="0000FF"/>
                <w:sz w:val="18"/>
                <w:lang w:eastAsia="fi-FI"/>
              </w:rPr>
              <w:t>="</w:t>
            </w:r>
            <w:r w:rsidRPr="003F6A08">
              <w:rPr>
                <w:rFonts w:ascii="Courier New" w:hAnsi="Courier New" w:cs="Courier New"/>
                <w:color w:val="000000"/>
                <w:sz w:val="18"/>
                <w:lang w:eastAsia="fi-FI"/>
              </w:rPr>
              <w:t>61</w:t>
            </w:r>
            <w:r w:rsidRPr="003F6A08">
              <w:rPr>
                <w:rFonts w:ascii="Courier New" w:hAnsi="Courier New" w:cs="Courier New"/>
                <w:color w:val="0000FF"/>
                <w:sz w:val="18"/>
                <w:lang w:eastAsia="fi-FI"/>
              </w:rPr>
              <w:t>"</w:t>
            </w:r>
            <w:r w:rsidRPr="003F6A08">
              <w:rPr>
                <w:rFonts w:ascii="Courier New" w:hAnsi="Courier New" w:cs="Courier New"/>
                <w:i/>
                <w:iCs/>
                <w:color w:val="008080"/>
                <w:sz w:val="18"/>
                <w:lang w:eastAsia="fi-FI"/>
              </w:rPr>
              <w:t xml:space="preserve"> </w:t>
            </w:r>
            <w:r w:rsidRPr="003F6A08">
              <w:rPr>
                <w:rFonts w:ascii="Courier New" w:hAnsi="Courier New" w:cs="Courier New"/>
                <w:color w:val="FF0000"/>
                <w:sz w:val="18"/>
                <w:lang w:eastAsia="fi-FI"/>
              </w:rPr>
              <w:t>codeSystem</w:t>
            </w:r>
            <w:r w:rsidRPr="003F6A08">
              <w:rPr>
                <w:rFonts w:ascii="Courier New" w:hAnsi="Courier New" w:cs="Courier New"/>
                <w:color w:val="0000FF"/>
                <w:sz w:val="18"/>
                <w:lang w:eastAsia="fi-FI"/>
              </w:rPr>
              <w:t>="</w:t>
            </w:r>
            <w:r w:rsidRPr="003F6A08">
              <w:rPr>
                <w:rFonts w:ascii="Courier New" w:hAnsi="Courier New" w:cs="Courier New"/>
                <w:color w:val="000000"/>
                <w:sz w:val="18"/>
                <w:lang w:eastAsia="fi-FI"/>
              </w:rPr>
              <w:t>1.2.246.537.6.12.2002.904.2013</w:t>
            </w:r>
            <w:r w:rsidRPr="003F6A08">
              <w:rPr>
                <w:rFonts w:ascii="Courier New" w:hAnsi="Courier New" w:cs="Courier New"/>
                <w:color w:val="0000FF"/>
                <w:sz w:val="18"/>
                <w:lang w:eastAsia="fi-FI"/>
              </w:rPr>
              <w:t>"</w:t>
            </w:r>
            <w:r w:rsidRPr="003F6A08">
              <w:rPr>
                <w:rFonts w:ascii="Courier New" w:hAnsi="Courier New" w:cs="Courier New"/>
                <w:i/>
                <w:iCs/>
                <w:color w:val="008080"/>
                <w:sz w:val="18"/>
                <w:lang w:eastAsia="fi-FI"/>
              </w:rPr>
              <w:t xml:space="preserve"> </w:t>
            </w:r>
            <w:r w:rsidR="007C355D" w:rsidRPr="007C355D">
              <w:rPr>
                <w:rFonts w:ascii="Courier New" w:hAnsi="Courier New" w:cs="Courier New"/>
                <w:color w:val="FF0000"/>
                <w:sz w:val="18"/>
                <w:lang w:eastAsia="fi-FI"/>
              </w:rPr>
              <w:t>codeSystemN</w:t>
            </w:r>
            <w:r w:rsidR="007C355D" w:rsidRPr="007C355D">
              <w:rPr>
                <w:rFonts w:ascii="Courier New" w:hAnsi="Courier New" w:cs="Courier New"/>
                <w:color w:val="FF0000"/>
                <w:sz w:val="18"/>
                <w:lang w:eastAsia="fi-FI"/>
              </w:rPr>
              <w:t>a</w:t>
            </w:r>
            <w:r w:rsidR="007C355D" w:rsidRPr="007C355D">
              <w:rPr>
                <w:rFonts w:ascii="Courier New" w:hAnsi="Courier New" w:cs="Courier New"/>
                <w:color w:val="FF0000"/>
                <w:sz w:val="18"/>
                <w:lang w:eastAsia="fi-FI"/>
              </w:rPr>
              <w:t>me</w:t>
            </w:r>
            <w:r w:rsidR="007C355D" w:rsidRPr="007C355D">
              <w:rPr>
                <w:rFonts w:ascii="Courier New" w:hAnsi="Courier New" w:cs="Courier New"/>
                <w:color w:val="0000FF"/>
                <w:sz w:val="18"/>
                <w:lang w:eastAsia="fi-FI"/>
              </w:rPr>
              <w:t>="</w:t>
            </w:r>
            <w:r w:rsidR="007C355D" w:rsidRPr="007C355D">
              <w:rPr>
                <w:rFonts w:ascii="Courier New" w:hAnsi="Courier New" w:cs="Courier New"/>
                <w:color w:val="000000"/>
                <w:sz w:val="18"/>
                <w:lang w:eastAsia="fi-FI"/>
              </w:rPr>
              <w:t xml:space="preserve">THL/Tietosisältö - </w:t>
            </w:r>
            <w:del w:id="1386" w:author="Tekijä">
              <w:r w:rsidR="007C355D" w:rsidRPr="007C355D" w:rsidDel="00A77303">
                <w:rPr>
                  <w:rFonts w:ascii="Courier New" w:hAnsi="Courier New" w:cs="Courier New"/>
                  <w:color w:val="000000"/>
                  <w:sz w:val="18"/>
                  <w:lang w:eastAsia="fi-FI"/>
                </w:rPr>
                <w:delText>Suun terveydenhuollon pehmyt- ja kovakudosten havainnot 2013</w:delText>
              </w:r>
            </w:del>
            <w:ins w:id="1387" w:author="Tekijä">
              <w:r w:rsidR="00A77303">
                <w:rPr>
                  <w:rFonts w:ascii="Courier New" w:hAnsi="Courier New" w:cs="Courier New"/>
                  <w:color w:val="000000"/>
                  <w:sz w:val="18"/>
                  <w:lang w:eastAsia="fi-FI"/>
                </w:rPr>
                <w:t>STH04 Pehmyt- ja kovakudosten havainnot 2013</w:t>
              </w:r>
            </w:ins>
            <w:r w:rsidR="007C355D" w:rsidRPr="007C355D">
              <w:rPr>
                <w:rFonts w:ascii="Courier New" w:hAnsi="Courier New" w:cs="Courier New"/>
                <w:color w:val="0000FF"/>
                <w:sz w:val="18"/>
                <w:lang w:eastAsia="fi-FI"/>
              </w:rPr>
              <w:t>"</w:t>
            </w:r>
            <w:r w:rsidR="007C355D">
              <w:rPr>
                <w:rFonts w:ascii="Courier New" w:hAnsi="Courier New" w:cs="Courier New"/>
                <w:color w:val="0000FF"/>
                <w:sz w:val="18"/>
                <w:lang w:eastAsia="fi-FI"/>
              </w:rPr>
              <w:t xml:space="preserve"> </w:t>
            </w:r>
            <w:r w:rsidRPr="003F6A08">
              <w:rPr>
                <w:rFonts w:ascii="Courier New" w:hAnsi="Courier New" w:cs="Courier New"/>
                <w:color w:val="FF0000"/>
                <w:sz w:val="18"/>
                <w:lang w:eastAsia="fi-FI"/>
              </w:rPr>
              <w:t>displayName</w:t>
            </w:r>
            <w:r w:rsidRPr="003F6A08">
              <w:rPr>
                <w:rFonts w:ascii="Courier New" w:hAnsi="Courier New" w:cs="Courier New"/>
                <w:color w:val="0000FF"/>
                <w:sz w:val="18"/>
                <w:lang w:eastAsia="fi-FI"/>
              </w:rPr>
              <w:t>="</w:t>
            </w:r>
            <w:r w:rsidRPr="003F6A08">
              <w:rPr>
                <w:rFonts w:ascii="Courier New" w:hAnsi="Courier New" w:cs="Courier New"/>
                <w:color w:val="000000"/>
                <w:sz w:val="18"/>
                <w:lang w:eastAsia="fi-FI"/>
              </w:rPr>
              <w:t>Hampaan kiinnitysk</w:t>
            </w:r>
            <w:r w:rsidRPr="003F6A08">
              <w:rPr>
                <w:rFonts w:ascii="Courier New" w:hAnsi="Courier New" w:cs="Courier New"/>
                <w:color w:val="000000"/>
                <w:sz w:val="18"/>
                <w:lang w:eastAsia="fi-FI"/>
              </w:rPr>
              <w:t>u</w:t>
            </w:r>
            <w:r w:rsidRPr="003F6A08">
              <w:rPr>
                <w:rFonts w:ascii="Courier New" w:hAnsi="Courier New" w:cs="Courier New"/>
                <w:color w:val="000000"/>
                <w:sz w:val="18"/>
                <w:lang w:eastAsia="fi-FI"/>
              </w:rPr>
              <w:t>dosten havainnot ja löydökset</w:t>
            </w:r>
            <w:r w:rsidRPr="003F6A08">
              <w:rPr>
                <w:rFonts w:ascii="Courier New" w:hAnsi="Courier New" w:cs="Courier New"/>
                <w:color w:val="0000FF"/>
                <w:sz w:val="18"/>
                <w:lang w:eastAsia="fi-FI"/>
              </w:rPr>
              <w:t>"/&gt;</w:t>
            </w:r>
          </w:p>
          <w:p w14:paraId="0DEAE147" w14:textId="77777777" w:rsidR="003F6A08" w:rsidRPr="00B4787B" w:rsidDel="00C332A9" w:rsidRDefault="003F6A08" w:rsidP="003F6A08">
            <w:pPr>
              <w:autoSpaceDE w:val="0"/>
              <w:autoSpaceDN w:val="0"/>
              <w:adjustRightInd w:val="0"/>
              <w:jc w:val="left"/>
              <w:rPr>
                <w:del w:id="1388" w:author="Tekijä"/>
                <w:rFonts w:ascii="Courier New" w:hAnsi="Courier New" w:cs="Courier New"/>
                <w:color w:val="0000FF"/>
                <w:sz w:val="18"/>
                <w:lang w:eastAsia="fi-FI"/>
              </w:rPr>
            </w:pPr>
            <w:del w:id="1389" w:author="Tekijä">
              <w:r w:rsidRPr="003F6A08" w:rsidDel="00C332A9">
                <w:rPr>
                  <w:rFonts w:ascii="Courier New" w:hAnsi="Courier New" w:cs="Courier New"/>
                  <w:color w:val="000000"/>
                  <w:sz w:val="18"/>
                  <w:lang w:eastAsia="fi-FI"/>
                </w:rPr>
                <w:delText xml:space="preserve">    </w:delText>
              </w:r>
              <w:r w:rsidRPr="00B4787B" w:rsidDel="00C332A9">
                <w:rPr>
                  <w:rFonts w:ascii="Courier New" w:hAnsi="Courier New" w:cs="Courier New"/>
                  <w:color w:val="0000FF"/>
                  <w:sz w:val="18"/>
                  <w:lang w:eastAsia="fi-FI"/>
                </w:rPr>
                <w:delText>&lt;</w:delText>
              </w:r>
              <w:r w:rsidRPr="00B4787B" w:rsidDel="00C332A9">
                <w:rPr>
                  <w:rFonts w:ascii="Courier New" w:hAnsi="Courier New" w:cs="Courier New"/>
                  <w:color w:val="800000"/>
                  <w:sz w:val="18"/>
                  <w:lang w:eastAsia="fi-FI"/>
                </w:rPr>
                <w:delText>text</w:delText>
              </w:r>
              <w:r w:rsidRPr="00B4787B" w:rsidDel="00C332A9">
                <w:rPr>
                  <w:rFonts w:ascii="Courier New" w:hAnsi="Courier New" w:cs="Courier New"/>
                  <w:color w:val="0000FF"/>
                  <w:sz w:val="18"/>
                  <w:lang w:eastAsia="fi-FI"/>
                </w:rPr>
                <w:delText>&gt;</w:delText>
              </w:r>
            </w:del>
          </w:p>
          <w:p w14:paraId="06D12728" w14:textId="77777777" w:rsidR="003F6A08" w:rsidRPr="00B4787B" w:rsidDel="00C332A9" w:rsidRDefault="003F6A08" w:rsidP="003F6A08">
            <w:pPr>
              <w:autoSpaceDE w:val="0"/>
              <w:autoSpaceDN w:val="0"/>
              <w:adjustRightInd w:val="0"/>
              <w:jc w:val="left"/>
              <w:rPr>
                <w:del w:id="1390" w:author="Tekijä"/>
                <w:rFonts w:ascii="Courier New" w:hAnsi="Courier New" w:cs="Courier New"/>
                <w:color w:val="0000FF"/>
                <w:sz w:val="18"/>
                <w:lang w:eastAsia="fi-FI"/>
              </w:rPr>
            </w:pPr>
            <w:del w:id="1391" w:author="Tekijä">
              <w:r w:rsidRPr="00B4787B" w:rsidDel="00C332A9">
                <w:rPr>
                  <w:rFonts w:ascii="Courier New" w:hAnsi="Courier New" w:cs="Courier New"/>
                  <w:color w:val="000000"/>
                  <w:sz w:val="18"/>
                  <w:lang w:eastAsia="fi-FI"/>
                </w:rPr>
                <w:delText xml:space="preserve">      </w:delText>
              </w:r>
              <w:r w:rsidRPr="00B4787B" w:rsidDel="00C332A9">
                <w:rPr>
                  <w:rFonts w:ascii="Courier New" w:hAnsi="Courier New" w:cs="Courier New"/>
                  <w:color w:val="0000FF"/>
                  <w:sz w:val="18"/>
                  <w:lang w:eastAsia="fi-FI"/>
                </w:rPr>
                <w:delText>&lt;</w:delText>
              </w:r>
              <w:r w:rsidRPr="00B4787B" w:rsidDel="00C332A9">
                <w:rPr>
                  <w:rFonts w:ascii="Courier New" w:hAnsi="Courier New" w:cs="Courier New"/>
                  <w:color w:val="800000"/>
                  <w:sz w:val="18"/>
                  <w:lang w:eastAsia="fi-FI"/>
                </w:rPr>
                <w:delText>reference</w:delText>
              </w:r>
              <w:r w:rsidRPr="00B4787B" w:rsidDel="00C332A9">
                <w:rPr>
                  <w:rFonts w:ascii="Courier New" w:hAnsi="Courier New" w:cs="Courier New"/>
                  <w:i/>
                  <w:iCs/>
                  <w:color w:val="008080"/>
                  <w:sz w:val="18"/>
                  <w:lang w:eastAsia="fi-FI"/>
                </w:rPr>
                <w:delText xml:space="preserve"> </w:delText>
              </w:r>
              <w:r w:rsidRPr="00B4787B" w:rsidDel="00C332A9">
                <w:rPr>
                  <w:rFonts w:ascii="Courier New" w:hAnsi="Courier New" w:cs="Courier New"/>
                  <w:color w:val="FF0000"/>
                  <w:sz w:val="18"/>
                  <w:lang w:eastAsia="fi-FI"/>
                </w:rPr>
                <w:delText>value</w:delText>
              </w:r>
              <w:r w:rsidRPr="00B4787B" w:rsidDel="00C332A9">
                <w:rPr>
                  <w:rFonts w:ascii="Courier New" w:hAnsi="Courier New" w:cs="Courier New"/>
                  <w:color w:val="0000FF"/>
                  <w:sz w:val="18"/>
                  <w:lang w:eastAsia="fi-FI"/>
                </w:rPr>
                <w:delText>="</w:delText>
              </w:r>
              <w:r w:rsidRPr="00B4787B" w:rsidDel="00C332A9">
                <w:rPr>
                  <w:rFonts w:ascii="Courier New" w:hAnsi="Courier New" w:cs="Courier New"/>
                  <w:color w:val="000000"/>
                  <w:sz w:val="18"/>
                  <w:lang w:eastAsia="fi-FI"/>
                </w:rPr>
                <w:delText>#OID1.2.246.10.1234567.14.2013.123.4.10.1.17</w:delText>
              </w:r>
              <w:r w:rsidRPr="00B4787B" w:rsidDel="00C332A9">
                <w:rPr>
                  <w:rFonts w:ascii="Courier New" w:hAnsi="Courier New" w:cs="Courier New"/>
                  <w:color w:val="0000FF"/>
                  <w:sz w:val="18"/>
                  <w:lang w:eastAsia="fi-FI"/>
                </w:rPr>
                <w:delText>"/&gt;</w:delText>
              </w:r>
            </w:del>
          </w:p>
          <w:p w14:paraId="20D7CC26" w14:textId="77777777" w:rsidR="003F6A08" w:rsidRPr="00B4787B" w:rsidDel="00C332A9" w:rsidRDefault="003F6A08" w:rsidP="003F6A08">
            <w:pPr>
              <w:autoSpaceDE w:val="0"/>
              <w:autoSpaceDN w:val="0"/>
              <w:adjustRightInd w:val="0"/>
              <w:jc w:val="left"/>
              <w:rPr>
                <w:del w:id="1392" w:author="Tekijä"/>
                <w:rFonts w:ascii="Courier New" w:hAnsi="Courier New" w:cs="Courier New"/>
                <w:color w:val="0000FF"/>
                <w:sz w:val="18"/>
                <w:lang w:eastAsia="fi-FI"/>
              </w:rPr>
            </w:pPr>
            <w:del w:id="1393" w:author="Tekijä">
              <w:r w:rsidRPr="00B4787B" w:rsidDel="00C332A9">
                <w:rPr>
                  <w:rFonts w:ascii="Courier New" w:hAnsi="Courier New" w:cs="Courier New"/>
                  <w:color w:val="000000"/>
                  <w:sz w:val="18"/>
                  <w:lang w:eastAsia="fi-FI"/>
                </w:rPr>
                <w:delText xml:space="preserve">    </w:delText>
              </w:r>
              <w:r w:rsidRPr="00B4787B" w:rsidDel="00C332A9">
                <w:rPr>
                  <w:rFonts w:ascii="Courier New" w:hAnsi="Courier New" w:cs="Courier New"/>
                  <w:color w:val="0000FF"/>
                  <w:sz w:val="18"/>
                  <w:lang w:eastAsia="fi-FI"/>
                </w:rPr>
                <w:delText>&lt;/</w:delText>
              </w:r>
              <w:r w:rsidRPr="00B4787B" w:rsidDel="00C332A9">
                <w:rPr>
                  <w:rFonts w:ascii="Courier New" w:hAnsi="Courier New" w:cs="Courier New"/>
                  <w:color w:val="800000"/>
                  <w:sz w:val="18"/>
                  <w:lang w:eastAsia="fi-FI"/>
                </w:rPr>
                <w:delText>text</w:delText>
              </w:r>
              <w:r w:rsidRPr="00B4787B" w:rsidDel="00C332A9">
                <w:rPr>
                  <w:rFonts w:ascii="Courier New" w:hAnsi="Courier New" w:cs="Courier New"/>
                  <w:color w:val="0000FF"/>
                  <w:sz w:val="18"/>
                  <w:lang w:eastAsia="fi-FI"/>
                </w:rPr>
                <w:delText>&gt;</w:delText>
              </w:r>
            </w:del>
          </w:p>
          <w:p w14:paraId="11BFA480" w14:textId="77777777" w:rsidR="003F6A08" w:rsidRPr="00B4787B" w:rsidRDefault="003F6A08" w:rsidP="003F6A08">
            <w:pPr>
              <w:autoSpaceDE w:val="0"/>
              <w:autoSpaceDN w:val="0"/>
              <w:adjustRightInd w:val="0"/>
              <w:ind w:left="568" w:hanging="568"/>
              <w:jc w:val="left"/>
              <w:rPr>
                <w:rFonts w:ascii="Courier New" w:hAnsi="Courier New" w:cs="Courier New"/>
                <w:color w:val="0000FF"/>
                <w:sz w:val="18"/>
                <w:lang w:eastAsia="fi-FI"/>
              </w:rPr>
            </w:pPr>
            <w:r w:rsidRPr="00B4787B">
              <w:rPr>
                <w:rFonts w:ascii="Courier New" w:hAnsi="Courier New" w:cs="Courier New"/>
                <w:color w:val="000000"/>
                <w:sz w:val="18"/>
                <w:lang w:eastAsia="fi-FI"/>
              </w:rPr>
              <w:t xml:space="preserve">    </w:t>
            </w:r>
            <w:r w:rsidRPr="00B4787B">
              <w:rPr>
                <w:rFonts w:ascii="Courier New" w:hAnsi="Courier New" w:cs="Courier New"/>
                <w:color w:val="0000FF"/>
                <w:sz w:val="18"/>
                <w:lang w:eastAsia="fi-FI"/>
              </w:rPr>
              <w:t>&lt;</w:t>
            </w:r>
            <w:r w:rsidRPr="00B4787B">
              <w:rPr>
                <w:rFonts w:ascii="Courier New" w:hAnsi="Courier New" w:cs="Courier New"/>
                <w:color w:val="800000"/>
                <w:sz w:val="18"/>
                <w:lang w:eastAsia="fi-FI"/>
              </w:rPr>
              <w:t>value</w:t>
            </w:r>
            <w:r w:rsidRPr="00B4787B">
              <w:rPr>
                <w:rFonts w:ascii="Courier New" w:hAnsi="Courier New" w:cs="Courier New"/>
                <w:i/>
                <w:iCs/>
                <w:color w:val="008080"/>
                <w:sz w:val="18"/>
                <w:lang w:eastAsia="fi-FI"/>
              </w:rPr>
              <w:t xml:space="preserve"> </w:t>
            </w:r>
            <w:r w:rsidRPr="00B4787B">
              <w:rPr>
                <w:rFonts w:ascii="Courier New" w:hAnsi="Courier New" w:cs="Courier New"/>
                <w:color w:val="FF0000"/>
                <w:sz w:val="18"/>
                <w:lang w:eastAsia="fi-FI"/>
              </w:rPr>
              <w:t>xsi:type</w:t>
            </w:r>
            <w:r w:rsidRPr="00B4787B">
              <w:rPr>
                <w:rFonts w:ascii="Courier New" w:hAnsi="Courier New" w:cs="Courier New"/>
                <w:color w:val="0000FF"/>
                <w:sz w:val="18"/>
                <w:lang w:eastAsia="fi-FI"/>
              </w:rPr>
              <w:t>="</w:t>
            </w:r>
            <w:del w:id="1394" w:author="Tekijä">
              <w:r w:rsidRPr="00B4787B" w:rsidDel="00B4787B">
                <w:rPr>
                  <w:rFonts w:ascii="Courier New" w:hAnsi="Courier New" w:cs="Courier New"/>
                  <w:color w:val="000000"/>
                  <w:sz w:val="18"/>
                  <w:lang w:eastAsia="fi-FI"/>
                </w:rPr>
                <w:delText>CD</w:delText>
              </w:r>
            </w:del>
            <w:ins w:id="1395" w:author="Tekijä">
              <w:r w:rsidR="00B4787B">
                <w:rPr>
                  <w:rFonts w:ascii="Courier New" w:hAnsi="Courier New" w:cs="Courier New"/>
                  <w:color w:val="000000"/>
                  <w:sz w:val="18"/>
                  <w:lang w:eastAsia="fi-FI"/>
                </w:rPr>
                <w:t>CV</w:t>
              </w:r>
            </w:ins>
            <w:r w:rsidRPr="00B4787B">
              <w:rPr>
                <w:rFonts w:ascii="Courier New" w:hAnsi="Courier New" w:cs="Courier New"/>
                <w:color w:val="0000FF"/>
                <w:sz w:val="18"/>
                <w:lang w:eastAsia="fi-FI"/>
              </w:rPr>
              <w:t>"</w:t>
            </w:r>
            <w:r w:rsidRPr="00B4787B">
              <w:rPr>
                <w:rFonts w:ascii="Courier New" w:hAnsi="Courier New" w:cs="Courier New"/>
                <w:i/>
                <w:iCs/>
                <w:color w:val="008080"/>
                <w:sz w:val="18"/>
                <w:lang w:eastAsia="fi-FI"/>
              </w:rPr>
              <w:t xml:space="preserve"> </w:t>
            </w:r>
            <w:r w:rsidRPr="00B4787B">
              <w:rPr>
                <w:rFonts w:ascii="Courier New" w:hAnsi="Courier New" w:cs="Courier New"/>
                <w:color w:val="FF0000"/>
                <w:sz w:val="18"/>
                <w:lang w:eastAsia="fi-FI"/>
              </w:rPr>
              <w:t>code</w:t>
            </w:r>
            <w:r w:rsidRPr="00B4787B">
              <w:rPr>
                <w:rFonts w:ascii="Courier New" w:hAnsi="Courier New" w:cs="Courier New"/>
                <w:color w:val="0000FF"/>
                <w:sz w:val="18"/>
                <w:lang w:eastAsia="fi-FI"/>
              </w:rPr>
              <w:t>="</w:t>
            </w:r>
            <w:r w:rsidRPr="00B4787B">
              <w:rPr>
                <w:rFonts w:ascii="Courier New" w:hAnsi="Courier New" w:cs="Courier New"/>
                <w:color w:val="000000"/>
                <w:sz w:val="18"/>
                <w:lang w:eastAsia="fi-FI"/>
              </w:rPr>
              <w:t>35</w:t>
            </w:r>
            <w:r w:rsidRPr="00B4787B">
              <w:rPr>
                <w:rFonts w:ascii="Courier New" w:hAnsi="Courier New" w:cs="Courier New"/>
                <w:color w:val="0000FF"/>
                <w:sz w:val="18"/>
                <w:lang w:eastAsia="fi-FI"/>
              </w:rPr>
              <w:t>"</w:t>
            </w:r>
            <w:r w:rsidRPr="00B4787B">
              <w:rPr>
                <w:rFonts w:ascii="Courier New" w:hAnsi="Courier New" w:cs="Courier New"/>
                <w:i/>
                <w:iCs/>
                <w:color w:val="008080"/>
                <w:sz w:val="18"/>
                <w:lang w:eastAsia="fi-FI"/>
              </w:rPr>
              <w:t xml:space="preserve"> </w:t>
            </w:r>
            <w:r w:rsidRPr="00B4787B">
              <w:rPr>
                <w:rFonts w:ascii="Courier New" w:hAnsi="Courier New" w:cs="Courier New"/>
                <w:color w:val="FF0000"/>
                <w:sz w:val="18"/>
                <w:lang w:eastAsia="fi-FI"/>
              </w:rPr>
              <w:t>codeSystem</w:t>
            </w:r>
            <w:r w:rsidRPr="00B4787B">
              <w:rPr>
                <w:rFonts w:ascii="Courier New" w:hAnsi="Courier New" w:cs="Courier New"/>
                <w:color w:val="0000FF"/>
                <w:sz w:val="18"/>
                <w:lang w:eastAsia="fi-FI"/>
              </w:rPr>
              <w:t>="</w:t>
            </w:r>
            <w:r w:rsidRPr="00B4787B">
              <w:rPr>
                <w:rFonts w:ascii="Courier New" w:hAnsi="Courier New" w:cs="Courier New"/>
                <w:color w:val="000000"/>
                <w:sz w:val="18"/>
                <w:lang w:eastAsia="fi-FI"/>
              </w:rPr>
              <w:t>1.2.246.537.6.680.2010</w:t>
            </w:r>
            <w:r w:rsidRPr="00B4787B">
              <w:rPr>
                <w:rFonts w:ascii="Courier New" w:hAnsi="Courier New" w:cs="Courier New"/>
                <w:color w:val="0000FF"/>
                <w:sz w:val="18"/>
                <w:lang w:eastAsia="fi-FI"/>
              </w:rPr>
              <w:t>"</w:t>
            </w:r>
            <w:r w:rsidRPr="00B4787B">
              <w:rPr>
                <w:rFonts w:ascii="Courier New" w:hAnsi="Courier New" w:cs="Courier New"/>
                <w:i/>
                <w:iCs/>
                <w:color w:val="008080"/>
                <w:sz w:val="18"/>
                <w:lang w:eastAsia="fi-FI"/>
              </w:rPr>
              <w:t xml:space="preserve"> </w:t>
            </w:r>
            <w:r w:rsidRPr="00B4787B">
              <w:rPr>
                <w:rFonts w:ascii="Courier New" w:hAnsi="Courier New" w:cs="Courier New"/>
                <w:color w:val="FF0000"/>
                <w:sz w:val="18"/>
                <w:lang w:eastAsia="fi-FI"/>
              </w:rPr>
              <w:t>codeSystemN</w:t>
            </w:r>
            <w:r w:rsidRPr="00B4787B">
              <w:rPr>
                <w:rFonts w:ascii="Courier New" w:hAnsi="Courier New" w:cs="Courier New"/>
                <w:color w:val="FF0000"/>
                <w:sz w:val="18"/>
                <w:lang w:eastAsia="fi-FI"/>
              </w:rPr>
              <w:t>a</w:t>
            </w:r>
            <w:r w:rsidRPr="00B4787B">
              <w:rPr>
                <w:rFonts w:ascii="Courier New" w:hAnsi="Courier New" w:cs="Courier New"/>
                <w:color w:val="FF0000"/>
                <w:sz w:val="18"/>
                <w:lang w:eastAsia="fi-FI"/>
              </w:rPr>
              <w:t>me</w:t>
            </w:r>
            <w:r w:rsidRPr="00B4787B">
              <w:rPr>
                <w:rFonts w:ascii="Courier New" w:hAnsi="Courier New" w:cs="Courier New"/>
                <w:color w:val="0000FF"/>
                <w:sz w:val="18"/>
                <w:lang w:eastAsia="fi-FI"/>
              </w:rPr>
              <w:t>="</w:t>
            </w:r>
            <w:r w:rsidRPr="00B4787B">
              <w:rPr>
                <w:rFonts w:ascii="Courier New" w:hAnsi="Courier New" w:cs="Courier New"/>
                <w:color w:val="000000"/>
                <w:sz w:val="18"/>
                <w:lang w:eastAsia="fi-FI"/>
              </w:rPr>
              <w:t>STH - STH5 Hampaan havainnot ja löydökset</w:t>
            </w:r>
            <w:r w:rsidR="007C355D" w:rsidRPr="00B4787B">
              <w:rPr>
                <w:rFonts w:ascii="Courier New" w:hAnsi="Courier New" w:cs="Courier New"/>
                <w:color w:val="000000"/>
                <w:sz w:val="18"/>
                <w:lang w:eastAsia="fi-FI"/>
              </w:rPr>
              <w:t xml:space="preserve"> 2010</w:t>
            </w:r>
            <w:r w:rsidRPr="00B4787B">
              <w:rPr>
                <w:rFonts w:ascii="Courier New" w:hAnsi="Courier New" w:cs="Courier New"/>
                <w:color w:val="0000FF"/>
                <w:sz w:val="18"/>
                <w:lang w:eastAsia="fi-FI"/>
              </w:rPr>
              <w:t>"</w:t>
            </w:r>
            <w:r w:rsidRPr="00B4787B">
              <w:rPr>
                <w:rFonts w:ascii="Courier New" w:hAnsi="Courier New" w:cs="Courier New"/>
                <w:i/>
                <w:iCs/>
                <w:color w:val="008080"/>
                <w:sz w:val="18"/>
                <w:lang w:eastAsia="fi-FI"/>
              </w:rPr>
              <w:t xml:space="preserve"> </w:t>
            </w:r>
            <w:r w:rsidRPr="00B4787B">
              <w:rPr>
                <w:rFonts w:ascii="Courier New" w:hAnsi="Courier New" w:cs="Courier New"/>
                <w:color w:val="FF0000"/>
                <w:sz w:val="18"/>
                <w:lang w:eastAsia="fi-FI"/>
              </w:rPr>
              <w:t>displayName</w:t>
            </w:r>
            <w:r w:rsidRPr="00B4787B">
              <w:rPr>
                <w:rFonts w:ascii="Courier New" w:hAnsi="Courier New" w:cs="Courier New"/>
                <w:color w:val="0000FF"/>
                <w:sz w:val="18"/>
                <w:lang w:eastAsia="fi-FI"/>
              </w:rPr>
              <w:t>="</w:t>
            </w:r>
            <w:r w:rsidRPr="00B4787B">
              <w:rPr>
                <w:rFonts w:ascii="Courier New" w:hAnsi="Courier New" w:cs="Courier New"/>
                <w:color w:val="000000"/>
                <w:sz w:val="18"/>
                <w:lang w:eastAsia="fi-FI"/>
              </w:rPr>
              <w:t>Aggressiivinen pitkälle edennyt parodontiitti</w:t>
            </w:r>
            <w:r w:rsidRPr="00B4787B">
              <w:rPr>
                <w:rFonts w:ascii="Courier New" w:hAnsi="Courier New" w:cs="Courier New"/>
                <w:color w:val="0000FF"/>
                <w:sz w:val="18"/>
                <w:lang w:eastAsia="fi-FI"/>
              </w:rPr>
              <w:t>"/&gt;</w:t>
            </w:r>
          </w:p>
          <w:p w14:paraId="00167C0D"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B4787B">
              <w:rPr>
                <w:rFonts w:ascii="Courier New" w:hAnsi="Courier New" w:cs="Courier New"/>
                <w:color w:val="000000"/>
                <w:sz w:val="18"/>
                <w:lang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color w:val="0000FF"/>
                <w:sz w:val="18"/>
                <w:lang w:val="en-US" w:eastAsia="fi-FI"/>
              </w:rPr>
              <w:t>&gt;</w:t>
            </w:r>
          </w:p>
          <w:p w14:paraId="79A19F03" w14:textId="77777777" w:rsidR="003F6A08" w:rsidRPr="003F6A08" w:rsidRDefault="003F6A08" w:rsidP="003F6A08">
            <w:pPr>
              <w:autoSpaceDE w:val="0"/>
              <w:autoSpaceDN w:val="0"/>
              <w:adjustRightInd w:val="0"/>
              <w:jc w:val="left"/>
              <w:rPr>
                <w:rFonts w:ascii="Courier New" w:hAnsi="Courier New" w:cs="Courier New"/>
                <w:sz w:val="18"/>
                <w:szCs w:val="18"/>
                <w:lang w:val="en-US"/>
              </w:rPr>
            </w:pP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tc>
      </w:tr>
    </w:tbl>
    <w:p w14:paraId="62FC47B1" w14:textId="77777777" w:rsidR="003F6A08" w:rsidRDefault="003F6A08" w:rsidP="008E33EF">
      <w:pPr>
        <w:pStyle w:val="Otsikko2"/>
      </w:pPr>
      <w:bookmarkStart w:id="1396" w:name="_Toc377399166"/>
      <w:bookmarkStart w:id="1397" w:name="_Toc436732608"/>
      <w:r w:rsidRPr="003F6A08">
        <w:t>Suun alueen muiden kudosten havainnot ja löydökset</w:t>
      </w:r>
      <w:bookmarkEnd w:id="1396"/>
      <w:bookmarkEnd w:id="1397"/>
    </w:p>
    <w:p w14:paraId="035742E5" w14:textId="77777777" w:rsidR="006A5237" w:rsidRPr="00FA63CD" w:rsidRDefault="006A5237" w:rsidP="006A5237">
      <w:r w:rsidRPr="00FA63CD">
        <w:t xml:space="preserve">Entry.organizer.templateId kohtaan annetaan </w:t>
      </w:r>
      <w:r>
        <w:t>Suun alueen muiden kudosten havaintojen ja löydö</w:t>
      </w:r>
      <w:r>
        <w:t>s</w:t>
      </w:r>
      <w:r>
        <w:t>ten</w:t>
      </w:r>
      <w:r w:rsidRPr="00FA63CD">
        <w:t xml:space="preserve"> tietorakenteen tunnus </w:t>
      </w:r>
      <w:r>
        <w:t>1.2.246.537.6.12.2002.904.2013.7</w:t>
      </w:r>
      <w:r w:rsidRPr="00926176">
        <w:t>0</w:t>
      </w:r>
      <w:r>
        <w:t xml:space="preserve"> eli kyseisen otsikkokentän oid tietos</w:t>
      </w:r>
      <w:r>
        <w:t>i</w:t>
      </w:r>
      <w:r>
        <w:t>sältömäärittelystä.</w:t>
      </w:r>
    </w:p>
    <w:p w14:paraId="45AE0CC1" w14:textId="77777777" w:rsidR="003F6A08" w:rsidRPr="003F6A08" w:rsidRDefault="003F6A08" w:rsidP="008E33EF">
      <w:pPr>
        <w:pStyle w:val="Otsikko3"/>
      </w:pPr>
      <w:bookmarkStart w:id="1398" w:name="_Toc382387215"/>
      <w:bookmarkStart w:id="1399" w:name="_Toc377399167"/>
      <w:bookmarkStart w:id="1400" w:name="_Toc436732609"/>
      <w:bookmarkEnd w:id="1398"/>
      <w:r w:rsidRPr="003F6A08">
        <w:t>Suun limakalvolöydöksen sijainti, kohdekudos, kohdekudoksen koko ja suun limaka</w:t>
      </w:r>
      <w:r w:rsidRPr="003F6A08">
        <w:t>l</w:t>
      </w:r>
      <w:r w:rsidRPr="003F6A08">
        <w:t>vojen havainnot ja löydökset</w:t>
      </w:r>
      <w:bookmarkEnd w:id="1399"/>
      <w:bookmarkEnd w:id="1400"/>
    </w:p>
    <w:p w14:paraId="412C1F7B" w14:textId="77777777" w:rsidR="003F6A08" w:rsidRPr="003F6A08" w:rsidRDefault="003F6A08" w:rsidP="003F6A08">
      <w:r w:rsidRPr="003F6A08">
        <w:t>Suun limakalvojen havainnot ja löydökset annetaan observation value:ssa STH 17 luokituksella. Observation code:ssa annetaan tietokentän oid:n lisäksi tarkenteina qualifier-rakenteilla suun lim</w:t>
      </w:r>
      <w:r w:rsidRPr="003F6A08">
        <w:t>a</w:t>
      </w:r>
      <w:r w:rsidRPr="003F6A08">
        <w:t>kalvolöydöksen sijainti STH16A luokituksella, suun limakalvolöydöksen kohdekudos STH16 lu</w:t>
      </w:r>
      <w:r w:rsidRPr="003F6A08">
        <w:t>o</w:t>
      </w:r>
      <w:r w:rsidRPr="003F6A08">
        <w:t xml:space="preserve">kituksella sekä suun limakalvolöydöksen kohdekudoksen koko STH16B luokituksella. </w:t>
      </w:r>
    </w:p>
    <w:p w14:paraId="54C08394"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5DFD3206"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7884B30F" w14:textId="77777777" w:rsidR="007F2988" w:rsidRDefault="007F2988" w:rsidP="007C355D">
            <w:pPr>
              <w:autoSpaceDE w:val="0"/>
              <w:autoSpaceDN w:val="0"/>
              <w:adjustRightInd w:val="0"/>
              <w:jc w:val="left"/>
              <w:rPr>
                <w:ins w:id="1401" w:author="Tekijä"/>
                <w:rFonts w:ascii="Courier New" w:hAnsi="Courier New" w:cs="Courier New"/>
                <w:color w:val="0000FF"/>
                <w:sz w:val="18"/>
                <w:lang w:eastAsia="fi-FI"/>
              </w:rPr>
            </w:pPr>
            <w:ins w:id="1402" w:author="Tekijä">
              <w:r w:rsidRPr="007C355D">
                <w:rPr>
                  <w:rFonts w:ascii="Courier New" w:hAnsi="Courier New" w:cs="Courier New"/>
                  <w:color w:val="0000FF"/>
                  <w:sz w:val="18"/>
                  <w:lang w:eastAsia="fi-FI"/>
                </w:rPr>
                <w:t>&lt;!--</w:t>
              </w:r>
              <w:r w:rsidRPr="007C355D">
                <w:rPr>
                  <w:rFonts w:ascii="Courier New" w:hAnsi="Courier New" w:cs="Courier New"/>
                  <w:color w:val="474747"/>
                  <w:sz w:val="18"/>
                  <w:lang w:eastAsia="fi-FI"/>
                </w:rPr>
                <w:t xml:space="preserve"> Suun limakalvojen havainnot ja löydökset</w:t>
              </w:r>
              <w:r w:rsidRPr="007F2988">
                <w:rPr>
                  <w:rFonts w:ascii="Courier New" w:hAnsi="Courier New" w:cs="Courier New"/>
                  <w:color w:val="474747"/>
                  <w:sz w:val="18"/>
                  <w:lang w:eastAsia="fi-FI"/>
                </w:rPr>
                <w:t xml:space="preserve">, havainto STH17 toistuva - toistetaan koko component.observation -rakennetta </w:t>
              </w:r>
              <w:r w:rsidRPr="007C355D">
                <w:rPr>
                  <w:rFonts w:ascii="Courier New" w:hAnsi="Courier New" w:cs="Courier New"/>
                  <w:color w:val="474747"/>
                  <w:sz w:val="18"/>
                  <w:lang w:eastAsia="fi-FI"/>
                </w:rPr>
                <w:t xml:space="preserve"> </w:t>
              </w:r>
              <w:r w:rsidRPr="007C355D">
                <w:rPr>
                  <w:rFonts w:ascii="Courier New" w:hAnsi="Courier New" w:cs="Courier New"/>
                  <w:color w:val="0000FF"/>
                  <w:sz w:val="18"/>
                  <w:lang w:eastAsia="fi-FI"/>
                </w:rPr>
                <w:t>--&gt;</w:t>
              </w:r>
            </w:ins>
          </w:p>
          <w:p w14:paraId="15D62EAD" w14:textId="77777777" w:rsidR="007C355D" w:rsidRPr="007F2988" w:rsidRDefault="007C355D" w:rsidP="007C355D">
            <w:pPr>
              <w:autoSpaceDE w:val="0"/>
              <w:autoSpaceDN w:val="0"/>
              <w:adjustRightInd w:val="0"/>
              <w:jc w:val="left"/>
              <w:rPr>
                <w:rFonts w:ascii="Courier New" w:hAnsi="Courier New" w:cs="Courier New"/>
                <w:color w:val="0000FF"/>
                <w:sz w:val="18"/>
                <w:lang w:val="en-US" w:eastAsia="fi-FI"/>
              </w:rPr>
            </w:pPr>
            <w:r w:rsidRPr="007F2988">
              <w:rPr>
                <w:rFonts w:ascii="Courier New" w:hAnsi="Courier New" w:cs="Courier New"/>
                <w:color w:val="0000FF"/>
                <w:sz w:val="18"/>
                <w:lang w:val="en-US" w:eastAsia="fi-FI"/>
              </w:rPr>
              <w:t>&lt;</w:t>
            </w:r>
            <w:r w:rsidRPr="007F2988">
              <w:rPr>
                <w:rFonts w:ascii="Courier New" w:hAnsi="Courier New" w:cs="Courier New"/>
                <w:color w:val="800000"/>
                <w:sz w:val="18"/>
                <w:lang w:val="en-US" w:eastAsia="fi-FI"/>
              </w:rPr>
              <w:t>component</w:t>
            </w:r>
            <w:r w:rsidRPr="007F2988">
              <w:rPr>
                <w:rFonts w:ascii="Courier New" w:hAnsi="Courier New" w:cs="Courier New"/>
                <w:color w:val="0000FF"/>
                <w:sz w:val="18"/>
                <w:lang w:val="en-US" w:eastAsia="fi-FI"/>
              </w:rPr>
              <w:t>&gt;</w:t>
            </w:r>
          </w:p>
          <w:p w14:paraId="54C96FCC"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F2988">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observation</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classCode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COND</w:t>
            </w:r>
            <w:r w:rsidRPr="007C355D">
              <w:rPr>
                <w:rFonts w:ascii="Courier New" w:hAnsi="Courier New" w:cs="Courier New"/>
                <w:color w:val="0000FF"/>
                <w:sz w:val="18"/>
                <w:lang w:val="en-US" w:eastAsia="fi-FI"/>
              </w:rPr>
              <w:t>"</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moodCode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EVN</w:t>
            </w:r>
            <w:r w:rsidRPr="007C355D">
              <w:rPr>
                <w:rFonts w:ascii="Courier New" w:hAnsi="Courier New" w:cs="Courier New"/>
                <w:color w:val="0000FF"/>
                <w:sz w:val="18"/>
                <w:lang w:val="en-US" w:eastAsia="fi-FI"/>
              </w:rPr>
              <w:t>"&gt;</w:t>
            </w:r>
          </w:p>
          <w:p w14:paraId="4ED2D3DA" w14:textId="77777777" w:rsidR="007C355D" w:rsidRPr="007C355D" w:rsidRDefault="007C355D" w:rsidP="007C355D">
            <w:pPr>
              <w:autoSpaceDE w:val="0"/>
              <w:autoSpaceDN w:val="0"/>
              <w:adjustRightInd w:val="0"/>
              <w:ind w:left="1136" w:hanging="1136"/>
              <w:jc w:val="left"/>
              <w:rPr>
                <w:rFonts w:ascii="Courier New" w:hAnsi="Courier New" w:cs="Courier New"/>
                <w:color w:val="0000FF"/>
                <w:sz w:val="18"/>
                <w:lang w:eastAsia="fi-FI"/>
              </w:rPr>
            </w:pPr>
            <w:r w:rsidRPr="00302119">
              <w:rPr>
                <w:rFonts w:ascii="Courier New" w:hAnsi="Courier New" w:cs="Courier New"/>
                <w:color w:val="000000"/>
                <w:sz w:val="18"/>
                <w:lang w:val="en-US" w:eastAsia="fi-FI"/>
              </w:rPr>
              <w:t xml:space="preserve">        </w:t>
            </w:r>
            <w:r w:rsidRPr="007C355D">
              <w:rPr>
                <w:rFonts w:ascii="Courier New" w:hAnsi="Courier New" w:cs="Courier New"/>
                <w:color w:val="0000FF"/>
                <w:sz w:val="18"/>
                <w:lang w:eastAsia="fi-FI"/>
              </w:rPr>
              <w:t>&lt;</w:t>
            </w:r>
            <w:r w:rsidRPr="007C355D">
              <w:rPr>
                <w:rFonts w:ascii="Courier New" w:hAnsi="Courier New" w:cs="Courier New"/>
                <w:color w:val="800000"/>
                <w:sz w:val="18"/>
                <w:lang w:eastAsia="fi-FI"/>
              </w:rPr>
              <w:t>code</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71</w:t>
            </w:r>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codeSystem</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1.2.246.537.6.12.2002.904.2013</w:t>
            </w:r>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codeSystemN</w:t>
            </w:r>
            <w:r w:rsidRPr="007C355D">
              <w:rPr>
                <w:rFonts w:ascii="Courier New" w:hAnsi="Courier New" w:cs="Courier New"/>
                <w:color w:val="FF0000"/>
                <w:sz w:val="18"/>
                <w:lang w:eastAsia="fi-FI"/>
              </w:rPr>
              <w:t>a</w:t>
            </w:r>
            <w:r w:rsidRPr="007C355D">
              <w:rPr>
                <w:rFonts w:ascii="Courier New" w:hAnsi="Courier New" w:cs="Courier New"/>
                <w:color w:val="FF0000"/>
                <w:sz w:val="18"/>
                <w:lang w:eastAsia="fi-FI"/>
              </w:rPr>
              <w:t>me</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 xml:space="preserve">THL/Tietosisältö - </w:t>
            </w:r>
            <w:del w:id="1403" w:author="Tekijä">
              <w:r w:rsidRPr="007C355D" w:rsidDel="00A77303">
                <w:rPr>
                  <w:rFonts w:ascii="Courier New" w:hAnsi="Courier New" w:cs="Courier New"/>
                  <w:color w:val="000000"/>
                  <w:sz w:val="18"/>
                  <w:lang w:eastAsia="fi-FI"/>
                </w:rPr>
                <w:delText>Suun terveydenhuollon pehmyt- ja kovakudosten havainnot 2013</w:delText>
              </w:r>
            </w:del>
            <w:ins w:id="1404" w:author="Tekijä">
              <w:r w:rsidR="00A77303">
                <w:rPr>
                  <w:rFonts w:ascii="Courier New" w:hAnsi="Courier New" w:cs="Courier New"/>
                  <w:color w:val="000000"/>
                  <w:sz w:val="18"/>
                  <w:lang w:eastAsia="fi-FI"/>
                </w:rPr>
                <w:t>STH04 Pehmyt- ja kovakudosten havainnot 2013</w:t>
              </w:r>
            </w:ins>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displayName</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Suun limakalv</w:t>
            </w:r>
            <w:r w:rsidRPr="007C355D">
              <w:rPr>
                <w:rFonts w:ascii="Courier New" w:hAnsi="Courier New" w:cs="Courier New"/>
                <w:color w:val="000000"/>
                <w:sz w:val="18"/>
                <w:lang w:eastAsia="fi-FI"/>
              </w:rPr>
              <w:t>o</w:t>
            </w:r>
            <w:r w:rsidRPr="007C355D">
              <w:rPr>
                <w:rFonts w:ascii="Courier New" w:hAnsi="Courier New" w:cs="Courier New"/>
                <w:color w:val="000000"/>
                <w:sz w:val="18"/>
                <w:lang w:eastAsia="fi-FI"/>
              </w:rPr>
              <w:t>jen havainnot ja löydökset</w:t>
            </w:r>
            <w:r w:rsidRPr="007C355D">
              <w:rPr>
                <w:rFonts w:ascii="Courier New" w:hAnsi="Courier New" w:cs="Courier New"/>
                <w:color w:val="0000FF"/>
                <w:sz w:val="18"/>
                <w:lang w:eastAsia="fi-FI"/>
              </w:rPr>
              <w:t>"&gt;</w:t>
            </w:r>
          </w:p>
          <w:p w14:paraId="09163DDF" w14:textId="77777777" w:rsidR="007C355D" w:rsidRPr="007C355D" w:rsidRDefault="007C355D" w:rsidP="007C355D">
            <w:pPr>
              <w:autoSpaceDE w:val="0"/>
              <w:autoSpaceDN w:val="0"/>
              <w:adjustRightInd w:val="0"/>
              <w:jc w:val="left"/>
              <w:rPr>
                <w:rFonts w:ascii="Courier New" w:hAnsi="Courier New" w:cs="Courier New"/>
                <w:color w:val="0000FF"/>
                <w:sz w:val="18"/>
                <w:lang w:eastAsia="fi-FI"/>
              </w:rPr>
            </w:pPr>
            <w:r w:rsidRPr="007C355D">
              <w:rPr>
                <w:rFonts w:ascii="Courier New" w:hAnsi="Courier New" w:cs="Courier New"/>
                <w:color w:val="000000"/>
                <w:sz w:val="18"/>
                <w:lang w:eastAsia="fi-FI"/>
              </w:rPr>
              <w:t xml:space="preserve">            </w:t>
            </w:r>
            <w:r w:rsidRPr="007C355D">
              <w:rPr>
                <w:rFonts w:ascii="Courier New" w:hAnsi="Courier New" w:cs="Courier New"/>
                <w:color w:val="0000FF"/>
                <w:sz w:val="18"/>
                <w:lang w:eastAsia="fi-FI"/>
              </w:rPr>
              <w:t>&lt;!--</w:t>
            </w:r>
            <w:r w:rsidRPr="007C355D">
              <w:rPr>
                <w:rFonts w:ascii="Courier New" w:hAnsi="Courier New" w:cs="Courier New"/>
                <w:color w:val="474747"/>
                <w:sz w:val="18"/>
                <w:lang w:eastAsia="fi-FI"/>
              </w:rPr>
              <w:t xml:space="preserve"> Suun limakalvolöydöksen sijainti </w:t>
            </w:r>
            <w:r w:rsidRPr="007C355D">
              <w:rPr>
                <w:rFonts w:ascii="Courier New" w:hAnsi="Courier New" w:cs="Courier New"/>
                <w:color w:val="0000FF"/>
                <w:sz w:val="18"/>
                <w:lang w:eastAsia="fi-FI"/>
              </w:rPr>
              <w:t>--&gt;</w:t>
            </w:r>
          </w:p>
          <w:p w14:paraId="3550482A" w14:textId="77777777" w:rsidR="007C355D" w:rsidRPr="007C355D" w:rsidRDefault="007C355D" w:rsidP="007C355D">
            <w:pPr>
              <w:autoSpaceDE w:val="0"/>
              <w:autoSpaceDN w:val="0"/>
              <w:adjustRightInd w:val="0"/>
              <w:jc w:val="left"/>
              <w:rPr>
                <w:rFonts w:ascii="Courier New" w:hAnsi="Courier New" w:cs="Courier New"/>
                <w:color w:val="0000FF"/>
                <w:sz w:val="18"/>
                <w:lang w:eastAsia="fi-FI"/>
              </w:rPr>
            </w:pPr>
            <w:r w:rsidRPr="007C355D">
              <w:rPr>
                <w:rFonts w:ascii="Courier New" w:hAnsi="Courier New" w:cs="Courier New"/>
                <w:color w:val="000000"/>
                <w:sz w:val="18"/>
                <w:lang w:eastAsia="fi-FI"/>
              </w:rPr>
              <w:t xml:space="preserve">            </w:t>
            </w:r>
            <w:r w:rsidRPr="007C355D">
              <w:rPr>
                <w:rFonts w:ascii="Courier New" w:hAnsi="Courier New" w:cs="Courier New"/>
                <w:color w:val="0000FF"/>
                <w:sz w:val="18"/>
                <w:lang w:eastAsia="fi-FI"/>
              </w:rPr>
              <w:t>&lt;</w:t>
            </w:r>
            <w:r w:rsidRPr="007C355D">
              <w:rPr>
                <w:rFonts w:ascii="Courier New" w:hAnsi="Courier New" w:cs="Courier New"/>
                <w:color w:val="800000"/>
                <w:sz w:val="18"/>
                <w:lang w:eastAsia="fi-FI"/>
              </w:rPr>
              <w:t>qualifier</w:t>
            </w:r>
            <w:r w:rsidRPr="007C355D">
              <w:rPr>
                <w:rFonts w:ascii="Courier New" w:hAnsi="Courier New" w:cs="Courier New"/>
                <w:color w:val="0000FF"/>
                <w:sz w:val="18"/>
                <w:lang w:eastAsia="fi-FI"/>
              </w:rPr>
              <w:t>&gt;</w:t>
            </w:r>
          </w:p>
          <w:p w14:paraId="63ED36EB" w14:textId="77777777" w:rsidR="007C355D" w:rsidRPr="007C355D" w:rsidRDefault="007C355D" w:rsidP="007C355D">
            <w:pPr>
              <w:autoSpaceDE w:val="0"/>
              <w:autoSpaceDN w:val="0"/>
              <w:adjustRightInd w:val="0"/>
              <w:ind w:left="1988" w:hanging="1988"/>
              <w:jc w:val="left"/>
              <w:rPr>
                <w:rFonts w:ascii="Courier New" w:hAnsi="Courier New" w:cs="Courier New"/>
                <w:color w:val="0000FF"/>
                <w:sz w:val="18"/>
                <w:lang w:eastAsia="fi-FI"/>
              </w:rPr>
            </w:pPr>
            <w:r w:rsidRPr="007C355D">
              <w:rPr>
                <w:rFonts w:ascii="Courier New" w:hAnsi="Courier New" w:cs="Courier New"/>
                <w:color w:val="000000"/>
                <w:sz w:val="18"/>
                <w:lang w:eastAsia="fi-FI"/>
              </w:rPr>
              <w:t xml:space="preserve">                </w:t>
            </w:r>
            <w:r w:rsidRPr="007C355D">
              <w:rPr>
                <w:rFonts w:ascii="Courier New" w:hAnsi="Courier New" w:cs="Courier New"/>
                <w:color w:val="0000FF"/>
                <w:sz w:val="18"/>
                <w:lang w:eastAsia="fi-FI"/>
              </w:rPr>
              <w:t>&lt;</w:t>
            </w:r>
            <w:r w:rsidRPr="007C355D">
              <w:rPr>
                <w:rFonts w:ascii="Courier New" w:hAnsi="Courier New" w:cs="Courier New"/>
                <w:color w:val="800000"/>
                <w:sz w:val="18"/>
                <w:lang w:eastAsia="fi-FI"/>
              </w:rPr>
              <w:t>name</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73</w:t>
            </w:r>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codeSystem</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1.2.246.537.6.12.2002.904.2013</w:t>
            </w:r>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codeSyste</w:t>
            </w:r>
            <w:r w:rsidRPr="007C355D">
              <w:rPr>
                <w:rFonts w:ascii="Courier New" w:hAnsi="Courier New" w:cs="Courier New"/>
                <w:color w:val="FF0000"/>
                <w:sz w:val="18"/>
                <w:lang w:eastAsia="fi-FI"/>
              </w:rPr>
              <w:t>m</w:t>
            </w:r>
            <w:r w:rsidRPr="007C355D">
              <w:rPr>
                <w:rFonts w:ascii="Courier New" w:hAnsi="Courier New" w:cs="Courier New"/>
                <w:color w:val="FF0000"/>
                <w:sz w:val="18"/>
                <w:lang w:eastAsia="fi-FI"/>
              </w:rPr>
              <w:t>Name</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 xml:space="preserve">THL/Tietosisältö - </w:t>
            </w:r>
            <w:del w:id="1405" w:author="Tekijä">
              <w:r w:rsidRPr="007C355D" w:rsidDel="00A77303">
                <w:rPr>
                  <w:rFonts w:ascii="Courier New" w:hAnsi="Courier New" w:cs="Courier New"/>
                  <w:color w:val="000000"/>
                  <w:sz w:val="18"/>
                  <w:lang w:eastAsia="fi-FI"/>
                </w:rPr>
                <w:delText>Suun terveydenhuollon pehmyt- ja kovakudosten havainnot 2013</w:delText>
              </w:r>
            </w:del>
            <w:ins w:id="1406" w:author="Tekijä">
              <w:r w:rsidR="00A77303">
                <w:rPr>
                  <w:rFonts w:ascii="Courier New" w:hAnsi="Courier New" w:cs="Courier New"/>
                  <w:color w:val="000000"/>
                  <w:sz w:val="18"/>
                  <w:lang w:eastAsia="fi-FI"/>
                </w:rPr>
                <w:t>STH04 Pehmyt- ja kovakudosten havainnot 2013</w:t>
              </w:r>
            </w:ins>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dis</w:t>
            </w:r>
            <w:r w:rsidRPr="007C355D">
              <w:rPr>
                <w:rFonts w:ascii="Courier New" w:hAnsi="Courier New" w:cs="Courier New"/>
                <w:color w:val="FF0000"/>
                <w:sz w:val="18"/>
                <w:lang w:eastAsia="fi-FI"/>
              </w:rPr>
              <w:t>p</w:t>
            </w:r>
            <w:r w:rsidRPr="007C355D">
              <w:rPr>
                <w:rFonts w:ascii="Courier New" w:hAnsi="Courier New" w:cs="Courier New"/>
                <w:color w:val="FF0000"/>
                <w:sz w:val="18"/>
                <w:lang w:eastAsia="fi-FI"/>
              </w:rPr>
              <w:t>layName</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Suun limakalvolöydöksen sijainti</w:t>
            </w:r>
            <w:r w:rsidRPr="007C355D">
              <w:rPr>
                <w:rFonts w:ascii="Courier New" w:hAnsi="Courier New" w:cs="Courier New"/>
                <w:color w:val="0000FF"/>
                <w:sz w:val="18"/>
                <w:lang w:eastAsia="fi-FI"/>
              </w:rPr>
              <w:t>"/&gt;</w:t>
            </w:r>
          </w:p>
          <w:p w14:paraId="1E60B009" w14:textId="77777777" w:rsidR="007C355D" w:rsidRPr="007C355D" w:rsidRDefault="007C355D" w:rsidP="007C355D">
            <w:pPr>
              <w:autoSpaceDE w:val="0"/>
              <w:autoSpaceDN w:val="0"/>
              <w:adjustRightInd w:val="0"/>
              <w:ind w:left="1988" w:hanging="1988"/>
              <w:jc w:val="left"/>
              <w:rPr>
                <w:rFonts w:ascii="Courier New" w:hAnsi="Courier New" w:cs="Courier New"/>
                <w:color w:val="0000FF"/>
                <w:sz w:val="18"/>
                <w:lang w:eastAsia="fi-FI"/>
              </w:rPr>
            </w:pPr>
            <w:r w:rsidRPr="007C355D">
              <w:rPr>
                <w:rFonts w:ascii="Courier New" w:hAnsi="Courier New" w:cs="Courier New"/>
                <w:color w:val="000000"/>
                <w:sz w:val="18"/>
                <w:lang w:eastAsia="fi-FI"/>
              </w:rPr>
              <w:t xml:space="preserve">                </w:t>
            </w:r>
            <w:r w:rsidRPr="007C355D">
              <w:rPr>
                <w:rFonts w:ascii="Courier New" w:hAnsi="Courier New" w:cs="Courier New"/>
                <w:color w:val="0000FF"/>
                <w:sz w:val="18"/>
                <w:lang w:eastAsia="fi-FI"/>
              </w:rPr>
              <w:t>&lt;</w:t>
            </w:r>
            <w:r w:rsidRPr="007C355D">
              <w:rPr>
                <w:rFonts w:ascii="Courier New" w:hAnsi="Courier New" w:cs="Courier New"/>
                <w:color w:val="800000"/>
                <w:sz w:val="18"/>
                <w:lang w:eastAsia="fi-FI"/>
              </w:rPr>
              <w:t>value</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A12</w:t>
            </w:r>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codeSystem</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1.2.246.537.6.668.2010</w:t>
            </w:r>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codeSystemN</w:t>
            </w:r>
            <w:r w:rsidRPr="007C355D">
              <w:rPr>
                <w:rFonts w:ascii="Courier New" w:hAnsi="Courier New" w:cs="Courier New"/>
                <w:color w:val="FF0000"/>
                <w:sz w:val="18"/>
                <w:lang w:eastAsia="fi-FI"/>
              </w:rPr>
              <w:t>a</w:t>
            </w:r>
            <w:r w:rsidRPr="007C355D">
              <w:rPr>
                <w:rFonts w:ascii="Courier New" w:hAnsi="Courier New" w:cs="Courier New"/>
                <w:color w:val="FF0000"/>
                <w:sz w:val="18"/>
                <w:lang w:eastAsia="fi-FI"/>
              </w:rPr>
              <w:t>me</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STH - STH16A Suun limakalvolöydöksen sijainti ja puoli 2010</w:t>
            </w:r>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dis</w:t>
            </w:r>
            <w:r w:rsidRPr="007C355D">
              <w:rPr>
                <w:rFonts w:ascii="Courier New" w:hAnsi="Courier New" w:cs="Courier New"/>
                <w:color w:val="FF0000"/>
                <w:sz w:val="18"/>
                <w:lang w:eastAsia="fi-FI"/>
              </w:rPr>
              <w:t>p</w:t>
            </w:r>
            <w:r w:rsidRPr="007C355D">
              <w:rPr>
                <w:rFonts w:ascii="Courier New" w:hAnsi="Courier New" w:cs="Courier New"/>
                <w:color w:val="FF0000"/>
                <w:sz w:val="18"/>
                <w:lang w:eastAsia="fi-FI"/>
              </w:rPr>
              <w:t>layName</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Vasemmalla</w:t>
            </w:r>
            <w:r w:rsidRPr="007C355D">
              <w:rPr>
                <w:rFonts w:ascii="Courier New" w:hAnsi="Courier New" w:cs="Courier New"/>
                <w:color w:val="0000FF"/>
                <w:sz w:val="18"/>
                <w:lang w:eastAsia="fi-FI"/>
              </w:rPr>
              <w:t>"/&gt;</w:t>
            </w:r>
          </w:p>
          <w:p w14:paraId="7E4E1ADD" w14:textId="77777777" w:rsidR="007C355D" w:rsidRPr="007C355D" w:rsidRDefault="007C355D" w:rsidP="007C355D">
            <w:pPr>
              <w:autoSpaceDE w:val="0"/>
              <w:autoSpaceDN w:val="0"/>
              <w:adjustRightInd w:val="0"/>
              <w:jc w:val="left"/>
              <w:rPr>
                <w:rFonts w:ascii="Courier New" w:hAnsi="Courier New" w:cs="Courier New"/>
                <w:color w:val="0000FF"/>
                <w:sz w:val="18"/>
                <w:lang w:eastAsia="fi-FI"/>
              </w:rPr>
            </w:pPr>
            <w:r w:rsidRPr="007C355D">
              <w:rPr>
                <w:rFonts w:ascii="Courier New" w:hAnsi="Courier New" w:cs="Courier New"/>
                <w:color w:val="000000"/>
                <w:sz w:val="18"/>
                <w:lang w:eastAsia="fi-FI"/>
              </w:rPr>
              <w:t xml:space="preserve">            </w:t>
            </w:r>
            <w:r w:rsidRPr="007C355D">
              <w:rPr>
                <w:rFonts w:ascii="Courier New" w:hAnsi="Courier New" w:cs="Courier New"/>
                <w:color w:val="0000FF"/>
                <w:sz w:val="18"/>
                <w:lang w:eastAsia="fi-FI"/>
              </w:rPr>
              <w:t>&lt;/</w:t>
            </w:r>
            <w:r w:rsidRPr="007C355D">
              <w:rPr>
                <w:rFonts w:ascii="Courier New" w:hAnsi="Courier New" w:cs="Courier New"/>
                <w:color w:val="800000"/>
                <w:sz w:val="18"/>
                <w:lang w:eastAsia="fi-FI"/>
              </w:rPr>
              <w:t>qualifier</w:t>
            </w:r>
            <w:r w:rsidRPr="007C355D">
              <w:rPr>
                <w:rFonts w:ascii="Courier New" w:hAnsi="Courier New" w:cs="Courier New"/>
                <w:color w:val="0000FF"/>
                <w:sz w:val="18"/>
                <w:lang w:eastAsia="fi-FI"/>
              </w:rPr>
              <w:t>&gt;</w:t>
            </w:r>
          </w:p>
          <w:p w14:paraId="15698913" w14:textId="77777777" w:rsidR="007C355D" w:rsidRPr="007C355D" w:rsidRDefault="007C355D" w:rsidP="007C355D">
            <w:pPr>
              <w:autoSpaceDE w:val="0"/>
              <w:autoSpaceDN w:val="0"/>
              <w:adjustRightInd w:val="0"/>
              <w:jc w:val="left"/>
              <w:rPr>
                <w:rFonts w:ascii="Courier New" w:hAnsi="Courier New" w:cs="Courier New"/>
                <w:color w:val="0000FF"/>
                <w:sz w:val="18"/>
                <w:lang w:eastAsia="fi-FI"/>
              </w:rPr>
            </w:pPr>
            <w:r w:rsidRPr="007C355D">
              <w:rPr>
                <w:rFonts w:ascii="Courier New" w:hAnsi="Courier New" w:cs="Courier New"/>
                <w:color w:val="000000"/>
                <w:sz w:val="18"/>
                <w:lang w:eastAsia="fi-FI"/>
              </w:rPr>
              <w:t xml:space="preserve">            </w:t>
            </w:r>
            <w:r w:rsidRPr="007C355D">
              <w:rPr>
                <w:rFonts w:ascii="Courier New" w:hAnsi="Courier New" w:cs="Courier New"/>
                <w:color w:val="0000FF"/>
                <w:sz w:val="18"/>
                <w:lang w:eastAsia="fi-FI"/>
              </w:rPr>
              <w:t>&lt;!--</w:t>
            </w:r>
            <w:r w:rsidRPr="007C355D">
              <w:rPr>
                <w:rFonts w:ascii="Courier New" w:hAnsi="Courier New" w:cs="Courier New"/>
                <w:color w:val="474747"/>
                <w:sz w:val="18"/>
                <w:lang w:eastAsia="fi-FI"/>
              </w:rPr>
              <w:t xml:space="preserve"> Suun limakalvolöydöksen kohdekudos </w:t>
            </w:r>
            <w:r w:rsidRPr="007C355D">
              <w:rPr>
                <w:rFonts w:ascii="Courier New" w:hAnsi="Courier New" w:cs="Courier New"/>
                <w:color w:val="0000FF"/>
                <w:sz w:val="18"/>
                <w:lang w:eastAsia="fi-FI"/>
              </w:rPr>
              <w:t>--&gt;</w:t>
            </w:r>
          </w:p>
          <w:p w14:paraId="0CBC49E4" w14:textId="77777777" w:rsidR="007C355D" w:rsidRPr="007C355D" w:rsidRDefault="007C355D" w:rsidP="007C355D">
            <w:pPr>
              <w:autoSpaceDE w:val="0"/>
              <w:autoSpaceDN w:val="0"/>
              <w:adjustRightInd w:val="0"/>
              <w:jc w:val="left"/>
              <w:rPr>
                <w:rFonts w:ascii="Courier New" w:hAnsi="Courier New" w:cs="Courier New"/>
                <w:color w:val="0000FF"/>
                <w:sz w:val="18"/>
                <w:lang w:eastAsia="fi-FI"/>
              </w:rPr>
            </w:pPr>
            <w:r w:rsidRPr="007C355D">
              <w:rPr>
                <w:rFonts w:ascii="Courier New" w:hAnsi="Courier New" w:cs="Courier New"/>
                <w:color w:val="000000"/>
                <w:sz w:val="18"/>
                <w:lang w:eastAsia="fi-FI"/>
              </w:rPr>
              <w:t xml:space="preserve">            </w:t>
            </w:r>
            <w:r w:rsidRPr="007C355D">
              <w:rPr>
                <w:rFonts w:ascii="Courier New" w:hAnsi="Courier New" w:cs="Courier New"/>
                <w:color w:val="0000FF"/>
                <w:sz w:val="18"/>
                <w:lang w:eastAsia="fi-FI"/>
              </w:rPr>
              <w:t>&lt;</w:t>
            </w:r>
            <w:r w:rsidRPr="007C355D">
              <w:rPr>
                <w:rFonts w:ascii="Courier New" w:hAnsi="Courier New" w:cs="Courier New"/>
                <w:color w:val="800000"/>
                <w:sz w:val="18"/>
                <w:lang w:eastAsia="fi-FI"/>
              </w:rPr>
              <w:t>qualifier</w:t>
            </w:r>
            <w:r w:rsidRPr="007C355D">
              <w:rPr>
                <w:rFonts w:ascii="Courier New" w:hAnsi="Courier New" w:cs="Courier New"/>
                <w:color w:val="0000FF"/>
                <w:sz w:val="18"/>
                <w:lang w:eastAsia="fi-FI"/>
              </w:rPr>
              <w:t>&gt;</w:t>
            </w:r>
          </w:p>
          <w:p w14:paraId="2E6B54D8" w14:textId="77777777" w:rsidR="007C355D" w:rsidRPr="007C355D" w:rsidRDefault="007C355D" w:rsidP="007C355D">
            <w:pPr>
              <w:autoSpaceDE w:val="0"/>
              <w:autoSpaceDN w:val="0"/>
              <w:adjustRightInd w:val="0"/>
              <w:ind w:left="1988" w:hanging="1988"/>
              <w:jc w:val="left"/>
              <w:rPr>
                <w:rFonts w:ascii="Courier New" w:hAnsi="Courier New" w:cs="Courier New"/>
                <w:color w:val="0000FF"/>
                <w:sz w:val="18"/>
                <w:lang w:eastAsia="fi-FI"/>
              </w:rPr>
            </w:pPr>
            <w:r w:rsidRPr="007C355D">
              <w:rPr>
                <w:rFonts w:ascii="Courier New" w:hAnsi="Courier New" w:cs="Courier New"/>
                <w:color w:val="000000"/>
                <w:sz w:val="18"/>
                <w:lang w:eastAsia="fi-FI"/>
              </w:rPr>
              <w:t xml:space="preserve">                </w:t>
            </w:r>
            <w:r w:rsidRPr="007C355D">
              <w:rPr>
                <w:rFonts w:ascii="Courier New" w:hAnsi="Courier New" w:cs="Courier New"/>
                <w:color w:val="0000FF"/>
                <w:sz w:val="18"/>
                <w:lang w:eastAsia="fi-FI"/>
              </w:rPr>
              <w:t>&lt;</w:t>
            </w:r>
            <w:r w:rsidRPr="007C355D">
              <w:rPr>
                <w:rFonts w:ascii="Courier New" w:hAnsi="Courier New" w:cs="Courier New"/>
                <w:color w:val="800000"/>
                <w:sz w:val="18"/>
                <w:lang w:eastAsia="fi-FI"/>
              </w:rPr>
              <w:t>name</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74</w:t>
            </w:r>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codeSystem</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1.2.246.537.6.12.2002.904.2013</w:t>
            </w:r>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codeSyste</w:t>
            </w:r>
            <w:r w:rsidRPr="007C355D">
              <w:rPr>
                <w:rFonts w:ascii="Courier New" w:hAnsi="Courier New" w:cs="Courier New"/>
                <w:color w:val="FF0000"/>
                <w:sz w:val="18"/>
                <w:lang w:eastAsia="fi-FI"/>
              </w:rPr>
              <w:t>m</w:t>
            </w:r>
            <w:r w:rsidRPr="007C355D">
              <w:rPr>
                <w:rFonts w:ascii="Courier New" w:hAnsi="Courier New" w:cs="Courier New"/>
                <w:color w:val="FF0000"/>
                <w:sz w:val="18"/>
                <w:lang w:eastAsia="fi-FI"/>
              </w:rPr>
              <w:t>Name</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 xml:space="preserve">THL/Tietosisältö - </w:t>
            </w:r>
            <w:del w:id="1407" w:author="Tekijä">
              <w:r w:rsidRPr="007C355D" w:rsidDel="00A77303">
                <w:rPr>
                  <w:rFonts w:ascii="Courier New" w:hAnsi="Courier New" w:cs="Courier New"/>
                  <w:color w:val="000000"/>
                  <w:sz w:val="18"/>
                  <w:lang w:eastAsia="fi-FI"/>
                </w:rPr>
                <w:delText>Suun terveydenhuollon pehmyt- ja kovakudosten havainnot 2013</w:delText>
              </w:r>
            </w:del>
            <w:ins w:id="1408" w:author="Tekijä">
              <w:r w:rsidR="00A77303">
                <w:rPr>
                  <w:rFonts w:ascii="Courier New" w:hAnsi="Courier New" w:cs="Courier New"/>
                  <w:color w:val="000000"/>
                  <w:sz w:val="18"/>
                  <w:lang w:eastAsia="fi-FI"/>
                </w:rPr>
                <w:t>STH04 Pehmyt- ja kovakudosten havainnot 2013</w:t>
              </w:r>
            </w:ins>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dis</w:t>
            </w:r>
            <w:r w:rsidRPr="007C355D">
              <w:rPr>
                <w:rFonts w:ascii="Courier New" w:hAnsi="Courier New" w:cs="Courier New"/>
                <w:color w:val="FF0000"/>
                <w:sz w:val="18"/>
                <w:lang w:eastAsia="fi-FI"/>
              </w:rPr>
              <w:t>p</w:t>
            </w:r>
            <w:r w:rsidRPr="007C355D">
              <w:rPr>
                <w:rFonts w:ascii="Courier New" w:hAnsi="Courier New" w:cs="Courier New"/>
                <w:color w:val="FF0000"/>
                <w:sz w:val="18"/>
                <w:lang w:eastAsia="fi-FI"/>
              </w:rPr>
              <w:t>layName</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Suun limakalvolöydöksen kohdekudos</w:t>
            </w:r>
            <w:r w:rsidRPr="007C355D">
              <w:rPr>
                <w:rFonts w:ascii="Courier New" w:hAnsi="Courier New" w:cs="Courier New"/>
                <w:color w:val="0000FF"/>
                <w:sz w:val="18"/>
                <w:lang w:eastAsia="fi-FI"/>
              </w:rPr>
              <w:t>"/&gt;</w:t>
            </w:r>
          </w:p>
          <w:p w14:paraId="66A2B1F7" w14:textId="77777777" w:rsidR="007C355D" w:rsidRPr="007C355D" w:rsidRDefault="007C355D" w:rsidP="007C355D">
            <w:pPr>
              <w:autoSpaceDE w:val="0"/>
              <w:autoSpaceDN w:val="0"/>
              <w:adjustRightInd w:val="0"/>
              <w:ind w:left="1988" w:hanging="1988"/>
              <w:jc w:val="left"/>
              <w:rPr>
                <w:rFonts w:ascii="Courier New" w:hAnsi="Courier New" w:cs="Courier New"/>
                <w:color w:val="0000FF"/>
                <w:sz w:val="18"/>
                <w:lang w:eastAsia="fi-FI"/>
              </w:rPr>
            </w:pPr>
            <w:r w:rsidRPr="007C355D">
              <w:rPr>
                <w:rFonts w:ascii="Courier New" w:hAnsi="Courier New" w:cs="Courier New"/>
                <w:color w:val="000000"/>
                <w:sz w:val="18"/>
                <w:lang w:eastAsia="fi-FI"/>
              </w:rPr>
              <w:t xml:space="preserve">                </w:t>
            </w:r>
            <w:r w:rsidRPr="007C355D">
              <w:rPr>
                <w:rFonts w:ascii="Courier New" w:hAnsi="Courier New" w:cs="Courier New"/>
                <w:color w:val="0000FF"/>
                <w:sz w:val="18"/>
                <w:lang w:eastAsia="fi-FI"/>
              </w:rPr>
              <w:t>&lt;</w:t>
            </w:r>
            <w:r w:rsidRPr="007C355D">
              <w:rPr>
                <w:rFonts w:ascii="Courier New" w:hAnsi="Courier New" w:cs="Courier New"/>
                <w:color w:val="800000"/>
                <w:sz w:val="18"/>
                <w:lang w:eastAsia="fi-FI"/>
              </w:rPr>
              <w:t>value</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w:t>
            </w:r>
            <w:r w:rsidRPr="007C355D">
              <w:rPr>
                <w:rFonts w:ascii="Courier New" w:hAnsi="Courier New" w:cs="Courier New"/>
                <w:color w:val="0000FF"/>
                <w:sz w:val="18"/>
                <w:lang w:eastAsia="fi-FI"/>
              </w:rPr>
              <w:t>="</w:t>
            </w:r>
            <w:del w:id="1409" w:author="Tekijä">
              <w:r w:rsidRPr="007C355D" w:rsidDel="00AD49E8">
                <w:rPr>
                  <w:rFonts w:ascii="Courier New" w:hAnsi="Courier New" w:cs="Courier New"/>
                  <w:color w:val="000000"/>
                  <w:sz w:val="18"/>
                  <w:lang w:eastAsia="fi-FI"/>
                </w:rPr>
                <w:delText>4</w:delText>
              </w:r>
            </w:del>
            <w:ins w:id="1410" w:author="Tekijä">
              <w:r w:rsidR="00AD49E8">
                <w:rPr>
                  <w:rFonts w:ascii="Courier New" w:hAnsi="Courier New" w:cs="Courier New"/>
                  <w:color w:val="000000"/>
                  <w:sz w:val="18"/>
                  <w:lang w:eastAsia="fi-FI"/>
                </w:rPr>
                <w:t>6</w:t>
              </w:r>
            </w:ins>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codeSystem</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1.2.246.537.6.667.2010</w:t>
            </w:r>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codeSystemName</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STH - STH16 Suun limakalvolöydöksen anatominen sijainti 2010</w:t>
            </w:r>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dis</w:t>
            </w:r>
            <w:r w:rsidRPr="007C355D">
              <w:rPr>
                <w:rFonts w:ascii="Courier New" w:hAnsi="Courier New" w:cs="Courier New"/>
                <w:color w:val="FF0000"/>
                <w:sz w:val="18"/>
                <w:lang w:eastAsia="fi-FI"/>
              </w:rPr>
              <w:t>p</w:t>
            </w:r>
            <w:r w:rsidRPr="007C355D">
              <w:rPr>
                <w:rFonts w:ascii="Courier New" w:hAnsi="Courier New" w:cs="Courier New"/>
                <w:color w:val="FF0000"/>
                <w:sz w:val="18"/>
                <w:lang w:eastAsia="fi-FI"/>
              </w:rPr>
              <w:t>layName</w:t>
            </w:r>
            <w:r w:rsidRPr="007C355D">
              <w:rPr>
                <w:rFonts w:ascii="Courier New" w:hAnsi="Courier New" w:cs="Courier New"/>
                <w:color w:val="0000FF"/>
                <w:sz w:val="18"/>
                <w:lang w:eastAsia="fi-FI"/>
              </w:rPr>
              <w:t>="</w:t>
            </w:r>
            <w:del w:id="1411" w:author="Tekijä">
              <w:r w:rsidRPr="007C355D" w:rsidDel="00AD49E8">
                <w:rPr>
                  <w:rFonts w:ascii="Courier New" w:hAnsi="Courier New" w:cs="Courier New"/>
                  <w:color w:val="000000"/>
                  <w:sz w:val="18"/>
                  <w:lang w:eastAsia="fi-FI"/>
                </w:rPr>
                <w:delText>Suunpohja</w:delText>
              </w:r>
            </w:del>
            <w:ins w:id="1412" w:author="Tekijä">
              <w:r w:rsidR="00AD49E8">
                <w:rPr>
                  <w:rFonts w:ascii="Courier New" w:hAnsi="Courier New" w:cs="Courier New"/>
                  <w:color w:val="000000"/>
                  <w:sz w:val="18"/>
                  <w:lang w:eastAsia="fi-FI"/>
                </w:rPr>
                <w:t>Kova suulaki</w:t>
              </w:r>
            </w:ins>
            <w:r w:rsidRPr="007C355D">
              <w:rPr>
                <w:rFonts w:ascii="Courier New" w:hAnsi="Courier New" w:cs="Courier New"/>
                <w:color w:val="0000FF"/>
                <w:sz w:val="18"/>
                <w:lang w:eastAsia="fi-FI"/>
              </w:rPr>
              <w:t>"/&gt;</w:t>
            </w:r>
          </w:p>
          <w:p w14:paraId="0A924639" w14:textId="77777777" w:rsidR="007C355D" w:rsidRPr="007C355D" w:rsidRDefault="007C355D" w:rsidP="007C355D">
            <w:pPr>
              <w:autoSpaceDE w:val="0"/>
              <w:autoSpaceDN w:val="0"/>
              <w:adjustRightInd w:val="0"/>
              <w:jc w:val="left"/>
              <w:rPr>
                <w:rFonts w:ascii="Courier New" w:hAnsi="Courier New" w:cs="Courier New"/>
                <w:color w:val="0000FF"/>
                <w:sz w:val="18"/>
                <w:lang w:eastAsia="fi-FI"/>
              </w:rPr>
            </w:pPr>
            <w:r w:rsidRPr="007C355D">
              <w:rPr>
                <w:rFonts w:ascii="Courier New" w:hAnsi="Courier New" w:cs="Courier New"/>
                <w:color w:val="000000"/>
                <w:sz w:val="18"/>
                <w:lang w:eastAsia="fi-FI"/>
              </w:rPr>
              <w:t xml:space="preserve">            </w:t>
            </w:r>
            <w:r w:rsidRPr="007C355D">
              <w:rPr>
                <w:rFonts w:ascii="Courier New" w:hAnsi="Courier New" w:cs="Courier New"/>
                <w:color w:val="0000FF"/>
                <w:sz w:val="18"/>
                <w:lang w:eastAsia="fi-FI"/>
              </w:rPr>
              <w:t>&lt;/</w:t>
            </w:r>
            <w:r w:rsidRPr="007C355D">
              <w:rPr>
                <w:rFonts w:ascii="Courier New" w:hAnsi="Courier New" w:cs="Courier New"/>
                <w:color w:val="800000"/>
                <w:sz w:val="18"/>
                <w:lang w:eastAsia="fi-FI"/>
              </w:rPr>
              <w:t>qualifier</w:t>
            </w:r>
            <w:r w:rsidRPr="007C355D">
              <w:rPr>
                <w:rFonts w:ascii="Courier New" w:hAnsi="Courier New" w:cs="Courier New"/>
                <w:color w:val="0000FF"/>
                <w:sz w:val="18"/>
                <w:lang w:eastAsia="fi-FI"/>
              </w:rPr>
              <w:t>&gt;</w:t>
            </w:r>
          </w:p>
          <w:p w14:paraId="289CA4FE" w14:textId="77777777" w:rsidR="007C355D" w:rsidRPr="007C355D" w:rsidRDefault="007C355D" w:rsidP="007C355D">
            <w:pPr>
              <w:autoSpaceDE w:val="0"/>
              <w:autoSpaceDN w:val="0"/>
              <w:adjustRightInd w:val="0"/>
              <w:jc w:val="left"/>
              <w:rPr>
                <w:rFonts w:ascii="Courier New" w:hAnsi="Courier New" w:cs="Courier New"/>
                <w:color w:val="0000FF"/>
                <w:sz w:val="18"/>
                <w:lang w:eastAsia="fi-FI"/>
              </w:rPr>
            </w:pPr>
            <w:r w:rsidRPr="007C355D">
              <w:rPr>
                <w:rFonts w:ascii="Courier New" w:hAnsi="Courier New" w:cs="Courier New"/>
                <w:color w:val="000000"/>
                <w:sz w:val="18"/>
                <w:lang w:eastAsia="fi-FI"/>
              </w:rPr>
              <w:t xml:space="preserve">            </w:t>
            </w:r>
            <w:r w:rsidRPr="007C355D">
              <w:rPr>
                <w:rFonts w:ascii="Courier New" w:hAnsi="Courier New" w:cs="Courier New"/>
                <w:color w:val="0000FF"/>
                <w:sz w:val="18"/>
                <w:lang w:eastAsia="fi-FI"/>
              </w:rPr>
              <w:t>&lt;!--</w:t>
            </w:r>
            <w:r w:rsidRPr="007C355D">
              <w:rPr>
                <w:rFonts w:ascii="Courier New" w:hAnsi="Courier New" w:cs="Courier New"/>
                <w:color w:val="474747"/>
                <w:sz w:val="18"/>
                <w:lang w:eastAsia="fi-FI"/>
              </w:rPr>
              <w:t xml:space="preserve"> Suun limakalvolöydöksen kohdekudoksen koko</w:t>
            </w:r>
            <w:r w:rsidRPr="007C355D">
              <w:rPr>
                <w:rFonts w:ascii="Courier New" w:hAnsi="Courier New" w:cs="Courier New"/>
                <w:color w:val="0000FF"/>
                <w:sz w:val="18"/>
                <w:lang w:eastAsia="fi-FI"/>
              </w:rPr>
              <w:t>--&gt;</w:t>
            </w:r>
          </w:p>
          <w:p w14:paraId="1C72652A" w14:textId="77777777" w:rsidR="007C355D" w:rsidRPr="007C355D" w:rsidRDefault="007C355D" w:rsidP="007C355D">
            <w:pPr>
              <w:autoSpaceDE w:val="0"/>
              <w:autoSpaceDN w:val="0"/>
              <w:adjustRightInd w:val="0"/>
              <w:jc w:val="left"/>
              <w:rPr>
                <w:rFonts w:ascii="Courier New" w:hAnsi="Courier New" w:cs="Courier New"/>
                <w:color w:val="0000FF"/>
                <w:sz w:val="18"/>
                <w:lang w:eastAsia="fi-FI"/>
              </w:rPr>
            </w:pPr>
            <w:r w:rsidRPr="007C355D">
              <w:rPr>
                <w:rFonts w:ascii="Courier New" w:hAnsi="Courier New" w:cs="Courier New"/>
                <w:color w:val="000000"/>
                <w:sz w:val="18"/>
                <w:lang w:eastAsia="fi-FI"/>
              </w:rPr>
              <w:t xml:space="preserve">            </w:t>
            </w:r>
            <w:r w:rsidRPr="007C355D">
              <w:rPr>
                <w:rFonts w:ascii="Courier New" w:hAnsi="Courier New" w:cs="Courier New"/>
                <w:color w:val="0000FF"/>
                <w:sz w:val="18"/>
                <w:lang w:eastAsia="fi-FI"/>
              </w:rPr>
              <w:t>&lt;</w:t>
            </w:r>
            <w:r w:rsidRPr="007C355D">
              <w:rPr>
                <w:rFonts w:ascii="Courier New" w:hAnsi="Courier New" w:cs="Courier New"/>
                <w:color w:val="800000"/>
                <w:sz w:val="18"/>
                <w:lang w:eastAsia="fi-FI"/>
              </w:rPr>
              <w:t>qualifier</w:t>
            </w:r>
            <w:r w:rsidRPr="007C355D">
              <w:rPr>
                <w:rFonts w:ascii="Courier New" w:hAnsi="Courier New" w:cs="Courier New"/>
                <w:color w:val="0000FF"/>
                <w:sz w:val="18"/>
                <w:lang w:eastAsia="fi-FI"/>
              </w:rPr>
              <w:t>&gt;</w:t>
            </w:r>
          </w:p>
          <w:p w14:paraId="6B9FBB45" w14:textId="77777777" w:rsidR="007C355D" w:rsidRPr="007C355D" w:rsidRDefault="007C355D" w:rsidP="007C355D">
            <w:pPr>
              <w:autoSpaceDE w:val="0"/>
              <w:autoSpaceDN w:val="0"/>
              <w:adjustRightInd w:val="0"/>
              <w:ind w:left="1988" w:hanging="1988"/>
              <w:jc w:val="left"/>
              <w:rPr>
                <w:rFonts w:ascii="Courier New" w:hAnsi="Courier New" w:cs="Courier New"/>
                <w:color w:val="0000FF"/>
                <w:sz w:val="18"/>
                <w:lang w:eastAsia="fi-FI"/>
              </w:rPr>
            </w:pPr>
            <w:r w:rsidRPr="007C355D">
              <w:rPr>
                <w:rFonts w:ascii="Courier New" w:hAnsi="Courier New" w:cs="Courier New"/>
                <w:color w:val="000000"/>
                <w:sz w:val="18"/>
                <w:lang w:eastAsia="fi-FI"/>
              </w:rPr>
              <w:t xml:space="preserve">                </w:t>
            </w:r>
            <w:r w:rsidRPr="007C355D">
              <w:rPr>
                <w:rFonts w:ascii="Courier New" w:hAnsi="Courier New" w:cs="Courier New"/>
                <w:color w:val="0000FF"/>
                <w:sz w:val="18"/>
                <w:lang w:eastAsia="fi-FI"/>
              </w:rPr>
              <w:t>&lt;</w:t>
            </w:r>
            <w:r w:rsidRPr="007C355D">
              <w:rPr>
                <w:rFonts w:ascii="Courier New" w:hAnsi="Courier New" w:cs="Courier New"/>
                <w:color w:val="800000"/>
                <w:sz w:val="18"/>
                <w:lang w:eastAsia="fi-FI"/>
              </w:rPr>
              <w:t>name</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75</w:t>
            </w:r>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codeSystem</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1.2.246.537.6.12.2002.904.2013</w:t>
            </w:r>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codeSyste</w:t>
            </w:r>
            <w:r w:rsidRPr="007C355D">
              <w:rPr>
                <w:rFonts w:ascii="Courier New" w:hAnsi="Courier New" w:cs="Courier New"/>
                <w:color w:val="FF0000"/>
                <w:sz w:val="18"/>
                <w:lang w:eastAsia="fi-FI"/>
              </w:rPr>
              <w:t>m</w:t>
            </w:r>
            <w:r w:rsidRPr="007C355D">
              <w:rPr>
                <w:rFonts w:ascii="Courier New" w:hAnsi="Courier New" w:cs="Courier New"/>
                <w:color w:val="FF0000"/>
                <w:sz w:val="18"/>
                <w:lang w:eastAsia="fi-FI"/>
              </w:rPr>
              <w:t>Name</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 xml:space="preserve">THL/Tietosisältö - </w:t>
            </w:r>
            <w:del w:id="1413" w:author="Tekijä">
              <w:r w:rsidRPr="007C355D" w:rsidDel="00A77303">
                <w:rPr>
                  <w:rFonts w:ascii="Courier New" w:hAnsi="Courier New" w:cs="Courier New"/>
                  <w:color w:val="000000"/>
                  <w:sz w:val="18"/>
                  <w:lang w:eastAsia="fi-FI"/>
                </w:rPr>
                <w:delText>Suun terveydenhuollon pehmyt- ja kovakudosten havainnot 2013</w:delText>
              </w:r>
            </w:del>
            <w:ins w:id="1414" w:author="Tekijä">
              <w:r w:rsidR="00A77303">
                <w:rPr>
                  <w:rFonts w:ascii="Courier New" w:hAnsi="Courier New" w:cs="Courier New"/>
                  <w:color w:val="000000"/>
                  <w:sz w:val="18"/>
                  <w:lang w:eastAsia="fi-FI"/>
                </w:rPr>
                <w:t>STH04 Pehmyt- ja kovakudosten havainnot 2013</w:t>
              </w:r>
            </w:ins>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dis</w:t>
            </w:r>
            <w:r w:rsidRPr="007C355D">
              <w:rPr>
                <w:rFonts w:ascii="Courier New" w:hAnsi="Courier New" w:cs="Courier New"/>
                <w:color w:val="FF0000"/>
                <w:sz w:val="18"/>
                <w:lang w:eastAsia="fi-FI"/>
              </w:rPr>
              <w:t>p</w:t>
            </w:r>
            <w:r w:rsidRPr="007C355D">
              <w:rPr>
                <w:rFonts w:ascii="Courier New" w:hAnsi="Courier New" w:cs="Courier New"/>
                <w:color w:val="FF0000"/>
                <w:sz w:val="18"/>
                <w:lang w:eastAsia="fi-FI"/>
              </w:rPr>
              <w:t>layName</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Suun limakalvolöydöksen kohdekudoksen k</w:t>
            </w:r>
            <w:r w:rsidRPr="007C355D">
              <w:rPr>
                <w:rFonts w:ascii="Courier New" w:hAnsi="Courier New" w:cs="Courier New"/>
                <w:color w:val="000000"/>
                <w:sz w:val="18"/>
                <w:lang w:eastAsia="fi-FI"/>
              </w:rPr>
              <w:t>o</w:t>
            </w:r>
            <w:r w:rsidRPr="007C355D">
              <w:rPr>
                <w:rFonts w:ascii="Courier New" w:hAnsi="Courier New" w:cs="Courier New"/>
                <w:color w:val="000000"/>
                <w:sz w:val="18"/>
                <w:lang w:eastAsia="fi-FI"/>
              </w:rPr>
              <w:t>ko</w:t>
            </w:r>
            <w:r w:rsidRPr="007C355D">
              <w:rPr>
                <w:rFonts w:ascii="Courier New" w:hAnsi="Courier New" w:cs="Courier New"/>
                <w:color w:val="0000FF"/>
                <w:sz w:val="18"/>
                <w:lang w:eastAsia="fi-FI"/>
              </w:rPr>
              <w:t>"/&gt;</w:t>
            </w:r>
          </w:p>
          <w:p w14:paraId="69E03D0D" w14:textId="77777777" w:rsidR="007C355D" w:rsidRPr="007C355D" w:rsidRDefault="007C355D" w:rsidP="007C355D">
            <w:pPr>
              <w:autoSpaceDE w:val="0"/>
              <w:autoSpaceDN w:val="0"/>
              <w:adjustRightInd w:val="0"/>
              <w:ind w:left="1988" w:hanging="1988"/>
              <w:jc w:val="left"/>
              <w:rPr>
                <w:rFonts w:ascii="Courier New" w:hAnsi="Courier New" w:cs="Courier New"/>
                <w:color w:val="0000FF"/>
                <w:sz w:val="18"/>
                <w:lang w:eastAsia="fi-FI"/>
              </w:rPr>
            </w:pPr>
            <w:r w:rsidRPr="007C355D">
              <w:rPr>
                <w:rFonts w:ascii="Courier New" w:hAnsi="Courier New" w:cs="Courier New"/>
                <w:color w:val="000000"/>
                <w:sz w:val="18"/>
                <w:lang w:eastAsia="fi-FI"/>
              </w:rPr>
              <w:t xml:space="preserve">                </w:t>
            </w:r>
            <w:r w:rsidRPr="007C355D">
              <w:rPr>
                <w:rFonts w:ascii="Courier New" w:hAnsi="Courier New" w:cs="Courier New"/>
                <w:color w:val="0000FF"/>
                <w:sz w:val="18"/>
                <w:lang w:eastAsia="fi-FI"/>
              </w:rPr>
              <w:t>&lt;</w:t>
            </w:r>
            <w:r w:rsidRPr="007C355D">
              <w:rPr>
                <w:rFonts w:ascii="Courier New" w:hAnsi="Courier New" w:cs="Courier New"/>
                <w:color w:val="800000"/>
                <w:sz w:val="18"/>
                <w:lang w:eastAsia="fi-FI"/>
              </w:rPr>
              <w:t>value</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A22</w:t>
            </w:r>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codeSystem</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1.2.246.537.6.725.2013</w:t>
            </w:r>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codeSystemN</w:t>
            </w:r>
            <w:r w:rsidRPr="007C355D">
              <w:rPr>
                <w:rFonts w:ascii="Courier New" w:hAnsi="Courier New" w:cs="Courier New"/>
                <w:color w:val="FF0000"/>
                <w:sz w:val="18"/>
                <w:lang w:eastAsia="fi-FI"/>
              </w:rPr>
              <w:t>a</w:t>
            </w:r>
            <w:r w:rsidRPr="007C355D">
              <w:rPr>
                <w:rFonts w:ascii="Courier New" w:hAnsi="Courier New" w:cs="Courier New"/>
                <w:color w:val="FF0000"/>
                <w:sz w:val="18"/>
                <w:lang w:eastAsia="fi-FI"/>
              </w:rPr>
              <w:t>me</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STH - STH16B Suun limakalvolöydöksen kohdekudoksen koko 2013</w:t>
            </w:r>
            <w:r w:rsidRPr="007C355D">
              <w:rPr>
                <w:rFonts w:ascii="Courier New" w:hAnsi="Courier New" w:cs="Courier New"/>
                <w:color w:val="0000FF"/>
                <w:sz w:val="18"/>
                <w:lang w:eastAsia="fi-FI"/>
              </w:rPr>
              <w:t>"</w:t>
            </w:r>
            <w:r w:rsidRPr="007C355D">
              <w:rPr>
                <w:rFonts w:ascii="Courier New" w:hAnsi="Courier New" w:cs="Courier New"/>
                <w:i/>
                <w:iCs/>
                <w:color w:val="008080"/>
                <w:sz w:val="18"/>
                <w:lang w:eastAsia="fi-FI"/>
              </w:rPr>
              <w:t xml:space="preserve"> </w:t>
            </w:r>
            <w:r w:rsidRPr="007C355D">
              <w:rPr>
                <w:rFonts w:ascii="Courier New" w:hAnsi="Courier New" w:cs="Courier New"/>
                <w:color w:val="FF0000"/>
                <w:sz w:val="18"/>
                <w:lang w:eastAsia="fi-FI"/>
              </w:rPr>
              <w:t>displayName</w:t>
            </w:r>
            <w:r w:rsidRPr="007C355D">
              <w:rPr>
                <w:rFonts w:ascii="Courier New" w:hAnsi="Courier New" w:cs="Courier New"/>
                <w:color w:val="0000FF"/>
                <w:sz w:val="18"/>
                <w:lang w:eastAsia="fi-FI"/>
              </w:rPr>
              <w:t>="</w:t>
            </w:r>
            <w:r w:rsidRPr="007C355D">
              <w:rPr>
                <w:rFonts w:ascii="Courier New" w:hAnsi="Courier New" w:cs="Courier New"/>
                <w:color w:val="000000"/>
                <w:sz w:val="18"/>
                <w:lang w:eastAsia="fi-FI"/>
              </w:rPr>
              <w:t>Normaali</w:t>
            </w:r>
            <w:r w:rsidRPr="007C355D">
              <w:rPr>
                <w:rFonts w:ascii="Courier New" w:hAnsi="Courier New" w:cs="Courier New"/>
                <w:color w:val="0000FF"/>
                <w:sz w:val="18"/>
                <w:lang w:eastAsia="fi-FI"/>
              </w:rPr>
              <w:t>"/&gt;</w:t>
            </w:r>
          </w:p>
          <w:p w14:paraId="5A9306A5"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qualifier</w:t>
            </w:r>
            <w:r w:rsidRPr="007C355D">
              <w:rPr>
                <w:rFonts w:ascii="Courier New" w:hAnsi="Courier New" w:cs="Courier New"/>
                <w:color w:val="0000FF"/>
                <w:sz w:val="18"/>
                <w:lang w:val="en-US" w:eastAsia="fi-FI"/>
              </w:rPr>
              <w:t>&gt;</w:t>
            </w:r>
          </w:p>
          <w:p w14:paraId="5572C97F"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code</w:t>
            </w:r>
            <w:r w:rsidRPr="007C355D">
              <w:rPr>
                <w:rFonts w:ascii="Courier New" w:hAnsi="Courier New" w:cs="Courier New"/>
                <w:color w:val="0000FF"/>
                <w:sz w:val="18"/>
                <w:lang w:val="en-US" w:eastAsia="fi-FI"/>
              </w:rPr>
              <w:t>&gt;</w:t>
            </w:r>
          </w:p>
          <w:p w14:paraId="2FA8FA02"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text</w:t>
            </w:r>
            <w:r w:rsidRPr="007C355D">
              <w:rPr>
                <w:rFonts w:ascii="Courier New" w:hAnsi="Courier New" w:cs="Courier New"/>
                <w:color w:val="0000FF"/>
                <w:sz w:val="18"/>
                <w:lang w:val="en-US" w:eastAsia="fi-FI"/>
              </w:rPr>
              <w:t>&gt;</w:t>
            </w:r>
          </w:p>
          <w:p w14:paraId="008BF5A6"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reference</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value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#OID1.2.246.10.1234567.14.2013.123.4.10.7.1</w:t>
            </w:r>
            <w:r w:rsidRPr="007C355D">
              <w:rPr>
                <w:rFonts w:ascii="Courier New" w:hAnsi="Courier New" w:cs="Courier New"/>
                <w:color w:val="0000FF"/>
                <w:sz w:val="18"/>
                <w:lang w:val="en-US" w:eastAsia="fi-FI"/>
              </w:rPr>
              <w:t>"/&gt;</w:t>
            </w:r>
          </w:p>
          <w:p w14:paraId="145B8965"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text</w:t>
            </w:r>
            <w:r w:rsidRPr="007C355D">
              <w:rPr>
                <w:rFonts w:ascii="Courier New" w:hAnsi="Courier New" w:cs="Courier New"/>
                <w:color w:val="0000FF"/>
                <w:sz w:val="18"/>
                <w:lang w:val="en-US" w:eastAsia="fi-FI"/>
              </w:rPr>
              <w:t>&gt;</w:t>
            </w:r>
          </w:p>
          <w:p w14:paraId="16B2A1FD" w14:textId="77777777" w:rsidR="003F6A08" w:rsidRPr="003F6A08" w:rsidRDefault="007C355D" w:rsidP="007C355D">
            <w:pPr>
              <w:autoSpaceDE w:val="0"/>
              <w:autoSpaceDN w:val="0"/>
              <w:adjustRightInd w:val="0"/>
              <w:ind w:left="1136" w:hanging="1136"/>
              <w:jc w:val="left"/>
              <w:rPr>
                <w:rFonts w:ascii="Courier New" w:hAnsi="Courier New" w:cs="Courier New"/>
                <w:sz w:val="18"/>
                <w:szCs w:val="18"/>
                <w:lang w:val="en-US"/>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value</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xsi:type</w:t>
            </w:r>
            <w:r w:rsidRPr="007C355D">
              <w:rPr>
                <w:rFonts w:ascii="Courier New" w:hAnsi="Courier New" w:cs="Courier New"/>
                <w:color w:val="0000FF"/>
                <w:sz w:val="18"/>
                <w:lang w:val="en-US" w:eastAsia="fi-FI"/>
              </w:rPr>
              <w:t>="</w:t>
            </w:r>
            <w:del w:id="1415" w:author="Tekijä">
              <w:r w:rsidRPr="007C355D" w:rsidDel="00B4787B">
                <w:rPr>
                  <w:rFonts w:ascii="Courier New" w:hAnsi="Courier New" w:cs="Courier New"/>
                  <w:color w:val="000000"/>
                  <w:sz w:val="18"/>
                  <w:lang w:val="en-US" w:eastAsia="fi-FI"/>
                </w:rPr>
                <w:delText>CD</w:delText>
              </w:r>
            </w:del>
            <w:ins w:id="1416" w:author="Tekijä">
              <w:r w:rsidR="00B4787B">
                <w:rPr>
                  <w:rFonts w:ascii="Courier New" w:hAnsi="Courier New" w:cs="Courier New"/>
                  <w:color w:val="000000"/>
                  <w:sz w:val="18"/>
                  <w:lang w:val="en-US" w:eastAsia="fi-FI"/>
                </w:rPr>
                <w:t>CV</w:t>
              </w:r>
            </w:ins>
            <w:r w:rsidRPr="007C355D">
              <w:rPr>
                <w:rFonts w:ascii="Courier New" w:hAnsi="Courier New" w:cs="Courier New"/>
                <w:color w:val="0000FF"/>
                <w:sz w:val="18"/>
                <w:lang w:val="en-US" w:eastAsia="fi-FI"/>
              </w:rPr>
              <w:t>"</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code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6</w:t>
            </w:r>
            <w:r w:rsidRPr="007C355D">
              <w:rPr>
                <w:rFonts w:ascii="Courier New" w:hAnsi="Courier New" w:cs="Courier New"/>
                <w:color w:val="0000FF"/>
                <w:sz w:val="18"/>
                <w:lang w:val="en-US" w:eastAsia="fi-FI"/>
              </w:rPr>
              <w:t>"</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codeSystem</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1.2.246.537.6.669.2010</w:t>
            </w:r>
            <w:r w:rsidRPr="007C355D">
              <w:rPr>
                <w:rFonts w:ascii="Courier New" w:hAnsi="Courier New" w:cs="Courier New"/>
                <w:color w:val="0000FF"/>
                <w:sz w:val="18"/>
                <w:lang w:val="en-US" w:eastAsia="fi-FI"/>
              </w:rPr>
              <w:t>"</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codeSy</w:t>
            </w:r>
            <w:r w:rsidRPr="007C355D">
              <w:rPr>
                <w:rFonts w:ascii="Courier New" w:hAnsi="Courier New" w:cs="Courier New"/>
                <w:color w:val="FF0000"/>
                <w:sz w:val="18"/>
                <w:lang w:val="en-US" w:eastAsia="fi-FI"/>
              </w:rPr>
              <w:t>s</w:t>
            </w:r>
            <w:r w:rsidRPr="007C355D">
              <w:rPr>
                <w:rFonts w:ascii="Courier New" w:hAnsi="Courier New" w:cs="Courier New"/>
                <w:color w:val="FF0000"/>
                <w:sz w:val="18"/>
                <w:lang w:val="en-US" w:eastAsia="fi-FI"/>
              </w:rPr>
              <w:t>temName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STH - STH17 Suun limakalvojen ja ympäröivän ihon havainnot ja l</w:t>
            </w:r>
            <w:r w:rsidRPr="007C355D">
              <w:rPr>
                <w:rFonts w:ascii="Courier New" w:hAnsi="Courier New" w:cs="Courier New"/>
                <w:color w:val="000000"/>
                <w:sz w:val="18"/>
                <w:lang w:val="en-US" w:eastAsia="fi-FI"/>
              </w:rPr>
              <w:t>ö</w:t>
            </w:r>
            <w:r w:rsidRPr="007C355D">
              <w:rPr>
                <w:rFonts w:ascii="Courier New" w:hAnsi="Courier New" w:cs="Courier New"/>
                <w:color w:val="000000"/>
                <w:sz w:val="18"/>
                <w:lang w:val="en-US" w:eastAsia="fi-FI"/>
              </w:rPr>
              <w:t>ydökset 2010</w:t>
            </w:r>
            <w:r w:rsidRPr="007C355D">
              <w:rPr>
                <w:rFonts w:ascii="Courier New" w:hAnsi="Courier New" w:cs="Courier New"/>
                <w:color w:val="0000FF"/>
                <w:sz w:val="18"/>
                <w:lang w:val="en-US" w:eastAsia="fi-FI"/>
              </w:rPr>
              <w:t>"</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displayName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Fisteli</w:t>
            </w:r>
            <w:r w:rsidRPr="007C355D">
              <w:rPr>
                <w:rFonts w:ascii="Courier New" w:hAnsi="Courier New" w:cs="Courier New"/>
                <w:color w:val="0000FF"/>
                <w:sz w:val="18"/>
                <w:lang w:val="en-US" w:eastAsia="fi-FI"/>
              </w:rPr>
              <w:t>"/&gt;</w:t>
            </w:r>
          </w:p>
        </w:tc>
      </w:tr>
    </w:tbl>
    <w:p w14:paraId="557500D5" w14:textId="77777777" w:rsidR="003F6A08" w:rsidRPr="003F6A08" w:rsidRDefault="003F6A08" w:rsidP="008E33EF">
      <w:pPr>
        <w:pStyle w:val="Otsikko3"/>
      </w:pPr>
      <w:bookmarkStart w:id="1417" w:name="_Toc377399168"/>
      <w:bookmarkStart w:id="1418" w:name="_Toc436732610"/>
      <w:r w:rsidRPr="003F6A08">
        <w:t>Suun limakalvolöydöksen koko, minkä hampaan kohdalla limakalvolöydös sijaitsee ja suun limakalvolöydöksen kuvaus</w:t>
      </w:r>
      <w:bookmarkEnd w:id="1417"/>
      <w:bookmarkEnd w:id="1418"/>
    </w:p>
    <w:p w14:paraId="04ADDC13" w14:textId="77777777" w:rsidR="003F6A08" w:rsidRPr="003F6A08" w:rsidRDefault="003F6A08" w:rsidP="003F6A08">
      <w:r w:rsidRPr="003F6A08">
        <w:t>Suun limakalvolöydöksen lisätiedot annetaan omissa täydentävissä observation:eissaan. Suun lim</w:t>
      </w:r>
      <w:r w:rsidRPr="003F6A08">
        <w:t>a</w:t>
      </w:r>
      <w:r w:rsidRPr="003F6A08">
        <w:t>kalvolöydöksen koko annetaan STH17A luokituksella. Minkä hampaiden kohdalla löydös sijaitsee annetaan STH1 luokituksella. Suun limakalvolöydöksen kuvausteksti tulee näyttömuotoon, johon viitataan omasta observation:ista.</w:t>
      </w:r>
    </w:p>
    <w:p w14:paraId="1CE07F93"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350AFDA0"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6B8AE67E"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entryRelationship</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typeCode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COMP</w:t>
            </w:r>
            <w:r w:rsidRPr="007C355D">
              <w:rPr>
                <w:rFonts w:ascii="Courier New" w:hAnsi="Courier New" w:cs="Courier New"/>
                <w:color w:val="0000FF"/>
                <w:sz w:val="18"/>
                <w:lang w:val="en-US" w:eastAsia="fi-FI"/>
              </w:rPr>
              <w:t>"&gt;</w:t>
            </w:r>
          </w:p>
          <w:p w14:paraId="4AB9638A"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474747"/>
                <w:sz w:val="18"/>
                <w:lang w:val="en-US" w:eastAsia="fi-FI"/>
              </w:rPr>
              <w:t xml:space="preserve"> Suun limakalvolöydöksen koko </w:t>
            </w:r>
            <w:r w:rsidRPr="007C355D">
              <w:rPr>
                <w:rFonts w:ascii="Courier New" w:hAnsi="Courier New" w:cs="Courier New"/>
                <w:color w:val="0000FF"/>
                <w:sz w:val="18"/>
                <w:lang w:val="en-US" w:eastAsia="fi-FI"/>
              </w:rPr>
              <w:t>--&gt;</w:t>
            </w:r>
          </w:p>
          <w:p w14:paraId="452C7109"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observation</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classCode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COND</w:t>
            </w:r>
            <w:r w:rsidRPr="007C355D">
              <w:rPr>
                <w:rFonts w:ascii="Courier New" w:hAnsi="Courier New" w:cs="Courier New"/>
                <w:color w:val="0000FF"/>
                <w:sz w:val="18"/>
                <w:lang w:val="en-US" w:eastAsia="fi-FI"/>
              </w:rPr>
              <w:t>"</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moodCode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EVN</w:t>
            </w:r>
            <w:r w:rsidRPr="007C355D">
              <w:rPr>
                <w:rFonts w:ascii="Courier New" w:hAnsi="Courier New" w:cs="Courier New"/>
                <w:color w:val="0000FF"/>
                <w:sz w:val="18"/>
                <w:lang w:val="en-US" w:eastAsia="fi-FI"/>
              </w:rPr>
              <w:t>"&gt;</w:t>
            </w:r>
          </w:p>
          <w:p w14:paraId="54F9402F" w14:textId="77777777" w:rsidR="007C355D" w:rsidRPr="00A77303" w:rsidRDefault="007C355D" w:rsidP="007C355D">
            <w:pPr>
              <w:autoSpaceDE w:val="0"/>
              <w:autoSpaceDN w:val="0"/>
              <w:adjustRightInd w:val="0"/>
              <w:ind w:left="1136" w:hanging="1136"/>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A77303">
              <w:rPr>
                <w:rFonts w:ascii="Courier New" w:hAnsi="Courier New" w:cs="Courier New"/>
                <w:color w:val="0000FF"/>
                <w:sz w:val="18"/>
                <w:lang w:val="en-US" w:eastAsia="fi-FI"/>
              </w:rPr>
              <w:t>&lt;</w:t>
            </w:r>
            <w:r w:rsidRPr="00A77303">
              <w:rPr>
                <w:rFonts w:ascii="Courier New" w:hAnsi="Courier New" w:cs="Courier New"/>
                <w:color w:val="800000"/>
                <w:sz w:val="18"/>
                <w:lang w:val="en-US" w:eastAsia="fi-FI"/>
              </w:rPr>
              <w:t>code</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72</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codeSystem</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1.2.246.537.6.12.2002.904.2013</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w:t>
            </w:r>
            <w:r w:rsidRPr="00A77303">
              <w:rPr>
                <w:rFonts w:ascii="Courier New" w:hAnsi="Courier New" w:cs="Courier New"/>
                <w:color w:val="FF0000"/>
                <w:sz w:val="18"/>
                <w:lang w:val="en-US" w:eastAsia="fi-FI"/>
              </w:rPr>
              <w:t>s</w:t>
            </w:r>
            <w:r w:rsidRPr="00A77303">
              <w:rPr>
                <w:rFonts w:ascii="Courier New" w:hAnsi="Courier New" w:cs="Courier New"/>
                <w:color w:val="FF0000"/>
                <w:sz w:val="18"/>
                <w:lang w:val="en-US" w:eastAsia="fi-FI"/>
              </w:rPr>
              <w:t>temName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 xml:space="preserve">THL/Tietosisältö - </w:t>
            </w:r>
            <w:del w:id="1419" w:author="Tekijä">
              <w:r w:rsidRPr="00A77303" w:rsidDel="00A77303">
                <w:rPr>
                  <w:rFonts w:ascii="Courier New" w:hAnsi="Courier New" w:cs="Courier New"/>
                  <w:color w:val="000000"/>
                  <w:sz w:val="18"/>
                  <w:lang w:val="en-US" w:eastAsia="fi-FI"/>
                </w:rPr>
                <w:delText>Suun terveydenhuollon pehmyt- ja kovakudosten havainnot 2013</w:delText>
              </w:r>
            </w:del>
            <w:ins w:id="1420" w:author="Tekijä">
              <w:r w:rsidR="00A77303" w:rsidRPr="00A77303">
                <w:rPr>
                  <w:rFonts w:ascii="Courier New" w:hAnsi="Courier New" w:cs="Courier New"/>
                  <w:color w:val="000000"/>
                  <w:sz w:val="18"/>
                  <w:lang w:val="en-US" w:eastAsia="fi-FI"/>
                </w:rPr>
                <w:t>STH04 Pehmyt- ja kovakudosten havainnot 2013</w:t>
              </w:r>
            </w:ins>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di</w:t>
            </w:r>
            <w:r w:rsidRPr="00A77303">
              <w:rPr>
                <w:rFonts w:ascii="Courier New" w:hAnsi="Courier New" w:cs="Courier New"/>
                <w:color w:val="FF0000"/>
                <w:sz w:val="18"/>
                <w:lang w:val="en-US" w:eastAsia="fi-FI"/>
              </w:rPr>
              <w:t>s</w:t>
            </w:r>
            <w:r w:rsidRPr="00A77303">
              <w:rPr>
                <w:rFonts w:ascii="Courier New" w:hAnsi="Courier New" w:cs="Courier New"/>
                <w:color w:val="FF0000"/>
                <w:sz w:val="18"/>
                <w:lang w:val="en-US" w:eastAsia="fi-FI"/>
              </w:rPr>
              <w:t>playName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Suun limakalv</w:t>
            </w:r>
            <w:r w:rsidRPr="00A77303">
              <w:rPr>
                <w:rFonts w:ascii="Courier New" w:hAnsi="Courier New" w:cs="Courier New"/>
                <w:color w:val="000000"/>
                <w:sz w:val="18"/>
                <w:lang w:val="en-US" w:eastAsia="fi-FI"/>
              </w:rPr>
              <w:t>o</w:t>
            </w:r>
            <w:r w:rsidRPr="00A77303">
              <w:rPr>
                <w:rFonts w:ascii="Courier New" w:hAnsi="Courier New" w:cs="Courier New"/>
                <w:color w:val="000000"/>
                <w:sz w:val="18"/>
                <w:lang w:val="en-US" w:eastAsia="fi-FI"/>
              </w:rPr>
              <w:t>löydöksen koko</w:t>
            </w:r>
            <w:r w:rsidRPr="00A77303">
              <w:rPr>
                <w:rFonts w:ascii="Courier New" w:hAnsi="Courier New" w:cs="Courier New"/>
                <w:color w:val="0000FF"/>
                <w:sz w:val="18"/>
                <w:lang w:val="en-US" w:eastAsia="fi-FI"/>
              </w:rPr>
              <w:t>"/&gt;</w:t>
            </w:r>
          </w:p>
          <w:p w14:paraId="792023B6"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A77303">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text</w:t>
            </w:r>
            <w:r w:rsidRPr="007C355D">
              <w:rPr>
                <w:rFonts w:ascii="Courier New" w:hAnsi="Courier New" w:cs="Courier New"/>
                <w:color w:val="0000FF"/>
                <w:sz w:val="18"/>
                <w:lang w:val="en-US" w:eastAsia="fi-FI"/>
              </w:rPr>
              <w:t>&gt;</w:t>
            </w:r>
          </w:p>
          <w:p w14:paraId="6106F8BF"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reference</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value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#OID1.2.246.10.1234567.14.2013.123.4.10.7.2</w:t>
            </w:r>
            <w:r w:rsidRPr="007C355D">
              <w:rPr>
                <w:rFonts w:ascii="Courier New" w:hAnsi="Courier New" w:cs="Courier New"/>
                <w:color w:val="0000FF"/>
                <w:sz w:val="18"/>
                <w:lang w:val="en-US" w:eastAsia="fi-FI"/>
              </w:rPr>
              <w:t>"/&gt;</w:t>
            </w:r>
          </w:p>
          <w:p w14:paraId="6381AC7F"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text</w:t>
            </w:r>
            <w:r w:rsidRPr="007C355D">
              <w:rPr>
                <w:rFonts w:ascii="Courier New" w:hAnsi="Courier New" w:cs="Courier New"/>
                <w:color w:val="0000FF"/>
                <w:sz w:val="18"/>
                <w:lang w:val="en-US" w:eastAsia="fi-FI"/>
              </w:rPr>
              <w:t>&gt;</w:t>
            </w:r>
          </w:p>
          <w:p w14:paraId="00C380AC" w14:textId="77777777" w:rsidR="007C355D" w:rsidRPr="007C355D" w:rsidRDefault="007C355D" w:rsidP="007C355D">
            <w:pPr>
              <w:autoSpaceDE w:val="0"/>
              <w:autoSpaceDN w:val="0"/>
              <w:adjustRightInd w:val="0"/>
              <w:ind w:left="1136" w:hanging="1136"/>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value</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xsi:type</w:t>
            </w:r>
            <w:r w:rsidRPr="007C355D">
              <w:rPr>
                <w:rFonts w:ascii="Courier New" w:hAnsi="Courier New" w:cs="Courier New"/>
                <w:color w:val="0000FF"/>
                <w:sz w:val="18"/>
                <w:lang w:val="en-US" w:eastAsia="fi-FI"/>
              </w:rPr>
              <w:t>="</w:t>
            </w:r>
            <w:del w:id="1421" w:author="Tekijä">
              <w:r w:rsidRPr="007C355D" w:rsidDel="00B4787B">
                <w:rPr>
                  <w:rFonts w:ascii="Courier New" w:hAnsi="Courier New" w:cs="Courier New"/>
                  <w:color w:val="000000"/>
                  <w:sz w:val="18"/>
                  <w:lang w:val="en-US" w:eastAsia="fi-FI"/>
                </w:rPr>
                <w:delText>CD</w:delText>
              </w:r>
            </w:del>
            <w:ins w:id="1422" w:author="Tekijä">
              <w:r w:rsidR="00B4787B">
                <w:rPr>
                  <w:rFonts w:ascii="Courier New" w:hAnsi="Courier New" w:cs="Courier New"/>
                  <w:color w:val="000000"/>
                  <w:sz w:val="18"/>
                  <w:lang w:val="en-US" w:eastAsia="fi-FI"/>
                </w:rPr>
                <w:t>CV</w:t>
              </w:r>
            </w:ins>
            <w:r w:rsidRPr="007C355D">
              <w:rPr>
                <w:rFonts w:ascii="Courier New" w:hAnsi="Courier New" w:cs="Courier New"/>
                <w:color w:val="0000FF"/>
                <w:sz w:val="18"/>
                <w:lang w:val="en-US" w:eastAsia="fi-FI"/>
              </w:rPr>
              <w:t>"</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code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A32</w:t>
            </w:r>
            <w:r w:rsidRPr="007C355D">
              <w:rPr>
                <w:rFonts w:ascii="Courier New" w:hAnsi="Courier New" w:cs="Courier New"/>
                <w:color w:val="0000FF"/>
                <w:sz w:val="18"/>
                <w:lang w:val="en-US" w:eastAsia="fi-FI"/>
              </w:rPr>
              <w:t>"</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codeSystem</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1.2.246.537.6.726.2013</w:t>
            </w:r>
            <w:r w:rsidRPr="007C355D">
              <w:rPr>
                <w:rFonts w:ascii="Courier New" w:hAnsi="Courier New" w:cs="Courier New"/>
                <w:color w:val="0000FF"/>
                <w:sz w:val="18"/>
                <w:lang w:val="en-US" w:eastAsia="fi-FI"/>
              </w:rPr>
              <w:t>"</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codeSy</w:t>
            </w:r>
            <w:r w:rsidRPr="007C355D">
              <w:rPr>
                <w:rFonts w:ascii="Courier New" w:hAnsi="Courier New" w:cs="Courier New"/>
                <w:color w:val="FF0000"/>
                <w:sz w:val="18"/>
                <w:lang w:val="en-US" w:eastAsia="fi-FI"/>
              </w:rPr>
              <w:t>s</w:t>
            </w:r>
            <w:r w:rsidRPr="007C355D">
              <w:rPr>
                <w:rFonts w:ascii="Courier New" w:hAnsi="Courier New" w:cs="Courier New"/>
                <w:color w:val="FF0000"/>
                <w:sz w:val="18"/>
                <w:lang w:val="en-US" w:eastAsia="fi-FI"/>
              </w:rPr>
              <w:t>temName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STH - STH17A Suun limakalvolöydöksen koko 2013</w:t>
            </w:r>
            <w:r w:rsidRPr="007C355D">
              <w:rPr>
                <w:rFonts w:ascii="Courier New" w:hAnsi="Courier New" w:cs="Courier New"/>
                <w:color w:val="0000FF"/>
                <w:sz w:val="18"/>
                <w:lang w:val="en-US" w:eastAsia="fi-FI"/>
              </w:rPr>
              <w:t>"</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displayName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6-10 mm</w:t>
            </w:r>
            <w:r w:rsidRPr="007C355D">
              <w:rPr>
                <w:rFonts w:ascii="Courier New" w:hAnsi="Courier New" w:cs="Courier New"/>
                <w:color w:val="0000FF"/>
                <w:sz w:val="18"/>
                <w:lang w:val="en-US" w:eastAsia="fi-FI"/>
              </w:rPr>
              <w:t>"/&gt;</w:t>
            </w:r>
          </w:p>
          <w:p w14:paraId="672BF59D"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observation</w:t>
            </w:r>
            <w:r w:rsidRPr="007C355D">
              <w:rPr>
                <w:rFonts w:ascii="Courier New" w:hAnsi="Courier New" w:cs="Courier New"/>
                <w:color w:val="0000FF"/>
                <w:sz w:val="18"/>
                <w:lang w:val="en-US" w:eastAsia="fi-FI"/>
              </w:rPr>
              <w:t>&gt;</w:t>
            </w:r>
          </w:p>
          <w:p w14:paraId="1C7A6B8B"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entryRelationship</w:t>
            </w:r>
            <w:r w:rsidRPr="007C355D">
              <w:rPr>
                <w:rFonts w:ascii="Courier New" w:hAnsi="Courier New" w:cs="Courier New"/>
                <w:color w:val="0000FF"/>
                <w:sz w:val="18"/>
                <w:lang w:val="en-US" w:eastAsia="fi-FI"/>
              </w:rPr>
              <w:t>&gt;</w:t>
            </w:r>
          </w:p>
          <w:p w14:paraId="1F7C7AD5"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entryRelationship</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typeCode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COMP</w:t>
            </w:r>
            <w:r w:rsidRPr="007C355D">
              <w:rPr>
                <w:rFonts w:ascii="Courier New" w:hAnsi="Courier New" w:cs="Courier New"/>
                <w:color w:val="0000FF"/>
                <w:sz w:val="18"/>
                <w:lang w:val="en-US" w:eastAsia="fi-FI"/>
              </w:rPr>
              <w:t>"&gt;</w:t>
            </w:r>
          </w:p>
          <w:p w14:paraId="0580EDDD" w14:textId="77777777" w:rsidR="007C355D" w:rsidRPr="007C355D" w:rsidRDefault="007C355D" w:rsidP="007C355D">
            <w:pPr>
              <w:autoSpaceDE w:val="0"/>
              <w:autoSpaceDN w:val="0"/>
              <w:adjustRightInd w:val="0"/>
              <w:jc w:val="left"/>
              <w:rPr>
                <w:rFonts w:ascii="Courier New" w:hAnsi="Courier New" w:cs="Courier New"/>
                <w:color w:val="0000FF"/>
                <w:sz w:val="18"/>
                <w:lang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eastAsia="fi-FI"/>
              </w:rPr>
              <w:t>&lt;!--</w:t>
            </w:r>
            <w:r w:rsidRPr="007C355D">
              <w:rPr>
                <w:rFonts w:ascii="Courier New" w:hAnsi="Courier New" w:cs="Courier New"/>
                <w:color w:val="474747"/>
                <w:sz w:val="18"/>
                <w:lang w:eastAsia="fi-FI"/>
              </w:rPr>
              <w:t xml:space="preserve"> Minkä hampaan kohdalla limakalvolöydös sijaitsee </w:t>
            </w:r>
            <w:r w:rsidRPr="007C355D">
              <w:rPr>
                <w:rFonts w:ascii="Courier New" w:hAnsi="Courier New" w:cs="Courier New"/>
                <w:color w:val="0000FF"/>
                <w:sz w:val="18"/>
                <w:lang w:eastAsia="fi-FI"/>
              </w:rPr>
              <w:t>--&gt;</w:t>
            </w:r>
          </w:p>
          <w:p w14:paraId="3E31D867"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observation</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classCode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COND</w:t>
            </w:r>
            <w:r w:rsidRPr="007C355D">
              <w:rPr>
                <w:rFonts w:ascii="Courier New" w:hAnsi="Courier New" w:cs="Courier New"/>
                <w:color w:val="0000FF"/>
                <w:sz w:val="18"/>
                <w:lang w:val="en-US" w:eastAsia="fi-FI"/>
              </w:rPr>
              <w:t>"</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moodCode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EVN</w:t>
            </w:r>
            <w:r w:rsidRPr="007C355D">
              <w:rPr>
                <w:rFonts w:ascii="Courier New" w:hAnsi="Courier New" w:cs="Courier New"/>
                <w:color w:val="0000FF"/>
                <w:sz w:val="18"/>
                <w:lang w:val="en-US" w:eastAsia="fi-FI"/>
              </w:rPr>
              <w:t>"&gt;</w:t>
            </w:r>
          </w:p>
          <w:p w14:paraId="1947CC33" w14:textId="77777777" w:rsidR="007C355D" w:rsidRPr="00A77303" w:rsidRDefault="007C355D" w:rsidP="007C355D">
            <w:pPr>
              <w:autoSpaceDE w:val="0"/>
              <w:autoSpaceDN w:val="0"/>
              <w:adjustRightInd w:val="0"/>
              <w:ind w:left="1136" w:hanging="1136"/>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A77303">
              <w:rPr>
                <w:rFonts w:ascii="Courier New" w:hAnsi="Courier New" w:cs="Courier New"/>
                <w:color w:val="0000FF"/>
                <w:sz w:val="18"/>
                <w:lang w:val="en-US" w:eastAsia="fi-FI"/>
              </w:rPr>
              <w:t>&lt;</w:t>
            </w:r>
            <w:r w:rsidRPr="00A77303">
              <w:rPr>
                <w:rFonts w:ascii="Courier New" w:hAnsi="Courier New" w:cs="Courier New"/>
                <w:color w:val="800000"/>
                <w:sz w:val="18"/>
                <w:lang w:val="en-US" w:eastAsia="fi-FI"/>
              </w:rPr>
              <w:t>code</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76</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codeSystem</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1.2.246.537.6.12.2002.904.2013</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w:t>
            </w:r>
            <w:r w:rsidRPr="00A77303">
              <w:rPr>
                <w:rFonts w:ascii="Courier New" w:hAnsi="Courier New" w:cs="Courier New"/>
                <w:color w:val="FF0000"/>
                <w:sz w:val="18"/>
                <w:lang w:val="en-US" w:eastAsia="fi-FI"/>
              </w:rPr>
              <w:t>s</w:t>
            </w:r>
            <w:r w:rsidRPr="00A77303">
              <w:rPr>
                <w:rFonts w:ascii="Courier New" w:hAnsi="Courier New" w:cs="Courier New"/>
                <w:color w:val="FF0000"/>
                <w:sz w:val="18"/>
                <w:lang w:val="en-US" w:eastAsia="fi-FI"/>
              </w:rPr>
              <w:t>temName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 xml:space="preserve">THL/Tietosisältö - </w:t>
            </w:r>
            <w:del w:id="1423" w:author="Tekijä">
              <w:r w:rsidRPr="00A77303" w:rsidDel="00A77303">
                <w:rPr>
                  <w:rFonts w:ascii="Courier New" w:hAnsi="Courier New" w:cs="Courier New"/>
                  <w:color w:val="000000"/>
                  <w:sz w:val="18"/>
                  <w:lang w:val="en-US" w:eastAsia="fi-FI"/>
                </w:rPr>
                <w:delText>Suun terveydenhuollon pehmyt- ja kovakudosten havainnot 2013</w:delText>
              </w:r>
            </w:del>
            <w:ins w:id="1424" w:author="Tekijä">
              <w:r w:rsidR="00A77303" w:rsidRPr="00A77303">
                <w:rPr>
                  <w:rFonts w:ascii="Courier New" w:hAnsi="Courier New" w:cs="Courier New"/>
                  <w:color w:val="000000"/>
                  <w:sz w:val="18"/>
                  <w:lang w:val="en-US" w:eastAsia="fi-FI"/>
                </w:rPr>
                <w:t>STH04 Pehmyt- ja kovakudosten havainnot 2013</w:t>
              </w:r>
            </w:ins>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di</w:t>
            </w:r>
            <w:r w:rsidRPr="00A77303">
              <w:rPr>
                <w:rFonts w:ascii="Courier New" w:hAnsi="Courier New" w:cs="Courier New"/>
                <w:color w:val="FF0000"/>
                <w:sz w:val="18"/>
                <w:lang w:val="en-US" w:eastAsia="fi-FI"/>
              </w:rPr>
              <w:t>s</w:t>
            </w:r>
            <w:r w:rsidRPr="00A77303">
              <w:rPr>
                <w:rFonts w:ascii="Courier New" w:hAnsi="Courier New" w:cs="Courier New"/>
                <w:color w:val="FF0000"/>
                <w:sz w:val="18"/>
                <w:lang w:val="en-US" w:eastAsia="fi-FI"/>
              </w:rPr>
              <w:t>playName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Minkä hampaan kohdalla limakalvolöydös sijaitsee</w:t>
            </w:r>
            <w:r w:rsidRPr="00A77303">
              <w:rPr>
                <w:rFonts w:ascii="Courier New" w:hAnsi="Courier New" w:cs="Courier New"/>
                <w:color w:val="0000FF"/>
                <w:sz w:val="18"/>
                <w:lang w:val="en-US" w:eastAsia="fi-FI"/>
              </w:rPr>
              <w:t>"/&gt;</w:t>
            </w:r>
          </w:p>
          <w:p w14:paraId="72717FC4"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A77303">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text</w:t>
            </w:r>
            <w:r w:rsidRPr="007C355D">
              <w:rPr>
                <w:rFonts w:ascii="Courier New" w:hAnsi="Courier New" w:cs="Courier New"/>
                <w:color w:val="0000FF"/>
                <w:sz w:val="18"/>
                <w:lang w:val="en-US" w:eastAsia="fi-FI"/>
              </w:rPr>
              <w:t>&gt;</w:t>
            </w:r>
          </w:p>
          <w:p w14:paraId="073F67BC"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reference</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value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#OID1.2.246.10.1234567.14.2013.123.4.10.7.3</w:t>
            </w:r>
            <w:r w:rsidRPr="007C355D">
              <w:rPr>
                <w:rFonts w:ascii="Courier New" w:hAnsi="Courier New" w:cs="Courier New"/>
                <w:color w:val="0000FF"/>
                <w:sz w:val="18"/>
                <w:lang w:val="en-US" w:eastAsia="fi-FI"/>
              </w:rPr>
              <w:t>"/&gt;</w:t>
            </w:r>
          </w:p>
          <w:p w14:paraId="267B4F92"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text</w:t>
            </w:r>
            <w:r w:rsidRPr="007C355D">
              <w:rPr>
                <w:rFonts w:ascii="Courier New" w:hAnsi="Courier New" w:cs="Courier New"/>
                <w:color w:val="0000FF"/>
                <w:sz w:val="18"/>
                <w:lang w:val="en-US" w:eastAsia="fi-FI"/>
              </w:rPr>
              <w:t>&gt;</w:t>
            </w:r>
          </w:p>
          <w:p w14:paraId="63A85753" w14:textId="77777777" w:rsidR="007F2988" w:rsidRPr="007F2988" w:rsidRDefault="007F2988" w:rsidP="007F2988">
            <w:pPr>
              <w:autoSpaceDE w:val="0"/>
              <w:autoSpaceDN w:val="0"/>
              <w:adjustRightInd w:val="0"/>
              <w:jc w:val="left"/>
              <w:rPr>
                <w:ins w:id="1425" w:author="Tekijä"/>
                <w:rFonts w:ascii="Courier New" w:hAnsi="Courier New" w:cs="Courier New"/>
                <w:color w:val="000000"/>
                <w:sz w:val="18"/>
                <w:lang w:eastAsia="fi-FI"/>
              </w:rPr>
            </w:pPr>
            <w:ins w:id="1426" w:author="Tekijä">
              <w:r w:rsidRPr="004E48A5">
                <w:rPr>
                  <w:rFonts w:ascii="Courier New" w:hAnsi="Courier New" w:cs="Courier New"/>
                  <w:color w:val="000000"/>
                  <w:sz w:val="18"/>
                  <w:lang w:val="en-US" w:eastAsia="fi-FI"/>
                </w:rPr>
                <w:t xml:space="preserve">        </w:t>
              </w:r>
              <w:r w:rsidRPr="007C355D">
                <w:rPr>
                  <w:rFonts w:ascii="Courier New" w:hAnsi="Courier New" w:cs="Courier New"/>
                  <w:color w:val="0000FF"/>
                  <w:sz w:val="18"/>
                  <w:lang w:eastAsia="fi-FI"/>
                </w:rPr>
                <w:t>&lt;!</w:t>
              </w:r>
              <w:r>
                <w:rPr>
                  <w:rFonts w:ascii="Courier New" w:hAnsi="Courier New" w:cs="Courier New"/>
                  <w:color w:val="0000FF"/>
                  <w:sz w:val="18"/>
                  <w:lang w:eastAsia="fi-FI"/>
                </w:rPr>
                <w:t>—</w:t>
              </w:r>
              <w:r>
                <w:rPr>
                  <w:rFonts w:ascii="Courier New" w:hAnsi="Courier New" w:cs="Courier New"/>
                  <w:color w:val="474747"/>
                  <w:sz w:val="18"/>
                  <w:lang w:eastAsia="fi-FI"/>
                </w:rPr>
                <w:t>Toistuva, toistetaan value:ta</w:t>
              </w:r>
              <w:r w:rsidRPr="007C355D">
                <w:rPr>
                  <w:rFonts w:ascii="Courier New" w:hAnsi="Courier New" w:cs="Courier New"/>
                  <w:color w:val="474747"/>
                  <w:sz w:val="18"/>
                  <w:lang w:eastAsia="fi-FI"/>
                </w:rPr>
                <w:t xml:space="preserve"> </w:t>
              </w:r>
              <w:r w:rsidRPr="007C355D">
                <w:rPr>
                  <w:rFonts w:ascii="Courier New" w:hAnsi="Courier New" w:cs="Courier New"/>
                  <w:color w:val="0000FF"/>
                  <w:sz w:val="18"/>
                  <w:lang w:eastAsia="fi-FI"/>
                </w:rPr>
                <w:t>--&gt;</w:t>
              </w:r>
            </w:ins>
          </w:p>
          <w:p w14:paraId="4C2AE956" w14:textId="77777777" w:rsidR="007C355D" w:rsidRPr="007F2988" w:rsidRDefault="007C355D" w:rsidP="007C355D">
            <w:pPr>
              <w:autoSpaceDE w:val="0"/>
              <w:autoSpaceDN w:val="0"/>
              <w:adjustRightInd w:val="0"/>
              <w:ind w:left="1136" w:hanging="1136"/>
              <w:jc w:val="left"/>
              <w:rPr>
                <w:rFonts w:ascii="Courier New" w:hAnsi="Courier New" w:cs="Courier New"/>
                <w:color w:val="0000FF"/>
                <w:sz w:val="18"/>
                <w:lang w:eastAsia="fi-FI"/>
              </w:rPr>
            </w:pPr>
            <w:r w:rsidRPr="007F2988">
              <w:rPr>
                <w:rFonts w:ascii="Courier New" w:hAnsi="Courier New" w:cs="Courier New"/>
                <w:color w:val="000000"/>
                <w:sz w:val="18"/>
                <w:lang w:eastAsia="fi-FI"/>
              </w:rPr>
              <w:t xml:space="preserve">        </w:t>
            </w:r>
            <w:r w:rsidRPr="007F2988">
              <w:rPr>
                <w:rFonts w:ascii="Courier New" w:hAnsi="Courier New" w:cs="Courier New"/>
                <w:color w:val="0000FF"/>
                <w:sz w:val="18"/>
                <w:lang w:eastAsia="fi-FI"/>
              </w:rPr>
              <w:t>&lt;</w:t>
            </w:r>
            <w:r w:rsidRPr="007F2988">
              <w:rPr>
                <w:rFonts w:ascii="Courier New" w:hAnsi="Courier New" w:cs="Courier New"/>
                <w:color w:val="800000"/>
                <w:sz w:val="18"/>
                <w:lang w:eastAsia="fi-FI"/>
              </w:rPr>
              <w:t>value</w:t>
            </w:r>
            <w:r w:rsidRPr="007F2988">
              <w:rPr>
                <w:rFonts w:ascii="Courier New" w:hAnsi="Courier New" w:cs="Courier New"/>
                <w:i/>
                <w:iCs/>
                <w:color w:val="008080"/>
                <w:sz w:val="18"/>
                <w:lang w:eastAsia="fi-FI"/>
              </w:rPr>
              <w:t xml:space="preserve"> </w:t>
            </w:r>
            <w:r w:rsidRPr="007F2988">
              <w:rPr>
                <w:rFonts w:ascii="Courier New" w:hAnsi="Courier New" w:cs="Courier New"/>
                <w:color w:val="FF0000"/>
                <w:sz w:val="18"/>
                <w:lang w:eastAsia="fi-FI"/>
              </w:rPr>
              <w:t>xsi:type</w:t>
            </w:r>
            <w:r w:rsidRPr="007F2988">
              <w:rPr>
                <w:rFonts w:ascii="Courier New" w:hAnsi="Courier New" w:cs="Courier New"/>
                <w:color w:val="0000FF"/>
                <w:sz w:val="18"/>
                <w:lang w:eastAsia="fi-FI"/>
              </w:rPr>
              <w:t>="</w:t>
            </w:r>
            <w:del w:id="1427" w:author="Tekijä">
              <w:r w:rsidRPr="007F2988" w:rsidDel="00B4787B">
                <w:rPr>
                  <w:rFonts w:ascii="Courier New" w:hAnsi="Courier New" w:cs="Courier New"/>
                  <w:color w:val="000000"/>
                  <w:sz w:val="18"/>
                  <w:lang w:eastAsia="fi-FI"/>
                </w:rPr>
                <w:delText>CD</w:delText>
              </w:r>
            </w:del>
            <w:ins w:id="1428" w:author="Tekijä">
              <w:r w:rsidR="00B4787B" w:rsidRPr="007F2988">
                <w:rPr>
                  <w:rFonts w:ascii="Courier New" w:hAnsi="Courier New" w:cs="Courier New"/>
                  <w:color w:val="000000"/>
                  <w:sz w:val="18"/>
                  <w:lang w:eastAsia="fi-FI"/>
                </w:rPr>
                <w:t>CV</w:t>
              </w:r>
            </w:ins>
            <w:r w:rsidRPr="007F2988">
              <w:rPr>
                <w:rFonts w:ascii="Courier New" w:hAnsi="Courier New" w:cs="Courier New"/>
                <w:color w:val="0000FF"/>
                <w:sz w:val="18"/>
                <w:lang w:eastAsia="fi-FI"/>
              </w:rPr>
              <w:t>"</w:t>
            </w:r>
            <w:r w:rsidRPr="007F2988">
              <w:rPr>
                <w:rFonts w:ascii="Courier New" w:hAnsi="Courier New" w:cs="Courier New"/>
                <w:i/>
                <w:iCs/>
                <w:color w:val="008080"/>
                <w:sz w:val="18"/>
                <w:lang w:eastAsia="fi-FI"/>
              </w:rPr>
              <w:t xml:space="preserve"> </w:t>
            </w:r>
            <w:r w:rsidRPr="007F2988">
              <w:rPr>
                <w:rFonts w:ascii="Courier New" w:hAnsi="Courier New" w:cs="Courier New"/>
                <w:color w:val="FF0000"/>
                <w:sz w:val="18"/>
                <w:lang w:eastAsia="fi-FI"/>
              </w:rPr>
              <w:t>code</w:t>
            </w:r>
            <w:r w:rsidRPr="007F2988">
              <w:rPr>
                <w:rFonts w:ascii="Courier New" w:hAnsi="Courier New" w:cs="Courier New"/>
                <w:color w:val="0000FF"/>
                <w:sz w:val="18"/>
                <w:lang w:eastAsia="fi-FI"/>
              </w:rPr>
              <w:t>="</w:t>
            </w:r>
            <w:r w:rsidRPr="007F2988">
              <w:rPr>
                <w:rFonts w:ascii="Courier New" w:hAnsi="Courier New" w:cs="Courier New"/>
                <w:color w:val="000000"/>
                <w:sz w:val="18"/>
                <w:lang w:eastAsia="fi-FI"/>
              </w:rPr>
              <w:t>27</w:t>
            </w:r>
            <w:r w:rsidRPr="007F2988">
              <w:rPr>
                <w:rFonts w:ascii="Courier New" w:hAnsi="Courier New" w:cs="Courier New"/>
                <w:color w:val="0000FF"/>
                <w:sz w:val="18"/>
                <w:lang w:eastAsia="fi-FI"/>
              </w:rPr>
              <w:t>"</w:t>
            </w:r>
            <w:r w:rsidRPr="007F2988">
              <w:rPr>
                <w:rFonts w:ascii="Courier New" w:hAnsi="Courier New" w:cs="Courier New"/>
                <w:i/>
                <w:iCs/>
                <w:color w:val="008080"/>
                <w:sz w:val="18"/>
                <w:lang w:eastAsia="fi-FI"/>
              </w:rPr>
              <w:t xml:space="preserve"> </w:t>
            </w:r>
            <w:r w:rsidRPr="007F2988">
              <w:rPr>
                <w:rFonts w:ascii="Courier New" w:hAnsi="Courier New" w:cs="Courier New"/>
                <w:color w:val="FF0000"/>
                <w:sz w:val="18"/>
                <w:lang w:eastAsia="fi-FI"/>
              </w:rPr>
              <w:t>codeSystem</w:t>
            </w:r>
            <w:r w:rsidRPr="007F2988">
              <w:rPr>
                <w:rFonts w:ascii="Courier New" w:hAnsi="Courier New" w:cs="Courier New"/>
                <w:color w:val="0000FF"/>
                <w:sz w:val="18"/>
                <w:lang w:eastAsia="fi-FI"/>
              </w:rPr>
              <w:t>="</w:t>
            </w:r>
            <w:r w:rsidRPr="007F2988">
              <w:rPr>
                <w:rFonts w:ascii="Courier New" w:hAnsi="Courier New" w:cs="Courier New"/>
                <w:color w:val="000000"/>
                <w:sz w:val="18"/>
                <w:lang w:eastAsia="fi-FI"/>
              </w:rPr>
              <w:t>1.2.246.537.6.651.2010</w:t>
            </w:r>
            <w:r w:rsidRPr="007F2988">
              <w:rPr>
                <w:rFonts w:ascii="Courier New" w:hAnsi="Courier New" w:cs="Courier New"/>
                <w:color w:val="0000FF"/>
                <w:sz w:val="18"/>
                <w:lang w:eastAsia="fi-FI"/>
              </w:rPr>
              <w:t>"</w:t>
            </w:r>
            <w:r w:rsidRPr="007F2988">
              <w:rPr>
                <w:rFonts w:ascii="Courier New" w:hAnsi="Courier New" w:cs="Courier New"/>
                <w:i/>
                <w:iCs/>
                <w:color w:val="008080"/>
                <w:sz w:val="18"/>
                <w:lang w:eastAsia="fi-FI"/>
              </w:rPr>
              <w:t xml:space="preserve"> </w:t>
            </w:r>
            <w:r w:rsidRPr="007F2988">
              <w:rPr>
                <w:rFonts w:ascii="Courier New" w:hAnsi="Courier New" w:cs="Courier New"/>
                <w:color w:val="FF0000"/>
                <w:sz w:val="18"/>
                <w:lang w:eastAsia="fi-FI"/>
              </w:rPr>
              <w:t>codeSyste</w:t>
            </w:r>
            <w:r w:rsidRPr="007F2988">
              <w:rPr>
                <w:rFonts w:ascii="Courier New" w:hAnsi="Courier New" w:cs="Courier New"/>
                <w:color w:val="FF0000"/>
                <w:sz w:val="18"/>
                <w:lang w:eastAsia="fi-FI"/>
              </w:rPr>
              <w:t>m</w:t>
            </w:r>
            <w:r w:rsidRPr="007F2988">
              <w:rPr>
                <w:rFonts w:ascii="Courier New" w:hAnsi="Courier New" w:cs="Courier New"/>
                <w:color w:val="FF0000"/>
                <w:sz w:val="18"/>
                <w:lang w:eastAsia="fi-FI"/>
              </w:rPr>
              <w:t>Name</w:t>
            </w:r>
            <w:r w:rsidRPr="007F2988">
              <w:rPr>
                <w:rFonts w:ascii="Courier New" w:hAnsi="Courier New" w:cs="Courier New"/>
                <w:color w:val="0000FF"/>
                <w:sz w:val="18"/>
                <w:lang w:eastAsia="fi-FI"/>
              </w:rPr>
              <w:t>="</w:t>
            </w:r>
            <w:r w:rsidRPr="007F2988">
              <w:rPr>
                <w:rFonts w:ascii="Courier New" w:hAnsi="Courier New" w:cs="Courier New"/>
                <w:color w:val="000000"/>
                <w:sz w:val="18"/>
                <w:lang w:eastAsia="fi-FI"/>
              </w:rPr>
              <w:t>STH - STH1 Hampaiden numerointi 2010</w:t>
            </w:r>
            <w:r w:rsidRPr="007F2988">
              <w:rPr>
                <w:rFonts w:ascii="Courier New" w:hAnsi="Courier New" w:cs="Courier New"/>
                <w:color w:val="0000FF"/>
                <w:sz w:val="18"/>
                <w:lang w:eastAsia="fi-FI"/>
              </w:rPr>
              <w:t>"</w:t>
            </w:r>
            <w:r w:rsidRPr="007F2988">
              <w:rPr>
                <w:rFonts w:ascii="Courier New" w:hAnsi="Courier New" w:cs="Courier New"/>
                <w:i/>
                <w:iCs/>
                <w:color w:val="008080"/>
                <w:sz w:val="18"/>
                <w:lang w:eastAsia="fi-FI"/>
              </w:rPr>
              <w:t xml:space="preserve"> </w:t>
            </w:r>
            <w:r w:rsidRPr="007F2988">
              <w:rPr>
                <w:rFonts w:ascii="Courier New" w:hAnsi="Courier New" w:cs="Courier New"/>
                <w:color w:val="FF0000"/>
                <w:sz w:val="18"/>
                <w:lang w:eastAsia="fi-FI"/>
              </w:rPr>
              <w:t>displayName</w:t>
            </w:r>
            <w:r w:rsidRPr="007F2988">
              <w:rPr>
                <w:rFonts w:ascii="Courier New" w:hAnsi="Courier New" w:cs="Courier New"/>
                <w:color w:val="0000FF"/>
                <w:sz w:val="18"/>
                <w:lang w:eastAsia="fi-FI"/>
              </w:rPr>
              <w:t>="</w:t>
            </w:r>
            <w:r w:rsidRPr="007F2988">
              <w:rPr>
                <w:rFonts w:ascii="Courier New" w:hAnsi="Courier New" w:cs="Courier New"/>
                <w:color w:val="000000"/>
                <w:sz w:val="18"/>
                <w:lang w:eastAsia="fi-FI"/>
              </w:rPr>
              <w:t>Yläleuan toinen m</w:t>
            </w:r>
            <w:r w:rsidRPr="007F2988">
              <w:rPr>
                <w:rFonts w:ascii="Courier New" w:hAnsi="Courier New" w:cs="Courier New"/>
                <w:color w:val="000000"/>
                <w:sz w:val="18"/>
                <w:lang w:eastAsia="fi-FI"/>
              </w:rPr>
              <w:t>o</w:t>
            </w:r>
            <w:r w:rsidRPr="007F2988">
              <w:rPr>
                <w:rFonts w:ascii="Courier New" w:hAnsi="Courier New" w:cs="Courier New"/>
                <w:color w:val="000000"/>
                <w:sz w:val="18"/>
                <w:lang w:eastAsia="fi-FI"/>
              </w:rPr>
              <w:t>laari vasemmalla puolella</w:t>
            </w:r>
            <w:r w:rsidRPr="007F2988">
              <w:rPr>
                <w:rFonts w:ascii="Courier New" w:hAnsi="Courier New" w:cs="Courier New"/>
                <w:color w:val="0000FF"/>
                <w:sz w:val="18"/>
                <w:lang w:eastAsia="fi-FI"/>
              </w:rPr>
              <w:t>"/&gt;</w:t>
            </w:r>
          </w:p>
          <w:p w14:paraId="25466E72" w14:textId="77777777" w:rsidR="007C355D" w:rsidRPr="004E48A5" w:rsidRDefault="007C355D" w:rsidP="007C355D">
            <w:pPr>
              <w:autoSpaceDE w:val="0"/>
              <w:autoSpaceDN w:val="0"/>
              <w:adjustRightInd w:val="0"/>
              <w:ind w:left="1136" w:hanging="1136"/>
              <w:jc w:val="left"/>
              <w:rPr>
                <w:rFonts w:ascii="Courier New" w:hAnsi="Courier New" w:cs="Courier New"/>
                <w:color w:val="0000FF"/>
                <w:sz w:val="18"/>
                <w:lang w:eastAsia="fi-FI"/>
              </w:rPr>
            </w:pPr>
            <w:r w:rsidRPr="007F2988">
              <w:rPr>
                <w:rFonts w:ascii="Courier New" w:hAnsi="Courier New" w:cs="Courier New"/>
                <w:color w:val="000000"/>
                <w:sz w:val="18"/>
                <w:lang w:eastAsia="fi-FI"/>
              </w:rPr>
              <w:t xml:space="preserve">        </w:t>
            </w: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value</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xsi:type</w:t>
            </w:r>
            <w:r w:rsidRPr="004E48A5">
              <w:rPr>
                <w:rFonts w:ascii="Courier New" w:hAnsi="Courier New" w:cs="Courier New"/>
                <w:color w:val="0000FF"/>
                <w:sz w:val="18"/>
                <w:lang w:eastAsia="fi-FI"/>
              </w:rPr>
              <w:t>="</w:t>
            </w:r>
            <w:del w:id="1429" w:author="Tekijä">
              <w:r w:rsidRPr="004E48A5" w:rsidDel="00B4787B">
                <w:rPr>
                  <w:rFonts w:ascii="Courier New" w:hAnsi="Courier New" w:cs="Courier New"/>
                  <w:color w:val="000000"/>
                  <w:sz w:val="18"/>
                  <w:lang w:eastAsia="fi-FI"/>
                </w:rPr>
                <w:delText>CD</w:delText>
              </w:r>
            </w:del>
            <w:ins w:id="1430" w:author="Tekijä">
              <w:r w:rsidR="00B4787B" w:rsidRPr="004E48A5">
                <w:rPr>
                  <w:rFonts w:ascii="Courier New" w:hAnsi="Courier New" w:cs="Courier New"/>
                  <w:color w:val="000000"/>
                  <w:sz w:val="18"/>
                  <w:lang w:eastAsia="fi-FI"/>
                </w:rPr>
                <w:t>CV</w:t>
              </w:r>
            </w:ins>
            <w:r w:rsidRPr="004E48A5">
              <w:rPr>
                <w:rFonts w:ascii="Courier New" w:hAnsi="Courier New" w:cs="Courier New"/>
                <w:color w:val="0000FF"/>
                <w:sz w:val="18"/>
                <w:lang w:eastAsia="fi-FI"/>
              </w:rPr>
              <w:t>"</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code</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28</w:t>
            </w:r>
            <w:r w:rsidRPr="004E48A5">
              <w:rPr>
                <w:rFonts w:ascii="Courier New" w:hAnsi="Courier New" w:cs="Courier New"/>
                <w:color w:val="0000FF"/>
                <w:sz w:val="18"/>
                <w:lang w:eastAsia="fi-FI"/>
              </w:rPr>
              <w:t>"</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codeSystem</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1.2.246.537.6.651.2010</w:t>
            </w:r>
            <w:r w:rsidRPr="004E48A5">
              <w:rPr>
                <w:rFonts w:ascii="Courier New" w:hAnsi="Courier New" w:cs="Courier New"/>
                <w:color w:val="0000FF"/>
                <w:sz w:val="18"/>
                <w:lang w:eastAsia="fi-FI"/>
              </w:rPr>
              <w:t>"</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codeSyste</w:t>
            </w:r>
            <w:r w:rsidRPr="004E48A5">
              <w:rPr>
                <w:rFonts w:ascii="Courier New" w:hAnsi="Courier New" w:cs="Courier New"/>
                <w:color w:val="FF0000"/>
                <w:sz w:val="18"/>
                <w:lang w:eastAsia="fi-FI"/>
              </w:rPr>
              <w:t>m</w:t>
            </w:r>
            <w:r w:rsidRPr="004E48A5">
              <w:rPr>
                <w:rFonts w:ascii="Courier New" w:hAnsi="Courier New" w:cs="Courier New"/>
                <w:color w:val="FF0000"/>
                <w:sz w:val="18"/>
                <w:lang w:eastAsia="fi-FI"/>
              </w:rPr>
              <w:t>Name</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STH - STH1 Hampaiden numerointi 2010</w:t>
            </w:r>
            <w:r w:rsidRPr="004E48A5">
              <w:rPr>
                <w:rFonts w:ascii="Courier New" w:hAnsi="Courier New" w:cs="Courier New"/>
                <w:color w:val="0000FF"/>
                <w:sz w:val="18"/>
                <w:lang w:eastAsia="fi-FI"/>
              </w:rPr>
              <w:t>"</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displayName</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Yläleuan kolmas m</w:t>
            </w:r>
            <w:r w:rsidRPr="004E48A5">
              <w:rPr>
                <w:rFonts w:ascii="Courier New" w:hAnsi="Courier New" w:cs="Courier New"/>
                <w:color w:val="000000"/>
                <w:sz w:val="18"/>
                <w:lang w:eastAsia="fi-FI"/>
              </w:rPr>
              <w:t>o</w:t>
            </w:r>
            <w:r w:rsidRPr="004E48A5">
              <w:rPr>
                <w:rFonts w:ascii="Courier New" w:hAnsi="Courier New" w:cs="Courier New"/>
                <w:color w:val="000000"/>
                <w:sz w:val="18"/>
                <w:lang w:eastAsia="fi-FI"/>
              </w:rPr>
              <w:t>laari vasemmalla puolella</w:t>
            </w:r>
            <w:r w:rsidRPr="004E48A5">
              <w:rPr>
                <w:rFonts w:ascii="Courier New" w:hAnsi="Courier New" w:cs="Courier New"/>
                <w:color w:val="0000FF"/>
                <w:sz w:val="18"/>
                <w:lang w:eastAsia="fi-FI"/>
              </w:rPr>
              <w:t>"/&gt;</w:t>
            </w:r>
          </w:p>
          <w:p w14:paraId="1A07DBF7"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00"/>
                <w:sz w:val="18"/>
                <w:lang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observation</w:t>
            </w:r>
            <w:r w:rsidRPr="007C355D">
              <w:rPr>
                <w:rFonts w:ascii="Courier New" w:hAnsi="Courier New" w:cs="Courier New"/>
                <w:color w:val="0000FF"/>
                <w:sz w:val="18"/>
                <w:lang w:val="en-US" w:eastAsia="fi-FI"/>
              </w:rPr>
              <w:t>&gt;</w:t>
            </w:r>
          </w:p>
          <w:p w14:paraId="3A8E5052"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entryRelationship</w:t>
            </w:r>
            <w:r w:rsidRPr="007C355D">
              <w:rPr>
                <w:rFonts w:ascii="Courier New" w:hAnsi="Courier New" w:cs="Courier New"/>
                <w:color w:val="0000FF"/>
                <w:sz w:val="18"/>
                <w:lang w:val="en-US" w:eastAsia="fi-FI"/>
              </w:rPr>
              <w:t>&gt;</w:t>
            </w:r>
          </w:p>
          <w:p w14:paraId="00AC3F79"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entryRelationship</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typeCode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COMP</w:t>
            </w:r>
            <w:r w:rsidRPr="007C355D">
              <w:rPr>
                <w:rFonts w:ascii="Courier New" w:hAnsi="Courier New" w:cs="Courier New"/>
                <w:color w:val="0000FF"/>
                <w:sz w:val="18"/>
                <w:lang w:val="en-US" w:eastAsia="fi-FI"/>
              </w:rPr>
              <w:t>"&gt;</w:t>
            </w:r>
          </w:p>
          <w:p w14:paraId="6B0BA4B9"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474747"/>
                <w:sz w:val="18"/>
                <w:lang w:val="en-US" w:eastAsia="fi-FI"/>
              </w:rPr>
              <w:t xml:space="preserve"> Suun limakalvolöydöksen kuvaus </w:t>
            </w:r>
            <w:r w:rsidRPr="007C355D">
              <w:rPr>
                <w:rFonts w:ascii="Courier New" w:hAnsi="Courier New" w:cs="Courier New"/>
                <w:color w:val="0000FF"/>
                <w:sz w:val="18"/>
                <w:lang w:val="en-US" w:eastAsia="fi-FI"/>
              </w:rPr>
              <w:t>--&gt;</w:t>
            </w:r>
          </w:p>
          <w:p w14:paraId="38BB4E03"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observation</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classCode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COND</w:t>
            </w:r>
            <w:r w:rsidRPr="007C355D">
              <w:rPr>
                <w:rFonts w:ascii="Courier New" w:hAnsi="Courier New" w:cs="Courier New"/>
                <w:color w:val="0000FF"/>
                <w:sz w:val="18"/>
                <w:lang w:val="en-US" w:eastAsia="fi-FI"/>
              </w:rPr>
              <w:t>"</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moodCode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EVN</w:t>
            </w:r>
            <w:r w:rsidRPr="007C355D">
              <w:rPr>
                <w:rFonts w:ascii="Courier New" w:hAnsi="Courier New" w:cs="Courier New"/>
                <w:color w:val="0000FF"/>
                <w:sz w:val="18"/>
                <w:lang w:val="en-US" w:eastAsia="fi-FI"/>
              </w:rPr>
              <w:t>"&gt;</w:t>
            </w:r>
          </w:p>
          <w:p w14:paraId="04AC9166" w14:textId="77777777" w:rsidR="007C355D" w:rsidRPr="00A77303" w:rsidRDefault="007C355D" w:rsidP="007C355D">
            <w:pPr>
              <w:autoSpaceDE w:val="0"/>
              <w:autoSpaceDN w:val="0"/>
              <w:adjustRightInd w:val="0"/>
              <w:ind w:left="1136" w:hanging="1136"/>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A77303">
              <w:rPr>
                <w:rFonts w:ascii="Courier New" w:hAnsi="Courier New" w:cs="Courier New"/>
                <w:color w:val="0000FF"/>
                <w:sz w:val="18"/>
                <w:lang w:val="en-US" w:eastAsia="fi-FI"/>
              </w:rPr>
              <w:t>&lt;</w:t>
            </w:r>
            <w:r w:rsidRPr="00A77303">
              <w:rPr>
                <w:rFonts w:ascii="Courier New" w:hAnsi="Courier New" w:cs="Courier New"/>
                <w:color w:val="800000"/>
                <w:sz w:val="18"/>
                <w:lang w:val="en-US" w:eastAsia="fi-FI"/>
              </w:rPr>
              <w:t>code</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77</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codeSystem</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1.2.246.537.6.12.2002.904.2013</w:t>
            </w:r>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codeSy</w:t>
            </w:r>
            <w:r w:rsidRPr="00A77303">
              <w:rPr>
                <w:rFonts w:ascii="Courier New" w:hAnsi="Courier New" w:cs="Courier New"/>
                <w:color w:val="FF0000"/>
                <w:sz w:val="18"/>
                <w:lang w:val="en-US" w:eastAsia="fi-FI"/>
              </w:rPr>
              <w:t>s</w:t>
            </w:r>
            <w:r w:rsidRPr="00A77303">
              <w:rPr>
                <w:rFonts w:ascii="Courier New" w:hAnsi="Courier New" w:cs="Courier New"/>
                <w:color w:val="FF0000"/>
                <w:sz w:val="18"/>
                <w:lang w:val="en-US" w:eastAsia="fi-FI"/>
              </w:rPr>
              <w:t>temName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 xml:space="preserve">THL/Tietosisältö - </w:t>
            </w:r>
            <w:del w:id="1431" w:author="Tekijä">
              <w:r w:rsidRPr="00A77303" w:rsidDel="00A77303">
                <w:rPr>
                  <w:rFonts w:ascii="Courier New" w:hAnsi="Courier New" w:cs="Courier New"/>
                  <w:color w:val="000000"/>
                  <w:sz w:val="18"/>
                  <w:lang w:val="en-US" w:eastAsia="fi-FI"/>
                </w:rPr>
                <w:delText>Suun terveydenhuollon pehmyt- ja kovakudosten havainnot 2013</w:delText>
              </w:r>
            </w:del>
            <w:ins w:id="1432" w:author="Tekijä">
              <w:r w:rsidR="00A77303" w:rsidRPr="00A77303">
                <w:rPr>
                  <w:rFonts w:ascii="Courier New" w:hAnsi="Courier New" w:cs="Courier New"/>
                  <w:color w:val="000000"/>
                  <w:sz w:val="18"/>
                  <w:lang w:val="en-US" w:eastAsia="fi-FI"/>
                </w:rPr>
                <w:t>STH04 Pehmyt- ja kovakudosten havainnot 2013</w:t>
              </w:r>
            </w:ins>
            <w:r w:rsidRPr="00A77303">
              <w:rPr>
                <w:rFonts w:ascii="Courier New" w:hAnsi="Courier New" w:cs="Courier New"/>
                <w:color w:val="0000FF"/>
                <w:sz w:val="18"/>
                <w:lang w:val="en-US" w:eastAsia="fi-FI"/>
              </w:rPr>
              <w:t>"</w:t>
            </w:r>
            <w:r w:rsidRPr="00A77303">
              <w:rPr>
                <w:rFonts w:ascii="Courier New" w:hAnsi="Courier New" w:cs="Courier New"/>
                <w:i/>
                <w:iCs/>
                <w:color w:val="008080"/>
                <w:sz w:val="18"/>
                <w:lang w:val="en-US" w:eastAsia="fi-FI"/>
              </w:rPr>
              <w:t xml:space="preserve"> </w:t>
            </w:r>
            <w:r w:rsidRPr="00A77303">
              <w:rPr>
                <w:rFonts w:ascii="Courier New" w:hAnsi="Courier New" w:cs="Courier New"/>
                <w:color w:val="FF0000"/>
                <w:sz w:val="18"/>
                <w:lang w:val="en-US" w:eastAsia="fi-FI"/>
              </w:rPr>
              <w:t>di</w:t>
            </w:r>
            <w:r w:rsidRPr="00A77303">
              <w:rPr>
                <w:rFonts w:ascii="Courier New" w:hAnsi="Courier New" w:cs="Courier New"/>
                <w:color w:val="FF0000"/>
                <w:sz w:val="18"/>
                <w:lang w:val="en-US" w:eastAsia="fi-FI"/>
              </w:rPr>
              <w:t>s</w:t>
            </w:r>
            <w:r w:rsidRPr="00A77303">
              <w:rPr>
                <w:rFonts w:ascii="Courier New" w:hAnsi="Courier New" w:cs="Courier New"/>
                <w:color w:val="FF0000"/>
                <w:sz w:val="18"/>
                <w:lang w:val="en-US" w:eastAsia="fi-FI"/>
              </w:rPr>
              <w:t>playName</w:t>
            </w:r>
            <w:r w:rsidRPr="00A77303">
              <w:rPr>
                <w:rFonts w:ascii="Courier New" w:hAnsi="Courier New" w:cs="Courier New"/>
                <w:color w:val="0000FF"/>
                <w:sz w:val="18"/>
                <w:lang w:val="en-US" w:eastAsia="fi-FI"/>
              </w:rPr>
              <w:t>="</w:t>
            </w:r>
            <w:r w:rsidRPr="00A77303">
              <w:rPr>
                <w:rFonts w:ascii="Courier New" w:hAnsi="Courier New" w:cs="Courier New"/>
                <w:color w:val="000000"/>
                <w:sz w:val="18"/>
                <w:lang w:val="en-US" w:eastAsia="fi-FI"/>
              </w:rPr>
              <w:t>Suun limakalv</w:t>
            </w:r>
            <w:r w:rsidRPr="00A77303">
              <w:rPr>
                <w:rFonts w:ascii="Courier New" w:hAnsi="Courier New" w:cs="Courier New"/>
                <w:color w:val="000000"/>
                <w:sz w:val="18"/>
                <w:lang w:val="en-US" w:eastAsia="fi-FI"/>
              </w:rPr>
              <w:t>o</w:t>
            </w:r>
            <w:r w:rsidRPr="00A77303">
              <w:rPr>
                <w:rFonts w:ascii="Courier New" w:hAnsi="Courier New" w:cs="Courier New"/>
                <w:color w:val="000000"/>
                <w:sz w:val="18"/>
                <w:lang w:val="en-US" w:eastAsia="fi-FI"/>
              </w:rPr>
              <w:t>löydöksen kuvaus</w:t>
            </w:r>
            <w:r w:rsidRPr="00A77303">
              <w:rPr>
                <w:rFonts w:ascii="Courier New" w:hAnsi="Courier New" w:cs="Courier New"/>
                <w:color w:val="0000FF"/>
                <w:sz w:val="18"/>
                <w:lang w:val="en-US" w:eastAsia="fi-FI"/>
              </w:rPr>
              <w:t>"/&gt;</w:t>
            </w:r>
          </w:p>
          <w:p w14:paraId="6B52B465"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A77303">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text</w:t>
            </w:r>
            <w:r w:rsidRPr="007C355D">
              <w:rPr>
                <w:rFonts w:ascii="Courier New" w:hAnsi="Courier New" w:cs="Courier New"/>
                <w:color w:val="0000FF"/>
                <w:sz w:val="18"/>
                <w:lang w:val="en-US" w:eastAsia="fi-FI"/>
              </w:rPr>
              <w:t>&gt;</w:t>
            </w:r>
          </w:p>
          <w:p w14:paraId="5EDF6553"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reference</w:t>
            </w:r>
            <w:r w:rsidRPr="007C355D">
              <w:rPr>
                <w:rFonts w:ascii="Courier New" w:hAnsi="Courier New" w:cs="Courier New"/>
                <w:i/>
                <w:iCs/>
                <w:color w:val="008080"/>
                <w:sz w:val="18"/>
                <w:lang w:val="en-US" w:eastAsia="fi-FI"/>
              </w:rPr>
              <w:t xml:space="preserve"> </w:t>
            </w:r>
            <w:r w:rsidRPr="007C355D">
              <w:rPr>
                <w:rFonts w:ascii="Courier New" w:hAnsi="Courier New" w:cs="Courier New"/>
                <w:color w:val="FF0000"/>
                <w:sz w:val="18"/>
                <w:lang w:val="en-US" w:eastAsia="fi-FI"/>
              </w:rPr>
              <w:t>value</w:t>
            </w:r>
            <w:r w:rsidRPr="007C355D">
              <w:rPr>
                <w:rFonts w:ascii="Courier New" w:hAnsi="Courier New" w:cs="Courier New"/>
                <w:color w:val="0000FF"/>
                <w:sz w:val="18"/>
                <w:lang w:val="en-US" w:eastAsia="fi-FI"/>
              </w:rPr>
              <w:t>="</w:t>
            </w:r>
            <w:r w:rsidRPr="007C355D">
              <w:rPr>
                <w:rFonts w:ascii="Courier New" w:hAnsi="Courier New" w:cs="Courier New"/>
                <w:color w:val="000000"/>
                <w:sz w:val="18"/>
                <w:lang w:val="en-US" w:eastAsia="fi-FI"/>
              </w:rPr>
              <w:t>#OID1.2.246.10.1234567.14.2013.123.4.10.7.4</w:t>
            </w:r>
            <w:r w:rsidRPr="007C355D">
              <w:rPr>
                <w:rFonts w:ascii="Courier New" w:hAnsi="Courier New" w:cs="Courier New"/>
                <w:color w:val="0000FF"/>
                <w:sz w:val="18"/>
                <w:lang w:val="en-US" w:eastAsia="fi-FI"/>
              </w:rPr>
              <w:t>"/&gt;</w:t>
            </w:r>
          </w:p>
          <w:p w14:paraId="3B3F0AE0"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text</w:t>
            </w:r>
            <w:r w:rsidRPr="007C355D">
              <w:rPr>
                <w:rFonts w:ascii="Courier New" w:hAnsi="Courier New" w:cs="Courier New"/>
                <w:color w:val="0000FF"/>
                <w:sz w:val="18"/>
                <w:lang w:val="en-US" w:eastAsia="fi-FI"/>
              </w:rPr>
              <w:t>&gt;</w:t>
            </w:r>
          </w:p>
          <w:p w14:paraId="7C911886" w14:textId="77777777" w:rsidR="007C355D" w:rsidRPr="007C355D" w:rsidRDefault="007C355D" w:rsidP="007C355D">
            <w:pPr>
              <w:autoSpaceDE w:val="0"/>
              <w:autoSpaceDN w:val="0"/>
              <w:adjustRightInd w:val="0"/>
              <w:jc w:val="left"/>
              <w:rPr>
                <w:rFonts w:ascii="Courier New" w:hAnsi="Courier New" w:cs="Courier New"/>
                <w:color w:val="0000FF"/>
                <w:sz w:val="18"/>
                <w:lang w:val="en-US" w:eastAsia="fi-FI"/>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observation</w:t>
            </w:r>
            <w:r w:rsidRPr="007C355D">
              <w:rPr>
                <w:rFonts w:ascii="Courier New" w:hAnsi="Courier New" w:cs="Courier New"/>
                <w:color w:val="0000FF"/>
                <w:sz w:val="18"/>
                <w:lang w:val="en-US" w:eastAsia="fi-FI"/>
              </w:rPr>
              <w:t>&gt;</w:t>
            </w:r>
          </w:p>
          <w:p w14:paraId="6566D51F" w14:textId="77777777" w:rsidR="003F6A08" w:rsidRPr="003F6A08" w:rsidRDefault="007C355D" w:rsidP="007C355D">
            <w:pPr>
              <w:autoSpaceDE w:val="0"/>
              <w:autoSpaceDN w:val="0"/>
              <w:adjustRightInd w:val="0"/>
              <w:jc w:val="left"/>
              <w:rPr>
                <w:rFonts w:ascii="Courier New" w:hAnsi="Courier New" w:cs="Courier New"/>
                <w:sz w:val="18"/>
                <w:szCs w:val="18"/>
                <w:lang w:val="en-US"/>
              </w:rPr>
            </w:pPr>
            <w:r w:rsidRPr="007C355D">
              <w:rPr>
                <w:rFonts w:ascii="Courier New" w:hAnsi="Courier New" w:cs="Courier New"/>
                <w:color w:val="000000"/>
                <w:sz w:val="18"/>
                <w:lang w:val="en-US" w:eastAsia="fi-FI"/>
              </w:rPr>
              <w:t xml:space="preserve"> </w:t>
            </w:r>
            <w:r w:rsidRPr="007C355D">
              <w:rPr>
                <w:rFonts w:ascii="Courier New" w:hAnsi="Courier New" w:cs="Courier New"/>
                <w:color w:val="0000FF"/>
                <w:sz w:val="18"/>
                <w:lang w:val="en-US" w:eastAsia="fi-FI"/>
              </w:rPr>
              <w:t>&lt;/</w:t>
            </w:r>
            <w:r w:rsidRPr="007C355D">
              <w:rPr>
                <w:rFonts w:ascii="Courier New" w:hAnsi="Courier New" w:cs="Courier New"/>
                <w:color w:val="800000"/>
                <w:sz w:val="18"/>
                <w:lang w:val="en-US" w:eastAsia="fi-FI"/>
              </w:rPr>
              <w:t>entryRelationship</w:t>
            </w:r>
            <w:r w:rsidRPr="007C355D">
              <w:rPr>
                <w:rFonts w:ascii="Courier New" w:hAnsi="Courier New" w:cs="Courier New"/>
                <w:color w:val="0000FF"/>
                <w:sz w:val="18"/>
                <w:lang w:val="en-US" w:eastAsia="fi-FI"/>
              </w:rPr>
              <w:t>&gt;</w:t>
            </w:r>
          </w:p>
        </w:tc>
      </w:tr>
    </w:tbl>
    <w:p w14:paraId="01B0A42B" w14:textId="77777777" w:rsidR="003F6A08" w:rsidRDefault="003F6A08" w:rsidP="008E33EF">
      <w:pPr>
        <w:pStyle w:val="Otsikko2"/>
      </w:pPr>
      <w:bookmarkStart w:id="1433" w:name="_Toc377399169"/>
      <w:bookmarkStart w:id="1434" w:name="_Toc436732611"/>
      <w:r w:rsidRPr="003F6A08">
        <w:t>Pehmyt- ja kovakudosten tekstimuotoinen tieto</w:t>
      </w:r>
      <w:bookmarkEnd w:id="1433"/>
      <w:bookmarkEnd w:id="1434"/>
    </w:p>
    <w:p w14:paraId="7096AC35" w14:textId="77777777" w:rsidR="006A5237" w:rsidRPr="00FA63CD" w:rsidRDefault="006A5237" w:rsidP="006A5237">
      <w:r w:rsidRPr="00FA63CD">
        <w:t xml:space="preserve">Entry.organizer.templateId kohtaan annetaan </w:t>
      </w:r>
      <w:r w:rsidRPr="006A5237">
        <w:t>Pehmyt- ja kovakudosten tekstimuotoi</w:t>
      </w:r>
      <w:r>
        <w:t>sten</w:t>
      </w:r>
      <w:r w:rsidRPr="006A5237">
        <w:t xml:space="preserve"> tieto</w:t>
      </w:r>
      <w:r>
        <w:t xml:space="preserve">jen </w:t>
      </w:r>
      <w:r w:rsidRPr="00FA63CD">
        <w:t xml:space="preserve">rakenteen tunnus </w:t>
      </w:r>
      <w:r w:rsidRPr="00926176">
        <w:t>1.2.246.537.6.12.2002.904.2013.</w:t>
      </w:r>
      <w:r>
        <w:t>9</w:t>
      </w:r>
      <w:r w:rsidRPr="00926176">
        <w:t>0</w:t>
      </w:r>
      <w:r>
        <w:t xml:space="preserve"> eli kyseisen otsikkokentän oid tietosisält</w:t>
      </w:r>
      <w:r>
        <w:t>ö</w:t>
      </w:r>
      <w:r>
        <w:t>määrittelystä.</w:t>
      </w:r>
    </w:p>
    <w:p w14:paraId="5F595C00" w14:textId="77777777" w:rsidR="006A5237" w:rsidRPr="008E33EF" w:rsidRDefault="006A5237" w:rsidP="008E33EF"/>
    <w:p w14:paraId="022B4864" w14:textId="77777777" w:rsidR="003F6A08" w:rsidRPr="003F6A08" w:rsidRDefault="003F6A08" w:rsidP="003F6A08">
      <w:r w:rsidRPr="003F6A08">
        <w:t>Pehmyt- ja kovakudosten tekstimuotoiset tiedot annetaan näyttömuodossa, johon viitataan omasta observation:ista. Tämä rakenne tulee vain, mikäli rakenteisia kirjauksia ei tuoteta. Pehmyt- ja kov</w:t>
      </w:r>
      <w:r w:rsidRPr="003F6A08">
        <w:t>a</w:t>
      </w:r>
      <w:r w:rsidRPr="003F6A08">
        <w:t>kudosten havaintojen tekstimuotoisen tiedon päivityspäivämäärä tulee observation:in effectiveT</w:t>
      </w:r>
      <w:r w:rsidRPr="003F6A08">
        <w:t>i</w:t>
      </w:r>
      <w:r w:rsidRPr="003F6A08">
        <w:t>me:en päivätarkkuudella.</w:t>
      </w:r>
    </w:p>
    <w:p w14:paraId="5184D661"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2F9BED16"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70212DF7" w14:textId="77777777" w:rsidR="003F6A08" w:rsidRPr="003F6A08" w:rsidRDefault="003F6A08" w:rsidP="003F6A08">
            <w:pPr>
              <w:autoSpaceDE w:val="0"/>
              <w:autoSpaceDN w:val="0"/>
              <w:adjustRightInd w:val="0"/>
              <w:jc w:val="left"/>
              <w:rPr>
                <w:rFonts w:ascii="Courier New" w:hAnsi="Courier New" w:cs="Courier New"/>
                <w:color w:val="0000FF"/>
                <w:sz w:val="18"/>
                <w:lang w:eastAsia="fi-FI"/>
              </w:rPr>
            </w:pPr>
            <w:r w:rsidRPr="003F6A08">
              <w:rPr>
                <w:rFonts w:ascii="Courier New" w:hAnsi="Courier New" w:cs="Courier New"/>
                <w:color w:val="0000FF"/>
                <w:sz w:val="18"/>
                <w:lang w:eastAsia="fi-FI"/>
              </w:rPr>
              <w:t>&lt;!--</w:t>
            </w:r>
            <w:r w:rsidRPr="003F6A08">
              <w:rPr>
                <w:rFonts w:ascii="Courier New" w:hAnsi="Courier New" w:cs="Courier New"/>
                <w:color w:val="474747"/>
                <w:sz w:val="18"/>
                <w:lang w:eastAsia="fi-FI"/>
              </w:rPr>
              <w:t xml:space="preserve"> Pehmyt- ja kovakudosten tekstimuotoinen tieto, tämä kirjaan vain mikäli rakenteisia kirjauksia ei tuoteta </w:t>
            </w:r>
            <w:r w:rsidRPr="003F6A08">
              <w:rPr>
                <w:rFonts w:ascii="Courier New" w:hAnsi="Courier New" w:cs="Courier New"/>
                <w:color w:val="0000FF"/>
                <w:sz w:val="18"/>
                <w:lang w:eastAsia="fi-FI"/>
              </w:rPr>
              <w:t>--&gt;</w:t>
            </w:r>
          </w:p>
          <w:p w14:paraId="43ED4EB2" w14:textId="77777777" w:rsidR="003F6A08" w:rsidRPr="003F6A08" w:rsidRDefault="003F6A08" w:rsidP="003F6A08">
            <w:pPr>
              <w:autoSpaceDE w:val="0"/>
              <w:autoSpaceDN w:val="0"/>
              <w:adjustRightInd w:val="0"/>
              <w:jc w:val="left"/>
              <w:rPr>
                <w:rFonts w:ascii="Courier New" w:hAnsi="Courier New" w:cs="Courier New"/>
                <w:color w:val="0000FF"/>
                <w:sz w:val="18"/>
                <w:lang w:eastAsia="fi-FI"/>
              </w:rPr>
            </w:pPr>
            <w:r w:rsidRPr="003F6A08">
              <w:rPr>
                <w:rFonts w:ascii="Courier New" w:hAnsi="Courier New" w:cs="Courier New"/>
                <w:color w:val="0000FF"/>
                <w:sz w:val="18"/>
                <w:lang w:eastAsia="fi-FI"/>
              </w:rPr>
              <w:t>&lt;</w:t>
            </w:r>
            <w:r w:rsidRPr="003F6A08">
              <w:rPr>
                <w:rFonts w:ascii="Courier New" w:hAnsi="Courier New" w:cs="Courier New"/>
                <w:color w:val="800000"/>
                <w:sz w:val="18"/>
                <w:lang w:eastAsia="fi-FI"/>
              </w:rPr>
              <w:t>component</w:t>
            </w:r>
            <w:r w:rsidRPr="003F6A08">
              <w:rPr>
                <w:rFonts w:ascii="Courier New" w:hAnsi="Courier New" w:cs="Courier New"/>
                <w:color w:val="0000FF"/>
                <w:sz w:val="18"/>
                <w:lang w:eastAsia="fi-FI"/>
              </w:rPr>
              <w:t>&gt;</w:t>
            </w:r>
          </w:p>
          <w:p w14:paraId="01F0E726" w14:textId="77777777" w:rsidR="003F6A08" w:rsidRPr="003F6A08" w:rsidRDefault="003F6A08" w:rsidP="003F6A08">
            <w:pPr>
              <w:autoSpaceDE w:val="0"/>
              <w:autoSpaceDN w:val="0"/>
              <w:adjustRightInd w:val="0"/>
              <w:jc w:val="left"/>
              <w:rPr>
                <w:rFonts w:ascii="Courier New" w:hAnsi="Courier New" w:cs="Courier New"/>
                <w:color w:val="0000FF"/>
                <w:sz w:val="18"/>
                <w:lang w:eastAsia="fi-FI"/>
              </w:rPr>
            </w:pPr>
            <w:r w:rsidRPr="003F6A08">
              <w:rPr>
                <w:rFonts w:ascii="Courier New" w:hAnsi="Courier New" w:cs="Courier New"/>
                <w:color w:val="000000"/>
                <w:sz w:val="18"/>
                <w:lang w:eastAsia="fi-FI"/>
              </w:rPr>
              <w:t xml:space="preserve"> </w:t>
            </w:r>
            <w:r w:rsidRPr="003F6A08">
              <w:rPr>
                <w:rFonts w:ascii="Courier New" w:hAnsi="Courier New" w:cs="Courier New"/>
                <w:color w:val="0000FF"/>
                <w:sz w:val="18"/>
                <w:lang w:eastAsia="fi-FI"/>
              </w:rPr>
              <w:t>&lt;!--</w:t>
            </w:r>
            <w:r w:rsidRPr="003F6A08">
              <w:rPr>
                <w:rFonts w:ascii="Courier New" w:hAnsi="Courier New" w:cs="Courier New"/>
                <w:color w:val="474747"/>
                <w:sz w:val="18"/>
                <w:lang w:eastAsia="fi-FI"/>
              </w:rPr>
              <w:t xml:space="preserve"> Pehmyt- ja kovakudosten havainnot tekstimuotoisesti </w:t>
            </w:r>
            <w:r w:rsidRPr="003F6A08">
              <w:rPr>
                <w:rFonts w:ascii="Courier New" w:hAnsi="Courier New" w:cs="Courier New"/>
                <w:color w:val="0000FF"/>
                <w:sz w:val="18"/>
                <w:lang w:eastAsia="fi-FI"/>
              </w:rPr>
              <w:t>--&gt;</w:t>
            </w:r>
          </w:p>
          <w:p w14:paraId="11E0402D"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classCode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COND</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moodCode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EVN</w:t>
            </w:r>
            <w:r w:rsidRPr="003F6A08">
              <w:rPr>
                <w:rFonts w:ascii="Courier New" w:hAnsi="Courier New" w:cs="Courier New"/>
                <w:color w:val="0000FF"/>
                <w:sz w:val="18"/>
                <w:lang w:val="en-US" w:eastAsia="fi-FI"/>
              </w:rPr>
              <w:t>"&gt;</w:t>
            </w:r>
          </w:p>
          <w:p w14:paraId="630AA7A2" w14:textId="77777777" w:rsidR="003F6A08" w:rsidRPr="003F6A08" w:rsidRDefault="003F6A08" w:rsidP="003F6A08">
            <w:pPr>
              <w:autoSpaceDE w:val="0"/>
              <w:autoSpaceDN w:val="0"/>
              <w:adjustRightInd w:val="0"/>
              <w:ind w:left="568" w:hanging="568"/>
              <w:jc w:val="left"/>
              <w:rPr>
                <w:rFonts w:ascii="Courier New" w:hAnsi="Courier New" w:cs="Courier New"/>
                <w:color w:val="0000FF"/>
                <w:sz w:val="18"/>
                <w:lang w:eastAsia="fi-FI"/>
              </w:rPr>
            </w:pPr>
            <w:r w:rsidRPr="00302119">
              <w:rPr>
                <w:rFonts w:ascii="Courier New" w:hAnsi="Courier New" w:cs="Courier New"/>
                <w:color w:val="000000"/>
                <w:sz w:val="18"/>
                <w:lang w:val="en-US" w:eastAsia="fi-FI"/>
              </w:rPr>
              <w:t xml:space="preserve">    </w:t>
            </w:r>
            <w:r w:rsidRPr="003F6A08">
              <w:rPr>
                <w:rFonts w:ascii="Courier New" w:hAnsi="Courier New" w:cs="Courier New"/>
                <w:color w:val="0000FF"/>
                <w:sz w:val="18"/>
                <w:lang w:eastAsia="fi-FI"/>
              </w:rPr>
              <w:t>&lt;</w:t>
            </w:r>
            <w:r w:rsidRPr="003F6A08">
              <w:rPr>
                <w:rFonts w:ascii="Courier New" w:hAnsi="Courier New" w:cs="Courier New"/>
                <w:color w:val="800000"/>
                <w:sz w:val="18"/>
                <w:lang w:eastAsia="fi-FI"/>
              </w:rPr>
              <w:t>code</w:t>
            </w:r>
            <w:r w:rsidRPr="003F6A08">
              <w:rPr>
                <w:rFonts w:ascii="Courier New" w:hAnsi="Courier New" w:cs="Courier New"/>
                <w:i/>
                <w:iCs/>
                <w:color w:val="008080"/>
                <w:sz w:val="18"/>
                <w:lang w:eastAsia="fi-FI"/>
              </w:rPr>
              <w:t xml:space="preserve"> </w:t>
            </w:r>
            <w:r w:rsidRPr="003F6A08">
              <w:rPr>
                <w:rFonts w:ascii="Courier New" w:hAnsi="Courier New" w:cs="Courier New"/>
                <w:color w:val="FF0000"/>
                <w:sz w:val="18"/>
                <w:lang w:eastAsia="fi-FI"/>
              </w:rPr>
              <w:t>code</w:t>
            </w:r>
            <w:r w:rsidRPr="003F6A08">
              <w:rPr>
                <w:rFonts w:ascii="Courier New" w:hAnsi="Courier New" w:cs="Courier New"/>
                <w:color w:val="0000FF"/>
                <w:sz w:val="18"/>
                <w:lang w:eastAsia="fi-FI"/>
              </w:rPr>
              <w:t>="</w:t>
            </w:r>
            <w:r w:rsidRPr="003F6A08">
              <w:rPr>
                <w:rFonts w:ascii="Courier New" w:hAnsi="Courier New" w:cs="Courier New"/>
                <w:color w:val="000000"/>
                <w:sz w:val="18"/>
                <w:lang w:eastAsia="fi-FI"/>
              </w:rPr>
              <w:t>92</w:t>
            </w:r>
            <w:r w:rsidRPr="003F6A08">
              <w:rPr>
                <w:rFonts w:ascii="Courier New" w:hAnsi="Courier New" w:cs="Courier New"/>
                <w:color w:val="0000FF"/>
                <w:sz w:val="18"/>
                <w:lang w:eastAsia="fi-FI"/>
              </w:rPr>
              <w:t>"</w:t>
            </w:r>
            <w:r w:rsidRPr="003F6A08">
              <w:rPr>
                <w:rFonts w:ascii="Courier New" w:hAnsi="Courier New" w:cs="Courier New"/>
                <w:i/>
                <w:iCs/>
                <w:color w:val="008080"/>
                <w:sz w:val="18"/>
                <w:lang w:eastAsia="fi-FI"/>
              </w:rPr>
              <w:t xml:space="preserve"> </w:t>
            </w:r>
            <w:r w:rsidRPr="003F6A08">
              <w:rPr>
                <w:rFonts w:ascii="Courier New" w:hAnsi="Courier New" w:cs="Courier New"/>
                <w:color w:val="FF0000"/>
                <w:sz w:val="18"/>
                <w:lang w:eastAsia="fi-FI"/>
              </w:rPr>
              <w:t>codeSystem</w:t>
            </w:r>
            <w:r w:rsidRPr="003F6A08">
              <w:rPr>
                <w:rFonts w:ascii="Courier New" w:hAnsi="Courier New" w:cs="Courier New"/>
                <w:color w:val="0000FF"/>
                <w:sz w:val="18"/>
                <w:lang w:eastAsia="fi-FI"/>
              </w:rPr>
              <w:t>="</w:t>
            </w:r>
            <w:r w:rsidRPr="003F6A08">
              <w:rPr>
                <w:rFonts w:ascii="Courier New" w:hAnsi="Courier New" w:cs="Courier New"/>
                <w:color w:val="000000"/>
                <w:sz w:val="18"/>
                <w:lang w:eastAsia="fi-FI"/>
              </w:rPr>
              <w:t>1.2.246.537.6.12.2002.904.2013</w:t>
            </w:r>
            <w:r w:rsidRPr="003F6A08">
              <w:rPr>
                <w:rFonts w:ascii="Courier New" w:hAnsi="Courier New" w:cs="Courier New"/>
                <w:color w:val="0000FF"/>
                <w:sz w:val="18"/>
                <w:lang w:eastAsia="fi-FI"/>
              </w:rPr>
              <w:t>"</w:t>
            </w:r>
            <w:r w:rsidRPr="003F6A08">
              <w:rPr>
                <w:rFonts w:ascii="Courier New" w:hAnsi="Courier New" w:cs="Courier New"/>
                <w:i/>
                <w:iCs/>
                <w:color w:val="008080"/>
                <w:sz w:val="18"/>
                <w:lang w:eastAsia="fi-FI"/>
              </w:rPr>
              <w:t xml:space="preserve"> </w:t>
            </w:r>
            <w:r w:rsidR="00933C5F" w:rsidRPr="007C355D">
              <w:rPr>
                <w:rFonts w:ascii="Courier New" w:hAnsi="Courier New" w:cs="Courier New"/>
                <w:color w:val="FF0000"/>
                <w:sz w:val="18"/>
                <w:lang w:eastAsia="fi-FI"/>
              </w:rPr>
              <w:t>codeSystemN</w:t>
            </w:r>
            <w:r w:rsidR="00933C5F" w:rsidRPr="007C355D">
              <w:rPr>
                <w:rFonts w:ascii="Courier New" w:hAnsi="Courier New" w:cs="Courier New"/>
                <w:color w:val="FF0000"/>
                <w:sz w:val="18"/>
                <w:lang w:eastAsia="fi-FI"/>
              </w:rPr>
              <w:t>a</w:t>
            </w:r>
            <w:r w:rsidR="00933C5F" w:rsidRPr="007C355D">
              <w:rPr>
                <w:rFonts w:ascii="Courier New" w:hAnsi="Courier New" w:cs="Courier New"/>
                <w:color w:val="FF0000"/>
                <w:sz w:val="18"/>
                <w:lang w:eastAsia="fi-FI"/>
              </w:rPr>
              <w:t>me</w:t>
            </w:r>
            <w:r w:rsidR="00933C5F" w:rsidRPr="007C355D">
              <w:rPr>
                <w:rFonts w:ascii="Courier New" w:hAnsi="Courier New" w:cs="Courier New"/>
                <w:color w:val="0000FF"/>
                <w:sz w:val="18"/>
                <w:lang w:eastAsia="fi-FI"/>
              </w:rPr>
              <w:t>="</w:t>
            </w:r>
            <w:r w:rsidR="00933C5F" w:rsidRPr="007C355D">
              <w:rPr>
                <w:rFonts w:ascii="Courier New" w:hAnsi="Courier New" w:cs="Courier New"/>
                <w:color w:val="000000"/>
                <w:sz w:val="18"/>
                <w:lang w:eastAsia="fi-FI"/>
              </w:rPr>
              <w:t xml:space="preserve">THL/Tietosisältö - </w:t>
            </w:r>
            <w:del w:id="1435" w:author="Tekijä">
              <w:r w:rsidR="00933C5F" w:rsidRPr="007C355D" w:rsidDel="00A77303">
                <w:rPr>
                  <w:rFonts w:ascii="Courier New" w:hAnsi="Courier New" w:cs="Courier New"/>
                  <w:color w:val="000000"/>
                  <w:sz w:val="18"/>
                  <w:lang w:eastAsia="fi-FI"/>
                </w:rPr>
                <w:delText>Suun terveydenhuollon pehmyt- ja kovakudosten havainnot 2013</w:delText>
              </w:r>
            </w:del>
            <w:ins w:id="1436" w:author="Tekijä">
              <w:r w:rsidR="00A77303">
                <w:rPr>
                  <w:rFonts w:ascii="Courier New" w:hAnsi="Courier New" w:cs="Courier New"/>
                  <w:color w:val="000000"/>
                  <w:sz w:val="18"/>
                  <w:lang w:eastAsia="fi-FI"/>
                </w:rPr>
                <w:t>STH04 Pehmyt- ja kovakudosten havainnot 2013</w:t>
              </w:r>
            </w:ins>
            <w:r w:rsidR="00933C5F" w:rsidRPr="007C355D">
              <w:rPr>
                <w:rFonts w:ascii="Courier New" w:hAnsi="Courier New" w:cs="Courier New"/>
                <w:color w:val="0000FF"/>
                <w:sz w:val="18"/>
                <w:lang w:eastAsia="fi-FI"/>
              </w:rPr>
              <w:t>"</w:t>
            </w:r>
            <w:r w:rsidR="00933C5F" w:rsidRPr="007C355D">
              <w:rPr>
                <w:rFonts w:ascii="Courier New" w:hAnsi="Courier New" w:cs="Courier New"/>
                <w:i/>
                <w:iCs/>
                <w:color w:val="008080"/>
                <w:sz w:val="18"/>
                <w:lang w:eastAsia="fi-FI"/>
              </w:rPr>
              <w:t xml:space="preserve"> </w:t>
            </w:r>
            <w:r w:rsidRPr="003F6A08">
              <w:rPr>
                <w:rFonts w:ascii="Courier New" w:hAnsi="Courier New" w:cs="Courier New"/>
                <w:color w:val="FF0000"/>
                <w:sz w:val="18"/>
                <w:lang w:eastAsia="fi-FI"/>
              </w:rPr>
              <w:t>displayName</w:t>
            </w:r>
            <w:r w:rsidRPr="003F6A08">
              <w:rPr>
                <w:rFonts w:ascii="Courier New" w:hAnsi="Courier New" w:cs="Courier New"/>
                <w:color w:val="0000FF"/>
                <w:sz w:val="18"/>
                <w:lang w:eastAsia="fi-FI"/>
              </w:rPr>
              <w:t>="</w:t>
            </w:r>
            <w:r w:rsidRPr="003F6A08">
              <w:rPr>
                <w:rFonts w:ascii="Courier New" w:hAnsi="Courier New" w:cs="Courier New"/>
                <w:color w:val="000000"/>
                <w:sz w:val="18"/>
                <w:lang w:eastAsia="fi-FI"/>
              </w:rPr>
              <w:t>Pehmyt- ja kovak</w:t>
            </w:r>
            <w:r w:rsidRPr="003F6A08">
              <w:rPr>
                <w:rFonts w:ascii="Courier New" w:hAnsi="Courier New" w:cs="Courier New"/>
                <w:color w:val="000000"/>
                <w:sz w:val="18"/>
                <w:lang w:eastAsia="fi-FI"/>
              </w:rPr>
              <w:t>u</w:t>
            </w:r>
            <w:r w:rsidRPr="003F6A08">
              <w:rPr>
                <w:rFonts w:ascii="Courier New" w:hAnsi="Courier New" w:cs="Courier New"/>
                <w:color w:val="000000"/>
                <w:sz w:val="18"/>
                <w:lang w:eastAsia="fi-FI"/>
              </w:rPr>
              <w:t>dosten havainnot tekstimuotoisesti</w:t>
            </w:r>
            <w:r w:rsidRPr="003F6A08">
              <w:rPr>
                <w:rFonts w:ascii="Courier New" w:hAnsi="Courier New" w:cs="Courier New"/>
                <w:color w:val="0000FF"/>
                <w:sz w:val="18"/>
                <w:lang w:eastAsia="fi-FI"/>
              </w:rPr>
              <w:t>"/&gt;</w:t>
            </w:r>
          </w:p>
          <w:p w14:paraId="2ACDE5EB"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text</w:t>
            </w:r>
            <w:r w:rsidRPr="003F6A08">
              <w:rPr>
                <w:rFonts w:ascii="Courier New" w:hAnsi="Courier New" w:cs="Courier New"/>
                <w:color w:val="0000FF"/>
                <w:sz w:val="18"/>
                <w:lang w:val="en-US" w:eastAsia="fi-FI"/>
              </w:rPr>
              <w:t>&gt;</w:t>
            </w:r>
          </w:p>
          <w:p w14:paraId="37FA29B6"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reference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value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#OID1.2.246.10.1234567.14.2013.123.4.10.1.22</w:t>
            </w:r>
            <w:r w:rsidRPr="003F6A08">
              <w:rPr>
                <w:rFonts w:ascii="Courier New" w:hAnsi="Courier New" w:cs="Courier New"/>
                <w:color w:val="0000FF"/>
                <w:sz w:val="18"/>
                <w:lang w:val="en-US" w:eastAsia="fi-FI"/>
              </w:rPr>
              <w:t>"/&gt;</w:t>
            </w:r>
          </w:p>
          <w:p w14:paraId="131EED95"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text</w:t>
            </w:r>
            <w:r w:rsidRPr="003F6A08">
              <w:rPr>
                <w:rFonts w:ascii="Courier New" w:hAnsi="Courier New" w:cs="Courier New"/>
                <w:color w:val="0000FF"/>
                <w:sz w:val="18"/>
                <w:lang w:val="en-US" w:eastAsia="fi-FI"/>
              </w:rPr>
              <w:t>&gt;</w:t>
            </w:r>
          </w:p>
          <w:p w14:paraId="248D2507" w14:textId="77777777" w:rsidR="003F6A08" w:rsidRPr="003F6A08" w:rsidRDefault="003F6A08" w:rsidP="003F6A08">
            <w:pPr>
              <w:autoSpaceDE w:val="0"/>
              <w:autoSpaceDN w:val="0"/>
              <w:adjustRightInd w:val="0"/>
              <w:jc w:val="left"/>
              <w:rPr>
                <w:rFonts w:ascii="Courier New" w:hAnsi="Courier New" w:cs="Courier New"/>
                <w:color w:val="0000FF"/>
                <w:sz w:val="18"/>
                <w:lang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eastAsia="fi-FI"/>
              </w:rPr>
              <w:t>&lt;!--</w:t>
            </w:r>
            <w:r w:rsidRPr="003F6A08">
              <w:rPr>
                <w:rFonts w:ascii="Courier New" w:hAnsi="Courier New" w:cs="Courier New"/>
                <w:color w:val="474747"/>
                <w:sz w:val="18"/>
                <w:lang w:eastAsia="fi-FI"/>
              </w:rPr>
              <w:t xml:space="preserve"> Pehmyt- ja kovakudosten havaintojen tekstimuotoisen tiedon päivityspvm </w:t>
            </w:r>
            <w:r w:rsidRPr="003F6A08">
              <w:rPr>
                <w:rFonts w:ascii="Courier New" w:hAnsi="Courier New" w:cs="Courier New"/>
                <w:color w:val="0000FF"/>
                <w:sz w:val="18"/>
                <w:lang w:eastAsia="fi-FI"/>
              </w:rPr>
              <w:t>--&gt;</w:t>
            </w:r>
          </w:p>
          <w:p w14:paraId="55D24459"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effectiveTime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value</w:t>
            </w:r>
            <w:r w:rsidRPr="003F6A08">
              <w:rPr>
                <w:rFonts w:ascii="Courier New" w:hAnsi="Courier New" w:cs="Courier New"/>
                <w:color w:val="0000FF"/>
                <w:sz w:val="18"/>
                <w:lang w:val="en-US" w:eastAsia="fi-FI"/>
              </w:rPr>
              <w:t>="</w:t>
            </w:r>
            <w:del w:id="1437" w:author="Tekijä">
              <w:r w:rsidRPr="003F6A08" w:rsidDel="005507B3">
                <w:rPr>
                  <w:rFonts w:ascii="Courier New" w:hAnsi="Courier New" w:cs="Courier New"/>
                  <w:color w:val="000000"/>
                  <w:sz w:val="18"/>
                  <w:lang w:val="en-US" w:eastAsia="fi-FI"/>
                </w:rPr>
                <w:delText>20130601</w:delText>
              </w:r>
            </w:del>
            <w:ins w:id="1438" w:author="Tekijä">
              <w:r w:rsidR="005507B3">
                <w:rPr>
                  <w:rFonts w:ascii="Courier New" w:hAnsi="Courier New" w:cs="Courier New"/>
                  <w:color w:val="000000"/>
                  <w:sz w:val="18"/>
                  <w:lang w:val="en-US" w:eastAsia="fi-FI"/>
                </w:rPr>
                <w:t>20150601</w:t>
              </w:r>
            </w:ins>
            <w:r w:rsidRPr="003F6A08">
              <w:rPr>
                <w:rFonts w:ascii="Courier New" w:hAnsi="Courier New" w:cs="Courier New"/>
                <w:color w:val="0000FF"/>
                <w:sz w:val="18"/>
                <w:lang w:val="en-US" w:eastAsia="fi-FI"/>
              </w:rPr>
              <w:t>"/&gt;</w:t>
            </w:r>
          </w:p>
          <w:p w14:paraId="7E94FD1E"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color w:val="0000FF"/>
                <w:sz w:val="18"/>
                <w:lang w:val="en-US" w:eastAsia="fi-FI"/>
              </w:rPr>
              <w:t>&gt;</w:t>
            </w:r>
          </w:p>
          <w:p w14:paraId="34BF7297" w14:textId="77777777" w:rsidR="003F6A08" w:rsidRPr="003F6A08" w:rsidRDefault="003F6A08" w:rsidP="003F6A08">
            <w:pPr>
              <w:autoSpaceDE w:val="0"/>
              <w:autoSpaceDN w:val="0"/>
              <w:adjustRightInd w:val="0"/>
              <w:jc w:val="left"/>
              <w:rPr>
                <w:rFonts w:ascii="Courier New" w:hAnsi="Courier New" w:cs="Courier New"/>
                <w:sz w:val="18"/>
                <w:szCs w:val="18"/>
                <w:lang w:val="en-US"/>
              </w:rPr>
            </w:pP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tc>
      </w:tr>
    </w:tbl>
    <w:p w14:paraId="0BE343DB" w14:textId="77777777" w:rsidR="003F6A08" w:rsidRPr="003F6A08" w:rsidRDefault="003F6A08" w:rsidP="008E33EF">
      <w:pPr>
        <w:pStyle w:val="Otsikko1"/>
      </w:pPr>
      <w:r w:rsidRPr="003F6A08">
        <w:br w:type="page"/>
      </w:r>
      <w:bookmarkStart w:id="1439" w:name="_Toc377631074"/>
      <w:bookmarkStart w:id="1440" w:name="_Toc377631248"/>
      <w:bookmarkStart w:id="1441" w:name="_Toc377631076"/>
      <w:bookmarkStart w:id="1442" w:name="_Toc377631250"/>
      <w:bookmarkStart w:id="1443" w:name="_Toc377631078"/>
      <w:bookmarkStart w:id="1444" w:name="_Toc377631252"/>
      <w:bookmarkStart w:id="1445" w:name="_Toc377631079"/>
      <w:bookmarkStart w:id="1446" w:name="_Toc377631253"/>
      <w:bookmarkStart w:id="1447" w:name="_Toc377631080"/>
      <w:bookmarkStart w:id="1448" w:name="_Toc377631254"/>
      <w:bookmarkStart w:id="1449" w:name="_Toc377040516"/>
      <w:bookmarkStart w:id="1450" w:name="_Toc377042484"/>
      <w:bookmarkStart w:id="1451" w:name="_Toc377631082"/>
      <w:bookmarkStart w:id="1452" w:name="_Toc377631256"/>
      <w:bookmarkStart w:id="1453" w:name="_Toc377040517"/>
      <w:bookmarkStart w:id="1454" w:name="_Toc377041807"/>
      <w:bookmarkStart w:id="1455" w:name="_Toc377042485"/>
      <w:bookmarkStart w:id="1456" w:name="_Toc377631083"/>
      <w:bookmarkStart w:id="1457" w:name="_Toc377631257"/>
      <w:bookmarkStart w:id="1458" w:name="_Toc377041808"/>
      <w:bookmarkStart w:id="1459" w:name="_Toc377399170"/>
      <w:bookmarkStart w:id="1460" w:name="_Toc436732612"/>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r w:rsidRPr="003F6A08">
        <w:t>Suun terveydenhuollon indeksit ja mittaukset</w:t>
      </w:r>
      <w:bookmarkEnd w:id="1459"/>
      <w:bookmarkEnd w:id="1460"/>
    </w:p>
    <w:p w14:paraId="28AEDA63" w14:textId="77777777" w:rsidR="003F6A08" w:rsidRDefault="003F6A08" w:rsidP="003F6A08">
      <w:r w:rsidRPr="003F6A08">
        <w:t>Suun terveydenhuollon indeksit ja mittaukset tulevat om</w:t>
      </w:r>
      <w:r w:rsidR="00B10D43">
        <w:t>iin entryihinsä</w:t>
      </w:r>
      <w:r w:rsidRPr="003F6A08">
        <w:t>. Tietosisältö on kuvattu STH05 Suun terveydenhuollon indeksit ja mittaukset -tietosisältömäärittelyssä [16].</w:t>
      </w:r>
    </w:p>
    <w:p w14:paraId="56FCD9C9" w14:textId="77777777" w:rsidR="00565355" w:rsidRDefault="00565355" w:rsidP="003F6A08"/>
    <w:p w14:paraId="3D3BDB59" w14:textId="77777777" w:rsidR="00565355" w:rsidRPr="003F6A08" w:rsidRDefault="00565355" w:rsidP="003F6A08">
      <w:r>
        <w:t>Tiedot kirjataan SUU-näkymälle.</w:t>
      </w:r>
    </w:p>
    <w:p w14:paraId="3C5AAB51" w14:textId="77777777" w:rsidR="003F6A08" w:rsidRPr="003F6A08" w:rsidRDefault="003F6A08" w:rsidP="008E33EF">
      <w:pPr>
        <w:pStyle w:val="Otsikko2"/>
        <w:rPr>
          <w:lang w:val="en-US"/>
        </w:rPr>
      </w:pPr>
      <w:bookmarkStart w:id="1461" w:name="_Toc377399171"/>
      <w:bookmarkStart w:id="1462" w:name="_Toc436732613"/>
      <w:r w:rsidRPr="003F6A08">
        <w:rPr>
          <w:lang w:val="en-US"/>
        </w:rPr>
        <w:t>Otsikko</w:t>
      </w:r>
      <w:bookmarkEnd w:id="1461"/>
      <w:bookmarkEnd w:id="1462"/>
    </w:p>
    <w:p w14:paraId="7D6B0EED" w14:textId="77777777" w:rsidR="003F6A08" w:rsidRPr="003F6A08" w:rsidRDefault="003F6A08" w:rsidP="003F6A08">
      <w:r w:rsidRPr="003F6A08">
        <w:t>Otsikkona AR/YDIN – Otsikot koodistosta ’Nykytila’, koodiarvo 37.</w:t>
      </w:r>
    </w:p>
    <w:p w14:paraId="0F288566" w14:textId="77777777" w:rsidR="003F6A08" w:rsidRPr="003F6A08" w:rsidRDefault="003F6A08" w:rsidP="008E33EF">
      <w:pPr>
        <w:pStyle w:val="Otsikko2"/>
        <w:rPr>
          <w:lang w:val="en-US"/>
        </w:rPr>
      </w:pPr>
      <w:bookmarkStart w:id="1463" w:name="_Toc436732614"/>
      <w:r w:rsidRPr="003F6A08">
        <w:rPr>
          <w:lang w:val="en-US"/>
        </w:rPr>
        <w:t>Näyttömuoto</w:t>
      </w:r>
      <w:bookmarkEnd w:id="1463"/>
    </w:p>
    <w:p w14:paraId="209251BB" w14:textId="77777777" w:rsidR="003F6A08" w:rsidRPr="003F6A08" w:rsidRDefault="003F6A08" w:rsidP="003F6A08">
      <w:r w:rsidRPr="003F6A08">
        <w:t>Näyttömuodon toteutusohjeistus on Kertomus ja lomakkeet -oppaassa [8]. Alla on esimerkki näyt-tömuotoon tuotavista tiedoista</w:t>
      </w:r>
      <w:ins w:id="1464" w:author="Tekijä">
        <w:r w:rsidR="00C332A9">
          <w:t>.</w:t>
        </w:r>
      </w:ins>
      <w:r w:rsidR="00405868">
        <w:t xml:space="preserve"> </w:t>
      </w:r>
      <w:del w:id="1465" w:author="Tekijä">
        <w:r w:rsidR="00405868" w:rsidDel="00C332A9">
          <w:delText>Angle luokka kuutoset osalta</w:delText>
        </w:r>
        <w:r w:rsidRPr="003F6A08" w:rsidDel="00C332A9">
          <w:delText>, t</w:delText>
        </w:r>
      </w:del>
      <w:ins w:id="1466" w:author="Tekijä">
        <w:r w:rsidR="00C332A9">
          <w:t>T</w:t>
        </w:r>
      </w:ins>
      <w:r w:rsidRPr="003F6A08">
        <w:t>iedot on tarkemmin kuvattu kunkin observationin kohdalla</w:t>
      </w:r>
      <w:del w:id="1467" w:author="Tekijä">
        <w:r w:rsidR="00405868" w:rsidDel="00C332A9">
          <w:delText xml:space="preserve"> ja liitteessä olevassa esimerkissä näyttömuotoesimerkit ovat muidenkin i</w:delText>
        </w:r>
        <w:r w:rsidR="00405868" w:rsidDel="00C332A9">
          <w:delText>n</w:delText>
        </w:r>
        <w:r w:rsidR="00405868" w:rsidDel="00C332A9">
          <w:delText>deksien ja mittausten osalta</w:delText>
        </w:r>
      </w:del>
      <w:r w:rsidR="00405868" w:rsidRPr="003F6A08">
        <w:t>.</w:t>
      </w:r>
      <w:r w:rsidRPr="003F6A08">
        <w:t xml:space="preserve"> </w:t>
      </w:r>
      <w:del w:id="1468" w:author="Tekijä">
        <w:r w:rsidRPr="003F6A08" w:rsidDel="00C332A9">
          <w:delText>Käyttäjän syöttämät näyttötietokentät merkataan antamalla tietokentä</w:delText>
        </w:r>
        <w:r w:rsidRPr="003F6A08" w:rsidDel="00C332A9">
          <w:delText>l</w:delText>
        </w:r>
        <w:r w:rsidRPr="003F6A08" w:rsidDel="00C332A9">
          <w:delText xml:space="preserve">le attribuutti </w:delText>
        </w:r>
        <w:r w:rsidRPr="003F6A08" w:rsidDel="00C332A9">
          <w:rPr>
            <w:rFonts w:ascii="Arial" w:hAnsi="Arial" w:cs="Arial"/>
            <w:color w:val="FF0000"/>
            <w:sz w:val="20"/>
            <w:highlight w:val="white"/>
            <w:lang w:eastAsia="fi-FI"/>
          </w:rPr>
          <w:delText>styleCode</w:delText>
        </w:r>
        <w:r w:rsidRPr="003F6A08" w:rsidDel="00C332A9">
          <w:rPr>
            <w:rFonts w:ascii="Arial" w:hAnsi="Arial" w:cs="Arial"/>
            <w:color w:val="0000FF"/>
            <w:sz w:val="20"/>
            <w:highlight w:val="white"/>
            <w:lang w:eastAsia="fi-FI"/>
          </w:rPr>
          <w:delText>="</w:delText>
        </w:r>
        <w:r w:rsidRPr="003F6A08" w:rsidDel="00C332A9">
          <w:rPr>
            <w:rFonts w:ascii="Arial" w:hAnsi="Arial" w:cs="Arial"/>
            <w:color w:val="000000"/>
            <w:sz w:val="20"/>
            <w:highlight w:val="white"/>
            <w:lang w:eastAsia="fi-FI"/>
          </w:rPr>
          <w:delText>xUnstructured</w:delText>
        </w:r>
        <w:r w:rsidRPr="003F6A08" w:rsidDel="00C332A9">
          <w:rPr>
            <w:rFonts w:ascii="Arial" w:hAnsi="Arial" w:cs="Arial"/>
            <w:color w:val="0000FF"/>
            <w:sz w:val="20"/>
            <w:highlight w:val="white"/>
            <w:lang w:eastAsia="fi-FI"/>
          </w:rPr>
          <w:delText>"</w:delText>
        </w:r>
        <w:r w:rsidRPr="003F6A08" w:rsidDel="00C332A9">
          <w:delText>.</w:delText>
        </w:r>
      </w:del>
    </w:p>
    <w:p w14:paraId="285624D6" w14:textId="77777777" w:rsidR="003F6A08" w:rsidRPr="003F6A08" w:rsidDel="00C332A9" w:rsidRDefault="003F6A08" w:rsidP="003F6A08">
      <w:pPr>
        <w:rPr>
          <w:del w:id="1469" w:author="Tekijä"/>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rsidDel="00C332A9" w14:paraId="1C128BA3" w14:textId="77777777" w:rsidTr="00BD2A1C">
        <w:trPr>
          <w:del w:id="1470" w:author="Tekijä"/>
        </w:trPr>
        <w:tc>
          <w:tcPr>
            <w:tcW w:w="9779" w:type="dxa"/>
            <w:tcBorders>
              <w:top w:val="single" w:sz="4" w:space="0" w:color="000000"/>
              <w:left w:val="single" w:sz="4" w:space="0" w:color="000000"/>
              <w:bottom w:val="single" w:sz="4" w:space="0" w:color="000000"/>
              <w:right w:val="single" w:sz="4" w:space="0" w:color="000000"/>
            </w:tcBorders>
          </w:tcPr>
          <w:p w14:paraId="0BCFFE89" w14:textId="77777777" w:rsidR="00B10D43" w:rsidRPr="00C332A9" w:rsidDel="00C332A9" w:rsidRDefault="00B10D43" w:rsidP="00B10D43">
            <w:pPr>
              <w:autoSpaceDE w:val="0"/>
              <w:autoSpaceDN w:val="0"/>
              <w:adjustRightInd w:val="0"/>
              <w:jc w:val="left"/>
              <w:rPr>
                <w:del w:id="1471" w:author="Tekijä"/>
                <w:rFonts w:ascii="Courier New" w:hAnsi="Courier New" w:cs="Courier New"/>
                <w:color w:val="0000FF"/>
                <w:sz w:val="18"/>
                <w:szCs w:val="18"/>
                <w:lang w:eastAsia="fi-FI"/>
              </w:rPr>
            </w:pPr>
            <w:del w:id="1472" w:author="Tekijä">
              <w:r w:rsidRPr="00C332A9" w:rsidDel="00C332A9">
                <w:rPr>
                  <w:rFonts w:ascii="Courier New" w:hAnsi="Courier New" w:cs="Courier New"/>
                  <w:color w:val="0000FF"/>
                  <w:sz w:val="18"/>
                  <w:szCs w:val="18"/>
                  <w:lang w:eastAsia="fi-FI"/>
                </w:rPr>
                <w:delText>&lt;</w:delText>
              </w:r>
              <w:r w:rsidRPr="00C332A9" w:rsidDel="00C332A9">
                <w:rPr>
                  <w:rFonts w:ascii="Courier New" w:hAnsi="Courier New" w:cs="Courier New"/>
                  <w:color w:val="800000"/>
                  <w:sz w:val="18"/>
                  <w:szCs w:val="18"/>
                  <w:lang w:eastAsia="fi-FI"/>
                </w:rPr>
                <w:delText>text</w:delText>
              </w:r>
              <w:r w:rsidRPr="00C332A9" w:rsidDel="00C332A9">
                <w:rPr>
                  <w:rFonts w:ascii="Courier New" w:hAnsi="Courier New" w:cs="Courier New"/>
                  <w:color w:val="0000FF"/>
                  <w:sz w:val="18"/>
                  <w:szCs w:val="18"/>
                  <w:lang w:eastAsia="fi-FI"/>
                </w:rPr>
                <w:delText>&gt;</w:delText>
              </w:r>
            </w:del>
          </w:p>
          <w:p w14:paraId="45648A9C" w14:textId="77777777" w:rsidR="00B10D43" w:rsidRPr="00C332A9" w:rsidDel="00C332A9" w:rsidRDefault="00B10D43" w:rsidP="00B10D43">
            <w:pPr>
              <w:autoSpaceDE w:val="0"/>
              <w:autoSpaceDN w:val="0"/>
              <w:adjustRightInd w:val="0"/>
              <w:jc w:val="left"/>
              <w:rPr>
                <w:del w:id="1473" w:author="Tekijä"/>
                <w:rFonts w:ascii="Courier New" w:hAnsi="Courier New" w:cs="Courier New"/>
                <w:color w:val="0000FF"/>
                <w:sz w:val="18"/>
                <w:szCs w:val="18"/>
                <w:lang w:eastAsia="fi-FI"/>
              </w:rPr>
            </w:pPr>
            <w:del w:id="1474" w:author="Tekijä">
              <w:r w:rsidRPr="00C332A9" w:rsidDel="00C332A9">
                <w:rPr>
                  <w:rFonts w:ascii="Courier New" w:hAnsi="Courier New" w:cs="Courier New"/>
                  <w:color w:val="000000"/>
                  <w:sz w:val="18"/>
                  <w:szCs w:val="18"/>
                  <w:lang w:eastAsia="fi-FI"/>
                </w:rPr>
                <w:delText xml:space="preserve">    </w:delText>
              </w:r>
              <w:r w:rsidRPr="00C332A9" w:rsidDel="00C332A9">
                <w:rPr>
                  <w:rFonts w:ascii="Courier New" w:hAnsi="Courier New" w:cs="Courier New"/>
                  <w:color w:val="0000FF"/>
                  <w:sz w:val="18"/>
                  <w:szCs w:val="18"/>
                  <w:lang w:eastAsia="fi-FI"/>
                </w:rPr>
                <w:delText>&lt;</w:delText>
              </w:r>
              <w:r w:rsidRPr="00C332A9" w:rsidDel="00C332A9">
                <w:rPr>
                  <w:rFonts w:ascii="Courier New" w:hAnsi="Courier New" w:cs="Courier New"/>
                  <w:color w:val="800000"/>
                  <w:sz w:val="18"/>
                  <w:szCs w:val="18"/>
                  <w:lang w:eastAsia="fi-FI"/>
                </w:rPr>
                <w:delText>paragraph</w:delText>
              </w:r>
              <w:r w:rsidRPr="00C332A9" w:rsidDel="00C332A9">
                <w:rPr>
                  <w:rFonts w:ascii="Courier New" w:hAnsi="Courier New" w:cs="Courier New"/>
                  <w:i/>
                  <w:iCs/>
                  <w:color w:val="008080"/>
                  <w:sz w:val="18"/>
                  <w:szCs w:val="18"/>
                  <w:lang w:eastAsia="fi-FI"/>
                </w:rPr>
                <w:delText xml:space="preserve"> </w:delText>
              </w:r>
              <w:r w:rsidRPr="00C332A9" w:rsidDel="00C332A9">
                <w:rPr>
                  <w:rFonts w:ascii="Courier New" w:hAnsi="Courier New" w:cs="Courier New"/>
                  <w:color w:val="FF0000"/>
                  <w:sz w:val="18"/>
                  <w:szCs w:val="18"/>
                  <w:lang w:eastAsia="fi-FI"/>
                </w:rPr>
                <w:delText>ID</w:delText>
              </w:r>
              <w:r w:rsidRPr="00C332A9" w:rsidDel="00C332A9">
                <w:rPr>
                  <w:rFonts w:ascii="Courier New" w:hAnsi="Courier New" w:cs="Courier New"/>
                  <w:color w:val="0000FF"/>
                  <w:sz w:val="18"/>
                  <w:szCs w:val="18"/>
                  <w:lang w:eastAsia="fi-FI"/>
                </w:rPr>
                <w:delText>="</w:delText>
              </w:r>
              <w:r w:rsidRPr="00C332A9" w:rsidDel="00C332A9">
                <w:rPr>
                  <w:rFonts w:ascii="Courier New" w:hAnsi="Courier New" w:cs="Courier New"/>
                  <w:color w:val="000000"/>
                  <w:sz w:val="18"/>
                  <w:szCs w:val="18"/>
                  <w:lang w:eastAsia="fi-FI"/>
                </w:rPr>
                <w:delText>OID1.2.246.10.1234567.14.2013.123.5.10.1.1</w:delText>
              </w:r>
              <w:r w:rsidRPr="00C332A9" w:rsidDel="00C332A9">
                <w:rPr>
                  <w:rFonts w:ascii="Courier New" w:hAnsi="Courier New" w:cs="Courier New"/>
                  <w:color w:val="0000FF"/>
                  <w:sz w:val="18"/>
                  <w:szCs w:val="18"/>
                  <w:lang w:eastAsia="fi-FI"/>
                </w:rPr>
                <w:delText>"&gt;</w:delText>
              </w:r>
            </w:del>
          </w:p>
          <w:p w14:paraId="3D266F65" w14:textId="77777777" w:rsidR="00B10D43" w:rsidRPr="00C332A9" w:rsidDel="00C332A9" w:rsidRDefault="00B10D43" w:rsidP="00B10D43">
            <w:pPr>
              <w:autoSpaceDE w:val="0"/>
              <w:autoSpaceDN w:val="0"/>
              <w:adjustRightInd w:val="0"/>
              <w:jc w:val="left"/>
              <w:rPr>
                <w:del w:id="1475" w:author="Tekijä"/>
                <w:rFonts w:ascii="Courier New" w:hAnsi="Courier New" w:cs="Courier New"/>
                <w:color w:val="0000FF"/>
                <w:sz w:val="18"/>
                <w:szCs w:val="18"/>
                <w:lang w:eastAsia="fi-FI"/>
              </w:rPr>
            </w:pPr>
            <w:del w:id="1476" w:author="Tekijä">
              <w:r w:rsidRPr="00C332A9" w:rsidDel="00C332A9">
                <w:rPr>
                  <w:rFonts w:ascii="Courier New" w:hAnsi="Courier New" w:cs="Courier New"/>
                  <w:color w:val="000000"/>
                  <w:sz w:val="18"/>
                  <w:szCs w:val="18"/>
                  <w:lang w:eastAsia="fi-FI"/>
                </w:rPr>
                <w:delText xml:space="preserve">        </w:delText>
              </w:r>
              <w:r w:rsidRPr="00C332A9" w:rsidDel="00C332A9">
                <w:rPr>
                  <w:rFonts w:ascii="Courier New" w:hAnsi="Courier New" w:cs="Courier New"/>
                  <w:color w:val="0000FF"/>
                  <w:sz w:val="18"/>
                  <w:szCs w:val="18"/>
                  <w:lang w:eastAsia="fi-FI"/>
                </w:rPr>
                <w:delText>&lt;</w:delText>
              </w:r>
              <w:r w:rsidRPr="00C332A9" w:rsidDel="00C332A9">
                <w:rPr>
                  <w:rFonts w:ascii="Courier New" w:hAnsi="Courier New" w:cs="Courier New"/>
                  <w:color w:val="800000"/>
                  <w:sz w:val="18"/>
                  <w:szCs w:val="18"/>
                  <w:lang w:eastAsia="fi-FI"/>
                </w:rPr>
                <w:delText>content</w:delText>
              </w:r>
              <w:r w:rsidRPr="00C332A9" w:rsidDel="00C332A9">
                <w:rPr>
                  <w:rFonts w:ascii="Courier New" w:hAnsi="Courier New" w:cs="Courier New"/>
                  <w:color w:val="0000FF"/>
                  <w:sz w:val="18"/>
                  <w:szCs w:val="18"/>
                  <w:lang w:eastAsia="fi-FI"/>
                </w:rPr>
                <w:delText>&gt;</w:delText>
              </w:r>
              <w:r w:rsidRPr="00C332A9" w:rsidDel="00C332A9">
                <w:rPr>
                  <w:rFonts w:ascii="Courier New" w:hAnsi="Courier New" w:cs="Courier New"/>
                  <w:color w:val="000000"/>
                  <w:sz w:val="18"/>
                  <w:szCs w:val="18"/>
                  <w:lang w:eastAsia="fi-FI"/>
                </w:rPr>
                <w:delText xml:space="preserve">Hammashoidon indeksit: </w:delText>
              </w:r>
              <w:r w:rsidRPr="00C332A9" w:rsidDel="00C332A9">
                <w:rPr>
                  <w:rFonts w:ascii="Courier New" w:hAnsi="Courier New" w:cs="Courier New"/>
                  <w:color w:val="0000FF"/>
                  <w:sz w:val="18"/>
                  <w:szCs w:val="18"/>
                  <w:lang w:eastAsia="fi-FI"/>
                </w:rPr>
                <w:delText>&lt;/</w:delText>
              </w:r>
              <w:r w:rsidRPr="00C332A9" w:rsidDel="00C332A9">
                <w:rPr>
                  <w:rFonts w:ascii="Courier New" w:hAnsi="Courier New" w:cs="Courier New"/>
                  <w:color w:val="800000"/>
                  <w:sz w:val="18"/>
                  <w:szCs w:val="18"/>
                  <w:lang w:eastAsia="fi-FI"/>
                </w:rPr>
                <w:delText>content</w:delText>
              </w:r>
              <w:r w:rsidRPr="00C332A9" w:rsidDel="00C332A9">
                <w:rPr>
                  <w:rFonts w:ascii="Courier New" w:hAnsi="Courier New" w:cs="Courier New"/>
                  <w:color w:val="0000FF"/>
                  <w:sz w:val="18"/>
                  <w:szCs w:val="18"/>
                  <w:lang w:eastAsia="fi-FI"/>
                </w:rPr>
                <w:delText>&gt;</w:delText>
              </w:r>
            </w:del>
          </w:p>
          <w:p w14:paraId="068C3EAD" w14:textId="77777777" w:rsidR="00B10D43" w:rsidRPr="00C332A9" w:rsidDel="00C332A9" w:rsidRDefault="00B10D43" w:rsidP="00B10D43">
            <w:pPr>
              <w:autoSpaceDE w:val="0"/>
              <w:autoSpaceDN w:val="0"/>
              <w:adjustRightInd w:val="0"/>
              <w:jc w:val="left"/>
              <w:rPr>
                <w:del w:id="1477" w:author="Tekijä"/>
                <w:rFonts w:ascii="Courier New" w:hAnsi="Courier New" w:cs="Courier New"/>
                <w:color w:val="0000FF"/>
                <w:sz w:val="18"/>
                <w:szCs w:val="18"/>
                <w:lang w:eastAsia="fi-FI"/>
              </w:rPr>
            </w:pPr>
            <w:del w:id="1478" w:author="Tekijä">
              <w:r w:rsidRPr="00C332A9" w:rsidDel="00C332A9">
                <w:rPr>
                  <w:rFonts w:ascii="Courier New" w:hAnsi="Courier New" w:cs="Courier New"/>
                  <w:color w:val="000000"/>
                  <w:sz w:val="18"/>
                  <w:szCs w:val="18"/>
                  <w:lang w:eastAsia="fi-FI"/>
                </w:rPr>
                <w:delText xml:space="preserve">        </w:delText>
              </w:r>
              <w:r w:rsidRPr="00C332A9" w:rsidDel="00C332A9">
                <w:rPr>
                  <w:rFonts w:ascii="Courier New" w:hAnsi="Courier New" w:cs="Courier New"/>
                  <w:color w:val="0000FF"/>
                  <w:sz w:val="18"/>
                  <w:szCs w:val="18"/>
                  <w:lang w:eastAsia="fi-FI"/>
                </w:rPr>
                <w:delText>&lt;</w:delText>
              </w:r>
              <w:r w:rsidRPr="00C332A9" w:rsidDel="00C332A9">
                <w:rPr>
                  <w:rFonts w:ascii="Courier New" w:hAnsi="Courier New" w:cs="Courier New"/>
                  <w:color w:val="800000"/>
                  <w:sz w:val="18"/>
                  <w:szCs w:val="18"/>
                  <w:lang w:eastAsia="fi-FI"/>
                </w:rPr>
                <w:delText>content</w:delText>
              </w:r>
              <w:r w:rsidRPr="00C332A9" w:rsidDel="00C332A9">
                <w:rPr>
                  <w:rFonts w:ascii="Courier New" w:hAnsi="Courier New" w:cs="Courier New"/>
                  <w:color w:val="0000FF"/>
                  <w:sz w:val="18"/>
                  <w:szCs w:val="18"/>
                  <w:lang w:eastAsia="fi-FI"/>
                </w:rPr>
                <w:delText>&gt;</w:delText>
              </w:r>
              <w:r w:rsidRPr="00C332A9" w:rsidDel="00C332A9">
                <w:rPr>
                  <w:rFonts w:ascii="Courier New" w:hAnsi="Courier New" w:cs="Courier New"/>
                  <w:color w:val="000000"/>
                  <w:sz w:val="18"/>
                  <w:szCs w:val="18"/>
                  <w:lang w:eastAsia="fi-FI"/>
                </w:rPr>
                <w:delText xml:space="preserve">Angle luokka kuutoset: AI </w:delText>
              </w:r>
              <w:r w:rsidRPr="00C332A9" w:rsidDel="00C332A9">
                <w:rPr>
                  <w:rFonts w:ascii="Courier New" w:hAnsi="Courier New" w:cs="Courier New"/>
                  <w:color w:val="0000FF"/>
                  <w:sz w:val="18"/>
                  <w:szCs w:val="18"/>
                  <w:lang w:eastAsia="fi-FI"/>
                </w:rPr>
                <w:delText>&lt;/</w:delText>
              </w:r>
              <w:r w:rsidRPr="00C332A9" w:rsidDel="00C332A9">
                <w:rPr>
                  <w:rFonts w:ascii="Courier New" w:hAnsi="Courier New" w:cs="Courier New"/>
                  <w:color w:val="800000"/>
                  <w:sz w:val="18"/>
                  <w:szCs w:val="18"/>
                  <w:lang w:eastAsia="fi-FI"/>
                </w:rPr>
                <w:delText>content</w:delText>
              </w:r>
              <w:r w:rsidRPr="00C332A9" w:rsidDel="00C332A9">
                <w:rPr>
                  <w:rFonts w:ascii="Courier New" w:hAnsi="Courier New" w:cs="Courier New"/>
                  <w:color w:val="0000FF"/>
                  <w:sz w:val="18"/>
                  <w:szCs w:val="18"/>
                  <w:lang w:eastAsia="fi-FI"/>
                </w:rPr>
                <w:delText>&gt;</w:delText>
              </w:r>
            </w:del>
          </w:p>
          <w:p w14:paraId="4D4D232D" w14:textId="77777777" w:rsidR="00B10D43" w:rsidRPr="00C332A9" w:rsidDel="00C332A9" w:rsidRDefault="00B10D43" w:rsidP="00B10D43">
            <w:pPr>
              <w:autoSpaceDE w:val="0"/>
              <w:autoSpaceDN w:val="0"/>
              <w:adjustRightInd w:val="0"/>
              <w:jc w:val="left"/>
              <w:rPr>
                <w:del w:id="1479" w:author="Tekijä"/>
                <w:rFonts w:ascii="Courier New" w:hAnsi="Courier New" w:cs="Courier New"/>
                <w:color w:val="0000FF"/>
                <w:sz w:val="18"/>
                <w:szCs w:val="18"/>
                <w:lang w:eastAsia="fi-FI"/>
              </w:rPr>
            </w:pPr>
            <w:del w:id="1480" w:author="Tekijä">
              <w:r w:rsidRPr="00C332A9" w:rsidDel="00C332A9">
                <w:rPr>
                  <w:rFonts w:ascii="Courier New" w:hAnsi="Courier New" w:cs="Courier New"/>
                  <w:color w:val="000000"/>
                  <w:sz w:val="18"/>
                  <w:szCs w:val="18"/>
                  <w:lang w:eastAsia="fi-FI"/>
                </w:rPr>
                <w:delText xml:space="preserve">    </w:delText>
              </w:r>
              <w:r w:rsidRPr="00C332A9" w:rsidDel="00C332A9">
                <w:rPr>
                  <w:rFonts w:ascii="Courier New" w:hAnsi="Courier New" w:cs="Courier New"/>
                  <w:color w:val="0000FF"/>
                  <w:sz w:val="18"/>
                  <w:szCs w:val="18"/>
                  <w:lang w:eastAsia="fi-FI"/>
                </w:rPr>
                <w:delText>&lt;/</w:delText>
              </w:r>
              <w:r w:rsidRPr="00C332A9" w:rsidDel="00C332A9">
                <w:rPr>
                  <w:rFonts w:ascii="Courier New" w:hAnsi="Courier New" w:cs="Courier New"/>
                  <w:color w:val="800000"/>
                  <w:sz w:val="18"/>
                  <w:szCs w:val="18"/>
                  <w:lang w:eastAsia="fi-FI"/>
                </w:rPr>
                <w:delText>paragraph</w:delText>
              </w:r>
              <w:r w:rsidRPr="00C332A9" w:rsidDel="00C332A9">
                <w:rPr>
                  <w:rFonts w:ascii="Courier New" w:hAnsi="Courier New" w:cs="Courier New"/>
                  <w:color w:val="0000FF"/>
                  <w:sz w:val="18"/>
                  <w:szCs w:val="18"/>
                  <w:lang w:eastAsia="fi-FI"/>
                </w:rPr>
                <w:delText>&gt;</w:delText>
              </w:r>
            </w:del>
          </w:p>
          <w:p w14:paraId="234B5542" w14:textId="77777777" w:rsidR="003F6A08" w:rsidRPr="003F6A08" w:rsidDel="00C332A9" w:rsidRDefault="00B10D43" w:rsidP="003F6A08">
            <w:pPr>
              <w:autoSpaceDE w:val="0"/>
              <w:autoSpaceDN w:val="0"/>
              <w:adjustRightInd w:val="0"/>
              <w:jc w:val="left"/>
              <w:rPr>
                <w:del w:id="1481" w:author="Tekijä"/>
                <w:rFonts w:ascii="Courier New" w:hAnsi="Courier New" w:cs="Courier New"/>
                <w:sz w:val="18"/>
                <w:szCs w:val="18"/>
              </w:rPr>
            </w:pPr>
            <w:del w:id="1482" w:author="Tekijä">
              <w:r w:rsidRPr="00BD2A1C" w:rsidDel="00C332A9">
                <w:rPr>
                  <w:rFonts w:ascii="Courier New" w:hAnsi="Courier New" w:cs="Courier New"/>
                  <w:color w:val="0000FF"/>
                  <w:sz w:val="18"/>
                  <w:szCs w:val="18"/>
                  <w:lang w:eastAsia="fi-FI"/>
                </w:rPr>
                <w:delText>&lt;/</w:delText>
              </w:r>
              <w:r w:rsidRPr="00BD2A1C" w:rsidDel="00C332A9">
                <w:rPr>
                  <w:rFonts w:ascii="Courier New" w:hAnsi="Courier New" w:cs="Courier New"/>
                  <w:color w:val="800000"/>
                  <w:sz w:val="18"/>
                  <w:szCs w:val="18"/>
                  <w:lang w:eastAsia="fi-FI"/>
                </w:rPr>
                <w:delText>text</w:delText>
              </w:r>
              <w:r w:rsidRPr="00BD2A1C" w:rsidDel="00C332A9">
                <w:rPr>
                  <w:rFonts w:ascii="Courier New" w:hAnsi="Courier New" w:cs="Courier New"/>
                  <w:color w:val="0000FF"/>
                  <w:sz w:val="18"/>
                  <w:szCs w:val="18"/>
                  <w:lang w:eastAsia="fi-FI"/>
                </w:rPr>
                <w:delText>&gt;</w:delText>
              </w:r>
            </w:del>
          </w:p>
        </w:tc>
      </w:tr>
    </w:tbl>
    <w:p w14:paraId="0E83AAB5" w14:textId="77777777" w:rsidR="00B10D43" w:rsidRPr="00FC46AB" w:rsidDel="00DA116E" w:rsidRDefault="00B10D43" w:rsidP="00C332A9">
      <w:pPr>
        <w:rPr>
          <w:del w:id="1483" w:author="Tekijä"/>
        </w:rPr>
      </w:pPr>
      <w:bookmarkStart w:id="1484" w:name="_Toc377399173"/>
    </w:p>
    <w:p w14:paraId="6C38A7F6" w14:textId="77777777" w:rsidR="00DA116E" w:rsidRPr="00FC46AB" w:rsidRDefault="00DA116E" w:rsidP="008E33EF">
      <w:pPr>
        <w:rPr>
          <w:ins w:id="1485" w:author="Tekijä"/>
        </w:rPr>
      </w:pPr>
    </w:p>
    <w:p w14:paraId="549069C6" w14:textId="77777777" w:rsidR="00C332A9" w:rsidRDefault="00C332A9" w:rsidP="00C332A9">
      <w:pPr>
        <w:rPr>
          <w:ins w:id="1486" w:author="Tekijä"/>
        </w:rPr>
      </w:pPr>
      <w:ins w:id="1487" w:author="Tekijä">
        <w:r w:rsidRPr="00A922F6">
          <w:t>Geneerinen esitystapa:</w:t>
        </w:r>
      </w:ins>
    </w:p>
    <w:p w14:paraId="4336AFDD" w14:textId="77777777" w:rsidR="00F17CCD" w:rsidRDefault="00F17CCD" w:rsidP="00C332A9">
      <w:pPr>
        <w:rPr>
          <w:ins w:id="1488" w:author="Tekijä"/>
        </w:rPr>
      </w:pPr>
    </w:p>
    <w:p w14:paraId="24059072" w14:textId="77777777" w:rsidR="00C332A9" w:rsidRDefault="00F17CCD" w:rsidP="00C332A9">
      <w:pPr>
        <w:rPr>
          <w:ins w:id="1489" w:author="Tekijä"/>
        </w:rPr>
      </w:pPr>
      <w:ins w:id="1490" w:author="Tekijä">
        <w:r>
          <w:t>CodeId</w:t>
        </w:r>
        <w:r w:rsidR="002C03C4">
          <w:t xml:space="preserve"> 43*; CodeId 42</w:t>
        </w:r>
      </w:ins>
    </w:p>
    <w:p w14:paraId="0483331E" w14:textId="77777777" w:rsidR="00DA116E" w:rsidRDefault="002C03C4" w:rsidP="00C332A9">
      <w:pPr>
        <w:rPr>
          <w:ins w:id="1491" w:author="Tekijä"/>
        </w:rPr>
      </w:pPr>
      <w:ins w:id="1492" w:author="Tekijä">
        <w:r>
          <w:t>* myös tiedon otsikko</w:t>
        </w:r>
      </w:ins>
    </w:p>
    <w:p w14:paraId="384CC73D" w14:textId="77777777" w:rsidR="00C332A9" w:rsidRDefault="00C332A9" w:rsidP="00C332A9">
      <w:pPr>
        <w:rPr>
          <w:ins w:id="1493" w:author="Tekijä"/>
        </w:rPr>
      </w:pPr>
    </w:p>
    <w:p w14:paraId="7484319E" w14:textId="77777777" w:rsidR="008F6FD5" w:rsidRDefault="008F6FD5" w:rsidP="00C332A9">
      <w:pPr>
        <w:rPr>
          <w:ins w:id="1494" w:author="Tekijä"/>
        </w:rPr>
      </w:pPr>
      <w:ins w:id="1495" w:author="Tekijä">
        <w:r>
          <w:t>Esimerkkikirjaus näyttömuodossa:</w:t>
        </w:r>
      </w:ins>
    </w:p>
    <w:p w14:paraId="0E707F06" w14:textId="77777777" w:rsidR="00DA116E" w:rsidRDefault="00DA116E" w:rsidP="00C332A9">
      <w:pPr>
        <w:rPr>
          <w:ins w:id="1496" w:author="Tekijä"/>
        </w:rPr>
      </w:pPr>
    </w:p>
    <w:p w14:paraId="0CC5D024" w14:textId="77777777" w:rsidR="008F6FD5" w:rsidRDefault="008F6FD5" w:rsidP="00C332A9">
      <w:pPr>
        <w:rPr>
          <w:ins w:id="1497" w:author="Tekijä"/>
        </w:rPr>
      </w:pPr>
      <w:ins w:id="1498" w:author="Tekijä">
        <w:r>
          <w:rPr>
            <w:b/>
            <w:bCs/>
          </w:rPr>
          <w:t xml:space="preserve">Syljen määrä: </w:t>
        </w:r>
        <w:r>
          <w:t>5 ml; Leposylki</w:t>
        </w:r>
      </w:ins>
    </w:p>
    <w:p w14:paraId="1BCEA915" w14:textId="77777777" w:rsidR="008F6FD5" w:rsidRPr="003F6A08" w:rsidRDefault="008F6FD5" w:rsidP="00C332A9">
      <w:pPr>
        <w:rPr>
          <w:ins w:id="1499" w:author="Tekijä"/>
        </w:rPr>
      </w:pPr>
    </w:p>
    <w:p w14:paraId="6239405A" w14:textId="77777777" w:rsidR="00B10D43" w:rsidDel="00C332A9" w:rsidRDefault="00B10D43" w:rsidP="00B10D43">
      <w:pPr>
        <w:rPr>
          <w:del w:id="1500" w:author="Tekijä"/>
        </w:rPr>
      </w:pPr>
      <w:del w:id="1501" w:author="Tekijä">
        <w:r w:rsidDel="00C332A9">
          <w:delText>Toinen esimerkki syljen mittauksien näyttömuototiedoista.</w:delText>
        </w:r>
      </w:del>
    </w:p>
    <w:p w14:paraId="49669F9A" w14:textId="77777777" w:rsidR="00BD2A1C" w:rsidRPr="003F6A08" w:rsidDel="00C332A9" w:rsidRDefault="00BD2A1C" w:rsidP="00B10D43">
      <w:pPr>
        <w:rPr>
          <w:del w:id="1502" w:author="Tekijä"/>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B10D43" w:rsidRPr="00C332A9" w14:paraId="1089ADC9" w14:textId="77777777" w:rsidTr="002E1321">
        <w:tc>
          <w:tcPr>
            <w:tcW w:w="9779" w:type="dxa"/>
            <w:tcBorders>
              <w:top w:val="single" w:sz="4" w:space="0" w:color="000000"/>
              <w:left w:val="single" w:sz="4" w:space="0" w:color="000000"/>
              <w:bottom w:val="single" w:sz="4" w:space="0" w:color="000000"/>
              <w:right w:val="single" w:sz="4" w:space="0" w:color="000000"/>
            </w:tcBorders>
          </w:tcPr>
          <w:p w14:paraId="0105A7CC" w14:textId="77777777" w:rsidR="00C332A9" w:rsidRPr="00C332A9" w:rsidRDefault="00C332A9" w:rsidP="00C332A9">
            <w:pPr>
              <w:suppressAutoHyphens/>
              <w:autoSpaceDE w:val="0"/>
              <w:autoSpaceDN w:val="0"/>
              <w:adjustRightInd w:val="0"/>
              <w:jc w:val="left"/>
              <w:rPr>
                <w:ins w:id="1503" w:author="Tekijä"/>
                <w:rFonts w:ascii="Courier New" w:hAnsi="Courier New" w:cs="Courier New"/>
                <w:color w:val="0000FF"/>
                <w:sz w:val="18"/>
                <w:lang w:val="en-US" w:eastAsia="fi-FI"/>
              </w:rPr>
            </w:pPr>
            <w:ins w:id="1504" w:author="Tekijä">
              <w:r w:rsidRPr="00FC46AB">
                <w:rPr>
                  <w:rFonts w:ascii="Courier New" w:hAnsi="Courier New" w:cs="Courier New"/>
                  <w:color w:val="000000"/>
                  <w:sz w:val="18"/>
                  <w:lang w:val="en-US" w:eastAsia="fi-FI"/>
                </w:rPr>
                <w:t xml:space="preserve">    </w:t>
              </w:r>
              <w:r w:rsidRPr="00C332A9">
                <w:rPr>
                  <w:rFonts w:ascii="Courier New" w:hAnsi="Courier New" w:cs="Courier New"/>
                  <w:color w:val="0000FF"/>
                  <w:sz w:val="18"/>
                  <w:lang w:val="en-US" w:eastAsia="fi-FI"/>
                </w:rPr>
                <w:t>&lt;</w:t>
              </w:r>
              <w:r w:rsidRPr="00C332A9">
                <w:rPr>
                  <w:rFonts w:ascii="Courier New" w:hAnsi="Courier New" w:cs="Courier New"/>
                  <w:color w:val="800000"/>
                  <w:sz w:val="18"/>
                  <w:lang w:val="en-US" w:eastAsia="fi-FI"/>
                </w:rPr>
                <w:t>text</w:t>
              </w:r>
              <w:r w:rsidRPr="00C332A9">
                <w:rPr>
                  <w:rFonts w:ascii="Courier New" w:hAnsi="Courier New" w:cs="Courier New"/>
                  <w:color w:val="0000FF"/>
                  <w:sz w:val="18"/>
                  <w:lang w:val="en-US" w:eastAsia="fi-FI"/>
                </w:rPr>
                <w:t>&gt;</w:t>
              </w:r>
            </w:ins>
          </w:p>
          <w:p w14:paraId="5102F036" w14:textId="77777777" w:rsidR="00C332A9" w:rsidRPr="00C332A9" w:rsidRDefault="00C332A9" w:rsidP="00C332A9">
            <w:pPr>
              <w:suppressAutoHyphens/>
              <w:autoSpaceDE w:val="0"/>
              <w:autoSpaceDN w:val="0"/>
              <w:adjustRightInd w:val="0"/>
              <w:jc w:val="left"/>
              <w:rPr>
                <w:ins w:id="1505" w:author="Tekijä"/>
                <w:rFonts w:ascii="Courier New" w:hAnsi="Courier New" w:cs="Courier New"/>
                <w:color w:val="0000FF"/>
                <w:sz w:val="18"/>
                <w:lang w:val="en-US" w:eastAsia="fi-FI"/>
              </w:rPr>
            </w:pPr>
            <w:ins w:id="1506" w:author="Tekijä">
              <w:r w:rsidRPr="00C332A9">
                <w:rPr>
                  <w:rFonts w:ascii="Courier New" w:hAnsi="Courier New" w:cs="Courier New"/>
                  <w:color w:val="000000"/>
                  <w:sz w:val="18"/>
                  <w:lang w:val="en-US" w:eastAsia="fi-FI"/>
                </w:rPr>
                <w:t xml:space="preserve">        </w:t>
              </w:r>
              <w:r w:rsidRPr="00C332A9">
                <w:rPr>
                  <w:rFonts w:ascii="Courier New" w:hAnsi="Courier New" w:cs="Courier New"/>
                  <w:color w:val="0000FF"/>
                  <w:sz w:val="18"/>
                  <w:lang w:val="en-US" w:eastAsia="fi-FI"/>
                </w:rPr>
                <w:t>&lt;</w:t>
              </w:r>
              <w:r w:rsidRPr="00C332A9">
                <w:rPr>
                  <w:rFonts w:ascii="Courier New" w:hAnsi="Courier New" w:cs="Courier New"/>
                  <w:color w:val="800000"/>
                  <w:sz w:val="18"/>
                  <w:lang w:val="en-US" w:eastAsia="fi-FI"/>
                </w:rPr>
                <w:t>paragraph</w:t>
              </w:r>
              <w:r w:rsidRPr="00C332A9">
                <w:rPr>
                  <w:rFonts w:ascii="Courier New" w:hAnsi="Courier New" w:cs="Courier New"/>
                  <w:i/>
                  <w:iCs/>
                  <w:color w:val="008080"/>
                  <w:sz w:val="18"/>
                  <w:lang w:val="en-US" w:eastAsia="fi-FI"/>
                </w:rPr>
                <w:t xml:space="preserve"> </w:t>
              </w:r>
              <w:r w:rsidRPr="00C332A9">
                <w:rPr>
                  <w:rFonts w:ascii="Courier New" w:hAnsi="Courier New" w:cs="Courier New"/>
                  <w:color w:val="FF0000"/>
                  <w:sz w:val="18"/>
                  <w:lang w:val="en-US" w:eastAsia="fi-FI"/>
                </w:rPr>
                <w:t>ID</w:t>
              </w:r>
              <w:r w:rsidRPr="00C332A9">
                <w:rPr>
                  <w:rFonts w:ascii="Courier New" w:hAnsi="Courier New" w:cs="Courier New"/>
                  <w:color w:val="0000FF"/>
                  <w:sz w:val="18"/>
                  <w:lang w:val="en-US" w:eastAsia="fi-FI"/>
                </w:rPr>
                <w:t>="</w:t>
              </w:r>
              <w:r w:rsidRPr="00C332A9">
                <w:rPr>
                  <w:rFonts w:ascii="Courier New" w:hAnsi="Courier New" w:cs="Courier New"/>
                  <w:color w:val="000000"/>
                  <w:sz w:val="18"/>
                  <w:lang w:val="en-US" w:eastAsia="fi-FI"/>
                </w:rPr>
                <w:t>OID1.2.246.10.1234567.14.2015.123.5.10.12.1</w:t>
              </w:r>
              <w:r w:rsidRPr="00C332A9">
                <w:rPr>
                  <w:rFonts w:ascii="Courier New" w:hAnsi="Courier New" w:cs="Courier New"/>
                  <w:color w:val="0000FF"/>
                  <w:sz w:val="18"/>
                  <w:lang w:val="en-US" w:eastAsia="fi-FI"/>
                </w:rPr>
                <w:t>"&gt;</w:t>
              </w:r>
            </w:ins>
          </w:p>
          <w:p w14:paraId="78C61CCF" w14:textId="77777777" w:rsidR="00C332A9" w:rsidRPr="00C332A9" w:rsidRDefault="00C332A9" w:rsidP="00C332A9">
            <w:pPr>
              <w:suppressAutoHyphens/>
              <w:autoSpaceDE w:val="0"/>
              <w:autoSpaceDN w:val="0"/>
              <w:adjustRightInd w:val="0"/>
              <w:jc w:val="left"/>
              <w:rPr>
                <w:ins w:id="1507" w:author="Tekijä"/>
                <w:rFonts w:ascii="Courier New" w:hAnsi="Courier New" w:cs="Courier New"/>
                <w:color w:val="0000FF"/>
                <w:sz w:val="18"/>
                <w:lang w:val="en-US" w:eastAsia="fi-FI"/>
              </w:rPr>
            </w:pPr>
            <w:ins w:id="1508" w:author="Tekijä">
              <w:r w:rsidRPr="00C332A9">
                <w:rPr>
                  <w:rFonts w:ascii="Courier New" w:hAnsi="Courier New" w:cs="Courier New"/>
                  <w:color w:val="000000"/>
                  <w:sz w:val="18"/>
                  <w:lang w:val="en-US" w:eastAsia="fi-FI"/>
                </w:rPr>
                <w:t xml:space="preserve">            </w:t>
              </w:r>
              <w:r w:rsidRPr="00C332A9">
                <w:rPr>
                  <w:rFonts w:ascii="Courier New" w:hAnsi="Courier New" w:cs="Courier New"/>
                  <w:color w:val="0000FF"/>
                  <w:sz w:val="18"/>
                  <w:lang w:val="en-US" w:eastAsia="fi-FI"/>
                </w:rPr>
                <w:t>&lt;</w:t>
              </w:r>
              <w:r w:rsidRPr="00C332A9">
                <w:rPr>
                  <w:rFonts w:ascii="Courier New" w:hAnsi="Courier New" w:cs="Courier New"/>
                  <w:color w:val="800000"/>
                  <w:sz w:val="18"/>
                  <w:lang w:val="en-US" w:eastAsia="fi-FI"/>
                </w:rPr>
                <w:t>content</w:t>
              </w:r>
              <w:r w:rsidRPr="00C332A9">
                <w:rPr>
                  <w:rFonts w:ascii="Courier New" w:hAnsi="Courier New" w:cs="Courier New"/>
                  <w:i/>
                  <w:iCs/>
                  <w:color w:val="008080"/>
                  <w:sz w:val="18"/>
                  <w:lang w:val="en-US" w:eastAsia="fi-FI"/>
                </w:rPr>
                <w:t xml:space="preserve"> </w:t>
              </w:r>
              <w:r w:rsidRPr="00C332A9">
                <w:rPr>
                  <w:rFonts w:ascii="Courier New" w:hAnsi="Courier New" w:cs="Courier New"/>
                  <w:color w:val="FF0000"/>
                  <w:sz w:val="18"/>
                  <w:lang w:val="en-US" w:eastAsia="fi-FI"/>
                </w:rPr>
                <w:t>styleCode</w:t>
              </w:r>
              <w:r w:rsidRPr="00C332A9">
                <w:rPr>
                  <w:rFonts w:ascii="Courier New" w:hAnsi="Courier New" w:cs="Courier New"/>
                  <w:color w:val="0000FF"/>
                  <w:sz w:val="18"/>
                  <w:lang w:val="en-US" w:eastAsia="fi-FI"/>
                </w:rPr>
                <w:t>="</w:t>
              </w:r>
              <w:r w:rsidRPr="00C332A9">
                <w:rPr>
                  <w:rFonts w:ascii="Courier New" w:hAnsi="Courier New" w:cs="Courier New"/>
                  <w:color w:val="000000"/>
                  <w:sz w:val="18"/>
                  <w:lang w:val="en-US" w:eastAsia="fi-FI"/>
                </w:rPr>
                <w:t>Bold</w:t>
              </w:r>
              <w:r w:rsidRPr="00C332A9">
                <w:rPr>
                  <w:rFonts w:ascii="Courier New" w:hAnsi="Courier New" w:cs="Courier New"/>
                  <w:color w:val="0000FF"/>
                  <w:sz w:val="18"/>
                  <w:lang w:val="en-US" w:eastAsia="fi-FI"/>
                </w:rPr>
                <w:t>"&gt;</w:t>
              </w:r>
              <w:r w:rsidRPr="00C332A9">
                <w:rPr>
                  <w:rFonts w:ascii="Courier New" w:hAnsi="Courier New" w:cs="Courier New"/>
                  <w:color w:val="000000"/>
                  <w:sz w:val="18"/>
                  <w:lang w:val="en-US" w:eastAsia="fi-FI"/>
                </w:rPr>
                <w:t xml:space="preserve">Syljen määrä: </w:t>
              </w:r>
              <w:r w:rsidRPr="00C332A9">
                <w:rPr>
                  <w:rFonts w:ascii="Courier New" w:hAnsi="Courier New" w:cs="Courier New"/>
                  <w:color w:val="0000FF"/>
                  <w:sz w:val="18"/>
                  <w:lang w:val="en-US" w:eastAsia="fi-FI"/>
                </w:rPr>
                <w:t>&lt;/</w:t>
              </w:r>
              <w:r w:rsidRPr="00C332A9">
                <w:rPr>
                  <w:rFonts w:ascii="Courier New" w:hAnsi="Courier New" w:cs="Courier New"/>
                  <w:color w:val="800000"/>
                  <w:sz w:val="18"/>
                  <w:lang w:val="en-US" w:eastAsia="fi-FI"/>
                </w:rPr>
                <w:t>content</w:t>
              </w:r>
              <w:r w:rsidRPr="00C332A9">
                <w:rPr>
                  <w:rFonts w:ascii="Courier New" w:hAnsi="Courier New" w:cs="Courier New"/>
                  <w:color w:val="0000FF"/>
                  <w:sz w:val="18"/>
                  <w:lang w:val="en-US" w:eastAsia="fi-FI"/>
                </w:rPr>
                <w:t>&gt;</w:t>
              </w:r>
            </w:ins>
          </w:p>
          <w:p w14:paraId="634C2AA8" w14:textId="77777777" w:rsidR="00C332A9" w:rsidRPr="00C332A9" w:rsidRDefault="00C332A9" w:rsidP="00C332A9">
            <w:pPr>
              <w:suppressAutoHyphens/>
              <w:autoSpaceDE w:val="0"/>
              <w:autoSpaceDN w:val="0"/>
              <w:adjustRightInd w:val="0"/>
              <w:jc w:val="left"/>
              <w:rPr>
                <w:ins w:id="1509" w:author="Tekijä"/>
                <w:rFonts w:ascii="Courier New" w:hAnsi="Courier New" w:cs="Courier New"/>
                <w:color w:val="0000FF"/>
                <w:sz w:val="18"/>
                <w:lang w:val="en-US" w:eastAsia="fi-FI"/>
              </w:rPr>
            </w:pPr>
            <w:ins w:id="1510" w:author="Tekijä">
              <w:r w:rsidRPr="00C332A9">
                <w:rPr>
                  <w:rFonts w:ascii="Courier New" w:hAnsi="Courier New" w:cs="Courier New"/>
                  <w:color w:val="000000"/>
                  <w:sz w:val="18"/>
                  <w:lang w:val="en-US" w:eastAsia="fi-FI"/>
                </w:rPr>
                <w:t xml:space="preserve">            </w:t>
              </w:r>
              <w:r w:rsidRPr="00C332A9">
                <w:rPr>
                  <w:rFonts w:ascii="Courier New" w:hAnsi="Courier New" w:cs="Courier New"/>
                  <w:color w:val="0000FF"/>
                  <w:sz w:val="18"/>
                  <w:lang w:val="en-US" w:eastAsia="fi-FI"/>
                </w:rPr>
                <w:t>&lt;</w:t>
              </w:r>
              <w:r w:rsidRPr="00C332A9">
                <w:rPr>
                  <w:rFonts w:ascii="Courier New" w:hAnsi="Courier New" w:cs="Courier New"/>
                  <w:color w:val="800000"/>
                  <w:sz w:val="18"/>
                  <w:lang w:val="en-US" w:eastAsia="fi-FI"/>
                </w:rPr>
                <w:t>content</w:t>
              </w:r>
              <w:r w:rsidRPr="00C332A9">
                <w:rPr>
                  <w:rFonts w:ascii="Courier New" w:hAnsi="Courier New" w:cs="Courier New"/>
                  <w:color w:val="0000FF"/>
                  <w:sz w:val="18"/>
                  <w:lang w:val="en-US" w:eastAsia="fi-FI"/>
                </w:rPr>
                <w:t>&gt;</w:t>
              </w:r>
              <w:r w:rsidRPr="00C332A9">
                <w:rPr>
                  <w:rFonts w:ascii="Courier New" w:hAnsi="Courier New" w:cs="Courier New"/>
                  <w:color w:val="000000"/>
                  <w:sz w:val="18"/>
                  <w:lang w:val="en-US" w:eastAsia="fi-FI"/>
                </w:rPr>
                <w:t xml:space="preserve">5 ml; </w:t>
              </w:r>
              <w:r w:rsidRPr="00C332A9">
                <w:rPr>
                  <w:rFonts w:ascii="Courier New" w:hAnsi="Courier New" w:cs="Courier New"/>
                  <w:color w:val="0000FF"/>
                  <w:sz w:val="18"/>
                  <w:lang w:val="en-US" w:eastAsia="fi-FI"/>
                </w:rPr>
                <w:t>&lt;/</w:t>
              </w:r>
              <w:r w:rsidRPr="00C332A9">
                <w:rPr>
                  <w:rFonts w:ascii="Courier New" w:hAnsi="Courier New" w:cs="Courier New"/>
                  <w:color w:val="800000"/>
                  <w:sz w:val="18"/>
                  <w:lang w:val="en-US" w:eastAsia="fi-FI"/>
                </w:rPr>
                <w:t>content</w:t>
              </w:r>
              <w:r w:rsidRPr="00C332A9">
                <w:rPr>
                  <w:rFonts w:ascii="Courier New" w:hAnsi="Courier New" w:cs="Courier New"/>
                  <w:color w:val="0000FF"/>
                  <w:sz w:val="18"/>
                  <w:lang w:val="en-US" w:eastAsia="fi-FI"/>
                </w:rPr>
                <w:t>&gt;</w:t>
              </w:r>
            </w:ins>
          </w:p>
          <w:p w14:paraId="7C0D59CD" w14:textId="77777777" w:rsidR="00C332A9" w:rsidRPr="00C332A9" w:rsidRDefault="00C332A9" w:rsidP="00C332A9">
            <w:pPr>
              <w:suppressAutoHyphens/>
              <w:autoSpaceDE w:val="0"/>
              <w:autoSpaceDN w:val="0"/>
              <w:adjustRightInd w:val="0"/>
              <w:ind w:left="1420" w:hanging="1420"/>
              <w:jc w:val="left"/>
              <w:rPr>
                <w:ins w:id="1511" w:author="Tekijä"/>
                <w:rFonts w:ascii="Courier New" w:hAnsi="Courier New" w:cs="Courier New"/>
                <w:color w:val="0000FF"/>
                <w:sz w:val="18"/>
                <w:lang w:val="en-US" w:eastAsia="fi-FI"/>
              </w:rPr>
            </w:pPr>
            <w:ins w:id="1512" w:author="Tekijä">
              <w:r w:rsidRPr="00C332A9">
                <w:rPr>
                  <w:rFonts w:ascii="Courier New" w:hAnsi="Courier New" w:cs="Courier New"/>
                  <w:color w:val="000000"/>
                  <w:sz w:val="18"/>
                  <w:lang w:val="en-US" w:eastAsia="fi-FI"/>
                </w:rPr>
                <w:t xml:space="preserve">            </w:t>
              </w:r>
              <w:r w:rsidRPr="00C332A9">
                <w:rPr>
                  <w:rFonts w:ascii="Courier New" w:hAnsi="Courier New" w:cs="Courier New"/>
                  <w:color w:val="0000FF"/>
                  <w:sz w:val="18"/>
                  <w:lang w:val="en-US" w:eastAsia="fi-FI"/>
                </w:rPr>
                <w:t>&lt;</w:t>
              </w:r>
              <w:r w:rsidRPr="00C332A9">
                <w:rPr>
                  <w:rFonts w:ascii="Courier New" w:hAnsi="Courier New" w:cs="Courier New"/>
                  <w:color w:val="800000"/>
                  <w:sz w:val="18"/>
                  <w:lang w:val="en-US" w:eastAsia="fi-FI"/>
                </w:rPr>
                <w:t>content</w:t>
              </w:r>
              <w:r w:rsidRPr="00C332A9">
                <w:rPr>
                  <w:rFonts w:ascii="Courier New" w:hAnsi="Courier New" w:cs="Courier New"/>
                  <w:i/>
                  <w:iCs/>
                  <w:color w:val="008080"/>
                  <w:sz w:val="18"/>
                  <w:lang w:val="en-US" w:eastAsia="fi-FI"/>
                </w:rPr>
                <w:t xml:space="preserve"> </w:t>
              </w:r>
              <w:r w:rsidRPr="00C332A9">
                <w:rPr>
                  <w:rFonts w:ascii="Courier New" w:hAnsi="Courier New" w:cs="Courier New"/>
                  <w:color w:val="FF0000"/>
                  <w:sz w:val="18"/>
                  <w:lang w:val="en-US" w:eastAsia="fi-FI"/>
                </w:rPr>
                <w:t>ID</w:t>
              </w:r>
              <w:r w:rsidRPr="00C332A9">
                <w:rPr>
                  <w:rFonts w:ascii="Courier New" w:hAnsi="Courier New" w:cs="Courier New"/>
                  <w:color w:val="0000FF"/>
                  <w:sz w:val="18"/>
                  <w:lang w:val="en-US" w:eastAsia="fi-FI"/>
                </w:rPr>
                <w:t>="</w:t>
              </w:r>
              <w:r w:rsidRPr="00C332A9">
                <w:rPr>
                  <w:rFonts w:ascii="Courier New" w:hAnsi="Courier New" w:cs="Courier New"/>
                  <w:color w:val="000000"/>
                  <w:sz w:val="18"/>
                  <w:lang w:val="en-US" w:eastAsia="fi-FI"/>
                </w:rPr>
                <w:t>OID1.2.246.10.1234567.14.2015.123.5.10.12.3</w:t>
              </w:r>
              <w:r w:rsidRPr="00C332A9">
                <w:rPr>
                  <w:rFonts w:ascii="Courier New" w:hAnsi="Courier New" w:cs="Courier New"/>
                  <w:color w:val="0000FF"/>
                  <w:sz w:val="18"/>
                  <w:lang w:val="en-US" w:eastAsia="fi-FI"/>
                </w:rPr>
                <w:t>"&gt;</w:t>
              </w:r>
              <w:r w:rsidRPr="00C332A9">
                <w:rPr>
                  <w:rFonts w:ascii="Courier New" w:hAnsi="Courier New" w:cs="Courier New"/>
                  <w:color w:val="000000"/>
                  <w:sz w:val="18"/>
                  <w:lang w:val="en-US" w:eastAsia="fi-FI"/>
                </w:rPr>
                <w:t>Leposylki</w:t>
              </w:r>
              <w:r w:rsidRPr="00C332A9">
                <w:rPr>
                  <w:rFonts w:ascii="Courier New" w:hAnsi="Courier New" w:cs="Courier New"/>
                  <w:color w:val="0000FF"/>
                  <w:sz w:val="18"/>
                  <w:lang w:val="en-US" w:eastAsia="fi-FI"/>
                </w:rPr>
                <w:t>&lt;/</w:t>
              </w:r>
              <w:r w:rsidRPr="00C332A9">
                <w:rPr>
                  <w:rFonts w:ascii="Courier New" w:hAnsi="Courier New" w:cs="Courier New"/>
                  <w:color w:val="800000"/>
                  <w:sz w:val="18"/>
                  <w:lang w:val="en-US" w:eastAsia="fi-FI"/>
                </w:rPr>
                <w:t>content</w:t>
              </w:r>
              <w:r w:rsidRPr="00C332A9">
                <w:rPr>
                  <w:rFonts w:ascii="Courier New" w:hAnsi="Courier New" w:cs="Courier New"/>
                  <w:color w:val="0000FF"/>
                  <w:sz w:val="18"/>
                  <w:lang w:val="en-US" w:eastAsia="fi-FI"/>
                </w:rPr>
                <w:t>&gt;</w:t>
              </w:r>
            </w:ins>
          </w:p>
          <w:p w14:paraId="273B0775" w14:textId="77777777" w:rsidR="00C332A9" w:rsidRPr="00C332A9" w:rsidRDefault="00C332A9" w:rsidP="00C332A9">
            <w:pPr>
              <w:suppressAutoHyphens/>
              <w:autoSpaceDE w:val="0"/>
              <w:autoSpaceDN w:val="0"/>
              <w:adjustRightInd w:val="0"/>
              <w:jc w:val="left"/>
              <w:rPr>
                <w:ins w:id="1513" w:author="Tekijä"/>
                <w:rFonts w:ascii="Courier New" w:hAnsi="Courier New" w:cs="Courier New"/>
                <w:color w:val="0000FF"/>
                <w:sz w:val="18"/>
                <w:lang w:val="en-US" w:eastAsia="fi-FI"/>
              </w:rPr>
            </w:pPr>
            <w:ins w:id="1514" w:author="Tekijä">
              <w:r w:rsidRPr="00C332A9">
                <w:rPr>
                  <w:rFonts w:ascii="Courier New" w:hAnsi="Courier New" w:cs="Courier New"/>
                  <w:color w:val="000000"/>
                  <w:sz w:val="18"/>
                  <w:lang w:val="en-US" w:eastAsia="fi-FI"/>
                </w:rPr>
                <w:t xml:space="preserve">        </w:t>
              </w:r>
              <w:r w:rsidRPr="00C332A9">
                <w:rPr>
                  <w:rFonts w:ascii="Courier New" w:hAnsi="Courier New" w:cs="Courier New"/>
                  <w:color w:val="0000FF"/>
                  <w:sz w:val="18"/>
                  <w:lang w:val="en-US" w:eastAsia="fi-FI"/>
                </w:rPr>
                <w:t>&lt;/</w:t>
              </w:r>
              <w:r w:rsidRPr="00C332A9">
                <w:rPr>
                  <w:rFonts w:ascii="Courier New" w:hAnsi="Courier New" w:cs="Courier New"/>
                  <w:color w:val="800000"/>
                  <w:sz w:val="18"/>
                  <w:lang w:val="en-US" w:eastAsia="fi-FI"/>
                </w:rPr>
                <w:t>paragraph</w:t>
              </w:r>
              <w:r w:rsidRPr="00C332A9">
                <w:rPr>
                  <w:rFonts w:ascii="Courier New" w:hAnsi="Courier New" w:cs="Courier New"/>
                  <w:color w:val="0000FF"/>
                  <w:sz w:val="18"/>
                  <w:lang w:val="en-US" w:eastAsia="fi-FI"/>
                </w:rPr>
                <w:t>&gt;</w:t>
              </w:r>
            </w:ins>
          </w:p>
          <w:p w14:paraId="1E99E242" w14:textId="77777777" w:rsidR="00B10D43" w:rsidRPr="00C332A9" w:rsidRDefault="00C332A9" w:rsidP="00C332A9">
            <w:pPr>
              <w:suppressAutoHyphens/>
              <w:autoSpaceDE w:val="0"/>
              <w:autoSpaceDN w:val="0"/>
              <w:adjustRightInd w:val="0"/>
              <w:jc w:val="left"/>
              <w:rPr>
                <w:rFonts w:ascii="Courier New" w:hAnsi="Courier New" w:cs="Courier New"/>
                <w:sz w:val="18"/>
                <w:szCs w:val="18"/>
              </w:rPr>
            </w:pPr>
            <w:ins w:id="1515" w:author="Tekijä">
              <w:r w:rsidRPr="00C332A9">
                <w:rPr>
                  <w:rFonts w:ascii="Courier New" w:hAnsi="Courier New" w:cs="Courier New"/>
                  <w:color w:val="000000"/>
                  <w:sz w:val="18"/>
                  <w:lang w:val="en-US" w:eastAsia="fi-FI"/>
                </w:rPr>
                <w:t xml:space="preserve">    </w:t>
              </w:r>
              <w:r w:rsidRPr="00C332A9">
                <w:rPr>
                  <w:rFonts w:ascii="Courier New" w:hAnsi="Courier New" w:cs="Courier New"/>
                  <w:color w:val="0000FF"/>
                  <w:sz w:val="18"/>
                  <w:lang w:val="en-US" w:eastAsia="fi-FI"/>
                </w:rPr>
                <w:t>&lt;/</w:t>
              </w:r>
              <w:r w:rsidRPr="00C332A9">
                <w:rPr>
                  <w:rFonts w:ascii="Courier New" w:hAnsi="Courier New" w:cs="Courier New"/>
                  <w:color w:val="800000"/>
                  <w:sz w:val="18"/>
                  <w:lang w:val="en-US" w:eastAsia="fi-FI"/>
                </w:rPr>
                <w:t>text</w:t>
              </w:r>
              <w:r w:rsidRPr="00C332A9">
                <w:rPr>
                  <w:rFonts w:ascii="Courier New" w:hAnsi="Courier New" w:cs="Courier New"/>
                  <w:color w:val="0000FF"/>
                  <w:sz w:val="18"/>
                  <w:lang w:val="en-US" w:eastAsia="fi-FI"/>
                </w:rPr>
                <w:t>&gt;</w:t>
              </w:r>
            </w:ins>
          </w:p>
        </w:tc>
      </w:tr>
    </w:tbl>
    <w:p w14:paraId="0CDCA727" w14:textId="77777777" w:rsidR="003F6A08" w:rsidRPr="003F6A08" w:rsidRDefault="003F6A08" w:rsidP="008E33EF">
      <w:pPr>
        <w:pStyle w:val="Otsikko2"/>
        <w:rPr>
          <w:lang w:val="en-US"/>
        </w:rPr>
      </w:pPr>
      <w:bookmarkStart w:id="1516" w:name="_Toc382387222"/>
      <w:bookmarkStart w:id="1517" w:name="_Toc382387223"/>
      <w:bookmarkStart w:id="1518" w:name="_Toc436732615"/>
      <w:bookmarkEnd w:id="1516"/>
      <w:bookmarkEnd w:id="1517"/>
      <w:r w:rsidRPr="003F6A08">
        <w:rPr>
          <w:lang w:val="en-US"/>
        </w:rPr>
        <w:t>Entry</w:t>
      </w:r>
      <w:bookmarkEnd w:id="1484"/>
      <w:bookmarkEnd w:id="1518"/>
    </w:p>
    <w:p w14:paraId="08054050" w14:textId="77777777" w:rsidR="003F6A08" w:rsidRPr="003F6A08" w:rsidRDefault="003F6A08" w:rsidP="003F6A08">
      <w:r w:rsidRPr="003F6A08">
        <w:t>Indeksit ja mittaukset tietosisäl</w:t>
      </w:r>
      <w:r w:rsidR="00405868">
        <w:t>tö</w:t>
      </w:r>
      <w:r w:rsidRPr="003F6A08">
        <w:t xml:space="preserve"> ja CDA-mäppäy</w:t>
      </w:r>
      <w:r w:rsidR="00405868">
        <w:t>s</w:t>
      </w:r>
      <w:r w:rsidRPr="003F6A08">
        <w:t xml:space="preserve"> on esitetty alla taulukossa 5. Kukin kohta esite</w:t>
      </w:r>
      <w:r w:rsidRPr="003F6A08">
        <w:t>l</w:t>
      </w:r>
      <w:r w:rsidRPr="003F6A08">
        <w:t xml:space="preserve">ty tarkemmin alaluvuissa ja liitteenä on kattava CDA xml-esimerkki. </w:t>
      </w:r>
    </w:p>
    <w:p w14:paraId="4C80F8EE" w14:textId="77777777" w:rsidR="003F6A08" w:rsidRPr="003F6A08" w:rsidRDefault="003F6A08" w:rsidP="003F6A08"/>
    <w:p w14:paraId="0ADAA153" w14:textId="77777777" w:rsidR="003F6A08" w:rsidRPr="003F6A08" w:rsidRDefault="003F6A08" w:rsidP="003F6A08">
      <w:r w:rsidRPr="003F6A08">
        <w:t xml:space="preserve">Tietosisällön kohdalla kuvattu hierarkiataso on koodistopalveluun kuvatun tietosisältömallinnuksen mukainen ja se ei vastaa täysin entryn sisäkkäisten observation.entryRelationship.observation… hierarkioitten tasoja mallinnustavan eroavaisuuden takia, mutta kuvaa kuitenkin toisiinsa liittyvät tiedot. Tietosisältörivin kohdalla on myös kerrottu tietotyyppi sekä mahdollinen luokitus, millä arvo esitetään.  </w:t>
      </w:r>
    </w:p>
    <w:p w14:paraId="006B9EFC" w14:textId="77777777" w:rsidR="003F6A08" w:rsidRPr="003F6A08" w:rsidRDefault="003F6A08" w:rsidP="003F6A08"/>
    <w:p w14:paraId="3BBED502" w14:textId="77777777" w:rsidR="003F6A08" w:rsidRPr="003F6A08" w:rsidRDefault="003F6A08" w:rsidP="003F6A08">
      <w:r w:rsidRPr="003F6A08">
        <w:t xml:space="preserve">Käytettyjen cda xml-elementtien nimilyhenteet: </w:t>
      </w:r>
    </w:p>
    <w:p w14:paraId="22FE6EB1" w14:textId="77777777" w:rsidR="003F6A08" w:rsidRPr="003F6A08" w:rsidRDefault="003F6A08" w:rsidP="003F6A08">
      <w:pPr>
        <w:rPr>
          <w:lang w:val="en-US"/>
        </w:rPr>
      </w:pPr>
      <w:r w:rsidRPr="003F6A08">
        <w:rPr>
          <w:lang w:val="en-US"/>
        </w:rPr>
        <w:t>e = entry, obs=observation, eR = entryRelationship, org=organizer, c = component</w:t>
      </w:r>
    </w:p>
    <w:p w14:paraId="15E94DC0" w14:textId="77777777" w:rsidR="003F6A08" w:rsidRPr="003F6A08" w:rsidRDefault="003F6A08" w:rsidP="003F6A08">
      <w:pPr>
        <w:rPr>
          <w:lang w:val="en-US"/>
        </w:rPr>
      </w:pPr>
    </w:p>
    <w:p w14:paraId="3258833C" w14:textId="77777777" w:rsidR="003F6A08" w:rsidRPr="003F6A08" w:rsidRDefault="003F6A08" w:rsidP="003F6A08">
      <w:pPr>
        <w:keepNext/>
      </w:pPr>
      <w:r w:rsidRPr="003F6A08">
        <w:rPr>
          <w:b/>
        </w:rPr>
        <w:t>Taulukko 5:</w:t>
      </w:r>
      <w:r w:rsidRPr="003F6A08">
        <w:t xml:space="preserve"> Suun terveydenhuollon indeksit ja mittaukset entry</w:t>
      </w:r>
      <w:r w:rsidR="00B10D43">
        <w:t>jen</w:t>
      </w:r>
      <w:r w:rsidRPr="003F6A08">
        <w:t xml:space="preserve"> tietosisäl</w:t>
      </w:r>
      <w:r w:rsidR="00B10D43">
        <w:t>löt</w:t>
      </w:r>
      <w:r w:rsidRPr="003F6A08">
        <w:t xml:space="preserve"> ja CDA-mäppäys</w:t>
      </w:r>
    </w:p>
    <w:p w14:paraId="08AF6F64" w14:textId="3246280F" w:rsidR="003F6A08" w:rsidRPr="003F6A08" w:rsidRDefault="00E66772" w:rsidP="003F6A08">
      <w:ins w:id="1519" w:author="Tekijä">
        <w:r w:rsidRPr="00FC46AB">
          <w:rPr>
            <w:noProof/>
          </w:rPr>
          <w:drawing>
            <wp:inline distT="0" distB="0" distL="0" distR="0" wp14:anchorId="04948E13" wp14:editId="5FBB5F5C">
              <wp:extent cx="6115050" cy="3943350"/>
              <wp:effectExtent l="0" t="0" r="0" b="0"/>
              <wp:docPr id="11" name="Kuv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115050" cy="3943350"/>
                      </a:xfrm>
                      <a:prstGeom prst="rect">
                        <a:avLst/>
                      </a:prstGeom>
                      <a:noFill/>
                      <a:ln>
                        <a:noFill/>
                      </a:ln>
                    </pic:spPr>
                  </pic:pic>
                </a:graphicData>
              </a:graphic>
            </wp:inline>
          </w:drawing>
        </w:r>
      </w:ins>
      <w:r w:rsidR="00B10D43" w:rsidRPr="00B10D43">
        <w:t xml:space="preserve"> </w:t>
      </w:r>
    </w:p>
    <w:p w14:paraId="4D50F398" w14:textId="77777777" w:rsidR="003F6A08" w:rsidRPr="003F6A08" w:rsidRDefault="003F6A08" w:rsidP="003F6A08"/>
    <w:p w14:paraId="359DE4C3" w14:textId="77777777" w:rsidR="00405868" w:rsidRDefault="00405868" w:rsidP="00405868">
      <w:r>
        <w:t>Indeksien ja mittausten entry muodostetaan aina yhdestä tietosisällössä kuvatusta indeksistä tai mi</w:t>
      </w:r>
      <w:r>
        <w:t>t</w:t>
      </w:r>
      <w:r>
        <w:t xml:space="preserve">tauksesta lisätietoineen. Jokainen näistä voidaan kirjata erikseen tarpeen mukaan ottamatta kantaa muihin tietoihin [18]. Erityyppisten entryjen toistuma toteutetaan toistamalla </w:t>
      </w:r>
      <w:del w:id="1520" w:author="Tekijä">
        <w:r w:rsidDel="00C332A9">
          <w:delText>koko otsikkorakenne</w:delText>
        </w:r>
        <w:r w:rsidDel="00C332A9">
          <w:delText>t</w:delText>
        </w:r>
        <w:r w:rsidDel="00C332A9">
          <w:delText>ta, jonka alla ovat aina ko. entry ja sen näyttömuototekstit</w:delText>
        </w:r>
      </w:del>
      <w:ins w:id="1521" w:author="Tekijä">
        <w:r w:rsidR="00C332A9">
          <w:t>otsikon alla entryjä, joilla on yhteinen näyttömuoto-osio</w:t>
        </w:r>
      </w:ins>
      <w:r>
        <w:t>.</w:t>
      </w:r>
    </w:p>
    <w:p w14:paraId="055DDED1" w14:textId="77777777" w:rsidR="00405868" w:rsidRDefault="00405868" w:rsidP="003F6A08"/>
    <w:p w14:paraId="7D39A075" w14:textId="77777777" w:rsidR="003F6A08" w:rsidRPr="003F6A08" w:rsidRDefault="003F6A08" w:rsidP="003F6A08">
      <w:r w:rsidRPr="003F6A08">
        <w:t>Suun terveydenhuollon indeksit ja mittaukset -tietorakenne (entry) tunnistetaan entry.templateId root-attribuuttiin sijoitettavalla ’THL/Tietosisältö - STH05 Suun terveydenhuollon indeksit ja mi</w:t>
      </w:r>
      <w:r w:rsidRPr="003F6A08">
        <w:t>t</w:t>
      </w:r>
      <w:r w:rsidRPr="003F6A08">
        <w:t>taukset’</w:t>
      </w:r>
      <w:r w:rsidRPr="003F6A08" w:rsidDel="00C1004C">
        <w:t xml:space="preserve"> </w:t>
      </w:r>
      <w:r w:rsidRPr="003F6A08">
        <w:t>tietosisältömäärittelyn oid:lla. Toisessa entry.templateId:ssä annetaan määrittelyn versio, jonka mukaisesti entry on toteutettu.</w:t>
      </w:r>
    </w:p>
    <w:p w14:paraId="26CDB2F9" w14:textId="77777777" w:rsidR="003F6A08" w:rsidRPr="003F6A08" w:rsidRDefault="003F6A08" w:rsidP="003F6A08"/>
    <w:p w14:paraId="3C57C7B5" w14:textId="77777777" w:rsidR="00405868" w:rsidRDefault="003F6A08" w:rsidP="003F6A08">
      <w:r w:rsidRPr="003F6A08">
        <w:t xml:space="preserve">Suun terveydenhuollon indeksit ja mittaukset havainnot -entry koostuu </w:t>
      </w:r>
      <w:r w:rsidR="00405868">
        <w:t>yhdestä tai useammasta o</w:t>
      </w:r>
      <w:r w:rsidR="00405868">
        <w:t>b</w:t>
      </w:r>
      <w:r w:rsidR="00405868">
        <w:t>servation:sta</w:t>
      </w:r>
      <w:r w:rsidRPr="003F6A08">
        <w:t>. Ne ryhmitellään entryn alle organizer-rakenteella, jonka attribuuttien arvoina classc</w:t>
      </w:r>
      <w:r w:rsidRPr="003F6A08">
        <w:t>o</w:t>
      </w:r>
      <w:r w:rsidRPr="003F6A08">
        <w:t xml:space="preserve">de:en CLUSTER (ryhmitelty tietojoukko) ja moodcode:een EVN (tapahtuneita asioita kirjataan). statusCoden arvona käytetään ”completed”. </w:t>
      </w:r>
    </w:p>
    <w:p w14:paraId="0E954F03" w14:textId="77777777" w:rsidR="00405868" w:rsidRDefault="00405868" w:rsidP="003F6A08"/>
    <w:p w14:paraId="1104DAEB" w14:textId="77777777" w:rsidR="00405868" w:rsidRDefault="00405868" w:rsidP="00405868">
      <w:r>
        <w:t>Organizer.templateId kohtaan annetaan kyseessä olevaan Indeksit ja mittaukset entry:n tietorake</w:t>
      </w:r>
      <w:r>
        <w:t>n</w:t>
      </w:r>
      <w:r>
        <w:t>teen tunniste, alla esimerkissä entry kuvaa Angle luokka kuutosta ja root:ssa annetaan ko. kentän oid tietosisältömäärittelystä.</w:t>
      </w:r>
    </w:p>
    <w:p w14:paraId="024F1F06" w14:textId="77777777" w:rsidR="00405868" w:rsidRDefault="00405868" w:rsidP="003F6A08"/>
    <w:p w14:paraId="3065DEC1" w14:textId="77777777" w:rsidR="003F6A08" w:rsidRPr="003F6A08" w:rsidRDefault="003F6A08" w:rsidP="003F6A08">
      <w:r w:rsidRPr="003F6A08">
        <w:t xml:space="preserve">Organizer:n </w:t>
      </w:r>
      <w:r w:rsidR="00405868">
        <w:t xml:space="preserve">(entry:n) </w:t>
      </w:r>
      <w:r w:rsidRPr="003F6A08">
        <w:t xml:space="preserve">yksikäsitteinen tunnus sijoitetaan id-elementin root-attribuuttiin. Organizer:n alla effectiveTime:en </w:t>
      </w:r>
      <w:r w:rsidR="00405868">
        <w:t xml:space="preserve">annetaan </w:t>
      </w:r>
      <w:r w:rsidRPr="003F6A08">
        <w:t>rakenteisten tietojen päivityspäivämäärä päivätasolla. Organizerin alle tulevat observation:t kukin omiin component/observation -rakenteisiin.</w:t>
      </w:r>
    </w:p>
    <w:p w14:paraId="4F1F6715"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1755D1A1"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02C280BA" w14:textId="77777777" w:rsidR="00BE0F72" w:rsidRPr="00BD2A1C" w:rsidRDefault="00BE0F72" w:rsidP="00BE0F72">
            <w:pPr>
              <w:autoSpaceDE w:val="0"/>
              <w:autoSpaceDN w:val="0"/>
              <w:adjustRightInd w:val="0"/>
              <w:jc w:val="left"/>
              <w:rPr>
                <w:rFonts w:ascii="Courier New" w:hAnsi="Courier New" w:cs="Courier New"/>
                <w:color w:val="0000FF"/>
                <w:sz w:val="18"/>
                <w:szCs w:val="18"/>
                <w:lang w:eastAsia="fi-FI"/>
              </w:rPr>
            </w:pPr>
            <w:r w:rsidRPr="00BD2A1C">
              <w:rPr>
                <w:rFonts w:ascii="Courier New" w:hAnsi="Courier New" w:cs="Courier New"/>
                <w:color w:val="0000FF"/>
                <w:sz w:val="18"/>
                <w:szCs w:val="18"/>
                <w:lang w:eastAsia="fi-FI"/>
              </w:rPr>
              <w:t>&lt;</w:t>
            </w:r>
            <w:r w:rsidRPr="00BD2A1C">
              <w:rPr>
                <w:rFonts w:ascii="Courier New" w:hAnsi="Courier New" w:cs="Courier New"/>
                <w:color w:val="800000"/>
                <w:sz w:val="18"/>
                <w:szCs w:val="18"/>
                <w:lang w:eastAsia="fi-FI"/>
              </w:rPr>
              <w:t>entry</w:t>
            </w:r>
            <w:r w:rsidRPr="00BD2A1C">
              <w:rPr>
                <w:rFonts w:ascii="Courier New" w:hAnsi="Courier New" w:cs="Courier New"/>
                <w:color w:val="0000FF"/>
                <w:sz w:val="18"/>
                <w:szCs w:val="18"/>
                <w:lang w:eastAsia="fi-FI"/>
              </w:rPr>
              <w:t>&gt;</w:t>
            </w:r>
          </w:p>
          <w:p w14:paraId="7AD108DA" w14:textId="77777777" w:rsidR="00BE0F72" w:rsidRPr="00BD2A1C" w:rsidRDefault="00BE0F72" w:rsidP="00BE0F72">
            <w:pPr>
              <w:autoSpaceDE w:val="0"/>
              <w:autoSpaceDN w:val="0"/>
              <w:adjustRightInd w:val="0"/>
              <w:jc w:val="left"/>
              <w:rPr>
                <w:rFonts w:ascii="Courier New" w:hAnsi="Courier New" w:cs="Courier New"/>
                <w:color w:val="0000FF"/>
                <w:sz w:val="18"/>
                <w:szCs w:val="18"/>
                <w:lang w:eastAsia="fi-FI"/>
              </w:rPr>
            </w:pPr>
            <w:r w:rsidRPr="00BD2A1C">
              <w:rPr>
                <w:rFonts w:ascii="Courier New" w:hAnsi="Courier New" w:cs="Courier New"/>
                <w:color w:val="000000"/>
                <w:sz w:val="18"/>
                <w:szCs w:val="18"/>
                <w:lang w:eastAsia="fi-FI"/>
              </w:rPr>
              <w:t xml:space="preserve">  </w:t>
            </w:r>
            <w:r w:rsidRPr="00BD2A1C">
              <w:rPr>
                <w:rFonts w:ascii="Courier New" w:hAnsi="Courier New" w:cs="Courier New"/>
                <w:color w:val="0000FF"/>
                <w:sz w:val="18"/>
                <w:szCs w:val="18"/>
                <w:lang w:eastAsia="fi-FI"/>
              </w:rPr>
              <w:t>&lt;!--</w:t>
            </w:r>
            <w:r w:rsidRPr="00BD2A1C">
              <w:rPr>
                <w:rFonts w:ascii="Courier New" w:hAnsi="Courier New" w:cs="Courier New"/>
                <w:color w:val="474747"/>
                <w:sz w:val="18"/>
                <w:szCs w:val="18"/>
                <w:lang w:eastAsia="fi-FI"/>
              </w:rPr>
              <w:t xml:space="preserve">Suun terveydenhuollon CDA </w:t>
            </w:r>
            <w:ins w:id="1522" w:author="Tekijä">
              <w:r w:rsidR="00203780">
                <w:rPr>
                  <w:rFonts w:ascii="Courier New" w:hAnsi="Courier New" w:cs="Courier New"/>
                  <w:color w:val="474747"/>
                  <w:sz w:val="18"/>
                  <w:szCs w:val="18"/>
                  <w:lang w:eastAsia="fi-FI"/>
                </w:rPr>
                <w:t>2015</w:t>
              </w:r>
            </w:ins>
            <w:r w:rsidRPr="00BD2A1C">
              <w:rPr>
                <w:rFonts w:ascii="Courier New" w:hAnsi="Courier New" w:cs="Courier New"/>
                <w:color w:val="0000FF"/>
                <w:sz w:val="18"/>
                <w:szCs w:val="18"/>
                <w:lang w:eastAsia="fi-FI"/>
              </w:rPr>
              <w:t>--&gt;</w:t>
            </w:r>
          </w:p>
          <w:p w14:paraId="404D969F" w14:textId="77777777" w:rsidR="00BE0F72" w:rsidRPr="00BD2A1C" w:rsidRDefault="00BE0F72" w:rsidP="00BE0F72">
            <w:pPr>
              <w:autoSpaceDE w:val="0"/>
              <w:autoSpaceDN w:val="0"/>
              <w:adjustRightInd w:val="0"/>
              <w:jc w:val="left"/>
              <w:rPr>
                <w:rFonts w:ascii="Courier New" w:hAnsi="Courier New" w:cs="Courier New"/>
                <w:color w:val="0000FF"/>
                <w:sz w:val="18"/>
                <w:szCs w:val="18"/>
                <w:lang w:eastAsia="fi-FI"/>
              </w:rPr>
            </w:pPr>
            <w:r w:rsidRPr="00BD2A1C">
              <w:rPr>
                <w:rFonts w:ascii="Courier New" w:hAnsi="Courier New" w:cs="Courier New"/>
                <w:color w:val="000000"/>
                <w:sz w:val="18"/>
                <w:szCs w:val="18"/>
                <w:lang w:eastAsia="fi-FI"/>
              </w:rPr>
              <w:t xml:space="preserve">  </w:t>
            </w:r>
            <w:r w:rsidRPr="00BD2A1C">
              <w:rPr>
                <w:rFonts w:ascii="Courier New" w:hAnsi="Courier New" w:cs="Courier New"/>
                <w:color w:val="0000FF"/>
                <w:sz w:val="18"/>
                <w:szCs w:val="18"/>
                <w:lang w:eastAsia="fi-FI"/>
              </w:rPr>
              <w:t>&lt;</w:t>
            </w:r>
            <w:r w:rsidRPr="00BD2A1C">
              <w:rPr>
                <w:rFonts w:ascii="Courier New" w:hAnsi="Courier New" w:cs="Courier New"/>
                <w:color w:val="800000"/>
                <w:sz w:val="18"/>
                <w:szCs w:val="18"/>
                <w:lang w:eastAsia="fi-FI"/>
              </w:rPr>
              <w:t>templateId</w:t>
            </w:r>
            <w:r w:rsidRPr="00BD2A1C">
              <w:rPr>
                <w:rFonts w:ascii="Courier New" w:hAnsi="Courier New" w:cs="Courier New"/>
                <w:i/>
                <w:iCs/>
                <w:color w:val="008080"/>
                <w:sz w:val="18"/>
                <w:szCs w:val="18"/>
                <w:lang w:eastAsia="fi-FI"/>
              </w:rPr>
              <w:t xml:space="preserve"> </w:t>
            </w:r>
            <w:r w:rsidRPr="00BD2A1C">
              <w:rPr>
                <w:rFonts w:ascii="Courier New" w:hAnsi="Courier New" w:cs="Courier New"/>
                <w:color w:val="FF0000"/>
                <w:sz w:val="18"/>
                <w:szCs w:val="18"/>
                <w:lang w:eastAsia="fi-FI"/>
              </w:rPr>
              <w:t>root</w:t>
            </w:r>
            <w:r w:rsidRPr="00BD2A1C">
              <w:rPr>
                <w:rFonts w:ascii="Courier New" w:hAnsi="Courier New" w:cs="Courier New"/>
                <w:color w:val="0000FF"/>
                <w:sz w:val="18"/>
                <w:szCs w:val="18"/>
                <w:lang w:eastAsia="fi-FI"/>
              </w:rPr>
              <w:t>="</w:t>
            </w:r>
            <w:r w:rsidR="00EF1B4D">
              <w:rPr>
                <w:rFonts w:ascii="Courier New" w:hAnsi="Courier New" w:cs="Courier New"/>
                <w:color w:val="000000"/>
                <w:sz w:val="18"/>
                <w:szCs w:val="18"/>
                <w:lang w:eastAsia="fi-FI"/>
              </w:rPr>
              <w:t>1.2.246.777.</w:t>
            </w:r>
            <w:ins w:id="1523" w:author="Tekijä">
              <w:r w:rsidR="00DA5FD5">
                <w:rPr>
                  <w:rFonts w:ascii="Courier New" w:hAnsi="Courier New" w:cs="Courier New"/>
                  <w:color w:val="000000"/>
                  <w:sz w:val="18"/>
                  <w:szCs w:val="18"/>
                  <w:lang w:eastAsia="fi-FI"/>
                </w:rPr>
                <w:t>11.2015.31</w:t>
              </w:r>
            </w:ins>
            <w:r w:rsidRPr="00BD2A1C">
              <w:rPr>
                <w:rFonts w:ascii="Courier New" w:hAnsi="Courier New" w:cs="Courier New"/>
                <w:color w:val="0000FF"/>
                <w:sz w:val="18"/>
                <w:szCs w:val="18"/>
                <w:lang w:eastAsia="fi-FI"/>
              </w:rPr>
              <w:t>"/&gt;</w:t>
            </w:r>
          </w:p>
          <w:p w14:paraId="7B98333D" w14:textId="77777777" w:rsidR="00BE0F72" w:rsidRPr="00BD2A1C" w:rsidRDefault="00BE0F72" w:rsidP="00BE0F72">
            <w:pPr>
              <w:autoSpaceDE w:val="0"/>
              <w:autoSpaceDN w:val="0"/>
              <w:adjustRightInd w:val="0"/>
              <w:jc w:val="left"/>
              <w:rPr>
                <w:rFonts w:ascii="Courier New" w:hAnsi="Courier New" w:cs="Courier New"/>
                <w:color w:val="0000FF"/>
                <w:sz w:val="18"/>
                <w:szCs w:val="18"/>
                <w:lang w:eastAsia="fi-FI"/>
              </w:rPr>
            </w:pPr>
            <w:r w:rsidRPr="00BD2A1C">
              <w:rPr>
                <w:rFonts w:ascii="Courier New" w:hAnsi="Courier New" w:cs="Courier New"/>
                <w:color w:val="000000"/>
                <w:sz w:val="18"/>
                <w:szCs w:val="18"/>
                <w:lang w:eastAsia="fi-FI"/>
              </w:rPr>
              <w:t xml:space="preserve">  </w:t>
            </w:r>
            <w:r w:rsidRPr="00BD2A1C">
              <w:rPr>
                <w:rFonts w:ascii="Courier New" w:hAnsi="Courier New" w:cs="Courier New"/>
                <w:color w:val="0000FF"/>
                <w:sz w:val="18"/>
                <w:szCs w:val="18"/>
                <w:lang w:eastAsia="fi-FI"/>
              </w:rPr>
              <w:t>&lt;!--</w:t>
            </w:r>
            <w:r w:rsidRPr="00BD2A1C">
              <w:rPr>
                <w:rFonts w:ascii="Courier New" w:hAnsi="Courier New" w:cs="Courier New"/>
                <w:color w:val="474747"/>
                <w:sz w:val="18"/>
                <w:szCs w:val="18"/>
                <w:lang w:eastAsia="fi-FI"/>
              </w:rPr>
              <w:t xml:space="preserve"> Suun terveydenhuollon indeksit ja mittaukset rakenteen templateId pakollinen</w:t>
            </w:r>
            <w:r w:rsidRPr="00BD2A1C">
              <w:rPr>
                <w:rFonts w:ascii="Courier New" w:hAnsi="Courier New" w:cs="Courier New"/>
                <w:color w:val="0000FF"/>
                <w:sz w:val="18"/>
                <w:szCs w:val="18"/>
                <w:lang w:eastAsia="fi-FI"/>
              </w:rPr>
              <w:t>--&gt;</w:t>
            </w:r>
          </w:p>
          <w:p w14:paraId="18F2B76E" w14:textId="77777777" w:rsidR="00BE0F72" w:rsidRPr="00BD2A1C" w:rsidRDefault="00BE0F72" w:rsidP="00BE0F72">
            <w:pPr>
              <w:autoSpaceDE w:val="0"/>
              <w:autoSpaceDN w:val="0"/>
              <w:adjustRightInd w:val="0"/>
              <w:jc w:val="left"/>
              <w:rPr>
                <w:rFonts w:ascii="Courier New" w:hAnsi="Courier New" w:cs="Courier New"/>
                <w:color w:val="0000FF"/>
                <w:sz w:val="18"/>
                <w:szCs w:val="18"/>
                <w:lang w:val="en-US" w:eastAsia="fi-FI"/>
              </w:rPr>
            </w:pPr>
            <w:r w:rsidRPr="00BD2A1C">
              <w:rPr>
                <w:rFonts w:ascii="Courier New" w:hAnsi="Courier New" w:cs="Courier New"/>
                <w:color w:val="000000"/>
                <w:sz w:val="18"/>
                <w:szCs w:val="18"/>
                <w:lang w:eastAsia="fi-FI"/>
              </w:rPr>
              <w:t xml:space="preserve">  </w:t>
            </w:r>
            <w:r w:rsidRPr="00BD2A1C">
              <w:rPr>
                <w:rFonts w:ascii="Courier New" w:hAnsi="Courier New" w:cs="Courier New"/>
                <w:color w:val="0000FF"/>
                <w:sz w:val="18"/>
                <w:szCs w:val="18"/>
                <w:lang w:val="en-US" w:eastAsia="fi-FI"/>
              </w:rPr>
              <w:t>&lt;</w:t>
            </w:r>
            <w:r w:rsidRPr="00BD2A1C">
              <w:rPr>
                <w:rFonts w:ascii="Courier New" w:hAnsi="Courier New" w:cs="Courier New"/>
                <w:color w:val="800000"/>
                <w:sz w:val="18"/>
                <w:szCs w:val="18"/>
                <w:lang w:val="en-US" w:eastAsia="fi-FI"/>
              </w:rPr>
              <w:t>templateId</w:t>
            </w:r>
            <w:r w:rsidRPr="00BD2A1C">
              <w:rPr>
                <w:rFonts w:ascii="Courier New" w:hAnsi="Courier New" w:cs="Courier New"/>
                <w:i/>
                <w:iCs/>
                <w:color w:val="008080"/>
                <w:sz w:val="18"/>
                <w:szCs w:val="18"/>
                <w:lang w:val="en-US" w:eastAsia="fi-FI"/>
              </w:rPr>
              <w:t xml:space="preserve"> </w:t>
            </w:r>
            <w:r w:rsidRPr="00BD2A1C">
              <w:rPr>
                <w:rFonts w:ascii="Courier New" w:hAnsi="Courier New" w:cs="Courier New"/>
                <w:color w:val="FF0000"/>
                <w:sz w:val="18"/>
                <w:szCs w:val="18"/>
                <w:lang w:val="en-US" w:eastAsia="fi-FI"/>
              </w:rPr>
              <w:t>root</w:t>
            </w:r>
            <w:r w:rsidRPr="00BD2A1C">
              <w:rPr>
                <w:rFonts w:ascii="Courier New" w:hAnsi="Courier New" w:cs="Courier New"/>
                <w:color w:val="0000FF"/>
                <w:sz w:val="18"/>
                <w:szCs w:val="18"/>
                <w:lang w:val="en-US" w:eastAsia="fi-FI"/>
              </w:rPr>
              <w:t>="</w:t>
            </w:r>
            <w:r w:rsidRPr="00BD2A1C">
              <w:rPr>
                <w:rFonts w:ascii="Courier New" w:hAnsi="Courier New" w:cs="Courier New"/>
                <w:color w:val="000000"/>
                <w:sz w:val="18"/>
                <w:szCs w:val="18"/>
                <w:lang w:val="en-US" w:eastAsia="fi-FI"/>
              </w:rPr>
              <w:t>1.2.246.537.6.12.2002.905.2013</w:t>
            </w:r>
            <w:r w:rsidRPr="00BD2A1C">
              <w:rPr>
                <w:rFonts w:ascii="Courier New" w:hAnsi="Courier New" w:cs="Courier New"/>
                <w:color w:val="0000FF"/>
                <w:sz w:val="18"/>
                <w:szCs w:val="18"/>
                <w:lang w:val="en-US" w:eastAsia="fi-FI"/>
              </w:rPr>
              <w:t>"/&gt;</w:t>
            </w:r>
          </w:p>
          <w:p w14:paraId="3273ABA3" w14:textId="77777777" w:rsidR="00BE0F72" w:rsidRPr="00BD2A1C" w:rsidRDefault="00BE0F72" w:rsidP="00BE0F72">
            <w:pPr>
              <w:autoSpaceDE w:val="0"/>
              <w:autoSpaceDN w:val="0"/>
              <w:adjustRightInd w:val="0"/>
              <w:jc w:val="left"/>
              <w:rPr>
                <w:rFonts w:ascii="Courier New" w:hAnsi="Courier New" w:cs="Courier New"/>
                <w:color w:val="0000FF"/>
                <w:sz w:val="18"/>
                <w:szCs w:val="18"/>
                <w:lang w:val="en-US" w:eastAsia="fi-FI"/>
              </w:rPr>
            </w:pPr>
            <w:r w:rsidRPr="00BD2A1C">
              <w:rPr>
                <w:rFonts w:ascii="Courier New" w:hAnsi="Courier New" w:cs="Courier New"/>
                <w:color w:val="000000"/>
                <w:sz w:val="18"/>
                <w:szCs w:val="18"/>
                <w:lang w:val="en-US" w:eastAsia="fi-FI"/>
              </w:rPr>
              <w:t xml:space="preserve">  </w:t>
            </w:r>
            <w:r w:rsidRPr="00BD2A1C">
              <w:rPr>
                <w:rFonts w:ascii="Courier New" w:hAnsi="Courier New" w:cs="Courier New"/>
                <w:color w:val="0000FF"/>
                <w:sz w:val="18"/>
                <w:szCs w:val="18"/>
                <w:lang w:val="en-US" w:eastAsia="fi-FI"/>
              </w:rPr>
              <w:t>&lt;</w:t>
            </w:r>
            <w:r w:rsidRPr="00BD2A1C">
              <w:rPr>
                <w:rFonts w:ascii="Courier New" w:hAnsi="Courier New" w:cs="Courier New"/>
                <w:color w:val="800000"/>
                <w:sz w:val="18"/>
                <w:szCs w:val="18"/>
                <w:lang w:val="en-US" w:eastAsia="fi-FI"/>
              </w:rPr>
              <w:t>organizer</w:t>
            </w:r>
            <w:r w:rsidRPr="00BD2A1C">
              <w:rPr>
                <w:rFonts w:ascii="Courier New" w:hAnsi="Courier New" w:cs="Courier New"/>
                <w:i/>
                <w:iCs/>
                <w:color w:val="008080"/>
                <w:sz w:val="18"/>
                <w:szCs w:val="18"/>
                <w:lang w:val="en-US" w:eastAsia="fi-FI"/>
              </w:rPr>
              <w:t xml:space="preserve"> </w:t>
            </w:r>
            <w:r w:rsidRPr="00BD2A1C">
              <w:rPr>
                <w:rFonts w:ascii="Courier New" w:hAnsi="Courier New" w:cs="Courier New"/>
                <w:color w:val="FF0000"/>
                <w:sz w:val="18"/>
                <w:szCs w:val="18"/>
                <w:lang w:val="en-US" w:eastAsia="fi-FI"/>
              </w:rPr>
              <w:t>classCode</w:t>
            </w:r>
            <w:r w:rsidRPr="00BD2A1C">
              <w:rPr>
                <w:rFonts w:ascii="Courier New" w:hAnsi="Courier New" w:cs="Courier New"/>
                <w:color w:val="0000FF"/>
                <w:sz w:val="18"/>
                <w:szCs w:val="18"/>
                <w:lang w:val="en-US" w:eastAsia="fi-FI"/>
              </w:rPr>
              <w:t>="</w:t>
            </w:r>
            <w:r w:rsidRPr="00BD2A1C">
              <w:rPr>
                <w:rFonts w:ascii="Courier New" w:hAnsi="Courier New" w:cs="Courier New"/>
                <w:color w:val="000000"/>
                <w:sz w:val="18"/>
                <w:szCs w:val="18"/>
                <w:lang w:val="en-US" w:eastAsia="fi-FI"/>
              </w:rPr>
              <w:t>CLUSTER</w:t>
            </w:r>
            <w:r w:rsidRPr="00BD2A1C">
              <w:rPr>
                <w:rFonts w:ascii="Courier New" w:hAnsi="Courier New" w:cs="Courier New"/>
                <w:color w:val="0000FF"/>
                <w:sz w:val="18"/>
                <w:szCs w:val="18"/>
                <w:lang w:val="en-US" w:eastAsia="fi-FI"/>
              </w:rPr>
              <w:t>"</w:t>
            </w:r>
            <w:r w:rsidRPr="00BD2A1C">
              <w:rPr>
                <w:rFonts w:ascii="Courier New" w:hAnsi="Courier New" w:cs="Courier New"/>
                <w:i/>
                <w:iCs/>
                <w:color w:val="008080"/>
                <w:sz w:val="18"/>
                <w:szCs w:val="18"/>
                <w:lang w:val="en-US" w:eastAsia="fi-FI"/>
              </w:rPr>
              <w:t xml:space="preserve"> </w:t>
            </w:r>
            <w:r w:rsidRPr="00BD2A1C">
              <w:rPr>
                <w:rFonts w:ascii="Courier New" w:hAnsi="Courier New" w:cs="Courier New"/>
                <w:color w:val="FF0000"/>
                <w:sz w:val="18"/>
                <w:szCs w:val="18"/>
                <w:lang w:val="en-US" w:eastAsia="fi-FI"/>
              </w:rPr>
              <w:t>moodCode</w:t>
            </w:r>
            <w:r w:rsidRPr="00BD2A1C">
              <w:rPr>
                <w:rFonts w:ascii="Courier New" w:hAnsi="Courier New" w:cs="Courier New"/>
                <w:color w:val="0000FF"/>
                <w:sz w:val="18"/>
                <w:szCs w:val="18"/>
                <w:lang w:val="en-US" w:eastAsia="fi-FI"/>
              </w:rPr>
              <w:t>="</w:t>
            </w:r>
            <w:r w:rsidRPr="00BD2A1C">
              <w:rPr>
                <w:rFonts w:ascii="Courier New" w:hAnsi="Courier New" w:cs="Courier New"/>
                <w:color w:val="000000"/>
                <w:sz w:val="18"/>
                <w:szCs w:val="18"/>
                <w:lang w:val="en-US" w:eastAsia="fi-FI"/>
              </w:rPr>
              <w:t>EVN</w:t>
            </w:r>
            <w:r w:rsidRPr="00BD2A1C">
              <w:rPr>
                <w:rFonts w:ascii="Courier New" w:hAnsi="Courier New" w:cs="Courier New"/>
                <w:color w:val="0000FF"/>
                <w:sz w:val="18"/>
                <w:szCs w:val="18"/>
                <w:lang w:val="en-US" w:eastAsia="fi-FI"/>
              </w:rPr>
              <w:t>"&gt;</w:t>
            </w:r>
          </w:p>
          <w:p w14:paraId="1A8C5A4B" w14:textId="77777777" w:rsidR="00BE0F72" w:rsidRPr="00BD2A1C" w:rsidRDefault="00BE0F72" w:rsidP="00BE0F72">
            <w:pPr>
              <w:autoSpaceDE w:val="0"/>
              <w:autoSpaceDN w:val="0"/>
              <w:adjustRightInd w:val="0"/>
              <w:jc w:val="left"/>
              <w:rPr>
                <w:rFonts w:ascii="Courier New" w:hAnsi="Courier New" w:cs="Courier New"/>
                <w:color w:val="0000FF"/>
                <w:sz w:val="18"/>
                <w:szCs w:val="18"/>
                <w:lang w:eastAsia="fi-FI"/>
              </w:rPr>
            </w:pPr>
            <w:r w:rsidRPr="00BD2A1C">
              <w:rPr>
                <w:rFonts w:ascii="Courier New" w:hAnsi="Courier New" w:cs="Courier New"/>
                <w:color w:val="000000"/>
                <w:sz w:val="18"/>
                <w:szCs w:val="18"/>
                <w:lang w:val="en-US" w:eastAsia="fi-FI"/>
              </w:rPr>
              <w:t xml:space="preserve">     </w:t>
            </w:r>
            <w:r w:rsidRPr="00BD2A1C">
              <w:rPr>
                <w:rFonts w:ascii="Courier New" w:hAnsi="Courier New" w:cs="Courier New"/>
                <w:color w:val="0000FF"/>
                <w:sz w:val="18"/>
                <w:szCs w:val="18"/>
                <w:lang w:eastAsia="fi-FI"/>
              </w:rPr>
              <w:t>&lt;!--</w:t>
            </w:r>
            <w:r w:rsidRPr="00BD2A1C">
              <w:rPr>
                <w:rFonts w:ascii="Courier New" w:hAnsi="Courier New" w:cs="Courier New"/>
                <w:color w:val="474747"/>
                <w:sz w:val="18"/>
                <w:szCs w:val="18"/>
                <w:lang w:eastAsia="fi-FI"/>
              </w:rPr>
              <w:t xml:space="preserve"> Angle luokka kuutoset templateid (ko. kentän oid tietosisältömäärittelystä)</w:t>
            </w:r>
            <w:r w:rsidRPr="00BD2A1C">
              <w:rPr>
                <w:rFonts w:ascii="Courier New" w:hAnsi="Courier New" w:cs="Courier New"/>
                <w:color w:val="0000FF"/>
                <w:sz w:val="18"/>
                <w:szCs w:val="18"/>
                <w:lang w:eastAsia="fi-FI"/>
              </w:rPr>
              <w:t>--&gt;</w:t>
            </w:r>
          </w:p>
          <w:p w14:paraId="1570AD11" w14:textId="77777777" w:rsidR="00BE0F72" w:rsidRPr="00BD2A1C" w:rsidRDefault="00BE0F72" w:rsidP="00BE0F72">
            <w:pPr>
              <w:autoSpaceDE w:val="0"/>
              <w:autoSpaceDN w:val="0"/>
              <w:adjustRightInd w:val="0"/>
              <w:jc w:val="left"/>
              <w:rPr>
                <w:rFonts w:ascii="Courier New" w:hAnsi="Courier New" w:cs="Courier New"/>
                <w:color w:val="0000FF"/>
                <w:sz w:val="18"/>
                <w:szCs w:val="18"/>
                <w:lang w:eastAsia="fi-FI"/>
              </w:rPr>
            </w:pPr>
            <w:r w:rsidRPr="00BD2A1C">
              <w:rPr>
                <w:rFonts w:ascii="Courier New" w:hAnsi="Courier New" w:cs="Courier New"/>
                <w:color w:val="000000"/>
                <w:sz w:val="18"/>
                <w:szCs w:val="18"/>
                <w:lang w:eastAsia="fi-FI"/>
              </w:rPr>
              <w:t xml:space="preserve">     </w:t>
            </w:r>
            <w:r w:rsidRPr="00BD2A1C">
              <w:rPr>
                <w:rFonts w:ascii="Courier New" w:hAnsi="Courier New" w:cs="Courier New"/>
                <w:color w:val="0000FF"/>
                <w:sz w:val="18"/>
                <w:szCs w:val="18"/>
                <w:lang w:eastAsia="fi-FI"/>
              </w:rPr>
              <w:t>&lt;</w:t>
            </w:r>
            <w:r w:rsidRPr="00BD2A1C">
              <w:rPr>
                <w:rFonts w:ascii="Courier New" w:hAnsi="Courier New" w:cs="Courier New"/>
                <w:color w:val="800000"/>
                <w:sz w:val="18"/>
                <w:szCs w:val="18"/>
                <w:lang w:eastAsia="fi-FI"/>
              </w:rPr>
              <w:t>templateId</w:t>
            </w:r>
            <w:r w:rsidRPr="00BD2A1C">
              <w:rPr>
                <w:rFonts w:ascii="Courier New" w:hAnsi="Courier New" w:cs="Courier New"/>
                <w:i/>
                <w:iCs/>
                <w:color w:val="008080"/>
                <w:sz w:val="18"/>
                <w:szCs w:val="18"/>
                <w:lang w:eastAsia="fi-FI"/>
              </w:rPr>
              <w:t xml:space="preserve"> </w:t>
            </w:r>
            <w:r w:rsidRPr="00BD2A1C">
              <w:rPr>
                <w:rFonts w:ascii="Courier New" w:hAnsi="Courier New" w:cs="Courier New"/>
                <w:color w:val="FF0000"/>
                <w:sz w:val="18"/>
                <w:szCs w:val="18"/>
                <w:lang w:eastAsia="fi-FI"/>
              </w:rPr>
              <w:t>root</w:t>
            </w:r>
            <w:r w:rsidRPr="00BD2A1C">
              <w:rPr>
                <w:rFonts w:ascii="Courier New" w:hAnsi="Courier New" w:cs="Courier New"/>
                <w:color w:val="0000FF"/>
                <w:sz w:val="18"/>
                <w:szCs w:val="18"/>
                <w:lang w:eastAsia="fi-FI"/>
              </w:rPr>
              <w:t>="</w:t>
            </w:r>
            <w:r w:rsidRPr="00BD2A1C">
              <w:rPr>
                <w:rFonts w:ascii="Courier New" w:hAnsi="Courier New" w:cs="Courier New"/>
                <w:color w:val="000000"/>
                <w:sz w:val="18"/>
                <w:szCs w:val="18"/>
                <w:lang w:eastAsia="fi-FI"/>
              </w:rPr>
              <w:t>1.2.246.537.6.12.2002.905.2013.11</w:t>
            </w:r>
            <w:r w:rsidRPr="00BD2A1C">
              <w:rPr>
                <w:rFonts w:ascii="Courier New" w:hAnsi="Courier New" w:cs="Courier New"/>
                <w:color w:val="0000FF"/>
                <w:sz w:val="18"/>
                <w:szCs w:val="18"/>
                <w:lang w:eastAsia="fi-FI"/>
              </w:rPr>
              <w:t>"/&gt;</w:t>
            </w:r>
          </w:p>
          <w:p w14:paraId="1EAC1309" w14:textId="77777777" w:rsidR="00BE0F72" w:rsidRPr="00BD2A1C" w:rsidRDefault="00BE0F72" w:rsidP="00BE0F72">
            <w:pPr>
              <w:autoSpaceDE w:val="0"/>
              <w:autoSpaceDN w:val="0"/>
              <w:adjustRightInd w:val="0"/>
              <w:jc w:val="left"/>
              <w:rPr>
                <w:rFonts w:ascii="Courier New" w:hAnsi="Courier New" w:cs="Courier New"/>
                <w:color w:val="0000FF"/>
                <w:sz w:val="18"/>
                <w:szCs w:val="18"/>
                <w:lang w:eastAsia="fi-FI"/>
              </w:rPr>
            </w:pPr>
            <w:r w:rsidRPr="00BD2A1C">
              <w:rPr>
                <w:rFonts w:ascii="Courier New" w:hAnsi="Courier New" w:cs="Courier New"/>
                <w:color w:val="000000"/>
                <w:sz w:val="18"/>
                <w:szCs w:val="18"/>
                <w:lang w:eastAsia="fi-FI"/>
              </w:rPr>
              <w:t xml:space="preserve">     </w:t>
            </w:r>
            <w:r w:rsidRPr="00BD2A1C">
              <w:rPr>
                <w:rFonts w:ascii="Courier New" w:hAnsi="Courier New" w:cs="Courier New"/>
                <w:color w:val="0000FF"/>
                <w:sz w:val="18"/>
                <w:szCs w:val="18"/>
                <w:lang w:eastAsia="fi-FI"/>
              </w:rPr>
              <w:t>&lt;!--</w:t>
            </w:r>
            <w:r w:rsidRPr="00BD2A1C">
              <w:rPr>
                <w:rFonts w:ascii="Courier New" w:hAnsi="Courier New" w:cs="Courier New"/>
                <w:color w:val="474747"/>
                <w:sz w:val="18"/>
                <w:szCs w:val="18"/>
                <w:lang w:eastAsia="fi-FI"/>
              </w:rPr>
              <w:t xml:space="preserve"> entry:n yksilöivä tunnus, pakollinen </w:t>
            </w:r>
            <w:r w:rsidRPr="00BD2A1C">
              <w:rPr>
                <w:rFonts w:ascii="Courier New" w:hAnsi="Courier New" w:cs="Courier New"/>
                <w:color w:val="0000FF"/>
                <w:sz w:val="18"/>
                <w:szCs w:val="18"/>
                <w:lang w:eastAsia="fi-FI"/>
              </w:rPr>
              <w:t>--&gt;</w:t>
            </w:r>
          </w:p>
          <w:p w14:paraId="4A62FA0A" w14:textId="77777777" w:rsidR="00BE0F72" w:rsidRPr="00BD2A1C" w:rsidRDefault="00BE0F72" w:rsidP="00BE0F72">
            <w:pPr>
              <w:autoSpaceDE w:val="0"/>
              <w:autoSpaceDN w:val="0"/>
              <w:adjustRightInd w:val="0"/>
              <w:jc w:val="left"/>
              <w:rPr>
                <w:rFonts w:ascii="Courier New" w:hAnsi="Courier New" w:cs="Courier New"/>
                <w:color w:val="0000FF"/>
                <w:sz w:val="18"/>
                <w:szCs w:val="18"/>
                <w:lang w:val="en-US" w:eastAsia="fi-FI"/>
              </w:rPr>
            </w:pPr>
            <w:r w:rsidRPr="00BD2A1C">
              <w:rPr>
                <w:rFonts w:ascii="Courier New" w:hAnsi="Courier New" w:cs="Courier New"/>
                <w:color w:val="000000"/>
                <w:sz w:val="18"/>
                <w:szCs w:val="18"/>
                <w:lang w:eastAsia="fi-FI"/>
              </w:rPr>
              <w:t xml:space="preserve">     </w:t>
            </w:r>
            <w:r w:rsidRPr="00BD2A1C">
              <w:rPr>
                <w:rFonts w:ascii="Courier New" w:hAnsi="Courier New" w:cs="Courier New"/>
                <w:color w:val="0000FF"/>
                <w:sz w:val="18"/>
                <w:szCs w:val="18"/>
                <w:lang w:val="en-US" w:eastAsia="fi-FI"/>
              </w:rPr>
              <w:t>&lt;</w:t>
            </w:r>
            <w:r w:rsidRPr="00BD2A1C">
              <w:rPr>
                <w:rFonts w:ascii="Courier New" w:hAnsi="Courier New" w:cs="Courier New"/>
                <w:color w:val="800000"/>
                <w:sz w:val="18"/>
                <w:szCs w:val="18"/>
                <w:lang w:val="en-US" w:eastAsia="fi-FI"/>
              </w:rPr>
              <w:t>id</w:t>
            </w:r>
            <w:r w:rsidRPr="00BD2A1C">
              <w:rPr>
                <w:rFonts w:ascii="Courier New" w:hAnsi="Courier New" w:cs="Courier New"/>
                <w:i/>
                <w:iCs/>
                <w:color w:val="008080"/>
                <w:sz w:val="18"/>
                <w:szCs w:val="18"/>
                <w:lang w:val="en-US" w:eastAsia="fi-FI"/>
              </w:rPr>
              <w:t xml:space="preserve"> </w:t>
            </w:r>
            <w:r w:rsidRPr="00BD2A1C">
              <w:rPr>
                <w:rFonts w:ascii="Courier New" w:hAnsi="Courier New" w:cs="Courier New"/>
                <w:color w:val="FF0000"/>
                <w:sz w:val="18"/>
                <w:szCs w:val="18"/>
                <w:lang w:val="en-US" w:eastAsia="fi-FI"/>
              </w:rPr>
              <w:t>root</w:t>
            </w:r>
            <w:r w:rsidRPr="00BD2A1C">
              <w:rPr>
                <w:rFonts w:ascii="Courier New" w:hAnsi="Courier New" w:cs="Courier New"/>
                <w:color w:val="0000FF"/>
                <w:sz w:val="18"/>
                <w:szCs w:val="18"/>
                <w:lang w:val="en-US" w:eastAsia="fi-FI"/>
              </w:rPr>
              <w:t>="</w:t>
            </w:r>
            <w:r w:rsidRPr="00BD2A1C">
              <w:rPr>
                <w:rFonts w:ascii="Courier New" w:hAnsi="Courier New" w:cs="Courier New"/>
                <w:color w:val="000000"/>
                <w:sz w:val="18"/>
                <w:szCs w:val="18"/>
                <w:lang w:val="en-US" w:eastAsia="fi-FI"/>
              </w:rPr>
              <w:t>1.2.246.10.1234567.14.2013.123.5.10.1</w:t>
            </w:r>
            <w:r w:rsidRPr="00BD2A1C">
              <w:rPr>
                <w:rFonts w:ascii="Courier New" w:hAnsi="Courier New" w:cs="Courier New"/>
                <w:color w:val="0000FF"/>
                <w:sz w:val="18"/>
                <w:szCs w:val="18"/>
                <w:lang w:val="en-US" w:eastAsia="fi-FI"/>
              </w:rPr>
              <w:t>"/&gt;</w:t>
            </w:r>
          </w:p>
          <w:p w14:paraId="521F2D32" w14:textId="77777777" w:rsidR="00BE0F72" w:rsidRPr="00BD2A1C" w:rsidRDefault="00BE0F72" w:rsidP="00BE0F72">
            <w:pPr>
              <w:autoSpaceDE w:val="0"/>
              <w:autoSpaceDN w:val="0"/>
              <w:adjustRightInd w:val="0"/>
              <w:jc w:val="left"/>
              <w:rPr>
                <w:rFonts w:ascii="Courier New" w:hAnsi="Courier New" w:cs="Courier New"/>
                <w:color w:val="0000FF"/>
                <w:sz w:val="18"/>
                <w:szCs w:val="18"/>
                <w:lang w:val="en-US" w:eastAsia="fi-FI"/>
              </w:rPr>
            </w:pPr>
            <w:r w:rsidRPr="00BD2A1C">
              <w:rPr>
                <w:rFonts w:ascii="Courier New" w:hAnsi="Courier New" w:cs="Courier New"/>
                <w:color w:val="000000"/>
                <w:sz w:val="18"/>
                <w:szCs w:val="18"/>
                <w:lang w:val="en-US" w:eastAsia="fi-FI"/>
              </w:rPr>
              <w:t xml:space="preserve">     </w:t>
            </w:r>
            <w:r w:rsidRPr="00BD2A1C">
              <w:rPr>
                <w:rFonts w:ascii="Courier New" w:hAnsi="Courier New" w:cs="Courier New"/>
                <w:color w:val="0000FF"/>
                <w:sz w:val="18"/>
                <w:szCs w:val="18"/>
                <w:lang w:val="en-US" w:eastAsia="fi-FI"/>
              </w:rPr>
              <w:t>&lt;</w:t>
            </w:r>
            <w:r w:rsidRPr="00BD2A1C">
              <w:rPr>
                <w:rFonts w:ascii="Courier New" w:hAnsi="Courier New" w:cs="Courier New"/>
                <w:color w:val="800000"/>
                <w:sz w:val="18"/>
                <w:szCs w:val="18"/>
                <w:lang w:val="en-US" w:eastAsia="fi-FI"/>
              </w:rPr>
              <w:t>statusCode</w:t>
            </w:r>
            <w:r w:rsidRPr="00BD2A1C">
              <w:rPr>
                <w:rFonts w:ascii="Courier New" w:hAnsi="Courier New" w:cs="Courier New"/>
                <w:i/>
                <w:iCs/>
                <w:color w:val="008080"/>
                <w:sz w:val="18"/>
                <w:szCs w:val="18"/>
                <w:lang w:val="en-US" w:eastAsia="fi-FI"/>
              </w:rPr>
              <w:t xml:space="preserve"> </w:t>
            </w:r>
            <w:r w:rsidRPr="00BD2A1C">
              <w:rPr>
                <w:rFonts w:ascii="Courier New" w:hAnsi="Courier New" w:cs="Courier New"/>
                <w:color w:val="FF0000"/>
                <w:sz w:val="18"/>
                <w:szCs w:val="18"/>
                <w:lang w:val="en-US" w:eastAsia="fi-FI"/>
              </w:rPr>
              <w:t>code</w:t>
            </w:r>
            <w:r w:rsidRPr="00BD2A1C">
              <w:rPr>
                <w:rFonts w:ascii="Courier New" w:hAnsi="Courier New" w:cs="Courier New"/>
                <w:color w:val="0000FF"/>
                <w:sz w:val="18"/>
                <w:szCs w:val="18"/>
                <w:lang w:val="en-US" w:eastAsia="fi-FI"/>
              </w:rPr>
              <w:t>="</w:t>
            </w:r>
            <w:r w:rsidRPr="00BD2A1C">
              <w:rPr>
                <w:rFonts w:ascii="Courier New" w:hAnsi="Courier New" w:cs="Courier New"/>
                <w:color w:val="000000"/>
                <w:sz w:val="18"/>
                <w:szCs w:val="18"/>
                <w:lang w:val="en-US" w:eastAsia="fi-FI"/>
              </w:rPr>
              <w:t>completed</w:t>
            </w:r>
            <w:r w:rsidRPr="00BD2A1C">
              <w:rPr>
                <w:rFonts w:ascii="Courier New" w:hAnsi="Courier New" w:cs="Courier New"/>
                <w:color w:val="0000FF"/>
                <w:sz w:val="18"/>
                <w:szCs w:val="18"/>
                <w:lang w:val="en-US" w:eastAsia="fi-FI"/>
              </w:rPr>
              <w:t>"/&gt;</w:t>
            </w:r>
          </w:p>
          <w:p w14:paraId="1115AFA8" w14:textId="77777777" w:rsidR="00BE0F72" w:rsidRPr="00BD2A1C" w:rsidRDefault="00BE0F72" w:rsidP="00BE0F72">
            <w:pPr>
              <w:autoSpaceDE w:val="0"/>
              <w:autoSpaceDN w:val="0"/>
              <w:adjustRightInd w:val="0"/>
              <w:jc w:val="left"/>
              <w:rPr>
                <w:rFonts w:ascii="Courier New" w:hAnsi="Courier New" w:cs="Courier New"/>
                <w:color w:val="0000FF"/>
                <w:sz w:val="18"/>
                <w:szCs w:val="18"/>
                <w:lang w:eastAsia="fi-FI"/>
              </w:rPr>
            </w:pPr>
            <w:r w:rsidRPr="00BD2A1C">
              <w:rPr>
                <w:rFonts w:ascii="Courier New" w:hAnsi="Courier New" w:cs="Courier New"/>
                <w:color w:val="000000"/>
                <w:sz w:val="18"/>
                <w:szCs w:val="18"/>
                <w:lang w:val="en-US" w:eastAsia="fi-FI"/>
              </w:rPr>
              <w:t xml:space="preserve">     </w:t>
            </w:r>
            <w:r w:rsidRPr="00BD2A1C">
              <w:rPr>
                <w:rFonts w:ascii="Courier New" w:hAnsi="Courier New" w:cs="Courier New"/>
                <w:color w:val="0000FF"/>
                <w:sz w:val="18"/>
                <w:szCs w:val="18"/>
                <w:lang w:eastAsia="fi-FI"/>
              </w:rPr>
              <w:t>&lt;!--</w:t>
            </w:r>
            <w:r w:rsidRPr="00BD2A1C">
              <w:rPr>
                <w:rFonts w:ascii="Courier New" w:hAnsi="Courier New" w:cs="Courier New"/>
                <w:color w:val="474747"/>
                <w:sz w:val="18"/>
                <w:szCs w:val="18"/>
                <w:lang w:eastAsia="fi-FI"/>
              </w:rPr>
              <w:t xml:space="preserve"> rakenteisen tiedon päivityspvm </w:t>
            </w:r>
            <w:r w:rsidRPr="00BD2A1C">
              <w:rPr>
                <w:rFonts w:ascii="Courier New" w:hAnsi="Courier New" w:cs="Courier New"/>
                <w:color w:val="0000FF"/>
                <w:sz w:val="18"/>
                <w:szCs w:val="18"/>
                <w:lang w:eastAsia="fi-FI"/>
              </w:rPr>
              <w:t>--&gt;</w:t>
            </w:r>
          </w:p>
          <w:p w14:paraId="0800875E" w14:textId="77777777" w:rsidR="003F6A08" w:rsidRPr="003F6A08" w:rsidRDefault="00BE0F72" w:rsidP="00BD2A1C">
            <w:pPr>
              <w:autoSpaceDE w:val="0"/>
              <w:autoSpaceDN w:val="0"/>
              <w:adjustRightInd w:val="0"/>
              <w:jc w:val="left"/>
              <w:rPr>
                <w:rFonts w:ascii="Courier New" w:hAnsi="Courier New" w:cs="Courier New"/>
                <w:sz w:val="18"/>
                <w:szCs w:val="18"/>
              </w:rPr>
            </w:pPr>
            <w:r w:rsidRPr="00BD2A1C">
              <w:rPr>
                <w:rFonts w:ascii="Courier New" w:hAnsi="Courier New" w:cs="Courier New"/>
                <w:color w:val="000000"/>
                <w:sz w:val="18"/>
                <w:szCs w:val="18"/>
                <w:lang w:eastAsia="fi-FI"/>
              </w:rPr>
              <w:t xml:space="preserve">     </w:t>
            </w:r>
            <w:r w:rsidRPr="00BD2A1C">
              <w:rPr>
                <w:rFonts w:ascii="Courier New" w:hAnsi="Courier New" w:cs="Courier New"/>
                <w:color w:val="0000FF"/>
                <w:sz w:val="18"/>
                <w:szCs w:val="18"/>
                <w:lang w:eastAsia="fi-FI"/>
              </w:rPr>
              <w:t>&lt;</w:t>
            </w:r>
            <w:r w:rsidRPr="00BD2A1C">
              <w:rPr>
                <w:rFonts w:ascii="Courier New" w:hAnsi="Courier New" w:cs="Courier New"/>
                <w:color w:val="800000"/>
                <w:sz w:val="18"/>
                <w:szCs w:val="18"/>
                <w:lang w:eastAsia="fi-FI"/>
              </w:rPr>
              <w:t>effectiveTime</w:t>
            </w:r>
            <w:r w:rsidRPr="00BD2A1C">
              <w:rPr>
                <w:rFonts w:ascii="Courier New" w:hAnsi="Courier New" w:cs="Courier New"/>
                <w:i/>
                <w:iCs/>
                <w:color w:val="008080"/>
                <w:sz w:val="18"/>
                <w:szCs w:val="18"/>
                <w:lang w:eastAsia="fi-FI"/>
              </w:rPr>
              <w:t xml:space="preserve"> </w:t>
            </w:r>
            <w:r w:rsidRPr="00BD2A1C">
              <w:rPr>
                <w:rFonts w:ascii="Courier New" w:hAnsi="Courier New" w:cs="Courier New"/>
                <w:color w:val="FF0000"/>
                <w:sz w:val="18"/>
                <w:szCs w:val="18"/>
                <w:lang w:eastAsia="fi-FI"/>
              </w:rPr>
              <w:t>value</w:t>
            </w:r>
            <w:r w:rsidRPr="00BD2A1C">
              <w:rPr>
                <w:rFonts w:ascii="Courier New" w:hAnsi="Courier New" w:cs="Courier New"/>
                <w:color w:val="0000FF"/>
                <w:sz w:val="18"/>
                <w:szCs w:val="18"/>
                <w:lang w:eastAsia="fi-FI"/>
              </w:rPr>
              <w:t>="</w:t>
            </w:r>
            <w:del w:id="1524" w:author="Tekijä">
              <w:r w:rsidRPr="00BD2A1C" w:rsidDel="005507B3">
                <w:rPr>
                  <w:rFonts w:ascii="Courier New" w:hAnsi="Courier New" w:cs="Courier New"/>
                  <w:color w:val="000000"/>
                  <w:sz w:val="18"/>
                  <w:szCs w:val="18"/>
                  <w:lang w:eastAsia="fi-FI"/>
                </w:rPr>
                <w:delText>20130601</w:delText>
              </w:r>
            </w:del>
            <w:ins w:id="1525" w:author="Tekijä">
              <w:r w:rsidR="005507B3">
                <w:rPr>
                  <w:rFonts w:ascii="Courier New" w:hAnsi="Courier New" w:cs="Courier New"/>
                  <w:color w:val="000000"/>
                  <w:sz w:val="18"/>
                  <w:szCs w:val="18"/>
                  <w:lang w:eastAsia="fi-FI"/>
                </w:rPr>
                <w:t>20150601</w:t>
              </w:r>
            </w:ins>
            <w:r w:rsidRPr="00BD2A1C">
              <w:rPr>
                <w:rFonts w:ascii="Courier New" w:hAnsi="Courier New" w:cs="Courier New"/>
                <w:color w:val="0000FF"/>
                <w:sz w:val="18"/>
                <w:szCs w:val="18"/>
                <w:lang w:eastAsia="fi-FI"/>
              </w:rPr>
              <w:t>"/&gt;</w:t>
            </w:r>
          </w:p>
        </w:tc>
      </w:tr>
    </w:tbl>
    <w:p w14:paraId="5257D4F8" w14:textId="77777777" w:rsidR="003F6A08" w:rsidRPr="003F6A08" w:rsidRDefault="003F6A08" w:rsidP="008E33EF">
      <w:pPr>
        <w:pStyle w:val="Otsikko2"/>
        <w:rPr>
          <w:lang w:val="en-US"/>
        </w:rPr>
      </w:pPr>
      <w:bookmarkStart w:id="1526" w:name="_Toc377399174"/>
      <w:bookmarkStart w:id="1527" w:name="_Toc436732616"/>
      <w:r w:rsidRPr="003F6A08">
        <w:rPr>
          <w:lang w:val="en-US"/>
        </w:rPr>
        <w:t>Hammashoidon indeksit</w:t>
      </w:r>
      <w:bookmarkEnd w:id="1526"/>
      <w:bookmarkEnd w:id="1527"/>
    </w:p>
    <w:p w14:paraId="0E9212E0" w14:textId="77777777" w:rsidR="003F6A08" w:rsidRPr="003F6A08" w:rsidRDefault="003F6A08" w:rsidP="008E33EF">
      <w:pPr>
        <w:pStyle w:val="Otsikko3"/>
      </w:pPr>
      <w:bookmarkStart w:id="1528" w:name="_Toc377399175"/>
      <w:bookmarkStart w:id="1529" w:name="_Toc436732617"/>
      <w:r w:rsidRPr="003F6A08">
        <w:t>Angle luokka kuutoset</w:t>
      </w:r>
      <w:bookmarkEnd w:id="1528"/>
      <w:bookmarkEnd w:id="1529"/>
    </w:p>
    <w:p w14:paraId="14EADA9E" w14:textId="77777777" w:rsidR="00BB13C8" w:rsidRPr="00FA63CD" w:rsidRDefault="00BB13C8" w:rsidP="00BB13C8">
      <w:r w:rsidRPr="00FA63CD">
        <w:t xml:space="preserve">Entry.organizer.templateId kohtaan annetaan </w:t>
      </w:r>
      <w:r>
        <w:t>Angle luokka kuutoset</w:t>
      </w:r>
      <w:r w:rsidRPr="00FA63CD">
        <w:t xml:space="preserve"> tietorakenteen tunnus </w:t>
      </w:r>
      <w:r w:rsidRPr="00BB13C8">
        <w:t>1.2.246.537.6.12.2002.905.2013.11</w:t>
      </w:r>
      <w:r>
        <w:t xml:space="preserve"> eli kyseisen kentän oid tietosisältömäärittelystä.</w:t>
      </w:r>
    </w:p>
    <w:p w14:paraId="10D19E91" w14:textId="77777777" w:rsidR="00405868" w:rsidRDefault="00405868" w:rsidP="003F6A08"/>
    <w:p w14:paraId="54BCD8DF" w14:textId="77777777" w:rsidR="003F6A08" w:rsidRPr="003F6A08" w:rsidRDefault="003F6A08" w:rsidP="003F6A08">
      <w:r w:rsidRPr="003F6A08">
        <w:t>Angle luok</w:t>
      </w:r>
      <w:r w:rsidR="00BB13C8">
        <w:t xml:space="preserve">ka </w:t>
      </w:r>
      <w:r w:rsidRPr="003F6A08">
        <w:t>kuutoset</w:t>
      </w:r>
      <w:r w:rsidR="00BB13C8">
        <w:t xml:space="preserve"> osalta o</w:t>
      </w:r>
      <w:r w:rsidRPr="003F6A08">
        <w:t>bservation code:n tulee tietosisältömäärittelyn ko. kentän oid ja v</w:t>
      </w:r>
      <w:r w:rsidRPr="003F6A08">
        <w:t>a</w:t>
      </w:r>
      <w:r w:rsidRPr="003F6A08">
        <w:t>lue:en tietösisältömäärittelyssä annetun luokituksen (AI, AII1, AII2, AIII) mukainen arvo.</w:t>
      </w:r>
    </w:p>
    <w:p w14:paraId="6BD8C5B1"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32168E18"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7624F99B" w14:textId="77777777" w:rsidR="00825908" w:rsidRPr="00825908" w:rsidRDefault="00825908" w:rsidP="00825908">
            <w:pPr>
              <w:autoSpaceDE w:val="0"/>
              <w:autoSpaceDN w:val="0"/>
              <w:adjustRightInd w:val="0"/>
              <w:jc w:val="left"/>
              <w:rPr>
                <w:rFonts w:ascii="Courier New" w:hAnsi="Courier New" w:cs="Courier New"/>
                <w:color w:val="0000FF"/>
                <w:sz w:val="18"/>
                <w:lang w:val="en-US" w:eastAsia="fi-FI"/>
              </w:rPr>
            </w:pPr>
            <w:r w:rsidRPr="00825908">
              <w:rPr>
                <w:rFonts w:ascii="Courier New" w:hAnsi="Courier New" w:cs="Courier New"/>
                <w:color w:val="000000"/>
                <w:sz w:val="18"/>
                <w:lang w:eastAsia="fi-FI"/>
              </w:rPr>
              <w:t xml:space="preserve">  </w:t>
            </w:r>
            <w:r w:rsidRPr="00825908">
              <w:rPr>
                <w:rFonts w:ascii="Courier New" w:hAnsi="Courier New" w:cs="Courier New"/>
                <w:color w:val="0000FF"/>
                <w:sz w:val="18"/>
                <w:lang w:val="en-US" w:eastAsia="fi-FI"/>
              </w:rPr>
              <w:t>&lt;</w:t>
            </w:r>
            <w:r w:rsidRPr="00825908">
              <w:rPr>
                <w:rFonts w:ascii="Courier New" w:hAnsi="Courier New" w:cs="Courier New"/>
                <w:color w:val="800000"/>
                <w:sz w:val="18"/>
                <w:lang w:val="en-US" w:eastAsia="fi-FI"/>
              </w:rPr>
              <w:t>component</w:t>
            </w:r>
            <w:r w:rsidRPr="00825908">
              <w:rPr>
                <w:rFonts w:ascii="Courier New" w:hAnsi="Courier New" w:cs="Courier New"/>
                <w:color w:val="0000FF"/>
                <w:sz w:val="18"/>
                <w:lang w:val="en-US" w:eastAsia="fi-FI"/>
              </w:rPr>
              <w:t>&gt;</w:t>
            </w:r>
          </w:p>
          <w:p w14:paraId="03889524" w14:textId="77777777" w:rsidR="00825908" w:rsidRPr="00825908" w:rsidRDefault="00825908" w:rsidP="00825908">
            <w:pPr>
              <w:autoSpaceDE w:val="0"/>
              <w:autoSpaceDN w:val="0"/>
              <w:adjustRightInd w:val="0"/>
              <w:jc w:val="left"/>
              <w:rPr>
                <w:rFonts w:ascii="Courier New" w:hAnsi="Courier New" w:cs="Courier New"/>
                <w:color w:val="0000FF"/>
                <w:sz w:val="18"/>
                <w:lang w:val="en-US" w:eastAsia="fi-FI"/>
              </w:rPr>
            </w:pPr>
            <w:r w:rsidRPr="00825908">
              <w:rPr>
                <w:rFonts w:ascii="Courier New" w:hAnsi="Courier New" w:cs="Courier New"/>
                <w:color w:val="000000"/>
                <w:sz w:val="18"/>
                <w:lang w:val="en-US" w:eastAsia="fi-FI"/>
              </w:rPr>
              <w:t xml:space="preserve">     </w:t>
            </w:r>
            <w:r w:rsidRPr="00825908">
              <w:rPr>
                <w:rFonts w:ascii="Courier New" w:hAnsi="Courier New" w:cs="Courier New"/>
                <w:color w:val="0000FF"/>
                <w:sz w:val="18"/>
                <w:lang w:val="en-US" w:eastAsia="fi-FI"/>
              </w:rPr>
              <w:t>&lt;</w:t>
            </w:r>
            <w:r w:rsidRPr="00825908">
              <w:rPr>
                <w:rFonts w:ascii="Courier New" w:hAnsi="Courier New" w:cs="Courier New"/>
                <w:color w:val="800000"/>
                <w:sz w:val="18"/>
                <w:lang w:val="en-US" w:eastAsia="fi-FI"/>
              </w:rPr>
              <w:t>observation</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classCode</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COND</w:t>
            </w:r>
            <w:r w:rsidRPr="00825908">
              <w:rPr>
                <w:rFonts w:ascii="Courier New" w:hAnsi="Courier New" w:cs="Courier New"/>
                <w:color w:val="0000FF"/>
                <w:sz w:val="18"/>
                <w:lang w:val="en-US" w:eastAsia="fi-FI"/>
              </w:rPr>
              <w:t>"</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moodCode</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EVN</w:t>
            </w:r>
            <w:r w:rsidRPr="00825908">
              <w:rPr>
                <w:rFonts w:ascii="Courier New" w:hAnsi="Courier New" w:cs="Courier New"/>
                <w:color w:val="0000FF"/>
                <w:sz w:val="18"/>
                <w:lang w:val="en-US" w:eastAsia="fi-FI"/>
              </w:rPr>
              <w:t>"&gt;</w:t>
            </w:r>
          </w:p>
          <w:p w14:paraId="29CE33DC" w14:textId="77777777" w:rsidR="00825908" w:rsidRPr="00825908" w:rsidRDefault="00825908" w:rsidP="00825908">
            <w:pPr>
              <w:autoSpaceDE w:val="0"/>
              <w:autoSpaceDN w:val="0"/>
              <w:adjustRightInd w:val="0"/>
              <w:ind w:left="1136" w:hanging="1136"/>
              <w:jc w:val="left"/>
              <w:rPr>
                <w:rFonts w:ascii="Courier New" w:hAnsi="Courier New" w:cs="Courier New"/>
                <w:color w:val="0000FF"/>
                <w:sz w:val="18"/>
                <w:lang w:eastAsia="fi-FI"/>
              </w:rPr>
            </w:pPr>
            <w:r w:rsidRPr="00825908">
              <w:rPr>
                <w:rFonts w:ascii="Courier New" w:hAnsi="Courier New" w:cs="Courier New"/>
                <w:color w:val="000000"/>
                <w:sz w:val="18"/>
                <w:lang w:val="en-US" w:eastAsia="fi-FI"/>
              </w:rPr>
              <w:t xml:space="preserve">        </w:t>
            </w:r>
            <w:r w:rsidRPr="00825908">
              <w:rPr>
                <w:rFonts w:ascii="Courier New" w:hAnsi="Courier New" w:cs="Courier New"/>
                <w:color w:val="0000FF"/>
                <w:sz w:val="18"/>
                <w:lang w:eastAsia="fi-FI"/>
              </w:rPr>
              <w:t>&lt;</w:t>
            </w:r>
            <w:r w:rsidRPr="00825908">
              <w:rPr>
                <w:rFonts w:ascii="Courier New" w:hAnsi="Courier New" w:cs="Courier New"/>
                <w:color w:val="800000"/>
                <w:sz w:val="18"/>
                <w:lang w:eastAsia="fi-FI"/>
              </w:rPr>
              <w:t>code</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code</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11</w:t>
            </w:r>
            <w:r w:rsidRPr="00825908">
              <w:rPr>
                <w:rFonts w:ascii="Courier New" w:hAnsi="Courier New" w:cs="Courier New"/>
                <w:color w:val="0000FF"/>
                <w:sz w:val="18"/>
                <w:lang w:eastAsia="fi-FI"/>
              </w:rPr>
              <w:t>"</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codeSystem</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1.2.246.537.6.12.2002.905.2013</w:t>
            </w:r>
            <w:r w:rsidRPr="00825908">
              <w:rPr>
                <w:rFonts w:ascii="Courier New" w:hAnsi="Courier New" w:cs="Courier New"/>
                <w:color w:val="0000FF"/>
                <w:sz w:val="18"/>
                <w:lang w:eastAsia="fi-FI"/>
              </w:rPr>
              <w:t>"</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codeSystemN</w:t>
            </w:r>
            <w:r w:rsidRPr="00825908">
              <w:rPr>
                <w:rFonts w:ascii="Courier New" w:hAnsi="Courier New" w:cs="Courier New"/>
                <w:color w:val="FF0000"/>
                <w:sz w:val="18"/>
                <w:lang w:eastAsia="fi-FI"/>
              </w:rPr>
              <w:t>a</w:t>
            </w:r>
            <w:r w:rsidRPr="00825908">
              <w:rPr>
                <w:rFonts w:ascii="Courier New" w:hAnsi="Courier New" w:cs="Courier New"/>
                <w:color w:val="FF0000"/>
                <w:sz w:val="18"/>
                <w:lang w:eastAsia="fi-FI"/>
              </w:rPr>
              <w:t>me</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THL/Tietosisältö - STH05 Suun terveydenhuollon indeksit ja mittaukset 2013</w:t>
            </w:r>
            <w:r w:rsidRPr="00825908">
              <w:rPr>
                <w:rFonts w:ascii="Courier New" w:hAnsi="Courier New" w:cs="Courier New"/>
                <w:color w:val="0000FF"/>
                <w:sz w:val="18"/>
                <w:lang w:eastAsia="fi-FI"/>
              </w:rPr>
              <w:t>"</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displayName</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Angle luokka kuutoset</w:t>
            </w:r>
            <w:r w:rsidRPr="00825908">
              <w:rPr>
                <w:rFonts w:ascii="Courier New" w:hAnsi="Courier New" w:cs="Courier New"/>
                <w:color w:val="0000FF"/>
                <w:sz w:val="18"/>
                <w:lang w:eastAsia="fi-FI"/>
              </w:rPr>
              <w:t>"/&gt;</w:t>
            </w:r>
          </w:p>
          <w:p w14:paraId="66A85816" w14:textId="77777777" w:rsidR="00825908" w:rsidRPr="00B4787B" w:rsidDel="00EF4DBF" w:rsidRDefault="00825908" w:rsidP="00825908">
            <w:pPr>
              <w:autoSpaceDE w:val="0"/>
              <w:autoSpaceDN w:val="0"/>
              <w:adjustRightInd w:val="0"/>
              <w:jc w:val="left"/>
              <w:rPr>
                <w:del w:id="1530" w:author="Tekijä"/>
                <w:rFonts w:ascii="Courier New" w:hAnsi="Courier New" w:cs="Courier New"/>
                <w:color w:val="0000FF"/>
                <w:sz w:val="18"/>
                <w:lang w:eastAsia="fi-FI"/>
              </w:rPr>
            </w:pPr>
            <w:del w:id="1531" w:author="Tekijä">
              <w:r w:rsidRPr="00825908" w:rsidDel="00EF4DBF">
                <w:rPr>
                  <w:rFonts w:ascii="Courier New" w:hAnsi="Courier New" w:cs="Courier New"/>
                  <w:color w:val="000000"/>
                  <w:sz w:val="18"/>
                  <w:lang w:eastAsia="fi-FI"/>
                </w:rPr>
                <w:delText xml:space="preserve">        </w:delText>
              </w:r>
              <w:r w:rsidRPr="00B4787B" w:rsidDel="00EF4DBF">
                <w:rPr>
                  <w:rFonts w:ascii="Courier New" w:hAnsi="Courier New" w:cs="Courier New"/>
                  <w:color w:val="0000FF"/>
                  <w:sz w:val="18"/>
                  <w:lang w:eastAsia="fi-FI"/>
                </w:rPr>
                <w:delText>&lt;</w:delText>
              </w:r>
              <w:r w:rsidRPr="00B4787B" w:rsidDel="00EF4DBF">
                <w:rPr>
                  <w:rFonts w:ascii="Courier New" w:hAnsi="Courier New" w:cs="Courier New"/>
                  <w:color w:val="800000"/>
                  <w:sz w:val="18"/>
                  <w:lang w:eastAsia="fi-FI"/>
                </w:rPr>
                <w:delText>text</w:delText>
              </w:r>
              <w:r w:rsidRPr="00B4787B" w:rsidDel="00EF4DBF">
                <w:rPr>
                  <w:rFonts w:ascii="Courier New" w:hAnsi="Courier New" w:cs="Courier New"/>
                  <w:color w:val="0000FF"/>
                  <w:sz w:val="18"/>
                  <w:lang w:eastAsia="fi-FI"/>
                </w:rPr>
                <w:delText>&gt;</w:delText>
              </w:r>
            </w:del>
          </w:p>
          <w:p w14:paraId="634823AC" w14:textId="77777777" w:rsidR="00825908" w:rsidRPr="00B4787B" w:rsidDel="00EF4DBF" w:rsidRDefault="00825908" w:rsidP="00825908">
            <w:pPr>
              <w:autoSpaceDE w:val="0"/>
              <w:autoSpaceDN w:val="0"/>
              <w:adjustRightInd w:val="0"/>
              <w:jc w:val="left"/>
              <w:rPr>
                <w:del w:id="1532" w:author="Tekijä"/>
                <w:rFonts w:ascii="Courier New" w:hAnsi="Courier New" w:cs="Courier New"/>
                <w:color w:val="0000FF"/>
                <w:sz w:val="18"/>
                <w:lang w:eastAsia="fi-FI"/>
              </w:rPr>
            </w:pPr>
            <w:del w:id="1533" w:author="Tekijä">
              <w:r w:rsidRPr="00B4787B" w:rsidDel="00EF4DBF">
                <w:rPr>
                  <w:rFonts w:ascii="Courier New" w:hAnsi="Courier New" w:cs="Courier New"/>
                  <w:color w:val="000000"/>
                  <w:sz w:val="18"/>
                  <w:lang w:eastAsia="fi-FI"/>
                </w:rPr>
                <w:delText xml:space="preserve">          </w:delText>
              </w:r>
              <w:r w:rsidRPr="00B4787B" w:rsidDel="00EF4DBF">
                <w:rPr>
                  <w:rFonts w:ascii="Courier New" w:hAnsi="Courier New" w:cs="Courier New"/>
                  <w:color w:val="0000FF"/>
                  <w:sz w:val="18"/>
                  <w:lang w:eastAsia="fi-FI"/>
                </w:rPr>
                <w:delText>&lt;</w:delText>
              </w:r>
              <w:r w:rsidRPr="00B4787B" w:rsidDel="00EF4DBF">
                <w:rPr>
                  <w:rFonts w:ascii="Courier New" w:hAnsi="Courier New" w:cs="Courier New"/>
                  <w:color w:val="800000"/>
                  <w:sz w:val="18"/>
                  <w:lang w:eastAsia="fi-FI"/>
                </w:rPr>
                <w:delText>reference</w:delText>
              </w:r>
              <w:r w:rsidRPr="00B4787B" w:rsidDel="00EF4DBF">
                <w:rPr>
                  <w:rFonts w:ascii="Courier New" w:hAnsi="Courier New" w:cs="Courier New"/>
                  <w:i/>
                  <w:iCs/>
                  <w:color w:val="008080"/>
                  <w:sz w:val="18"/>
                  <w:lang w:eastAsia="fi-FI"/>
                </w:rPr>
                <w:delText xml:space="preserve"> </w:delText>
              </w:r>
              <w:r w:rsidRPr="00B4787B" w:rsidDel="00EF4DBF">
                <w:rPr>
                  <w:rFonts w:ascii="Courier New" w:hAnsi="Courier New" w:cs="Courier New"/>
                  <w:color w:val="FF0000"/>
                  <w:sz w:val="18"/>
                  <w:lang w:eastAsia="fi-FI"/>
                </w:rPr>
                <w:delText>value</w:delText>
              </w:r>
              <w:r w:rsidRPr="00B4787B" w:rsidDel="00EF4DBF">
                <w:rPr>
                  <w:rFonts w:ascii="Courier New" w:hAnsi="Courier New" w:cs="Courier New"/>
                  <w:color w:val="0000FF"/>
                  <w:sz w:val="18"/>
                  <w:lang w:eastAsia="fi-FI"/>
                </w:rPr>
                <w:delText>="</w:delText>
              </w:r>
              <w:r w:rsidRPr="00B4787B" w:rsidDel="00EF4DBF">
                <w:rPr>
                  <w:rFonts w:ascii="Courier New" w:hAnsi="Courier New" w:cs="Courier New"/>
                  <w:color w:val="000000"/>
                  <w:sz w:val="18"/>
                  <w:lang w:eastAsia="fi-FI"/>
                </w:rPr>
                <w:delText>#OID1.2.246.10.1234567.14.2013.123.5.10.1.1</w:delText>
              </w:r>
              <w:r w:rsidRPr="00B4787B" w:rsidDel="00EF4DBF">
                <w:rPr>
                  <w:rFonts w:ascii="Courier New" w:hAnsi="Courier New" w:cs="Courier New"/>
                  <w:color w:val="0000FF"/>
                  <w:sz w:val="18"/>
                  <w:lang w:eastAsia="fi-FI"/>
                </w:rPr>
                <w:delText>"/&gt;</w:delText>
              </w:r>
            </w:del>
          </w:p>
          <w:p w14:paraId="618D7BF6" w14:textId="77777777" w:rsidR="00825908" w:rsidRPr="00B4787B" w:rsidDel="00EF4DBF" w:rsidRDefault="00825908" w:rsidP="00825908">
            <w:pPr>
              <w:autoSpaceDE w:val="0"/>
              <w:autoSpaceDN w:val="0"/>
              <w:adjustRightInd w:val="0"/>
              <w:jc w:val="left"/>
              <w:rPr>
                <w:del w:id="1534" w:author="Tekijä"/>
                <w:rFonts w:ascii="Courier New" w:hAnsi="Courier New" w:cs="Courier New"/>
                <w:color w:val="0000FF"/>
                <w:sz w:val="18"/>
                <w:lang w:eastAsia="fi-FI"/>
              </w:rPr>
            </w:pPr>
            <w:del w:id="1535" w:author="Tekijä">
              <w:r w:rsidRPr="00B4787B" w:rsidDel="00EF4DBF">
                <w:rPr>
                  <w:rFonts w:ascii="Courier New" w:hAnsi="Courier New" w:cs="Courier New"/>
                  <w:color w:val="000000"/>
                  <w:sz w:val="18"/>
                  <w:lang w:eastAsia="fi-FI"/>
                </w:rPr>
                <w:delText xml:space="preserve">        </w:delText>
              </w:r>
              <w:r w:rsidRPr="00B4787B" w:rsidDel="00EF4DBF">
                <w:rPr>
                  <w:rFonts w:ascii="Courier New" w:hAnsi="Courier New" w:cs="Courier New"/>
                  <w:color w:val="0000FF"/>
                  <w:sz w:val="18"/>
                  <w:lang w:eastAsia="fi-FI"/>
                </w:rPr>
                <w:delText>&lt;/</w:delText>
              </w:r>
              <w:r w:rsidRPr="00B4787B" w:rsidDel="00EF4DBF">
                <w:rPr>
                  <w:rFonts w:ascii="Courier New" w:hAnsi="Courier New" w:cs="Courier New"/>
                  <w:color w:val="800000"/>
                  <w:sz w:val="18"/>
                  <w:lang w:eastAsia="fi-FI"/>
                </w:rPr>
                <w:delText>text</w:delText>
              </w:r>
              <w:r w:rsidRPr="00B4787B" w:rsidDel="00EF4DBF">
                <w:rPr>
                  <w:rFonts w:ascii="Courier New" w:hAnsi="Courier New" w:cs="Courier New"/>
                  <w:color w:val="0000FF"/>
                  <w:sz w:val="18"/>
                  <w:lang w:eastAsia="fi-FI"/>
                </w:rPr>
                <w:delText>&gt;</w:delText>
              </w:r>
            </w:del>
          </w:p>
          <w:p w14:paraId="0BD97D96" w14:textId="77777777" w:rsidR="00825908" w:rsidRPr="00825908" w:rsidRDefault="00825908" w:rsidP="00825908">
            <w:pPr>
              <w:autoSpaceDE w:val="0"/>
              <w:autoSpaceDN w:val="0"/>
              <w:adjustRightInd w:val="0"/>
              <w:jc w:val="left"/>
              <w:rPr>
                <w:rFonts w:ascii="Courier New" w:hAnsi="Courier New" w:cs="Courier New"/>
                <w:color w:val="0000FF"/>
                <w:sz w:val="18"/>
                <w:lang w:eastAsia="fi-FI"/>
              </w:rPr>
            </w:pPr>
            <w:r w:rsidRPr="00B4787B">
              <w:rPr>
                <w:rFonts w:ascii="Courier New" w:hAnsi="Courier New" w:cs="Courier New"/>
                <w:color w:val="000000"/>
                <w:sz w:val="18"/>
                <w:lang w:eastAsia="fi-FI"/>
              </w:rPr>
              <w:t xml:space="preserve">        </w:t>
            </w:r>
            <w:r w:rsidRPr="00825908">
              <w:rPr>
                <w:rFonts w:ascii="Courier New" w:hAnsi="Courier New" w:cs="Courier New"/>
                <w:color w:val="0000FF"/>
                <w:sz w:val="18"/>
                <w:lang w:eastAsia="fi-FI"/>
              </w:rPr>
              <w:t>&lt;!--</w:t>
            </w:r>
            <w:r w:rsidRPr="00825908">
              <w:rPr>
                <w:rFonts w:ascii="Courier New" w:hAnsi="Courier New" w:cs="Courier New"/>
                <w:color w:val="474747"/>
                <w:sz w:val="18"/>
                <w:lang w:eastAsia="fi-FI"/>
              </w:rPr>
              <w:t>Tietosisältämäärittelyn kentässä 11 annettu luokitus AI, AII1, AII2, AIII</w:t>
            </w:r>
            <w:r w:rsidRPr="00825908">
              <w:rPr>
                <w:rFonts w:ascii="Courier New" w:hAnsi="Courier New" w:cs="Courier New"/>
                <w:color w:val="0000FF"/>
                <w:sz w:val="18"/>
                <w:lang w:eastAsia="fi-FI"/>
              </w:rPr>
              <w:t>--&gt;</w:t>
            </w:r>
          </w:p>
          <w:p w14:paraId="31B3A894" w14:textId="77777777" w:rsidR="00825908" w:rsidRPr="00825908" w:rsidRDefault="00825908" w:rsidP="00825908">
            <w:pPr>
              <w:autoSpaceDE w:val="0"/>
              <w:autoSpaceDN w:val="0"/>
              <w:adjustRightInd w:val="0"/>
              <w:ind w:left="1136" w:hanging="1136"/>
              <w:jc w:val="left"/>
              <w:rPr>
                <w:rFonts w:ascii="Courier New" w:hAnsi="Courier New" w:cs="Courier New"/>
                <w:color w:val="0000FF"/>
                <w:sz w:val="18"/>
                <w:lang w:val="en-US" w:eastAsia="fi-FI"/>
              </w:rPr>
            </w:pPr>
            <w:r w:rsidRPr="00825908">
              <w:rPr>
                <w:rFonts w:ascii="Courier New" w:hAnsi="Courier New" w:cs="Courier New"/>
                <w:color w:val="000000"/>
                <w:sz w:val="18"/>
                <w:lang w:eastAsia="fi-FI"/>
              </w:rPr>
              <w:t xml:space="preserve">        </w:t>
            </w:r>
            <w:r w:rsidRPr="00825908">
              <w:rPr>
                <w:rFonts w:ascii="Courier New" w:hAnsi="Courier New" w:cs="Courier New"/>
                <w:color w:val="0000FF"/>
                <w:sz w:val="18"/>
                <w:lang w:val="en-US" w:eastAsia="fi-FI"/>
              </w:rPr>
              <w:t>&lt;</w:t>
            </w:r>
            <w:r w:rsidRPr="00825908">
              <w:rPr>
                <w:rFonts w:ascii="Courier New" w:hAnsi="Courier New" w:cs="Courier New"/>
                <w:color w:val="800000"/>
                <w:sz w:val="18"/>
                <w:lang w:val="en-US" w:eastAsia="fi-FI"/>
              </w:rPr>
              <w:t>value</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xsi:type</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CV</w:t>
            </w:r>
            <w:r w:rsidRPr="00825908">
              <w:rPr>
                <w:rFonts w:ascii="Courier New" w:hAnsi="Courier New" w:cs="Courier New"/>
                <w:color w:val="0000FF"/>
                <w:sz w:val="18"/>
                <w:lang w:val="en-US" w:eastAsia="fi-FI"/>
              </w:rPr>
              <w:t>"</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code</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AI</w:t>
            </w:r>
            <w:r w:rsidRPr="00825908">
              <w:rPr>
                <w:rFonts w:ascii="Courier New" w:hAnsi="Courier New" w:cs="Courier New"/>
                <w:color w:val="0000FF"/>
                <w:sz w:val="18"/>
                <w:lang w:val="en-US" w:eastAsia="fi-FI"/>
              </w:rPr>
              <w:t>"</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codeSystem</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1.2.246.537.6.12.2002.905.2013.11</w:t>
            </w:r>
            <w:r w:rsidRPr="00825908">
              <w:rPr>
                <w:rFonts w:ascii="Courier New" w:hAnsi="Courier New" w:cs="Courier New"/>
                <w:color w:val="0000FF"/>
                <w:sz w:val="18"/>
                <w:lang w:val="en-US" w:eastAsia="fi-FI"/>
              </w:rPr>
              <w:t>"</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displayName</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AI</w:t>
            </w:r>
            <w:r w:rsidRPr="00825908">
              <w:rPr>
                <w:rFonts w:ascii="Courier New" w:hAnsi="Courier New" w:cs="Courier New"/>
                <w:color w:val="0000FF"/>
                <w:sz w:val="18"/>
                <w:lang w:val="en-US" w:eastAsia="fi-FI"/>
              </w:rPr>
              <w:t>"/&gt;</w:t>
            </w:r>
          </w:p>
          <w:p w14:paraId="5456FB60" w14:textId="77777777" w:rsidR="00825908" w:rsidRPr="00825908" w:rsidRDefault="00825908" w:rsidP="00825908">
            <w:pPr>
              <w:autoSpaceDE w:val="0"/>
              <w:autoSpaceDN w:val="0"/>
              <w:adjustRightInd w:val="0"/>
              <w:jc w:val="left"/>
              <w:rPr>
                <w:rFonts w:ascii="Courier New" w:hAnsi="Courier New" w:cs="Courier New"/>
                <w:color w:val="0000FF"/>
                <w:sz w:val="18"/>
                <w:lang w:val="en-US" w:eastAsia="fi-FI"/>
              </w:rPr>
            </w:pPr>
            <w:r w:rsidRPr="00825908">
              <w:rPr>
                <w:rFonts w:ascii="Courier New" w:hAnsi="Courier New" w:cs="Courier New"/>
                <w:color w:val="000000"/>
                <w:sz w:val="18"/>
                <w:lang w:val="en-US" w:eastAsia="fi-FI"/>
              </w:rPr>
              <w:t xml:space="preserve">    </w:t>
            </w:r>
            <w:r w:rsidRPr="00825908">
              <w:rPr>
                <w:rFonts w:ascii="Courier New" w:hAnsi="Courier New" w:cs="Courier New"/>
                <w:color w:val="0000FF"/>
                <w:sz w:val="18"/>
                <w:lang w:val="en-US" w:eastAsia="fi-FI"/>
              </w:rPr>
              <w:t>&lt;/</w:t>
            </w:r>
            <w:r w:rsidRPr="00825908">
              <w:rPr>
                <w:rFonts w:ascii="Courier New" w:hAnsi="Courier New" w:cs="Courier New"/>
                <w:color w:val="800000"/>
                <w:sz w:val="18"/>
                <w:lang w:val="en-US" w:eastAsia="fi-FI"/>
              </w:rPr>
              <w:t>observation</w:t>
            </w:r>
            <w:r w:rsidRPr="00825908">
              <w:rPr>
                <w:rFonts w:ascii="Courier New" w:hAnsi="Courier New" w:cs="Courier New"/>
                <w:color w:val="0000FF"/>
                <w:sz w:val="18"/>
                <w:lang w:val="en-US" w:eastAsia="fi-FI"/>
              </w:rPr>
              <w:t>&gt;</w:t>
            </w:r>
          </w:p>
          <w:p w14:paraId="27F661E6" w14:textId="77777777" w:rsidR="003F6A08" w:rsidRPr="003F6A08" w:rsidRDefault="00825908" w:rsidP="00825908">
            <w:pPr>
              <w:autoSpaceDE w:val="0"/>
              <w:autoSpaceDN w:val="0"/>
              <w:adjustRightInd w:val="0"/>
              <w:jc w:val="left"/>
              <w:rPr>
                <w:rFonts w:ascii="Courier New" w:hAnsi="Courier New" w:cs="Courier New"/>
                <w:sz w:val="18"/>
                <w:szCs w:val="18"/>
                <w:lang w:val="en-US"/>
              </w:rPr>
            </w:pPr>
            <w:r w:rsidRPr="00825908">
              <w:rPr>
                <w:rFonts w:ascii="Courier New" w:hAnsi="Courier New" w:cs="Courier New"/>
                <w:color w:val="000000"/>
                <w:sz w:val="18"/>
                <w:lang w:val="en-US" w:eastAsia="fi-FI"/>
              </w:rPr>
              <w:t xml:space="preserve"> </w:t>
            </w:r>
            <w:r w:rsidRPr="00825908">
              <w:rPr>
                <w:rFonts w:ascii="Courier New" w:hAnsi="Courier New" w:cs="Courier New"/>
                <w:color w:val="0000FF"/>
                <w:sz w:val="18"/>
                <w:lang w:val="en-US" w:eastAsia="fi-FI"/>
              </w:rPr>
              <w:t>&lt;/</w:t>
            </w:r>
            <w:r w:rsidRPr="00825908">
              <w:rPr>
                <w:rFonts w:ascii="Courier New" w:hAnsi="Courier New" w:cs="Courier New"/>
                <w:color w:val="800000"/>
                <w:sz w:val="18"/>
                <w:lang w:val="en-US" w:eastAsia="fi-FI"/>
              </w:rPr>
              <w:t>component</w:t>
            </w:r>
            <w:r w:rsidRPr="00825908">
              <w:rPr>
                <w:rFonts w:ascii="Courier New" w:hAnsi="Courier New" w:cs="Courier New"/>
                <w:color w:val="0000FF"/>
                <w:sz w:val="18"/>
                <w:lang w:val="en-US" w:eastAsia="fi-FI"/>
              </w:rPr>
              <w:t>&gt;</w:t>
            </w:r>
          </w:p>
        </w:tc>
      </w:tr>
    </w:tbl>
    <w:p w14:paraId="26560AE2" w14:textId="77777777" w:rsidR="00BB13C8" w:rsidRPr="003F6A08" w:rsidRDefault="00BB13C8" w:rsidP="00BB13C8">
      <w:pPr>
        <w:pStyle w:val="Otsikko3"/>
      </w:pPr>
      <w:bookmarkStart w:id="1536" w:name="_Toc377399176"/>
      <w:bookmarkStart w:id="1537" w:name="_Toc436732618"/>
      <w:r w:rsidRPr="003F6A08">
        <w:t>Angle luokka kulmahampaat</w:t>
      </w:r>
      <w:bookmarkEnd w:id="1537"/>
    </w:p>
    <w:p w14:paraId="4DEC439D" w14:textId="77777777" w:rsidR="00BB13C8" w:rsidRPr="00FA63CD" w:rsidRDefault="00BB13C8" w:rsidP="00BB13C8">
      <w:r w:rsidRPr="00FA63CD">
        <w:t xml:space="preserve">Entry.organizer.templateId kohtaan annetaan </w:t>
      </w:r>
      <w:r>
        <w:t xml:space="preserve">Angle luokka </w:t>
      </w:r>
      <w:r w:rsidR="00BE0F72">
        <w:t>kulmahampaat</w:t>
      </w:r>
      <w:r w:rsidRPr="00FA63CD">
        <w:t xml:space="preserve"> tietorakenteen tunnus </w:t>
      </w:r>
      <w:r w:rsidRPr="00BB13C8">
        <w:t>1.2.246.537.6.12.2002.905.2013.1</w:t>
      </w:r>
      <w:r w:rsidR="00BE0F72">
        <w:t>2</w:t>
      </w:r>
      <w:r>
        <w:t xml:space="preserve"> eli kyseisen kentän oid tietosisältömäärittelystä.</w:t>
      </w:r>
    </w:p>
    <w:p w14:paraId="7BEAAAC2" w14:textId="77777777" w:rsidR="00BB13C8" w:rsidRDefault="00BB13C8" w:rsidP="00BB13C8"/>
    <w:p w14:paraId="74A5D4AD" w14:textId="77777777" w:rsidR="00BB13C8" w:rsidRPr="003F6A08" w:rsidRDefault="00BB13C8" w:rsidP="00BB13C8">
      <w:r w:rsidRPr="003F6A08">
        <w:t>Angle luok</w:t>
      </w:r>
      <w:r>
        <w:t xml:space="preserve">ka </w:t>
      </w:r>
      <w:r w:rsidRPr="003F6A08">
        <w:t>k</w:t>
      </w:r>
      <w:r w:rsidR="00BE0F72">
        <w:t>ulmahampaat</w:t>
      </w:r>
      <w:r>
        <w:t xml:space="preserve"> osalta o</w:t>
      </w:r>
      <w:r w:rsidRPr="003F6A08">
        <w:t>bservation code:n tulee tietosisältömäärittelyn ko. kentän oid ja value:en tietösisältömäärittelyssä annetun luokituksen (AI, AII1, AII2, AIII) mukainen arvo.</w:t>
      </w:r>
    </w:p>
    <w:p w14:paraId="18DCE8F6" w14:textId="77777777" w:rsidR="00BB13C8" w:rsidRPr="003F6A08" w:rsidRDefault="00BB13C8" w:rsidP="00BB13C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BB13C8" w:rsidRPr="003F6A08" w14:paraId="7F048933" w14:textId="77777777" w:rsidTr="002E1321">
        <w:tc>
          <w:tcPr>
            <w:tcW w:w="9779" w:type="dxa"/>
            <w:tcBorders>
              <w:top w:val="single" w:sz="4" w:space="0" w:color="000000"/>
              <w:left w:val="single" w:sz="4" w:space="0" w:color="000000"/>
              <w:bottom w:val="single" w:sz="4" w:space="0" w:color="000000"/>
              <w:right w:val="single" w:sz="4" w:space="0" w:color="000000"/>
            </w:tcBorders>
            <w:hideMark/>
          </w:tcPr>
          <w:p w14:paraId="6DE1DF6F"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p w14:paraId="0D459CC3"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474747"/>
                <w:sz w:val="18"/>
                <w:lang w:val="en-US" w:eastAsia="fi-FI"/>
              </w:rPr>
              <w:t xml:space="preserve"> Angle luokka kulmahampaat  </w:t>
            </w:r>
            <w:r w:rsidRPr="003F6A08">
              <w:rPr>
                <w:rFonts w:ascii="Courier New" w:hAnsi="Courier New" w:cs="Courier New"/>
                <w:color w:val="0000FF"/>
                <w:sz w:val="18"/>
                <w:lang w:val="en-US" w:eastAsia="fi-FI"/>
              </w:rPr>
              <w:t>--&gt;</w:t>
            </w:r>
          </w:p>
          <w:p w14:paraId="429BACFF"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classCode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COND</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moodCode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EVN</w:t>
            </w:r>
            <w:r w:rsidRPr="003F6A08">
              <w:rPr>
                <w:rFonts w:ascii="Courier New" w:hAnsi="Courier New" w:cs="Courier New"/>
                <w:color w:val="0000FF"/>
                <w:sz w:val="18"/>
                <w:lang w:val="en-US" w:eastAsia="fi-FI"/>
              </w:rPr>
              <w:t>"&gt;</w:t>
            </w:r>
          </w:p>
          <w:p w14:paraId="69488967" w14:textId="77777777" w:rsidR="00BB13C8" w:rsidRPr="00825908" w:rsidRDefault="00BB13C8" w:rsidP="002E1321">
            <w:pPr>
              <w:autoSpaceDE w:val="0"/>
              <w:autoSpaceDN w:val="0"/>
              <w:adjustRightInd w:val="0"/>
              <w:ind w:left="1136" w:hanging="1136"/>
              <w:jc w:val="left"/>
              <w:rPr>
                <w:rFonts w:ascii="Courier New" w:hAnsi="Courier New" w:cs="Courier New"/>
                <w:color w:val="0000FF"/>
                <w:sz w:val="18"/>
                <w:lang w:eastAsia="fi-FI"/>
              </w:rPr>
            </w:pPr>
            <w:r w:rsidRPr="00825908">
              <w:rPr>
                <w:rFonts w:ascii="Courier New" w:hAnsi="Courier New" w:cs="Courier New"/>
                <w:color w:val="000000"/>
                <w:sz w:val="18"/>
                <w:lang w:val="en-US" w:eastAsia="fi-FI"/>
              </w:rPr>
              <w:t xml:space="preserve">        </w:t>
            </w:r>
            <w:r w:rsidRPr="00825908">
              <w:rPr>
                <w:rFonts w:ascii="Courier New" w:hAnsi="Courier New" w:cs="Courier New"/>
                <w:color w:val="0000FF"/>
                <w:sz w:val="18"/>
                <w:lang w:eastAsia="fi-FI"/>
              </w:rPr>
              <w:t>&lt;</w:t>
            </w:r>
            <w:r w:rsidRPr="00825908">
              <w:rPr>
                <w:rFonts w:ascii="Courier New" w:hAnsi="Courier New" w:cs="Courier New"/>
                <w:color w:val="800000"/>
                <w:sz w:val="18"/>
                <w:lang w:eastAsia="fi-FI"/>
              </w:rPr>
              <w:t>code</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code</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12</w:t>
            </w:r>
            <w:r w:rsidRPr="00825908">
              <w:rPr>
                <w:rFonts w:ascii="Courier New" w:hAnsi="Courier New" w:cs="Courier New"/>
                <w:color w:val="0000FF"/>
                <w:sz w:val="18"/>
                <w:lang w:eastAsia="fi-FI"/>
              </w:rPr>
              <w:t>"</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codeSystem</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1.2.246.537.6.12.2002.905.2013</w:t>
            </w:r>
            <w:r w:rsidRPr="00825908">
              <w:rPr>
                <w:rFonts w:ascii="Courier New" w:hAnsi="Courier New" w:cs="Courier New"/>
                <w:color w:val="0000FF"/>
                <w:sz w:val="18"/>
                <w:lang w:eastAsia="fi-FI"/>
              </w:rPr>
              <w:t>"</w:t>
            </w:r>
            <w:r w:rsidRPr="00825908">
              <w:rPr>
                <w:rFonts w:ascii="Courier New" w:hAnsi="Courier New" w:cs="Courier New"/>
                <w:i/>
                <w:iCs/>
                <w:color w:val="008080"/>
                <w:sz w:val="18"/>
                <w:lang w:eastAsia="fi-FI"/>
              </w:rPr>
              <w:t xml:space="preserve"> </w:t>
            </w:r>
            <w:r w:rsidR="00825908" w:rsidRPr="00825908">
              <w:rPr>
                <w:rFonts w:ascii="Courier New" w:hAnsi="Courier New" w:cs="Courier New"/>
                <w:color w:val="FF0000"/>
                <w:sz w:val="18"/>
                <w:lang w:eastAsia="fi-FI"/>
              </w:rPr>
              <w:t>codeSystemN</w:t>
            </w:r>
            <w:r w:rsidR="00825908" w:rsidRPr="00825908">
              <w:rPr>
                <w:rFonts w:ascii="Courier New" w:hAnsi="Courier New" w:cs="Courier New"/>
                <w:color w:val="FF0000"/>
                <w:sz w:val="18"/>
                <w:lang w:eastAsia="fi-FI"/>
              </w:rPr>
              <w:t>a</w:t>
            </w:r>
            <w:r w:rsidR="00825908" w:rsidRPr="00825908">
              <w:rPr>
                <w:rFonts w:ascii="Courier New" w:hAnsi="Courier New" w:cs="Courier New"/>
                <w:color w:val="FF0000"/>
                <w:sz w:val="18"/>
                <w:lang w:eastAsia="fi-FI"/>
              </w:rPr>
              <w:t>me</w:t>
            </w:r>
            <w:r w:rsidR="00825908" w:rsidRPr="00825908">
              <w:rPr>
                <w:rFonts w:ascii="Courier New" w:hAnsi="Courier New" w:cs="Courier New"/>
                <w:color w:val="0000FF"/>
                <w:sz w:val="18"/>
                <w:lang w:eastAsia="fi-FI"/>
              </w:rPr>
              <w:t>="</w:t>
            </w:r>
            <w:r w:rsidR="00825908" w:rsidRPr="00825908">
              <w:rPr>
                <w:rFonts w:ascii="Courier New" w:hAnsi="Courier New" w:cs="Courier New"/>
                <w:color w:val="000000"/>
                <w:sz w:val="18"/>
                <w:lang w:eastAsia="fi-FI"/>
              </w:rPr>
              <w:t>THL/Tietosisältö - STH05 Suun terveydenhuollon indeksit ja mittaukset 2013</w:t>
            </w:r>
            <w:r w:rsidR="00825908" w:rsidRPr="00825908">
              <w:rPr>
                <w:rFonts w:ascii="Courier New" w:hAnsi="Courier New" w:cs="Courier New"/>
                <w:color w:val="0000FF"/>
                <w:sz w:val="18"/>
                <w:lang w:eastAsia="fi-FI"/>
              </w:rPr>
              <w:t>"</w:t>
            </w:r>
            <w:r w:rsidR="00825908">
              <w:rPr>
                <w:rFonts w:ascii="Courier New" w:hAnsi="Courier New" w:cs="Courier New"/>
                <w:color w:val="0000FF"/>
                <w:sz w:val="18"/>
                <w:lang w:eastAsia="fi-FI"/>
              </w:rPr>
              <w:t xml:space="preserve"> </w:t>
            </w:r>
            <w:r w:rsidRPr="00825908">
              <w:rPr>
                <w:rFonts w:ascii="Courier New" w:hAnsi="Courier New" w:cs="Courier New"/>
                <w:color w:val="FF0000"/>
                <w:sz w:val="18"/>
                <w:lang w:eastAsia="fi-FI"/>
              </w:rPr>
              <w:t>displayName</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Angle luokka kulmahampaat</w:t>
            </w:r>
            <w:r w:rsidRPr="00825908">
              <w:rPr>
                <w:rFonts w:ascii="Courier New" w:hAnsi="Courier New" w:cs="Courier New"/>
                <w:color w:val="0000FF"/>
                <w:sz w:val="18"/>
                <w:lang w:eastAsia="fi-FI"/>
              </w:rPr>
              <w:t>"/&gt;</w:t>
            </w:r>
          </w:p>
          <w:p w14:paraId="1ECC1B4C" w14:textId="77777777" w:rsidR="00BB13C8" w:rsidRPr="00B4787B" w:rsidDel="00EF4DBF" w:rsidRDefault="00BB13C8" w:rsidP="002E1321">
            <w:pPr>
              <w:autoSpaceDE w:val="0"/>
              <w:autoSpaceDN w:val="0"/>
              <w:adjustRightInd w:val="0"/>
              <w:jc w:val="left"/>
              <w:rPr>
                <w:del w:id="1538" w:author="Tekijä"/>
                <w:rFonts w:ascii="Courier New" w:hAnsi="Courier New" w:cs="Courier New"/>
                <w:color w:val="0000FF"/>
                <w:sz w:val="18"/>
                <w:lang w:eastAsia="fi-FI"/>
              </w:rPr>
            </w:pPr>
            <w:del w:id="1539" w:author="Tekijä">
              <w:r w:rsidRPr="00825908" w:rsidDel="00EF4DBF">
                <w:rPr>
                  <w:rFonts w:ascii="Courier New" w:hAnsi="Courier New" w:cs="Courier New"/>
                  <w:color w:val="000000"/>
                  <w:sz w:val="18"/>
                  <w:lang w:eastAsia="fi-FI"/>
                </w:rPr>
                <w:delText xml:space="preserve">        </w:delText>
              </w:r>
              <w:r w:rsidRPr="00B4787B" w:rsidDel="00EF4DBF">
                <w:rPr>
                  <w:rFonts w:ascii="Courier New" w:hAnsi="Courier New" w:cs="Courier New"/>
                  <w:color w:val="0000FF"/>
                  <w:sz w:val="18"/>
                  <w:lang w:eastAsia="fi-FI"/>
                </w:rPr>
                <w:delText>&lt;</w:delText>
              </w:r>
              <w:r w:rsidRPr="00B4787B" w:rsidDel="00EF4DBF">
                <w:rPr>
                  <w:rFonts w:ascii="Courier New" w:hAnsi="Courier New" w:cs="Courier New"/>
                  <w:color w:val="800000"/>
                  <w:sz w:val="18"/>
                  <w:lang w:eastAsia="fi-FI"/>
                </w:rPr>
                <w:delText>text</w:delText>
              </w:r>
              <w:r w:rsidRPr="00B4787B" w:rsidDel="00EF4DBF">
                <w:rPr>
                  <w:rFonts w:ascii="Courier New" w:hAnsi="Courier New" w:cs="Courier New"/>
                  <w:color w:val="0000FF"/>
                  <w:sz w:val="18"/>
                  <w:lang w:eastAsia="fi-FI"/>
                </w:rPr>
                <w:delText>&gt;</w:delText>
              </w:r>
            </w:del>
          </w:p>
          <w:p w14:paraId="173FF526" w14:textId="77777777" w:rsidR="00BB13C8" w:rsidRPr="00B4787B" w:rsidDel="00EF4DBF" w:rsidRDefault="00BB13C8" w:rsidP="002E1321">
            <w:pPr>
              <w:autoSpaceDE w:val="0"/>
              <w:autoSpaceDN w:val="0"/>
              <w:adjustRightInd w:val="0"/>
              <w:jc w:val="left"/>
              <w:rPr>
                <w:del w:id="1540" w:author="Tekijä"/>
                <w:rFonts w:ascii="Courier New" w:hAnsi="Courier New" w:cs="Courier New"/>
                <w:color w:val="0000FF"/>
                <w:sz w:val="18"/>
                <w:lang w:eastAsia="fi-FI"/>
              </w:rPr>
            </w:pPr>
            <w:del w:id="1541" w:author="Tekijä">
              <w:r w:rsidRPr="00B4787B" w:rsidDel="00EF4DBF">
                <w:rPr>
                  <w:rFonts w:ascii="Courier New" w:hAnsi="Courier New" w:cs="Courier New"/>
                  <w:color w:val="000000"/>
                  <w:sz w:val="18"/>
                  <w:lang w:eastAsia="fi-FI"/>
                </w:rPr>
                <w:delText xml:space="preserve">          </w:delText>
              </w:r>
              <w:r w:rsidRPr="00B4787B" w:rsidDel="00EF4DBF">
                <w:rPr>
                  <w:rFonts w:ascii="Courier New" w:hAnsi="Courier New" w:cs="Courier New"/>
                  <w:color w:val="0000FF"/>
                  <w:sz w:val="18"/>
                  <w:lang w:eastAsia="fi-FI"/>
                </w:rPr>
                <w:delText>&lt;</w:delText>
              </w:r>
              <w:r w:rsidRPr="00B4787B" w:rsidDel="00EF4DBF">
                <w:rPr>
                  <w:rFonts w:ascii="Courier New" w:hAnsi="Courier New" w:cs="Courier New"/>
                  <w:color w:val="800000"/>
                  <w:sz w:val="18"/>
                  <w:lang w:eastAsia="fi-FI"/>
                </w:rPr>
                <w:delText>reference</w:delText>
              </w:r>
              <w:r w:rsidRPr="00B4787B" w:rsidDel="00EF4DBF">
                <w:rPr>
                  <w:rFonts w:ascii="Courier New" w:hAnsi="Courier New" w:cs="Courier New"/>
                  <w:i/>
                  <w:iCs/>
                  <w:color w:val="008080"/>
                  <w:sz w:val="18"/>
                  <w:lang w:eastAsia="fi-FI"/>
                </w:rPr>
                <w:delText xml:space="preserve"> </w:delText>
              </w:r>
              <w:r w:rsidRPr="00B4787B" w:rsidDel="00EF4DBF">
                <w:rPr>
                  <w:rFonts w:ascii="Courier New" w:hAnsi="Courier New" w:cs="Courier New"/>
                  <w:color w:val="FF0000"/>
                  <w:sz w:val="18"/>
                  <w:lang w:eastAsia="fi-FI"/>
                </w:rPr>
                <w:delText>value</w:delText>
              </w:r>
              <w:r w:rsidRPr="00B4787B" w:rsidDel="00EF4DBF">
                <w:rPr>
                  <w:rFonts w:ascii="Courier New" w:hAnsi="Courier New" w:cs="Courier New"/>
                  <w:color w:val="0000FF"/>
                  <w:sz w:val="18"/>
                  <w:lang w:eastAsia="fi-FI"/>
                </w:rPr>
                <w:delText>="</w:delText>
              </w:r>
              <w:r w:rsidRPr="00B4787B" w:rsidDel="00EF4DBF">
                <w:rPr>
                  <w:rFonts w:ascii="Courier New" w:hAnsi="Courier New" w:cs="Courier New"/>
                  <w:color w:val="000000"/>
                  <w:sz w:val="18"/>
                  <w:lang w:eastAsia="fi-FI"/>
                </w:rPr>
                <w:delText>#OID1.2.246.10.1234567.14.2013.123.5.10.1.2</w:delText>
              </w:r>
              <w:r w:rsidRPr="00B4787B" w:rsidDel="00EF4DBF">
                <w:rPr>
                  <w:rFonts w:ascii="Courier New" w:hAnsi="Courier New" w:cs="Courier New"/>
                  <w:color w:val="0000FF"/>
                  <w:sz w:val="18"/>
                  <w:lang w:eastAsia="fi-FI"/>
                </w:rPr>
                <w:delText>"/&gt;</w:delText>
              </w:r>
            </w:del>
          </w:p>
          <w:p w14:paraId="0BAC71AC" w14:textId="77777777" w:rsidR="00BB13C8" w:rsidRPr="00B4787B" w:rsidDel="00EF4DBF" w:rsidRDefault="00BB13C8" w:rsidP="002E1321">
            <w:pPr>
              <w:autoSpaceDE w:val="0"/>
              <w:autoSpaceDN w:val="0"/>
              <w:adjustRightInd w:val="0"/>
              <w:jc w:val="left"/>
              <w:rPr>
                <w:del w:id="1542" w:author="Tekijä"/>
                <w:rFonts w:ascii="Courier New" w:hAnsi="Courier New" w:cs="Courier New"/>
                <w:color w:val="0000FF"/>
                <w:sz w:val="18"/>
                <w:lang w:eastAsia="fi-FI"/>
              </w:rPr>
            </w:pPr>
            <w:del w:id="1543" w:author="Tekijä">
              <w:r w:rsidRPr="00B4787B" w:rsidDel="00EF4DBF">
                <w:rPr>
                  <w:rFonts w:ascii="Courier New" w:hAnsi="Courier New" w:cs="Courier New"/>
                  <w:color w:val="000000"/>
                  <w:sz w:val="18"/>
                  <w:lang w:eastAsia="fi-FI"/>
                </w:rPr>
                <w:delText xml:space="preserve">        </w:delText>
              </w:r>
              <w:r w:rsidRPr="00B4787B" w:rsidDel="00EF4DBF">
                <w:rPr>
                  <w:rFonts w:ascii="Courier New" w:hAnsi="Courier New" w:cs="Courier New"/>
                  <w:color w:val="0000FF"/>
                  <w:sz w:val="18"/>
                  <w:lang w:eastAsia="fi-FI"/>
                </w:rPr>
                <w:delText>&lt;/</w:delText>
              </w:r>
              <w:r w:rsidRPr="00B4787B" w:rsidDel="00EF4DBF">
                <w:rPr>
                  <w:rFonts w:ascii="Courier New" w:hAnsi="Courier New" w:cs="Courier New"/>
                  <w:color w:val="800000"/>
                  <w:sz w:val="18"/>
                  <w:lang w:eastAsia="fi-FI"/>
                </w:rPr>
                <w:delText>text</w:delText>
              </w:r>
              <w:r w:rsidRPr="00B4787B" w:rsidDel="00EF4DBF">
                <w:rPr>
                  <w:rFonts w:ascii="Courier New" w:hAnsi="Courier New" w:cs="Courier New"/>
                  <w:color w:val="0000FF"/>
                  <w:sz w:val="18"/>
                  <w:lang w:eastAsia="fi-FI"/>
                </w:rPr>
                <w:delText>&gt;</w:delText>
              </w:r>
            </w:del>
          </w:p>
          <w:p w14:paraId="7191962B" w14:textId="77777777" w:rsidR="00BB13C8" w:rsidRPr="003F6A08" w:rsidRDefault="00BB13C8" w:rsidP="002E1321">
            <w:pPr>
              <w:autoSpaceDE w:val="0"/>
              <w:autoSpaceDN w:val="0"/>
              <w:adjustRightInd w:val="0"/>
              <w:ind w:left="1136" w:hanging="1136"/>
              <w:jc w:val="left"/>
              <w:rPr>
                <w:rFonts w:ascii="Courier New" w:hAnsi="Courier New" w:cs="Courier New"/>
                <w:color w:val="0000FF"/>
                <w:sz w:val="18"/>
                <w:lang w:eastAsia="fi-FI"/>
              </w:rPr>
            </w:pPr>
            <w:r w:rsidRPr="00B4787B">
              <w:rPr>
                <w:rFonts w:ascii="Courier New" w:hAnsi="Courier New" w:cs="Courier New"/>
                <w:color w:val="000000"/>
                <w:sz w:val="18"/>
                <w:lang w:eastAsia="fi-FI"/>
              </w:rPr>
              <w:t xml:space="preserve">        </w:t>
            </w:r>
            <w:r w:rsidRPr="003F6A08">
              <w:rPr>
                <w:rFonts w:ascii="Courier New" w:hAnsi="Courier New" w:cs="Courier New"/>
                <w:color w:val="0000FF"/>
                <w:sz w:val="18"/>
                <w:lang w:eastAsia="fi-FI"/>
              </w:rPr>
              <w:t>&lt;!--</w:t>
            </w:r>
            <w:r w:rsidRPr="003F6A08">
              <w:rPr>
                <w:rFonts w:ascii="Courier New" w:hAnsi="Courier New" w:cs="Courier New"/>
                <w:color w:val="474747"/>
                <w:sz w:val="18"/>
                <w:lang w:eastAsia="fi-FI"/>
              </w:rPr>
              <w:t xml:space="preserve"> </w:t>
            </w:r>
            <w:r w:rsidR="00BF52A7" w:rsidRPr="003F6A08">
              <w:rPr>
                <w:rFonts w:ascii="Courier New" w:hAnsi="Courier New" w:cs="Courier New"/>
                <w:color w:val="474747"/>
                <w:sz w:val="18"/>
                <w:lang w:eastAsia="fi-FI"/>
              </w:rPr>
              <w:t>Tietosisält</w:t>
            </w:r>
            <w:r w:rsidR="00BF52A7">
              <w:rPr>
                <w:rFonts w:ascii="Courier New" w:hAnsi="Courier New" w:cs="Courier New"/>
                <w:color w:val="474747"/>
                <w:sz w:val="18"/>
                <w:lang w:eastAsia="fi-FI"/>
              </w:rPr>
              <w:t>ö</w:t>
            </w:r>
            <w:r w:rsidR="00BF52A7" w:rsidRPr="003F6A08">
              <w:rPr>
                <w:rFonts w:ascii="Courier New" w:hAnsi="Courier New" w:cs="Courier New"/>
                <w:color w:val="474747"/>
                <w:sz w:val="18"/>
                <w:lang w:eastAsia="fi-FI"/>
              </w:rPr>
              <w:t xml:space="preserve">määrittelyn </w:t>
            </w:r>
            <w:r w:rsidRPr="003F6A08">
              <w:rPr>
                <w:rFonts w:ascii="Courier New" w:hAnsi="Courier New" w:cs="Courier New"/>
                <w:color w:val="474747"/>
                <w:sz w:val="18"/>
                <w:lang w:eastAsia="fi-FI"/>
              </w:rPr>
              <w:t xml:space="preserve">kentässä 12 annettu luokitus AI, AII1, AII2, AIII  </w:t>
            </w:r>
            <w:r w:rsidRPr="003F6A08">
              <w:rPr>
                <w:rFonts w:ascii="Courier New" w:hAnsi="Courier New" w:cs="Courier New"/>
                <w:color w:val="0000FF"/>
                <w:sz w:val="18"/>
                <w:lang w:eastAsia="fi-FI"/>
              </w:rPr>
              <w:t>--&gt;</w:t>
            </w:r>
          </w:p>
          <w:p w14:paraId="793AE2C8" w14:textId="77777777" w:rsidR="00BB13C8" w:rsidRPr="003F6A08" w:rsidRDefault="00BB13C8" w:rsidP="002E1321">
            <w:pPr>
              <w:autoSpaceDE w:val="0"/>
              <w:autoSpaceDN w:val="0"/>
              <w:adjustRightInd w:val="0"/>
              <w:ind w:left="1136" w:hanging="1136"/>
              <w:jc w:val="left"/>
              <w:rPr>
                <w:rFonts w:ascii="Courier New" w:hAnsi="Courier New" w:cs="Courier New"/>
                <w:color w:val="0000FF"/>
                <w:sz w:val="18"/>
                <w:lang w:val="en-US" w:eastAsia="fi-FI"/>
              </w:rPr>
            </w:pPr>
            <w:r w:rsidRPr="00825908">
              <w:rPr>
                <w:rFonts w:ascii="Courier New" w:hAnsi="Courier New" w:cs="Courier New"/>
                <w:color w:val="000000"/>
                <w:sz w:val="18"/>
                <w:lang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value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xsi:type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CV</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AII1</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codeSystem</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1.2.246.537.6.12.2002.905.2013</w:t>
            </w:r>
            <w:r w:rsidR="00825908">
              <w:rPr>
                <w:rFonts w:ascii="Courier New" w:hAnsi="Courier New" w:cs="Courier New"/>
                <w:color w:val="000000"/>
                <w:sz w:val="18"/>
                <w:lang w:val="en-US" w:eastAsia="fi-FI"/>
              </w:rPr>
              <w:t>.12</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displayName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AII1</w:t>
            </w:r>
            <w:r w:rsidRPr="003F6A08">
              <w:rPr>
                <w:rFonts w:ascii="Courier New" w:hAnsi="Courier New" w:cs="Courier New"/>
                <w:color w:val="0000FF"/>
                <w:sz w:val="18"/>
                <w:lang w:val="en-US" w:eastAsia="fi-FI"/>
              </w:rPr>
              <w:t>"/&gt;</w:t>
            </w:r>
          </w:p>
          <w:p w14:paraId="631B19E6"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color w:val="0000FF"/>
                <w:sz w:val="18"/>
                <w:lang w:val="en-US" w:eastAsia="fi-FI"/>
              </w:rPr>
              <w:t>&gt;</w:t>
            </w:r>
          </w:p>
          <w:p w14:paraId="21BD8784" w14:textId="77777777" w:rsidR="00BB13C8" w:rsidRPr="008E33EF" w:rsidRDefault="00BB13C8" w:rsidP="00BD2A1C">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tc>
      </w:tr>
    </w:tbl>
    <w:p w14:paraId="6C1056D8" w14:textId="77777777" w:rsidR="00BB13C8" w:rsidRDefault="00BB13C8" w:rsidP="00BB13C8">
      <w:pPr>
        <w:rPr>
          <w:lang w:val="en-US"/>
        </w:rPr>
      </w:pPr>
    </w:p>
    <w:p w14:paraId="49E09D45" w14:textId="77777777" w:rsidR="00BB13C8" w:rsidRPr="003F6A08" w:rsidRDefault="00BB13C8" w:rsidP="00BB13C8">
      <w:pPr>
        <w:pStyle w:val="Otsikko3"/>
      </w:pPr>
      <w:bookmarkStart w:id="1544" w:name="_Toc436732619"/>
      <w:r w:rsidRPr="003F6A08">
        <w:t>Angle luokka yleinen</w:t>
      </w:r>
      <w:bookmarkEnd w:id="1544"/>
    </w:p>
    <w:p w14:paraId="48FE4332" w14:textId="77777777" w:rsidR="00BB13C8" w:rsidRPr="00FA63CD" w:rsidRDefault="00BB13C8" w:rsidP="00BB13C8">
      <w:r w:rsidRPr="00FA63CD">
        <w:t xml:space="preserve">Entry.organizer.templateId kohtaan annetaan </w:t>
      </w:r>
      <w:r>
        <w:t xml:space="preserve">Angle luokka </w:t>
      </w:r>
      <w:r w:rsidR="00BE0F72">
        <w:t>yleinen</w:t>
      </w:r>
      <w:r w:rsidRPr="00FA63CD">
        <w:t xml:space="preserve"> tietorakenteen tunnus </w:t>
      </w:r>
      <w:r w:rsidRPr="00BB13C8">
        <w:t>1.2.246.537.6.12.2002.905.2013.1</w:t>
      </w:r>
      <w:r w:rsidR="00BE0F72">
        <w:t>3</w:t>
      </w:r>
      <w:r>
        <w:t xml:space="preserve"> eli kyseisen kentän oid tietosisältömäärittelystä.</w:t>
      </w:r>
    </w:p>
    <w:p w14:paraId="5D64BAEA" w14:textId="77777777" w:rsidR="00BB13C8" w:rsidRDefault="00BB13C8" w:rsidP="00BB13C8"/>
    <w:p w14:paraId="7C639678" w14:textId="77777777" w:rsidR="00BB13C8" w:rsidRPr="003F6A08" w:rsidRDefault="00BB13C8" w:rsidP="00BB13C8">
      <w:r w:rsidRPr="003F6A08">
        <w:t>Angle luok</w:t>
      </w:r>
      <w:r>
        <w:t xml:space="preserve">ka </w:t>
      </w:r>
      <w:r w:rsidR="00BE0F72">
        <w:t>yleinen</w:t>
      </w:r>
      <w:r>
        <w:t xml:space="preserve"> osalta o</w:t>
      </w:r>
      <w:r w:rsidRPr="003F6A08">
        <w:t>bservation code:n tulee tietosisältömäärittelyn ko. kentän oid ja v</w:t>
      </w:r>
      <w:r w:rsidRPr="003F6A08">
        <w:t>a</w:t>
      </w:r>
      <w:r w:rsidRPr="003F6A08">
        <w:t>lue:en tietösisältömäärittelyssä annetun luokituksen (AI, AII1, AII2, AIII) mukainen arvo.</w:t>
      </w:r>
    </w:p>
    <w:p w14:paraId="13907647" w14:textId="77777777" w:rsidR="00BB13C8" w:rsidRPr="003F6A08" w:rsidRDefault="00BB13C8" w:rsidP="00BB13C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BB13C8" w:rsidRPr="003F6A08" w14:paraId="677F90A7" w14:textId="77777777" w:rsidTr="002E1321">
        <w:tc>
          <w:tcPr>
            <w:tcW w:w="9779" w:type="dxa"/>
            <w:tcBorders>
              <w:top w:val="single" w:sz="4" w:space="0" w:color="000000"/>
              <w:left w:val="single" w:sz="4" w:space="0" w:color="000000"/>
              <w:bottom w:val="single" w:sz="4" w:space="0" w:color="000000"/>
              <w:right w:val="single" w:sz="4" w:space="0" w:color="000000"/>
            </w:tcBorders>
            <w:hideMark/>
          </w:tcPr>
          <w:p w14:paraId="28163EDC"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p w14:paraId="7876592E"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474747"/>
                <w:sz w:val="18"/>
                <w:lang w:val="en-US" w:eastAsia="fi-FI"/>
              </w:rPr>
              <w:t xml:space="preserve"> Angle luokka yleinen  </w:t>
            </w:r>
            <w:r w:rsidRPr="003F6A08">
              <w:rPr>
                <w:rFonts w:ascii="Courier New" w:hAnsi="Courier New" w:cs="Courier New"/>
                <w:color w:val="0000FF"/>
                <w:sz w:val="18"/>
                <w:lang w:val="en-US" w:eastAsia="fi-FI"/>
              </w:rPr>
              <w:t>--&gt;</w:t>
            </w:r>
          </w:p>
          <w:p w14:paraId="6F48430D"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classCode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COND</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moodCode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EVN</w:t>
            </w:r>
            <w:r w:rsidRPr="003F6A08">
              <w:rPr>
                <w:rFonts w:ascii="Courier New" w:hAnsi="Courier New" w:cs="Courier New"/>
                <w:color w:val="0000FF"/>
                <w:sz w:val="18"/>
                <w:lang w:val="en-US" w:eastAsia="fi-FI"/>
              </w:rPr>
              <w:t>"&gt;</w:t>
            </w:r>
          </w:p>
          <w:p w14:paraId="424147FA" w14:textId="77777777" w:rsidR="00BB13C8" w:rsidRPr="00825908" w:rsidRDefault="00BB13C8" w:rsidP="002E1321">
            <w:pPr>
              <w:autoSpaceDE w:val="0"/>
              <w:autoSpaceDN w:val="0"/>
              <w:adjustRightInd w:val="0"/>
              <w:ind w:left="1136" w:hanging="1136"/>
              <w:jc w:val="left"/>
              <w:rPr>
                <w:rFonts w:ascii="Courier New" w:hAnsi="Courier New" w:cs="Courier New"/>
                <w:color w:val="0000FF"/>
                <w:sz w:val="18"/>
                <w:lang w:eastAsia="fi-FI"/>
              </w:rPr>
            </w:pPr>
            <w:r w:rsidRPr="00825908">
              <w:rPr>
                <w:rFonts w:ascii="Courier New" w:hAnsi="Courier New" w:cs="Courier New"/>
                <w:color w:val="000000"/>
                <w:sz w:val="18"/>
                <w:lang w:val="en-US" w:eastAsia="fi-FI"/>
              </w:rPr>
              <w:t xml:space="preserve">        </w:t>
            </w:r>
            <w:r w:rsidRPr="00825908">
              <w:rPr>
                <w:rFonts w:ascii="Courier New" w:hAnsi="Courier New" w:cs="Courier New"/>
                <w:color w:val="0000FF"/>
                <w:sz w:val="18"/>
                <w:lang w:eastAsia="fi-FI"/>
              </w:rPr>
              <w:t>&lt;</w:t>
            </w:r>
            <w:r w:rsidRPr="00825908">
              <w:rPr>
                <w:rFonts w:ascii="Courier New" w:hAnsi="Courier New" w:cs="Courier New"/>
                <w:color w:val="800000"/>
                <w:sz w:val="18"/>
                <w:lang w:eastAsia="fi-FI"/>
              </w:rPr>
              <w:t>code</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code</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13</w:t>
            </w:r>
            <w:r w:rsidRPr="00825908">
              <w:rPr>
                <w:rFonts w:ascii="Courier New" w:hAnsi="Courier New" w:cs="Courier New"/>
                <w:color w:val="0000FF"/>
                <w:sz w:val="18"/>
                <w:lang w:eastAsia="fi-FI"/>
              </w:rPr>
              <w:t>"</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codeSystem</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1.2.246.537.6.12.2002.905.2013</w:t>
            </w:r>
            <w:r w:rsidRPr="00825908">
              <w:rPr>
                <w:rFonts w:ascii="Courier New" w:hAnsi="Courier New" w:cs="Courier New"/>
                <w:color w:val="0000FF"/>
                <w:sz w:val="18"/>
                <w:lang w:eastAsia="fi-FI"/>
              </w:rPr>
              <w:t>"</w:t>
            </w:r>
            <w:r w:rsidRPr="00825908">
              <w:rPr>
                <w:rFonts w:ascii="Courier New" w:hAnsi="Courier New" w:cs="Courier New"/>
                <w:i/>
                <w:iCs/>
                <w:color w:val="008080"/>
                <w:sz w:val="18"/>
                <w:lang w:eastAsia="fi-FI"/>
              </w:rPr>
              <w:t xml:space="preserve"> </w:t>
            </w:r>
            <w:r w:rsidR="00825908" w:rsidRPr="00825908">
              <w:rPr>
                <w:rFonts w:ascii="Courier New" w:hAnsi="Courier New" w:cs="Courier New"/>
                <w:color w:val="FF0000"/>
                <w:sz w:val="18"/>
                <w:lang w:eastAsia="fi-FI"/>
              </w:rPr>
              <w:t>codeSystemN</w:t>
            </w:r>
            <w:r w:rsidR="00825908" w:rsidRPr="00825908">
              <w:rPr>
                <w:rFonts w:ascii="Courier New" w:hAnsi="Courier New" w:cs="Courier New"/>
                <w:color w:val="FF0000"/>
                <w:sz w:val="18"/>
                <w:lang w:eastAsia="fi-FI"/>
              </w:rPr>
              <w:t>a</w:t>
            </w:r>
            <w:r w:rsidR="00825908" w:rsidRPr="00825908">
              <w:rPr>
                <w:rFonts w:ascii="Courier New" w:hAnsi="Courier New" w:cs="Courier New"/>
                <w:color w:val="FF0000"/>
                <w:sz w:val="18"/>
                <w:lang w:eastAsia="fi-FI"/>
              </w:rPr>
              <w:t>me</w:t>
            </w:r>
            <w:r w:rsidR="00825908" w:rsidRPr="00825908">
              <w:rPr>
                <w:rFonts w:ascii="Courier New" w:hAnsi="Courier New" w:cs="Courier New"/>
                <w:color w:val="0000FF"/>
                <w:sz w:val="18"/>
                <w:lang w:eastAsia="fi-FI"/>
              </w:rPr>
              <w:t>="</w:t>
            </w:r>
            <w:r w:rsidR="00825908" w:rsidRPr="00825908">
              <w:rPr>
                <w:rFonts w:ascii="Courier New" w:hAnsi="Courier New" w:cs="Courier New"/>
                <w:color w:val="000000"/>
                <w:sz w:val="18"/>
                <w:lang w:eastAsia="fi-FI"/>
              </w:rPr>
              <w:t>THL/Tietosisältö - STH05 Suun terveydenhuollon indeksit ja mittaukset 2013</w:t>
            </w:r>
            <w:r w:rsidR="00825908" w:rsidRPr="00825908">
              <w:rPr>
                <w:rFonts w:ascii="Courier New" w:hAnsi="Courier New" w:cs="Courier New"/>
                <w:color w:val="0000FF"/>
                <w:sz w:val="18"/>
                <w:lang w:eastAsia="fi-FI"/>
              </w:rPr>
              <w:t>"</w:t>
            </w:r>
            <w:r w:rsidR="00825908">
              <w:rPr>
                <w:rFonts w:ascii="Courier New" w:hAnsi="Courier New" w:cs="Courier New"/>
                <w:color w:val="0000FF"/>
                <w:sz w:val="18"/>
                <w:lang w:eastAsia="fi-FI"/>
              </w:rPr>
              <w:t xml:space="preserve"> </w:t>
            </w:r>
            <w:r w:rsidRPr="00825908">
              <w:rPr>
                <w:rFonts w:ascii="Courier New" w:hAnsi="Courier New" w:cs="Courier New"/>
                <w:color w:val="FF0000"/>
                <w:sz w:val="18"/>
                <w:lang w:eastAsia="fi-FI"/>
              </w:rPr>
              <w:t>displayName</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Angle luokka kuutoset</w:t>
            </w:r>
            <w:r w:rsidRPr="00825908">
              <w:rPr>
                <w:rFonts w:ascii="Courier New" w:hAnsi="Courier New" w:cs="Courier New"/>
                <w:color w:val="0000FF"/>
                <w:sz w:val="18"/>
                <w:lang w:eastAsia="fi-FI"/>
              </w:rPr>
              <w:t>"/&gt;</w:t>
            </w:r>
          </w:p>
          <w:p w14:paraId="5D731E35" w14:textId="77777777" w:rsidR="00BB13C8" w:rsidRPr="00B4787B" w:rsidDel="00EF4DBF" w:rsidRDefault="00BB13C8" w:rsidP="002E1321">
            <w:pPr>
              <w:autoSpaceDE w:val="0"/>
              <w:autoSpaceDN w:val="0"/>
              <w:adjustRightInd w:val="0"/>
              <w:jc w:val="left"/>
              <w:rPr>
                <w:del w:id="1545" w:author="Tekijä"/>
                <w:rFonts w:ascii="Courier New" w:hAnsi="Courier New" w:cs="Courier New"/>
                <w:color w:val="0000FF"/>
                <w:sz w:val="18"/>
                <w:lang w:eastAsia="fi-FI"/>
              </w:rPr>
            </w:pPr>
            <w:del w:id="1546" w:author="Tekijä">
              <w:r w:rsidRPr="00825908" w:rsidDel="00EF4DBF">
                <w:rPr>
                  <w:rFonts w:ascii="Courier New" w:hAnsi="Courier New" w:cs="Courier New"/>
                  <w:color w:val="000000"/>
                  <w:sz w:val="18"/>
                  <w:lang w:eastAsia="fi-FI"/>
                </w:rPr>
                <w:delText xml:space="preserve">        </w:delText>
              </w:r>
              <w:r w:rsidRPr="00B4787B" w:rsidDel="00EF4DBF">
                <w:rPr>
                  <w:rFonts w:ascii="Courier New" w:hAnsi="Courier New" w:cs="Courier New"/>
                  <w:color w:val="0000FF"/>
                  <w:sz w:val="18"/>
                  <w:lang w:eastAsia="fi-FI"/>
                </w:rPr>
                <w:delText>&lt;</w:delText>
              </w:r>
              <w:r w:rsidRPr="00B4787B" w:rsidDel="00EF4DBF">
                <w:rPr>
                  <w:rFonts w:ascii="Courier New" w:hAnsi="Courier New" w:cs="Courier New"/>
                  <w:color w:val="800000"/>
                  <w:sz w:val="18"/>
                  <w:lang w:eastAsia="fi-FI"/>
                </w:rPr>
                <w:delText>text</w:delText>
              </w:r>
              <w:r w:rsidRPr="00B4787B" w:rsidDel="00EF4DBF">
                <w:rPr>
                  <w:rFonts w:ascii="Courier New" w:hAnsi="Courier New" w:cs="Courier New"/>
                  <w:color w:val="0000FF"/>
                  <w:sz w:val="18"/>
                  <w:lang w:eastAsia="fi-FI"/>
                </w:rPr>
                <w:delText>&gt;</w:delText>
              </w:r>
            </w:del>
          </w:p>
          <w:p w14:paraId="245AAFAC" w14:textId="77777777" w:rsidR="00BB13C8" w:rsidRPr="00B4787B" w:rsidDel="00EF4DBF" w:rsidRDefault="00BB13C8" w:rsidP="002E1321">
            <w:pPr>
              <w:autoSpaceDE w:val="0"/>
              <w:autoSpaceDN w:val="0"/>
              <w:adjustRightInd w:val="0"/>
              <w:jc w:val="left"/>
              <w:rPr>
                <w:del w:id="1547" w:author="Tekijä"/>
                <w:rFonts w:ascii="Courier New" w:hAnsi="Courier New" w:cs="Courier New"/>
                <w:color w:val="0000FF"/>
                <w:sz w:val="18"/>
                <w:lang w:eastAsia="fi-FI"/>
              </w:rPr>
            </w:pPr>
            <w:del w:id="1548" w:author="Tekijä">
              <w:r w:rsidRPr="00B4787B" w:rsidDel="00EF4DBF">
                <w:rPr>
                  <w:rFonts w:ascii="Courier New" w:hAnsi="Courier New" w:cs="Courier New"/>
                  <w:color w:val="000000"/>
                  <w:sz w:val="18"/>
                  <w:lang w:eastAsia="fi-FI"/>
                </w:rPr>
                <w:delText xml:space="preserve">          </w:delText>
              </w:r>
              <w:r w:rsidRPr="00B4787B" w:rsidDel="00EF4DBF">
                <w:rPr>
                  <w:rFonts w:ascii="Courier New" w:hAnsi="Courier New" w:cs="Courier New"/>
                  <w:color w:val="0000FF"/>
                  <w:sz w:val="18"/>
                  <w:lang w:eastAsia="fi-FI"/>
                </w:rPr>
                <w:delText>&lt;</w:delText>
              </w:r>
              <w:r w:rsidRPr="00B4787B" w:rsidDel="00EF4DBF">
                <w:rPr>
                  <w:rFonts w:ascii="Courier New" w:hAnsi="Courier New" w:cs="Courier New"/>
                  <w:color w:val="800000"/>
                  <w:sz w:val="18"/>
                  <w:lang w:eastAsia="fi-FI"/>
                </w:rPr>
                <w:delText>reference</w:delText>
              </w:r>
              <w:r w:rsidRPr="00B4787B" w:rsidDel="00EF4DBF">
                <w:rPr>
                  <w:rFonts w:ascii="Courier New" w:hAnsi="Courier New" w:cs="Courier New"/>
                  <w:i/>
                  <w:iCs/>
                  <w:color w:val="008080"/>
                  <w:sz w:val="18"/>
                  <w:lang w:eastAsia="fi-FI"/>
                </w:rPr>
                <w:delText xml:space="preserve"> </w:delText>
              </w:r>
              <w:r w:rsidRPr="00B4787B" w:rsidDel="00EF4DBF">
                <w:rPr>
                  <w:rFonts w:ascii="Courier New" w:hAnsi="Courier New" w:cs="Courier New"/>
                  <w:color w:val="FF0000"/>
                  <w:sz w:val="18"/>
                  <w:lang w:eastAsia="fi-FI"/>
                </w:rPr>
                <w:delText>value</w:delText>
              </w:r>
              <w:r w:rsidRPr="00B4787B" w:rsidDel="00EF4DBF">
                <w:rPr>
                  <w:rFonts w:ascii="Courier New" w:hAnsi="Courier New" w:cs="Courier New"/>
                  <w:color w:val="0000FF"/>
                  <w:sz w:val="18"/>
                  <w:lang w:eastAsia="fi-FI"/>
                </w:rPr>
                <w:delText>="</w:delText>
              </w:r>
              <w:r w:rsidRPr="00B4787B" w:rsidDel="00EF4DBF">
                <w:rPr>
                  <w:rFonts w:ascii="Courier New" w:hAnsi="Courier New" w:cs="Courier New"/>
                  <w:color w:val="000000"/>
                  <w:sz w:val="18"/>
                  <w:lang w:eastAsia="fi-FI"/>
                </w:rPr>
                <w:delText>#OID1.2.246.10.1234567.14.2013.123.5.10.1.3</w:delText>
              </w:r>
              <w:r w:rsidRPr="00B4787B" w:rsidDel="00EF4DBF">
                <w:rPr>
                  <w:rFonts w:ascii="Courier New" w:hAnsi="Courier New" w:cs="Courier New"/>
                  <w:color w:val="0000FF"/>
                  <w:sz w:val="18"/>
                  <w:lang w:eastAsia="fi-FI"/>
                </w:rPr>
                <w:delText>"/&gt;</w:delText>
              </w:r>
            </w:del>
          </w:p>
          <w:p w14:paraId="461219D9" w14:textId="77777777" w:rsidR="00BB13C8" w:rsidRPr="00B4787B" w:rsidDel="00EF4DBF" w:rsidRDefault="00BB13C8" w:rsidP="002E1321">
            <w:pPr>
              <w:autoSpaceDE w:val="0"/>
              <w:autoSpaceDN w:val="0"/>
              <w:adjustRightInd w:val="0"/>
              <w:jc w:val="left"/>
              <w:rPr>
                <w:del w:id="1549" w:author="Tekijä"/>
                <w:rFonts w:ascii="Courier New" w:hAnsi="Courier New" w:cs="Courier New"/>
                <w:color w:val="0000FF"/>
                <w:sz w:val="18"/>
                <w:lang w:eastAsia="fi-FI"/>
              </w:rPr>
            </w:pPr>
            <w:del w:id="1550" w:author="Tekijä">
              <w:r w:rsidRPr="00B4787B" w:rsidDel="00EF4DBF">
                <w:rPr>
                  <w:rFonts w:ascii="Courier New" w:hAnsi="Courier New" w:cs="Courier New"/>
                  <w:color w:val="000000"/>
                  <w:sz w:val="18"/>
                  <w:lang w:eastAsia="fi-FI"/>
                </w:rPr>
                <w:delText xml:space="preserve">        </w:delText>
              </w:r>
              <w:r w:rsidRPr="00B4787B" w:rsidDel="00EF4DBF">
                <w:rPr>
                  <w:rFonts w:ascii="Courier New" w:hAnsi="Courier New" w:cs="Courier New"/>
                  <w:color w:val="0000FF"/>
                  <w:sz w:val="18"/>
                  <w:lang w:eastAsia="fi-FI"/>
                </w:rPr>
                <w:delText>&lt;/</w:delText>
              </w:r>
              <w:r w:rsidRPr="00B4787B" w:rsidDel="00EF4DBF">
                <w:rPr>
                  <w:rFonts w:ascii="Courier New" w:hAnsi="Courier New" w:cs="Courier New"/>
                  <w:color w:val="800000"/>
                  <w:sz w:val="18"/>
                  <w:lang w:eastAsia="fi-FI"/>
                </w:rPr>
                <w:delText>text</w:delText>
              </w:r>
              <w:r w:rsidRPr="00B4787B" w:rsidDel="00EF4DBF">
                <w:rPr>
                  <w:rFonts w:ascii="Courier New" w:hAnsi="Courier New" w:cs="Courier New"/>
                  <w:color w:val="0000FF"/>
                  <w:sz w:val="18"/>
                  <w:lang w:eastAsia="fi-FI"/>
                </w:rPr>
                <w:delText>&gt;</w:delText>
              </w:r>
            </w:del>
          </w:p>
          <w:p w14:paraId="3F7674CC" w14:textId="77777777" w:rsidR="00BB13C8" w:rsidRPr="003F6A08" w:rsidRDefault="00BB13C8" w:rsidP="002E1321">
            <w:pPr>
              <w:autoSpaceDE w:val="0"/>
              <w:autoSpaceDN w:val="0"/>
              <w:adjustRightInd w:val="0"/>
              <w:ind w:left="1136" w:hanging="1136"/>
              <w:jc w:val="left"/>
              <w:rPr>
                <w:rFonts w:ascii="Courier New" w:hAnsi="Courier New" w:cs="Courier New"/>
                <w:color w:val="0000FF"/>
                <w:sz w:val="18"/>
                <w:lang w:eastAsia="fi-FI"/>
              </w:rPr>
            </w:pPr>
            <w:r w:rsidRPr="00B4787B">
              <w:rPr>
                <w:rFonts w:ascii="Courier New" w:hAnsi="Courier New" w:cs="Courier New"/>
                <w:color w:val="000000"/>
                <w:sz w:val="18"/>
                <w:lang w:eastAsia="fi-FI"/>
              </w:rPr>
              <w:t xml:space="preserve">        </w:t>
            </w:r>
            <w:r w:rsidRPr="003F6A08">
              <w:rPr>
                <w:rFonts w:ascii="Courier New" w:hAnsi="Courier New" w:cs="Courier New"/>
                <w:color w:val="0000FF"/>
                <w:sz w:val="18"/>
                <w:lang w:eastAsia="fi-FI"/>
              </w:rPr>
              <w:t>&lt;!--</w:t>
            </w:r>
            <w:r w:rsidRPr="003F6A08">
              <w:rPr>
                <w:rFonts w:ascii="Courier New" w:hAnsi="Courier New" w:cs="Courier New"/>
                <w:color w:val="474747"/>
                <w:sz w:val="18"/>
                <w:lang w:eastAsia="fi-FI"/>
              </w:rPr>
              <w:t xml:space="preserve"> Tietosisältämäärittelyn kentässä 13 annettu luokitus AI, AII1, AII2, AIII  </w:t>
            </w:r>
            <w:r w:rsidRPr="003F6A08">
              <w:rPr>
                <w:rFonts w:ascii="Courier New" w:hAnsi="Courier New" w:cs="Courier New"/>
                <w:color w:val="0000FF"/>
                <w:sz w:val="18"/>
                <w:lang w:eastAsia="fi-FI"/>
              </w:rPr>
              <w:t>--&gt;</w:t>
            </w:r>
          </w:p>
          <w:p w14:paraId="3E6B7D37" w14:textId="77777777" w:rsidR="00BB13C8" w:rsidRPr="003F6A08" w:rsidRDefault="00BB13C8" w:rsidP="002E1321">
            <w:pPr>
              <w:autoSpaceDE w:val="0"/>
              <w:autoSpaceDN w:val="0"/>
              <w:adjustRightInd w:val="0"/>
              <w:ind w:left="1136" w:hanging="1136"/>
              <w:jc w:val="left"/>
              <w:rPr>
                <w:rFonts w:ascii="Courier New" w:hAnsi="Courier New" w:cs="Courier New"/>
                <w:color w:val="0000FF"/>
                <w:sz w:val="18"/>
                <w:lang w:val="en-US" w:eastAsia="fi-FI"/>
              </w:rPr>
            </w:pPr>
            <w:r w:rsidRPr="00825908">
              <w:rPr>
                <w:rFonts w:ascii="Courier New" w:hAnsi="Courier New" w:cs="Courier New"/>
                <w:color w:val="000000"/>
                <w:sz w:val="18"/>
                <w:lang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value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xsi:type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CV</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AII2</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codeSystem</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1.2.246.537.6.12.2002.905.2013</w:t>
            </w:r>
            <w:r w:rsidR="00825908">
              <w:rPr>
                <w:rFonts w:ascii="Courier New" w:hAnsi="Courier New" w:cs="Courier New"/>
                <w:color w:val="000000"/>
                <w:sz w:val="18"/>
                <w:lang w:val="en-US" w:eastAsia="fi-FI"/>
              </w:rPr>
              <w:t>.13</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displayName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AII2</w:t>
            </w:r>
            <w:r w:rsidRPr="003F6A08">
              <w:rPr>
                <w:rFonts w:ascii="Courier New" w:hAnsi="Courier New" w:cs="Courier New"/>
                <w:color w:val="0000FF"/>
                <w:sz w:val="18"/>
                <w:lang w:val="en-US" w:eastAsia="fi-FI"/>
              </w:rPr>
              <w:t>"/&gt;</w:t>
            </w:r>
          </w:p>
          <w:p w14:paraId="3CAF8F48"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color w:val="0000FF"/>
                <w:sz w:val="18"/>
                <w:lang w:val="en-US" w:eastAsia="fi-FI"/>
              </w:rPr>
              <w:t>&gt;</w:t>
            </w:r>
          </w:p>
          <w:p w14:paraId="36189100" w14:textId="77777777" w:rsidR="00BB13C8" w:rsidRPr="003F6A08" w:rsidRDefault="00BB13C8" w:rsidP="002E1321">
            <w:pPr>
              <w:autoSpaceDE w:val="0"/>
              <w:autoSpaceDN w:val="0"/>
              <w:adjustRightInd w:val="0"/>
              <w:jc w:val="left"/>
              <w:rPr>
                <w:rFonts w:ascii="Courier New" w:hAnsi="Courier New" w:cs="Courier New"/>
                <w:sz w:val="18"/>
                <w:szCs w:val="18"/>
                <w:lang w:val="en-US"/>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tc>
      </w:tr>
    </w:tbl>
    <w:p w14:paraId="23DD46D6" w14:textId="77777777" w:rsidR="00BB13C8" w:rsidRDefault="00BB13C8" w:rsidP="00BB13C8">
      <w:pPr>
        <w:rPr>
          <w:lang w:val="en-US"/>
        </w:rPr>
      </w:pPr>
    </w:p>
    <w:p w14:paraId="7AF3565B" w14:textId="77777777" w:rsidR="003F6A08" w:rsidRPr="003F6A08" w:rsidRDefault="003F6A08" w:rsidP="008E33EF">
      <w:pPr>
        <w:pStyle w:val="Otsikko3"/>
        <w:rPr>
          <w:lang w:val="en-US"/>
        </w:rPr>
      </w:pPr>
      <w:bookmarkStart w:id="1551" w:name="_Toc436732620"/>
      <w:r w:rsidRPr="003F6A08">
        <w:rPr>
          <w:lang w:val="en-US"/>
        </w:rPr>
        <w:t>Decayed Missing Filled (DMF</w:t>
      </w:r>
      <w:bookmarkEnd w:id="1536"/>
      <w:r w:rsidR="00BB13C8">
        <w:rPr>
          <w:lang w:val="en-US"/>
        </w:rPr>
        <w:t>)</w:t>
      </w:r>
      <w:bookmarkEnd w:id="1551"/>
    </w:p>
    <w:p w14:paraId="6444E05C" w14:textId="77777777" w:rsidR="00BE0F72" w:rsidRPr="00FA63CD" w:rsidRDefault="00BE0F72" w:rsidP="00BE0F72">
      <w:r w:rsidRPr="00FA63CD">
        <w:t xml:space="preserve">Entry.organizer.templateId kohtaan annetaan </w:t>
      </w:r>
      <w:r w:rsidRPr="00BE0F72">
        <w:t>Decayed Missing Filled (DMF)</w:t>
      </w:r>
      <w:r w:rsidRPr="00FA63CD">
        <w:t xml:space="preserve"> tietorakenteen tunnus </w:t>
      </w:r>
      <w:r w:rsidRPr="00BB13C8">
        <w:t>1.2.246.537.6.12.2002.905.2013.1</w:t>
      </w:r>
      <w:r>
        <w:t>4 eli kyseisen kentän oid tietosisältömäärittelystä.</w:t>
      </w:r>
    </w:p>
    <w:p w14:paraId="41601AA4" w14:textId="77777777" w:rsidR="00BE0F72" w:rsidRDefault="00BE0F72" w:rsidP="003F6A08"/>
    <w:p w14:paraId="1EEACAAA" w14:textId="77777777" w:rsidR="003F6A08" w:rsidRPr="003F6A08" w:rsidRDefault="003F6A08" w:rsidP="003F6A08">
      <w:r w:rsidRPr="003F6A08">
        <w:t>Decayed Missing Filled (DMF</w:t>
      </w:r>
      <w:r w:rsidR="00BE0F72">
        <w:t>) osalta o</w:t>
      </w:r>
      <w:r w:rsidRPr="003F6A08">
        <w:t>bservation code:en tulee tietosisältömäärittelyn ko. kentän oid ja value:en annetaan arvo Integer (INT) tietotyypillä eli kokonaislukuna.</w:t>
      </w:r>
    </w:p>
    <w:p w14:paraId="306DA15E"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67F77C08"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78D4632B"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p w14:paraId="06ED6887"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474747"/>
                <w:sz w:val="18"/>
                <w:lang w:val="en-US" w:eastAsia="fi-FI"/>
              </w:rPr>
              <w:t xml:space="preserve"> Decayed Missing Filled (DMF)  </w:t>
            </w:r>
            <w:r w:rsidRPr="003F6A08">
              <w:rPr>
                <w:rFonts w:ascii="Courier New" w:hAnsi="Courier New" w:cs="Courier New"/>
                <w:color w:val="0000FF"/>
                <w:sz w:val="18"/>
                <w:lang w:val="en-US" w:eastAsia="fi-FI"/>
              </w:rPr>
              <w:t>--&gt;</w:t>
            </w:r>
          </w:p>
          <w:p w14:paraId="5CCFB8EA"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classCode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COND</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moodCode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EVN</w:t>
            </w:r>
            <w:r w:rsidRPr="003F6A08">
              <w:rPr>
                <w:rFonts w:ascii="Courier New" w:hAnsi="Courier New" w:cs="Courier New"/>
                <w:color w:val="0000FF"/>
                <w:sz w:val="18"/>
                <w:lang w:val="en-US" w:eastAsia="fi-FI"/>
              </w:rPr>
              <w:t>"&gt;</w:t>
            </w:r>
          </w:p>
          <w:p w14:paraId="27F5D9DA" w14:textId="77777777" w:rsidR="003F6A08" w:rsidRPr="003F6A08" w:rsidRDefault="003F6A08" w:rsidP="003F6A08">
            <w:pPr>
              <w:autoSpaceDE w:val="0"/>
              <w:autoSpaceDN w:val="0"/>
              <w:adjustRightInd w:val="0"/>
              <w:ind w:left="1136" w:hanging="1136"/>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code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14</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codeSystem</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1.2.246.537.6.12.2002.905.2013</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00825908" w:rsidRPr="00825908">
              <w:rPr>
                <w:rFonts w:ascii="Courier New" w:hAnsi="Courier New" w:cs="Courier New"/>
                <w:color w:val="FF0000"/>
                <w:sz w:val="18"/>
                <w:lang w:val="en-US" w:eastAsia="fi-FI"/>
              </w:rPr>
              <w:t>codeSy</w:t>
            </w:r>
            <w:r w:rsidR="00825908" w:rsidRPr="00825908">
              <w:rPr>
                <w:rFonts w:ascii="Courier New" w:hAnsi="Courier New" w:cs="Courier New"/>
                <w:color w:val="FF0000"/>
                <w:sz w:val="18"/>
                <w:lang w:val="en-US" w:eastAsia="fi-FI"/>
              </w:rPr>
              <w:t>s</w:t>
            </w:r>
            <w:r w:rsidR="00825908" w:rsidRPr="00825908">
              <w:rPr>
                <w:rFonts w:ascii="Courier New" w:hAnsi="Courier New" w:cs="Courier New"/>
                <w:color w:val="FF0000"/>
                <w:sz w:val="18"/>
                <w:lang w:val="en-US" w:eastAsia="fi-FI"/>
              </w:rPr>
              <w:t>temName</w:t>
            </w:r>
            <w:r w:rsidR="00825908" w:rsidRPr="00825908">
              <w:rPr>
                <w:rFonts w:ascii="Courier New" w:hAnsi="Courier New" w:cs="Courier New"/>
                <w:color w:val="0000FF"/>
                <w:sz w:val="18"/>
                <w:lang w:val="en-US" w:eastAsia="fi-FI"/>
              </w:rPr>
              <w:t>="</w:t>
            </w:r>
            <w:r w:rsidR="00825908" w:rsidRPr="00825908">
              <w:rPr>
                <w:rFonts w:ascii="Courier New" w:hAnsi="Courier New" w:cs="Courier New"/>
                <w:color w:val="000000"/>
                <w:sz w:val="18"/>
                <w:lang w:val="en-US" w:eastAsia="fi-FI"/>
              </w:rPr>
              <w:t>THL/Tietosisältö - STH05 Suun terveydenhuollon indeksit ja mittaukset 2013</w:t>
            </w:r>
            <w:r w:rsidR="00825908" w:rsidRPr="00825908">
              <w:rPr>
                <w:rFonts w:ascii="Courier New" w:hAnsi="Courier New" w:cs="Courier New"/>
                <w:color w:val="0000FF"/>
                <w:sz w:val="18"/>
                <w:lang w:val="en-US" w:eastAsia="fi-FI"/>
              </w:rPr>
              <w:t>"</w:t>
            </w:r>
            <w:r w:rsidR="00825908">
              <w:rPr>
                <w:rFonts w:ascii="Courier New" w:hAnsi="Courier New" w:cs="Courier New"/>
                <w:color w:val="0000FF"/>
                <w:sz w:val="18"/>
                <w:lang w:val="en-US" w:eastAsia="fi-FI"/>
              </w:rPr>
              <w:t xml:space="preserve"> </w:t>
            </w:r>
            <w:r w:rsidRPr="003F6A08">
              <w:rPr>
                <w:rFonts w:ascii="Courier New" w:hAnsi="Courier New" w:cs="Courier New"/>
                <w:color w:val="FF0000"/>
                <w:sz w:val="18"/>
                <w:lang w:val="en-US" w:eastAsia="fi-FI"/>
              </w:rPr>
              <w:t>displayName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Decayed Missing Filled (DMF)</w:t>
            </w:r>
            <w:r w:rsidRPr="003F6A08">
              <w:rPr>
                <w:rFonts w:ascii="Courier New" w:hAnsi="Courier New" w:cs="Courier New"/>
                <w:color w:val="0000FF"/>
                <w:sz w:val="18"/>
                <w:lang w:val="en-US" w:eastAsia="fi-FI"/>
              </w:rPr>
              <w:t>"/&gt;</w:t>
            </w:r>
          </w:p>
          <w:p w14:paraId="1DB348CE" w14:textId="77777777" w:rsidR="003F6A08" w:rsidRPr="003F6A08" w:rsidDel="00EF4DBF" w:rsidRDefault="003F6A08" w:rsidP="003F6A08">
            <w:pPr>
              <w:autoSpaceDE w:val="0"/>
              <w:autoSpaceDN w:val="0"/>
              <w:adjustRightInd w:val="0"/>
              <w:jc w:val="left"/>
              <w:rPr>
                <w:del w:id="1552" w:author="Tekijä"/>
                <w:rFonts w:ascii="Courier New" w:hAnsi="Courier New" w:cs="Courier New"/>
                <w:color w:val="0000FF"/>
                <w:sz w:val="18"/>
                <w:lang w:val="en-US" w:eastAsia="fi-FI"/>
              </w:rPr>
            </w:pPr>
            <w:del w:id="1553" w:author="Tekijä">
              <w:r w:rsidRPr="003F6A08" w:rsidDel="00EF4DBF">
                <w:rPr>
                  <w:rFonts w:ascii="Courier New" w:hAnsi="Courier New" w:cs="Courier New"/>
                  <w:color w:val="000000"/>
                  <w:sz w:val="18"/>
                  <w:lang w:val="en-US" w:eastAsia="fi-FI"/>
                </w:rPr>
                <w:delText xml:space="preserve">        </w:delText>
              </w:r>
              <w:r w:rsidRPr="003F6A08" w:rsidDel="00EF4DBF">
                <w:rPr>
                  <w:rFonts w:ascii="Courier New" w:hAnsi="Courier New" w:cs="Courier New"/>
                  <w:color w:val="0000FF"/>
                  <w:sz w:val="18"/>
                  <w:lang w:val="en-US" w:eastAsia="fi-FI"/>
                </w:rPr>
                <w:delText>&lt;</w:delText>
              </w:r>
              <w:r w:rsidRPr="003F6A08" w:rsidDel="00EF4DBF">
                <w:rPr>
                  <w:rFonts w:ascii="Courier New" w:hAnsi="Courier New" w:cs="Courier New"/>
                  <w:color w:val="800000"/>
                  <w:sz w:val="18"/>
                  <w:lang w:val="en-US" w:eastAsia="fi-FI"/>
                </w:rPr>
                <w:delText>text</w:delText>
              </w:r>
              <w:r w:rsidRPr="003F6A08" w:rsidDel="00EF4DBF">
                <w:rPr>
                  <w:rFonts w:ascii="Courier New" w:hAnsi="Courier New" w:cs="Courier New"/>
                  <w:color w:val="0000FF"/>
                  <w:sz w:val="18"/>
                  <w:lang w:val="en-US" w:eastAsia="fi-FI"/>
                </w:rPr>
                <w:delText>&gt;</w:delText>
              </w:r>
            </w:del>
          </w:p>
          <w:p w14:paraId="01FCBAB1" w14:textId="77777777" w:rsidR="003F6A08" w:rsidRPr="003F6A08" w:rsidDel="00EF4DBF" w:rsidRDefault="003F6A08" w:rsidP="003F6A08">
            <w:pPr>
              <w:autoSpaceDE w:val="0"/>
              <w:autoSpaceDN w:val="0"/>
              <w:adjustRightInd w:val="0"/>
              <w:jc w:val="left"/>
              <w:rPr>
                <w:del w:id="1554" w:author="Tekijä"/>
                <w:rFonts w:ascii="Courier New" w:hAnsi="Courier New" w:cs="Courier New"/>
                <w:color w:val="0000FF"/>
                <w:sz w:val="18"/>
                <w:lang w:val="en-US" w:eastAsia="fi-FI"/>
              </w:rPr>
            </w:pPr>
            <w:del w:id="1555" w:author="Tekijä">
              <w:r w:rsidRPr="003F6A08" w:rsidDel="00EF4DBF">
                <w:rPr>
                  <w:rFonts w:ascii="Courier New" w:hAnsi="Courier New" w:cs="Courier New"/>
                  <w:color w:val="000000"/>
                  <w:sz w:val="18"/>
                  <w:lang w:val="en-US" w:eastAsia="fi-FI"/>
                </w:rPr>
                <w:delText xml:space="preserve">          </w:delText>
              </w:r>
              <w:r w:rsidRPr="003F6A08" w:rsidDel="00EF4DBF">
                <w:rPr>
                  <w:rFonts w:ascii="Courier New" w:hAnsi="Courier New" w:cs="Courier New"/>
                  <w:color w:val="0000FF"/>
                  <w:sz w:val="18"/>
                  <w:lang w:val="en-US" w:eastAsia="fi-FI"/>
                </w:rPr>
                <w:delText>&lt;</w:delText>
              </w:r>
              <w:r w:rsidRPr="003F6A08" w:rsidDel="00EF4DBF">
                <w:rPr>
                  <w:rFonts w:ascii="Courier New" w:hAnsi="Courier New" w:cs="Courier New"/>
                  <w:color w:val="800000"/>
                  <w:sz w:val="18"/>
                  <w:lang w:val="en-US" w:eastAsia="fi-FI"/>
                </w:rPr>
                <w:delText>reference</w:delText>
              </w:r>
              <w:r w:rsidRPr="003F6A08" w:rsidDel="00EF4DBF">
                <w:rPr>
                  <w:rFonts w:ascii="Courier New" w:hAnsi="Courier New" w:cs="Courier New"/>
                  <w:i/>
                  <w:iCs/>
                  <w:color w:val="008080"/>
                  <w:sz w:val="18"/>
                  <w:lang w:val="en-US" w:eastAsia="fi-FI"/>
                </w:rPr>
                <w:delText xml:space="preserve"> </w:delText>
              </w:r>
              <w:r w:rsidRPr="003F6A08" w:rsidDel="00EF4DBF">
                <w:rPr>
                  <w:rFonts w:ascii="Courier New" w:hAnsi="Courier New" w:cs="Courier New"/>
                  <w:color w:val="FF0000"/>
                  <w:sz w:val="18"/>
                  <w:lang w:val="en-US" w:eastAsia="fi-FI"/>
                </w:rPr>
                <w:delText>value</w:delText>
              </w:r>
              <w:r w:rsidRPr="003F6A08" w:rsidDel="00EF4DBF">
                <w:rPr>
                  <w:rFonts w:ascii="Courier New" w:hAnsi="Courier New" w:cs="Courier New"/>
                  <w:color w:val="0000FF"/>
                  <w:sz w:val="18"/>
                  <w:lang w:val="en-US" w:eastAsia="fi-FI"/>
                </w:rPr>
                <w:delText>="</w:delText>
              </w:r>
              <w:r w:rsidRPr="003F6A08" w:rsidDel="00EF4DBF">
                <w:rPr>
                  <w:rFonts w:ascii="Courier New" w:hAnsi="Courier New" w:cs="Courier New"/>
                  <w:color w:val="000000"/>
                  <w:sz w:val="18"/>
                  <w:lang w:val="en-US" w:eastAsia="fi-FI"/>
                </w:rPr>
                <w:delText>#OID1.2.246.10.1234567.14.2013.123.5.10.1.4</w:delText>
              </w:r>
              <w:r w:rsidRPr="003F6A08" w:rsidDel="00EF4DBF">
                <w:rPr>
                  <w:rFonts w:ascii="Courier New" w:hAnsi="Courier New" w:cs="Courier New"/>
                  <w:color w:val="0000FF"/>
                  <w:sz w:val="18"/>
                  <w:lang w:val="en-US" w:eastAsia="fi-FI"/>
                </w:rPr>
                <w:delText>"/&gt;</w:delText>
              </w:r>
            </w:del>
          </w:p>
          <w:p w14:paraId="5792C016" w14:textId="77777777" w:rsidR="003F6A08" w:rsidRPr="003F6A08" w:rsidDel="00EF4DBF" w:rsidRDefault="003F6A08" w:rsidP="003F6A08">
            <w:pPr>
              <w:autoSpaceDE w:val="0"/>
              <w:autoSpaceDN w:val="0"/>
              <w:adjustRightInd w:val="0"/>
              <w:jc w:val="left"/>
              <w:rPr>
                <w:del w:id="1556" w:author="Tekijä"/>
                <w:rFonts w:ascii="Courier New" w:hAnsi="Courier New" w:cs="Courier New"/>
                <w:color w:val="0000FF"/>
                <w:sz w:val="18"/>
                <w:lang w:val="en-US" w:eastAsia="fi-FI"/>
              </w:rPr>
            </w:pPr>
            <w:del w:id="1557" w:author="Tekijä">
              <w:r w:rsidRPr="003F6A08" w:rsidDel="00EF4DBF">
                <w:rPr>
                  <w:rFonts w:ascii="Courier New" w:hAnsi="Courier New" w:cs="Courier New"/>
                  <w:color w:val="000000"/>
                  <w:sz w:val="18"/>
                  <w:lang w:val="en-US" w:eastAsia="fi-FI"/>
                </w:rPr>
                <w:delText xml:space="preserve">        </w:delText>
              </w:r>
              <w:r w:rsidRPr="003F6A08" w:rsidDel="00EF4DBF">
                <w:rPr>
                  <w:rFonts w:ascii="Courier New" w:hAnsi="Courier New" w:cs="Courier New"/>
                  <w:color w:val="0000FF"/>
                  <w:sz w:val="18"/>
                  <w:lang w:val="en-US" w:eastAsia="fi-FI"/>
                </w:rPr>
                <w:delText>&lt;/</w:delText>
              </w:r>
              <w:r w:rsidRPr="003F6A08" w:rsidDel="00EF4DBF">
                <w:rPr>
                  <w:rFonts w:ascii="Courier New" w:hAnsi="Courier New" w:cs="Courier New"/>
                  <w:color w:val="800000"/>
                  <w:sz w:val="18"/>
                  <w:lang w:val="en-US" w:eastAsia="fi-FI"/>
                </w:rPr>
                <w:delText>text</w:delText>
              </w:r>
              <w:r w:rsidRPr="003F6A08" w:rsidDel="00EF4DBF">
                <w:rPr>
                  <w:rFonts w:ascii="Courier New" w:hAnsi="Courier New" w:cs="Courier New"/>
                  <w:color w:val="0000FF"/>
                  <w:sz w:val="18"/>
                  <w:lang w:val="en-US" w:eastAsia="fi-FI"/>
                </w:rPr>
                <w:delText>&gt;</w:delText>
              </w:r>
            </w:del>
          </w:p>
          <w:p w14:paraId="33DFF725"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value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xsi:type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INT</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value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6</w:t>
            </w:r>
            <w:r w:rsidRPr="003F6A08">
              <w:rPr>
                <w:rFonts w:ascii="Courier New" w:hAnsi="Courier New" w:cs="Courier New"/>
                <w:color w:val="0000FF"/>
                <w:sz w:val="18"/>
                <w:lang w:val="en-US" w:eastAsia="fi-FI"/>
              </w:rPr>
              <w:t>"/&gt;</w:t>
            </w:r>
          </w:p>
          <w:p w14:paraId="3219072E"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color w:val="0000FF"/>
                <w:sz w:val="18"/>
                <w:lang w:val="en-US" w:eastAsia="fi-FI"/>
              </w:rPr>
              <w:t>&gt;</w:t>
            </w:r>
          </w:p>
          <w:p w14:paraId="05354728" w14:textId="77777777" w:rsidR="003F6A08" w:rsidRPr="003F6A08" w:rsidRDefault="003F6A08" w:rsidP="003F6A08">
            <w:pPr>
              <w:autoSpaceDE w:val="0"/>
              <w:autoSpaceDN w:val="0"/>
              <w:adjustRightInd w:val="0"/>
              <w:jc w:val="left"/>
              <w:rPr>
                <w:rFonts w:ascii="Courier New" w:hAnsi="Courier New" w:cs="Courier New"/>
                <w:sz w:val="18"/>
                <w:szCs w:val="18"/>
                <w:lang w:val="en-US"/>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tc>
      </w:tr>
    </w:tbl>
    <w:p w14:paraId="1C5E2915" w14:textId="77777777" w:rsidR="00BB13C8" w:rsidRPr="003F6A08" w:rsidRDefault="00BB13C8" w:rsidP="00BB13C8">
      <w:pPr>
        <w:pStyle w:val="Otsikko3"/>
        <w:rPr>
          <w:lang w:val="en-US"/>
        </w:rPr>
      </w:pPr>
      <w:bookmarkStart w:id="1558" w:name="_Toc377399177"/>
      <w:bookmarkStart w:id="1559" w:name="_Toc436732621"/>
      <w:r w:rsidRPr="003F6A08">
        <w:rPr>
          <w:lang w:val="en-US"/>
        </w:rPr>
        <w:t>Decayed Missing Filled maitohampaat (dmf)</w:t>
      </w:r>
      <w:bookmarkEnd w:id="1559"/>
    </w:p>
    <w:p w14:paraId="635ACCDD" w14:textId="77777777" w:rsidR="00BE0F72" w:rsidRPr="00FA63CD" w:rsidRDefault="00BE0F72" w:rsidP="00BE0F72">
      <w:r w:rsidRPr="00FA63CD">
        <w:t xml:space="preserve">Entry.organizer.templateId kohtaan annetaan </w:t>
      </w:r>
      <w:r w:rsidRPr="00BE0F72">
        <w:t xml:space="preserve">Decayed Missing Filled </w:t>
      </w:r>
      <w:r>
        <w:t xml:space="preserve">maitohampaat </w:t>
      </w:r>
      <w:r w:rsidRPr="00BE0F72">
        <w:t>(</w:t>
      </w:r>
      <w:r>
        <w:t>dmf</w:t>
      </w:r>
      <w:r w:rsidRPr="00BE0F72">
        <w:t>)</w:t>
      </w:r>
      <w:r w:rsidRPr="00FA63CD">
        <w:t xml:space="preserve"> tietor</w:t>
      </w:r>
      <w:r w:rsidRPr="00FA63CD">
        <w:t>a</w:t>
      </w:r>
      <w:r w:rsidRPr="00FA63CD">
        <w:t xml:space="preserve">kenteen tunnus </w:t>
      </w:r>
      <w:r w:rsidRPr="00BB13C8">
        <w:t>1.2.246.537.6.12.2002.905.2013.1</w:t>
      </w:r>
      <w:r>
        <w:t>5 eli kyseisen kentän oid tietosisältömäärittelystä.</w:t>
      </w:r>
    </w:p>
    <w:p w14:paraId="2D722A01" w14:textId="77777777" w:rsidR="00BE0F72" w:rsidRDefault="00BE0F72" w:rsidP="00BE0F72"/>
    <w:p w14:paraId="0FC23B89" w14:textId="77777777" w:rsidR="00BE0F72" w:rsidRPr="003F6A08" w:rsidRDefault="00BE0F72" w:rsidP="00BE0F72">
      <w:r w:rsidRPr="00BE0F72">
        <w:t xml:space="preserve">Decayed Missing Filled </w:t>
      </w:r>
      <w:r>
        <w:t xml:space="preserve">maitohampaat </w:t>
      </w:r>
      <w:r w:rsidRPr="00BE0F72">
        <w:t>(</w:t>
      </w:r>
      <w:r>
        <w:t>dmf</w:t>
      </w:r>
      <w:r w:rsidRPr="00BE0F72">
        <w:t>)</w:t>
      </w:r>
      <w:r w:rsidRPr="00FA63CD">
        <w:t xml:space="preserve"> </w:t>
      </w:r>
      <w:r>
        <w:t>osalta o</w:t>
      </w:r>
      <w:r w:rsidRPr="003F6A08">
        <w:t>bservation code:en tulee tietosisältömääritt</w:t>
      </w:r>
      <w:r w:rsidRPr="003F6A08">
        <w:t>e</w:t>
      </w:r>
      <w:r w:rsidRPr="003F6A08">
        <w:t>lyn ko. kentän oid ja value:en annetaan arvo Integer (INT) tietotyypillä eli kokonaislukuna.</w:t>
      </w:r>
    </w:p>
    <w:p w14:paraId="2972C213" w14:textId="77777777" w:rsidR="00BB13C8" w:rsidRPr="003F6A08" w:rsidRDefault="00BB13C8" w:rsidP="00BB13C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BB13C8" w:rsidRPr="003F6A08" w14:paraId="30AD4EC1" w14:textId="77777777" w:rsidTr="002E1321">
        <w:tc>
          <w:tcPr>
            <w:tcW w:w="9779" w:type="dxa"/>
            <w:tcBorders>
              <w:top w:val="single" w:sz="4" w:space="0" w:color="000000"/>
              <w:left w:val="single" w:sz="4" w:space="0" w:color="000000"/>
              <w:bottom w:val="single" w:sz="4" w:space="0" w:color="000000"/>
              <w:right w:val="single" w:sz="4" w:space="0" w:color="000000"/>
            </w:tcBorders>
            <w:hideMark/>
          </w:tcPr>
          <w:p w14:paraId="328C1B6F"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p w14:paraId="44054492"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474747"/>
                <w:sz w:val="18"/>
                <w:lang w:val="en-US" w:eastAsia="fi-FI"/>
              </w:rPr>
              <w:t xml:space="preserve"> Decayed Missing Filled maitohampaat (dmf)  </w:t>
            </w:r>
            <w:r w:rsidRPr="003F6A08">
              <w:rPr>
                <w:rFonts w:ascii="Courier New" w:hAnsi="Courier New" w:cs="Courier New"/>
                <w:color w:val="0000FF"/>
                <w:sz w:val="18"/>
                <w:lang w:val="en-US" w:eastAsia="fi-FI"/>
              </w:rPr>
              <w:t>--&gt;</w:t>
            </w:r>
          </w:p>
          <w:p w14:paraId="19246750"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classCode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COND</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moodCode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EVN</w:t>
            </w:r>
            <w:r w:rsidRPr="003F6A08">
              <w:rPr>
                <w:rFonts w:ascii="Courier New" w:hAnsi="Courier New" w:cs="Courier New"/>
                <w:color w:val="0000FF"/>
                <w:sz w:val="18"/>
                <w:lang w:val="en-US" w:eastAsia="fi-FI"/>
              </w:rPr>
              <w:t>"&gt;</w:t>
            </w:r>
          </w:p>
          <w:p w14:paraId="249C2C79" w14:textId="77777777" w:rsidR="00BB13C8" w:rsidRPr="003F6A08" w:rsidRDefault="00BB13C8" w:rsidP="002E1321">
            <w:pPr>
              <w:autoSpaceDE w:val="0"/>
              <w:autoSpaceDN w:val="0"/>
              <w:adjustRightInd w:val="0"/>
              <w:ind w:left="1136" w:hanging="1136"/>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code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15</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codeSystem</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1.2.246.537.6.12.2002.905.2013</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00825908" w:rsidRPr="00825908">
              <w:rPr>
                <w:rFonts w:ascii="Courier New" w:hAnsi="Courier New" w:cs="Courier New"/>
                <w:color w:val="FF0000"/>
                <w:sz w:val="18"/>
                <w:lang w:val="en-US" w:eastAsia="fi-FI"/>
              </w:rPr>
              <w:t>codeSy</w:t>
            </w:r>
            <w:r w:rsidR="00825908" w:rsidRPr="00825908">
              <w:rPr>
                <w:rFonts w:ascii="Courier New" w:hAnsi="Courier New" w:cs="Courier New"/>
                <w:color w:val="FF0000"/>
                <w:sz w:val="18"/>
                <w:lang w:val="en-US" w:eastAsia="fi-FI"/>
              </w:rPr>
              <w:t>s</w:t>
            </w:r>
            <w:r w:rsidR="00825908" w:rsidRPr="00825908">
              <w:rPr>
                <w:rFonts w:ascii="Courier New" w:hAnsi="Courier New" w:cs="Courier New"/>
                <w:color w:val="FF0000"/>
                <w:sz w:val="18"/>
                <w:lang w:val="en-US" w:eastAsia="fi-FI"/>
              </w:rPr>
              <w:t>temName</w:t>
            </w:r>
            <w:r w:rsidR="00825908" w:rsidRPr="00825908">
              <w:rPr>
                <w:rFonts w:ascii="Courier New" w:hAnsi="Courier New" w:cs="Courier New"/>
                <w:color w:val="0000FF"/>
                <w:sz w:val="18"/>
                <w:lang w:val="en-US" w:eastAsia="fi-FI"/>
              </w:rPr>
              <w:t>="</w:t>
            </w:r>
            <w:r w:rsidR="00825908" w:rsidRPr="00825908">
              <w:rPr>
                <w:rFonts w:ascii="Courier New" w:hAnsi="Courier New" w:cs="Courier New"/>
                <w:color w:val="000000"/>
                <w:sz w:val="18"/>
                <w:lang w:val="en-US" w:eastAsia="fi-FI"/>
              </w:rPr>
              <w:t>THL/Tietosisältö - STH05 Suun terveydenhuollon indeksit ja mittaukset 2013</w:t>
            </w:r>
            <w:r w:rsidR="00825908" w:rsidRPr="00825908">
              <w:rPr>
                <w:rFonts w:ascii="Courier New" w:hAnsi="Courier New" w:cs="Courier New"/>
                <w:color w:val="0000FF"/>
                <w:sz w:val="18"/>
                <w:lang w:val="en-US" w:eastAsia="fi-FI"/>
              </w:rPr>
              <w:t>"</w:t>
            </w:r>
            <w:r w:rsidR="00825908">
              <w:rPr>
                <w:rFonts w:ascii="Courier New" w:hAnsi="Courier New" w:cs="Courier New"/>
                <w:color w:val="0000FF"/>
                <w:sz w:val="18"/>
                <w:lang w:val="en-US" w:eastAsia="fi-FI"/>
              </w:rPr>
              <w:t xml:space="preserve"> </w:t>
            </w:r>
            <w:r w:rsidRPr="003F6A08">
              <w:rPr>
                <w:rFonts w:ascii="Courier New" w:hAnsi="Courier New" w:cs="Courier New"/>
                <w:color w:val="FF0000"/>
                <w:sz w:val="18"/>
                <w:lang w:val="en-US" w:eastAsia="fi-FI"/>
              </w:rPr>
              <w:t>displayName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Decayed Missing Filled maitohampaat (dmf)</w:t>
            </w:r>
            <w:r w:rsidRPr="003F6A08">
              <w:rPr>
                <w:rFonts w:ascii="Courier New" w:hAnsi="Courier New" w:cs="Courier New"/>
                <w:color w:val="0000FF"/>
                <w:sz w:val="18"/>
                <w:lang w:val="en-US" w:eastAsia="fi-FI"/>
              </w:rPr>
              <w:t>"/&gt;</w:t>
            </w:r>
          </w:p>
          <w:p w14:paraId="1662F194" w14:textId="77777777" w:rsidR="00BB13C8" w:rsidRPr="003F6A08" w:rsidDel="00EF4DBF" w:rsidRDefault="00BB13C8" w:rsidP="002E1321">
            <w:pPr>
              <w:autoSpaceDE w:val="0"/>
              <w:autoSpaceDN w:val="0"/>
              <w:adjustRightInd w:val="0"/>
              <w:jc w:val="left"/>
              <w:rPr>
                <w:del w:id="1560" w:author="Tekijä"/>
                <w:rFonts w:ascii="Courier New" w:hAnsi="Courier New" w:cs="Courier New"/>
                <w:color w:val="0000FF"/>
                <w:sz w:val="18"/>
                <w:lang w:val="en-US" w:eastAsia="fi-FI"/>
              </w:rPr>
            </w:pPr>
            <w:del w:id="1561" w:author="Tekijä">
              <w:r w:rsidRPr="003F6A08" w:rsidDel="00EF4DBF">
                <w:rPr>
                  <w:rFonts w:ascii="Courier New" w:hAnsi="Courier New" w:cs="Courier New"/>
                  <w:color w:val="000000"/>
                  <w:sz w:val="18"/>
                  <w:lang w:val="en-US" w:eastAsia="fi-FI"/>
                </w:rPr>
                <w:delText xml:space="preserve">        </w:delText>
              </w:r>
              <w:r w:rsidRPr="003F6A08" w:rsidDel="00EF4DBF">
                <w:rPr>
                  <w:rFonts w:ascii="Courier New" w:hAnsi="Courier New" w:cs="Courier New"/>
                  <w:color w:val="0000FF"/>
                  <w:sz w:val="18"/>
                  <w:lang w:val="en-US" w:eastAsia="fi-FI"/>
                </w:rPr>
                <w:delText>&lt;</w:delText>
              </w:r>
              <w:r w:rsidRPr="003F6A08" w:rsidDel="00EF4DBF">
                <w:rPr>
                  <w:rFonts w:ascii="Courier New" w:hAnsi="Courier New" w:cs="Courier New"/>
                  <w:color w:val="800000"/>
                  <w:sz w:val="18"/>
                  <w:lang w:val="en-US" w:eastAsia="fi-FI"/>
                </w:rPr>
                <w:delText>text</w:delText>
              </w:r>
              <w:r w:rsidRPr="003F6A08" w:rsidDel="00EF4DBF">
                <w:rPr>
                  <w:rFonts w:ascii="Courier New" w:hAnsi="Courier New" w:cs="Courier New"/>
                  <w:color w:val="0000FF"/>
                  <w:sz w:val="18"/>
                  <w:lang w:val="en-US" w:eastAsia="fi-FI"/>
                </w:rPr>
                <w:delText>&gt;</w:delText>
              </w:r>
            </w:del>
          </w:p>
          <w:p w14:paraId="6CDA8983" w14:textId="77777777" w:rsidR="00BB13C8" w:rsidRPr="003F6A08" w:rsidDel="00EF4DBF" w:rsidRDefault="00BB13C8" w:rsidP="002E1321">
            <w:pPr>
              <w:autoSpaceDE w:val="0"/>
              <w:autoSpaceDN w:val="0"/>
              <w:adjustRightInd w:val="0"/>
              <w:jc w:val="left"/>
              <w:rPr>
                <w:del w:id="1562" w:author="Tekijä"/>
                <w:rFonts w:ascii="Courier New" w:hAnsi="Courier New" w:cs="Courier New"/>
                <w:color w:val="0000FF"/>
                <w:sz w:val="18"/>
                <w:lang w:val="en-US" w:eastAsia="fi-FI"/>
              </w:rPr>
            </w:pPr>
            <w:del w:id="1563" w:author="Tekijä">
              <w:r w:rsidRPr="003F6A08" w:rsidDel="00EF4DBF">
                <w:rPr>
                  <w:rFonts w:ascii="Courier New" w:hAnsi="Courier New" w:cs="Courier New"/>
                  <w:color w:val="000000"/>
                  <w:sz w:val="18"/>
                  <w:lang w:val="en-US" w:eastAsia="fi-FI"/>
                </w:rPr>
                <w:delText xml:space="preserve">          </w:delText>
              </w:r>
              <w:r w:rsidRPr="003F6A08" w:rsidDel="00EF4DBF">
                <w:rPr>
                  <w:rFonts w:ascii="Courier New" w:hAnsi="Courier New" w:cs="Courier New"/>
                  <w:color w:val="0000FF"/>
                  <w:sz w:val="18"/>
                  <w:lang w:val="en-US" w:eastAsia="fi-FI"/>
                </w:rPr>
                <w:delText>&lt;</w:delText>
              </w:r>
              <w:r w:rsidRPr="003F6A08" w:rsidDel="00EF4DBF">
                <w:rPr>
                  <w:rFonts w:ascii="Courier New" w:hAnsi="Courier New" w:cs="Courier New"/>
                  <w:color w:val="800000"/>
                  <w:sz w:val="18"/>
                  <w:lang w:val="en-US" w:eastAsia="fi-FI"/>
                </w:rPr>
                <w:delText>reference</w:delText>
              </w:r>
              <w:r w:rsidRPr="003F6A08" w:rsidDel="00EF4DBF">
                <w:rPr>
                  <w:rFonts w:ascii="Courier New" w:hAnsi="Courier New" w:cs="Courier New"/>
                  <w:i/>
                  <w:iCs/>
                  <w:color w:val="008080"/>
                  <w:sz w:val="18"/>
                  <w:lang w:val="en-US" w:eastAsia="fi-FI"/>
                </w:rPr>
                <w:delText xml:space="preserve"> </w:delText>
              </w:r>
              <w:r w:rsidRPr="003F6A08" w:rsidDel="00EF4DBF">
                <w:rPr>
                  <w:rFonts w:ascii="Courier New" w:hAnsi="Courier New" w:cs="Courier New"/>
                  <w:color w:val="FF0000"/>
                  <w:sz w:val="18"/>
                  <w:lang w:val="en-US" w:eastAsia="fi-FI"/>
                </w:rPr>
                <w:delText>value</w:delText>
              </w:r>
              <w:r w:rsidRPr="003F6A08" w:rsidDel="00EF4DBF">
                <w:rPr>
                  <w:rFonts w:ascii="Courier New" w:hAnsi="Courier New" w:cs="Courier New"/>
                  <w:color w:val="0000FF"/>
                  <w:sz w:val="18"/>
                  <w:lang w:val="en-US" w:eastAsia="fi-FI"/>
                </w:rPr>
                <w:delText>="</w:delText>
              </w:r>
              <w:r w:rsidRPr="003F6A08" w:rsidDel="00EF4DBF">
                <w:rPr>
                  <w:rFonts w:ascii="Courier New" w:hAnsi="Courier New" w:cs="Courier New"/>
                  <w:color w:val="000000"/>
                  <w:sz w:val="18"/>
                  <w:lang w:val="en-US" w:eastAsia="fi-FI"/>
                </w:rPr>
                <w:delText>#OID1.2.246.10.1234567.14.2013.123.5.10.1.5</w:delText>
              </w:r>
              <w:r w:rsidRPr="003F6A08" w:rsidDel="00EF4DBF">
                <w:rPr>
                  <w:rFonts w:ascii="Courier New" w:hAnsi="Courier New" w:cs="Courier New"/>
                  <w:color w:val="0000FF"/>
                  <w:sz w:val="18"/>
                  <w:lang w:val="en-US" w:eastAsia="fi-FI"/>
                </w:rPr>
                <w:delText>"/&gt;</w:delText>
              </w:r>
            </w:del>
          </w:p>
          <w:p w14:paraId="16DA6320" w14:textId="77777777" w:rsidR="00BB13C8" w:rsidRPr="003F6A08" w:rsidDel="00EF4DBF" w:rsidRDefault="00BB13C8" w:rsidP="002E1321">
            <w:pPr>
              <w:autoSpaceDE w:val="0"/>
              <w:autoSpaceDN w:val="0"/>
              <w:adjustRightInd w:val="0"/>
              <w:jc w:val="left"/>
              <w:rPr>
                <w:del w:id="1564" w:author="Tekijä"/>
                <w:rFonts w:ascii="Courier New" w:hAnsi="Courier New" w:cs="Courier New"/>
                <w:color w:val="0000FF"/>
                <w:sz w:val="18"/>
                <w:lang w:val="en-US" w:eastAsia="fi-FI"/>
              </w:rPr>
            </w:pPr>
            <w:del w:id="1565" w:author="Tekijä">
              <w:r w:rsidRPr="003F6A08" w:rsidDel="00EF4DBF">
                <w:rPr>
                  <w:rFonts w:ascii="Courier New" w:hAnsi="Courier New" w:cs="Courier New"/>
                  <w:color w:val="000000"/>
                  <w:sz w:val="18"/>
                  <w:lang w:val="en-US" w:eastAsia="fi-FI"/>
                </w:rPr>
                <w:delText xml:space="preserve">        </w:delText>
              </w:r>
              <w:r w:rsidRPr="003F6A08" w:rsidDel="00EF4DBF">
                <w:rPr>
                  <w:rFonts w:ascii="Courier New" w:hAnsi="Courier New" w:cs="Courier New"/>
                  <w:color w:val="0000FF"/>
                  <w:sz w:val="18"/>
                  <w:lang w:val="en-US" w:eastAsia="fi-FI"/>
                </w:rPr>
                <w:delText>&lt;/</w:delText>
              </w:r>
              <w:r w:rsidRPr="003F6A08" w:rsidDel="00EF4DBF">
                <w:rPr>
                  <w:rFonts w:ascii="Courier New" w:hAnsi="Courier New" w:cs="Courier New"/>
                  <w:color w:val="800000"/>
                  <w:sz w:val="18"/>
                  <w:lang w:val="en-US" w:eastAsia="fi-FI"/>
                </w:rPr>
                <w:delText>text</w:delText>
              </w:r>
              <w:r w:rsidRPr="003F6A08" w:rsidDel="00EF4DBF">
                <w:rPr>
                  <w:rFonts w:ascii="Courier New" w:hAnsi="Courier New" w:cs="Courier New"/>
                  <w:color w:val="0000FF"/>
                  <w:sz w:val="18"/>
                  <w:lang w:val="en-US" w:eastAsia="fi-FI"/>
                </w:rPr>
                <w:delText>&gt;</w:delText>
              </w:r>
            </w:del>
          </w:p>
          <w:p w14:paraId="531971E7"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value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xsi:type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INT</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value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3</w:t>
            </w:r>
            <w:r w:rsidRPr="003F6A08">
              <w:rPr>
                <w:rFonts w:ascii="Courier New" w:hAnsi="Courier New" w:cs="Courier New"/>
                <w:color w:val="0000FF"/>
                <w:sz w:val="18"/>
                <w:lang w:val="en-US" w:eastAsia="fi-FI"/>
              </w:rPr>
              <w:t>"/&gt;</w:t>
            </w:r>
          </w:p>
          <w:p w14:paraId="12339C5D"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color w:val="0000FF"/>
                <w:sz w:val="18"/>
                <w:lang w:val="en-US" w:eastAsia="fi-FI"/>
              </w:rPr>
              <w:t>&gt;</w:t>
            </w:r>
          </w:p>
          <w:p w14:paraId="61024F69" w14:textId="77777777" w:rsidR="00BB13C8" w:rsidRPr="003F6A08" w:rsidRDefault="00BB13C8" w:rsidP="00BD2A1C">
            <w:pPr>
              <w:autoSpaceDE w:val="0"/>
              <w:autoSpaceDN w:val="0"/>
              <w:adjustRightInd w:val="0"/>
              <w:jc w:val="left"/>
              <w:rPr>
                <w:rFonts w:ascii="Courier New" w:hAnsi="Courier New" w:cs="Courier New"/>
                <w:sz w:val="18"/>
                <w:szCs w:val="18"/>
                <w:lang w:val="en-US"/>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tc>
      </w:tr>
    </w:tbl>
    <w:p w14:paraId="03B31344" w14:textId="77777777" w:rsidR="00BB13C8" w:rsidRPr="003F6A08" w:rsidRDefault="00BB13C8" w:rsidP="00BB13C8">
      <w:pPr>
        <w:pStyle w:val="Otsikko3"/>
        <w:rPr>
          <w:lang w:val="en-US"/>
        </w:rPr>
      </w:pPr>
      <w:bookmarkStart w:id="1566" w:name="_Toc436732622"/>
      <w:r w:rsidRPr="003F6A08">
        <w:rPr>
          <w:lang w:val="en-US"/>
        </w:rPr>
        <w:t>Decayed Missing Filled Surfaces (DMFS)</w:t>
      </w:r>
      <w:bookmarkEnd w:id="1566"/>
    </w:p>
    <w:p w14:paraId="07F6C051" w14:textId="77777777" w:rsidR="00BE0F72" w:rsidRPr="00FA63CD" w:rsidRDefault="00BE0F72" w:rsidP="00BE0F72">
      <w:r w:rsidRPr="00FA63CD">
        <w:t xml:space="preserve">Entry.organizer.templateId kohtaan annetaan </w:t>
      </w:r>
      <w:r w:rsidRPr="00BE0F72">
        <w:t>Decayed Missing Filled Surfaces (DMFS)</w:t>
      </w:r>
      <w:r>
        <w:t xml:space="preserve"> </w:t>
      </w:r>
      <w:r w:rsidRPr="00FA63CD">
        <w:t>tietorake</w:t>
      </w:r>
      <w:r w:rsidRPr="00FA63CD">
        <w:t>n</w:t>
      </w:r>
      <w:r w:rsidRPr="00FA63CD">
        <w:t xml:space="preserve">teen tunnus </w:t>
      </w:r>
      <w:r w:rsidRPr="00BB13C8">
        <w:t>1.2.246.537.6.12.2002.905.2013.1</w:t>
      </w:r>
      <w:r>
        <w:t>6 eli kyseisen kentän oid tietosisältömäärittelystä.</w:t>
      </w:r>
    </w:p>
    <w:p w14:paraId="203CA823" w14:textId="77777777" w:rsidR="00BE0F72" w:rsidRDefault="00BE0F72" w:rsidP="00BE0F72"/>
    <w:p w14:paraId="520B0FD8" w14:textId="77777777" w:rsidR="00BE0F72" w:rsidRPr="003F6A08" w:rsidRDefault="00BE0F72" w:rsidP="00BE0F72">
      <w:r w:rsidRPr="00BE0F72">
        <w:t>Decayed Missing Filled Surfaces (DMFS)</w:t>
      </w:r>
      <w:r>
        <w:t xml:space="preserve"> osalta o</w:t>
      </w:r>
      <w:r w:rsidRPr="003F6A08">
        <w:t>bservation code:en tulee tietosisältömäärittelyn ko. kentän oid ja value:en annetaan arvo Integer (INT) tietotyypillä eli kokonaislukuna.</w:t>
      </w:r>
    </w:p>
    <w:p w14:paraId="0D6BB61A" w14:textId="77777777" w:rsidR="00BB13C8" w:rsidRPr="003F6A08" w:rsidRDefault="00BB13C8" w:rsidP="00BB13C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BB13C8" w:rsidRPr="003F6A08" w14:paraId="137D5481" w14:textId="77777777" w:rsidTr="002E1321">
        <w:tc>
          <w:tcPr>
            <w:tcW w:w="9779" w:type="dxa"/>
            <w:tcBorders>
              <w:top w:val="single" w:sz="4" w:space="0" w:color="000000"/>
              <w:left w:val="single" w:sz="4" w:space="0" w:color="000000"/>
              <w:bottom w:val="single" w:sz="4" w:space="0" w:color="000000"/>
              <w:right w:val="single" w:sz="4" w:space="0" w:color="000000"/>
            </w:tcBorders>
            <w:hideMark/>
          </w:tcPr>
          <w:p w14:paraId="7835B4BF"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p w14:paraId="3F63F128"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474747"/>
                <w:sz w:val="18"/>
                <w:lang w:val="en-US" w:eastAsia="fi-FI"/>
              </w:rPr>
              <w:t xml:space="preserve"> Decayed Missing Filled Surfaces (DMFS)  </w:t>
            </w:r>
            <w:r w:rsidRPr="003F6A08">
              <w:rPr>
                <w:rFonts w:ascii="Courier New" w:hAnsi="Courier New" w:cs="Courier New"/>
                <w:color w:val="0000FF"/>
                <w:sz w:val="18"/>
                <w:lang w:val="en-US" w:eastAsia="fi-FI"/>
              </w:rPr>
              <w:t>--&gt;</w:t>
            </w:r>
          </w:p>
          <w:p w14:paraId="7827696A"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classCode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COND</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moodCode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EVN</w:t>
            </w:r>
            <w:r w:rsidRPr="003F6A08">
              <w:rPr>
                <w:rFonts w:ascii="Courier New" w:hAnsi="Courier New" w:cs="Courier New"/>
                <w:color w:val="0000FF"/>
                <w:sz w:val="18"/>
                <w:lang w:val="en-US" w:eastAsia="fi-FI"/>
              </w:rPr>
              <w:t>"&gt;</w:t>
            </w:r>
          </w:p>
          <w:p w14:paraId="1B03F834" w14:textId="77777777" w:rsidR="00BB13C8" w:rsidRPr="003F6A08" w:rsidRDefault="00BB13C8" w:rsidP="002E1321">
            <w:pPr>
              <w:autoSpaceDE w:val="0"/>
              <w:autoSpaceDN w:val="0"/>
              <w:adjustRightInd w:val="0"/>
              <w:ind w:left="1136" w:hanging="1136"/>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code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16</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codeSystem</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1.2.246.537.6.12.2002.905.2013</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00825908" w:rsidRPr="00825908">
              <w:rPr>
                <w:rFonts w:ascii="Courier New" w:hAnsi="Courier New" w:cs="Courier New"/>
                <w:color w:val="FF0000"/>
                <w:sz w:val="18"/>
                <w:lang w:val="en-US" w:eastAsia="fi-FI"/>
              </w:rPr>
              <w:t>codeSy</w:t>
            </w:r>
            <w:r w:rsidR="00825908" w:rsidRPr="00825908">
              <w:rPr>
                <w:rFonts w:ascii="Courier New" w:hAnsi="Courier New" w:cs="Courier New"/>
                <w:color w:val="FF0000"/>
                <w:sz w:val="18"/>
                <w:lang w:val="en-US" w:eastAsia="fi-FI"/>
              </w:rPr>
              <w:t>s</w:t>
            </w:r>
            <w:r w:rsidR="00825908" w:rsidRPr="00825908">
              <w:rPr>
                <w:rFonts w:ascii="Courier New" w:hAnsi="Courier New" w:cs="Courier New"/>
                <w:color w:val="FF0000"/>
                <w:sz w:val="18"/>
                <w:lang w:val="en-US" w:eastAsia="fi-FI"/>
              </w:rPr>
              <w:t>temName</w:t>
            </w:r>
            <w:r w:rsidR="00825908" w:rsidRPr="00825908">
              <w:rPr>
                <w:rFonts w:ascii="Courier New" w:hAnsi="Courier New" w:cs="Courier New"/>
                <w:color w:val="0000FF"/>
                <w:sz w:val="18"/>
                <w:lang w:val="en-US" w:eastAsia="fi-FI"/>
              </w:rPr>
              <w:t>="</w:t>
            </w:r>
            <w:r w:rsidR="00825908" w:rsidRPr="00825908">
              <w:rPr>
                <w:rFonts w:ascii="Courier New" w:hAnsi="Courier New" w:cs="Courier New"/>
                <w:color w:val="000000"/>
                <w:sz w:val="18"/>
                <w:lang w:val="en-US" w:eastAsia="fi-FI"/>
              </w:rPr>
              <w:t>THL/Tietosisältö - STH05 Suun terveydenhuollon indeksit ja mittaukset 2013</w:t>
            </w:r>
            <w:r w:rsidR="00825908" w:rsidRPr="00825908">
              <w:rPr>
                <w:rFonts w:ascii="Courier New" w:hAnsi="Courier New" w:cs="Courier New"/>
                <w:color w:val="0000FF"/>
                <w:sz w:val="18"/>
                <w:lang w:val="en-US" w:eastAsia="fi-FI"/>
              </w:rPr>
              <w:t>"</w:t>
            </w:r>
            <w:r w:rsidR="00825908">
              <w:rPr>
                <w:rFonts w:ascii="Courier New" w:hAnsi="Courier New" w:cs="Courier New"/>
                <w:color w:val="0000FF"/>
                <w:sz w:val="18"/>
                <w:lang w:val="en-US" w:eastAsia="fi-FI"/>
              </w:rPr>
              <w:t xml:space="preserve"> </w:t>
            </w:r>
            <w:r w:rsidRPr="003F6A08">
              <w:rPr>
                <w:rFonts w:ascii="Courier New" w:hAnsi="Courier New" w:cs="Courier New"/>
                <w:color w:val="FF0000"/>
                <w:sz w:val="18"/>
                <w:lang w:val="en-US" w:eastAsia="fi-FI"/>
              </w:rPr>
              <w:t>displayName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Decayed Missing Filled Surfaces (DMFS)</w:t>
            </w:r>
            <w:r w:rsidRPr="003F6A08">
              <w:rPr>
                <w:rFonts w:ascii="Courier New" w:hAnsi="Courier New" w:cs="Courier New"/>
                <w:color w:val="0000FF"/>
                <w:sz w:val="18"/>
                <w:lang w:val="en-US" w:eastAsia="fi-FI"/>
              </w:rPr>
              <w:t>"/&gt;</w:t>
            </w:r>
          </w:p>
          <w:p w14:paraId="02559D90" w14:textId="77777777" w:rsidR="00BB13C8" w:rsidRPr="003F6A08" w:rsidDel="00EF4DBF" w:rsidRDefault="00BB13C8" w:rsidP="002E1321">
            <w:pPr>
              <w:autoSpaceDE w:val="0"/>
              <w:autoSpaceDN w:val="0"/>
              <w:adjustRightInd w:val="0"/>
              <w:jc w:val="left"/>
              <w:rPr>
                <w:del w:id="1567" w:author="Tekijä"/>
                <w:rFonts w:ascii="Courier New" w:hAnsi="Courier New" w:cs="Courier New"/>
                <w:color w:val="0000FF"/>
                <w:sz w:val="18"/>
                <w:lang w:val="en-US" w:eastAsia="fi-FI"/>
              </w:rPr>
            </w:pPr>
            <w:del w:id="1568" w:author="Tekijä">
              <w:r w:rsidRPr="003F6A08" w:rsidDel="00EF4DBF">
                <w:rPr>
                  <w:rFonts w:ascii="Courier New" w:hAnsi="Courier New" w:cs="Courier New"/>
                  <w:color w:val="000000"/>
                  <w:sz w:val="18"/>
                  <w:lang w:val="en-US" w:eastAsia="fi-FI"/>
                </w:rPr>
                <w:delText xml:space="preserve">        </w:delText>
              </w:r>
              <w:r w:rsidRPr="003F6A08" w:rsidDel="00EF4DBF">
                <w:rPr>
                  <w:rFonts w:ascii="Courier New" w:hAnsi="Courier New" w:cs="Courier New"/>
                  <w:color w:val="0000FF"/>
                  <w:sz w:val="18"/>
                  <w:lang w:val="en-US" w:eastAsia="fi-FI"/>
                </w:rPr>
                <w:delText>&lt;</w:delText>
              </w:r>
              <w:r w:rsidRPr="003F6A08" w:rsidDel="00EF4DBF">
                <w:rPr>
                  <w:rFonts w:ascii="Courier New" w:hAnsi="Courier New" w:cs="Courier New"/>
                  <w:color w:val="800000"/>
                  <w:sz w:val="18"/>
                  <w:lang w:val="en-US" w:eastAsia="fi-FI"/>
                </w:rPr>
                <w:delText>text</w:delText>
              </w:r>
              <w:r w:rsidRPr="003F6A08" w:rsidDel="00EF4DBF">
                <w:rPr>
                  <w:rFonts w:ascii="Courier New" w:hAnsi="Courier New" w:cs="Courier New"/>
                  <w:color w:val="0000FF"/>
                  <w:sz w:val="18"/>
                  <w:lang w:val="en-US" w:eastAsia="fi-FI"/>
                </w:rPr>
                <w:delText>&gt;</w:delText>
              </w:r>
            </w:del>
          </w:p>
          <w:p w14:paraId="298A5968" w14:textId="77777777" w:rsidR="00BB13C8" w:rsidRPr="003F6A08" w:rsidDel="00EF4DBF" w:rsidRDefault="00BB13C8" w:rsidP="002E1321">
            <w:pPr>
              <w:autoSpaceDE w:val="0"/>
              <w:autoSpaceDN w:val="0"/>
              <w:adjustRightInd w:val="0"/>
              <w:jc w:val="left"/>
              <w:rPr>
                <w:del w:id="1569" w:author="Tekijä"/>
                <w:rFonts w:ascii="Courier New" w:hAnsi="Courier New" w:cs="Courier New"/>
                <w:color w:val="0000FF"/>
                <w:sz w:val="18"/>
                <w:lang w:val="en-US" w:eastAsia="fi-FI"/>
              </w:rPr>
            </w:pPr>
            <w:del w:id="1570" w:author="Tekijä">
              <w:r w:rsidRPr="003F6A08" w:rsidDel="00EF4DBF">
                <w:rPr>
                  <w:rFonts w:ascii="Courier New" w:hAnsi="Courier New" w:cs="Courier New"/>
                  <w:color w:val="000000"/>
                  <w:sz w:val="18"/>
                  <w:lang w:val="en-US" w:eastAsia="fi-FI"/>
                </w:rPr>
                <w:delText xml:space="preserve">          </w:delText>
              </w:r>
              <w:r w:rsidRPr="003F6A08" w:rsidDel="00EF4DBF">
                <w:rPr>
                  <w:rFonts w:ascii="Courier New" w:hAnsi="Courier New" w:cs="Courier New"/>
                  <w:color w:val="0000FF"/>
                  <w:sz w:val="18"/>
                  <w:lang w:val="en-US" w:eastAsia="fi-FI"/>
                </w:rPr>
                <w:delText>&lt;</w:delText>
              </w:r>
              <w:r w:rsidRPr="003F6A08" w:rsidDel="00EF4DBF">
                <w:rPr>
                  <w:rFonts w:ascii="Courier New" w:hAnsi="Courier New" w:cs="Courier New"/>
                  <w:color w:val="800000"/>
                  <w:sz w:val="18"/>
                  <w:lang w:val="en-US" w:eastAsia="fi-FI"/>
                </w:rPr>
                <w:delText>reference</w:delText>
              </w:r>
              <w:r w:rsidRPr="003F6A08" w:rsidDel="00EF4DBF">
                <w:rPr>
                  <w:rFonts w:ascii="Courier New" w:hAnsi="Courier New" w:cs="Courier New"/>
                  <w:i/>
                  <w:iCs/>
                  <w:color w:val="008080"/>
                  <w:sz w:val="18"/>
                  <w:lang w:val="en-US" w:eastAsia="fi-FI"/>
                </w:rPr>
                <w:delText xml:space="preserve"> </w:delText>
              </w:r>
              <w:r w:rsidRPr="003F6A08" w:rsidDel="00EF4DBF">
                <w:rPr>
                  <w:rFonts w:ascii="Courier New" w:hAnsi="Courier New" w:cs="Courier New"/>
                  <w:color w:val="FF0000"/>
                  <w:sz w:val="18"/>
                  <w:lang w:val="en-US" w:eastAsia="fi-FI"/>
                </w:rPr>
                <w:delText>value</w:delText>
              </w:r>
              <w:r w:rsidRPr="003F6A08" w:rsidDel="00EF4DBF">
                <w:rPr>
                  <w:rFonts w:ascii="Courier New" w:hAnsi="Courier New" w:cs="Courier New"/>
                  <w:color w:val="0000FF"/>
                  <w:sz w:val="18"/>
                  <w:lang w:val="en-US" w:eastAsia="fi-FI"/>
                </w:rPr>
                <w:delText>="</w:delText>
              </w:r>
              <w:r w:rsidRPr="003F6A08" w:rsidDel="00EF4DBF">
                <w:rPr>
                  <w:rFonts w:ascii="Courier New" w:hAnsi="Courier New" w:cs="Courier New"/>
                  <w:color w:val="000000"/>
                  <w:sz w:val="18"/>
                  <w:lang w:val="en-US" w:eastAsia="fi-FI"/>
                </w:rPr>
                <w:delText>#OID1.2.246.10.1234567.14.2013.123.5.10.1.6</w:delText>
              </w:r>
              <w:r w:rsidRPr="003F6A08" w:rsidDel="00EF4DBF">
                <w:rPr>
                  <w:rFonts w:ascii="Courier New" w:hAnsi="Courier New" w:cs="Courier New"/>
                  <w:color w:val="0000FF"/>
                  <w:sz w:val="18"/>
                  <w:lang w:val="en-US" w:eastAsia="fi-FI"/>
                </w:rPr>
                <w:delText>"/&gt;</w:delText>
              </w:r>
            </w:del>
          </w:p>
          <w:p w14:paraId="3B94B82F" w14:textId="77777777" w:rsidR="00BB13C8" w:rsidRPr="003F6A08" w:rsidDel="00EF4DBF" w:rsidRDefault="00BB13C8" w:rsidP="002E1321">
            <w:pPr>
              <w:autoSpaceDE w:val="0"/>
              <w:autoSpaceDN w:val="0"/>
              <w:adjustRightInd w:val="0"/>
              <w:jc w:val="left"/>
              <w:rPr>
                <w:del w:id="1571" w:author="Tekijä"/>
                <w:rFonts w:ascii="Courier New" w:hAnsi="Courier New" w:cs="Courier New"/>
                <w:color w:val="0000FF"/>
                <w:sz w:val="18"/>
                <w:lang w:val="en-US" w:eastAsia="fi-FI"/>
              </w:rPr>
            </w:pPr>
            <w:del w:id="1572" w:author="Tekijä">
              <w:r w:rsidRPr="003F6A08" w:rsidDel="00EF4DBF">
                <w:rPr>
                  <w:rFonts w:ascii="Courier New" w:hAnsi="Courier New" w:cs="Courier New"/>
                  <w:color w:val="000000"/>
                  <w:sz w:val="18"/>
                  <w:lang w:val="en-US" w:eastAsia="fi-FI"/>
                </w:rPr>
                <w:delText xml:space="preserve">        </w:delText>
              </w:r>
              <w:r w:rsidRPr="003F6A08" w:rsidDel="00EF4DBF">
                <w:rPr>
                  <w:rFonts w:ascii="Courier New" w:hAnsi="Courier New" w:cs="Courier New"/>
                  <w:color w:val="0000FF"/>
                  <w:sz w:val="18"/>
                  <w:lang w:val="en-US" w:eastAsia="fi-FI"/>
                </w:rPr>
                <w:delText>&lt;/</w:delText>
              </w:r>
              <w:r w:rsidRPr="003F6A08" w:rsidDel="00EF4DBF">
                <w:rPr>
                  <w:rFonts w:ascii="Courier New" w:hAnsi="Courier New" w:cs="Courier New"/>
                  <w:color w:val="800000"/>
                  <w:sz w:val="18"/>
                  <w:lang w:val="en-US" w:eastAsia="fi-FI"/>
                </w:rPr>
                <w:delText>text</w:delText>
              </w:r>
              <w:r w:rsidRPr="003F6A08" w:rsidDel="00EF4DBF">
                <w:rPr>
                  <w:rFonts w:ascii="Courier New" w:hAnsi="Courier New" w:cs="Courier New"/>
                  <w:color w:val="0000FF"/>
                  <w:sz w:val="18"/>
                  <w:lang w:val="en-US" w:eastAsia="fi-FI"/>
                </w:rPr>
                <w:delText>&gt;</w:delText>
              </w:r>
            </w:del>
          </w:p>
          <w:p w14:paraId="536AC5E7"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value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xsi:type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INT</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value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4</w:t>
            </w:r>
            <w:r w:rsidRPr="003F6A08">
              <w:rPr>
                <w:rFonts w:ascii="Courier New" w:hAnsi="Courier New" w:cs="Courier New"/>
                <w:color w:val="0000FF"/>
                <w:sz w:val="18"/>
                <w:lang w:val="en-US" w:eastAsia="fi-FI"/>
              </w:rPr>
              <w:t>"/&gt;</w:t>
            </w:r>
          </w:p>
          <w:p w14:paraId="42371F29"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color w:val="0000FF"/>
                <w:sz w:val="18"/>
                <w:lang w:val="en-US" w:eastAsia="fi-FI"/>
              </w:rPr>
              <w:t>&gt;</w:t>
            </w:r>
          </w:p>
          <w:p w14:paraId="57B3457B" w14:textId="77777777" w:rsidR="00BB13C8" w:rsidRPr="003F6A08" w:rsidRDefault="00BB13C8" w:rsidP="00BD2A1C">
            <w:pPr>
              <w:autoSpaceDE w:val="0"/>
              <w:autoSpaceDN w:val="0"/>
              <w:adjustRightInd w:val="0"/>
              <w:jc w:val="left"/>
              <w:rPr>
                <w:rFonts w:ascii="Courier New" w:hAnsi="Courier New" w:cs="Courier New"/>
                <w:sz w:val="18"/>
                <w:szCs w:val="18"/>
                <w:lang w:val="en-US"/>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tc>
      </w:tr>
    </w:tbl>
    <w:p w14:paraId="4A1FA404" w14:textId="77777777" w:rsidR="00BB13C8" w:rsidRPr="003F6A08" w:rsidRDefault="00BB13C8" w:rsidP="00BB13C8">
      <w:pPr>
        <w:pStyle w:val="Otsikko3"/>
        <w:rPr>
          <w:lang w:val="en-US"/>
        </w:rPr>
      </w:pPr>
      <w:bookmarkStart w:id="1573" w:name="_Toc436732623"/>
      <w:r w:rsidRPr="003F6A08">
        <w:rPr>
          <w:lang w:val="en-US"/>
        </w:rPr>
        <w:t>Decayed Missing Filled Surfaces pinnat/maitohampaat (dmfs)</w:t>
      </w:r>
      <w:bookmarkEnd w:id="1573"/>
    </w:p>
    <w:p w14:paraId="3AE40E69" w14:textId="77777777" w:rsidR="00BE0F72" w:rsidRPr="00FA63CD" w:rsidRDefault="00BE0F72" w:rsidP="00BE0F72">
      <w:r w:rsidRPr="00FA63CD">
        <w:t xml:space="preserve">Entry.organizer.templateId kohtaan annetaan </w:t>
      </w:r>
      <w:r w:rsidRPr="00BE0F72">
        <w:t>Decayed Missing Filled Surfaces pi</w:t>
      </w:r>
      <w:r w:rsidRPr="00BE0F72">
        <w:t>n</w:t>
      </w:r>
      <w:r w:rsidRPr="00BE0F72">
        <w:t>nat/maitohampaat (dmfs)</w:t>
      </w:r>
      <w:r>
        <w:t xml:space="preserve"> </w:t>
      </w:r>
      <w:r w:rsidRPr="00FA63CD">
        <w:t xml:space="preserve">tietorakenteen tunnus </w:t>
      </w:r>
      <w:r w:rsidRPr="00BB13C8">
        <w:t>1.2.246.537.6.12.2002.905.2013.1</w:t>
      </w:r>
      <w:r>
        <w:t>7 eli kyseisen kentän oid tietosisältömäärittelystä.</w:t>
      </w:r>
    </w:p>
    <w:p w14:paraId="5A09ADA1" w14:textId="77777777" w:rsidR="00BE0F72" w:rsidRDefault="00BE0F72" w:rsidP="00BE0F72"/>
    <w:p w14:paraId="4056F160" w14:textId="77777777" w:rsidR="00BE0F72" w:rsidRPr="003F6A08" w:rsidRDefault="00BE0F72" w:rsidP="00BE0F72">
      <w:r w:rsidRPr="00BE0F72">
        <w:t>Decayed Missing Filled Surfaces pinnat/maitohampaat (dmfs)</w:t>
      </w:r>
      <w:r>
        <w:t xml:space="preserve"> osalta o</w:t>
      </w:r>
      <w:r w:rsidRPr="003F6A08">
        <w:t>bservation code:en tulee ti</w:t>
      </w:r>
      <w:r w:rsidRPr="003F6A08">
        <w:t>e</w:t>
      </w:r>
      <w:r w:rsidRPr="003F6A08">
        <w:t>tosisältömäärittelyn ko. kentän oid ja value:en annetaan arvo Integer (INT) tietotyypillä eli kok</w:t>
      </w:r>
      <w:r w:rsidRPr="003F6A08">
        <w:t>o</w:t>
      </w:r>
      <w:r w:rsidRPr="003F6A08">
        <w:t>naislukuna.</w:t>
      </w:r>
    </w:p>
    <w:p w14:paraId="6276BB53" w14:textId="77777777" w:rsidR="00BB13C8" w:rsidRPr="003F6A08" w:rsidRDefault="00BB13C8" w:rsidP="00BB13C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BB13C8" w:rsidRPr="003F6A08" w14:paraId="263F8B5A" w14:textId="77777777" w:rsidTr="002E1321">
        <w:tc>
          <w:tcPr>
            <w:tcW w:w="9779" w:type="dxa"/>
            <w:tcBorders>
              <w:top w:val="single" w:sz="4" w:space="0" w:color="000000"/>
              <w:left w:val="single" w:sz="4" w:space="0" w:color="000000"/>
              <w:bottom w:val="single" w:sz="4" w:space="0" w:color="000000"/>
              <w:right w:val="single" w:sz="4" w:space="0" w:color="000000"/>
            </w:tcBorders>
            <w:hideMark/>
          </w:tcPr>
          <w:p w14:paraId="7FFD5BFB"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p w14:paraId="35BE9D8D"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474747"/>
                <w:sz w:val="18"/>
                <w:lang w:val="en-US" w:eastAsia="fi-FI"/>
              </w:rPr>
              <w:t xml:space="preserve"> Decayed Missing Filled Surfaces pinnat/maitohampaat (dmfs)  </w:t>
            </w:r>
            <w:r w:rsidRPr="003F6A08">
              <w:rPr>
                <w:rFonts w:ascii="Courier New" w:hAnsi="Courier New" w:cs="Courier New"/>
                <w:color w:val="0000FF"/>
                <w:sz w:val="18"/>
                <w:lang w:val="en-US" w:eastAsia="fi-FI"/>
              </w:rPr>
              <w:t>--&gt;</w:t>
            </w:r>
          </w:p>
          <w:p w14:paraId="6CAEFD51"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classCode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COND</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moodCode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EVN</w:t>
            </w:r>
            <w:r w:rsidRPr="003F6A08">
              <w:rPr>
                <w:rFonts w:ascii="Courier New" w:hAnsi="Courier New" w:cs="Courier New"/>
                <w:color w:val="0000FF"/>
                <w:sz w:val="18"/>
                <w:lang w:val="en-US" w:eastAsia="fi-FI"/>
              </w:rPr>
              <w:t>"&gt;</w:t>
            </w:r>
          </w:p>
          <w:p w14:paraId="1038F720" w14:textId="77777777" w:rsidR="00BB13C8" w:rsidRPr="003F6A08" w:rsidRDefault="00BB13C8" w:rsidP="002E1321">
            <w:pPr>
              <w:autoSpaceDE w:val="0"/>
              <w:autoSpaceDN w:val="0"/>
              <w:adjustRightInd w:val="0"/>
              <w:ind w:left="1136" w:hanging="1136"/>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code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17</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codeSystem</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1.2.246.537.6.12.2002.905.2013</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00825908" w:rsidRPr="00825908">
              <w:rPr>
                <w:rFonts w:ascii="Courier New" w:hAnsi="Courier New" w:cs="Courier New"/>
                <w:color w:val="FF0000"/>
                <w:sz w:val="18"/>
                <w:lang w:val="en-US" w:eastAsia="fi-FI"/>
              </w:rPr>
              <w:t>codeSy</w:t>
            </w:r>
            <w:r w:rsidR="00825908" w:rsidRPr="00825908">
              <w:rPr>
                <w:rFonts w:ascii="Courier New" w:hAnsi="Courier New" w:cs="Courier New"/>
                <w:color w:val="FF0000"/>
                <w:sz w:val="18"/>
                <w:lang w:val="en-US" w:eastAsia="fi-FI"/>
              </w:rPr>
              <w:t>s</w:t>
            </w:r>
            <w:r w:rsidR="00825908" w:rsidRPr="00825908">
              <w:rPr>
                <w:rFonts w:ascii="Courier New" w:hAnsi="Courier New" w:cs="Courier New"/>
                <w:color w:val="FF0000"/>
                <w:sz w:val="18"/>
                <w:lang w:val="en-US" w:eastAsia="fi-FI"/>
              </w:rPr>
              <w:t>temName</w:t>
            </w:r>
            <w:r w:rsidR="00825908" w:rsidRPr="00825908">
              <w:rPr>
                <w:rFonts w:ascii="Courier New" w:hAnsi="Courier New" w:cs="Courier New"/>
                <w:color w:val="0000FF"/>
                <w:sz w:val="18"/>
                <w:lang w:val="en-US" w:eastAsia="fi-FI"/>
              </w:rPr>
              <w:t>="</w:t>
            </w:r>
            <w:r w:rsidR="00825908" w:rsidRPr="00825908">
              <w:rPr>
                <w:rFonts w:ascii="Courier New" w:hAnsi="Courier New" w:cs="Courier New"/>
                <w:color w:val="000000"/>
                <w:sz w:val="18"/>
                <w:lang w:val="en-US" w:eastAsia="fi-FI"/>
              </w:rPr>
              <w:t>THL/Tietosisältö - STH05 Suun terveydenhuollon indeksit ja mittaukset 2013</w:t>
            </w:r>
            <w:r w:rsidR="00825908" w:rsidRPr="00825908">
              <w:rPr>
                <w:rFonts w:ascii="Courier New" w:hAnsi="Courier New" w:cs="Courier New"/>
                <w:color w:val="0000FF"/>
                <w:sz w:val="18"/>
                <w:lang w:val="en-US" w:eastAsia="fi-FI"/>
              </w:rPr>
              <w:t>"</w:t>
            </w:r>
            <w:r w:rsidR="00825908">
              <w:rPr>
                <w:rFonts w:ascii="Courier New" w:hAnsi="Courier New" w:cs="Courier New"/>
                <w:color w:val="0000FF"/>
                <w:sz w:val="18"/>
                <w:lang w:val="en-US" w:eastAsia="fi-FI"/>
              </w:rPr>
              <w:t xml:space="preserve"> </w:t>
            </w:r>
            <w:r w:rsidRPr="003F6A08">
              <w:rPr>
                <w:rFonts w:ascii="Courier New" w:hAnsi="Courier New" w:cs="Courier New"/>
                <w:color w:val="FF0000"/>
                <w:sz w:val="18"/>
                <w:lang w:val="en-US" w:eastAsia="fi-FI"/>
              </w:rPr>
              <w:t>displayName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Decayed Missing Filled Surfaces pinnat/maitohampaat (dmfs)</w:t>
            </w:r>
            <w:r w:rsidRPr="003F6A08">
              <w:rPr>
                <w:rFonts w:ascii="Courier New" w:hAnsi="Courier New" w:cs="Courier New"/>
                <w:color w:val="0000FF"/>
                <w:sz w:val="18"/>
                <w:lang w:val="en-US" w:eastAsia="fi-FI"/>
              </w:rPr>
              <w:t>"/&gt;</w:t>
            </w:r>
          </w:p>
          <w:p w14:paraId="746D5346" w14:textId="77777777" w:rsidR="00BB13C8" w:rsidRPr="003F6A08" w:rsidDel="00EF4DBF" w:rsidRDefault="00BB13C8" w:rsidP="002E1321">
            <w:pPr>
              <w:autoSpaceDE w:val="0"/>
              <w:autoSpaceDN w:val="0"/>
              <w:adjustRightInd w:val="0"/>
              <w:jc w:val="left"/>
              <w:rPr>
                <w:del w:id="1574" w:author="Tekijä"/>
                <w:rFonts w:ascii="Courier New" w:hAnsi="Courier New" w:cs="Courier New"/>
                <w:color w:val="0000FF"/>
                <w:sz w:val="18"/>
                <w:lang w:val="en-US" w:eastAsia="fi-FI"/>
              </w:rPr>
            </w:pPr>
            <w:del w:id="1575" w:author="Tekijä">
              <w:r w:rsidRPr="003F6A08" w:rsidDel="00EF4DBF">
                <w:rPr>
                  <w:rFonts w:ascii="Courier New" w:hAnsi="Courier New" w:cs="Courier New"/>
                  <w:color w:val="000000"/>
                  <w:sz w:val="18"/>
                  <w:lang w:val="en-US" w:eastAsia="fi-FI"/>
                </w:rPr>
                <w:delText xml:space="preserve">        </w:delText>
              </w:r>
              <w:r w:rsidRPr="003F6A08" w:rsidDel="00EF4DBF">
                <w:rPr>
                  <w:rFonts w:ascii="Courier New" w:hAnsi="Courier New" w:cs="Courier New"/>
                  <w:color w:val="0000FF"/>
                  <w:sz w:val="18"/>
                  <w:lang w:val="en-US" w:eastAsia="fi-FI"/>
                </w:rPr>
                <w:delText>&lt;</w:delText>
              </w:r>
              <w:r w:rsidRPr="003F6A08" w:rsidDel="00EF4DBF">
                <w:rPr>
                  <w:rFonts w:ascii="Courier New" w:hAnsi="Courier New" w:cs="Courier New"/>
                  <w:color w:val="800000"/>
                  <w:sz w:val="18"/>
                  <w:lang w:val="en-US" w:eastAsia="fi-FI"/>
                </w:rPr>
                <w:delText>text</w:delText>
              </w:r>
              <w:r w:rsidRPr="003F6A08" w:rsidDel="00EF4DBF">
                <w:rPr>
                  <w:rFonts w:ascii="Courier New" w:hAnsi="Courier New" w:cs="Courier New"/>
                  <w:color w:val="0000FF"/>
                  <w:sz w:val="18"/>
                  <w:lang w:val="en-US" w:eastAsia="fi-FI"/>
                </w:rPr>
                <w:delText>&gt;</w:delText>
              </w:r>
            </w:del>
          </w:p>
          <w:p w14:paraId="21209DAA" w14:textId="77777777" w:rsidR="00BB13C8" w:rsidRPr="003F6A08" w:rsidDel="00EF4DBF" w:rsidRDefault="00BB13C8" w:rsidP="002E1321">
            <w:pPr>
              <w:autoSpaceDE w:val="0"/>
              <w:autoSpaceDN w:val="0"/>
              <w:adjustRightInd w:val="0"/>
              <w:jc w:val="left"/>
              <w:rPr>
                <w:del w:id="1576" w:author="Tekijä"/>
                <w:rFonts w:ascii="Courier New" w:hAnsi="Courier New" w:cs="Courier New"/>
                <w:color w:val="0000FF"/>
                <w:sz w:val="18"/>
                <w:lang w:val="en-US" w:eastAsia="fi-FI"/>
              </w:rPr>
            </w:pPr>
            <w:del w:id="1577" w:author="Tekijä">
              <w:r w:rsidRPr="003F6A08" w:rsidDel="00EF4DBF">
                <w:rPr>
                  <w:rFonts w:ascii="Courier New" w:hAnsi="Courier New" w:cs="Courier New"/>
                  <w:color w:val="000000"/>
                  <w:sz w:val="18"/>
                  <w:lang w:val="en-US" w:eastAsia="fi-FI"/>
                </w:rPr>
                <w:delText xml:space="preserve">          </w:delText>
              </w:r>
              <w:r w:rsidRPr="003F6A08" w:rsidDel="00EF4DBF">
                <w:rPr>
                  <w:rFonts w:ascii="Courier New" w:hAnsi="Courier New" w:cs="Courier New"/>
                  <w:color w:val="0000FF"/>
                  <w:sz w:val="18"/>
                  <w:lang w:val="en-US" w:eastAsia="fi-FI"/>
                </w:rPr>
                <w:delText>&lt;</w:delText>
              </w:r>
              <w:r w:rsidRPr="003F6A08" w:rsidDel="00EF4DBF">
                <w:rPr>
                  <w:rFonts w:ascii="Courier New" w:hAnsi="Courier New" w:cs="Courier New"/>
                  <w:color w:val="800000"/>
                  <w:sz w:val="18"/>
                  <w:lang w:val="en-US" w:eastAsia="fi-FI"/>
                </w:rPr>
                <w:delText>reference</w:delText>
              </w:r>
              <w:r w:rsidRPr="003F6A08" w:rsidDel="00EF4DBF">
                <w:rPr>
                  <w:rFonts w:ascii="Courier New" w:hAnsi="Courier New" w:cs="Courier New"/>
                  <w:i/>
                  <w:iCs/>
                  <w:color w:val="008080"/>
                  <w:sz w:val="18"/>
                  <w:lang w:val="en-US" w:eastAsia="fi-FI"/>
                </w:rPr>
                <w:delText xml:space="preserve"> </w:delText>
              </w:r>
              <w:r w:rsidRPr="003F6A08" w:rsidDel="00EF4DBF">
                <w:rPr>
                  <w:rFonts w:ascii="Courier New" w:hAnsi="Courier New" w:cs="Courier New"/>
                  <w:color w:val="FF0000"/>
                  <w:sz w:val="18"/>
                  <w:lang w:val="en-US" w:eastAsia="fi-FI"/>
                </w:rPr>
                <w:delText>value</w:delText>
              </w:r>
              <w:r w:rsidRPr="003F6A08" w:rsidDel="00EF4DBF">
                <w:rPr>
                  <w:rFonts w:ascii="Courier New" w:hAnsi="Courier New" w:cs="Courier New"/>
                  <w:color w:val="0000FF"/>
                  <w:sz w:val="18"/>
                  <w:lang w:val="en-US" w:eastAsia="fi-FI"/>
                </w:rPr>
                <w:delText>="</w:delText>
              </w:r>
              <w:r w:rsidRPr="003F6A08" w:rsidDel="00EF4DBF">
                <w:rPr>
                  <w:rFonts w:ascii="Courier New" w:hAnsi="Courier New" w:cs="Courier New"/>
                  <w:color w:val="000000"/>
                  <w:sz w:val="18"/>
                  <w:lang w:val="en-US" w:eastAsia="fi-FI"/>
                </w:rPr>
                <w:delText>#OID1.2.246.10.1234567.14.2013.123.5.10.1.7</w:delText>
              </w:r>
              <w:r w:rsidRPr="003F6A08" w:rsidDel="00EF4DBF">
                <w:rPr>
                  <w:rFonts w:ascii="Courier New" w:hAnsi="Courier New" w:cs="Courier New"/>
                  <w:color w:val="0000FF"/>
                  <w:sz w:val="18"/>
                  <w:lang w:val="en-US" w:eastAsia="fi-FI"/>
                </w:rPr>
                <w:delText>"/&gt;</w:delText>
              </w:r>
            </w:del>
          </w:p>
          <w:p w14:paraId="7B4D58B3" w14:textId="77777777" w:rsidR="00BB13C8" w:rsidRPr="003F6A08" w:rsidDel="00EF4DBF" w:rsidRDefault="00BB13C8" w:rsidP="002E1321">
            <w:pPr>
              <w:autoSpaceDE w:val="0"/>
              <w:autoSpaceDN w:val="0"/>
              <w:adjustRightInd w:val="0"/>
              <w:jc w:val="left"/>
              <w:rPr>
                <w:del w:id="1578" w:author="Tekijä"/>
                <w:rFonts w:ascii="Courier New" w:hAnsi="Courier New" w:cs="Courier New"/>
                <w:color w:val="0000FF"/>
                <w:sz w:val="18"/>
                <w:lang w:val="en-US" w:eastAsia="fi-FI"/>
              </w:rPr>
            </w:pPr>
            <w:del w:id="1579" w:author="Tekijä">
              <w:r w:rsidRPr="003F6A08" w:rsidDel="00EF4DBF">
                <w:rPr>
                  <w:rFonts w:ascii="Courier New" w:hAnsi="Courier New" w:cs="Courier New"/>
                  <w:color w:val="000000"/>
                  <w:sz w:val="18"/>
                  <w:lang w:val="en-US" w:eastAsia="fi-FI"/>
                </w:rPr>
                <w:delText xml:space="preserve">        </w:delText>
              </w:r>
              <w:r w:rsidRPr="003F6A08" w:rsidDel="00EF4DBF">
                <w:rPr>
                  <w:rFonts w:ascii="Courier New" w:hAnsi="Courier New" w:cs="Courier New"/>
                  <w:color w:val="0000FF"/>
                  <w:sz w:val="18"/>
                  <w:lang w:val="en-US" w:eastAsia="fi-FI"/>
                </w:rPr>
                <w:delText>&lt;/</w:delText>
              </w:r>
              <w:r w:rsidRPr="003F6A08" w:rsidDel="00EF4DBF">
                <w:rPr>
                  <w:rFonts w:ascii="Courier New" w:hAnsi="Courier New" w:cs="Courier New"/>
                  <w:color w:val="800000"/>
                  <w:sz w:val="18"/>
                  <w:lang w:val="en-US" w:eastAsia="fi-FI"/>
                </w:rPr>
                <w:delText>text</w:delText>
              </w:r>
              <w:r w:rsidRPr="003F6A08" w:rsidDel="00EF4DBF">
                <w:rPr>
                  <w:rFonts w:ascii="Courier New" w:hAnsi="Courier New" w:cs="Courier New"/>
                  <w:color w:val="0000FF"/>
                  <w:sz w:val="18"/>
                  <w:lang w:val="en-US" w:eastAsia="fi-FI"/>
                </w:rPr>
                <w:delText>&gt;</w:delText>
              </w:r>
            </w:del>
          </w:p>
          <w:p w14:paraId="6150B1FA"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value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xsi:type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INT</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value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2</w:t>
            </w:r>
            <w:r w:rsidRPr="003F6A08">
              <w:rPr>
                <w:rFonts w:ascii="Courier New" w:hAnsi="Courier New" w:cs="Courier New"/>
                <w:color w:val="0000FF"/>
                <w:sz w:val="18"/>
                <w:lang w:val="en-US" w:eastAsia="fi-FI"/>
              </w:rPr>
              <w:t>"/&gt;</w:t>
            </w:r>
          </w:p>
          <w:p w14:paraId="6FC8B3D6"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color w:val="0000FF"/>
                <w:sz w:val="18"/>
                <w:lang w:val="en-US" w:eastAsia="fi-FI"/>
              </w:rPr>
              <w:t>&gt;</w:t>
            </w:r>
          </w:p>
          <w:p w14:paraId="01A807CA" w14:textId="77777777" w:rsidR="00BB13C8" w:rsidRPr="003F6A08" w:rsidRDefault="00BB13C8" w:rsidP="002E1321">
            <w:pPr>
              <w:autoSpaceDE w:val="0"/>
              <w:autoSpaceDN w:val="0"/>
              <w:adjustRightInd w:val="0"/>
              <w:jc w:val="left"/>
              <w:rPr>
                <w:rFonts w:ascii="Courier New" w:hAnsi="Courier New" w:cs="Courier New"/>
                <w:sz w:val="18"/>
                <w:szCs w:val="18"/>
                <w:lang w:val="en-US"/>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tc>
      </w:tr>
    </w:tbl>
    <w:p w14:paraId="6ED1D3A9" w14:textId="77777777" w:rsidR="003F6A08" w:rsidRPr="003F6A08" w:rsidRDefault="003F6A08" w:rsidP="008E33EF">
      <w:pPr>
        <w:pStyle w:val="Otsikko3"/>
        <w:rPr>
          <w:lang w:val="en-US"/>
        </w:rPr>
      </w:pPr>
      <w:bookmarkStart w:id="1580" w:name="_Toc436732624"/>
      <w:r w:rsidRPr="003F6A08">
        <w:rPr>
          <w:lang w:val="en-US"/>
        </w:rPr>
        <w:t>Community Periodontal index (CPI) ja hampaiston sekstantti</w:t>
      </w:r>
      <w:bookmarkEnd w:id="1558"/>
      <w:bookmarkEnd w:id="1580"/>
    </w:p>
    <w:p w14:paraId="02B1E92E" w14:textId="77777777" w:rsidR="00BE0F72" w:rsidRPr="00FA63CD" w:rsidRDefault="00BE0F72" w:rsidP="00BE0F72">
      <w:r w:rsidRPr="00FA63CD">
        <w:t xml:space="preserve">Entry.organizer.templateId kohtaan annetaan </w:t>
      </w:r>
      <w:r w:rsidRPr="00BE0F72">
        <w:t xml:space="preserve">Community Periodontal index (CPI) </w:t>
      </w:r>
      <w:r w:rsidRPr="00FA63CD">
        <w:t xml:space="preserve">tietorakenteen tunnus </w:t>
      </w:r>
      <w:r w:rsidRPr="00BB13C8">
        <w:t>1.2.246.537.6.12.2002.905.2013.1</w:t>
      </w:r>
      <w:r>
        <w:t>8 eli kyseisen kentän oid tietosisältömäärittelystä.</w:t>
      </w:r>
    </w:p>
    <w:p w14:paraId="7E4B3F6E" w14:textId="77777777" w:rsidR="00BE0F72" w:rsidRDefault="00BE0F72" w:rsidP="003F6A08"/>
    <w:p w14:paraId="27CD683C" w14:textId="77777777" w:rsidR="003F6A08" w:rsidRPr="003F6A08" w:rsidRDefault="003F6A08" w:rsidP="003F6A08">
      <w:r w:rsidRPr="003F6A08">
        <w:t xml:space="preserve">Community Periodontal index (CPI) </w:t>
      </w:r>
      <w:r w:rsidR="009379BB">
        <w:t>tulee</w:t>
      </w:r>
      <w:r w:rsidRPr="003F6A08">
        <w:t xml:space="preserve"> organizer-rakenteella, jossa jokainen hampaiston sek</w:t>
      </w:r>
      <w:r w:rsidRPr="003F6A08">
        <w:t>s</w:t>
      </w:r>
      <w:r w:rsidRPr="003F6A08">
        <w:t>tantti on omassa component.observation rakenteessa. Observation code:en tulee kentän oid:n lisäksi tarkenteena qualifier-rakenteella hampaiston sekstanttitieto STH34 luokituksella. Observation v</w:t>
      </w:r>
      <w:r w:rsidRPr="003F6A08">
        <w:t>a</w:t>
      </w:r>
      <w:r w:rsidRPr="003F6A08">
        <w:t>lue:n annetaan ko. sekstantin korkein arvo tietosisältömäärityksessä annetulla luokituksella (0, 1, 2, 3, 4, X). Tämä rakenne toistetaan jokaisen sekstantin osalta.</w:t>
      </w:r>
    </w:p>
    <w:p w14:paraId="0E24875D"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6E8EAD00"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2A69ABCA" w14:textId="77777777" w:rsidR="00825908" w:rsidRPr="00825908" w:rsidRDefault="00825908" w:rsidP="00825908">
            <w:pPr>
              <w:autoSpaceDE w:val="0"/>
              <w:autoSpaceDN w:val="0"/>
              <w:adjustRightInd w:val="0"/>
              <w:ind w:left="568"/>
              <w:jc w:val="left"/>
              <w:rPr>
                <w:rFonts w:ascii="Courier New" w:hAnsi="Courier New" w:cs="Courier New"/>
                <w:color w:val="0000FF"/>
                <w:sz w:val="18"/>
                <w:lang w:val="en-US" w:eastAsia="fi-FI"/>
              </w:rPr>
            </w:pPr>
            <w:r w:rsidRPr="00825908">
              <w:rPr>
                <w:rFonts w:ascii="Courier New" w:hAnsi="Courier New" w:cs="Courier New"/>
                <w:color w:val="0000FF"/>
                <w:sz w:val="18"/>
                <w:lang w:val="en-US" w:eastAsia="fi-FI"/>
              </w:rPr>
              <w:t>&lt;!--</w:t>
            </w:r>
            <w:r w:rsidRPr="00825908">
              <w:rPr>
                <w:rFonts w:ascii="Courier New" w:hAnsi="Courier New" w:cs="Courier New"/>
                <w:color w:val="474747"/>
                <w:sz w:val="18"/>
                <w:lang w:val="en-US" w:eastAsia="fi-FI"/>
              </w:rPr>
              <w:t xml:space="preserve">  1. sekstantti </w:t>
            </w:r>
            <w:r w:rsidRPr="00825908">
              <w:rPr>
                <w:rFonts w:ascii="Courier New" w:hAnsi="Courier New" w:cs="Courier New"/>
                <w:color w:val="0000FF"/>
                <w:sz w:val="18"/>
                <w:lang w:val="en-US" w:eastAsia="fi-FI"/>
              </w:rPr>
              <w:t>--&gt;</w:t>
            </w:r>
          </w:p>
          <w:p w14:paraId="32F03648" w14:textId="77777777" w:rsidR="00825908" w:rsidRPr="00825908" w:rsidRDefault="00825908" w:rsidP="00825908">
            <w:pPr>
              <w:autoSpaceDE w:val="0"/>
              <w:autoSpaceDN w:val="0"/>
              <w:adjustRightInd w:val="0"/>
              <w:ind w:left="568"/>
              <w:jc w:val="left"/>
              <w:rPr>
                <w:rFonts w:ascii="Courier New" w:hAnsi="Courier New" w:cs="Courier New"/>
                <w:color w:val="0000FF"/>
                <w:sz w:val="18"/>
                <w:lang w:val="en-US" w:eastAsia="fi-FI"/>
              </w:rPr>
            </w:pPr>
            <w:r w:rsidRPr="00825908">
              <w:rPr>
                <w:rFonts w:ascii="Courier New" w:hAnsi="Courier New" w:cs="Courier New"/>
                <w:color w:val="000000"/>
                <w:sz w:val="18"/>
                <w:lang w:val="en-US" w:eastAsia="fi-FI"/>
              </w:rPr>
              <w:t xml:space="preserve"> </w:t>
            </w:r>
            <w:r w:rsidRPr="00825908">
              <w:rPr>
                <w:rFonts w:ascii="Courier New" w:hAnsi="Courier New" w:cs="Courier New"/>
                <w:color w:val="0000FF"/>
                <w:sz w:val="18"/>
                <w:lang w:val="en-US" w:eastAsia="fi-FI"/>
              </w:rPr>
              <w:t>&lt;</w:t>
            </w:r>
            <w:r w:rsidRPr="00825908">
              <w:rPr>
                <w:rFonts w:ascii="Courier New" w:hAnsi="Courier New" w:cs="Courier New"/>
                <w:color w:val="800000"/>
                <w:sz w:val="18"/>
                <w:lang w:val="en-US" w:eastAsia="fi-FI"/>
              </w:rPr>
              <w:t>component</w:t>
            </w:r>
            <w:r w:rsidRPr="00825908">
              <w:rPr>
                <w:rFonts w:ascii="Courier New" w:hAnsi="Courier New" w:cs="Courier New"/>
                <w:color w:val="0000FF"/>
                <w:sz w:val="18"/>
                <w:lang w:val="en-US" w:eastAsia="fi-FI"/>
              </w:rPr>
              <w:t>&gt;</w:t>
            </w:r>
          </w:p>
          <w:p w14:paraId="445F3016" w14:textId="77777777" w:rsidR="00825908" w:rsidRPr="00825908" w:rsidRDefault="00825908" w:rsidP="00825908">
            <w:pPr>
              <w:autoSpaceDE w:val="0"/>
              <w:autoSpaceDN w:val="0"/>
              <w:adjustRightInd w:val="0"/>
              <w:ind w:left="568"/>
              <w:jc w:val="left"/>
              <w:rPr>
                <w:rFonts w:ascii="Courier New" w:hAnsi="Courier New" w:cs="Courier New"/>
                <w:color w:val="0000FF"/>
                <w:sz w:val="18"/>
                <w:lang w:val="en-US" w:eastAsia="fi-FI"/>
              </w:rPr>
            </w:pPr>
            <w:r w:rsidRPr="00825908">
              <w:rPr>
                <w:rFonts w:ascii="Courier New" w:hAnsi="Courier New" w:cs="Courier New"/>
                <w:color w:val="000000"/>
                <w:sz w:val="18"/>
                <w:lang w:val="en-US" w:eastAsia="fi-FI"/>
              </w:rPr>
              <w:t xml:space="preserve">     </w:t>
            </w:r>
            <w:r w:rsidRPr="00825908">
              <w:rPr>
                <w:rFonts w:ascii="Courier New" w:hAnsi="Courier New" w:cs="Courier New"/>
                <w:color w:val="0000FF"/>
                <w:sz w:val="18"/>
                <w:lang w:val="en-US" w:eastAsia="fi-FI"/>
              </w:rPr>
              <w:t>&lt;!--</w:t>
            </w:r>
            <w:r w:rsidRPr="00825908">
              <w:rPr>
                <w:rFonts w:ascii="Courier New" w:hAnsi="Courier New" w:cs="Courier New"/>
                <w:color w:val="474747"/>
                <w:sz w:val="18"/>
                <w:lang w:val="en-US" w:eastAsia="fi-FI"/>
              </w:rPr>
              <w:t xml:space="preserve"> Community Periodontal index (CPI)  </w:t>
            </w:r>
            <w:r w:rsidRPr="00825908">
              <w:rPr>
                <w:rFonts w:ascii="Courier New" w:hAnsi="Courier New" w:cs="Courier New"/>
                <w:color w:val="0000FF"/>
                <w:sz w:val="18"/>
                <w:lang w:val="en-US" w:eastAsia="fi-FI"/>
              </w:rPr>
              <w:t>--&gt;</w:t>
            </w:r>
          </w:p>
          <w:p w14:paraId="12C4A438" w14:textId="77777777" w:rsidR="00825908" w:rsidRPr="00825908" w:rsidRDefault="00825908" w:rsidP="00825908">
            <w:pPr>
              <w:autoSpaceDE w:val="0"/>
              <w:autoSpaceDN w:val="0"/>
              <w:adjustRightInd w:val="0"/>
              <w:ind w:left="568"/>
              <w:jc w:val="left"/>
              <w:rPr>
                <w:rFonts w:ascii="Courier New" w:hAnsi="Courier New" w:cs="Courier New"/>
                <w:color w:val="0000FF"/>
                <w:sz w:val="18"/>
                <w:lang w:val="en-US" w:eastAsia="fi-FI"/>
              </w:rPr>
            </w:pPr>
            <w:r w:rsidRPr="00825908">
              <w:rPr>
                <w:rFonts w:ascii="Courier New" w:hAnsi="Courier New" w:cs="Courier New"/>
                <w:color w:val="000000"/>
                <w:sz w:val="18"/>
                <w:lang w:val="en-US" w:eastAsia="fi-FI"/>
              </w:rPr>
              <w:t xml:space="preserve">     </w:t>
            </w:r>
            <w:r w:rsidRPr="00825908">
              <w:rPr>
                <w:rFonts w:ascii="Courier New" w:hAnsi="Courier New" w:cs="Courier New"/>
                <w:color w:val="0000FF"/>
                <w:sz w:val="18"/>
                <w:lang w:val="en-US" w:eastAsia="fi-FI"/>
              </w:rPr>
              <w:t>&lt;</w:t>
            </w:r>
            <w:r w:rsidRPr="00825908">
              <w:rPr>
                <w:rFonts w:ascii="Courier New" w:hAnsi="Courier New" w:cs="Courier New"/>
                <w:color w:val="800000"/>
                <w:sz w:val="18"/>
                <w:lang w:val="en-US" w:eastAsia="fi-FI"/>
              </w:rPr>
              <w:t>observation</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classCode</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COND</w:t>
            </w:r>
            <w:r w:rsidRPr="00825908">
              <w:rPr>
                <w:rFonts w:ascii="Courier New" w:hAnsi="Courier New" w:cs="Courier New"/>
                <w:color w:val="0000FF"/>
                <w:sz w:val="18"/>
                <w:lang w:val="en-US" w:eastAsia="fi-FI"/>
              </w:rPr>
              <w:t>"</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moodCode</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EVN</w:t>
            </w:r>
            <w:r w:rsidRPr="00825908">
              <w:rPr>
                <w:rFonts w:ascii="Courier New" w:hAnsi="Courier New" w:cs="Courier New"/>
                <w:color w:val="0000FF"/>
                <w:sz w:val="18"/>
                <w:lang w:val="en-US" w:eastAsia="fi-FI"/>
              </w:rPr>
              <w:t>"&gt;</w:t>
            </w:r>
          </w:p>
          <w:p w14:paraId="1CDCC539" w14:textId="77777777" w:rsidR="00825908" w:rsidRPr="00825908" w:rsidRDefault="00825908" w:rsidP="00825908">
            <w:pPr>
              <w:autoSpaceDE w:val="0"/>
              <w:autoSpaceDN w:val="0"/>
              <w:adjustRightInd w:val="0"/>
              <w:ind w:left="1704" w:hanging="1136"/>
              <w:jc w:val="left"/>
              <w:rPr>
                <w:rFonts w:ascii="Courier New" w:hAnsi="Courier New" w:cs="Courier New"/>
                <w:color w:val="0000FF"/>
                <w:sz w:val="18"/>
                <w:lang w:val="en-US" w:eastAsia="fi-FI"/>
              </w:rPr>
            </w:pPr>
            <w:r w:rsidRPr="00825908">
              <w:rPr>
                <w:rFonts w:ascii="Courier New" w:hAnsi="Courier New" w:cs="Courier New"/>
                <w:color w:val="000000"/>
                <w:sz w:val="18"/>
                <w:lang w:val="en-US" w:eastAsia="fi-FI"/>
              </w:rPr>
              <w:t xml:space="preserve">        </w:t>
            </w:r>
            <w:r w:rsidRPr="00825908">
              <w:rPr>
                <w:rFonts w:ascii="Courier New" w:hAnsi="Courier New" w:cs="Courier New"/>
                <w:color w:val="0000FF"/>
                <w:sz w:val="18"/>
                <w:lang w:val="en-US" w:eastAsia="fi-FI"/>
              </w:rPr>
              <w:t>&lt;</w:t>
            </w:r>
            <w:r w:rsidRPr="00825908">
              <w:rPr>
                <w:rFonts w:ascii="Courier New" w:hAnsi="Courier New" w:cs="Courier New"/>
                <w:color w:val="800000"/>
                <w:sz w:val="18"/>
                <w:lang w:val="en-US" w:eastAsia="fi-FI"/>
              </w:rPr>
              <w:t>code</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code</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18</w:t>
            </w:r>
            <w:r w:rsidRPr="00825908">
              <w:rPr>
                <w:rFonts w:ascii="Courier New" w:hAnsi="Courier New" w:cs="Courier New"/>
                <w:color w:val="0000FF"/>
                <w:sz w:val="18"/>
                <w:lang w:val="en-US" w:eastAsia="fi-FI"/>
              </w:rPr>
              <w:t>"</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codeSystem</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1.2.246.537.6.12.2002.905.2013</w:t>
            </w:r>
            <w:r w:rsidRPr="00825908">
              <w:rPr>
                <w:rFonts w:ascii="Courier New" w:hAnsi="Courier New" w:cs="Courier New"/>
                <w:color w:val="0000FF"/>
                <w:sz w:val="18"/>
                <w:lang w:val="en-US" w:eastAsia="fi-FI"/>
              </w:rPr>
              <w:t>"</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codeSy</w:t>
            </w:r>
            <w:r w:rsidRPr="00825908">
              <w:rPr>
                <w:rFonts w:ascii="Courier New" w:hAnsi="Courier New" w:cs="Courier New"/>
                <w:color w:val="FF0000"/>
                <w:sz w:val="18"/>
                <w:lang w:val="en-US" w:eastAsia="fi-FI"/>
              </w:rPr>
              <w:t>s</w:t>
            </w:r>
            <w:r w:rsidRPr="00825908">
              <w:rPr>
                <w:rFonts w:ascii="Courier New" w:hAnsi="Courier New" w:cs="Courier New"/>
                <w:color w:val="FF0000"/>
                <w:sz w:val="18"/>
                <w:lang w:val="en-US" w:eastAsia="fi-FI"/>
              </w:rPr>
              <w:t>temName</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THL/Tietosisältö - STH05 Suun terveydenhuollon indeksit ja mi</w:t>
            </w:r>
            <w:r w:rsidRPr="00825908">
              <w:rPr>
                <w:rFonts w:ascii="Courier New" w:hAnsi="Courier New" w:cs="Courier New"/>
                <w:color w:val="000000"/>
                <w:sz w:val="18"/>
                <w:lang w:val="en-US" w:eastAsia="fi-FI"/>
              </w:rPr>
              <w:t>t</w:t>
            </w:r>
            <w:r w:rsidRPr="00825908">
              <w:rPr>
                <w:rFonts w:ascii="Courier New" w:hAnsi="Courier New" w:cs="Courier New"/>
                <w:color w:val="000000"/>
                <w:sz w:val="18"/>
                <w:lang w:val="en-US" w:eastAsia="fi-FI"/>
              </w:rPr>
              <w:t>taukset 2013</w:t>
            </w:r>
            <w:r w:rsidRPr="00825908">
              <w:rPr>
                <w:rFonts w:ascii="Courier New" w:hAnsi="Courier New" w:cs="Courier New"/>
                <w:color w:val="0000FF"/>
                <w:sz w:val="18"/>
                <w:lang w:val="en-US" w:eastAsia="fi-FI"/>
              </w:rPr>
              <w:t>"</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displayName</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Community Periodontal index (CPI)</w:t>
            </w:r>
            <w:r w:rsidRPr="00825908">
              <w:rPr>
                <w:rFonts w:ascii="Courier New" w:hAnsi="Courier New" w:cs="Courier New"/>
                <w:color w:val="0000FF"/>
                <w:sz w:val="18"/>
                <w:lang w:val="en-US" w:eastAsia="fi-FI"/>
              </w:rPr>
              <w:t>"&gt;</w:t>
            </w:r>
          </w:p>
          <w:p w14:paraId="5C86DD1E" w14:textId="77777777" w:rsidR="00825908" w:rsidRPr="00825908" w:rsidRDefault="00825908" w:rsidP="00825908">
            <w:pPr>
              <w:autoSpaceDE w:val="0"/>
              <w:autoSpaceDN w:val="0"/>
              <w:adjustRightInd w:val="0"/>
              <w:ind w:left="568"/>
              <w:jc w:val="left"/>
              <w:rPr>
                <w:rFonts w:ascii="Courier New" w:hAnsi="Courier New" w:cs="Courier New"/>
                <w:color w:val="0000FF"/>
                <w:sz w:val="18"/>
                <w:lang w:eastAsia="fi-FI"/>
              </w:rPr>
            </w:pPr>
            <w:r w:rsidRPr="00825908">
              <w:rPr>
                <w:rFonts w:ascii="Courier New" w:hAnsi="Courier New" w:cs="Courier New"/>
                <w:color w:val="000000"/>
                <w:sz w:val="18"/>
                <w:lang w:val="en-US" w:eastAsia="fi-FI"/>
              </w:rPr>
              <w:t xml:space="preserve">             </w:t>
            </w:r>
            <w:r w:rsidRPr="00825908">
              <w:rPr>
                <w:rFonts w:ascii="Courier New" w:hAnsi="Courier New" w:cs="Courier New"/>
                <w:color w:val="0000FF"/>
                <w:sz w:val="18"/>
                <w:lang w:eastAsia="fi-FI"/>
              </w:rPr>
              <w:t>&lt;</w:t>
            </w:r>
            <w:r w:rsidRPr="00825908">
              <w:rPr>
                <w:rFonts w:ascii="Courier New" w:hAnsi="Courier New" w:cs="Courier New"/>
                <w:color w:val="800000"/>
                <w:sz w:val="18"/>
                <w:lang w:eastAsia="fi-FI"/>
              </w:rPr>
              <w:t>qualifier</w:t>
            </w:r>
            <w:r w:rsidRPr="00825908">
              <w:rPr>
                <w:rFonts w:ascii="Courier New" w:hAnsi="Courier New" w:cs="Courier New"/>
                <w:color w:val="0000FF"/>
                <w:sz w:val="18"/>
                <w:lang w:eastAsia="fi-FI"/>
              </w:rPr>
              <w:t>&gt;</w:t>
            </w:r>
          </w:p>
          <w:p w14:paraId="3CDDB7B1" w14:textId="77777777" w:rsidR="00825908" w:rsidRPr="00825908" w:rsidRDefault="00825908" w:rsidP="00825908">
            <w:pPr>
              <w:autoSpaceDE w:val="0"/>
              <w:autoSpaceDN w:val="0"/>
              <w:adjustRightInd w:val="0"/>
              <w:ind w:left="2556" w:hanging="1988"/>
              <w:jc w:val="left"/>
              <w:rPr>
                <w:rFonts w:ascii="Courier New" w:hAnsi="Courier New" w:cs="Courier New"/>
                <w:color w:val="0000FF"/>
                <w:sz w:val="18"/>
                <w:lang w:eastAsia="fi-FI"/>
              </w:rPr>
            </w:pPr>
            <w:r w:rsidRPr="00825908">
              <w:rPr>
                <w:rFonts w:ascii="Courier New" w:hAnsi="Courier New" w:cs="Courier New"/>
                <w:color w:val="000000"/>
                <w:sz w:val="18"/>
                <w:lang w:eastAsia="fi-FI"/>
              </w:rPr>
              <w:t xml:space="preserve">                </w:t>
            </w:r>
            <w:r w:rsidRPr="00825908">
              <w:rPr>
                <w:rFonts w:ascii="Courier New" w:hAnsi="Courier New" w:cs="Courier New"/>
                <w:color w:val="0000FF"/>
                <w:sz w:val="18"/>
                <w:lang w:eastAsia="fi-FI"/>
              </w:rPr>
              <w:t>&lt;</w:t>
            </w:r>
            <w:r w:rsidRPr="00825908">
              <w:rPr>
                <w:rFonts w:ascii="Courier New" w:hAnsi="Courier New" w:cs="Courier New"/>
                <w:color w:val="800000"/>
                <w:sz w:val="18"/>
                <w:lang w:eastAsia="fi-FI"/>
              </w:rPr>
              <w:t>name</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code</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19</w:t>
            </w:r>
            <w:r w:rsidRPr="00825908">
              <w:rPr>
                <w:rFonts w:ascii="Courier New" w:hAnsi="Courier New" w:cs="Courier New"/>
                <w:color w:val="0000FF"/>
                <w:sz w:val="18"/>
                <w:lang w:eastAsia="fi-FI"/>
              </w:rPr>
              <w:t>"</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codeSystem</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1.2.246.537.6.12.2002.905.2013</w:t>
            </w:r>
            <w:r w:rsidRPr="00825908">
              <w:rPr>
                <w:rFonts w:ascii="Courier New" w:hAnsi="Courier New" w:cs="Courier New"/>
                <w:color w:val="0000FF"/>
                <w:sz w:val="18"/>
                <w:lang w:eastAsia="fi-FI"/>
              </w:rPr>
              <w:t>"</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c</w:t>
            </w:r>
            <w:r w:rsidRPr="00825908">
              <w:rPr>
                <w:rFonts w:ascii="Courier New" w:hAnsi="Courier New" w:cs="Courier New"/>
                <w:color w:val="FF0000"/>
                <w:sz w:val="18"/>
                <w:lang w:eastAsia="fi-FI"/>
              </w:rPr>
              <w:t>o</w:t>
            </w:r>
            <w:r w:rsidRPr="00825908">
              <w:rPr>
                <w:rFonts w:ascii="Courier New" w:hAnsi="Courier New" w:cs="Courier New"/>
                <w:color w:val="FF0000"/>
                <w:sz w:val="18"/>
                <w:lang w:eastAsia="fi-FI"/>
              </w:rPr>
              <w:t>deSystemName</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THL/Tietosisältö - STH05 Suun terveydenhuollon i</w:t>
            </w:r>
            <w:r w:rsidRPr="00825908">
              <w:rPr>
                <w:rFonts w:ascii="Courier New" w:hAnsi="Courier New" w:cs="Courier New"/>
                <w:color w:val="000000"/>
                <w:sz w:val="18"/>
                <w:lang w:eastAsia="fi-FI"/>
              </w:rPr>
              <w:t>n</w:t>
            </w:r>
            <w:r w:rsidRPr="00825908">
              <w:rPr>
                <w:rFonts w:ascii="Courier New" w:hAnsi="Courier New" w:cs="Courier New"/>
                <w:color w:val="000000"/>
                <w:sz w:val="18"/>
                <w:lang w:eastAsia="fi-FI"/>
              </w:rPr>
              <w:t>deksit ja mittaukset 2013</w:t>
            </w:r>
            <w:r w:rsidRPr="00825908">
              <w:rPr>
                <w:rFonts w:ascii="Courier New" w:hAnsi="Courier New" w:cs="Courier New"/>
                <w:color w:val="0000FF"/>
                <w:sz w:val="18"/>
                <w:lang w:eastAsia="fi-FI"/>
              </w:rPr>
              <w:t>"</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displayName</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Hampaiston sekstantti</w:t>
            </w:r>
            <w:r w:rsidRPr="00825908">
              <w:rPr>
                <w:rFonts w:ascii="Courier New" w:hAnsi="Courier New" w:cs="Courier New"/>
                <w:color w:val="0000FF"/>
                <w:sz w:val="18"/>
                <w:lang w:eastAsia="fi-FI"/>
              </w:rPr>
              <w:t>"/&gt;</w:t>
            </w:r>
          </w:p>
          <w:p w14:paraId="20DCDB71" w14:textId="77777777" w:rsidR="00825908" w:rsidRPr="00825908" w:rsidRDefault="00825908" w:rsidP="00825908">
            <w:pPr>
              <w:autoSpaceDE w:val="0"/>
              <w:autoSpaceDN w:val="0"/>
              <w:adjustRightInd w:val="0"/>
              <w:ind w:left="2556" w:hanging="1988"/>
              <w:jc w:val="left"/>
              <w:rPr>
                <w:rFonts w:ascii="Courier New" w:hAnsi="Courier New" w:cs="Courier New"/>
                <w:color w:val="0000FF"/>
                <w:sz w:val="18"/>
                <w:lang w:val="en-US" w:eastAsia="fi-FI"/>
              </w:rPr>
            </w:pPr>
            <w:r w:rsidRPr="00825908">
              <w:rPr>
                <w:rFonts w:ascii="Courier New" w:hAnsi="Courier New" w:cs="Courier New"/>
                <w:color w:val="000000"/>
                <w:sz w:val="18"/>
                <w:lang w:eastAsia="fi-FI"/>
              </w:rPr>
              <w:t xml:space="preserve">                </w:t>
            </w:r>
            <w:r w:rsidRPr="00825908">
              <w:rPr>
                <w:rFonts w:ascii="Courier New" w:hAnsi="Courier New" w:cs="Courier New"/>
                <w:color w:val="0000FF"/>
                <w:sz w:val="18"/>
                <w:lang w:val="en-US" w:eastAsia="fi-FI"/>
              </w:rPr>
              <w:t>&lt;</w:t>
            </w:r>
            <w:r w:rsidRPr="00825908">
              <w:rPr>
                <w:rFonts w:ascii="Courier New" w:hAnsi="Courier New" w:cs="Courier New"/>
                <w:color w:val="800000"/>
                <w:sz w:val="18"/>
                <w:lang w:val="en-US" w:eastAsia="fi-FI"/>
              </w:rPr>
              <w:t>value</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code</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1</w:t>
            </w:r>
            <w:r w:rsidRPr="00825908">
              <w:rPr>
                <w:rFonts w:ascii="Courier New" w:hAnsi="Courier New" w:cs="Courier New"/>
                <w:color w:val="0000FF"/>
                <w:sz w:val="18"/>
                <w:lang w:val="en-US" w:eastAsia="fi-FI"/>
              </w:rPr>
              <w:t>"</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codeSystem</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1.2.246.537.6.732.2013</w:t>
            </w:r>
            <w:r w:rsidRPr="00825908">
              <w:rPr>
                <w:rFonts w:ascii="Courier New" w:hAnsi="Courier New" w:cs="Courier New"/>
                <w:color w:val="0000FF"/>
                <w:sz w:val="18"/>
                <w:lang w:val="en-US" w:eastAsia="fi-FI"/>
              </w:rPr>
              <w:t>"</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codeSy</w:t>
            </w:r>
            <w:r w:rsidRPr="00825908">
              <w:rPr>
                <w:rFonts w:ascii="Courier New" w:hAnsi="Courier New" w:cs="Courier New"/>
                <w:color w:val="FF0000"/>
                <w:sz w:val="18"/>
                <w:lang w:val="en-US" w:eastAsia="fi-FI"/>
              </w:rPr>
              <w:t>s</w:t>
            </w:r>
            <w:r w:rsidRPr="00825908">
              <w:rPr>
                <w:rFonts w:ascii="Courier New" w:hAnsi="Courier New" w:cs="Courier New"/>
                <w:color w:val="FF0000"/>
                <w:sz w:val="18"/>
                <w:lang w:val="en-US" w:eastAsia="fi-FI"/>
              </w:rPr>
              <w:t>temName</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STH - STH34 Hampaiston sekstantti 2013</w:t>
            </w:r>
            <w:r w:rsidRPr="00825908">
              <w:rPr>
                <w:rFonts w:ascii="Courier New" w:hAnsi="Courier New" w:cs="Courier New"/>
                <w:color w:val="0000FF"/>
                <w:sz w:val="18"/>
                <w:lang w:val="en-US" w:eastAsia="fi-FI"/>
              </w:rPr>
              <w:t>"</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displa</w:t>
            </w:r>
            <w:r w:rsidRPr="00825908">
              <w:rPr>
                <w:rFonts w:ascii="Courier New" w:hAnsi="Courier New" w:cs="Courier New"/>
                <w:color w:val="FF0000"/>
                <w:sz w:val="18"/>
                <w:lang w:val="en-US" w:eastAsia="fi-FI"/>
              </w:rPr>
              <w:t>y</w:t>
            </w:r>
            <w:r w:rsidRPr="00825908">
              <w:rPr>
                <w:rFonts w:ascii="Courier New" w:hAnsi="Courier New" w:cs="Courier New"/>
                <w:color w:val="FF0000"/>
                <w:sz w:val="18"/>
                <w:lang w:val="en-US" w:eastAsia="fi-FI"/>
              </w:rPr>
              <w:t>Name</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Yläoikea</w:t>
            </w:r>
            <w:r w:rsidRPr="00825908">
              <w:rPr>
                <w:rFonts w:ascii="Courier New" w:hAnsi="Courier New" w:cs="Courier New"/>
                <w:color w:val="0000FF"/>
                <w:sz w:val="18"/>
                <w:lang w:val="en-US" w:eastAsia="fi-FI"/>
              </w:rPr>
              <w:t>"/&gt;</w:t>
            </w:r>
          </w:p>
          <w:p w14:paraId="53DB453B" w14:textId="77777777" w:rsidR="00825908" w:rsidRPr="00B4787B" w:rsidRDefault="00825908" w:rsidP="00825908">
            <w:pPr>
              <w:autoSpaceDE w:val="0"/>
              <w:autoSpaceDN w:val="0"/>
              <w:adjustRightInd w:val="0"/>
              <w:ind w:left="568"/>
              <w:jc w:val="left"/>
              <w:rPr>
                <w:rFonts w:ascii="Courier New" w:hAnsi="Courier New" w:cs="Courier New"/>
                <w:color w:val="0000FF"/>
                <w:sz w:val="18"/>
                <w:lang w:eastAsia="fi-FI"/>
              </w:rPr>
            </w:pPr>
            <w:r w:rsidRPr="00825908">
              <w:rPr>
                <w:rFonts w:ascii="Courier New" w:hAnsi="Courier New" w:cs="Courier New"/>
                <w:color w:val="000000"/>
                <w:sz w:val="18"/>
                <w:lang w:val="en-US" w:eastAsia="fi-FI"/>
              </w:rPr>
              <w:t xml:space="preserve">             </w:t>
            </w:r>
            <w:r w:rsidRPr="00B4787B">
              <w:rPr>
                <w:rFonts w:ascii="Courier New" w:hAnsi="Courier New" w:cs="Courier New"/>
                <w:color w:val="0000FF"/>
                <w:sz w:val="18"/>
                <w:lang w:eastAsia="fi-FI"/>
              </w:rPr>
              <w:t>&lt;/</w:t>
            </w:r>
            <w:r w:rsidRPr="00B4787B">
              <w:rPr>
                <w:rFonts w:ascii="Courier New" w:hAnsi="Courier New" w:cs="Courier New"/>
                <w:color w:val="800000"/>
                <w:sz w:val="18"/>
                <w:lang w:eastAsia="fi-FI"/>
              </w:rPr>
              <w:t>qualifier</w:t>
            </w:r>
            <w:r w:rsidRPr="00B4787B">
              <w:rPr>
                <w:rFonts w:ascii="Courier New" w:hAnsi="Courier New" w:cs="Courier New"/>
                <w:color w:val="0000FF"/>
                <w:sz w:val="18"/>
                <w:lang w:eastAsia="fi-FI"/>
              </w:rPr>
              <w:t>&gt;</w:t>
            </w:r>
          </w:p>
          <w:p w14:paraId="1DFBD7B4" w14:textId="77777777" w:rsidR="00825908" w:rsidRPr="00B4787B" w:rsidRDefault="00825908" w:rsidP="00825908">
            <w:pPr>
              <w:autoSpaceDE w:val="0"/>
              <w:autoSpaceDN w:val="0"/>
              <w:adjustRightInd w:val="0"/>
              <w:ind w:left="568"/>
              <w:jc w:val="left"/>
              <w:rPr>
                <w:rFonts w:ascii="Courier New" w:hAnsi="Courier New" w:cs="Courier New"/>
                <w:color w:val="0000FF"/>
                <w:sz w:val="18"/>
                <w:lang w:eastAsia="fi-FI"/>
              </w:rPr>
            </w:pPr>
            <w:r w:rsidRPr="00B4787B">
              <w:rPr>
                <w:rFonts w:ascii="Courier New" w:hAnsi="Courier New" w:cs="Courier New"/>
                <w:color w:val="000000"/>
                <w:sz w:val="18"/>
                <w:lang w:eastAsia="fi-FI"/>
              </w:rPr>
              <w:t xml:space="preserve">        </w:t>
            </w:r>
            <w:r w:rsidRPr="00B4787B">
              <w:rPr>
                <w:rFonts w:ascii="Courier New" w:hAnsi="Courier New" w:cs="Courier New"/>
                <w:color w:val="0000FF"/>
                <w:sz w:val="18"/>
                <w:lang w:eastAsia="fi-FI"/>
              </w:rPr>
              <w:t>&lt;/</w:t>
            </w:r>
            <w:r w:rsidRPr="00B4787B">
              <w:rPr>
                <w:rFonts w:ascii="Courier New" w:hAnsi="Courier New" w:cs="Courier New"/>
                <w:color w:val="800000"/>
                <w:sz w:val="18"/>
                <w:lang w:eastAsia="fi-FI"/>
              </w:rPr>
              <w:t>code</w:t>
            </w:r>
            <w:r w:rsidRPr="00B4787B">
              <w:rPr>
                <w:rFonts w:ascii="Courier New" w:hAnsi="Courier New" w:cs="Courier New"/>
                <w:color w:val="0000FF"/>
                <w:sz w:val="18"/>
                <w:lang w:eastAsia="fi-FI"/>
              </w:rPr>
              <w:t>&gt;</w:t>
            </w:r>
          </w:p>
          <w:p w14:paraId="618EE41D" w14:textId="77777777" w:rsidR="00825908" w:rsidRPr="00B4787B" w:rsidDel="00EF4DBF" w:rsidRDefault="00825908" w:rsidP="00825908">
            <w:pPr>
              <w:autoSpaceDE w:val="0"/>
              <w:autoSpaceDN w:val="0"/>
              <w:adjustRightInd w:val="0"/>
              <w:ind w:left="568"/>
              <w:jc w:val="left"/>
              <w:rPr>
                <w:del w:id="1581" w:author="Tekijä"/>
                <w:rFonts w:ascii="Courier New" w:hAnsi="Courier New" w:cs="Courier New"/>
                <w:color w:val="0000FF"/>
                <w:sz w:val="18"/>
                <w:lang w:eastAsia="fi-FI"/>
              </w:rPr>
            </w:pPr>
            <w:del w:id="1582" w:author="Tekijä">
              <w:r w:rsidRPr="00B4787B" w:rsidDel="00EF4DBF">
                <w:rPr>
                  <w:rFonts w:ascii="Courier New" w:hAnsi="Courier New" w:cs="Courier New"/>
                  <w:color w:val="000000"/>
                  <w:sz w:val="18"/>
                  <w:lang w:eastAsia="fi-FI"/>
                </w:rPr>
                <w:delText xml:space="preserve">        </w:delText>
              </w:r>
              <w:r w:rsidRPr="00B4787B" w:rsidDel="00EF4DBF">
                <w:rPr>
                  <w:rFonts w:ascii="Courier New" w:hAnsi="Courier New" w:cs="Courier New"/>
                  <w:color w:val="0000FF"/>
                  <w:sz w:val="18"/>
                  <w:lang w:eastAsia="fi-FI"/>
                </w:rPr>
                <w:delText>&lt;</w:delText>
              </w:r>
              <w:r w:rsidRPr="00B4787B" w:rsidDel="00EF4DBF">
                <w:rPr>
                  <w:rFonts w:ascii="Courier New" w:hAnsi="Courier New" w:cs="Courier New"/>
                  <w:color w:val="800000"/>
                  <w:sz w:val="18"/>
                  <w:lang w:eastAsia="fi-FI"/>
                </w:rPr>
                <w:delText>text</w:delText>
              </w:r>
              <w:r w:rsidRPr="00B4787B" w:rsidDel="00EF4DBF">
                <w:rPr>
                  <w:rFonts w:ascii="Courier New" w:hAnsi="Courier New" w:cs="Courier New"/>
                  <w:color w:val="0000FF"/>
                  <w:sz w:val="18"/>
                  <w:lang w:eastAsia="fi-FI"/>
                </w:rPr>
                <w:delText>&gt;</w:delText>
              </w:r>
            </w:del>
          </w:p>
          <w:p w14:paraId="41D21091" w14:textId="77777777" w:rsidR="00825908" w:rsidRPr="00B4787B" w:rsidDel="00EF4DBF" w:rsidRDefault="00825908" w:rsidP="00825908">
            <w:pPr>
              <w:autoSpaceDE w:val="0"/>
              <w:autoSpaceDN w:val="0"/>
              <w:adjustRightInd w:val="0"/>
              <w:ind w:left="568"/>
              <w:jc w:val="left"/>
              <w:rPr>
                <w:del w:id="1583" w:author="Tekijä"/>
                <w:rFonts w:ascii="Courier New" w:hAnsi="Courier New" w:cs="Courier New"/>
                <w:color w:val="0000FF"/>
                <w:sz w:val="18"/>
                <w:lang w:eastAsia="fi-FI"/>
              </w:rPr>
            </w:pPr>
            <w:del w:id="1584" w:author="Tekijä">
              <w:r w:rsidRPr="00B4787B" w:rsidDel="00EF4DBF">
                <w:rPr>
                  <w:rFonts w:ascii="Courier New" w:hAnsi="Courier New" w:cs="Courier New"/>
                  <w:color w:val="000000"/>
                  <w:sz w:val="18"/>
                  <w:lang w:eastAsia="fi-FI"/>
                </w:rPr>
                <w:delText xml:space="preserve">          </w:delText>
              </w:r>
              <w:r w:rsidRPr="00B4787B" w:rsidDel="00EF4DBF">
                <w:rPr>
                  <w:rFonts w:ascii="Courier New" w:hAnsi="Courier New" w:cs="Courier New"/>
                  <w:color w:val="0000FF"/>
                  <w:sz w:val="18"/>
                  <w:lang w:eastAsia="fi-FI"/>
                </w:rPr>
                <w:delText>&lt;</w:delText>
              </w:r>
              <w:r w:rsidRPr="00B4787B" w:rsidDel="00EF4DBF">
                <w:rPr>
                  <w:rFonts w:ascii="Courier New" w:hAnsi="Courier New" w:cs="Courier New"/>
                  <w:color w:val="800000"/>
                  <w:sz w:val="18"/>
                  <w:lang w:eastAsia="fi-FI"/>
                </w:rPr>
                <w:delText>reference</w:delText>
              </w:r>
              <w:r w:rsidRPr="00B4787B" w:rsidDel="00EF4DBF">
                <w:rPr>
                  <w:rFonts w:ascii="Courier New" w:hAnsi="Courier New" w:cs="Courier New"/>
                  <w:i/>
                  <w:iCs/>
                  <w:color w:val="008080"/>
                  <w:sz w:val="18"/>
                  <w:lang w:eastAsia="fi-FI"/>
                </w:rPr>
                <w:delText xml:space="preserve"> </w:delText>
              </w:r>
              <w:r w:rsidRPr="00B4787B" w:rsidDel="00EF4DBF">
                <w:rPr>
                  <w:rFonts w:ascii="Courier New" w:hAnsi="Courier New" w:cs="Courier New"/>
                  <w:color w:val="FF0000"/>
                  <w:sz w:val="18"/>
                  <w:lang w:eastAsia="fi-FI"/>
                </w:rPr>
                <w:delText>value</w:delText>
              </w:r>
              <w:r w:rsidRPr="00B4787B" w:rsidDel="00EF4DBF">
                <w:rPr>
                  <w:rFonts w:ascii="Courier New" w:hAnsi="Courier New" w:cs="Courier New"/>
                  <w:color w:val="0000FF"/>
                  <w:sz w:val="18"/>
                  <w:lang w:eastAsia="fi-FI"/>
                </w:rPr>
                <w:delText>="</w:delText>
              </w:r>
              <w:r w:rsidRPr="00B4787B" w:rsidDel="00EF4DBF">
                <w:rPr>
                  <w:rFonts w:ascii="Courier New" w:hAnsi="Courier New" w:cs="Courier New"/>
                  <w:color w:val="000000"/>
                  <w:sz w:val="18"/>
                  <w:lang w:eastAsia="fi-FI"/>
                </w:rPr>
                <w:delText>#OID1.2.246.10.1234567.14.2013.123.5.10.8.1</w:delText>
              </w:r>
              <w:r w:rsidRPr="00B4787B" w:rsidDel="00EF4DBF">
                <w:rPr>
                  <w:rFonts w:ascii="Courier New" w:hAnsi="Courier New" w:cs="Courier New"/>
                  <w:color w:val="0000FF"/>
                  <w:sz w:val="18"/>
                  <w:lang w:eastAsia="fi-FI"/>
                </w:rPr>
                <w:delText>"/&gt;</w:delText>
              </w:r>
            </w:del>
          </w:p>
          <w:p w14:paraId="32D250F6" w14:textId="77777777" w:rsidR="00825908" w:rsidRPr="00825908" w:rsidDel="00EF4DBF" w:rsidRDefault="00825908" w:rsidP="00825908">
            <w:pPr>
              <w:autoSpaceDE w:val="0"/>
              <w:autoSpaceDN w:val="0"/>
              <w:adjustRightInd w:val="0"/>
              <w:ind w:left="568"/>
              <w:jc w:val="left"/>
              <w:rPr>
                <w:del w:id="1585" w:author="Tekijä"/>
                <w:rFonts w:ascii="Courier New" w:hAnsi="Courier New" w:cs="Courier New"/>
                <w:color w:val="0000FF"/>
                <w:sz w:val="18"/>
                <w:lang w:eastAsia="fi-FI"/>
              </w:rPr>
            </w:pPr>
            <w:del w:id="1586" w:author="Tekijä">
              <w:r w:rsidRPr="00B4787B" w:rsidDel="00EF4DBF">
                <w:rPr>
                  <w:rFonts w:ascii="Courier New" w:hAnsi="Courier New" w:cs="Courier New"/>
                  <w:color w:val="000000"/>
                  <w:sz w:val="18"/>
                  <w:lang w:eastAsia="fi-FI"/>
                </w:rPr>
                <w:delText xml:space="preserve">        </w:delText>
              </w:r>
              <w:r w:rsidRPr="00825908" w:rsidDel="00EF4DBF">
                <w:rPr>
                  <w:rFonts w:ascii="Courier New" w:hAnsi="Courier New" w:cs="Courier New"/>
                  <w:color w:val="0000FF"/>
                  <w:sz w:val="18"/>
                  <w:lang w:eastAsia="fi-FI"/>
                </w:rPr>
                <w:delText>&lt;/</w:delText>
              </w:r>
              <w:r w:rsidRPr="00825908" w:rsidDel="00EF4DBF">
                <w:rPr>
                  <w:rFonts w:ascii="Courier New" w:hAnsi="Courier New" w:cs="Courier New"/>
                  <w:color w:val="800000"/>
                  <w:sz w:val="18"/>
                  <w:lang w:eastAsia="fi-FI"/>
                </w:rPr>
                <w:delText>text</w:delText>
              </w:r>
              <w:r w:rsidRPr="00825908" w:rsidDel="00EF4DBF">
                <w:rPr>
                  <w:rFonts w:ascii="Courier New" w:hAnsi="Courier New" w:cs="Courier New"/>
                  <w:color w:val="0000FF"/>
                  <w:sz w:val="18"/>
                  <w:lang w:eastAsia="fi-FI"/>
                </w:rPr>
                <w:delText>&gt;</w:delText>
              </w:r>
            </w:del>
          </w:p>
          <w:p w14:paraId="4978AF61" w14:textId="77777777" w:rsidR="00825908" w:rsidRPr="00825908" w:rsidRDefault="00825908" w:rsidP="00825908">
            <w:pPr>
              <w:autoSpaceDE w:val="0"/>
              <w:autoSpaceDN w:val="0"/>
              <w:adjustRightInd w:val="0"/>
              <w:ind w:left="568"/>
              <w:jc w:val="left"/>
              <w:rPr>
                <w:rFonts w:ascii="Courier New" w:hAnsi="Courier New" w:cs="Courier New"/>
                <w:color w:val="0000FF"/>
                <w:sz w:val="18"/>
                <w:lang w:eastAsia="fi-FI"/>
              </w:rPr>
            </w:pPr>
            <w:r w:rsidRPr="00825908">
              <w:rPr>
                <w:rFonts w:ascii="Courier New" w:hAnsi="Courier New" w:cs="Courier New"/>
                <w:color w:val="000000"/>
                <w:sz w:val="18"/>
                <w:lang w:eastAsia="fi-FI"/>
              </w:rPr>
              <w:t xml:space="preserve">        </w:t>
            </w:r>
            <w:r w:rsidRPr="00825908">
              <w:rPr>
                <w:rFonts w:ascii="Courier New" w:hAnsi="Courier New" w:cs="Courier New"/>
                <w:color w:val="0000FF"/>
                <w:sz w:val="18"/>
                <w:lang w:eastAsia="fi-FI"/>
              </w:rPr>
              <w:t>&lt;!--</w:t>
            </w:r>
            <w:r w:rsidRPr="00825908">
              <w:rPr>
                <w:rFonts w:ascii="Courier New" w:hAnsi="Courier New" w:cs="Courier New"/>
                <w:color w:val="474747"/>
                <w:sz w:val="18"/>
                <w:lang w:eastAsia="fi-FI"/>
              </w:rPr>
              <w:t xml:space="preserve"> Tietosisältömäärittelyssä annettu luokitus 0, 1, 2, 3, 4, X </w:t>
            </w:r>
            <w:r w:rsidRPr="00825908">
              <w:rPr>
                <w:rFonts w:ascii="Courier New" w:hAnsi="Courier New" w:cs="Courier New"/>
                <w:color w:val="0000FF"/>
                <w:sz w:val="18"/>
                <w:lang w:eastAsia="fi-FI"/>
              </w:rPr>
              <w:t>--&gt;</w:t>
            </w:r>
          </w:p>
          <w:p w14:paraId="35ECF70D" w14:textId="77777777" w:rsidR="00825908" w:rsidRPr="00825908" w:rsidRDefault="00825908" w:rsidP="00825908">
            <w:pPr>
              <w:autoSpaceDE w:val="0"/>
              <w:autoSpaceDN w:val="0"/>
              <w:adjustRightInd w:val="0"/>
              <w:ind w:left="1704" w:hanging="1136"/>
              <w:jc w:val="left"/>
              <w:rPr>
                <w:rFonts w:ascii="Courier New" w:hAnsi="Courier New" w:cs="Courier New"/>
                <w:color w:val="0000FF"/>
                <w:sz w:val="18"/>
                <w:lang w:val="en-US" w:eastAsia="fi-FI"/>
              </w:rPr>
            </w:pPr>
            <w:r w:rsidRPr="00825908">
              <w:rPr>
                <w:rFonts w:ascii="Courier New" w:hAnsi="Courier New" w:cs="Courier New"/>
                <w:color w:val="000000"/>
                <w:sz w:val="18"/>
                <w:lang w:eastAsia="fi-FI"/>
              </w:rPr>
              <w:t xml:space="preserve">        </w:t>
            </w:r>
            <w:r w:rsidRPr="00825908">
              <w:rPr>
                <w:rFonts w:ascii="Courier New" w:hAnsi="Courier New" w:cs="Courier New"/>
                <w:color w:val="0000FF"/>
                <w:sz w:val="18"/>
                <w:lang w:val="en-US" w:eastAsia="fi-FI"/>
              </w:rPr>
              <w:t>&lt;</w:t>
            </w:r>
            <w:r w:rsidRPr="00825908">
              <w:rPr>
                <w:rFonts w:ascii="Courier New" w:hAnsi="Courier New" w:cs="Courier New"/>
                <w:color w:val="800000"/>
                <w:sz w:val="18"/>
                <w:lang w:val="en-US" w:eastAsia="fi-FI"/>
              </w:rPr>
              <w:t>value</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xsi:type</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CV</w:t>
            </w:r>
            <w:r w:rsidRPr="00825908">
              <w:rPr>
                <w:rFonts w:ascii="Courier New" w:hAnsi="Courier New" w:cs="Courier New"/>
                <w:color w:val="0000FF"/>
                <w:sz w:val="18"/>
                <w:lang w:val="en-US" w:eastAsia="fi-FI"/>
              </w:rPr>
              <w:t>"</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code</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2</w:t>
            </w:r>
            <w:r w:rsidRPr="00825908">
              <w:rPr>
                <w:rFonts w:ascii="Courier New" w:hAnsi="Courier New" w:cs="Courier New"/>
                <w:color w:val="0000FF"/>
                <w:sz w:val="18"/>
                <w:lang w:val="en-US" w:eastAsia="fi-FI"/>
              </w:rPr>
              <w:t>"</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codeSy</w:t>
            </w:r>
            <w:r w:rsidRPr="00825908">
              <w:rPr>
                <w:rFonts w:ascii="Courier New" w:hAnsi="Courier New" w:cs="Courier New"/>
                <w:color w:val="FF0000"/>
                <w:sz w:val="18"/>
                <w:lang w:val="en-US" w:eastAsia="fi-FI"/>
              </w:rPr>
              <w:t>s</w:t>
            </w:r>
            <w:r w:rsidRPr="00825908">
              <w:rPr>
                <w:rFonts w:ascii="Courier New" w:hAnsi="Courier New" w:cs="Courier New"/>
                <w:color w:val="FF0000"/>
                <w:sz w:val="18"/>
                <w:lang w:val="en-US" w:eastAsia="fi-FI"/>
              </w:rPr>
              <w:t>tem</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1.2.246.537.6.12.2002.905.2013.18</w:t>
            </w:r>
            <w:r w:rsidRPr="00825908">
              <w:rPr>
                <w:rFonts w:ascii="Courier New" w:hAnsi="Courier New" w:cs="Courier New"/>
                <w:color w:val="0000FF"/>
                <w:sz w:val="18"/>
                <w:lang w:val="en-US" w:eastAsia="fi-FI"/>
              </w:rPr>
              <w:t>"</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displayName</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2</w:t>
            </w:r>
            <w:r w:rsidRPr="00825908">
              <w:rPr>
                <w:rFonts w:ascii="Courier New" w:hAnsi="Courier New" w:cs="Courier New"/>
                <w:color w:val="0000FF"/>
                <w:sz w:val="18"/>
                <w:lang w:val="en-US" w:eastAsia="fi-FI"/>
              </w:rPr>
              <w:t>"/&gt;</w:t>
            </w:r>
          </w:p>
          <w:p w14:paraId="5ECE8D41" w14:textId="77777777" w:rsidR="00825908" w:rsidRPr="00825908" w:rsidRDefault="00825908" w:rsidP="00825908">
            <w:pPr>
              <w:autoSpaceDE w:val="0"/>
              <w:autoSpaceDN w:val="0"/>
              <w:adjustRightInd w:val="0"/>
              <w:ind w:left="568"/>
              <w:jc w:val="left"/>
              <w:rPr>
                <w:rFonts w:ascii="Courier New" w:hAnsi="Courier New" w:cs="Courier New"/>
                <w:color w:val="0000FF"/>
                <w:sz w:val="18"/>
                <w:lang w:val="en-US" w:eastAsia="fi-FI"/>
              </w:rPr>
            </w:pPr>
            <w:r w:rsidRPr="00825908">
              <w:rPr>
                <w:rFonts w:ascii="Courier New" w:hAnsi="Courier New" w:cs="Courier New"/>
                <w:color w:val="000000"/>
                <w:sz w:val="18"/>
                <w:lang w:val="en-US" w:eastAsia="fi-FI"/>
              </w:rPr>
              <w:t xml:space="preserve">    </w:t>
            </w:r>
            <w:r w:rsidRPr="00825908">
              <w:rPr>
                <w:rFonts w:ascii="Courier New" w:hAnsi="Courier New" w:cs="Courier New"/>
                <w:color w:val="0000FF"/>
                <w:sz w:val="18"/>
                <w:lang w:val="en-US" w:eastAsia="fi-FI"/>
              </w:rPr>
              <w:t>&lt;/</w:t>
            </w:r>
            <w:r w:rsidRPr="00825908">
              <w:rPr>
                <w:rFonts w:ascii="Courier New" w:hAnsi="Courier New" w:cs="Courier New"/>
                <w:color w:val="800000"/>
                <w:sz w:val="18"/>
                <w:lang w:val="en-US" w:eastAsia="fi-FI"/>
              </w:rPr>
              <w:t>observation</w:t>
            </w:r>
            <w:r w:rsidRPr="00825908">
              <w:rPr>
                <w:rFonts w:ascii="Courier New" w:hAnsi="Courier New" w:cs="Courier New"/>
                <w:color w:val="0000FF"/>
                <w:sz w:val="18"/>
                <w:lang w:val="en-US" w:eastAsia="fi-FI"/>
              </w:rPr>
              <w:t>&gt;</w:t>
            </w:r>
          </w:p>
          <w:p w14:paraId="350DE728" w14:textId="77777777" w:rsidR="00825908" w:rsidRPr="00825908" w:rsidRDefault="00825908" w:rsidP="00825908">
            <w:pPr>
              <w:autoSpaceDE w:val="0"/>
              <w:autoSpaceDN w:val="0"/>
              <w:adjustRightInd w:val="0"/>
              <w:ind w:left="568"/>
              <w:jc w:val="left"/>
              <w:rPr>
                <w:rFonts w:ascii="Courier New" w:hAnsi="Courier New" w:cs="Courier New"/>
                <w:color w:val="0000FF"/>
                <w:sz w:val="18"/>
                <w:lang w:val="en-US" w:eastAsia="fi-FI"/>
              </w:rPr>
            </w:pPr>
            <w:r w:rsidRPr="00825908">
              <w:rPr>
                <w:rFonts w:ascii="Courier New" w:hAnsi="Courier New" w:cs="Courier New"/>
                <w:color w:val="000000"/>
                <w:sz w:val="18"/>
                <w:lang w:val="en-US" w:eastAsia="fi-FI"/>
              </w:rPr>
              <w:t xml:space="preserve"> </w:t>
            </w:r>
            <w:r w:rsidRPr="00825908">
              <w:rPr>
                <w:rFonts w:ascii="Courier New" w:hAnsi="Courier New" w:cs="Courier New"/>
                <w:color w:val="0000FF"/>
                <w:sz w:val="18"/>
                <w:lang w:val="en-US" w:eastAsia="fi-FI"/>
              </w:rPr>
              <w:t>&lt;/</w:t>
            </w:r>
            <w:r w:rsidRPr="00825908">
              <w:rPr>
                <w:rFonts w:ascii="Courier New" w:hAnsi="Courier New" w:cs="Courier New"/>
                <w:color w:val="800000"/>
                <w:sz w:val="18"/>
                <w:lang w:val="en-US" w:eastAsia="fi-FI"/>
              </w:rPr>
              <w:t>component</w:t>
            </w:r>
            <w:r w:rsidRPr="00825908">
              <w:rPr>
                <w:rFonts w:ascii="Courier New" w:hAnsi="Courier New" w:cs="Courier New"/>
                <w:color w:val="0000FF"/>
                <w:sz w:val="18"/>
                <w:lang w:val="en-US" w:eastAsia="fi-FI"/>
              </w:rPr>
              <w:t>&gt;</w:t>
            </w:r>
          </w:p>
          <w:p w14:paraId="7169BCA0" w14:textId="77777777" w:rsidR="00825908" w:rsidRPr="00825908" w:rsidRDefault="00825908" w:rsidP="00825908">
            <w:pPr>
              <w:autoSpaceDE w:val="0"/>
              <w:autoSpaceDN w:val="0"/>
              <w:adjustRightInd w:val="0"/>
              <w:ind w:left="568"/>
              <w:jc w:val="left"/>
              <w:rPr>
                <w:rFonts w:ascii="Courier New" w:hAnsi="Courier New" w:cs="Courier New"/>
                <w:color w:val="0000FF"/>
                <w:sz w:val="18"/>
                <w:lang w:val="en-US" w:eastAsia="fi-FI"/>
              </w:rPr>
            </w:pPr>
            <w:r w:rsidRPr="00825908">
              <w:rPr>
                <w:rFonts w:ascii="Courier New" w:hAnsi="Courier New" w:cs="Courier New"/>
                <w:color w:val="000000"/>
                <w:sz w:val="18"/>
                <w:lang w:val="en-US" w:eastAsia="fi-FI"/>
              </w:rPr>
              <w:t xml:space="preserve"> </w:t>
            </w:r>
            <w:r w:rsidRPr="00825908">
              <w:rPr>
                <w:rFonts w:ascii="Courier New" w:hAnsi="Courier New" w:cs="Courier New"/>
                <w:color w:val="0000FF"/>
                <w:sz w:val="18"/>
                <w:lang w:val="en-US" w:eastAsia="fi-FI"/>
              </w:rPr>
              <w:t>&lt;!--</w:t>
            </w:r>
            <w:r w:rsidRPr="00825908">
              <w:rPr>
                <w:rFonts w:ascii="Courier New" w:hAnsi="Courier New" w:cs="Courier New"/>
                <w:color w:val="474747"/>
                <w:sz w:val="18"/>
                <w:lang w:val="en-US" w:eastAsia="fi-FI"/>
              </w:rPr>
              <w:t xml:space="preserve">  2. sekstantti </w:t>
            </w:r>
            <w:r w:rsidRPr="00825908">
              <w:rPr>
                <w:rFonts w:ascii="Courier New" w:hAnsi="Courier New" w:cs="Courier New"/>
                <w:color w:val="0000FF"/>
                <w:sz w:val="18"/>
                <w:lang w:val="en-US" w:eastAsia="fi-FI"/>
              </w:rPr>
              <w:t>--&gt;</w:t>
            </w:r>
          </w:p>
          <w:p w14:paraId="007630D4" w14:textId="77777777" w:rsidR="00825908" w:rsidRPr="00825908" w:rsidRDefault="00825908" w:rsidP="00825908">
            <w:pPr>
              <w:autoSpaceDE w:val="0"/>
              <w:autoSpaceDN w:val="0"/>
              <w:adjustRightInd w:val="0"/>
              <w:ind w:left="568"/>
              <w:jc w:val="left"/>
              <w:rPr>
                <w:rFonts w:ascii="Courier New" w:hAnsi="Courier New" w:cs="Courier New"/>
                <w:color w:val="0000FF"/>
                <w:sz w:val="18"/>
                <w:lang w:val="en-US" w:eastAsia="fi-FI"/>
              </w:rPr>
            </w:pPr>
            <w:r w:rsidRPr="00825908">
              <w:rPr>
                <w:rFonts w:ascii="Courier New" w:hAnsi="Courier New" w:cs="Courier New"/>
                <w:color w:val="000000"/>
                <w:sz w:val="18"/>
                <w:lang w:val="en-US" w:eastAsia="fi-FI"/>
              </w:rPr>
              <w:t xml:space="preserve"> </w:t>
            </w:r>
            <w:r w:rsidRPr="00825908">
              <w:rPr>
                <w:rFonts w:ascii="Courier New" w:hAnsi="Courier New" w:cs="Courier New"/>
                <w:color w:val="0000FF"/>
                <w:sz w:val="18"/>
                <w:lang w:val="en-US" w:eastAsia="fi-FI"/>
              </w:rPr>
              <w:t>&lt;</w:t>
            </w:r>
            <w:r w:rsidRPr="00825908">
              <w:rPr>
                <w:rFonts w:ascii="Courier New" w:hAnsi="Courier New" w:cs="Courier New"/>
                <w:color w:val="800000"/>
                <w:sz w:val="18"/>
                <w:lang w:val="en-US" w:eastAsia="fi-FI"/>
              </w:rPr>
              <w:t>component</w:t>
            </w:r>
            <w:r w:rsidRPr="00825908">
              <w:rPr>
                <w:rFonts w:ascii="Courier New" w:hAnsi="Courier New" w:cs="Courier New"/>
                <w:color w:val="0000FF"/>
                <w:sz w:val="18"/>
                <w:lang w:val="en-US" w:eastAsia="fi-FI"/>
              </w:rPr>
              <w:t>&gt;</w:t>
            </w:r>
          </w:p>
          <w:p w14:paraId="513BDB4E" w14:textId="77777777" w:rsidR="00825908" w:rsidRPr="00825908" w:rsidRDefault="00825908" w:rsidP="00825908">
            <w:pPr>
              <w:autoSpaceDE w:val="0"/>
              <w:autoSpaceDN w:val="0"/>
              <w:adjustRightInd w:val="0"/>
              <w:ind w:left="568"/>
              <w:jc w:val="left"/>
              <w:rPr>
                <w:rFonts w:ascii="Courier New" w:hAnsi="Courier New" w:cs="Courier New"/>
                <w:color w:val="0000FF"/>
                <w:sz w:val="18"/>
                <w:lang w:val="en-US" w:eastAsia="fi-FI"/>
              </w:rPr>
            </w:pPr>
            <w:r w:rsidRPr="00825908">
              <w:rPr>
                <w:rFonts w:ascii="Courier New" w:hAnsi="Courier New" w:cs="Courier New"/>
                <w:color w:val="000000"/>
                <w:sz w:val="18"/>
                <w:lang w:val="en-US" w:eastAsia="fi-FI"/>
              </w:rPr>
              <w:t xml:space="preserve">     </w:t>
            </w:r>
            <w:r w:rsidRPr="00825908">
              <w:rPr>
                <w:rFonts w:ascii="Courier New" w:hAnsi="Courier New" w:cs="Courier New"/>
                <w:color w:val="0000FF"/>
                <w:sz w:val="18"/>
                <w:lang w:val="en-US" w:eastAsia="fi-FI"/>
              </w:rPr>
              <w:t>&lt;!--</w:t>
            </w:r>
            <w:r w:rsidRPr="00825908">
              <w:rPr>
                <w:rFonts w:ascii="Courier New" w:hAnsi="Courier New" w:cs="Courier New"/>
                <w:color w:val="474747"/>
                <w:sz w:val="18"/>
                <w:lang w:val="en-US" w:eastAsia="fi-FI"/>
              </w:rPr>
              <w:t xml:space="preserve"> Community Periodontal index (CPI)  </w:t>
            </w:r>
            <w:r w:rsidRPr="00825908">
              <w:rPr>
                <w:rFonts w:ascii="Courier New" w:hAnsi="Courier New" w:cs="Courier New"/>
                <w:color w:val="0000FF"/>
                <w:sz w:val="18"/>
                <w:lang w:val="en-US" w:eastAsia="fi-FI"/>
              </w:rPr>
              <w:t>--&gt;</w:t>
            </w:r>
          </w:p>
          <w:p w14:paraId="00591236" w14:textId="77777777" w:rsidR="00825908" w:rsidRPr="00825908" w:rsidRDefault="00825908" w:rsidP="00825908">
            <w:pPr>
              <w:autoSpaceDE w:val="0"/>
              <w:autoSpaceDN w:val="0"/>
              <w:adjustRightInd w:val="0"/>
              <w:ind w:left="568"/>
              <w:jc w:val="left"/>
              <w:rPr>
                <w:rFonts w:ascii="Courier New" w:hAnsi="Courier New" w:cs="Courier New"/>
                <w:color w:val="0000FF"/>
                <w:sz w:val="18"/>
                <w:lang w:val="en-US" w:eastAsia="fi-FI"/>
              </w:rPr>
            </w:pPr>
            <w:r w:rsidRPr="00825908">
              <w:rPr>
                <w:rFonts w:ascii="Courier New" w:hAnsi="Courier New" w:cs="Courier New"/>
                <w:color w:val="000000"/>
                <w:sz w:val="18"/>
                <w:lang w:val="en-US" w:eastAsia="fi-FI"/>
              </w:rPr>
              <w:t xml:space="preserve">     </w:t>
            </w:r>
            <w:r w:rsidRPr="00825908">
              <w:rPr>
                <w:rFonts w:ascii="Courier New" w:hAnsi="Courier New" w:cs="Courier New"/>
                <w:color w:val="0000FF"/>
                <w:sz w:val="18"/>
                <w:lang w:val="en-US" w:eastAsia="fi-FI"/>
              </w:rPr>
              <w:t>&lt;</w:t>
            </w:r>
            <w:r w:rsidRPr="00825908">
              <w:rPr>
                <w:rFonts w:ascii="Courier New" w:hAnsi="Courier New" w:cs="Courier New"/>
                <w:color w:val="800000"/>
                <w:sz w:val="18"/>
                <w:lang w:val="en-US" w:eastAsia="fi-FI"/>
              </w:rPr>
              <w:t>observation</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classCode</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COND</w:t>
            </w:r>
            <w:r w:rsidRPr="00825908">
              <w:rPr>
                <w:rFonts w:ascii="Courier New" w:hAnsi="Courier New" w:cs="Courier New"/>
                <w:color w:val="0000FF"/>
                <w:sz w:val="18"/>
                <w:lang w:val="en-US" w:eastAsia="fi-FI"/>
              </w:rPr>
              <w:t>"</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moodCode</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EVN</w:t>
            </w:r>
            <w:r w:rsidRPr="00825908">
              <w:rPr>
                <w:rFonts w:ascii="Courier New" w:hAnsi="Courier New" w:cs="Courier New"/>
                <w:color w:val="0000FF"/>
                <w:sz w:val="18"/>
                <w:lang w:val="en-US" w:eastAsia="fi-FI"/>
              </w:rPr>
              <w:t>"&gt;</w:t>
            </w:r>
          </w:p>
          <w:p w14:paraId="741C5C82" w14:textId="77777777" w:rsidR="00825908" w:rsidRPr="00825908" w:rsidRDefault="00825908" w:rsidP="00825908">
            <w:pPr>
              <w:autoSpaceDE w:val="0"/>
              <w:autoSpaceDN w:val="0"/>
              <w:adjustRightInd w:val="0"/>
              <w:ind w:left="1704" w:hanging="1136"/>
              <w:jc w:val="left"/>
              <w:rPr>
                <w:rFonts w:ascii="Courier New" w:hAnsi="Courier New" w:cs="Courier New"/>
                <w:color w:val="0000FF"/>
                <w:sz w:val="18"/>
                <w:lang w:val="en-US" w:eastAsia="fi-FI"/>
              </w:rPr>
            </w:pPr>
            <w:r w:rsidRPr="00825908">
              <w:rPr>
                <w:rFonts w:ascii="Courier New" w:hAnsi="Courier New" w:cs="Courier New"/>
                <w:color w:val="000000"/>
                <w:sz w:val="18"/>
                <w:lang w:val="en-US" w:eastAsia="fi-FI"/>
              </w:rPr>
              <w:t xml:space="preserve">        </w:t>
            </w:r>
            <w:r w:rsidRPr="00825908">
              <w:rPr>
                <w:rFonts w:ascii="Courier New" w:hAnsi="Courier New" w:cs="Courier New"/>
                <w:color w:val="0000FF"/>
                <w:sz w:val="18"/>
                <w:lang w:val="en-US" w:eastAsia="fi-FI"/>
              </w:rPr>
              <w:t>&lt;</w:t>
            </w:r>
            <w:r w:rsidRPr="00825908">
              <w:rPr>
                <w:rFonts w:ascii="Courier New" w:hAnsi="Courier New" w:cs="Courier New"/>
                <w:color w:val="800000"/>
                <w:sz w:val="18"/>
                <w:lang w:val="en-US" w:eastAsia="fi-FI"/>
              </w:rPr>
              <w:t>code</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code</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18</w:t>
            </w:r>
            <w:r w:rsidRPr="00825908">
              <w:rPr>
                <w:rFonts w:ascii="Courier New" w:hAnsi="Courier New" w:cs="Courier New"/>
                <w:color w:val="0000FF"/>
                <w:sz w:val="18"/>
                <w:lang w:val="en-US" w:eastAsia="fi-FI"/>
              </w:rPr>
              <w:t>"</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codeSystem</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1.2.246.537.6.12.2002.905.2013</w:t>
            </w:r>
            <w:r w:rsidRPr="00825908">
              <w:rPr>
                <w:rFonts w:ascii="Courier New" w:hAnsi="Courier New" w:cs="Courier New"/>
                <w:color w:val="0000FF"/>
                <w:sz w:val="18"/>
                <w:lang w:val="en-US" w:eastAsia="fi-FI"/>
              </w:rPr>
              <w:t>"</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codeSy</w:t>
            </w:r>
            <w:r w:rsidRPr="00825908">
              <w:rPr>
                <w:rFonts w:ascii="Courier New" w:hAnsi="Courier New" w:cs="Courier New"/>
                <w:color w:val="FF0000"/>
                <w:sz w:val="18"/>
                <w:lang w:val="en-US" w:eastAsia="fi-FI"/>
              </w:rPr>
              <w:t>s</w:t>
            </w:r>
            <w:r w:rsidRPr="00825908">
              <w:rPr>
                <w:rFonts w:ascii="Courier New" w:hAnsi="Courier New" w:cs="Courier New"/>
                <w:color w:val="FF0000"/>
                <w:sz w:val="18"/>
                <w:lang w:val="en-US" w:eastAsia="fi-FI"/>
              </w:rPr>
              <w:t>temName</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THL/Tietosisältö - STH05 Suun terveydenhuollon indeksit ja mi</w:t>
            </w:r>
            <w:r w:rsidRPr="00825908">
              <w:rPr>
                <w:rFonts w:ascii="Courier New" w:hAnsi="Courier New" w:cs="Courier New"/>
                <w:color w:val="000000"/>
                <w:sz w:val="18"/>
                <w:lang w:val="en-US" w:eastAsia="fi-FI"/>
              </w:rPr>
              <w:t>t</w:t>
            </w:r>
            <w:r w:rsidRPr="00825908">
              <w:rPr>
                <w:rFonts w:ascii="Courier New" w:hAnsi="Courier New" w:cs="Courier New"/>
                <w:color w:val="000000"/>
                <w:sz w:val="18"/>
                <w:lang w:val="en-US" w:eastAsia="fi-FI"/>
              </w:rPr>
              <w:t>taukset 2013</w:t>
            </w:r>
            <w:r w:rsidRPr="00825908">
              <w:rPr>
                <w:rFonts w:ascii="Courier New" w:hAnsi="Courier New" w:cs="Courier New"/>
                <w:color w:val="0000FF"/>
                <w:sz w:val="18"/>
                <w:lang w:val="en-US" w:eastAsia="fi-FI"/>
              </w:rPr>
              <w:t>"</w:t>
            </w:r>
            <w:r w:rsidRPr="00825908">
              <w:rPr>
                <w:rFonts w:ascii="Courier New" w:hAnsi="Courier New" w:cs="Courier New"/>
                <w:i/>
                <w:iCs/>
                <w:color w:val="008080"/>
                <w:sz w:val="18"/>
                <w:lang w:val="en-US" w:eastAsia="fi-FI"/>
              </w:rPr>
              <w:t xml:space="preserve"> </w:t>
            </w:r>
            <w:r w:rsidRPr="00825908">
              <w:rPr>
                <w:rFonts w:ascii="Courier New" w:hAnsi="Courier New" w:cs="Courier New"/>
                <w:color w:val="FF0000"/>
                <w:sz w:val="18"/>
                <w:lang w:val="en-US" w:eastAsia="fi-FI"/>
              </w:rPr>
              <w:t>displayName</w:t>
            </w:r>
            <w:r w:rsidRPr="00825908">
              <w:rPr>
                <w:rFonts w:ascii="Courier New" w:hAnsi="Courier New" w:cs="Courier New"/>
                <w:color w:val="0000FF"/>
                <w:sz w:val="18"/>
                <w:lang w:val="en-US" w:eastAsia="fi-FI"/>
              </w:rPr>
              <w:t>="</w:t>
            </w:r>
            <w:r w:rsidRPr="00825908">
              <w:rPr>
                <w:rFonts w:ascii="Courier New" w:hAnsi="Courier New" w:cs="Courier New"/>
                <w:color w:val="000000"/>
                <w:sz w:val="18"/>
                <w:lang w:val="en-US" w:eastAsia="fi-FI"/>
              </w:rPr>
              <w:t>Community Periodontal index (CPI)</w:t>
            </w:r>
            <w:r w:rsidRPr="00825908">
              <w:rPr>
                <w:rFonts w:ascii="Courier New" w:hAnsi="Courier New" w:cs="Courier New"/>
                <w:color w:val="0000FF"/>
                <w:sz w:val="18"/>
                <w:lang w:val="en-US" w:eastAsia="fi-FI"/>
              </w:rPr>
              <w:t>"&gt;</w:t>
            </w:r>
          </w:p>
          <w:p w14:paraId="7F15DE96" w14:textId="77777777" w:rsidR="00825908" w:rsidRPr="00825908" w:rsidRDefault="00825908" w:rsidP="00825908">
            <w:pPr>
              <w:autoSpaceDE w:val="0"/>
              <w:autoSpaceDN w:val="0"/>
              <w:adjustRightInd w:val="0"/>
              <w:ind w:left="568"/>
              <w:jc w:val="left"/>
              <w:rPr>
                <w:rFonts w:ascii="Courier New" w:hAnsi="Courier New" w:cs="Courier New"/>
                <w:color w:val="0000FF"/>
                <w:sz w:val="18"/>
                <w:lang w:eastAsia="fi-FI"/>
              </w:rPr>
            </w:pPr>
            <w:r w:rsidRPr="00825908">
              <w:rPr>
                <w:rFonts w:ascii="Courier New" w:hAnsi="Courier New" w:cs="Courier New"/>
                <w:color w:val="000000"/>
                <w:sz w:val="18"/>
                <w:lang w:val="en-US" w:eastAsia="fi-FI"/>
              </w:rPr>
              <w:t xml:space="preserve">             </w:t>
            </w:r>
            <w:r w:rsidRPr="00825908">
              <w:rPr>
                <w:rFonts w:ascii="Courier New" w:hAnsi="Courier New" w:cs="Courier New"/>
                <w:color w:val="0000FF"/>
                <w:sz w:val="18"/>
                <w:lang w:eastAsia="fi-FI"/>
              </w:rPr>
              <w:t>&lt;</w:t>
            </w:r>
            <w:r w:rsidRPr="00825908">
              <w:rPr>
                <w:rFonts w:ascii="Courier New" w:hAnsi="Courier New" w:cs="Courier New"/>
                <w:color w:val="800000"/>
                <w:sz w:val="18"/>
                <w:lang w:eastAsia="fi-FI"/>
              </w:rPr>
              <w:t>qualifier</w:t>
            </w:r>
            <w:r w:rsidRPr="00825908">
              <w:rPr>
                <w:rFonts w:ascii="Courier New" w:hAnsi="Courier New" w:cs="Courier New"/>
                <w:color w:val="0000FF"/>
                <w:sz w:val="18"/>
                <w:lang w:eastAsia="fi-FI"/>
              </w:rPr>
              <w:t>&gt;</w:t>
            </w:r>
          </w:p>
          <w:p w14:paraId="0509165C" w14:textId="77777777" w:rsidR="00825908" w:rsidRPr="00825908" w:rsidRDefault="00825908" w:rsidP="00825908">
            <w:pPr>
              <w:autoSpaceDE w:val="0"/>
              <w:autoSpaceDN w:val="0"/>
              <w:adjustRightInd w:val="0"/>
              <w:ind w:left="2556" w:hanging="1988"/>
              <w:jc w:val="left"/>
              <w:rPr>
                <w:rFonts w:ascii="Courier New" w:hAnsi="Courier New" w:cs="Courier New"/>
                <w:color w:val="0000FF"/>
                <w:sz w:val="18"/>
                <w:lang w:eastAsia="fi-FI"/>
              </w:rPr>
            </w:pPr>
            <w:r w:rsidRPr="00825908">
              <w:rPr>
                <w:rFonts w:ascii="Courier New" w:hAnsi="Courier New" w:cs="Courier New"/>
                <w:color w:val="000000"/>
                <w:sz w:val="18"/>
                <w:lang w:eastAsia="fi-FI"/>
              </w:rPr>
              <w:t xml:space="preserve">                </w:t>
            </w:r>
            <w:r w:rsidRPr="00825908">
              <w:rPr>
                <w:rFonts w:ascii="Courier New" w:hAnsi="Courier New" w:cs="Courier New"/>
                <w:color w:val="0000FF"/>
                <w:sz w:val="18"/>
                <w:lang w:eastAsia="fi-FI"/>
              </w:rPr>
              <w:t>&lt;</w:t>
            </w:r>
            <w:r w:rsidRPr="00825908">
              <w:rPr>
                <w:rFonts w:ascii="Courier New" w:hAnsi="Courier New" w:cs="Courier New"/>
                <w:color w:val="800000"/>
                <w:sz w:val="18"/>
                <w:lang w:eastAsia="fi-FI"/>
              </w:rPr>
              <w:t>name</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code</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19</w:t>
            </w:r>
            <w:r w:rsidRPr="00825908">
              <w:rPr>
                <w:rFonts w:ascii="Courier New" w:hAnsi="Courier New" w:cs="Courier New"/>
                <w:color w:val="0000FF"/>
                <w:sz w:val="18"/>
                <w:lang w:eastAsia="fi-FI"/>
              </w:rPr>
              <w:t>"</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codeSystem</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1.2.246.537.6.12.2002.905.2013</w:t>
            </w:r>
            <w:r w:rsidRPr="00825908">
              <w:rPr>
                <w:rFonts w:ascii="Courier New" w:hAnsi="Courier New" w:cs="Courier New"/>
                <w:color w:val="0000FF"/>
                <w:sz w:val="18"/>
                <w:lang w:eastAsia="fi-FI"/>
              </w:rPr>
              <w:t>"</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c</w:t>
            </w:r>
            <w:r w:rsidRPr="00825908">
              <w:rPr>
                <w:rFonts w:ascii="Courier New" w:hAnsi="Courier New" w:cs="Courier New"/>
                <w:color w:val="FF0000"/>
                <w:sz w:val="18"/>
                <w:lang w:eastAsia="fi-FI"/>
              </w:rPr>
              <w:t>o</w:t>
            </w:r>
            <w:r w:rsidRPr="00825908">
              <w:rPr>
                <w:rFonts w:ascii="Courier New" w:hAnsi="Courier New" w:cs="Courier New"/>
                <w:color w:val="FF0000"/>
                <w:sz w:val="18"/>
                <w:lang w:eastAsia="fi-FI"/>
              </w:rPr>
              <w:t>deSystemName</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THL/Tietosisältö - STH05 Suun terveydenhuollon i</w:t>
            </w:r>
            <w:r w:rsidRPr="00825908">
              <w:rPr>
                <w:rFonts w:ascii="Courier New" w:hAnsi="Courier New" w:cs="Courier New"/>
                <w:color w:val="000000"/>
                <w:sz w:val="18"/>
                <w:lang w:eastAsia="fi-FI"/>
              </w:rPr>
              <w:t>n</w:t>
            </w:r>
            <w:r w:rsidRPr="00825908">
              <w:rPr>
                <w:rFonts w:ascii="Courier New" w:hAnsi="Courier New" w:cs="Courier New"/>
                <w:color w:val="000000"/>
                <w:sz w:val="18"/>
                <w:lang w:eastAsia="fi-FI"/>
              </w:rPr>
              <w:t>deksit ja mittaukset 2013</w:t>
            </w:r>
            <w:r w:rsidRPr="00825908">
              <w:rPr>
                <w:rFonts w:ascii="Courier New" w:hAnsi="Courier New" w:cs="Courier New"/>
                <w:color w:val="0000FF"/>
                <w:sz w:val="18"/>
                <w:lang w:eastAsia="fi-FI"/>
              </w:rPr>
              <w:t>"</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displayName</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Hampaiston sekstantti</w:t>
            </w:r>
            <w:r w:rsidRPr="00825908">
              <w:rPr>
                <w:rFonts w:ascii="Courier New" w:hAnsi="Courier New" w:cs="Courier New"/>
                <w:color w:val="0000FF"/>
                <w:sz w:val="18"/>
                <w:lang w:eastAsia="fi-FI"/>
              </w:rPr>
              <w:t>"/&gt;</w:t>
            </w:r>
          </w:p>
          <w:p w14:paraId="48AB7042" w14:textId="77777777" w:rsidR="00825908" w:rsidRPr="004E48A5" w:rsidRDefault="00825908" w:rsidP="00825908">
            <w:pPr>
              <w:autoSpaceDE w:val="0"/>
              <w:autoSpaceDN w:val="0"/>
              <w:adjustRightInd w:val="0"/>
              <w:ind w:left="2556" w:hanging="1988"/>
              <w:jc w:val="left"/>
              <w:rPr>
                <w:rFonts w:ascii="Courier New" w:hAnsi="Courier New" w:cs="Courier New"/>
                <w:color w:val="0000FF"/>
                <w:sz w:val="18"/>
                <w:lang w:eastAsia="fi-FI"/>
              </w:rPr>
            </w:pPr>
            <w:r w:rsidRPr="00825908">
              <w:rPr>
                <w:rFonts w:ascii="Courier New" w:hAnsi="Courier New" w:cs="Courier New"/>
                <w:color w:val="000000"/>
                <w:sz w:val="18"/>
                <w:lang w:eastAsia="fi-FI"/>
              </w:rPr>
              <w:t xml:space="preserve">                </w:t>
            </w:r>
            <w:r w:rsidRPr="004E48A5">
              <w:rPr>
                <w:rFonts w:ascii="Courier New" w:hAnsi="Courier New" w:cs="Courier New"/>
                <w:color w:val="0000FF"/>
                <w:sz w:val="18"/>
                <w:lang w:eastAsia="fi-FI"/>
              </w:rPr>
              <w:t>&lt;</w:t>
            </w:r>
            <w:r w:rsidRPr="004E48A5">
              <w:rPr>
                <w:rFonts w:ascii="Courier New" w:hAnsi="Courier New" w:cs="Courier New"/>
                <w:color w:val="800000"/>
                <w:sz w:val="18"/>
                <w:lang w:eastAsia="fi-FI"/>
              </w:rPr>
              <w:t>value</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code</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2</w:t>
            </w:r>
            <w:r w:rsidRPr="004E48A5">
              <w:rPr>
                <w:rFonts w:ascii="Courier New" w:hAnsi="Courier New" w:cs="Courier New"/>
                <w:color w:val="0000FF"/>
                <w:sz w:val="18"/>
                <w:lang w:eastAsia="fi-FI"/>
              </w:rPr>
              <w:t>"</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codeSystem</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1.2.246.537.6.732.2013</w:t>
            </w:r>
            <w:r w:rsidRPr="004E48A5">
              <w:rPr>
                <w:rFonts w:ascii="Courier New" w:hAnsi="Courier New" w:cs="Courier New"/>
                <w:color w:val="0000FF"/>
                <w:sz w:val="18"/>
                <w:lang w:eastAsia="fi-FI"/>
              </w:rPr>
              <w:t>"</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codeSystemN</w:t>
            </w:r>
            <w:r w:rsidRPr="004E48A5">
              <w:rPr>
                <w:rFonts w:ascii="Courier New" w:hAnsi="Courier New" w:cs="Courier New"/>
                <w:color w:val="FF0000"/>
                <w:sz w:val="18"/>
                <w:lang w:eastAsia="fi-FI"/>
              </w:rPr>
              <w:t>a</w:t>
            </w:r>
            <w:r w:rsidRPr="004E48A5">
              <w:rPr>
                <w:rFonts w:ascii="Courier New" w:hAnsi="Courier New" w:cs="Courier New"/>
                <w:color w:val="FF0000"/>
                <w:sz w:val="18"/>
                <w:lang w:eastAsia="fi-FI"/>
              </w:rPr>
              <w:t>me</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STH - STH34 Hampaiston sekstantti 2013</w:t>
            </w:r>
            <w:r w:rsidRPr="004E48A5">
              <w:rPr>
                <w:rFonts w:ascii="Courier New" w:hAnsi="Courier New" w:cs="Courier New"/>
                <w:color w:val="0000FF"/>
                <w:sz w:val="18"/>
                <w:lang w:eastAsia="fi-FI"/>
              </w:rPr>
              <w:t>"</w:t>
            </w:r>
            <w:r w:rsidRPr="004E48A5">
              <w:rPr>
                <w:rFonts w:ascii="Courier New" w:hAnsi="Courier New" w:cs="Courier New"/>
                <w:i/>
                <w:iCs/>
                <w:color w:val="008080"/>
                <w:sz w:val="18"/>
                <w:lang w:eastAsia="fi-FI"/>
              </w:rPr>
              <w:t xml:space="preserve"> </w:t>
            </w:r>
            <w:r w:rsidRPr="004E48A5">
              <w:rPr>
                <w:rFonts w:ascii="Courier New" w:hAnsi="Courier New" w:cs="Courier New"/>
                <w:color w:val="FF0000"/>
                <w:sz w:val="18"/>
                <w:lang w:eastAsia="fi-FI"/>
              </w:rPr>
              <w:t>dis</w:t>
            </w:r>
            <w:r w:rsidRPr="004E48A5">
              <w:rPr>
                <w:rFonts w:ascii="Courier New" w:hAnsi="Courier New" w:cs="Courier New"/>
                <w:color w:val="FF0000"/>
                <w:sz w:val="18"/>
                <w:lang w:eastAsia="fi-FI"/>
              </w:rPr>
              <w:t>p</w:t>
            </w:r>
            <w:r w:rsidRPr="004E48A5">
              <w:rPr>
                <w:rFonts w:ascii="Courier New" w:hAnsi="Courier New" w:cs="Courier New"/>
                <w:color w:val="FF0000"/>
                <w:sz w:val="18"/>
                <w:lang w:eastAsia="fi-FI"/>
              </w:rPr>
              <w:t>layName</w:t>
            </w:r>
            <w:r w:rsidRPr="004E48A5">
              <w:rPr>
                <w:rFonts w:ascii="Courier New" w:hAnsi="Courier New" w:cs="Courier New"/>
                <w:color w:val="0000FF"/>
                <w:sz w:val="18"/>
                <w:lang w:eastAsia="fi-FI"/>
              </w:rPr>
              <w:t>="</w:t>
            </w:r>
            <w:r w:rsidRPr="004E48A5">
              <w:rPr>
                <w:rFonts w:ascii="Courier New" w:hAnsi="Courier New" w:cs="Courier New"/>
                <w:color w:val="000000"/>
                <w:sz w:val="18"/>
                <w:lang w:eastAsia="fi-FI"/>
              </w:rPr>
              <w:t>Yläkeskellä</w:t>
            </w:r>
            <w:r w:rsidRPr="004E48A5">
              <w:rPr>
                <w:rFonts w:ascii="Courier New" w:hAnsi="Courier New" w:cs="Courier New"/>
                <w:color w:val="0000FF"/>
                <w:sz w:val="18"/>
                <w:lang w:eastAsia="fi-FI"/>
              </w:rPr>
              <w:t>"/&gt;</w:t>
            </w:r>
          </w:p>
          <w:p w14:paraId="73FE6D97" w14:textId="77777777" w:rsidR="00825908" w:rsidRPr="00B4787B" w:rsidRDefault="00825908" w:rsidP="00825908">
            <w:pPr>
              <w:autoSpaceDE w:val="0"/>
              <w:autoSpaceDN w:val="0"/>
              <w:adjustRightInd w:val="0"/>
              <w:ind w:left="568"/>
              <w:jc w:val="left"/>
              <w:rPr>
                <w:rFonts w:ascii="Courier New" w:hAnsi="Courier New" w:cs="Courier New"/>
                <w:color w:val="0000FF"/>
                <w:sz w:val="18"/>
                <w:lang w:eastAsia="fi-FI"/>
              </w:rPr>
            </w:pPr>
            <w:r w:rsidRPr="004E48A5">
              <w:rPr>
                <w:rFonts w:ascii="Courier New" w:hAnsi="Courier New" w:cs="Courier New"/>
                <w:color w:val="000000"/>
                <w:sz w:val="18"/>
                <w:lang w:eastAsia="fi-FI"/>
              </w:rPr>
              <w:t xml:space="preserve">             </w:t>
            </w:r>
            <w:r w:rsidRPr="00B4787B">
              <w:rPr>
                <w:rFonts w:ascii="Courier New" w:hAnsi="Courier New" w:cs="Courier New"/>
                <w:color w:val="0000FF"/>
                <w:sz w:val="18"/>
                <w:lang w:eastAsia="fi-FI"/>
              </w:rPr>
              <w:t>&lt;/</w:t>
            </w:r>
            <w:r w:rsidRPr="00B4787B">
              <w:rPr>
                <w:rFonts w:ascii="Courier New" w:hAnsi="Courier New" w:cs="Courier New"/>
                <w:color w:val="800000"/>
                <w:sz w:val="18"/>
                <w:lang w:eastAsia="fi-FI"/>
              </w:rPr>
              <w:t>qualifier</w:t>
            </w:r>
            <w:r w:rsidRPr="00B4787B">
              <w:rPr>
                <w:rFonts w:ascii="Courier New" w:hAnsi="Courier New" w:cs="Courier New"/>
                <w:color w:val="0000FF"/>
                <w:sz w:val="18"/>
                <w:lang w:eastAsia="fi-FI"/>
              </w:rPr>
              <w:t>&gt;</w:t>
            </w:r>
          </w:p>
          <w:p w14:paraId="02BF1CFD" w14:textId="77777777" w:rsidR="00825908" w:rsidRPr="00B4787B" w:rsidRDefault="00825908" w:rsidP="00825908">
            <w:pPr>
              <w:autoSpaceDE w:val="0"/>
              <w:autoSpaceDN w:val="0"/>
              <w:adjustRightInd w:val="0"/>
              <w:ind w:left="568"/>
              <w:jc w:val="left"/>
              <w:rPr>
                <w:rFonts w:ascii="Courier New" w:hAnsi="Courier New" w:cs="Courier New"/>
                <w:color w:val="0000FF"/>
                <w:sz w:val="18"/>
                <w:lang w:eastAsia="fi-FI"/>
              </w:rPr>
            </w:pPr>
            <w:r w:rsidRPr="00B4787B">
              <w:rPr>
                <w:rFonts w:ascii="Courier New" w:hAnsi="Courier New" w:cs="Courier New"/>
                <w:color w:val="000000"/>
                <w:sz w:val="18"/>
                <w:lang w:eastAsia="fi-FI"/>
              </w:rPr>
              <w:t xml:space="preserve">        </w:t>
            </w:r>
            <w:r w:rsidRPr="00B4787B">
              <w:rPr>
                <w:rFonts w:ascii="Courier New" w:hAnsi="Courier New" w:cs="Courier New"/>
                <w:color w:val="0000FF"/>
                <w:sz w:val="18"/>
                <w:lang w:eastAsia="fi-FI"/>
              </w:rPr>
              <w:t>&lt;/</w:t>
            </w:r>
            <w:r w:rsidRPr="00B4787B">
              <w:rPr>
                <w:rFonts w:ascii="Courier New" w:hAnsi="Courier New" w:cs="Courier New"/>
                <w:color w:val="800000"/>
                <w:sz w:val="18"/>
                <w:lang w:eastAsia="fi-FI"/>
              </w:rPr>
              <w:t>code</w:t>
            </w:r>
            <w:r w:rsidRPr="00B4787B">
              <w:rPr>
                <w:rFonts w:ascii="Courier New" w:hAnsi="Courier New" w:cs="Courier New"/>
                <w:color w:val="0000FF"/>
                <w:sz w:val="18"/>
                <w:lang w:eastAsia="fi-FI"/>
              </w:rPr>
              <w:t>&gt;</w:t>
            </w:r>
          </w:p>
          <w:p w14:paraId="78C7D55F" w14:textId="77777777" w:rsidR="00825908" w:rsidRPr="00B4787B" w:rsidDel="00EF4DBF" w:rsidRDefault="00825908" w:rsidP="00825908">
            <w:pPr>
              <w:autoSpaceDE w:val="0"/>
              <w:autoSpaceDN w:val="0"/>
              <w:adjustRightInd w:val="0"/>
              <w:ind w:left="568"/>
              <w:jc w:val="left"/>
              <w:rPr>
                <w:del w:id="1587" w:author="Tekijä"/>
                <w:rFonts w:ascii="Courier New" w:hAnsi="Courier New" w:cs="Courier New"/>
                <w:color w:val="0000FF"/>
                <w:sz w:val="18"/>
                <w:lang w:eastAsia="fi-FI"/>
              </w:rPr>
            </w:pPr>
            <w:del w:id="1588" w:author="Tekijä">
              <w:r w:rsidRPr="00B4787B" w:rsidDel="00EF4DBF">
                <w:rPr>
                  <w:rFonts w:ascii="Courier New" w:hAnsi="Courier New" w:cs="Courier New"/>
                  <w:color w:val="000000"/>
                  <w:sz w:val="18"/>
                  <w:lang w:eastAsia="fi-FI"/>
                </w:rPr>
                <w:delText xml:space="preserve">        </w:delText>
              </w:r>
              <w:r w:rsidRPr="00B4787B" w:rsidDel="00EF4DBF">
                <w:rPr>
                  <w:rFonts w:ascii="Courier New" w:hAnsi="Courier New" w:cs="Courier New"/>
                  <w:color w:val="0000FF"/>
                  <w:sz w:val="18"/>
                  <w:lang w:eastAsia="fi-FI"/>
                </w:rPr>
                <w:delText>&lt;</w:delText>
              </w:r>
              <w:r w:rsidRPr="00B4787B" w:rsidDel="00EF4DBF">
                <w:rPr>
                  <w:rFonts w:ascii="Courier New" w:hAnsi="Courier New" w:cs="Courier New"/>
                  <w:color w:val="800000"/>
                  <w:sz w:val="18"/>
                  <w:lang w:eastAsia="fi-FI"/>
                </w:rPr>
                <w:delText>text</w:delText>
              </w:r>
              <w:r w:rsidRPr="00B4787B" w:rsidDel="00EF4DBF">
                <w:rPr>
                  <w:rFonts w:ascii="Courier New" w:hAnsi="Courier New" w:cs="Courier New"/>
                  <w:color w:val="0000FF"/>
                  <w:sz w:val="18"/>
                  <w:lang w:eastAsia="fi-FI"/>
                </w:rPr>
                <w:delText>&gt;</w:delText>
              </w:r>
            </w:del>
          </w:p>
          <w:p w14:paraId="255197F3" w14:textId="77777777" w:rsidR="00825908" w:rsidRPr="00B4787B" w:rsidDel="00EF4DBF" w:rsidRDefault="00825908" w:rsidP="00825908">
            <w:pPr>
              <w:autoSpaceDE w:val="0"/>
              <w:autoSpaceDN w:val="0"/>
              <w:adjustRightInd w:val="0"/>
              <w:ind w:left="568"/>
              <w:jc w:val="left"/>
              <w:rPr>
                <w:del w:id="1589" w:author="Tekijä"/>
                <w:rFonts w:ascii="Courier New" w:hAnsi="Courier New" w:cs="Courier New"/>
                <w:color w:val="0000FF"/>
                <w:sz w:val="18"/>
                <w:lang w:eastAsia="fi-FI"/>
              </w:rPr>
            </w:pPr>
            <w:del w:id="1590" w:author="Tekijä">
              <w:r w:rsidRPr="00B4787B" w:rsidDel="00EF4DBF">
                <w:rPr>
                  <w:rFonts w:ascii="Courier New" w:hAnsi="Courier New" w:cs="Courier New"/>
                  <w:color w:val="000000"/>
                  <w:sz w:val="18"/>
                  <w:lang w:eastAsia="fi-FI"/>
                </w:rPr>
                <w:delText xml:space="preserve">          </w:delText>
              </w:r>
              <w:r w:rsidRPr="00B4787B" w:rsidDel="00EF4DBF">
                <w:rPr>
                  <w:rFonts w:ascii="Courier New" w:hAnsi="Courier New" w:cs="Courier New"/>
                  <w:color w:val="0000FF"/>
                  <w:sz w:val="18"/>
                  <w:lang w:eastAsia="fi-FI"/>
                </w:rPr>
                <w:delText>&lt;</w:delText>
              </w:r>
              <w:r w:rsidRPr="00B4787B" w:rsidDel="00EF4DBF">
                <w:rPr>
                  <w:rFonts w:ascii="Courier New" w:hAnsi="Courier New" w:cs="Courier New"/>
                  <w:color w:val="800000"/>
                  <w:sz w:val="18"/>
                  <w:lang w:eastAsia="fi-FI"/>
                </w:rPr>
                <w:delText>reference</w:delText>
              </w:r>
              <w:r w:rsidRPr="00B4787B" w:rsidDel="00EF4DBF">
                <w:rPr>
                  <w:rFonts w:ascii="Courier New" w:hAnsi="Courier New" w:cs="Courier New"/>
                  <w:i/>
                  <w:iCs/>
                  <w:color w:val="008080"/>
                  <w:sz w:val="18"/>
                  <w:lang w:eastAsia="fi-FI"/>
                </w:rPr>
                <w:delText xml:space="preserve"> </w:delText>
              </w:r>
              <w:r w:rsidRPr="00B4787B" w:rsidDel="00EF4DBF">
                <w:rPr>
                  <w:rFonts w:ascii="Courier New" w:hAnsi="Courier New" w:cs="Courier New"/>
                  <w:color w:val="FF0000"/>
                  <w:sz w:val="18"/>
                  <w:lang w:eastAsia="fi-FI"/>
                </w:rPr>
                <w:delText>value</w:delText>
              </w:r>
              <w:r w:rsidRPr="00B4787B" w:rsidDel="00EF4DBF">
                <w:rPr>
                  <w:rFonts w:ascii="Courier New" w:hAnsi="Courier New" w:cs="Courier New"/>
                  <w:color w:val="0000FF"/>
                  <w:sz w:val="18"/>
                  <w:lang w:eastAsia="fi-FI"/>
                </w:rPr>
                <w:delText>="</w:delText>
              </w:r>
              <w:r w:rsidRPr="00B4787B" w:rsidDel="00EF4DBF">
                <w:rPr>
                  <w:rFonts w:ascii="Courier New" w:hAnsi="Courier New" w:cs="Courier New"/>
                  <w:color w:val="000000"/>
                  <w:sz w:val="18"/>
                  <w:lang w:eastAsia="fi-FI"/>
                </w:rPr>
                <w:delText>#OID1.2.246.10.1234567.14.2013.123.5.10.8.2</w:delText>
              </w:r>
              <w:r w:rsidRPr="00B4787B" w:rsidDel="00EF4DBF">
                <w:rPr>
                  <w:rFonts w:ascii="Courier New" w:hAnsi="Courier New" w:cs="Courier New"/>
                  <w:color w:val="0000FF"/>
                  <w:sz w:val="18"/>
                  <w:lang w:eastAsia="fi-FI"/>
                </w:rPr>
                <w:delText>"/&gt;</w:delText>
              </w:r>
            </w:del>
          </w:p>
          <w:p w14:paraId="463F0830" w14:textId="77777777" w:rsidR="00825908" w:rsidRPr="00A33A3A" w:rsidDel="00EF4DBF" w:rsidRDefault="00825908" w:rsidP="00825908">
            <w:pPr>
              <w:autoSpaceDE w:val="0"/>
              <w:autoSpaceDN w:val="0"/>
              <w:adjustRightInd w:val="0"/>
              <w:ind w:left="568"/>
              <w:jc w:val="left"/>
              <w:rPr>
                <w:del w:id="1591" w:author="Tekijä"/>
                <w:rFonts w:ascii="Courier New" w:hAnsi="Courier New" w:cs="Courier New"/>
                <w:color w:val="0000FF"/>
                <w:sz w:val="18"/>
                <w:lang w:eastAsia="fi-FI"/>
              </w:rPr>
            </w:pPr>
            <w:del w:id="1592" w:author="Tekijä">
              <w:r w:rsidRPr="00B4787B" w:rsidDel="00EF4DBF">
                <w:rPr>
                  <w:rFonts w:ascii="Courier New" w:hAnsi="Courier New" w:cs="Courier New"/>
                  <w:color w:val="000000"/>
                  <w:sz w:val="18"/>
                  <w:lang w:eastAsia="fi-FI"/>
                </w:rPr>
                <w:delText xml:space="preserve">        </w:delText>
              </w:r>
              <w:r w:rsidRPr="00A33A3A" w:rsidDel="00EF4DBF">
                <w:rPr>
                  <w:rFonts w:ascii="Courier New" w:hAnsi="Courier New" w:cs="Courier New"/>
                  <w:color w:val="0000FF"/>
                  <w:sz w:val="18"/>
                  <w:lang w:eastAsia="fi-FI"/>
                </w:rPr>
                <w:delText>&lt;/</w:delText>
              </w:r>
              <w:r w:rsidRPr="00A33A3A" w:rsidDel="00EF4DBF">
                <w:rPr>
                  <w:rFonts w:ascii="Courier New" w:hAnsi="Courier New" w:cs="Courier New"/>
                  <w:color w:val="800000"/>
                  <w:sz w:val="18"/>
                  <w:lang w:eastAsia="fi-FI"/>
                </w:rPr>
                <w:delText>text</w:delText>
              </w:r>
              <w:r w:rsidRPr="00A33A3A" w:rsidDel="00EF4DBF">
                <w:rPr>
                  <w:rFonts w:ascii="Courier New" w:hAnsi="Courier New" w:cs="Courier New"/>
                  <w:color w:val="0000FF"/>
                  <w:sz w:val="18"/>
                  <w:lang w:eastAsia="fi-FI"/>
                </w:rPr>
                <w:delText>&gt;</w:delText>
              </w:r>
            </w:del>
          </w:p>
          <w:p w14:paraId="7B29FB24" w14:textId="77777777" w:rsidR="00825908" w:rsidRPr="00825908" w:rsidRDefault="00825908" w:rsidP="00825908">
            <w:pPr>
              <w:autoSpaceDE w:val="0"/>
              <w:autoSpaceDN w:val="0"/>
              <w:adjustRightInd w:val="0"/>
              <w:ind w:left="568"/>
              <w:jc w:val="left"/>
              <w:rPr>
                <w:rFonts w:ascii="Courier New" w:hAnsi="Courier New" w:cs="Courier New"/>
                <w:color w:val="0000FF"/>
                <w:sz w:val="18"/>
                <w:lang w:eastAsia="fi-FI"/>
              </w:rPr>
            </w:pPr>
            <w:r w:rsidRPr="00A33A3A">
              <w:rPr>
                <w:rFonts w:ascii="Courier New" w:hAnsi="Courier New" w:cs="Courier New"/>
                <w:color w:val="000000"/>
                <w:sz w:val="18"/>
                <w:lang w:eastAsia="fi-FI"/>
              </w:rPr>
              <w:t xml:space="preserve">        </w:t>
            </w:r>
            <w:r w:rsidRPr="00825908">
              <w:rPr>
                <w:rFonts w:ascii="Courier New" w:hAnsi="Courier New" w:cs="Courier New"/>
                <w:color w:val="0000FF"/>
                <w:sz w:val="18"/>
                <w:lang w:eastAsia="fi-FI"/>
              </w:rPr>
              <w:t>&lt;!--</w:t>
            </w:r>
            <w:r w:rsidRPr="00825908">
              <w:rPr>
                <w:rFonts w:ascii="Courier New" w:hAnsi="Courier New" w:cs="Courier New"/>
                <w:color w:val="474747"/>
                <w:sz w:val="18"/>
                <w:lang w:eastAsia="fi-FI"/>
              </w:rPr>
              <w:t xml:space="preserve"> Tietosisältömäärittelyssä annettu luokitus 0, 1, 2, 3, 4, X </w:t>
            </w:r>
            <w:r w:rsidRPr="00825908">
              <w:rPr>
                <w:rFonts w:ascii="Courier New" w:hAnsi="Courier New" w:cs="Courier New"/>
                <w:color w:val="0000FF"/>
                <w:sz w:val="18"/>
                <w:lang w:eastAsia="fi-FI"/>
              </w:rPr>
              <w:t>--&gt;</w:t>
            </w:r>
          </w:p>
          <w:p w14:paraId="14948EE3" w14:textId="77777777" w:rsidR="00825908" w:rsidRPr="00A33A3A" w:rsidRDefault="00825908" w:rsidP="00825908">
            <w:pPr>
              <w:autoSpaceDE w:val="0"/>
              <w:autoSpaceDN w:val="0"/>
              <w:adjustRightInd w:val="0"/>
              <w:ind w:left="1704" w:hanging="1136"/>
              <w:jc w:val="left"/>
              <w:rPr>
                <w:rFonts w:ascii="Courier New" w:hAnsi="Courier New" w:cs="Courier New"/>
                <w:color w:val="0000FF"/>
                <w:sz w:val="18"/>
                <w:lang w:val="en-US" w:eastAsia="fi-FI"/>
              </w:rPr>
            </w:pPr>
            <w:r w:rsidRPr="00825908">
              <w:rPr>
                <w:rFonts w:ascii="Courier New" w:hAnsi="Courier New" w:cs="Courier New"/>
                <w:color w:val="000000"/>
                <w:sz w:val="18"/>
                <w:lang w:eastAsia="fi-FI"/>
              </w:rPr>
              <w:t xml:space="preserve">        </w:t>
            </w:r>
            <w:r w:rsidRPr="00A33A3A">
              <w:rPr>
                <w:rFonts w:ascii="Courier New" w:hAnsi="Courier New" w:cs="Courier New"/>
                <w:color w:val="0000FF"/>
                <w:sz w:val="18"/>
                <w:lang w:val="en-US" w:eastAsia="fi-FI"/>
              </w:rPr>
              <w:t>&lt;</w:t>
            </w:r>
            <w:r w:rsidRPr="00A33A3A">
              <w:rPr>
                <w:rFonts w:ascii="Courier New" w:hAnsi="Courier New" w:cs="Courier New"/>
                <w:color w:val="800000"/>
                <w:sz w:val="18"/>
                <w:lang w:val="en-US" w:eastAsia="fi-FI"/>
              </w:rPr>
              <w:t>value</w:t>
            </w:r>
            <w:r w:rsidRPr="00A33A3A">
              <w:rPr>
                <w:rFonts w:ascii="Courier New" w:hAnsi="Courier New" w:cs="Courier New"/>
                <w:i/>
                <w:iCs/>
                <w:color w:val="008080"/>
                <w:sz w:val="18"/>
                <w:lang w:val="en-US" w:eastAsia="fi-FI"/>
              </w:rPr>
              <w:t xml:space="preserve"> </w:t>
            </w:r>
            <w:r w:rsidRPr="00A33A3A">
              <w:rPr>
                <w:rFonts w:ascii="Courier New" w:hAnsi="Courier New" w:cs="Courier New"/>
                <w:color w:val="FF0000"/>
                <w:sz w:val="18"/>
                <w:lang w:val="en-US" w:eastAsia="fi-FI"/>
              </w:rPr>
              <w:t>xsi:type</w:t>
            </w:r>
            <w:r w:rsidRPr="00A33A3A">
              <w:rPr>
                <w:rFonts w:ascii="Courier New" w:hAnsi="Courier New" w:cs="Courier New"/>
                <w:color w:val="0000FF"/>
                <w:sz w:val="18"/>
                <w:lang w:val="en-US" w:eastAsia="fi-FI"/>
              </w:rPr>
              <w:t>="</w:t>
            </w:r>
            <w:r w:rsidRPr="00A33A3A">
              <w:rPr>
                <w:rFonts w:ascii="Courier New" w:hAnsi="Courier New" w:cs="Courier New"/>
                <w:color w:val="000000"/>
                <w:sz w:val="18"/>
                <w:lang w:val="en-US" w:eastAsia="fi-FI"/>
              </w:rPr>
              <w:t>CV</w:t>
            </w:r>
            <w:r w:rsidRPr="00A33A3A">
              <w:rPr>
                <w:rFonts w:ascii="Courier New" w:hAnsi="Courier New" w:cs="Courier New"/>
                <w:color w:val="0000FF"/>
                <w:sz w:val="18"/>
                <w:lang w:val="en-US" w:eastAsia="fi-FI"/>
              </w:rPr>
              <w:t>"</w:t>
            </w:r>
            <w:r w:rsidRPr="00A33A3A">
              <w:rPr>
                <w:rFonts w:ascii="Courier New" w:hAnsi="Courier New" w:cs="Courier New"/>
                <w:i/>
                <w:iCs/>
                <w:color w:val="008080"/>
                <w:sz w:val="18"/>
                <w:lang w:val="en-US" w:eastAsia="fi-FI"/>
              </w:rPr>
              <w:t xml:space="preserve"> </w:t>
            </w:r>
            <w:r w:rsidRPr="00A33A3A">
              <w:rPr>
                <w:rFonts w:ascii="Courier New" w:hAnsi="Courier New" w:cs="Courier New"/>
                <w:color w:val="FF0000"/>
                <w:sz w:val="18"/>
                <w:lang w:val="en-US" w:eastAsia="fi-FI"/>
              </w:rPr>
              <w:t>code</w:t>
            </w:r>
            <w:r w:rsidRPr="00A33A3A">
              <w:rPr>
                <w:rFonts w:ascii="Courier New" w:hAnsi="Courier New" w:cs="Courier New"/>
                <w:color w:val="0000FF"/>
                <w:sz w:val="18"/>
                <w:lang w:val="en-US" w:eastAsia="fi-FI"/>
              </w:rPr>
              <w:t>="</w:t>
            </w:r>
            <w:r w:rsidRPr="00A33A3A">
              <w:rPr>
                <w:rFonts w:ascii="Courier New" w:hAnsi="Courier New" w:cs="Courier New"/>
                <w:color w:val="000000"/>
                <w:sz w:val="18"/>
                <w:lang w:val="en-US" w:eastAsia="fi-FI"/>
              </w:rPr>
              <w:t>3</w:t>
            </w:r>
            <w:r w:rsidRPr="00A33A3A">
              <w:rPr>
                <w:rFonts w:ascii="Courier New" w:hAnsi="Courier New" w:cs="Courier New"/>
                <w:color w:val="0000FF"/>
                <w:sz w:val="18"/>
                <w:lang w:val="en-US" w:eastAsia="fi-FI"/>
              </w:rPr>
              <w:t>"</w:t>
            </w:r>
            <w:r w:rsidRPr="00A33A3A">
              <w:rPr>
                <w:rFonts w:ascii="Courier New" w:hAnsi="Courier New" w:cs="Courier New"/>
                <w:i/>
                <w:iCs/>
                <w:color w:val="008080"/>
                <w:sz w:val="18"/>
                <w:lang w:val="en-US" w:eastAsia="fi-FI"/>
              </w:rPr>
              <w:t xml:space="preserve"> </w:t>
            </w:r>
            <w:r w:rsidRPr="00A33A3A">
              <w:rPr>
                <w:rFonts w:ascii="Courier New" w:hAnsi="Courier New" w:cs="Courier New"/>
                <w:color w:val="FF0000"/>
                <w:sz w:val="18"/>
                <w:lang w:val="en-US" w:eastAsia="fi-FI"/>
              </w:rPr>
              <w:t>codeSy</w:t>
            </w:r>
            <w:r w:rsidRPr="00A33A3A">
              <w:rPr>
                <w:rFonts w:ascii="Courier New" w:hAnsi="Courier New" w:cs="Courier New"/>
                <w:color w:val="FF0000"/>
                <w:sz w:val="18"/>
                <w:lang w:val="en-US" w:eastAsia="fi-FI"/>
              </w:rPr>
              <w:t>s</w:t>
            </w:r>
            <w:r w:rsidRPr="00A33A3A">
              <w:rPr>
                <w:rFonts w:ascii="Courier New" w:hAnsi="Courier New" w:cs="Courier New"/>
                <w:color w:val="FF0000"/>
                <w:sz w:val="18"/>
                <w:lang w:val="en-US" w:eastAsia="fi-FI"/>
              </w:rPr>
              <w:t>tem</w:t>
            </w:r>
            <w:r w:rsidRPr="00A33A3A">
              <w:rPr>
                <w:rFonts w:ascii="Courier New" w:hAnsi="Courier New" w:cs="Courier New"/>
                <w:color w:val="0000FF"/>
                <w:sz w:val="18"/>
                <w:lang w:val="en-US" w:eastAsia="fi-FI"/>
              </w:rPr>
              <w:t>="</w:t>
            </w:r>
            <w:r w:rsidRPr="00A33A3A">
              <w:rPr>
                <w:rFonts w:ascii="Courier New" w:hAnsi="Courier New" w:cs="Courier New"/>
                <w:color w:val="000000"/>
                <w:sz w:val="18"/>
                <w:lang w:val="en-US" w:eastAsia="fi-FI"/>
              </w:rPr>
              <w:t>1.2.246.537.6.12.2002.905.2013.18</w:t>
            </w:r>
            <w:r w:rsidRPr="00A33A3A">
              <w:rPr>
                <w:rFonts w:ascii="Courier New" w:hAnsi="Courier New" w:cs="Courier New"/>
                <w:color w:val="0000FF"/>
                <w:sz w:val="18"/>
                <w:lang w:val="en-US" w:eastAsia="fi-FI"/>
              </w:rPr>
              <w:t>"</w:t>
            </w:r>
            <w:r w:rsidRPr="00A33A3A">
              <w:rPr>
                <w:rFonts w:ascii="Courier New" w:hAnsi="Courier New" w:cs="Courier New"/>
                <w:i/>
                <w:iCs/>
                <w:color w:val="008080"/>
                <w:sz w:val="18"/>
                <w:lang w:val="en-US" w:eastAsia="fi-FI"/>
              </w:rPr>
              <w:t xml:space="preserve"> </w:t>
            </w:r>
            <w:r w:rsidRPr="00A33A3A">
              <w:rPr>
                <w:rFonts w:ascii="Courier New" w:hAnsi="Courier New" w:cs="Courier New"/>
                <w:color w:val="FF0000"/>
                <w:sz w:val="18"/>
                <w:lang w:val="en-US" w:eastAsia="fi-FI"/>
              </w:rPr>
              <w:t>displayName</w:t>
            </w:r>
            <w:r w:rsidRPr="00A33A3A">
              <w:rPr>
                <w:rFonts w:ascii="Courier New" w:hAnsi="Courier New" w:cs="Courier New"/>
                <w:color w:val="0000FF"/>
                <w:sz w:val="18"/>
                <w:lang w:val="en-US" w:eastAsia="fi-FI"/>
              </w:rPr>
              <w:t>="</w:t>
            </w:r>
            <w:r w:rsidRPr="00A33A3A">
              <w:rPr>
                <w:rFonts w:ascii="Courier New" w:hAnsi="Courier New" w:cs="Courier New"/>
                <w:color w:val="000000"/>
                <w:sz w:val="18"/>
                <w:lang w:val="en-US" w:eastAsia="fi-FI"/>
              </w:rPr>
              <w:t>3</w:t>
            </w:r>
            <w:r w:rsidRPr="00A33A3A">
              <w:rPr>
                <w:rFonts w:ascii="Courier New" w:hAnsi="Courier New" w:cs="Courier New"/>
                <w:color w:val="0000FF"/>
                <w:sz w:val="18"/>
                <w:lang w:val="en-US" w:eastAsia="fi-FI"/>
              </w:rPr>
              <w:t>"/&gt;</w:t>
            </w:r>
          </w:p>
          <w:p w14:paraId="223A6937" w14:textId="77777777" w:rsidR="00825908" w:rsidRPr="00825908" w:rsidRDefault="00825908" w:rsidP="00825908">
            <w:pPr>
              <w:autoSpaceDE w:val="0"/>
              <w:autoSpaceDN w:val="0"/>
              <w:adjustRightInd w:val="0"/>
              <w:ind w:left="568"/>
              <w:jc w:val="left"/>
              <w:rPr>
                <w:rFonts w:ascii="Courier New" w:hAnsi="Courier New" w:cs="Courier New"/>
                <w:color w:val="0000FF"/>
                <w:sz w:val="18"/>
                <w:lang w:val="en-US" w:eastAsia="fi-FI"/>
              </w:rPr>
            </w:pPr>
            <w:r w:rsidRPr="00A33A3A">
              <w:rPr>
                <w:rFonts w:ascii="Courier New" w:hAnsi="Courier New" w:cs="Courier New"/>
                <w:color w:val="000000"/>
                <w:sz w:val="18"/>
                <w:lang w:val="en-US" w:eastAsia="fi-FI"/>
              </w:rPr>
              <w:t xml:space="preserve">    </w:t>
            </w:r>
            <w:r w:rsidRPr="00825908">
              <w:rPr>
                <w:rFonts w:ascii="Courier New" w:hAnsi="Courier New" w:cs="Courier New"/>
                <w:color w:val="0000FF"/>
                <w:sz w:val="18"/>
                <w:lang w:val="en-US" w:eastAsia="fi-FI"/>
              </w:rPr>
              <w:t>&lt;/</w:t>
            </w:r>
            <w:r w:rsidRPr="00825908">
              <w:rPr>
                <w:rFonts w:ascii="Courier New" w:hAnsi="Courier New" w:cs="Courier New"/>
                <w:color w:val="800000"/>
                <w:sz w:val="18"/>
                <w:lang w:val="en-US" w:eastAsia="fi-FI"/>
              </w:rPr>
              <w:t>observation</w:t>
            </w:r>
            <w:r w:rsidRPr="00825908">
              <w:rPr>
                <w:rFonts w:ascii="Courier New" w:hAnsi="Courier New" w:cs="Courier New"/>
                <w:color w:val="0000FF"/>
                <w:sz w:val="18"/>
                <w:lang w:val="en-US" w:eastAsia="fi-FI"/>
              </w:rPr>
              <w:t>&gt;</w:t>
            </w:r>
          </w:p>
          <w:p w14:paraId="35E33926" w14:textId="77777777" w:rsidR="00825908" w:rsidRPr="00825908" w:rsidRDefault="00825908" w:rsidP="00825908">
            <w:pPr>
              <w:autoSpaceDE w:val="0"/>
              <w:autoSpaceDN w:val="0"/>
              <w:adjustRightInd w:val="0"/>
              <w:ind w:left="568"/>
              <w:jc w:val="left"/>
              <w:rPr>
                <w:rFonts w:ascii="Courier New" w:hAnsi="Courier New" w:cs="Courier New"/>
                <w:color w:val="0000FF"/>
                <w:sz w:val="18"/>
                <w:lang w:val="en-US" w:eastAsia="fi-FI"/>
              </w:rPr>
            </w:pPr>
            <w:r w:rsidRPr="00825908">
              <w:rPr>
                <w:rFonts w:ascii="Courier New" w:hAnsi="Courier New" w:cs="Courier New"/>
                <w:color w:val="000000"/>
                <w:sz w:val="18"/>
                <w:lang w:val="en-US" w:eastAsia="fi-FI"/>
              </w:rPr>
              <w:t xml:space="preserve"> </w:t>
            </w:r>
            <w:r w:rsidRPr="00825908">
              <w:rPr>
                <w:rFonts w:ascii="Courier New" w:hAnsi="Courier New" w:cs="Courier New"/>
                <w:color w:val="0000FF"/>
                <w:sz w:val="18"/>
                <w:lang w:val="en-US" w:eastAsia="fi-FI"/>
              </w:rPr>
              <w:t>&lt;/</w:t>
            </w:r>
            <w:r w:rsidRPr="00825908">
              <w:rPr>
                <w:rFonts w:ascii="Courier New" w:hAnsi="Courier New" w:cs="Courier New"/>
                <w:color w:val="800000"/>
                <w:sz w:val="18"/>
                <w:lang w:val="en-US" w:eastAsia="fi-FI"/>
              </w:rPr>
              <w:t>component</w:t>
            </w:r>
            <w:r w:rsidRPr="00825908">
              <w:rPr>
                <w:rFonts w:ascii="Courier New" w:hAnsi="Courier New" w:cs="Courier New"/>
                <w:color w:val="0000FF"/>
                <w:sz w:val="18"/>
                <w:lang w:val="en-US" w:eastAsia="fi-FI"/>
              </w:rPr>
              <w:t>&gt;</w:t>
            </w:r>
          </w:p>
          <w:p w14:paraId="69143C4C" w14:textId="77777777" w:rsidR="003F6A08" w:rsidRPr="003F6A08" w:rsidRDefault="003F6A08" w:rsidP="003F6A08">
            <w:pPr>
              <w:autoSpaceDE w:val="0"/>
              <w:autoSpaceDN w:val="0"/>
              <w:adjustRightInd w:val="0"/>
              <w:jc w:val="left"/>
              <w:rPr>
                <w:rFonts w:ascii="Courier New" w:hAnsi="Courier New" w:cs="Courier New"/>
                <w:color w:val="0000FF"/>
                <w:sz w:val="18"/>
                <w:szCs w:val="18"/>
                <w:lang w:val="en-US" w:eastAsia="fi-FI"/>
              </w:rPr>
            </w:pPr>
            <w:r w:rsidRPr="003F6A08">
              <w:rPr>
                <w:rFonts w:ascii="Courier New" w:hAnsi="Courier New" w:cs="Courier New"/>
                <w:color w:val="000000"/>
                <w:sz w:val="18"/>
                <w:szCs w:val="18"/>
                <w:lang w:val="en-US" w:eastAsia="fi-FI"/>
              </w:rPr>
              <w:t xml:space="preserve">         </w:t>
            </w:r>
            <w:r w:rsidRPr="003F6A08">
              <w:rPr>
                <w:rFonts w:ascii="Courier New" w:hAnsi="Courier New" w:cs="Courier New"/>
                <w:color w:val="0000FF"/>
                <w:sz w:val="18"/>
                <w:szCs w:val="18"/>
                <w:lang w:val="en-US" w:eastAsia="fi-FI"/>
              </w:rPr>
              <w:t>&lt;!--</w:t>
            </w:r>
            <w:r w:rsidRPr="003F6A08">
              <w:rPr>
                <w:rFonts w:ascii="Courier New" w:hAnsi="Courier New" w:cs="Courier New"/>
                <w:color w:val="474747"/>
                <w:sz w:val="18"/>
                <w:szCs w:val="18"/>
                <w:lang w:val="en-US" w:eastAsia="fi-FI"/>
              </w:rPr>
              <w:t xml:space="preserve">  3. sekstantti jne</w:t>
            </w:r>
            <w:r w:rsidRPr="003F6A08">
              <w:rPr>
                <w:rFonts w:ascii="Courier New" w:hAnsi="Courier New" w:cs="Courier New"/>
                <w:color w:val="0000FF"/>
                <w:sz w:val="18"/>
                <w:szCs w:val="18"/>
                <w:lang w:val="en-US" w:eastAsia="fi-FI"/>
              </w:rPr>
              <w:t>--&gt;</w:t>
            </w:r>
          </w:p>
          <w:p w14:paraId="485A131D" w14:textId="77777777" w:rsidR="003F6A08" w:rsidRPr="003F6A08" w:rsidRDefault="003F6A08" w:rsidP="003F6A08">
            <w:pPr>
              <w:autoSpaceDE w:val="0"/>
              <w:autoSpaceDN w:val="0"/>
              <w:adjustRightInd w:val="0"/>
              <w:jc w:val="left"/>
              <w:rPr>
                <w:rFonts w:ascii="Courier New" w:hAnsi="Courier New" w:cs="Courier New"/>
                <w:color w:val="0000FF"/>
                <w:sz w:val="18"/>
                <w:szCs w:val="18"/>
                <w:lang w:val="en-US" w:eastAsia="fi-FI"/>
              </w:rPr>
            </w:pPr>
            <w:r w:rsidRPr="003F6A08">
              <w:rPr>
                <w:rFonts w:ascii="Courier New" w:hAnsi="Courier New" w:cs="Courier New"/>
                <w:color w:val="000000"/>
                <w:sz w:val="18"/>
                <w:szCs w:val="18"/>
                <w:lang w:val="en-US" w:eastAsia="fi-FI"/>
              </w:rPr>
              <w:t>…</w:t>
            </w:r>
          </w:p>
          <w:p w14:paraId="429C21C4" w14:textId="77777777" w:rsidR="003F6A08" w:rsidRPr="003F6A08" w:rsidRDefault="003F6A08" w:rsidP="003F6A08">
            <w:pPr>
              <w:autoSpaceDE w:val="0"/>
              <w:autoSpaceDN w:val="0"/>
              <w:adjustRightInd w:val="0"/>
              <w:jc w:val="left"/>
              <w:rPr>
                <w:rFonts w:ascii="Courier New" w:hAnsi="Courier New" w:cs="Courier New"/>
                <w:color w:val="0000FF"/>
                <w:sz w:val="18"/>
                <w:szCs w:val="18"/>
                <w:lang w:val="en-US" w:eastAsia="fi-FI"/>
              </w:rPr>
            </w:pPr>
            <w:r w:rsidRPr="003F6A08">
              <w:rPr>
                <w:rFonts w:ascii="Courier New" w:hAnsi="Courier New" w:cs="Courier New"/>
                <w:color w:val="000000"/>
                <w:sz w:val="18"/>
                <w:szCs w:val="18"/>
                <w:lang w:val="en-US" w:eastAsia="fi-FI"/>
              </w:rPr>
              <w:t xml:space="preserve">    </w:t>
            </w:r>
            <w:r w:rsidRPr="003F6A08">
              <w:rPr>
                <w:rFonts w:ascii="Courier New" w:hAnsi="Courier New" w:cs="Courier New"/>
                <w:color w:val="0000FF"/>
                <w:sz w:val="18"/>
                <w:szCs w:val="18"/>
                <w:lang w:val="en-US" w:eastAsia="fi-FI"/>
              </w:rPr>
              <w:t>&lt;/</w:t>
            </w:r>
            <w:r w:rsidRPr="003F6A08">
              <w:rPr>
                <w:rFonts w:ascii="Courier New" w:hAnsi="Courier New" w:cs="Courier New"/>
                <w:color w:val="800000"/>
                <w:sz w:val="18"/>
                <w:szCs w:val="18"/>
                <w:lang w:val="en-US" w:eastAsia="fi-FI"/>
              </w:rPr>
              <w:t>organizer</w:t>
            </w:r>
            <w:r w:rsidRPr="003F6A08">
              <w:rPr>
                <w:rFonts w:ascii="Courier New" w:hAnsi="Courier New" w:cs="Courier New"/>
                <w:color w:val="0000FF"/>
                <w:sz w:val="18"/>
                <w:szCs w:val="18"/>
                <w:lang w:val="en-US" w:eastAsia="fi-FI"/>
              </w:rPr>
              <w:t>&gt;</w:t>
            </w:r>
          </w:p>
          <w:p w14:paraId="7AC83B0F" w14:textId="77777777" w:rsidR="003F6A08" w:rsidRPr="003F6A08" w:rsidRDefault="003F6A08" w:rsidP="003F6A08">
            <w:pPr>
              <w:autoSpaceDE w:val="0"/>
              <w:autoSpaceDN w:val="0"/>
              <w:adjustRightInd w:val="0"/>
              <w:jc w:val="left"/>
              <w:rPr>
                <w:rFonts w:ascii="Courier New" w:hAnsi="Courier New" w:cs="Courier New"/>
                <w:sz w:val="18"/>
                <w:szCs w:val="18"/>
                <w:lang w:val="en-US"/>
              </w:rPr>
            </w:pPr>
            <w:r w:rsidRPr="003F6A08">
              <w:rPr>
                <w:rFonts w:ascii="Courier New" w:hAnsi="Courier New" w:cs="Courier New"/>
                <w:color w:val="000000"/>
                <w:sz w:val="18"/>
                <w:szCs w:val="18"/>
                <w:lang w:val="en-US" w:eastAsia="fi-FI"/>
              </w:rPr>
              <w:t xml:space="preserve"> </w:t>
            </w:r>
            <w:r w:rsidRPr="003F6A08">
              <w:rPr>
                <w:rFonts w:ascii="Courier New" w:hAnsi="Courier New" w:cs="Courier New"/>
                <w:color w:val="0000FF"/>
                <w:sz w:val="18"/>
                <w:szCs w:val="18"/>
                <w:lang w:val="en-US" w:eastAsia="fi-FI"/>
              </w:rPr>
              <w:t>&lt;/</w:t>
            </w:r>
            <w:r w:rsidRPr="003F6A08">
              <w:rPr>
                <w:rFonts w:ascii="Courier New" w:hAnsi="Courier New" w:cs="Courier New"/>
                <w:color w:val="800000"/>
                <w:sz w:val="18"/>
                <w:szCs w:val="18"/>
                <w:lang w:val="en-US" w:eastAsia="fi-FI"/>
              </w:rPr>
              <w:t>component</w:t>
            </w:r>
            <w:r w:rsidRPr="003F6A08">
              <w:rPr>
                <w:rFonts w:ascii="Courier New" w:hAnsi="Courier New" w:cs="Courier New"/>
                <w:color w:val="0000FF"/>
                <w:sz w:val="18"/>
                <w:szCs w:val="18"/>
                <w:lang w:val="en-US" w:eastAsia="fi-FI"/>
              </w:rPr>
              <w:t>&gt;</w:t>
            </w:r>
          </w:p>
        </w:tc>
      </w:tr>
    </w:tbl>
    <w:p w14:paraId="728FD142" w14:textId="77777777" w:rsidR="003F6A08" w:rsidRPr="003F6A08" w:rsidRDefault="003F6A08" w:rsidP="008E33EF">
      <w:pPr>
        <w:pStyle w:val="Otsikko3"/>
        <w:rPr>
          <w:lang w:val="en-US"/>
        </w:rPr>
      </w:pPr>
      <w:bookmarkStart w:id="1593" w:name="_Toc377399178"/>
      <w:bookmarkStart w:id="1594" w:name="_Toc436732625"/>
      <w:r w:rsidRPr="003F6A08">
        <w:rPr>
          <w:lang w:val="en-US"/>
        </w:rPr>
        <w:t>Gingival Index (GI)</w:t>
      </w:r>
      <w:bookmarkEnd w:id="1593"/>
      <w:bookmarkEnd w:id="1594"/>
    </w:p>
    <w:p w14:paraId="125BBF59" w14:textId="77777777" w:rsidR="009379BB" w:rsidRPr="00FA63CD" w:rsidRDefault="009379BB" w:rsidP="009379BB">
      <w:r w:rsidRPr="00FA63CD">
        <w:t xml:space="preserve">Entry.organizer.templateId kohtaan annetaan </w:t>
      </w:r>
      <w:r w:rsidRPr="003F6A08">
        <w:t>Gingival Index (GI)</w:t>
      </w:r>
      <w:r w:rsidRPr="00BE0F72">
        <w:t xml:space="preserve"> </w:t>
      </w:r>
      <w:r w:rsidRPr="00FA63CD">
        <w:t xml:space="preserve">tietorakenteen tunnus </w:t>
      </w:r>
      <w:r w:rsidRPr="00BB13C8">
        <w:t>1.2.246.537.6.12.2002.905.2013.</w:t>
      </w:r>
      <w:r>
        <w:t>20 eli kyseisen kentän oid tietosisältömäärittelystä.</w:t>
      </w:r>
    </w:p>
    <w:p w14:paraId="64C8823C" w14:textId="77777777" w:rsidR="009379BB" w:rsidRDefault="009379BB" w:rsidP="003F6A08"/>
    <w:p w14:paraId="7B392DE1" w14:textId="77777777" w:rsidR="003F6A08" w:rsidRDefault="003F6A08" w:rsidP="003F6A08">
      <w:r w:rsidRPr="003F6A08">
        <w:t xml:space="preserve">Gingival Index (GI) </w:t>
      </w:r>
      <w:r w:rsidR="00BB13C8">
        <w:t>osalta o</w:t>
      </w:r>
      <w:r w:rsidRPr="003F6A08">
        <w:t>bservation code:n tulee tietosisältömäärittelyn ko. kentän oid ja v</w:t>
      </w:r>
      <w:r w:rsidRPr="003F6A08">
        <w:t>a</w:t>
      </w:r>
      <w:r w:rsidRPr="003F6A08">
        <w:t>lue:een annetaan kokonaisluku INT-tietotyypillä.</w:t>
      </w:r>
    </w:p>
    <w:p w14:paraId="5BA21B21" w14:textId="77777777" w:rsidR="00BB13C8" w:rsidRPr="003F6A08" w:rsidRDefault="00BB13C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1F4E70EF"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74F7ADB5"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p w14:paraId="5CCFE819"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474747"/>
                <w:sz w:val="18"/>
                <w:lang w:val="en-US" w:eastAsia="fi-FI"/>
              </w:rPr>
              <w:t xml:space="preserve"> Gingival Index (GI)  </w:t>
            </w:r>
            <w:r w:rsidRPr="003F6A08">
              <w:rPr>
                <w:rFonts w:ascii="Courier New" w:hAnsi="Courier New" w:cs="Courier New"/>
                <w:color w:val="0000FF"/>
                <w:sz w:val="18"/>
                <w:lang w:val="en-US" w:eastAsia="fi-FI"/>
              </w:rPr>
              <w:t>--&gt;</w:t>
            </w:r>
          </w:p>
          <w:p w14:paraId="2F07DDED"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classCode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COND</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moodCode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EVN</w:t>
            </w:r>
            <w:r w:rsidRPr="003F6A08">
              <w:rPr>
                <w:rFonts w:ascii="Courier New" w:hAnsi="Courier New" w:cs="Courier New"/>
                <w:color w:val="0000FF"/>
                <w:sz w:val="18"/>
                <w:lang w:val="en-US" w:eastAsia="fi-FI"/>
              </w:rPr>
              <w:t>"&gt;</w:t>
            </w:r>
          </w:p>
          <w:p w14:paraId="5BD99494" w14:textId="77777777" w:rsidR="003F6A08" w:rsidRPr="003F6A08" w:rsidRDefault="003F6A08" w:rsidP="003F6A08">
            <w:pPr>
              <w:autoSpaceDE w:val="0"/>
              <w:autoSpaceDN w:val="0"/>
              <w:adjustRightInd w:val="0"/>
              <w:ind w:left="1136" w:hanging="1136"/>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code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20</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codeSystem</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1.2.246.537.6.12.2002.905.2013</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00825908" w:rsidRPr="00825908">
              <w:rPr>
                <w:rFonts w:ascii="Courier New" w:hAnsi="Courier New" w:cs="Courier New"/>
                <w:color w:val="FF0000"/>
                <w:sz w:val="18"/>
                <w:lang w:val="en-US" w:eastAsia="fi-FI"/>
              </w:rPr>
              <w:t>codeSy</w:t>
            </w:r>
            <w:r w:rsidR="00825908" w:rsidRPr="00825908">
              <w:rPr>
                <w:rFonts w:ascii="Courier New" w:hAnsi="Courier New" w:cs="Courier New"/>
                <w:color w:val="FF0000"/>
                <w:sz w:val="18"/>
                <w:lang w:val="en-US" w:eastAsia="fi-FI"/>
              </w:rPr>
              <w:t>s</w:t>
            </w:r>
            <w:r w:rsidR="00825908" w:rsidRPr="00825908">
              <w:rPr>
                <w:rFonts w:ascii="Courier New" w:hAnsi="Courier New" w:cs="Courier New"/>
                <w:color w:val="FF0000"/>
                <w:sz w:val="18"/>
                <w:lang w:val="en-US" w:eastAsia="fi-FI"/>
              </w:rPr>
              <w:t>temName</w:t>
            </w:r>
            <w:r w:rsidR="00825908" w:rsidRPr="00825908">
              <w:rPr>
                <w:rFonts w:ascii="Courier New" w:hAnsi="Courier New" w:cs="Courier New"/>
                <w:color w:val="0000FF"/>
                <w:sz w:val="18"/>
                <w:lang w:val="en-US" w:eastAsia="fi-FI"/>
              </w:rPr>
              <w:t>="</w:t>
            </w:r>
            <w:r w:rsidR="00825908" w:rsidRPr="00825908">
              <w:rPr>
                <w:rFonts w:ascii="Courier New" w:hAnsi="Courier New" w:cs="Courier New"/>
                <w:color w:val="000000"/>
                <w:sz w:val="18"/>
                <w:lang w:val="en-US" w:eastAsia="fi-FI"/>
              </w:rPr>
              <w:t>THL/Tietosisältö - STH05 Suun terveydenhuollon indeksit ja mittaukset 2013</w:t>
            </w:r>
            <w:r w:rsidR="00825908" w:rsidRPr="00825908">
              <w:rPr>
                <w:rFonts w:ascii="Courier New" w:hAnsi="Courier New" w:cs="Courier New"/>
                <w:color w:val="0000FF"/>
                <w:sz w:val="18"/>
                <w:lang w:val="en-US" w:eastAsia="fi-FI"/>
              </w:rPr>
              <w:t>"</w:t>
            </w:r>
            <w:r w:rsidR="00825908">
              <w:rPr>
                <w:rFonts w:ascii="Courier New" w:hAnsi="Courier New" w:cs="Courier New"/>
                <w:color w:val="0000FF"/>
                <w:sz w:val="18"/>
                <w:lang w:val="en-US" w:eastAsia="fi-FI"/>
              </w:rPr>
              <w:t xml:space="preserve"> </w:t>
            </w:r>
            <w:r w:rsidRPr="003F6A08">
              <w:rPr>
                <w:rFonts w:ascii="Courier New" w:hAnsi="Courier New" w:cs="Courier New"/>
                <w:color w:val="FF0000"/>
                <w:sz w:val="18"/>
                <w:lang w:val="en-US" w:eastAsia="fi-FI"/>
              </w:rPr>
              <w:t>displayName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Gingival Index (GI)</w:t>
            </w:r>
            <w:r w:rsidRPr="003F6A08">
              <w:rPr>
                <w:rFonts w:ascii="Courier New" w:hAnsi="Courier New" w:cs="Courier New"/>
                <w:color w:val="0000FF"/>
                <w:sz w:val="18"/>
                <w:lang w:val="en-US" w:eastAsia="fi-FI"/>
              </w:rPr>
              <w:t>"/&gt;</w:t>
            </w:r>
          </w:p>
          <w:p w14:paraId="4525D68B" w14:textId="77777777" w:rsidR="003F6A08" w:rsidRPr="003F6A08" w:rsidDel="00EF4DBF" w:rsidRDefault="003F6A08" w:rsidP="003F6A08">
            <w:pPr>
              <w:autoSpaceDE w:val="0"/>
              <w:autoSpaceDN w:val="0"/>
              <w:adjustRightInd w:val="0"/>
              <w:jc w:val="left"/>
              <w:rPr>
                <w:del w:id="1595" w:author="Tekijä"/>
                <w:rFonts w:ascii="Courier New" w:hAnsi="Courier New" w:cs="Courier New"/>
                <w:color w:val="0000FF"/>
                <w:sz w:val="18"/>
                <w:lang w:val="en-US" w:eastAsia="fi-FI"/>
              </w:rPr>
            </w:pPr>
            <w:del w:id="1596" w:author="Tekijä">
              <w:r w:rsidRPr="003F6A08" w:rsidDel="00EF4DBF">
                <w:rPr>
                  <w:rFonts w:ascii="Courier New" w:hAnsi="Courier New" w:cs="Courier New"/>
                  <w:color w:val="000000"/>
                  <w:sz w:val="18"/>
                  <w:lang w:val="en-US" w:eastAsia="fi-FI"/>
                </w:rPr>
                <w:delText xml:space="preserve">        </w:delText>
              </w:r>
              <w:r w:rsidRPr="003F6A08" w:rsidDel="00EF4DBF">
                <w:rPr>
                  <w:rFonts w:ascii="Courier New" w:hAnsi="Courier New" w:cs="Courier New"/>
                  <w:color w:val="0000FF"/>
                  <w:sz w:val="18"/>
                  <w:lang w:val="en-US" w:eastAsia="fi-FI"/>
                </w:rPr>
                <w:delText>&lt;</w:delText>
              </w:r>
              <w:r w:rsidRPr="003F6A08" w:rsidDel="00EF4DBF">
                <w:rPr>
                  <w:rFonts w:ascii="Courier New" w:hAnsi="Courier New" w:cs="Courier New"/>
                  <w:color w:val="800000"/>
                  <w:sz w:val="18"/>
                  <w:lang w:val="en-US" w:eastAsia="fi-FI"/>
                </w:rPr>
                <w:delText>text</w:delText>
              </w:r>
              <w:r w:rsidRPr="003F6A08" w:rsidDel="00EF4DBF">
                <w:rPr>
                  <w:rFonts w:ascii="Courier New" w:hAnsi="Courier New" w:cs="Courier New"/>
                  <w:color w:val="0000FF"/>
                  <w:sz w:val="18"/>
                  <w:lang w:val="en-US" w:eastAsia="fi-FI"/>
                </w:rPr>
                <w:delText>&gt;</w:delText>
              </w:r>
            </w:del>
          </w:p>
          <w:p w14:paraId="57A47819" w14:textId="77777777" w:rsidR="003F6A08" w:rsidRPr="003F6A08" w:rsidDel="00EF4DBF" w:rsidRDefault="003F6A08" w:rsidP="003F6A08">
            <w:pPr>
              <w:autoSpaceDE w:val="0"/>
              <w:autoSpaceDN w:val="0"/>
              <w:adjustRightInd w:val="0"/>
              <w:jc w:val="left"/>
              <w:rPr>
                <w:del w:id="1597" w:author="Tekijä"/>
                <w:rFonts w:ascii="Courier New" w:hAnsi="Courier New" w:cs="Courier New"/>
                <w:color w:val="0000FF"/>
                <w:sz w:val="18"/>
                <w:lang w:val="en-US" w:eastAsia="fi-FI"/>
              </w:rPr>
            </w:pPr>
            <w:del w:id="1598" w:author="Tekijä">
              <w:r w:rsidRPr="003F6A08" w:rsidDel="00EF4DBF">
                <w:rPr>
                  <w:rFonts w:ascii="Courier New" w:hAnsi="Courier New" w:cs="Courier New"/>
                  <w:color w:val="000000"/>
                  <w:sz w:val="18"/>
                  <w:lang w:val="en-US" w:eastAsia="fi-FI"/>
                </w:rPr>
                <w:delText xml:space="preserve">          </w:delText>
              </w:r>
              <w:r w:rsidRPr="003F6A08" w:rsidDel="00EF4DBF">
                <w:rPr>
                  <w:rFonts w:ascii="Courier New" w:hAnsi="Courier New" w:cs="Courier New"/>
                  <w:color w:val="0000FF"/>
                  <w:sz w:val="18"/>
                  <w:lang w:val="en-US" w:eastAsia="fi-FI"/>
                </w:rPr>
                <w:delText>&lt;</w:delText>
              </w:r>
              <w:r w:rsidRPr="003F6A08" w:rsidDel="00EF4DBF">
                <w:rPr>
                  <w:rFonts w:ascii="Courier New" w:hAnsi="Courier New" w:cs="Courier New"/>
                  <w:color w:val="800000"/>
                  <w:sz w:val="18"/>
                  <w:lang w:val="en-US" w:eastAsia="fi-FI"/>
                </w:rPr>
                <w:delText>reference</w:delText>
              </w:r>
              <w:r w:rsidRPr="003F6A08" w:rsidDel="00EF4DBF">
                <w:rPr>
                  <w:rFonts w:ascii="Courier New" w:hAnsi="Courier New" w:cs="Courier New"/>
                  <w:i/>
                  <w:iCs/>
                  <w:color w:val="008080"/>
                  <w:sz w:val="18"/>
                  <w:lang w:val="en-US" w:eastAsia="fi-FI"/>
                </w:rPr>
                <w:delText xml:space="preserve"> </w:delText>
              </w:r>
              <w:r w:rsidRPr="003F6A08" w:rsidDel="00EF4DBF">
                <w:rPr>
                  <w:rFonts w:ascii="Courier New" w:hAnsi="Courier New" w:cs="Courier New"/>
                  <w:color w:val="FF0000"/>
                  <w:sz w:val="18"/>
                  <w:lang w:val="en-US" w:eastAsia="fi-FI"/>
                </w:rPr>
                <w:delText>value</w:delText>
              </w:r>
              <w:r w:rsidRPr="003F6A08" w:rsidDel="00EF4DBF">
                <w:rPr>
                  <w:rFonts w:ascii="Courier New" w:hAnsi="Courier New" w:cs="Courier New"/>
                  <w:color w:val="0000FF"/>
                  <w:sz w:val="18"/>
                  <w:lang w:val="en-US" w:eastAsia="fi-FI"/>
                </w:rPr>
                <w:delText>="</w:delText>
              </w:r>
              <w:r w:rsidRPr="003F6A08" w:rsidDel="00EF4DBF">
                <w:rPr>
                  <w:rFonts w:ascii="Courier New" w:hAnsi="Courier New" w:cs="Courier New"/>
                  <w:color w:val="000000"/>
                  <w:sz w:val="18"/>
                  <w:lang w:val="en-US" w:eastAsia="fi-FI"/>
                </w:rPr>
                <w:delText>#OID1.2.246.10.1234567.14.2013.123.5.10.1.14</w:delText>
              </w:r>
              <w:r w:rsidRPr="003F6A08" w:rsidDel="00EF4DBF">
                <w:rPr>
                  <w:rFonts w:ascii="Courier New" w:hAnsi="Courier New" w:cs="Courier New"/>
                  <w:color w:val="0000FF"/>
                  <w:sz w:val="18"/>
                  <w:lang w:val="en-US" w:eastAsia="fi-FI"/>
                </w:rPr>
                <w:delText>"/&gt;</w:delText>
              </w:r>
            </w:del>
          </w:p>
          <w:p w14:paraId="5BA03C9C" w14:textId="77777777" w:rsidR="003F6A08" w:rsidRPr="003F6A08" w:rsidDel="00EF4DBF" w:rsidRDefault="003F6A08" w:rsidP="003F6A08">
            <w:pPr>
              <w:autoSpaceDE w:val="0"/>
              <w:autoSpaceDN w:val="0"/>
              <w:adjustRightInd w:val="0"/>
              <w:jc w:val="left"/>
              <w:rPr>
                <w:del w:id="1599" w:author="Tekijä"/>
                <w:rFonts w:ascii="Courier New" w:hAnsi="Courier New" w:cs="Courier New"/>
                <w:color w:val="0000FF"/>
                <w:sz w:val="18"/>
                <w:lang w:val="en-US" w:eastAsia="fi-FI"/>
              </w:rPr>
            </w:pPr>
            <w:del w:id="1600" w:author="Tekijä">
              <w:r w:rsidRPr="003F6A08" w:rsidDel="00EF4DBF">
                <w:rPr>
                  <w:rFonts w:ascii="Courier New" w:hAnsi="Courier New" w:cs="Courier New"/>
                  <w:color w:val="000000"/>
                  <w:sz w:val="18"/>
                  <w:lang w:val="en-US" w:eastAsia="fi-FI"/>
                </w:rPr>
                <w:delText xml:space="preserve">        </w:delText>
              </w:r>
              <w:r w:rsidRPr="003F6A08" w:rsidDel="00EF4DBF">
                <w:rPr>
                  <w:rFonts w:ascii="Courier New" w:hAnsi="Courier New" w:cs="Courier New"/>
                  <w:color w:val="0000FF"/>
                  <w:sz w:val="18"/>
                  <w:lang w:val="en-US" w:eastAsia="fi-FI"/>
                </w:rPr>
                <w:delText>&lt;/</w:delText>
              </w:r>
              <w:r w:rsidRPr="003F6A08" w:rsidDel="00EF4DBF">
                <w:rPr>
                  <w:rFonts w:ascii="Courier New" w:hAnsi="Courier New" w:cs="Courier New"/>
                  <w:color w:val="800000"/>
                  <w:sz w:val="18"/>
                  <w:lang w:val="en-US" w:eastAsia="fi-FI"/>
                </w:rPr>
                <w:delText>text</w:delText>
              </w:r>
              <w:r w:rsidRPr="003F6A08" w:rsidDel="00EF4DBF">
                <w:rPr>
                  <w:rFonts w:ascii="Courier New" w:hAnsi="Courier New" w:cs="Courier New"/>
                  <w:color w:val="0000FF"/>
                  <w:sz w:val="18"/>
                  <w:lang w:val="en-US" w:eastAsia="fi-FI"/>
                </w:rPr>
                <w:delText>&gt;</w:delText>
              </w:r>
            </w:del>
          </w:p>
          <w:p w14:paraId="2D420B3C"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value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xsi:type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INT</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value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2</w:t>
            </w:r>
            <w:r w:rsidRPr="003F6A08">
              <w:rPr>
                <w:rFonts w:ascii="Courier New" w:hAnsi="Courier New" w:cs="Courier New"/>
                <w:color w:val="0000FF"/>
                <w:sz w:val="18"/>
                <w:lang w:val="en-US" w:eastAsia="fi-FI"/>
              </w:rPr>
              <w:t>"/&gt;</w:t>
            </w:r>
          </w:p>
          <w:p w14:paraId="59B5B91D"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color w:val="0000FF"/>
                <w:sz w:val="18"/>
                <w:lang w:val="en-US" w:eastAsia="fi-FI"/>
              </w:rPr>
              <w:t>&gt;</w:t>
            </w:r>
          </w:p>
          <w:p w14:paraId="2B8B6FD8" w14:textId="77777777" w:rsidR="003F6A08" w:rsidRPr="003F6A08" w:rsidRDefault="003F6A08" w:rsidP="003F6A08">
            <w:pPr>
              <w:autoSpaceDE w:val="0"/>
              <w:autoSpaceDN w:val="0"/>
              <w:adjustRightInd w:val="0"/>
              <w:jc w:val="left"/>
              <w:rPr>
                <w:rFonts w:ascii="Courier New" w:hAnsi="Courier New" w:cs="Courier New"/>
                <w:sz w:val="18"/>
                <w:szCs w:val="18"/>
                <w:lang w:val="en-US"/>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tc>
      </w:tr>
    </w:tbl>
    <w:p w14:paraId="1F4F54E5" w14:textId="77777777" w:rsidR="00BB13C8" w:rsidRPr="003F6A08" w:rsidRDefault="00BB13C8" w:rsidP="00BB13C8">
      <w:pPr>
        <w:pStyle w:val="Otsikko3"/>
        <w:rPr>
          <w:lang w:val="en-US"/>
        </w:rPr>
      </w:pPr>
      <w:bookmarkStart w:id="1601" w:name="_Toc377399179"/>
      <w:bookmarkStart w:id="1602" w:name="_Toc436732626"/>
      <w:r w:rsidRPr="003F6A08">
        <w:rPr>
          <w:lang w:val="en-US"/>
        </w:rPr>
        <w:t>Plaque Index (PI)</w:t>
      </w:r>
      <w:bookmarkEnd w:id="1602"/>
    </w:p>
    <w:p w14:paraId="4178A763" w14:textId="77777777" w:rsidR="009379BB" w:rsidRPr="00FA63CD" w:rsidRDefault="009379BB" w:rsidP="009379BB">
      <w:r w:rsidRPr="00FA63CD">
        <w:t xml:space="preserve">Entry.organizer.templateId kohtaan annetaan </w:t>
      </w:r>
      <w:r w:rsidRPr="003F6A08">
        <w:t xml:space="preserve">Plaque Index (PI) </w:t>
      </w:r>
      <w:r w:rsidRPr="00FA63CD">
        <w:t xml:space="preserve">tietorakenteen tunnus </w:t>
      </w:r>
      <w:r w:rsidRPr="00BB13C8">
        <w:t>1.2.246.537.6.12.2002.905.2013.</w:t>
      </w:r>
      <w:r>
        <w:t>21 eli kyseisen kentän oid tietosisältömäärittelystä.</w:t>
      </w:r>
    </w:p>
    <w:p w14:paraId="4CBA64C5" w14:textId="77777777" w:rsidR="009379BB" w:rsidRDefault="009379BB" w:rsidP="00BB13C8"/>
    <w:p w14:paraId="25B8B14F" w14:textId="77777777" w:rsidR="00BB13C8" w:rsidRDefault="00BB13C8" w:rsidP="00BB13C8">
      <w:r w:rsidRPr="003F6A08">
        <w:t xml:space="preserve">Plaque Index (PI) </w:t>
      </w:r>
      <w:r>
        <w:t>osalta o</w:t>
      </w:r>
      <w:r w:rsidRPr="003F6A08">
        <w:t>bservation code:n tulee tietosisältömäärittelyn ko. kentän oid ja value:een annetaan kokonaisluku INT-tietotyypillä.</w:t>
      </w:r>
    </w:p>
    <w:p w14:paraId="3976F213" w14:textId="77777777" w:rsidR="00BB13C8" w:rsidRPr="003F6A08" w:rsidRDefault="00BB13C8" w:rsidP="00BB13C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BB13C8" w:rsidRPr="003F6A08" w14:paraId="782E3CC0" w14:textId="77777777" w:rsidTr="002E1321">
        <w:tc>
          <w:tcPr>
            <w:tcW w:w="9779" w:type="dxa"/>
            <w:tcBorders>
              <w:top w:val="single" w:sz="4" w:space="0" w:color="000000"/>
              <w:left w:val="single" w:sz="4" w:space="0" w:color="000000"/>
              <w:bottom w:val="single" w:sz="4" w:space="0" w:color="000000"/>
              <w:right w:val="single" w:sz="4" w:space="0" w:color="000000"/>
            </w:tcBorders>
            <w:hideMark/>
          </w:tcPr>
          <w:p w14:paraId="23319C98"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p w14:paraId="415136F4"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474747"/>
                <w:sz w:val="18"/>
                <w:lang w:val="en-US" w:eastAsia="fi-FI"/>
              </w:rPr>
              <w:t xml:space="preserve"> Plaque Index (PI)  </w:t>
            </w:r>
            <w:r w:rsidRPr="003F6A08">
              <w:rPr>
                <w:rFonts w:ascii="Courier New" w:hAnsi="Courier New" w:cs="Courier New"/>
                <w:color w:val="0000FF"/>
                <w:sz w:val="18"/>
                <w:lang w:val="en-US" w:eastAsia="fi-FI"/>
              </w:rPr>
              <w:t>--&gt;</w:t>
            </w:r>
          </w:p>
          <w:p w14:paraId="63B61045"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classCode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COND</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moodCode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EVN</w:t>
            </w:r>
            <w:r w:rsidRPr="003F6A08">
              <w:rPr>
                <w:rFonts w:ascii="Courier New" w:hAnsi="Courier New" w:cs="Courier New"/>
                <w:color w:val="0000FF"/>
                <w:sz w:val="18"/>
                <w:lang w:val="en-US" w:eastAsia="fi-FI"/>
              </w:rPr>
              <w:t>"&gt;</w:t>
            </w:r>
          </w:p>
          <w:p w14:paraId="5A9B1AE7" w14:textId="77777777" w:rsidR="00BB13C8" w:rsidRPr="003F6A08" w:rsidRDefault="00BB13C8" w:rsidP="002E1321">
            <w:pPr>
              <w:autoSpaceDE w:val="0"/>
              <w:autoSpaceDN w:val="0"/>
              <w:adjustRightInd w:val="0"/>
              <w:ind w:left="1136" w:hanging="1136"/>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code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21</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codeSystem</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1.2.246.537.6.12.2002.905.2013</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00825908" w:rsidRPr="00825908">
              <w:rPr>
                <w:rFonts w:ascii="Courier New" w:hAnsi="Courier New" w:cs="Courier New"/>
                <w:color w:val="FF0000"/>
                <w:sz w:val="18"/>
                <w:lang w:val="en-US" w:eastAsia="fi-FI"/>
              </w:rPr>
              <w:t>codeSy</w:t>
            </w:r>
            <w:r w:rsidR="00825908" w:rsidRPr="00825908">
              <w:rPr>
                <w:rFonts w:ascii="Courier New" w:hAnsi="Courier New" w:cs="Courier New"/>
                <w:color w:val="FF0000"/>
                <w:sz w:val="18"/>
                <w:lang w:val="en-US" w:eastAsia="fi-FI"/>
              </w:rPr>
              <w:t>s</w:t>
            </w:r>
            <w:r w:rsidR="00825908" w:rsidRPr="00825908">
              <w:rPr>
                <w:rFonts w:ascii="Courier New" w:hAnsi="Courier New" w:cs="Courier New"/>
                <w:color w:val="FF0000"/>
                <w:sz w:val="18"/>
                <w:lang w:val="en-US" w:eastAsia="fi-FI"/>
              </w:rPr>
              <w:t>temName</w:t>
            </w:r>
            <w:r w:rsidR="00825908" w:rsidRPr="00825908">
              <w:rPr>
                <w:rFonts w:ascii="Courier New" w:hAnsi="Courier New" w:cs="Courier New"/>
                <w:color w:val="0000FF"/>
                <w:sz w:val="18"/>
                <w:lang w:val="en-US" w:eastAsia="fi-FI"/>
              </w:rPr>
              <w:t>="</w:t>
            </w:r>
            <w:r w:rsidR="00825908" w:rsidRPr="00825908">
              <w:rPr>
                <w:rFonts w:ascii="Courier New" w:hAnsi="Courier New" w:cs="Courier New"/>
                <w:color w:val="000000"/>
                <w:sz w:val="18"/>
                <w:lang w:val="en-US" w:eastAsia="fi-FI"/>
              </w:rPr>
              <w:t>THL/Tietosisältö - STH05 Suun terveydenhuollon indeksit ja mittaukset 2013</w:t>
            </w:r>
            <w:r w:rsidR="00825908" w:rsidRPr="00825908">
              <w:rPr>
                <w:rFonts w:ascii="Courier New" w:hAnsi="Courier New" w:cs="Courier New"/>
                <w:color w:val="0000FF"/>
                <w:sz w:val="18"/>
                <w:lang w:val="en-US" w:eastAsia="fi-FI"/>
              </w:rPr>
              <w:t>"</w:t>
            </w:r>
            <w:r w:rsidR="00825908">
              <w:rPr>
                <w:rFonts w:ascii="Courier New" w:hAnsi="Courier New" w:cs="Courier New"/>
                <w:color w:val="0000FF"/>
                <w:sz w:val="18"/>
                <w:lang w:val="en-US" w:eastAsia="fi-FI"/>
              </w:rPr>
              <w:t xml:space="preserve"> </w:t>
            </w:r>
            <w:r w:rsidRPr="003F6A08">
              <w:rPr>
                <w:rFonts w:ascii="Courier New" w:hAnsi="Courier New" w:cs="Courier New"/>
                <w:color w:val="FF0000"/>
                <w:sz w:val="18"/>
                <w:lang w:val="en-US" w:eastAsia="fi-FI"/>
              </w:rPr>
              <w:t>displayName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Plaque Index (PI)</w:t>
            </w:r>
            <w:r w:rsidRPr="003F6A08">
              <w:rPr>
                <w:rFonts w:ascii="Courier New" w:hAnsi="Courier New" w:cs="Courier New"/>
                <w:color w:val="0000FF"/>
                <w:sz w:val="18"/>
                <w:lang w:val="en-US" w:eastAsia="fi-FI"/>
              </w:rPr>
              <w:t>"/&gt;</w:t>
            </w:r>
          </w:p>
          <w:p w14:paraId="0B640915" w14:textId="77777777" w:rsidR="00BB13C8" w:rsidRPr="003F6A08" w:rsidDel="00EF4DBF" w:rsidRDefault="00BB13C8" w:rsidP="002E1321">
            <w:pPr>
              <w:autoSpaceDE w:val="0"/>
              <w:autoSpaceDN w:val="0"/>
              <w:adjustRightInd w:val="0"/>
              <w:jc w:val="left"/>
              <w:rPr>
                <w:del w:id="1603" w:author="Tekijä"/>
                <w:rFonts w:ascii="Courier New" w:hAnsi="Courier New" w:cs="Courier New"/>
                <w:color w:val="0000FF"/>
                <w:sz w:val="18"/>
                <w:lang w:val="en-US" w:eastAsia="fi-FI"/>
              </w:rPr>
            </w:pPr>
            <w:del w:id="1604" w:author="Tekijä">
              <w:r w:rsidRPr="003F6A08" w:rsidDel="00EF4DBF">
                <w:rPr>
                  <w:rFonts w:ascii="Courier New" w:hAnsi="Courier New" w:cs="Courier New"/>
                  <w:color w:val="000000"/>
                  <w:sz w:val="18"/>
                  <w:lang w:val="en-US" w:eastAsia="fi-FI"/>
                </w:rPr>
                <w:delText xml:space="preserve">        </w:delText>
              </w:r>
              <w:r w:rsidRPr="003F6A08" w:rsidDel="00EF4DBF">
                <w:rPr>
                  <w:rFonts w:ascii="Courier New" w:hAnsi="Courier New" w:cs="Courier New"/>
                  <w:color w:val="0000FF"/>
                  <w:sz w:val="18"/>
                  <w:lang w:val="en-US" w:eastAsia="fi-FI"/>
                </w:rPr>
                <w:delText>&lt;</w:delText>
              </w:r>
              <w:r w:rsidRPr="003F6A08" w:rsidDel="00EF4DBF">
                <w:rPr>
                  <w:rFonts w:ascii="Courier New" w:hAnsi="Courier New" w:cs="Courier New"/>
                  <w:color w:val="800000"/>
                  <w:sz w:val="18"/>
                  <w:lang w:val="en-US" w:eastAsia="fi-FI"/>
                </w:rPr>
                <w:delText>text</w:delText>
              </w:r>
              <w:r w:rsidRPr="003F6A08" w:rsidDel="00EF4DBF">
                <w:rPr>
                  <w:rFonts w:ascii="Courier New" w:hAnsi="Courier New" w:cs="Courier New"/>
                  <w:color w:val="0000FF"/>
                  <w:sz w:val="18"/>
                  <w:lang w:val="en-US" w:eastAsia="fi-FI"/>
                </w:rPr>
                <w:delText>&gt;</w:delText>
              </w:r>
            </w:del>
          </w:p>
          <w:p w14:paraId="17BD1318" w14:textId="77777777" w:rsidR="00BB13C8" w:rsidRPr="003F6A08" w:rsidDel="00EF4DBF" w:rsidRDefault="00BB13C8" w:rsidP="002E1321">
            <w:pPr>
              <w:autoSpaceDE w:val="0"/>
              <w:autoSpaceDN w:val="0"/>
              <w:adjustRightInd w:val="0"/>
              <w:jc w:val="left"/>
              <w:rPr>
                <w:del w:id="1605" w:author="Tekijä"/>
                <w:rFonts w:ascii="Courier New" w:hAnsi="Courier New" w:cs="Courier New"/>
                <w:color w:val="0000FF"/>
                <w:sz w:val="18"/>
                <w:lang w:val="en-US" w:eastAsia="fi-FI"/>
              </w:rPr>
            </w:pPr>
            <w:del w:id="1606" w:author="Tekijä">
              <w:r w:rsidRPr="003F6A08" w:rsidDel="00EF4DBF">
                <w:rPr>
                  <w:rFonts w:ascii="Courier New" w:hAnsi="Courier New" w:cs="Courier New"/>
                  <w:color w:val="000000"/>
                  <w:sz w:val="18"/>
                  <w:lang w:val="en-US" w:eastAsia="fi-FI"/>
                </w:rPr>
                <w:delText xml:space="preserve">          </w:delText>
              </w:r>
              <w:r w:rsidRPr="003F6A08" w:rsidDel="00EF4DBF">
                <w:rPr>
                  <w:rFonts w:ascii="Courier New" w:hAnsi="Courier New" w:cs="Courier New"/>
                  <w:color w:val="0000FF"/>
                  <w:sz w:val="18"/>
                  <w:lang w:val="en-US" w:eastAsia="fi-FI"/>
                </w:rPr>
                <w:delText>&lt;</w:delText>
              </w:r>
              <w:r w:rsidRPr="003F6A08" w:rsidDel="00EF4DBF">
                <w:rPr>
                  <w:rFonts w:ascii="Courier New" w:hAnsi="Courier New" w:cs="Courier New"/>
                  <w:color w:val="800000"/>
                  <w:sz w:val="18"/>
                  <w:lang w:val="en-US" w:eastAsia="fi-FI"/>
                </w:rPr>
                <w:delText>reference</w:delText>
              </w:r>
              <w:r w:rsidRPr="003F6A08" w:rsidDel="00EF4DBF">
                <w:rPr>
                  <w:rFonts w:ascii="Courier New" w:hAnsi="Courier New" w:cs="Courier New"/>
                  <w:i/>
                  <w:iCs/>
                  <w:color w:val="008080"/>
                  <w:sz w:val="18"/>
                  <w:lang w:val="en-US" w:eastAsia="fi-FI"/>
                </w:rPr>
                <w:delText xml:space="preserve"> </w:delText>
              </w:r>
              <w:r w:rsidRPr="003F6A08" w:rsidDel="00EF4DBF">
                <w:rPr>
                  <w:rFonts w:ascii="Courier New" w:hAnsi="Courier New" w:cs="Courier New"/>
                  <w:color w:val="FF0000"/>
                  <w:sz w:val="18"/>
                  <w:lang w:val="en-US" w:eastAsia="fi-FI"/>
                </w:rPr>
                <w:delText>value</w:delText>
              </w:r>
              <w:r w:rsidRPr="003F6A08" w:rsidDel="00EF4DBF">
                <w:rPr>
                  <w:rFonts w:ascii="Courier New" w:hAnsi="Courier New" w:cs="Courier New"/>
                  <w:color w:val="0000FF"/>
                  <w:sz w:val="18"/>
                  <w:lang w:val="en-US" w:eastAsia="fi-FI"/>
                </w:rPr>
                <w:delText>="</w:delText>
              </w:r>
              <w:r w:rsidRPr="003F6A08" w:rsidDel="00EF4DBF">
                <w:rPr>
                  <w:rFonts w:ascii="Courier New" w:hAnsi="Courier New" w:cs="Courier New"/>
                  <w:color w:val="000000"/>
                  <w:sz w:val="18"/>
                  <w:lang w:val="en-US" w:eastAsia="fi-FI"/>
                </w:rPr>
                <w:delText>#OID1.2.246.10.1234567.14.2013.123.5.10.1.15</w:delText>
              </w:r>
              <w:r w:rsidRPr="003F6A08" w:rsidDel="00EF4DBF">
                <w:rPr>
                  <w:rFonts w:ascii="Courier New" w:hAnsi="Courier New" w:cs="Courier New"/>
                  <w:color w:val="0000FF"/>
                  <w:sz w:val="18"/>
                  <w:lang w:val="en-US" w:eastAsia="fi-FI"/>
                </w:rPr>
                <w:delText>"/&gt;</w:delText>
              </w:r>
            </w:del>
          </w:p>
          <w:p w14:paraId="4B92367E" w14:textId="77777777" w:rsidR="00BB13C8" w:rsidRPr="003F6A08" w:rsidDel="00EF4DBF" w:rsidRDefault="00BB13C8" w:rsidP="002E1321">
            <w:pPr>
              <w:autoSpaceDE w:val="0"/>
              <w:autoSpaceDN w:val="0"/>
              <w:adjustRightInd w:val="0"/>
              <w:jc w:val="left"/>
              <w:rPr>
                <w:del w:id="1607" w:author="Tekijä"/>
                <w:rFonts w:ascii="Courier New" w:hAnsi="Courier New" w:cs="Courier New"/>
                <w:color w:val="0000FF"/>
                <w:sz w:val="18"/>
                <w:lang w:val="en-US" w:eastAsia="fi-FI"/>
              </w:rPr>
            </w:pPr>
            <w:del w:id="1608" w:author="Tekijä">
              <w:r w:rsidRPr="003F6A08" w:rsidDel="00EF4DBF">
                <w:rPr>
                  <w:rFonts w:ascii="Courier New" w:hAnsi="Courier New" w:cs="Courier New"/>
                  <w:color w:val="000000"/>
                  <w:sz w:val="18"/>
                  <w:lang w:val="en-US" w:eastAsia="fi-FI"/>
                </w:rPr>
                <w:delText xml:space="preserve">        </w:delText>
              </w:r>
              <w:r w:rsidRPr="003F6A08" w:rsidDel="00EF4DBF">
                <w:rPr>
                  <w:rFonts w:ascii="Courier New" w:hAnsi="Courier New" w:cs="Courier New"/>
                  <w:color w:val="0000FF"/>
                  <w:sz w:val="18"/>
                  <w:lang w:val="en-US" w:eastAsia="fi-FI"/>
                </w:rPr>
                <w:delText>&lt;/</w:delText>
              </w:r>
              <w:r w:rsidRPr="003F6A08" w:rsidDel="00EF4DBF">
                <w:rPr>
                  <w:rFonts w:ascii="Courier New" w:hAnsi="Courier New" w:cs="Courier New"/>
                  <w:color w:val="800000"/>
                  <w:sz w:val="18"/>
                  <w:lang w:val="en-US" w:eastAsia="fi-FI"/>
                </w:rPr>
                <w:delText>text</w:delText>
              </w:r>
              <w:r w:rsidRPr="003F6A08" w:rsidDel="00EF4DBF">
                <w:rPr>
                  <w:rFonts w:ascii="Courier New" w:hAnsi="Courier New" w:cs="Courier New"/>
                  <w:color w:val="0000FF"/>
                  <w:sz w:val="18"/>
                  <w:lang w:val="en-US" w:eastAsia="fi-FI"/>
                </w:rPr>
                <w:delText>&gt;</w:delText>
              </w:r>
            </w:del>
          </w:p>
          <w:p w14:paraId="43415125"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value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xsi:type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INT</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value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2</w:t>
            </w:r>
            <w:r w:rsidRPr="003F6A08">
              <w:rPr>
                <w:rFonts w:ascii="Courier New" w:hAnsi="Courier New" w:cs="Courier New"/>
                <w:color w:val="0000FF"/>
                <w:sz w:val="18"/>
                <w:lang w:val="en-US" w:eastAsia="fi-FI"/>
              </w:rPr>
              <w:t>"/&gt;</w:t>
            </w:r>
          </w:p>
          <w:p w14:paraId="3BD2DC52" w14:textId="77777777" w:rsidR="00BB13C8" w:rsidRPr="003F6A08" w:rsidRDefault="00BB13C8" w:rsidP="002E1321">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color w:val="0000FF"/>
                <w:sz w:val="18"/>
                <w:lang w:val="en-US" w:eastAsia="fi-FI"/>
              </w:rPr>
              <w:t>&gt;</w:t>
            </w:r>
          </w:p>
          <w:p w14:paraId="235B1480" w14:textId="77777777" w:rsidR="00BB13C8" w:rsidRPr="003F6A08" w:rsidRDefault="00BB13C8" w:rsidP="002E1321">
            <w:pPr>
              <w:autoSpaceDE w:val="0"/>
              <w:autoSpaceDN w:val="0"/>
              <w:adjustRightInd w:val="0"/>
              <w:jc w:val="left"/>
              <w:rPr>
                <w:rFonts w:ascii="Courier New" w:hAnsi="Courier New" w:cs="Courier New"/>
                <w:sz w:val="18"/>
                <w:szCs w:val="18"/>
                <w:lang w:val="en-US"/>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tc>
      </w:tr>
    </w:tbl>
    <w:p w14:paraId="20DD922E" w14:textId="77777777" w:rsidR="003F6A08" w:rsidRPr="003F6A08" w:rsidRDefault="003F6A08" w:rsidP="008E33EF">
      <w:pPr>
        <w:pStyle w:val="Otsikko3"/>
        <w:rPr>
          <w:lang w:val="en-US"/>
        </w:rPr>
      </w:pPr>
      <w:bookmarkStart w:id="1609" w:name="_Toc436732627"/>
      <w:r w:rsidRPr="003F6A08">
        <w:rPr>
          <w:lang w:val="en-US"/>
        </w:rPr>
        <w:t>Bleeding on Probing (BOP)</w:t>
      </w:r>
      <w:bookmarkEnd w:id="1601"/>
      <w:bookmarkEnd w:id="1609"/>
    </w:p>
    <w:p w14:paraId="6F3DAF12" w14:textId="77777777" w:rsidR="009379BB" w:rsidRPr="00FA63CD" w:rsidRDefault="009379BB" w:rsidP="009379BB">
      <w:r w:rsidRPr="00FA63CD">
        <w:t xml:space="preserve">Entry.organizer.templateId kohtaan annetaan </w:t>
      </w:r>
      <w:r w:rsidRPr="003F6A08">
        <w:t xml:space="preserve">Bleeding on Probing (BOP) </w:t>
      </w:r>
      <w:r w:rsidRPr="00FA63CD">
        <w:t xml:space="preserve">tietorakenteen tunnus </w:t>
      </w:r>
      <w:r w:rsidRPr="00BB13C8">
        <w:t>1.2.246.537.6.12.2002.905.2013.</w:t>
      </w:r>
      <w:r>
        <w:t>22 eli kyseisen kentän oid tietosisältömäärittelystä.</w:t>
      </w:r>
    </w:p>
    <w:p w14:paraId="2C7246DE" w14:textId="77777777" w:rsidR="009379BB" w:rsidRDefault="009379BB" w:rsidP="003F6A08"/>
    <w:p w14:paraId="371579E8" w14:textId="77777777" w:rsidR="003F6A08" w:rsidRPr="003F6A08" w:rsidRDefault="003F6A08" w:rsidP="003F6A08">
      <w:r w:rsidRPr="003F6A08">
        <w:t>Bleeding on Probing (BOP) annetaan omassa observation:ssa, value:n tulee prosenttiarvo PQ-tietotyypillä.</w:t>
      </w:r>
    </w:p>
    <w:p w14:paraId="4DF28927"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01B4F4A3"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6C848F22"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p w14:paraId="3473EFC2"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474747"/>
                <w:sz w:val="18"/>
                <w:lang w:val="en-US" w:eastAsia="fi-FI"/>
              </w:rPr>
              <w:t xml:space="preserve"> Bleeding on Probing (BOP)  </w:t>
            </w:r>
            <w:r w:rsidRPr="003F6A08">
              <w:rPr>
                <w:rFonts w:ascii="Courier New" w:hAnsi="Courier New" w:cs="Courier New"/>
                <w:color w:val="0000FF"/>
                <w:sz w:val="18"/>
                <w:lang w:val="en-US" w:eastAsia="fi-FI"/>
              </w:rPr>
              <w:t>--&gt;</w:t>
            </w:r>
          </w:p>
          <w:p w14:paraId="5EC1A83C"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classCode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COND</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moodCode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EVN</w:t>
            </w:r>
            <w:r w:rsidRPr="003F6A08">
              <w:rPr>
                <w:rFonts w:ascii="Courier New" w:hAnsi="Courier New" w:cs="Courier New"/>
                <w:color w:val="0000FF"/>
                <w:sz w:val="18"/>
                <w:lang w:val="en-US" w:eastAsia="fi-FI"/>
              </w:rPr>
              <w:t>"&gt;</w:t>
            </w:r>
          </w:p>
          <w:p w14:paraId="465FFFEE" w14:textId="77777777" w:rsidR="003F6A08" w:rsidRPr="003F6A08" w:rsidRDefault="003F6A08" w:rsidP="003F6A08">
            <w:pPr>
              <w:autoSpaceDE w:val="0"/>
              <w:autoSpaceDN w:val="0"/>
              <w:adjustRightInd w:val="0"/>
              <w:ind w:left="1136" w:hanging="1136"/>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code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22</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codeSystem</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1.2.246.537.6.12.2002.905.2013</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00825908" w:rsidRPr="00825908">
              <w:rPr>
                <w:rFonts w:ascii="Courier New" w:hAnsi="Courier New" w:cs="Courier New"/>
                <w:color w:val="FF0000"/>
                <w:sz w:val="18"/>
                <w:lang w:val="en-US" w:eastAsia="fi-FI"/>
              </w:rPr>
              <w:t>codeSy</w:t>
            </w:r>
            <w:r w:rsidR="00825908" w:rsidRPr="00825908">
              <w:rPr>
                <w:rFonts w:ascii="Courier New" w:hAnsi="Courier New" w:cs="Courier New"/>
                <w:color w:val="FF0000"/>
                <w:sz w:val="18"/>
                <w:lang w:val="en-US" w:eastAsia="fi-FI"/>
              </w:rPr>
              <w:t>s</w:t>
            </w:r>
            <w:r w:rsidR="00825908" w:rsidRPr="00825908">
              <w:rPr>
                <w:rFonts w:ascii="Courier New" w:hAnsi="Courier New" w:cs="Courier New"/>
                <w:color w:val="FF0000"/>
                <w:sz w:val="18"/>
                <w:lang w:val="en-US" w:eastAsia="fi-FI"/>
              </w:rPr>
              <w:t>temName</w:t>
            </w:r>
            <w:r w:rsidR="00825908" w:rsidRPr="00825908">
              <w:rPr>
                <w:rFonts w:ascii="Courier New" w:hAnsi="Courier New" w:cs="Courier New"/>
                <w:color w:val="0000FF"/>
                <w:sz w:val="18"/>
                <w:lang w:val="en-US" w:eastAsia="fi-FI"/>
              </w:rPr>
              <w:t>="</w:t>
            </w:r>
            <w:r w:rsidR="00825908" w:rsidRPr="00825908">
              <w:rPr>
                <w:rFonts w:ascii="Courier New" w:hAnsi="Courier New" w:cs="Courier New"/>
                <w:color w:val="000000"/>
                <w:sz w:val="18"/>
                <w:lang w:val="en-US" w:eastAsia="fi-FI"/>
              </w:rPr>
              <w:t>THL/Tietosisältö - STH05 Suun terveydenhuollon indeksit ja mittaukset 2013</w:t>
            </w:r>
            <w:r w:rsidR="00825908" w:rsidRPr="00825908">
              <w:rPr>
                <w:rFonts w:ascii="Courier New" w:hAnsi="Courier New" w:cs="Courier New"/>
                <w:color w:val="0000FF"/>
                <w:sz w:val="18"/>
                <w:lang w:val="en-US" w:eastAsia="fi-FI"/>
              </w:rPr>
              <w:t>"</w:t>
            </w:r>
            <w:r w:rsidR="00825908">
              <w:rPr>
                <w:rFonts w:ascii="Courier New" w:hAnsi="Courier New" w:cs="Courier New"/>
                <w:color w:val="0000FF"/>
                <w:sz w:val="18"/>
                <w:lang w:val="en-US" w:eastAsia="fi-FI"/>
              </w:rPr>
              <w:t xml:space="preserve"> </w:t>
            </w:r>
            <w:r w:rsidRPr="003F6A08">
              <w:rPr>
                <w:rFonts w:ascii="Courier New" w:hAnsi="Courier New" w:cs="Courier New"/>
                <w:color w:val="FF0000"/>
                <w:sz w:val="18"/>
                <w:lang w:val="en-US" w:eastAsia="fi-FI"/>
              </w:rPr>
              <w:t>displayName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Bleeding on Probing (BOP)</w:t>
            </w:r>
            <w:r w:rsidRPr="003F6A08">
              <w:rPr>
                <w:rFonts w:ascii="Courier New" w:hAnsi="Courier New" w:cs="Courier New"/>
                <w:color w:val="0000FF"/>
                <w:sz w:val="18"/>
                <w:lang w:val="en-US" w:eastAsia="fi-FI"/>
              </w:rPr>
              <w:t>"/&gt;</w:t>
            </w:r>
          </w:p>
          <w:p w14:paraId="6BEA2A25" w14:textId="77777777" w:rsidR="003F6A08" w:rsidRPr="003F6A08" w:rsidDel="00EF4DBF" w:rsidRDefault="003F6A08" w:rsidP="003F6A08">
            <w:pPr>
              <w:autoSpaceDE w:val="0"/>
              <w:autoSpaceDN w:val="0"/>
              <w:adjustRightInd w:val="0"/>
              <w:jc w:val="left"/>
              <w:rPr>
                <w:del w:id="1610" w:author="Tekijä"/>
                <w:rFonts w:ascii="Courier New" w:hAnsi="Courier New" w:cs="Courier New"/>
                <w:color w:val="0000FF"/>
                <w:sz w:val="18"/>
                <w:lang w:val="en-US" w:eastAsia="fi-FI"/>
              </w:rPr>
            </w:pPr>
            <w:del w:id="1611" w:author="Tekijä">
              <w:r w:rsidRPr="003F6A08" w:rsidDel="00EF4DBF">
                <w:rPr>
                  <w:rFonts w:ascii="Courier New" w:hAnsi="Courier New" w:cs="Courier New"/>
                  <w:color w:val="000000"/>
                  <w:sz w:val="18"/>
                  <w:lang w:val="en-US" w:eastAsia="fi-FI"/>
                </w:rPr>
                <w:delText xml:space="preserve">        </w:delText>
              </w:r>
              <w:r w:rsidRPr="003F6A08" w:rsidDel="00EF4DBF">
                <w:rPr>
                  <w:rFonts w:ascii="Courier New" w:hAnsi="Courier New" w:cs="Courier New"/>
                  <w:color w:val="0000FF"/>
                  <w:sz w:val="18"/>
                  <w:lang w:val="en-US" w:eastAsia="fi-FI"/>
                </w:rPr>
                <w:delText>&lt;</w:delText>
              </w:r>
              <w:r w:rsidRPr="003F6A08" w:rsidDel="00EF4DBF">
                <w:rPr>
                  <w:rFonts w:ascii="Courier New" w:hAnsi="Courier New" w:cs="Courier New"/>
                  <w:color w:val="800000"/>
                  <w:sz w:val="18"/>
                  <w:lang w:val="en-US" w:eastAsia="fi-FI"/>
                </w:rPr>
                <w:delText>text</w:delText>
              </w:r>
              <w:r w:rsidRPr="003F6A08" w:rsidDel="00EF4DBF">
                <w:rPr>
                  <w:rFonts w:ascii="Courier New" w:hAnsi="Courier New" w:cs="Courier New"/>
                  <w:color w:val="0000FF"/>
                  <w:sz w:val="18"/>
                  <w:lang w:val="en-US" w:eastAsia="fi-FI"/>
                </w:rPr>
                <w:delText>&gt;</w:delText>
              </w:r>
            </w:del>
          </w:p>
          <w:p w14:paraId="115FC1BC" w14:textId="77777777" w:rsidR="003F6A08" w:rsidRPr="003F6A08" w:rsidDel="00EF4DBF" w:rsidRDefault="003F6A08" w:rsidP="003F6A08">
            <w:pPr>
              <w:autoSpaceDE w:val="0"/>
              <w:autoSpaceDN w:val="0"/>
              <w:adjustRightInd w:val="0"/>
              <w:jc w:val="left"/>
              <w:rPr>
                <w:del w:id="1612" w:author="Tekijä"/>
                <w:rFonts w:ascii="Courier New" w:hAnsi="Courier New" w:cs="Courier New"/>
                <w:color w:val="0000FF"/>
                <w:sz w:val="18"/>
                <w:lang w:val="en-US" w:eastAsia="fi-FI"/>
              </w:rPr>
            </w:pPr>
            <w:del w:id="1613" w:author="Tekijä">
              <w:r w:rsidRPr="003F6A08" w:rsidDel="00EF4DBF">
                <w:rPr>
                  <w:rFonts w:ascii="Courier New" w:hAnsi="Courier New" w:cs="Courier New"/>
                  <w:color w:val="000000"/>
                  <w:sz w:val="18"/>
                  <w:lang w:val="en-US" w:eastAsia="fi-FI"/>
                </w:rPr>
                <w:delText xml:space="preserve">          </w:delText>
              </w:r>
              <w:r w:rsidRPr="003F6A08" w:rsidDel="00EF4DBF">
                <w:rPr>
                  <w:rFonts w:ascii="Courier New" w:hAnsi="Courier New" w:cs="Courier New"/>
                  <w:color w:val="0000FF"/>
                  <w:sz w:val="18"/>
                  <w:lang w:val="en-US" w:eastAsia="fi-FI"/>
                </w:rPr>
                <w:delText>&lt;</w:delText>
              </w:r>
              <w:r w:rsidRPr="003F6A08" w:rsidDel="00EF4DBF">
                <w:rPr>
                  <w:rFonts w:ascii="Courier New" w:hAnsi="Courier New" w:cs="Courier New"/>
                  <w:color w:val="800000"/>
                  <w:sz w:val="18"/>
                  <w:lang w:val="en-US" w:eastAsia="fi-FI"/>
                </w:rPr>
                <w:delText>reference</w:delText>
              </w:r>
              <w:r w:rsidRPr="003F6A08" w:rsidDel="00EF4DBF">
                <w:rPr>
                  <w:rFonts w:ascii="Courier New" w:hAnsi="Courier New" w:cs="Courier New"/>
                  <w:i/>
                  <w:iCs/>
                  <w:color w:val="008080"/>
                  <w:sz w:val="18"/>
                  <w:lang w:val="en-US" w:eastAsia="fi-FI"/>
                </w:rPr>
                <w:delText xml:space="preserve"> </w:delText>
              </w:r>
              <w:r w:rsidRPr="003F6A08" w:rsidDel="00EF4DBF">
                <w:rPr>
                  <w:rFonts w:ascii="Courier New" w:hAnsi="Courier New" w:cs="Courier New"/>
                  <w:color w:val="FF0000"/>
                  <w:sz w:val="18"/>
                  <w:lang w:val="en-US" w:eastAsia="fi-FI"/>
                </w:rPr>
                <w:delText>value</w:delText>
              </w:r>
              <w:r w:rsidRPr="003F6A08" w:rsidDel="00EF4DBF">
                <w:rPr>
                  <w:rFonts w:ascii="Courier New" w:hAnsi="Courier New" w:cs="Courier New"/>
                  <w:color w:val="0000FF"/>
                  <w:sz w:val="18"/>
                  <w:lang w:val="en-US" w:eastAsia="fi-FI"/>
                </w:rPr>
                <w:delText>="</w:delText>
              </w:r>
              <w:r w:rsidRPr="003F6A08" w:rsidDel="00EF4DBF">
                <w:rPr>
                  <w:rFonts w:ascii="Courier New" w:hAnsi="Courier New" w:cs="Courier New"/>
                  <w:color w:val="000000"/>
                  <w:sz w:val="18"/>
                  <w:lang w:val="en-US" w:eastAsia="fi-FI"/>
                </w:rPr>
                <w:delText>#OID1.2.246.10.1234567.14.2013.123.5.10.1.16</w:delText>
              </w:r>
              <w:r w:rsidRPr="003F6A08" w:rsidDel="00EF4DBF">
                <w:rPr>
                  <w:rFonts w:ascii="Courier New" w:hAnsi="Courier New" w:cs="Courier New"/>
                  <w:color w:val="0000FF"/>
                  <w:sz w:val="18"/>
                  <w:lang w:val="en-US" w:eastAsia="fi-FI"/>
                </w:rPr>
                <w:delText>"/&gt;</w:delText>
              </w:r>
            </w:del>
          </w:p>
          <w:p w14:paraId="2197F92E" w14:textId="77777777" w:rsidR="003F6A08" w:rsidRPr="003F6A08" w:rsidDel="00EF4DBF" w:rsidRDefault="003F6A08" w:rsidP="003F6A08">
            <w:pPr>
              <w:autoSpaceDE w:val="0"/>
              <w:autoSpaceDN w:val="0"/>
              <w:adjustRightInd w:val="0"/>
              <w:jc w:val="left"/>
              <w:rPr>
                <w:del w:id="1614" w:author="Tekijä"/>
                <w:rFonts w:ascii="Courier New" w:hAnsi="Courier New" w:cs="Courier New"/>
                <w:color w:val="0000FF"/>
                <w:sz w:val="18"/>
                <w:lang w:val="en-US" w:eastAsia="fi-FI"/>
              </w:rPr>
            </w:pPr>
            <w:del w:id="1615" w:author="Tekijä">
              <w:r w:rsidRPr="003F6A08" w:rsidDel="00EF4DBF">
                <w:rPr>
                  <w:rFonts w:ascii="Courier New" w:hAnsi="Courier New" w:cs="Courier New"/>
                  <w:color w:val="000000"/>
                  <w:sz w:val="18"/>
                  <w:lang w:val="en-US" w:eastAsia="fi-FI"/>
                </w:rPr>
                <w:delText xml:space="preserve">        </w:delText>
              </w:r>
              <w:r w:rsidRPr="003F6A08" w:rsidDel="00EF4DBF">
                <w:rPr>
                  <w:rFonts w:ascii="Courier New" w:hAnsi="Courier New" w:cs="Courier New"/>
                  <w:color w:val="0000FF"/>
                  <w:sz w:val="18"/>
                  <w:lang w:val="en-US" w:eastAsia="fi-FI"/>
                </w:rPr>
                <w:delText>&lt;/</w:delText>
              </w:r>
              <w:r w:rsidRPr="003F6A08" w:rsidDel="00EF4DBF">
                <w:rPr>
                  <w:rFonts w:ascii="Courier New" w:hAnsi="Courier New" w:cs="Courier New"/>
                  <w:color w:val="800000"/>
                  <w:sz w:val="18"/>
                  <w:lang w:val="en-US" w:eastAsia="fi-FI"/>
                </w:rPr>
                <w:delText>text</w:delText>
              </w:r>
              <w:r w:rsidRPr="003F6A08" w:rsidDel="00EF4DBF">
                <w:rPr>
                  <w:rFonts w:ascii="Courier New" w:hAnsi="Courier New" w:cs="Courier New"/>
                  <w:color w:val="0000FF"/>
                  <w:sz w:val="18"/>
                  <w:lang w:val="en-US" w:eastAsia="fi-FI"/>
                </w:rPr>
                <w:delText>&gt;</w:delText>
              </w:r>
            </w:del>
          </w:p>
          <w:p w14:paraId="5E3F0FCF"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value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xsi:type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PQ</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value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20</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unit</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w:t>
            </w:r>
            <w:r w:rsidRPr="003F6A08">
              <w:rPr>
                <w:rFonts w:ascii="Courier New" w:hAnsi="Courier New" w:cs="Courier New"/>
                <w:color w:val="0000FF"/>
                <w:sz w:val="18"/>
                <w:lang w:val="en-US" w:eastAsia="fi-FI"/>
              </w:rPr>
              <w:t>"/&gt;</w:t>
            </w:r>
          </w:p>
          <w:p w14:paraId="344E5795"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color w:val="0000FF"/>
                <w:sz w:val="18"/>
                <w:lang w:val="en-US" w:eastAsia="fi-FI"/>
              </w:rPr>
              <w:t>&gt;</w:t>
            </w:r>
          </w:p>
          <w:p w14:paraId="3C82D1BC" w14:textId="77777777" w:rsidR="003F6A08" w:rsidRPr="003F6A08" w:rsidRDefault="003F6A08" w:rsidP="003F6A08">
            <w:pPr>
              <w:autoSpaceDE w:val="0"/>
              <w:autoSpaceDN w:val="0"/>
              <w:adjustRightInd w:val="0"/>
              <w:jc w:val="left"/>
              <w:rPr>
                <w:rFonts w:ascii="Courier New" w:hAnsi="Courier New" w:cs="Courier New"/>
                <w:sz w:val="18"/>
                <w:szCs w:val="18"/>
                <w:lang w:val="en-US"/>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tc>
      </w:tr>
    </w:tbl>
    <w:p w14:paraId="1619D4CE" w14:textId="77777777" w:rsidR="003F6A08" w:rsidRDefault="003F6A08" w:rsidP="008E33EF">
      <w:pPr>
        <w:pStyle w:val="Otsikko2"/>
        <w:rPr>
          <w:lang w:val="en-US"/>
        </w:rPr>
      </w:pPr>
      <w:bookmarkStart w:id="1616" w:name="_Toc377399180"/>
      <w:bookmarkStart w:id="1617" w:name="_Toc436732628"/>
      <w:r w:rsidRPr="003F6A08">
        <w:rPr>
          <w:lang w:val="en-US"/>
        </w:rPr>
        <w:t>Syljen mittaukset</w:t>
      </w:r>
      <w:bookmarkEnd w:id="1616"/>
      <w:bookmarkEnd w:id="1617"/>
    </w:p>
    <w:p w14:paraId="7805902B" w14:textId="77777777" w:rsidR="002E1321" w:rsidRPr="003F6A08" w:rsidRDefault="002E1321" w:rsidP="002E1321">
      <w:pPr>
        <w:pStyle w:val="Otsikko3"/>
        <w:rPr>
          <w:lang w:val="en-US"/>
        </w:rPr>
      </w:pPr>
      <w:bookmarkStart w:id="1618" w:name="_Toc436732629"/>
      <w:r w:rsidRPr="003F6A08">
        <w:rPr>
          <w:lang w:val="en-US"/>
        </w:rPr>
        <w:t>Syljen määrä</w:t>
      </w:r>
      <w:bookmarkEnd w:id="1618"/>
    </w:p>
    <w:p w14:paraId="0878AE59" w14:textId="77777777" w:rsidR="00253D29" w:rsidRPr="00FA63CD" w:rsidRDefault="00253D29" w:rsidP="00253D29">
      <w:r w:rsidRPr="00FA63CD">
        <w:t xml:space="preserve">Entry.organizer.templateId kohtaan annetaan </w:t>
      </w:r>
      <w:r>
        <w:t>Syljen määrä</w:t>
      </w:r>
      <w:r w:rsidRPr="003F6A08">
        <w:t xml:space="preserve"> </w:t>
      </w:r>
      <w:r w:rsidRPr="00FA63CD">
        <w:t xml:space="preserve">tietorakenteen tunnus </w:t>
      </w:r>
      <w:r w:rsidRPr="00BB13C8">
        <w:t>1.2.246.537.6.12.2002.905.2013.</w:t>
      </w:r>
      <w:r>
        <w:t>43 eli kyseisen kentän oid tietosisältömäärittelystä.</w:t>
      </w:r>
    </w:p>
    <w:p w14:paraId="18C52F07" w14:textId="77777777" w:rsidR="002E1321" w:rsidRDefault="002E1321" w:rsidP="002E1321"/>
    <w:p w14:paraId="5FA9D6D7" w14:textId="77777777" w:rsidR="002E1321" w:rsidRPr="003F6A08" w:rsidRDefault="002E1321" w:rsidP="002E1321">
      <w:r w:rsidRPr="003F6A08">
        <w:t xml:space="preserve">Syljen määrä annetaan </w:t>
      </w:r>
      <w:r>
        <w:t xml:space="preserve">observation value:ssa </w:t>
      </w:r>
      <w:r w:rsidRPr="003F6A08">
        <w:t xml:space="preserve"> PQ-tietotyypillä.</w:t>
      </w:r>
    </w:p>
    <w:p w14:paraId="11A3D1E5" w14:textId="77777777" w:rsidR="00253D29" w:rsidRPr="003F6A08" w:rsidRDefault="00253D29" w:rsidP="00253D29"/>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253D29" w:rsidRPr="00FA63CD" w14:paraId="79CB5233" w14:textId="77777777" w:rsidTr="00CB7D7B">
        <w:tc>
          <w:tcPr>
            <w:tcW w:w="9779" w:type="dxa"/>
            <w:tcBorders>
              <w:top w:val="single" w:sz="4" w:space="0" w:color="000000"/>
              <w:left w:val="single" w:sz="4" w:space="0" w:color="000000"/>
              <w:bottom w:val="single" w:sz="4" w:space="0" w:color="000000"/>
              <w:right w:val="single" w:sz="4" w:space="0" w:color="000000"/>
            </w:tcBorders>
            <w:hideMark/>
          </w:tcPr>
          <w:p w14:paraId="54B80539" w14:textId="77777777" w:rsidR="00253D29" w:rsidRPr="00FA63CD" w:rsidRDefault="00253D29" w:rsidP="00CB7D7B">
            <w:pPr>
              <w:autoSpaceDE w:val="0"/>
              <w:autoSpaceDN w:val="0"/>
              <w:adjustRightInd w:val="0"/>
              <w:jc w:val="left"/>
              <w:rPr>
                <w:rFonts w:ascii="Courier New" w:hAnsi="Courier New" w:cs="Courier New"/>
                <w:color w:val="0000FF"/>
                <w:sz w:val="18"/>
                <w:lang w:val="en-US" w:eastAsia="fi-FI"/>
              </w:rPr>
            </w:pPr>
            <w:r w:rsidRPr="00FA63CD">
              <w:rPr>
                <w:rFonts w:ascii="Courier New" w:hAnsi="Courier New" w:cs="Courier New"/>
                <w:color w:val="0000FF"/>
                <w:sz w:val="18"/>
                <w:lang w:val="en-US" w:eastAsia="fi-FI"/>
              </w:rPr>
              <w:t>&lt;</w:t>
            </w:r>
            <w:r w:rsidRPr="00FA63CD">
              <w:rPr>
                <w:rFonts w:ascii="Courier New" w:hAnsi="Courier New" w:cs="Courier New"/>
                <w:color w:val="800000"/>
                <w:sz w:val="18"/>
                <w:lang w:val="en-US" w:eastAsia="fi-FI"/>
              </w:rPr>
              <w:t>component</w:t>
            </w:r>
            <w:r w:rsidRPr="00FA63CD">
              <w:rPr>
                <w:rFonts w:ascii="Courier New" w:hAnsi="Courier New" w:cs="Courier New"/>
                <w:color w:val="0000FF"/>
                <w:sz w:val="18"/>
                <w:lang w:val="en-US" w:eastAsia="fi-FI"/>
              </w:rPr>
              <w:t>&gt;</w:t>
            </w:r>
          </w:p>
          <w:p w14:paraId="32AD3D0A" w14:textId="77777777" w:rsidR="00253D29" w:rsidRPr="00FA63CD" w:rsidRDefault="00253D29" w:rsidP="00CB7D7B">
            <w:pPr>
              <w:autoSpaceDE w:val="0"/>
              <w:autoSpaceDN w:val="0"/>
              <w:adjustRightInd w:val="0"/>
              <w:jc w:val="left"/>
              <w:rPr>
                <w:rFonts w:ascii="Courier New" w:hAnsi="Courier New" w:cs="Courier New"/>
                <w:color w:val="0000FF"/>
                <w:sz w:val="18"/>
                <w:lang w:val="en-US" w:eastAsia="fi-FI"/>
              </w:rPr>
            </w:pPr>
            <w:r w:rsidRPr="00FA63CD">
              <w:rPr>
                <w:rFonts w:ascii="Courier New" w:hAnsi="Courier New" w:cs="Courier New"/>
                <w:color w:val="000000"/>
                <w:sz w:val="18"/>
                <w:lang w:val="en-US" w:eastAsia="fi-FI"/>
              </w:rPr>
              <w:t xml:space="preserve"> </w:t>
            </w:r>
            <w:r w:rsidRPr="00FA63CD">
              <w:rPr>
                <w:rFonts w:ascii="Courier New" w:hAnsi="Courier New" w:cs="Courier New"/>
                <w:color w:val="0000FF"/>
                <w:sz w:val="18"/>
                <w:lang w:val="en-US" w:eastAsia="fi-FI"/>
              </w:rPr>
              <w:t>&lt;</w:t>
            </w:r>
            <w:r w:rsidRPr="00FA63CD">
              <w:rPr>
                <w:rFonts w:ascii="Courier New" w:hAnsi="Courier New" w:cs="Courier New"/>
                <w:color w:val="800000"/>
                <w:sz w:val="18"/>
                <w:lang w:val="en-US" w:eastAsia="fi-FI"/>
              </w:rPr>
              <w:t>observation</w:t>
            </w:r>
            <w:r w:rsidRPr="00FA63CD">
              <w:rPr>
                <w:rFonts w:ascii="Courier New" w:hAnsi="Courier New" w:cs="Courier New"/>
                <w:i/>
                <w:iCs/>
                <w:color w:val="008080"/>
                <w:sz w:val="18"/>
                <w:lang w:val="en-US" w:eastAsia="fi-FI"/>
              </w:rPr>
              <w:t xml:space="preserve"> </w:t>
            </w:r>
            <w:r w:rsidRPr="00FA63CD">
              <w:rPr>
                <w:rFonts w:ascii="Courier New" w:hAnsi="Courier New" w:cs="Courier New"/>
                <w:color w:val="FF0000"/>
                <w:sz w:val="18"/>
                <w:lang w:val="en-US" w:eastAsia="fi-FI"/>
              </w:rPr>
              <w:t>classCode</w:t>
            </w:r>
            <w:r w:rsidRPr="00FA63CD">
              <w:rPr>
                <w:rFonts w:ascii="Courier New" w:hAnsi="Courier New" w:cs="Courier New"/>
                <w:color w:val="0000FF"/>
                <w:sz w:val="18"/>
                <w:lang w:val="en-US" w:eastAsia="fi-FI"/>
              </w:rPr>
              <w:t>="</w:t>
            </w:r>
            <w:r w:rsidRPr="00FA63CD">
              <w:rPr>
                <w:rFonts w:ascii="Courier New" w:hAnsi="Courier New" w:cs="Courier New"/>
                <w:color w:val="000000"/>
                <w:sz w:val="18"/>
                <w:lang w:val="en-US" w:eastAsia="fi-FI"/>
              </w:rPr>
              <w:t>COND</w:t>
            </w:r>
            <w:r w:rsidRPr="00FA63CD">
              <w:rPr>
                <w:rFonts w:ascii="Courier New" w:hAnsi="Courier New" w:cs="Courier New"/>
                <w:color w:val="0000FF"/>
                <w:sz w:val="18"/>
                <w:lang w:val="en-US" w:eastAsia="fi-FI"/>
              </w:rPr>
              <w:t>"</w:t>
            </w:r>
            <w:r w:rsidRPr="00FA63CD">
              <w:rPr>
                <w:rFonts w:ascii="Courier New" w:hAnsi="Courier New" w:cs="Courier New"/>
                <w:i/>
                <w:iCs/>
                <w:color w:val="008080"/>
                <w:sz w:val="18"/>
                <w:lang w:val="en-US" w:eastAsia="fi-FI"/>
              </w:rPr>
              <w:t xml:space="preserve"> </w:t>
            </w:r>
            <w:r w:rsidRPr="00FA63CD">
              <w:rPr>
                <w:rFonts w:ascii="Courier New" w:hAnsi="Courier New" w:cs="Courier New"/>
                <w:color w:val="FF0000"/>
                <w:sz w:val="18"/>
                <w:lang w:val="en-US" w:eastAsia="fi-FI"/>
              </w:rPr>
              <w:t>moodCode</w:t>
            </w:r>
            <w:r w:rsidRPr="00FA63CD">
              <w:rPr>
                <w:rFonts w:ascii="Courier New" w:hAnsi="Courier New" w:cs="Courier New"/>
                <w:color w:val="0000FF"/>
                <w:sz w:val="18"/>
                <w:lang w:val="en-US" w:eastAsia="fi-FI"/>
              </w:rPr>
              <w:t>="</w:t>
            </w:r>
            <w:r w:rsidRPr="00FA63CD">
              <w:rPr>
                <w:rFonts w:ascii="Courier New" w:hAnsi="Courier New" w:cs="Courier New"/>
                <w:color w:val="000000"/>
                <w:sz w:val="18"/>
                <w:lang w:val="en-US" w:eastAsia="fi-FI"/>
              </w:rPr>
              <w:t>EVN</w:t>
            </w:r>
            <w:r w:rsidRPr="00FA63CD">
              <w:rPr>
                <w:rFonts w:ascii="Courier New" w:hAnsi="Courier New" w:cs="Courier New"/>
                <w:color w:val="0000FF"/>
                <w:sz w:val="18"/>
                <w:lang w:val="en-US" w:eastAsia="fi-FI"/>
              </w:rPr>
              <w:t>"&gt;</w:t>
            </w:r>
          </w:p>
          <w:p w14:paraId="3B0B8099" w14:textId="77777777" w:rsidR="00253D29" w:rsidRPr="00825908" w:rsidRDefault="00253D29" w:rsidP="00CB7D7B">
            <w:pPr>
              <w:autoSpaceDE w:val="0"/>
              <w:autoSpaceDN w:val="0"/>
              <w:adjustRightInd w:val="0"/>
              <w:ind w:left="568" w:hanging="568"/>
              <w:jc w:val="left"/>
              <w:rPr>
                <w:rFonts w:ascii="Courier New" w:hAnsi="Courier New" w:cs="Courier New"/>
                <w:color w:val="0000FF"/>
                <w:sz w:val="18"/>
                <w:lang w:eastAsia="fi-FI"/>
              </w:rPr>
            </w:pPr>
            <w:r w:rsidRPr="00A33A3A">
              <w:rPr>
                <w:rFonts w:ascii="Courier New" w:hAnsi="Courier New" w:cs="Courier New"/>
                <w:color w:val="000000"/>
                <w:sz w:val="18"/>
                <w:lang w:val="en-US" w:eastAsia="fi-FI"/>
              </w:rPr>
              <w:t xml:space="preserve">    </w:t>
            </w:r>
            <w:r w:rsidRPr="00825908">
              <w:rPr>
                <w:rFonts w:ascii="Courier New" w:hAnsi="Courier New" w:cs="Courier New"/>
                <w:color w:val="0000FF"/>
                <w:sz w:val="18"/>
                <w:lang w:eastAsia="fi-FI"/>
              </w:rPr>
              <w:t>&lt;</w:t>
            </w:r>
            <w:r w:rsidRPr="00825908">
              <w:rPr>
                <w:rFonts w:ascii="Courier New" w:hAnsi="Courier New" w:cs="Courier New"/>
                <w:color w:val="800000"/>
                <w:sz w:val="18"/>
                <w:lang w:eastAsia="fi-FI"/>
              </w:rPr>
              <w:t>code</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code</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43</w:t>
            </w:r>
            <w:r w:rsidRPr="00825908">
              <w:rPr>
                <w:rFonts w:ascii="Courier New" w:hAnsi="Courier New" w:cs="Courier New"/>
                <w:color w:val="0000FF"/>
                <w:sz w:val="18"/>
                <w:lang w:eastAsia="fi-FI"/>
              </w:rPr>
              <w:t>"</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codeSystem</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1.2.246.537.6.12.2002.905.2013</w:t>
            </w:r>
            <w:r w:rsidRPr="00825908">
              <w:rPr>
                <w:rFonts w:ascii="Courier New" w:hAnsi="Courier New" w:cs="Courier New"/>
                <w:color w:val="0000FF"/>
                <w:sz w:val="18"/>
                <w:lang w:eastAsia="fi-FI"/>
              </w:rPr>
              <w:t>"</w:t>
            </w:r>
            <w:r w:rsidRPr="00825908">
              <w:rPr>
                <w:rFonts w:ascii="Courier New" w:hAnsi="Courier New" w:cs="Courier New"/>
                <w:i/>
                <w:iCs/>
                <w:color w:val="008080"/>
                <w:sz w:val="18"/>
                <w:lang w:eastAsia="fi-FI"/>
              </w:rPr>
              <w:t xml:space="preserve"> </w:t>
            </w:r>
            <w:r w:rsidR="00825908" w:rsidRPr="00825908">
              <w:rPr>
                <w:rFonts w:ascii="Courier New" w:hAnsi="Courier New" w:cs="Courier New"/>
                <w:color w:val="FF0000"/>
                <w:sz w:val="18"/>
                <w:lang w:eastAsia="fi-FI"/>
              </w:rPr>
              <w:t>codeSystemN</w:t>
            </w:r>
            <w:r w:rsidR="00825908" w:rsidRPr="00825908">
              <w:rPr>
                <w:rFonts w:ascii="Courier New" w:hAnsi="Courier New" w:cs="Courier New"/>
                <w:color w:val="FF0000"/>
                <w:sz w:val="18"/>
                <w:lang w:eastAsia="fi-FI"/>
              </w:rPr>
              <w:t>a</w:t>
            </w:r>
            <w:r w:rsidR="00825908" w:rsidRPr="00825908">
              <w:rPr>
                <w:rFonts w:ascii="Courier New" w:hAnsi="Courier New" w:cs="Courier New"/>
                <w:color w:val="FF0000"/>
                <w:sz w:val="18"/>
                <w:lang w:eastAsia="fi-FI"/>
              </w:rPr>
              <w:t>me</w:t>
            </w:r>
            <w:r w:rsidR="00825908" w:rsidRPr="00825908">
              <w:rPr>
                <w:rFonts w:ascii="Courier New" w:hAnsi="Courier New" w:cs="Courier New"/>
                <w:color w:val="0000FF"/>
                <w:sz w:val="18"/>
                <w:lang w:eastAsia="fi-FI"/>
              </w:rPr>
              <w:t>="</w:t>
            </w:r>
            <w:r w:rsidR="00825908" w:rsidRPr="00825908">
              <w:rPr>
                <w:rFonts w:ascii="Courier New" w:hAnsi="Courier New" w:cs="Courier New"/>
                <w:color w:val="000000"/>
                <w:sz w:val="18"/>
                <w:lang w:eastAsia="fi-FI"/>
              </w:rPr>
              <w:t>THL/Tietosisältö - STH05 Suun terveydenhuollon indeksit ja mittaukset 2013</w:t>
            </w:r>
            <w:r w:rsidR="00825908" w:rsidRPr="00825908">
              <w:rPr>
                <w:rFonts w:ascii="Courier New" w:hAnsi="Courier New" w:cs="Courier New"/>
                <w:color w:val="0000FF"/>
                <w:sz w:val="18"/>
                <w:lang w:eastAsia="fi-FI"/>
              </w:rPr>
              <w:t>"</w:t>
            </w:r>
            <w:r w:rsidR="00825908">
              <w:rPr>
                <w:rFonts w:ascii="Courier New" w:hAnsi="Courier New" w:cs="Courier New"/>
                <w:color w:val="0000FF"/>
                <w:sz w:val="18"/>
                <w:lang w:eastAsia="fi-FI"/>
              </w:rPr>
              <w:t xml:space="preserve"> </w:t>
            </w:r>
            <w:r w:rsidRPr="00825908">
              <w:rPr>
                <w:rFonts w:ascii="Courier New" w:hAnsi="Courier New" w:cs="Courier New"/>
                <w:color w:val="FF0000"/>
                <w:sz w:val="18"/>
                <w:lang w:eastAsia="fi-FI"/>
              </w:rPr>
              <w:t>displayName</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Syljen määrä</w:t>
            </w:r>
            <w:r w:rsidRPr="00825908">
              <w:rPr>
                <w:rFonts w:ascii="Courier New" w:hAnsi="Courier New" w:cs="Courier New"/>
                <w:color w:val="0000FF"/>
                <w:sz w:val="18"/>
                <w:lang w:eastAsia="fi-FI"/>
              </w:rPr>
              <w:t>"/&gt;</w:t>
            </w:r>
          </w:p>
          <w:p w14:paraId="435150DD" w14:textId="77777777" w:rsidR="00253D29" w:rsidRPr="00FA63CD" w:rsidRDefault="00253D29" w:rsidP="00CB7D7B">
            <w:pPr>
              <w:autoSpaceDE w:val="0"/>
              <w:autoSpaceDN w:val="0"/>
              <w:adjustRightInd w:val="0"/>
              <w:jc w:val="left"/>
              <w:rPr>
                <w:rFonts w:ascii="Courier New" w:hAnsi="Courier New" w:cs="Courier New"/>
                <w:color w:val="0000FF"/>
                <w:sz w:val="18"/>
                <w:lang w:val="en-US" w:eastAsia="fi-FI"/>
              </w:rPr>
            </w:pPr>
            <w:r w:rsidRPr="00825908">
              <w:rPr>
                <w:rFonts w:ascii="Courier New" w:hAnsi="Courier New" w:cs="Courier New"/>
                <w:color w:val="000000"/>
                <w:sz w:val="18"/>
                <w:lang w:eastAsia="fi-FI"/>
              </w:rPr>
              <w:t xml:space="preserve">    </w:t>
            </w:r>
            <w:r w:rsidRPr="00FA63CD">
              <w:rPr>
                <w:rFonts w:ascii="Courier New" w:hAnsi="Courier New" w:cs="Courier New"/>
                <w:color w:val="0000FF"/>
                <w:sz w:val="18"/>
                <w:lang w:val="en-US" w:eastAsia="fi-FI"/>
              </w:rPr>
              <w:t>&lt;</w:t>
            </w:r>
            <w:r w:rsidRPr="00FA63CD">
              <w:rPr>
                <w:rFonts w:ascii="Courier New" w:hAnsi="Courier New" w:cs="Courier New"/>
                <w:color w:val="800000"/>
                <w:sz w:val="18"/>
                <w:lang w:val="en-US" w:eastAsia="fi-FI"/>
              </w:rPr>
              <w:t>text</w:t>
            </w:r>
            <w:r w:rsidRPr="00FA63CD">
              <w:rPr>
                <w:rFonts w:ascii="Courier New" w:hAnsi="Courier New" w:cs="Courier New"/>
                <w:color w:val="0000FF"/>
                <w:sz w:val="18"/>
                <w:lang w:val="en-US" w:eastAsia="fi-FI"/>
              </w:rPr>
              <w:t>&gt;</w:t>
            </w:r>
          </w:p>
          <w:p w14:paraId="2197FB9D" w14:textId="77777777" w:rsidR="00253D29" w:rsidRPr="00FA63CD" w:rsidRDefault="00253D29" w:rsidP="00CB7D7B">
            <w:pPr>
              <w:autoSpaceDE w:val="0"/>
              <w:autoSpaceDN w:val="0"/>
              <w:adjustRightInd w:val="0"/>
              <w:jc w:val="left"/>
              <w:rPr>
                <w:rFonts w:ascii="Courier New" w:hAnsi="Courier New" w:cs="Courier New"/>
                <w:color w:val="0000FF"/>
                <w:sz w:val="18"/>
                <w:lang w:val="en-US" w:eastAsia="fi-FI"/>
              </w:rPr>
            </w:pPr>
            <w:r w:rsidRPr="00FA63CD">
              <w:rPr>
                <w:rFonts w:ascii="Courier New" w:hAnsi="Courier New" w:cs="Courier New"/>
                <w:color w:val="000000"/>
                <w:sz w:val="18"/>
                <w:lang w:val="en-US" w:eastAsia="fi-FI"/>
              </w:rPr>
              <w:t xml:space="preserve">      </w:t>
            </w:r>
            <w:r w:rsidRPr="00FA63CD">
              <w:rPr>
                <w:rFonts w:ascii="Courier New" w:hAnsi="Courier New" w:cs="Courier New"/>
                <w:color w:val="0000FF"/>
                <w:sz w:val="18"/>
                <w:lang w:val="en-US" w:eastAsia="fi-FI"/>
              </w:rPr>
              <w:t>&lt;</w:t>
            </w:r>
            <w:r w:rsidRPr="00FA63CD">
              <w:rPr>
                <w:rFonts w:ascii="Courier New" w:hAnsi="Courier New" w:cs="Courier New"/>
                <w:color w:val="800000"/>
                <w:sz w:val="18"/>
                <w:lang w:val="en-US" w:eastAsia="fi-FI"/>
              </w:rPr>
              <w:t>reference</w:t>
            </w:r>
            <w:r w:rsidRPr="00FA63CD">
              <w:rPr>
                <w:rFonts w:ascii="Courier New" w:hAnsi="Courier New" w:cs="Courier New"/>
                <w:i/>
                <w:iCs/>
                <w:color w:val="008080"/>
                <w:sz w:val="18"/>
                <w:lang w:val="en-US" w:eastAsia="fi-FI"/>
              </w:rPr>
              <w:t xml:space="preserve"> </w:t>
            </w:r>
            <w:r w:rsidRPr="00FA63CD">
              <w:rPr>
                <w:rFonts w:ascii="Courier New" w:hAnsi="Courier New" w:cs="Courier New"/>
                <w:color w:val="FF0000"/>
                <w:sz w:val="18"/>
                <w:lang w:val="en-US" w:eastAsia="fi-FI"/>
              </w:rPr>
              <w:t>value</w:t>
            </w:r>
            <w:r w:rsidRPr="00FA63CD">
              <w:rPr>
                <w:rFonts w:ascii="Courier New" w:hAnsi="Courier New" w:cs="Courier New"/>
                <w:color w:val="0000FF"/>
                <w:sz w:val="18"/>
                <w:lang w:val="en-US" w:eastAsia="fi-FI"/>
              </w:rPr>
              <w:t>="</w:t>
            </w:r>
            <w:r w:rsidRPr="00FA63CD">
              <w:rPr>
                <w:rFonts w:ascii="Courier New" w:hAnsi="Courier New" w:cs="Courier New"/>
                <w:color w:val="000000"/>
                <w:sz w:val="18"/>
                <w:lang w:val="en-US" w:eastAsia="fi-FI"/>
              </w:rPr>
              <w:t>#OID1.2.246.10.1234567.14.2013.123.5.10.12.1</w:t>
            </w:r>
            <w:r w:rsidRPr="00FA63CD">
              <w:rPr>
                <w:rFonts w:ascii="Courier New" w:hAnsi="Courier New" w:cs="Courier New"/>
                <w:color w:val="0000FF"/>
                <w:sz w:val="18"/>
                <w:lang w:val="en-US" w:eastAsia="fi-FI"/>
              </w:rPr>
              <w:t>"/&gt;</w:t>
            </w:r>
          </w:p>
          <w:p w14:paraId="5E9C7AE5" w14:textId="77777777" w:rsidR="00253D29" w:rsidRPr="00FA63CD" w:rsidRDefault="00253D29" w:rsidP="00CB7D7B">
            <w:pPr>
              <w:autoSpaceDE w:val="0"/>
              <w:autoSpaceDN w:val="0"/>
              <w:adjustRightInd w:val="0"/>
              <w:jc w:val="left"/>
              <w:rPr>
                <w:rFonts w:ascii="Courier New" w:hAnsi="Courier New" w:cs="Courier New"/>
                <w:color w:val="0000FF"/>
                <w:sz w:val="18"/>
                <w:lang w:val="en-US" w:eastAsia="fi-FI"/>
              </w:rPr>
            </w:pPr>
            <w:r w:rsidRPr="00FA63CD">
              <w:rPr>
                <w:rFonts w:ascii="Courier New" w:hAnsi="Courier New" w:cs="Courier New"/>
                <w:color w:val="000000"/>
                <w:sz w:val="18"/>
                <w:lang w:val="en-US" w:eastAsia="fi-FI"/>
              </w:rPr>
              <w:t xml:space="preserve">    </w:t>
            </w:r>
            <w:r w:rsidRPr="00FA63CD">
              <w:rPr>
                <w:rFonts w:ascii="Courier New" w:hAnsi="Courier New" w:cs="Courier New"/>
                <w:color w:val="0000FF"/>
                <w:sz w:val="18"/>
                <w:lang w:val="en-US" w:eastAsia="fi-FI"/>
              </w:rPr>
              <w:t>&lt;/</w:t>
            </w:r>
            <w:r w:rsidRPr="00FA63CD">
              <w:rPr>
                <w:rFonts w:ascii="Courier New" w:hAnsi="Courier New" w:cs="Courier New"/>
                <w:color w:val="800000"/>
                <w:sz w:val="18"/>
                <w:lang w:val="en-US" w:eastAsia="fi-FI"/>
              </w:rPr>
              <w:t>text</w:t>
            </w:r>
            <w:r w:rsidRPr="00FA63CD">
              <w:rPr>
                <w:rFonts w:ascii="Courier New" w:hAnsi="Courier New" w:cs="Courier New"/>
                <w:color w:val="0000FF"/>
                <w:sz w:val="18"/>
                <w:lang w:val="en-US" w:eastAsia="fi-FI"/>
              </w:rPr>
              <w:t>&gt;</w:t>
            </w:r>
          </w:p>
          <w:p w14:paraId="34237A42" w14:textId="77777777" w:rsidR="00253D29" w:rsidRPr="00FA63CD" w:rsidRDefault="00253D29" w:rsidP="00CB7D7B">
            <w:pPr>
              <w:autoSpaceDE w:val="0"/>
              <w:autoSpaceDN w:val="0"/>
              <w:adjustRightInd w:val="0"/>
              <w:jc w:val="left"/>
              <w:rPr>
                <w:rFonts w:ascii="Courier New" w:hAnsi="Courier New" w:cs="Courier New"/>
                <w:color w:val="0000FF"/>
                <w:sz w:val="18"/>
                <w:lang w:val="en-US" w:eastAsia="fi-FI"/>
              </w:rPr>
            </w:pPr>
            <w:r w:rsidRPr="00FA63CD">
              <w:rPr>
                <w:rFonts w:ascii="Courier New" w:hAnsi="Courier New" w:cs="Courier New"/>
                <w:color w:val="000000"/>
                <w:sz w:val="18"/>
                <w:lang w:val="en-US" w:eastAsia="fi-FI"/>
              </w:rPr>
              <w:t xml:space="preserve">    </w:t>
            </w:r>
            <w:r w:rsidRPr="00FA63CD">
              <w:rPr>
                <w:rFonts w:ascii="Courier New" w:hAnsi="Courier New" w:cs="Courier New"/>
                <w:color w:val="0000FF"/>
                <w:sz w:val="18"/>
                <w:lang w:val="en-US" w:eastAsia="fi-FI"/>
              </w:rPr>
              <w:t>&lt;</w:t>
            </w:r>
            <w:r w:rsidRPr="00FA63CD">
              <w:rPr>
                <w:rFonts w:ascii="Courier New" w:hAnsi="Courier New" w:cs="Courier New"/>
                <w:color w:val="800000"/>
                <w:sz w:val="18"/>
                <w:lang w:val="en-US" w:eastAsia="fi-FI"/>
              </w:rPr>
              <w:t>value</w:t>
            </w:r>
            <w:r w:rsidRPr="00FA63CD">
              <w:rPr>
                <w:rFonts w:ascii="Courier New" w:hAnsi="Courier New" w:cs="Courier New"/>
                <w:i/>
                <w:iCs/>
                <w:color w:val="008080"/>
                <w:sz w:val="18"/>
                <w:lang w:val="en-US" w:eastAsia="fi-FI"/>
              </w:rPr>
              <w:t xml:space="preserve"> </w:t>
            </w:r>
            <w:r w:rsidRPr="00FA63CD">
              <w:rPr>
                <w:rFonts w:ascii="Courier New" w:hAnsi="Courier New" w:cs="Courier New"/>
                <w:color w:val="FF0000"/>
                <w:sz w:val="18"/>
                <w:lang w:val="en-US" w:eastAsia="fi-FI"/>
              </w:rPr>
              <w:t>xsi:type</w:t>
            </w:r>
            <w:r w:rsidRPr="00FA63CD">
              <w:rPr>
                <w:rFonts w:ascii="Courier New" w:hAnsi="Courier New" w:cs="Courier New"/>
                <w:color w:val="0000FF"/>
                <w:sz w:val="18"/>
                <w:lang w:val="en-US" w:eastAsia="fi-FI"/>
              </w:rPr>
              <w:t>="</w:t>
            </w:r>
            <w:r w:rsidRPr="00FA63CD">
              <w:rPr>
                <w:rFonts w:ascii="Courier New" w:hAnsi="Courier New" w:cs="Courier New"/>
                <w:color w:val="000000"/>
                <w:sz w:val="18"/>
                <w:lang w:val="en-US" w:eastAsia="fi-FI"/>
              </w:rPr>
              <w:t>PQ</w:t>
            </w:r>
            <w:r w:rsidRPr="00FA63CD">
              <w:rPr>
                <w:rFonts w:ascii="Courier New" w:hAnsi="Courier New" w:cs="Courier New"/>
                <w:color w:val="0000FF"/>
                <w:sz w:val="18"/>
                <w:lang w:val="en-US" w:eastAsia="fi-FI"/>
              </w:rPr>
              <w:t>"</w:t>
            </w:r>
            <w:r w:rsidRPr="00FA63CD">
              <w:rPr>
                <w:rFonts w:ascii="Courier New" w:hAnsi="Courier New" w:cs="Courier New"/>
                <w:i/>
                <w:iCs/>
                <w:color w:val="008080"/>
                <w:sz w:val="18"/>
                <w:lang w:val="en-US" w:eastAsia="fi-FI"/>
              </w:rPr>
              <w:t xml:space="preserve"> </w:t>
            </w:r>
            <w:r w:rsidRPr="00FA63CD">
              <w:rPr>
                <w:rFonts w:ascii="Courier New" w:hAnsi="Courier New" w:cs="Courier New"/>
                <w:color w:val="FF0000"/>
                <w:sz w:val="18"/>
                <w:lang w:val="en-US" w:eastAsia="fi-FI"/>
              </w:rPr>
              <w:t>value</w:t>
            </w:r>
            <w:r w:rsidRPr="00FA63CD">
              <w:rPr>
                <w:rFonts w:ascii="Courier New" w:hAnsi="Courier New" w:cs="Courier New"/>
                <w:color w:val="0000FF"/>
                <w:sz w:val="18"/>
                <w:lang w:val="en-US" w:eastAsia="fi-FI"/>
              </w:rPr>
              <w:t>="</w:t>
            </w:r>
            <w:r w:rsidRPr="00FA63CD">
              <w:rPr>
                <w:rFonts w:ascii="Courier New" w:hAnsi="Courier New" w:cs="Courier New"/>
                <w:color w:val="000000"/>
                <w:sz w:val="18"/>
                <w:lang w:val="en-US" w:eastAsia="fi-FI"/>
              </w:rPr>
              <w:t>5</w:t>
            </w:r>
            <w:r w:rsidRPr="00FA63CD">
              <w:rPr>
                <w:rFonts w:ascii="Courier New" w:hAnsi="Courier New" w:cs="Courier New"/>
                <w:color w:val="0000FF"/>
                <w:sz w:val="18"/>
                <w:lang w:val="en-US" w:eastAsia="fi-FI"/>
              </w:rPr>
              <w:t>"</w:t>
            </w:r>
            <w:r w:rsidRPr="00FA63CD">
              <w:rPr>
                <w:rFonts w:ascii="Courier New" w:hAnsi="Courier New" w:cs="Courier New"/>
                <w:i/>
                <w:iCs/>
                <w:color w:val="008080"/>
                <w:sz w:val="18"/>
                <w:lang w:val="en-US" w:eastAsia="fi-FI"/>
              </w:rPr>
              <w:t xml:space="preserve"> </w:t>
            </w:r>
            <w:r w:rsidRPr="00FA63CD">
              <w:rPr>
                <w:rFonts w:ascii="Courier New" w:hAnsi="Courier New" w:cs="Courier New"/>
                <w:color w:val="FF0000"/>
                <w:sz w:val="18"/>
                <w:lang w:val="en-US" w:eastAsia="fi-FI"/>
              </w:rPr>
              <w:t>unit</w:t>
            </w:r>
            <w:r w:rsidRPr="00FA63CD">
              <w:rPr>
                <w:rFonts w:ascii="Courier New" w:hAnsi="Courier New" w:cs="Courier New"/>
                <w:color w:val="0000FF"/>
                <w:sz w:val="18"/>
                <w:lang w:val="en-US" w:eastAsia="fi-FI"/>
              </w:rPr>
              <w:t>="</w:t>
            </w:r>
            <w:r w:rsidRPr="00FA63CD">
              <w:rPr>
                <w:rFonts w:ascii="Courier New" w:hAnsi="Courier New" w:cs="Courier New"/>
                <w:color w:val="000000"/>
                <w:sz w:val="18"/>
                <w:lang w:val="en-US" w:eastAsia="fi-FI"/>
              </w:rPr>
              <w:t>ml</w:t>
            </w:r>
            <w:r w:rsidRPr="00FA63CD">
              <w:rPr>
                <w:rFonts w:ascii="Courier New" w:hAnsi="Courier New" w:cs="Courier New"/>
                <w:color w:val="0000FF"/>
                <w:sz w:val="18"/>
                <w:lang w:val="en-US" w:eastAsia="fi-FI"/>
              </w:rPr>
              <w:t>"/&gt;</w:t>
            </w:r>
          </w:p>
          <w:p w14:paraId="5016125D" w14:textId="77777777" w:rsidR="00253D29" w:rsidRPr="00FA63CD" w:rsidRDefault="00253D29" w:rsidP="00BD2A1C">
            <w:pPr>
              <w:autoSpaceDE w:val="0"/>
              <w:autoSpaceDN w:val="0"/>
              <w:adjustRightInd w:val="0"/>
              <w:jc w:val="left"/>
              <w:rPr>
                <w:rFonts w:ascii="Courier New" w:hAnsi="Courier New" w:cs="Courier New"/>
                <w:sz w:val="18"/>
                <w:szCs w:val="18"/>
              </w:rPr>
            </w:pPr>
            <w:r w:rsidRPr="00FA63CD">
              <w:rPr>
                <w:rFonts w:ascii="Courier New" w:hAnsi="Courier New" w:cs="Courier New"/>
                <w:color w:val="000000"/>
                <w:sz w:val="18"/>
                <w:lang w:val="en-US" w:eastAsia="fi-FI"/>
              </w:rPr>
              <w:t xml:space="preserve">    </w:t>
            </w:r>
            <w:r w:rsidRPr="00FA63CD">
              <w:rPr>
                <w:rFonts w:ascii="Courier New" w:hAnsi="Courier New" w:cs="Courier New"/>
                <w:color w:val="0000FF"/>
                <w:sz w:val="18"/>
                <w:lang w:val="en-US" w:eastAsia="fi-FI"/>
              </w:rPr>
              <w:t>&lt;</w:t>
            </w:r>
            <w:r w:rsidRPr="00FA63CD">
              <w:rPr>
                <w:rFonts w:ascii="Courier New" w:hAnsi="Courier New" w:cs="Courier New"/>
                <w:color w:val="800000"/>
                <w:sz w:val="18"/>
                <w:lang w:val="en-US" w:eastAsia="fi-FI"/>
              </w:rPr>
              <w:t>entryRelationship</w:t>
            </w:r>
            <w:r w:rsidRPr="00FA63CD">
              <w:rPr>
                <w:rFonts w:ascii="Courier New" w:hAnsi="Courier New" w:cs="Courier New"/>
                <w:i/>
                <w:iCs/>
                <w:color w:val="008080"/>
                <w:sz w:val="18"/>
                <w:lang w:val="en-US" w:eastAsia="fi-FI"/>
              </w:rPr>
              <w:t xml:space="preserve"> </w:t>
            </w:r>
            <w:r w:rsidRPr="00FA63CD">
              <w:rPr>
                <w:rFonts w:ascii="Courier New" w:hAnsi="Courier New" w:cs="Courier New"/>
                <w:color w:val="FF0000"/>
                <w:sz w:val="18"/>
                <w:lang w:val="en-US" w:eastAsia="fi-FI"/>
              </w:rPr>
              <w:t>typeCode</w:t>
            </w:r>
            <w:r w:rsidRPr="00FA63CD">
              <w:rPr>
                <w:rFonts w:ascii="Courier New" w:hAnsi="Courier New" w:cs="Courier New"/>
                <w:color w:val="0000FF"/>
                <w:sz w:val="18"/>
                <w:lang w:val="en-US" w:eastAsia="fi-FI"/>
              </w:rPr>
              <w:t>="</w:t>
            </w:r>
            <w:r w:rsidRPr="00FA63CD">
              <w:rPr>
                <w:rFonts w:ascii="Courier New" w:hAnsi="Courier New" w:cs="Courier New"/>
                <w:color w:val="000000"/>
                <w:sz w:val="18"/>
                <w:lang w:val="en-US" w:eastAsia="fi-FI"/>
              </w:rPr>
              <w:t>COMP</w:t>
            </w:r>
            <w:r w:rsidRPr="00FA63CD">
              <w:rPr>
                <w:rFonts w:ascii="Courier New" w:hAnsi="Courier New" w:cs="Courier New"/>
                <w:color w:val="0000FF"/>
                <w:sz w:val="18"/>
                <w:lang w:val="en-US" w:eastAsia="fi-FI"/>
              </w:rPr>
              <w:t>"&gt;</w:t>
            </w:r>
            <w:r w:rsidRPr="00FA63CD">
              <w:rPr>
                <w:rFonts w:ascii="Courier New" w:hAnsi="Courier New" w:cs="Courier New"/>
                <w:color w:val="000000"/>
                <w:sz w:val="18"/>
                <w:lang w:val="en-US" w:eastAsia="fi-FI"/>
              </w:rPr>
              <w:t>...</w:t>
            </w:r>
          </w:p>
        </w:tc>
      </w:tr>
    </w:tbl>
    <w:p w14:paraId="081D5542" w14:textId="77777777" w:rsidR="002E1321" w:rsidRPr="003F6A08" w:rsidRDefault="002E1321" w:rsidP="002E1321">
      <w:pPr>
        <w:pStyle w:val="Otsikko3"/>
        <w:rPr>
          <w:lang w:val="en-US"/>
        </w:rPr>
      </w:pPr>
      <w:bookmarkStart w:id="1619" w:name="_Toc382387239"/>
      <w:bookmarkStart w:id="1620" w:name="_Toc436732630"/>
      <w:bookmarkEnd w:id="1619"/>
      <w:r w:rsidRPr="003F6A08">
        <w:rPr>
          <w:lang w:val="en-US"/>
        </w:rPr>
        <w:t>Syljen happamuus</w:t>
      </w:r>
      <w:bookmarkEnd w:id="1620"/>
    </w:p>
    <w:p w14:paraId="685C79A6" w14:textId="77777777" w:rsidR="00253D29" w:rsidRPr="00FA63CD" w:rsidRDefault="00253D29" w:rsidP="00253D29">
      <w:r w:rsidRPr="00FA63CD">
        <w:t xml:space="preserve">Entry.organizer.templateId kohtaan annetaan </w:t>
      </w:r>
      <w:r>
        <w:t>Syljen happamuus</w:t>
      </w:r>
      <w:r w:rsidRPr="003F6A08">
        <w:t xml:space="preserve"> </w:t>
      </w:r>
      <w:r w:rsidRPr="00FA63CD">
        <w:t xml:space="preserve">tietorakenteen tunnus </w:t>
      </w:r>
      <w:r w:rsidRPr="00BB13C8">
        <w:t>1.2.246.537.6.12.2002.905.2013.</w:t>
      </w:r>
      <w:r>
        <w:t>44 eli kyseisen kentän oid tietosisältömäärittelystä.</w:t>
      </w:r>
    </w:p>
    <w:p w14:paraId="3EB3C9BE" w14:textId="77777777" w:rsidR="002E1321" w:rsidRDefault="002E1321" w:rsidP="002E1321"/>
    <w:p w14:paraId="124F6235" w14:textId="77777777" w:rsidR="002E1321" w:rsidRPr="003F6A08" w:rsidRDefault="002E1321" w:rsidP="002E1321">
      <w:r>
        <w:t>S</w:t>
      </w:r>
      <w:r w:rsidRPr="003F6A08">
        <w:t xml:space="preserve">yljen happamuus annetaan </w:t>
      </w:r>
      <w:r>
        <w:t>observation value:ssa</w:t>
      </w:r>
      <w:r w:rsidRPr="003F6A08">
        <w:t xml:space="preserve"> PQ-tietotyypillä. Huom. UCUM:n mukainen pH yksikön esitystapa esimerkissä!</w:t>
      </w:r>
    </w:p>
    <w:p w14:paraId="0A77391D" w14:textId="77777777" w:rsidR="002E1321" w:rsidRPr="003F6A08" w:rsidRDefault="002E1321" w:rsidP="002E132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2E1321" w:rsidRPr="00BD2A1C" w14:paraId="4EB54A72" w14:textId="77777777" w:rsidTr="002E1321">
        <w:tc>
          <w:tcPr>
            <w:tcW w:w="9779" w:type="dxa"/>
            <w:tcBorders>
              <w:top w:val="single" w:sz="4" w:space="0" w:color="000000"/>
              <w:left w:val="single" w:sz="4" w:space="0" w:color="000000"/>
              <w:bottom w:val="single" w:sz="4" w:space="0" w:color="000000"/>
              <w:right w:val="single" w:sz="4" w:space="0" w:color="000000"/>
            </w:tcBorders>
            <w:hideMark/>
          </w:tcPr>
          <w:p w14:paraId="1AD6C74F" w14:textId="77777777" w:rsidR="00253D29" w:rsidRPr="00BD2A1C" w:rsidRDefault="00253D29" w:rsidP="00253D29">
            <w:pPr>
              <w:autoSpaceDE w:val="0"/>
              <w:autoSpaceDN w:val="0"/>
              <w:adjustRightInd w:val="0"/>
              <w:jc w:val="left"/>
              <w:rPr>
                <w:rFonts w:ascii="Courier New" w:hAnsi="Courier New" w:cs="Courier New"/>
                <w:color w:val="0000FF"/>
                <w:sz w:val="18"/>
                <w:lang w:val="en-US" w:eastAsia="fi-FI"/>
              </w:rPr>
            </w:pPr>
            <w:r w:rsidRPr="00BD2A1C">
              <w:rPr>
                <w:rFonts w:ascii="Courier New" w:hAnsi="Courier New" w:cs="Courier New"/>
                <w:color w:val="0000FF"/>
                <w:sz w:val="18"/>
                <w:lang w:val="en-US" w:eastAsia="fi-FI"/>
              </w:rPr>
              <w:t>&lt;</w:t>
            </w:r>
            <w:r w:rsidRPr="00BD2A1C">
              <w:rPr>
                <w:rFonts w:ascii="Courier New" w:hAnsi="Courier New" w:cs="Courier New"/>
                <w:color w:val="800000"/>
                <w:sz w:val="18"/>
                <w:lang w:val="en-US" w:eastAsia="fi-FI"/>
              </w:rPr>
              <w:t>component</w:t>
            </w:r>
            <w:r w:rsidRPr="00BD2A1C">
              <w:rPr>
                <w:rFonts w:ascii="Courier New" w:hAnsi="Courier New" w:cs="Courier New"/>
                <w:color w:val="0000FF"/>
                <w:sz w:val="18"/>
                <w:lang w:val="en-US" w:eastAsia="fi-FI"/>
              </w:rPr>
              <w:t>&gt;</w:t>
            </w:r>
          </w:p>
          <w:p w14:paraId="3CA8D6E6" w14:textId="77777777" w:rsidR="00253D29" w:rsidRPr="00BD2A1C" w:rsidRDefault="00253D29" w:rsidP="00253D29">
            <w:pPr>
              <w:autoSpaceDE w:val="0"/>
              <w:autoSpaceDN w:val="0"/>
              <w:adjustRightInd w:val="0"/>
              <w:jc w:val="left"/>
              <w:rPr>
                <w:rFonts w:ascii="Courier New" w:hAnsi="Courier New" w:cs="Courier New"/>
                <w:color w:val="0000FF"/>
                <w:sz w:val="18"/>
                <w:lang w:val="en-US" w:eastAsia="fi-FI"/>
              </w:rPr>
            </w:pPr>
            <w:r w:rsidRPr="00BD2A1C">
              <w:rPr>
                <w:rFonts w:ascii="Courier New" w:hAnsi="Courier New" w:cs="Courier New"/>
                <w:color w:val="000000"/>
                <w:sz w:val="18"/>
                <w:lang w:val="en-US" w:eastAsia="fi-FI"/>
              </w:rPr>
              <w:t xml:space="preserve"> </w:t>
            </w:r>
            <w:r w:rsidRPr="00BD2A1C">
              <w:rPr>
                <w:rFonts w:ascii="Courier New" w:hAnsi="Courier New" w:cs="Courier New"/>
                <w:color w:val="0000FF"/>
                <w:sz w:val="18"/>
                <w:lang w:val="en-US" w:eastAsia="fi-FI"/>
              </w:rPr>
              <w:t>&lt;!--</w:t>
            </w:r>
            <w:r w:rsidRPr="00BD2A1C">
              <w:rPr>
                <w:rFonts w:ascii="Courier New" w:hAnsi="Courier New" w:cs="Courier New"/>
                <w:color w:val="474747"/>
                <w:sz w:val="18"/>
                <w:lang w:val="en-US" w:eastAsia="fi-FI"/>
              </w:rPr>
              <w:t xml:space="preserve"> Syljen happamuus </w:t>
            </w:r>
            <w:r w:rsidRPr="00BD2A1C">
              <w:rPr>
                <w:rFonts w:ascii="Courier New" w:hAnsi="Courier New" w:cs="Courier New"/>
                <w:color w:val="0000FF"/>
                <w:sz w:val="18"/>
                <w:lang w:val="en-US" w:eastAsia="fi-FI"/>
              </w:rPr>
              <w:t>--&gt;</w:t>
            </w:r>
          </w:p>
          <w:p w14:paraId="34490E0C" w14:textId="77777777" w:rsidR="00253D29" w:rsidRPr="00BD2A1C" w:rsidRDefault="00253D29" w:rsidP="00253D29">
            <w:pPr>
              <w:autoSpaceDE w:val="0"/>
              <w:autoSpaceDN w:val="0"/>
              <w:adjustRightInd w:val="0"/>
              <w:jc w:val="left"/>
              <w:rPr>
                <w:rFonts w:ascii="Courier New" w:hAnsi="Courier New" w:cs="Courier New"/>
                <w:color w:val="0000FF"/>
                <w:sz w:val="18"/>
                <w:lang w:val="en-US" w:eastAsia="fi-FI"/>
              </w:rPr>
            </w:pPr>
            <w:r w:rsidRPr="00BD2A1C">
              <w:rPr>
                <w:rFonts w:ascii="Courier New" w:hAnsi="Courier New" w:cs="Courier New"/>
                <w:color w:val="000000"/>
                <w:sz w:val="18"/>
                <w:lang w:val="en-US" w:eastAsia="fi-FI"/>
              </w:rPr>
              <w:t xml:space="preserve"> </w:t>
            </w:r>
            <w:r w:rsidRPr="00BD2A1C">
              <w:rPr>
                <w:rFonts w:ascii="Courier New" w:hAnsi="Courier New" w:cs="Courier New"/>
                <w:color w:val="0000FF"/>
                <w:sz w:val="18"/>
                <w:lang w:val="en-US" w:eastAsia="fi-FI"/>
              </w:rPr>
              <w:t>&lt;</w:t>
            </w:r>
            <w:r w:rsidRPr="00BD2A1C">
              <w:rPr>
                <w:rFonts w:ascii="Courier New" w:hAnsi="Courier New" w:cs="Courier New"/>
                <w:color w:val="800000"/>
                <w:sz w:val="18"/>
                <w:lang w:val="en-US" w:eastAsia="fi-FI"/>
              </w:rPr>
              <w:t>observation</w:t>
            </w:r>
            <w:r w:rsidRPr="00BD2A1C">
              <w:rPr>
                <w:rFonts w:ascii="Courier New" w:hAnsi="Courier New" w:cs="Courier New"/>
                <w:i/>
                <w:iCs/>
                <w:color w:val="008080"/>
                <w:sz w:val="18"/>
                <w:lang w:val="en-US" w:eastAsia="fi-FI"/>
              </w:rPr>
              <w:t xml:space="preserve"> </w:t>
            </w:r>
            <w:r w:rsidRPr="00BD2A1C">
              <w:rPr>
                <w:rFonts w:ascii="Courier New" w:hAnsi="Courier New" w:cs="Courier New"/>
                <w:color w:val="FF0000"/>
                <w:sz w:val="18"/>
                <w:lang w:val="en-US" w:eastAsia="fi-FI"/>
              </w:rPr>
              <w:t>classCode</w:t>
            </w:r>
            <w:r w:rsidRPr="00BD2A1C">
              <w:rPr>
                <w:rFonts w:ascii="Courier New" w:hAnsi="Courier New" w:cs="Courier New"/>
                <w:color w:val="0000FF"/>
                <w:sz w:val="18"/>
                <w:lang w:val="en-US" w:eastAsia="fi-FI"/>
              </w:rPr>
              <w:t>="</w:t>
            </w:r>
            <w:r w:rsidRPr="00BD2A1C">
              <w:rPr>
                <w:rFonts w:ascii="Courier New" w:hAnsi="Courier New" w:cs="Courier New"/>
                <w:color w:val="000000"/>
                <w:sz w:val="18"/>
                <w:lang w:val="en-US" w:eastAsia="fi-FI"/>
              </w:rPr>
              <w:t>COND</w:t>
            </w:r>
            <w:r w:rsidRPr="00BD2A1C">
              <w:rPr>
                <w:rFonts w:ascii="Courier New" w:hAnsi="Courier New" w:cs="Courier New"/>
                <w:color w:val="0000FF"/>
                <w:sz w:val="18"/>
                <w:lang w:val="en-US" w:eastAsia="fi-FI"/>
              </w:rPr>
              <w:t>"</w:t>
            </w:r>
            <w:r w:rsidRPr="00BD2A1C">
              <w:rPr>
                <w:rFonts w:ascii="Courier New" w:hAnsi="Courier New" w:cs="Courier New"/>
                <w:i/>
                <w:iCs/>
                <w:color w:val="008080"/>
                <w:sz w:val="18"/>
                <w:lang w:val="en-US" w:eastAsia="fi-FI"/>
              </w:rPr>
              <w:t xml:space="preserve"> </w:t>
            </w:r>
            <w:r w:rsidRPr="00BD2A1C">
              <w:rPr>
                <w:rFonts w:ascii="Courier New" w:hAnsi="Courier New" w:cs="Courier New"/>
                <w:color w:val="FF0000"/>
                <w:sz w:val="18"/>
                <w:lang w:val="en-US" w:eastAsia="fi-FI"/>
              </w:rPr>
              <w:t>moodCode</w:t>
            </w:r>
            <w:r w:rsidRPr="00BD2A1C">
              <w:rPr>
                <w:rFonts w:ascii="Courier New" w:hAnsi="Courier New" w:cs="Courier New"/>
                <w:color w:val="0000FF"/>
                <w:sz w:val="18"/>
                <w:lang w:val="en-US" w:eastAsia="fi-FI"/>
              </w:rPr>
              <w:t>="</w:t>
            </w:r>
            <w:r w:rsidRPr="00BD2A1C">
              <w:rPr>
                <w:rFonts w:ascii="Courier New" w:hAnsi="Courier New" w:cs="Courier New"/>
                <w:color w:val="000000"/>
                <w:sz w:val="18"/>
                <w:lang w:val="en-US" w:eastAsia="fi-FI"/>
              </w:rPr>
              <w:t>EVN</w:t>
            </w:r>
            <w:r w:rsidRPr="00BD2A1C">
              <w:rPr>
                <w:rFonts w:ascii="Courier New" w:hAnsi="Courier New" w:cs="Courier New"/>
                <w:color w:val="0000FF"/>
                <w:sz w:val="18"/>
                <w:lang w:val="en-US" w:eastAsia="fi-FI"/>
              </w:rPr>
              <w:t>"&gt;</w:t>
            </w:r>
          </w:p>
          <w:p w14:paraId="71ACA9B0" w14:textId="77777777" w:rsidR="00253D29" w:rsidRPr="00825908" w:rsidRDefault="00253D29" w:rsidP="00BD2A1C">
            <w:pPr>
              <w:autoSpaceDE w:val="0"/>
              <w:autoSpaceDN w:val="0"/>
              <w:adjustRightInd w:val="0"/>
              <w:ind w:left="568" w:hanging="568"/>
              <w:jc w:val="left"/>
              <w:rPr>
                <w:rFonts w:ascii="Courier New" w:hAnsi="Courier New" w:cs="Courier New"/>
                <w:color w:val="0000FF"/>
                <w:sz w:val="18"/>
                <w:lang w:eastAsia="fi-FI"/>
              </w:rPr>
            </w:pPr>
            <w:r w:rsidRPr="00A33A3A">
              <w:rPr>
                <w:rFonts w:ascii="Courier New" w:hAnsi="Courier New" w:cs="Courier New"/>
                <w:color w:val="000000"/>
                <w:sz w:val="18"/>
                <w:lang w:val="en-US" w:eastAsia="fi-FI"/>
              </w:rPr>
              <w:t xml:space="preserve">    </w:t>
            </w:r>
            <w:r w:rsidRPr="00825908">
              <w:rPr>
                <w:rFonts w:ascii="Courier New" w:hAnsi="Courier New" w:cs="Courier New"/>
                <w:color w:val="0000FF"/>
                <w:sz w:val="18"/>
                <w:lang w:eastAsia="fi-FI"/>
              </w:rPr>
              <w:t>&lt;</w:t>
            </w:r>
            <w:r w:rsidRPr="00825908">
              <w:rPr>
                <w:rFonts w:ascii="Courier New" w:hAnsi="Courier New" w:cs="Courier New"/>
                <w:color w:val="800000"/>
                <w:sz w:val="18"/>
                <w:lang w:eastAsia="fi-FI"/>
              </w:rPr>
              <w:t>code</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code</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44</w:t>
            </w:r>
            <w:r w:rsidRPr="00825908">
              <w:rPr>
                <w:rFonts w:ascii="Courier New" w:hAnsi="Courier New" w:cs="Courier New"/>
                <w:color w:val="0000FF"/>
                <w:sz w:val="18"/>
                <w:lang w:eastAsia="fi-FI"/>
              </w:rPr>
              <w:t>"</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codeSystem</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1.2.246.537.6.12.2002.905.2013</w:t>
            </w:r>
            <w:r w:rsidRPr="00825908">
              <w:rPr>
                <w:rFonts w:ascii="Courier New" w:hAnsi="Courier New" w:cs="Courier New"/>
                <w:color w:val="0000FF"/>
                <w:sz w:val="18"/>
                <w:lang w:eastAsia="fi-FI"/>
              </w:rPr>
              <w:t>"</w:t>
            </w:r>
            <w:r w:rsidRPr="00825908">
              <w:rPr>
                <w:rFonts w:ascii="Courier New" w:hAnsi="Courier New" w:cs="Courier New"/>
                <w:i/>
                <w:iCs/>
                <w:color w:val="008080"/>
                <w:sz w:val="18"/>
                <w:lang w:eastAsia="fi-FI"/>
              </w:rPr>
              <w:t xml:space="preserve"> </w:t>
            </w:r>
            <w:r w:rsidR="00825908" w:rsidRPr="00825908">
              <w:rPr>
                <w:rFonts w:ascii="Courier New" w:hAnsi="Courier New" w:cs="Courier New"/>
                <w:color w:val="FF0000"/>
                <w:sz w:val="18"/>
                <w:lang w:eastAsia="fi-FI"/>
              </w:rPr>
              <w:t>codeSystemN</w:t>
            </w:r>
            <w:r w:rsidR="00825908" w:rsidRPr="00825908">
              <w:rPr>
                <w:rFonts w:ascii="Courier New" w:hAnsi="Courier New" w:cs="Courier New"/>
                <w:color w:val="FF0000"/>
                <w:sz w:val="18"/>
                <w:lang w:eastAsia="fi-FI"/>
              </w:rPr>
              <w:t>a</w:t>
            </w:r>
            <w:r w:rsidR="00825908" w:rsidRPr="00825908">
              <w:rPr>
                <w:rFonts w:ascii="Courier New" w:hAnsi="Courier New" w:cs="Courier New"/>
                <w:color w:val="FF0000"/>
                <w:sz w:val="18"/>
                <w:lang w:eastAsia="fi-FI"/>
              </w:rPr>
              <w:t>me</w:t>
            </w:r>
            <w:r w:rsidR="00825908" w:rsidRPr="00825908">
              <w:rPr>
                <w:rFonts w:ascii="Courier New" w:hAnsi="Courier New" w:cs="Courier New"/>
                <w:color w:val="0000FF"/>
                <w:sz w:val="18"/>
                <w:lang w:eastAsia="fi-FI"/>
              </w:rPr>
              <w:t>="</w:t>
            </w:r>
            <w:r w:rsidR="00825908" w:rsidRPr="00825908">
              <w:rPr>
                <w:rFonts w:ascii="Courier New" w:hAnsi="Courier New" w:cs="Courier New"/>
                <w:color w:val="000000"/>
                <w:sz w:val="18"/>
                <w:lang w:eastAsia="fi-FI"/>
              </w:rPr>
              <w:t>THL/Tietosisältö - STH05 Suun terveydenhuollon indeksit ja mittaukset 2013</w:t>
            </w:r>
            <w:r w:rsidR="00825908" w:rsidRPr="00825908">
              <w:rPr>
                <w:rFonts w:ascii="Courier New" w:hAnsi="Courier New" w:cs="Courier New"/>
                <w:color w:val="0000FF"/>
                <w:sz w:val="18"/>
                <w:lang w:eastAsia="fi-FI"/>
              </w:rPr>
              <w:t>"</w:t>
            </w:r>
            <w:r w:rsidR="00825908">
              <w:rPr>
                <w:rFonts w:ascii="Courier New" w:hAnsi="Courier New" w:cs="Courier New"/>
                <w:color w:val="0000FF"/>
                <w:sz w:val="18"/>
                <w:lang w:eastAsia="fi-FI"/>
              </w:rPr>
              <w:t xml:space="preserve"> </w:t>
            </w:r>
            <w:r w:rsidRPr="00825908">
              <w:rPr>
                <w:rFonts w:ascii="Courier New" w:hAnsi="Courier New" w:cs="Courier New"/>
                <w:color w:val="FF0000"/>
                <w:sz w:val="18"/>
                <w:lang w:eastAsia="fi-FI"/>
              </w:rPr>
              <w:t>displayName</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Syljen happamuus</w:t>
            </w:r>
            <w:r w:rsidRPr="00825908">
              <w:rPr>
                <w:rFonts w:ascii="Courier New" w:hAnsi="Courier New" w:cs="Courier New"/>
                <w:color w:val="0000FF"/>
                <w:sz w:val="18"/>
                <w:lang w:eastAsia="fi-FI"/>
              </w:rPr>
              <w:t>"/&gt;</w:t>
            </w:r>
          </w:p>
          <w:p w14:paraId="07F6C225" w14:textId="77777777" w:rsidR="00253D29" w:rsidRPr="00B4787B" w:rsidDel="006671C4" w:rsidRDefault="00253D29" w:rsidP="00253D29">
            <w:pPr>
              <w:autoSpaceDE w:val="0"/>
              <w:autoSpaceDN w:val="0"/>
              <w:adjustRightInd w:val="0"/>
              <w:jc w:val="left"/>
              <w:rPr>
                <w:del w:id="1621" w:author="Tekijä"/>
                <w:rFonts w:ascii="Courier New" w:hAnsi="Courier New" w:cs="Courier New"/>
                <w:color w:val="0000FF"/>
                <w:sz w:val="18"/>
                <w:lang w:eastAsia="fi-FI"/>
              </w:rPr>
            </w:pPr>
            <w:del w:id="1622" w:author="Tekijä">
              <w:r w:rsidRPr="00825908" w:rsidDel="006671C4">
                <w:rPr>
                  <w:rFonts w:ascii="Courier New" w:hAnsi="Courier New" w:cs="Courier New"/>
                  <w:color w:val="000000"/>
                  <w:sz w:val="18"/>
                  <w:lang w:eastAsia="fi-FI"/>
                </w:rPr>
                <w:delText xml:space="preserve">    </w:delText>
              </w:r>
              <w:r w:rsidRPr="00B4787B" w:rsidDel="006671C4">
                <w:rPr>
                  <w:rFonts w:ascii="Courier New" w:hAnsi="Courier New" w:cs="Courier New"/>
                  <w:color w:val="0000FF"/>
                  <w:sz w:val="18"/>
                  <w:lang w:eastAsia="fi-FI"/>
                </w:rPr>
                <w:delText>&lt;</w:delText>
              </w:r>
              <w:r w:rsidRPr="00B4787B" w:rsidDel="006671C4">
                <w:rPr>
                  <w:rFonts w:ascii="Courier New" w:hAnsi="Courier New" w:cs="Courier New"/>
                  <w:color w:val="800000"/>
                  <w:sz w:val="18"/>
                  <w:lang w:eastAsia="fi-FI"/>
                </w:rPr>
                <w:delText>text</w:delText>
              </w:r>
              <w:r w:rsidRPr="00B4787B" w:rsidDel="006671C4">
                <w:rPr>
                  <w:rFonts w:ascii="Courier New" w:hAnsi="Courier New" w:cs="Courier New"/>
                  <w:color w:val="0000FF"/>
                  <w:sz w:val="18"/>
                  <w:lang w:eastAsia="fi-FI"/>
                </w:rPr>
                <w:delText>&gt;</w:delText>
              </w:r>
            </w:del>
          </w:p>
          <w:p w14:paraId="2082CD00" w14:textId="77777777" w:rsidR="00253D29" w:rsidRPr="00B4787B" w:rsidDel="006671C4" w:rsidRDefault="00253D29" w:rsidP="00253D29">
            <w:pPr>
              <w:autoSpaceDE w:val="0"/>
              <w:autoSpaceDN w:val="0"/>
              <w:adjustRightInd w:val="0"/>
              <w:jc w:val="left"/>
              <w:rPr>
                <w:del w:id="1623" w:author="Tekijä"/>
                <w:rFonts w:ascii="Courier New" w:hAnsi="Courier New" w:cs="Courier New"/>
                <w:color w:val="0000FF"/>
                <w:sz w:val="18"/>
                <w:lang w:eastAsia="fi-FI"/>
              </w:rPr>
            </w:pPr>
            <w:del w:id="1624" w:author="Tekijä">
              <w:r w:rsidRPr="00B4787B" w:rsidDel="006671C4">
                <w:rPr>
                  <w:rFonts w:ascii="Courier New" w:hAnsi="Courier New" w:cs="Courier New"/>
                  <w:color w:val="000000"/>
                  <w:sz w:val="18"/>
                  <w:lang w:eastAsia="fi-FI"/>
                </w:rPr>
                <w:delText xml:space="preserve">      </w:delText>
              </w:r>
              <w:r w:rsidRPr="00B4787B" w:rsidDel="006671C4">
                <w:rPr>
                  <w:rFonts w:ascii="Courier New" w:hAnsi="Courier New" w:cs="Courier New"/>
                  <w:color w:val="0000FF"/>
                  <w:sz w:val="18"/>
                  <w:lang w:eastAsia="fi-FI"/>
                </w:rPr>
                <w:delText>&lt;</w:delText>
              </w:r>
              <w:r w:rsidRPr="00B4787B" w:rsidDel="006671C4">
                <w:rPr>
                  <w:rFonts w:ascii="Courier New" w:hAnsi="Courier New" w:cs="Courier New"/>
                  <w:color w:val="800000"/>
                  <w:sz w:val="18"/>
                  <w:lang w:eastAsia="fi-FI"/>
                </w:rPr>
                <w:delText>reference</w:delText>
              </w:r>
              <w:r w:rsidRPr="00B4787B" w:rsidDel="006671C4">
                <w:rPr>
                  <w:rFonts w:ascii="Courier New" w:hAnsi="Courier New" w:cs="Courier New"/>
                  <w:i/>
                  <w:iCs/>
                  <w:color w:val="008080"/>
                  <w:sz w:val="18"/>
                  <w:lang w:eastAsia="fi-FI"/>
                </w:rPr>
                <w:delText xml:space="preserve"> </w:delText>
              </w:r>
              <w:r w:rsidRPr="00B4787B" w:rsidDel="006671C4">
                <w:rPr>
                  <w:rFonts w:ascii="Courier New" w:hAnsi="Courier New" w:cs="Courier New"/>
                  <w:color w:val="FF0000"/>
                  <w:sz w:val="18"/>
                  <w:lang w:eastAsia="fi-FI"/>
                </w:rPr>
                <w:delText>value</w:delText>
              </w:r>
              <w:r w:rsidRPr="00B4787B" w:rsidDel="006671C4">
                <w:rPr>
                  <w:rFonts w:ascii="Courier New" w:hAnsi="Courier New" w:cs="Courier New"/>
                  <w:color w:val="0000FF"/>
                  <w:sz w:val="18"/>
                  <w:lang w:eastAsia="fi-FI"/>
                </w:rPr>
                <w:delText>="</w:delText>
              </w:r>
              <w:r w:rsidRPr="00B4787B" w:rsidDel="006671C4">
                <w:rPr>
                  <w:rFonts w:ascii="Courier New" w:hAnsi="Courier New" w:cs="Courier New"/>
                  <w:color w:val="000000"/>
                  <w:sz w:val="18"/>
                  <w:lang w:eastAsia="fi-FI"/>
                </w:rPr>
                <w:delText>#OID1.2.246.10.1234567.14.2013.123.5.10.13.1</w:delText>
              </w:r>
              <w:r w:rsidRPr="00B4787B" w:rsidDel="006671C4">
                <w:rPr>
                  <w:rFonts w:ascii="Courier New" w:hAnsi="Courier New" w:cs="Courier New"/>
                  <w:color w:val="0000FF"/>
                  <w:sz w:val="18"/>
                  <w:lang w:eastAsia="fi-FI"/>
                </w:rPr>
                <w:delText>"/&gt;</w:delText>
              </w:r>
            </w:del>
          </w:p>
          <w:p w14:paraId="54FF3E62" w14:textId="77777777" w:rsidR="00253D29" w:rsidRPr="00B4787B" w:rsidDel="006671C4" w:rsidRDefault="00253D29" w:rsidP="00253D29">
            <w:pPr>
              <w:autoSpaceDE w:val="0"/>
              <w:autoSpaceDN w:val="0"/>
              <w:adjustRightInd w:val="0"/>
              <w:jc w:val="left"/>
              <w:rPr>
                <w:del w:id="1625" w:author="Tekijä"/>
                <w:rFonts w:ascii="Courier New" w:hAnsi="Courier New" w:cs="Courier New"/>
                <w:color w:val="0000FF"/>
                <w:sz w:val="18"/>
                <w:lang w:eastAsia="fi-FI"/>
              </w:rPr>
            </w:pPr>
            <w:del w:id="1626" w:author="Tekijä">
              <w:r w:rsidRPr="00B4787B" w:rsidDel="006671C4">
                <w:rPr>
                  <w:rFonts w:ascii="Courier New" w:hAnsi="Courier New" w:cs="Courier New"/>
                  <w:color w:val="000000"/>
                  <w:sz w:val="18"/>
                  <w:lang w:eastAsia="fi-FI"/>
                </w:rPr>
                <w:delText xml:space="preserve">    </w:delText>
              </w:r>
              <w:r w:rsidRPr="00B4787B" w:rsidDel="006671C4">
                <w:rPr>
                  <w:rFonts w:ascii="Courier New" w:hAnsi="Courier New" w:cs="Courier New"/>
                  <w:color w:val="0000FF"/>
                  <w:sz w:val="18"/>
                  <w:lang w:eastAsia="fi-FI"/>
                </w:rPr>
                <w:delText>&lt;/</w:delText>
              </w:r>
              <w:r w:rsidRPr="00B4787B" w:rsidDel="006671C4">
                <w:rPr>
                  <w:rFonts w:ascii="Courier New" w:hAnsi="Courier New" w:cs="Courier New"/>
                  <w:color w:val="800000"/>
                  <w:sz w:val="18"/>
                  <w:lang w:eastAsia="fi-FI"/>
                </w:rPr>
                <w:delText>text</w:delText>
              </w:r>
              <w:r w:rsidRPr="00B4787B" w:rsidDel="006671C4">
                <w:rPr>
                  <w:rFonts w:ascii="Courier New" w:hAnsi="Courier New" w:cs="Courier New"/>
                  <w:color w:val="0000FF"/>
                  <w:sz w:val="18"/>
                  <w:lang w:eastAsia="fi-FI"/>
                </w:rPr>
                <w:delText>&gt;</w:delText>
              </w:r>
            </w:del>
          </w:p>
          <w:p w14:paraId="5F091715" w14:textId="77777777" w:rsidR="00253D29" w:rsidRPr="00BD2A1C" w:rsidRDefault="00253D29" w:rsidP="00253D29">
            <w:pPr>
              <w:autoSpaceDE w:val="0"/>
              <w:autoSpaceDN w:val="0"/>
              <w:adjustRightInd w:val="0"/>
              <w:jc w:val="left"/>
              <w:rPr>
                <w:rFonts w:ascii="Courier New" w:hAnsi="Courier New" w:cs="Courier New"/>
                <w:color w:val="0000FF"/>
                <w:sz w:val="18"/>
                <w:lang w:val="en-US" w:eastAsia="fi-FI"/>
              </w:rPr>
            </w:pPr>
            <w:r w:rsidRPr="00B4787B">
              <w:rPr>
                <w:rFonts w:ascii="Courier New" w:hAnsi="Courier New" w:cs="Courier New"/>
                <w:color w:val="000000"/>
                <w:sz w:val="18"/>
                <w:lang w:eastAsia="fi-FI"/>
              </w:rPr>
              <w:t xml:space="preserve">    </w:t>
            </w:r>
            <w:r w:rsidRPr="00BD2A1C">
              <w:rPr>
                <w:rFonts w:ascii="Courier New" w:hAnsi="Courier New" w:cs="Courier New"/>
                <w:color w:val="0000FF"/>
                <w:sz w:val="18"/>
                <w:lang w:val="en-US" w:eastAsia="fi-FI"/>
              </w:rPr>
              <w:t>&lt;</w:t>
            </w:r>
            <w:r w:rsidRPr="00BD2A1C">
              <w:rPr>
                <w:rFonts w:ascii="Courier New" w:hAnsi="Courier New" w:cs="Courier New"/>
                <w:color w:val="800000"/>
                <w:sz w:val="18"/>
                <w:lang w:val="en-US" w:eastAsia="fi-FI"/>
              </w:rPr>
              <w:t>value</w:t>
            </w:r>
            <w:r w:rsidRPr="00BD2A1C">
              <w:rPr>
                <w:rFonts w:ascii="Courier New" w:hAnsi="Courier New" w:cs="Courier New"/>
                <w:i/>
                <w:iCs/>
                <w:color w:val="008080"/>
                <w:sz w:val="18"/>
                <w:lang w:val="en-US" w:eastAsia="fi-FI"/>
              </w:rPr>
              <w:t xml:space="preserve"> </w:t>
            </w:r>
            <w:r w:rsidRPr="00BD2A1C">
              <w:rPr>
                <w:rFonts w:ascii="Courier New" w:hAnsi="Courier New" w:cs="Courier New"/>
                <w:color w:val="FF0000"/>
                <w:sz w:val="18"/>
                <w:lang w:val="en-US" w:eastAsia="fi-FI"/>
              </w:rPr>
              <w:t>xsi:type</w:t>
            </w:r>
            <w:r w:rsidRPr="00BD2A1C">
              <w:rPr>
                <w:rFonts w:ascii="Courier New" w:hAnsi="Courier New" w:cs="Courier New"/>
                <w:color w:val="0000FF"/>
                <w:sz w:val="18"/>
                <w:lang w:val="en-US" w:eastAsia="fi-FI"/>
              </w:rPr>
              <w:t>="</w:t>
            </w:r>
            <w:r w:rsidRPr="00BD2A1C">
              <w:rPr>
                <w:rFonts w:ascii="Courier New" w:hAnsi="Courier New" w:cs="Courier New"/>
                <w:color w:val="000000"/>
                <w:sz w:val="18"/>
                <w:lang w:val="en-US" w:eastAsia="fi-FI"/>
              </w:rPr>
              <w:t>PQ</w:t>
            </w:r>
            <w:r w:rsidRPr="00BD2A1C">
              <w:rPr>
                <w:rFonts w:ascii="Courier New" w:hAnsi="Courier New" w:cs="Courier New"/>
                <w:color w:val="0000FF"/>
                <w:sz w:val="18"/>
                <w:lang w:val="en-US" w:eastAsia="fi-FI"/>
              </w:rPr>
              <w:t>"</w:t>
            </w:r>
            <w:r w:rsidRPr="00BD2A1C">
              <w:rPr>
                <w:rFonts w:ascii="Courier New" w:hAnsi="Courier New" w:cs="Courier New"/>
                <w:i/>
                <w:iCs/>
                <w:color w:val="008080"/>
                <w:sz w:val="18"/>
                <w:lang w:val="en-US" w:eastAsia="fi-FI"/>
              </w:rPr>
              <w:t xml:space="preserve"> </w:t>
            </w:r>
            <w:r w:rsidRPr="00BD2A1C">
              <w:rPr>
                <w:rFonts w:ascii="Courier New" w:hAnsi="Courier New" w:cs="Courier New"/>
                <w:color w:val="FF0000"/>
                <w:sz w:val="18"/>
                <w:lang w:val="en-US" w:eastAsia="fi-FI"/>
              </w:rPr>
              <w:t>value</w:t>
            </w:r>
            <w:r w:rsidRPr="00BD2A1C">
              <w:rPr>
                <w:rFonts w:ascii="Courier New" w:hAnsi="Courier New" w:cs="Courier New"/>
                <w:color w:val="0000FF"/>
                <w:sz w:val="18"/>
                <w:lang w:val="en-US" w:eastAsia="fi-FI"/>
              </w:rPr>
              <w:t>="</w:t>
            </w:r>
            <w:r w:rsidRPr="00BD2A1C">
              <w:rPr>
                <w:rFonts w:ascii="Courier New" w:hAnsi="Courier New" w:cs="Courier New"/>
                <w:color w:val="000000"/>
                <w:sz w:val="18"/>
                <w:lang w:val="en-US" w:eastAsia="fi-FI"/>
              </w:rPr>
              <w:t>7.00</w:t>
            </w:r>
            <w:r w:rsidRPr="00BD2A1C">
              <w:rPr>
                <w:rFonts w:ascii="Courier New" w:hAnsi="Courier New" w:cs="Courier New"/>
                <w:color w:val="0000FF"/>
                <w:sz w:val="18"/>
                <w:lang w:val="en-US" w:eastAsia="fi-FI"/>
              </w:rPr>
              <w:t>"</w:t>
            </w:r>
            <w:r w:rsidRPr="00BD2A1C">
              <w:rPr>
                <w:rFonts w:ascii="Courier New" w:hAnsi="Courier New" w:cs="Courier New"/>
                <w:i/>
                <w:iCs/>
                <w:color w:val="008080"/>
                <w:sz w:val="18"/>
                <w:lang w:val="en-US" w:eastAsia="fi-FI"/>
              </w:rPr>
              <w:t xml:space="preserve"> </w:t>
            </w:r>
            <w:r w:rsidRPr="00BD2A1C">
              <w:rPr>
                <w:rFonts w:ascii="Courier New" w:hAnsi="Courier New" w:cs="Courier New"/>
                <w:color w:val="FF0000"/>
                <w:sz w:val="18"/>
                <w:lang w:val="en-US" w:eastAsia="fi-FI"/>
              </w:rPr>
              <w:t>unit</w:t>
            </w:r>
            <w:r w:rsidRPr="00BD2A1C">
              <w:rPr>
                <w:rFonts w:ascii="Courier New" w:hAnsi="Courier New" w:cs="Courier New"/>
                <w:color w:val="0000FF"/>
                <w:sz w:val="18"/>
                <w:lang w:val="en-US" w:eastAsia="fi-FI"/>
              </w:rPr>
              <w:t>="</w:t>
            </w:r>
            <w:r w:rsidRPr="00BD2A1C">
              <w:rPr>
                <w:rFonts w:ascii="Courier New" w:hAnsi="Courier New" w:cs="Courier New"/>
                <w:color w:val="000000"/>
                <w:sz w:val="18"/>
                <w:lang w:val="en-US" w:eastAsia="fi-FI"/>
              </w:rPr>
              <w:t>[pH]</w:t>
            </w:r>
            <w:r w:rsidRPr="00BD2A1C">
              <w:rPr>
                <w:rFonts w:ascii="Courier New" w:hAnsi="Courier New" w:cs="Courier New"/>
                <w:color w:val="0000FF"/>
                <w:sz w:val="18"/>
                <w:lang w:val="en-US" w:eastAsia="fi-FI"/>
              </w:rPr>
              <w:t>"/&gt;</w:t>
            </w:r>
          </w:p>
          <w:p w14:paraId="7AC76687" w14:textId="77777777" w:rsidR="002E1321" w:rsidRPr="00BD2A1C" w:rsidRDefault="00253D29" w:rsidP="00BD2A1C">
            <w:pPr>
              <w:autoSpaceDE w:val="0"/>
              <w:autoSpaceDN w:val="0"/>
              <w:adjustRightInd w:val="0"/>
              <w:jc w:val="left"/>
              <w:rPr>
                <w:rFonts w:ascii="Courier New" w:hAnsi="Courier New" w:cs="Courier New"/>
                <w:sz w:val="18"/>
                <w:szCs w:val="18"/>
              </w:rPr>
            </w:pPr>
            <w:r w:rsidRPr="00BD2A1C">
              <w:rPr>
                <w:rFonts w:ascii="Courier New" w:hAnsi="Courier New" w:cs="Courier New"/>
                <w:color w:val="000000"/>
                <w:sz w:val="18"/>
                <w:lang w:val="en-US" w:eastAsia="fi-FI"/>
              </w:rPr>
              <w:t xml:space="preserve">    </w:t>
            </w:r>
            <w:r w:rsidRPr="00BD2A1C">
              <w:rPr>
                <w:rFonts w:ascii="Courier New" w:hAnsi="Courier New" w:cs="Courier New"/>
                <w:color w:val="0000FF"/>
                <w:sz w:val="18"/>
                <w:lang w:val="en-US" w:eastAsia="fi-FI"/>
              </w:rPr>
              <w:t>&lt;</w:t>
            </w:r>
            <w:r w:rsidRPr="00BD2A1C">
              <w:rPr>
                <w:rFonts w:ascii="Courier New" w:hAnsi="Courier New" w:cs="Courier New"/>
                <w:color w:val="800000"/>
                <w:sz w:val="18"/>
                <w:lang w:val="en-US" w:eastAsia="fi-FI"/>
              </w:rPr>
              <w:t>entryRelationship</w:t>
            </w:r>
            <w:r w:rsidRPr="00BD2A1C">
              <w:rPr>
                <w:rFonts w:ascii="Courier New" w:hAnsi="Courier New" w:cs="Courier New"/>
                <w:i/>
                <w:iCs/>
                <w:color w:val="008080"/>
                <w:sz w:val="18"/>
                <w:lang w:val="en-US" w:eastAsia="fi-FI"/>
              </w:rPr>
              <w:t xml:space="preserve"> </w:t>
            </w:r>
            <w:r w:rsidRPr="00BD2A1C">
              <w:rPr>
                <w:rFonts w:ascii="Courier New" w:hAnsi="Courier New" w:cs="Courier New"/>
                <w:color w:val="FF0000"/>
                <w:sz w:val="18"/>
                <w:lang w:val="en-US" w:eastAsia="fi-FI"/>
              </w:rPr>
              <w:t>typeCode</w:t>
            </w:r>
            <w:r w:rsidRPr="00BD2A1C">
              <w:rPr>
                <w:rFonts w:ascii="Courier New" w:hAnsi="Courier New" w:cs="Courier New"/>
                <w:color w:val="0000FF"/>
                <w:sz w:val="18"/>
                <w:lang w:val="en-US" w:eastAsia="fi-FI"/>
              </w:rPr>
              <w:t>="</w:t>
            </w:r>
            <w:r w:rsidRPr="00BD2A1C">
              <w:rPr>
                <w:rFonts w:ascii="Courier New" w:hAnsi="Courier New" w:cs="Courier New"/>
                <w:color w:val="000000"/>
                <w:sz w:val="18"/>
                <w:lang w:val="en-US" w:eastAsia="fi-FI"/>
              </w:rPr>
              <w:t>COMP</w:t>
            </w:r>
            <w:r w:rsidRPr="00BD2A1C">
              <w:rPr>
                <w:rFonts w:ascii="Courier New" w:hAnsi="Courier New" w:cs="Courier New"/>
                <w:color w:val="0000FF"/>
                <w:sz w:val="18"/>
                <w:lang w:val="en-US" w:eastAsia="fi-FI"/>
              </w:rPr>
              <w:t>"&gt;</w:t>
            </w:r>
            <w:r>
              <w:rPr>
                <w:rFonts w:ascii="Courier New" w:hAnsi="Courier New" w:cs="Courier New"/>
                <w:color w:val="0000FF"/>
                <w:sz w:val="18"/>
                <w:lang w:val="en-US" w:eastAsia="fi-FI"/>
              </w:rPr>
              <w:t>…</w:t>
            </w:r>
          </w:p>
        </w:tc>
      </w:tr>
    </w:tbl>
    <w:p w14:paraId="1BF5C591" w14:textId="77777777" w:rsidR="002E1321" w:rsidRPr="003F6A08" w:rsidRDefault="002E1321" w:rsidP="002E1321">
      <w:pPr>
        <w:pStyle w:val="Otsikko3"/>
      </w:pPr>
      <w:bookmarkStart w:id="1627" w:name="_Toc436732631"/>
      <w:r w:rsidRPr="003F6A08">
        <w:t>Syljen puskurikapasiteetti</w:t>
      </w:r>
      <w:bookmarkEnd w:id="1627"/>
    </w:p>
    <w:p w14:paraId="3EA91076" w14:textId="77777777" w:rsidR="00253D29" w:rsidRPr="00FA63CD" w:rsidRDefault="00253D29" w:rsidP="00253D29">
      <w:r w:rsidRPr="00FA63CD">
        <w:t xml:space="preserve">Entry.organizer.templateId kohtaan annetaan </w:t>
      </w:r>
      <w:r>
        <w:t>Syljen puskurikapasiteetti</w:t>
      </w:r>
      <w:r w:rsidRPr="003F6A08">
        <w:t xml:space="preserve"> </w:t>
      </w:r>
      <w:r w:rsidRPr="00FA63CD">
        <w:t xml:space="preserve">tietorakenteen tunnus </w:t>
      </w:r>
      <w:r w:rsidRPr="00BB13C8">
        <w:t>1.2.246.537.6.12.2002.905.2013.</w:t>
      </w:r>
      <w:r>
        <w:t>45 eli kyseisen kentän oid tietosisältömäärittelystä.</w:t>
      </w:r>
    </w:p>
    <w:p w14:paraId="76E94EF6" w14:textId="77777777" w:rsidR="00253D29" w:rsidRDefault="00253D29" w:rsidP="002E1321"/>
    <w:p w14:paraId="6F873A3C" w14:textId="77777777" w:rsidR="002E1321" w:rsidRPr="003F6A08" w:rsidRDefault="002E1321" w:rsidP="002E1321">
      <w:r w:rsidRPr="003F6A08">
        <w:t>Syljen puskurikapasiteetti annetaan observation:ssa tietosisältömäärityksessä annetulla luokituksella A=Alhainen(keltainen),N=Normaali(vihreä),K=Korkea(sininen), jotka viittaavat testissä käytetty</w:t>
      </w:r>
      <w:r w:rsidRPr="003F6A08">
        <w:t>i</w:t>
      </w:r>
      <w:r w:rsidRPr="003F6A08">
        <w:t>hin testiliuskoihin ja niiden värikoodaukseen.</w:t>
      </w:r>
    </w:p>
    <w:p w14:paraId="31D20E34" w14:textId="77777777" w:rsidR="00253D29" w:rsidRPr="003F6A08" w:rsidRDefault="00253D29" w:rsidP="00253D29"/>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253D29" w:rsidRPr="003F6A08" w14:paraId="3B74DCBE" w14:textId="77777777" w:rsidTr="00CB7D7B">
        <w:tc>
          <w:tcPr>
            <w:tcW w:w="9779" w:type="dxa"/>
            <w:tcBorders>
              <w:top w:val="single" w:sz="4" w:space="0" w:color="000000"/>
              <w:left w:val="single" w:sz="4" w:space="0" w:color="000000"/>
              <w:bottom w:val="single" w:sz="4" w:space="0" w:color="000000"/>
              <w:right w:val="single" w:sz="4" w:space="0" w:color="000000"/>
            </w:tcBorders>
            <w:hideMark/>
          </w:tcPr>
          <w:p w14:paraId="6277A4D9" w14:textId="77777777" w:rsidR="00253D29" w:rsidRPr="00FA63CD" w:rsidRDefault="00253D29" w:rsidP="00CB7D7B">
            <w:pPr>
              <w:autoSpaceDE w:val="0"/>
              <w:autoSpaceDN w:val="0"/>
              <w:adjustRightInd w:val="0"/>
              <w:jc w:val="left"/>
              <w:rPr>
                <w:rFonts w:ascii="Courier New" w:hAnsi="Courier New" w:cs="Courier New"/>
                <w:color w:val="0000FF"/>
                <w:sz w:val="18"/>
                <w:lang w:val="en-US" w:eastAsia="fi-FI"/>
              </w:rPr>
            </w:pPr>
            <w:r w:rsidRPr="00FA63CD">
              <w:rPr>
                <w:rFonts w:ascii="Courier New" w:hAnsi="Courier New" w:cs="Courier New"/>
                <w:color w:val="0000FF"/>
                <w:sz w:val="18"/>
                <w:lang w:val="en-US" w:eastAsia="fi-FI"/>
              </w:rPr>
              <w:t>&lt;</w:t>
            </w:r>
            <w:r w:rsidRPr="00FA63CD">
              <w:rPr>
                <w:rFonts w:ascii="Courier New" w:hAnsi="Courier New" w:cs="Courier New"/>
                <w:color w:val="800000"/>
                <w:sz w:val="18"/>
                <w:lang w:val="en-US" w:eastAsia="fi-FI"/>
              </w:rPr>
              <w:t>component</w:t>
            </w:r>
            <w:r w:rsidRPr="00FA63CD">
              <w:rPr>
                <w:rFonts w:ascii="Courier New" w:hAnsi="Courier New" w:cs="Courier New"/>
                <w:color w:val="0000FF"/>
                <w:sz w:val="18"/>
                <w:lang w:val="en-US" w:eastAsia="fi-FI"/>
              </w:rPr>
              <w:t>&gt;</w:t>
            </w:r>
          </w:p>
          <w:p w14:paraId="22FC0F5F" w14:textId="77777777" w:rsidR="00253D29" w:rsidRPr="00FA63CD" w:rsidRDefault="00253D29" w:rsidP="00CB7D7B">
            <w:pPr>
              <w:autoSpaceDE w:val="0"/>
              <w:autoSpaceDN w:val="0"/>
              <w:adjustRightInd w:val="0"/>
              <w:jc w:val="left"/>
              <w:rPr>
                <w:rFonts w:ascii="Courier New" w:hAnsi="Courier New" w:cs="Courier New"/>
                <w:color w:val="0000FF"/>
                <w:sz w:val="18"/>
                <w:lang w:val="en-US" w:eastAsia="fi-FI"/>
              </w:rPr>
            </w:pPr>
            <w:r w:rsidRPr="00FA63CD">
              <w:rPr>
                <w:rFonts w:ascii="Courier New" w:hAnsi="Courier New" w:cs="Courier New"/>
                <w:color w:val="000000"/>
                <w:sz w:val="18"/>
                <w:lang w:val="en-US" w:eastAsia="fi-FI"/>
              </w:rPr>
              <w:t xml:space="preserve"> </w:t>
            </w:r>
            <w:r w:rsidRPr="00FA63CD">
              <w:rPr>
                <w:rFonts w:ascii="Courier New" w:hAnsi="Courier New" w:cs="Courier New"/>
                <w:color w:val="0000FF"/>
                <w:sz w:val="18"/>
                <w:lang w:val="en-US" w:eastAsia="fi-FI"/>
              </w:rPr>
              <w:t>&lt;!--</w:t>
            </w:r>
            <w:r w:rsidRPr="00FA63CD">
              <w:rPr>
                <w:rFonts w:ascii="Courier New" w:hAnsi="Courier New" w:cs="Courier New"/>
                <w:color w:val="474747"/>
                <w:sz w:val="18"/>
                <w:lang w:val="en-US" w:eastAsia="fi-FI"/>
              </w:rPr>
              <w:t xml:space="preserve"> Syljen puskurikapasiteetti </w:t>
            </w:r>
            <w:r w:rsidRPr="00FA63CD">
              <w:rPr>
                <w:rFonts w:ascii="Courier New" w:hAnsi="Courier New" w:cs="Courier New"/>
                <w:color w:val="0000FF"/>
                <w:sz w:val="18"/>
                <w:lang w:val="en-US" w:eastAsia="fi-FI"/>
              </w:rPr>
              <w:t>--&gt;</w:t>
            </w:r>
          </w:p>
          <w:p w14:paraId="3AE670A0" w14:textId="77777777" w:rsidR="00253D29" w:rsidRPr="00FA63CD" w:rsidRDefault="00253D29" w:rsidP="00CB7D7B">
            <w:pPr>
              <w:autoSpaceDE w:val="0"/>
              <w:autoSpaceDN w:val="0"/>
              <w:adjustRightInd w:val="0"/>
              <w:jc w:val="left"/>
              <w:rPr>
                <w:rFonts w:ascii="Courier New" w:hAnsi="Courier New" w:cs="Courier New"/>
                <w:color w:val="0000FF"/>
                <w:sz w:val="18"/>
                <w:lang w:val="en-US" w:eastAsia="fi-FI"/>
              </w:rPr>
            </w:pPr>
            <w:r w:rsidRPr="00FA63CD">
              <w:rPr>
                <w:rFonts w:ascii="Courier New" w:hAnsi="Courier New" w:cs="Courier New"/>
                <w:color w:val="000000"/>
                <w:sz w:val="18"/>
                <w:lang w:val="en-US" w:eastAsia="fi-FI"/>
              </w:rPr>
              <w:t xml:space="preserve"> </w:t>
            </w:r>
            <w:r w:rsidRPr="00FA63CD">
              <w:rPr>
                <w:rFonts w:ascii="Courier New" w:hAnsi="Courier New" w:cs="Courier New"/>
                <w:color w:val="0000FF"/>
                <w:sz w:val="18"/>
                <w:lang w:val="en-US" w:eastAsia="fi-FI"/>
              </w:rPr>
              <w:t>&lt;</w:t>
            </w:r>
            <w:r w:rsidRPr="00FA63CD">
              <w:rPr>
                <w:rFonts w:ascii="Courier New" w:hAnsi="Courier New" w:cs="Courier New"/>
                <w:color w:val="800000"/>
                <w:sz w:val="18"/>
                <w:lang w:val="en-US" w:eastAsia="fi-FI"/>
              </w:rPr>
              <w:t>observation</w:t>
            </w:r>
            <w:r w:rsidRPr="00FA63CD">
              <w:rPr>
                <w:rFonts w:ascii="Courier New" w:hAnsi="Courier New" w:cs="Courier New"/>
                <w:i/>
                <w:iCs/>
                <w:color w:val="008080"/>
                <w:sz w:val="18"/>
                <w:lang w:val="en-US" w:eastAsia="fi-FI"/>
              </w:rPr>
              <w:t xml:space="preserve"> </w:t>
            </w:r>
            <w:r w:rsidRPr="00FA63CD">
              <w:rPr>
                <w:rFonts w:ascii="Courier New" w:hAnsi="Courier New" w:cs="Courier New"/>
                <w:color w:val="FF0000"/>
                <w:sz w:val="18"/>
                <w:lang w:val="en-US" w:eastAsia="fi-FI"/>
              </w:rPr>
              <w:t>classCode</w:t>
            </w:r>
            <w:r w:rsidRPr="00FA63CD">
              <w:rPr>
                <w:rFonts w:ascii="Courier New" w:hAnsi="Courier New" w:cs="Courier New"/>
                <w:color w:val="0000FF"/>
                <w:sz w:val="18"/>
                <w:lang w:val="en-US" w:eastAsia="fi-FI"/>
              </w:rPr>
              <w:t>="</w:t>
            </w:r>
            <w:r w:rsidRPr="00FA63CD">
              <w:rPr>
                <w:rFonts w:ascii="Courier New" w:hAnsi="Courier New" w:cs="Courier New"/>
                <w:color w:val="000000"/>
                <w:sz w:val="18"/>
                <w:lang w:val="en-US" w:eastAsia="fi-FI"/>
              </w:rPr>
              <w:t>COND</w:t>
            </w:r>
            <w:r w:rsidRPr="00FA63CD">
              <w:rPr>
                <w:rFonts w:ascii="Courier New" w:hAnsi="Courier New" w:cs="Courier New"/>
                <w:color w:val="0000FF"/>
                <w:sz w:val="18"/>
                <w:lang w:val="en-US" w:eastAsia="fi-FI"/>
              </w:rPr>
              <w:t>"</w:t>
            </w:r>
            <w:r w:rsidRPr="00FA63CD">
              <w:rPr>
                <w:rFonts w:ascii="Courier New" w:hAnsi="Courier New" w:cs="Courier New"/>
                <w:i/>
                <w:iCs/>
                <w:color w:val="008080"/>
                <w:sz w:val="18"/>
                <w:lang w:val="en-US" w:eastAsia="fi-FI"/>
              </w:rPr>
              <w:t xml:space="preserve"> </w:t>
            </w:r>
            <w:r w:rsidRPr="00FA63CD">
              <w:rPr>
                <w:rFonts w:ascii="Courier New" w:hAnsi="Courier New" w:cs="Courier New"/>
                <w:color w:val="FF0000"/>
                <w:sz w:val="18"/>
                <w:lang w:val="en-US" w:eastAsia="fi-FI"/>
              </w:rPr>
              <w:t>moodCode</w:t>
            </w:r>
            <w:r w:rsidRPr="00FA63CD">
              <w:rPr>
                <w:rFonts w:ascii="Courier New" w:hAnsi="Courier New" w:cs="Courier New"/>
                <w:color w:val="0000FF"/>
                <w:sz w:val="18"/>
                <w:lang w:val="en-US" w:eastAsia="fi-FI"/>
              </w:rPr>
              <w:t>="</w:t>
            </w:r>
            <w:r w:rsidRPr="00FA63CD">
              <w:rPr>
                <w:rFonts w:ascii="Courier New" w:hAnsi="Courier New" w:cs="Courier New"/>
                <w:color w:val="000000"/>
                <w:sz w:val="18"/>
                <w:lang w:val="en-US" w:eastAsia="fi-FI"/>
              </w:rPr>
              <w:t>EVN</w:t>
            </w:r>
            <w:r w:rsidRPr="00FA63CD">
              <w:rPr>
                <w:rFonts w:ascii="Courier New" w:hAnsi="Courier New" w:cs="Courier New"/>
                <w:color w:val="0000FF"/>
                <w:sz w:val="18"/>
                <w:lang w:val="en-US" w:eastAsia="fi-FI"/>
              </w:rPr>
              <w:t>"&gt;</w:t>
            </w:r>
          </w:p>
          <w:p w14:paraId="357B7E0C" w14:textId="77777777" w:rsidR="00253D29" w:rsidRPr="00825908" w:rsidRDefault="00253D29" w:rsidP="00CB7D7B">
            <w:pPr>
              <w:autoSpaceDE w:val="0"/>
              <w:autoSpaceDN w:val="0"/>
              <w:adjustRightInd w:val="0"/>
              <w:ind w:left="568" w:hanging="568"/>
              <w:jc w:val="left"/>
              <w:rPr>
                <w:rFonts w:ascii="Courier New" w:hAnsi="Courier New" w:cs="Courier New"/>
                <w:color w:val="0000FF"/>
                <w:sz w:val="18"/>
                <w:lang w:eastAsia="fi-FI"/>
              </w:rPr>
            </w:pPr>
            <w:r w:rsidRPr="00A33A3A">
              <w:rPr>
                <w:rFonts w:ascii="Courier New" w:hAnsi="Courier New" w:cs="Courier New"/>
                <w:color w:val="000000"/>
                <w:sz w:val="18"/>
                <w:lang w:val="en-US" w:eastAsia="fi-FI"/>
              </w:rPr>
              <w:t xml:space="preserve">    </w:t>
            </w:r>
            <w:r w:rsidRPr="00825908">
              <w:rPr>
                <w:rFonts w:ascii="Courier New" w:hAnsi="Courier New" w:cs="Courier New"/>
                <w:color w:val="0000FF"/>
                <w:sz w:val="18"/>
                <w:lang w:eastAsia="fi-FI"/>
              </w:rPr>
              <w:t>&lt;</w:t>
            </w:r>
            <w:r w:rsidRPr="00825908">
              <w:rPr>
                <w:rFonts w:ascii="Courier New" w:hAnsi="Courier New" w:cs="Courier New"/>
                <w:color w:val="800000"/>
                <w:sz w:val="18"/>
                <w:lang w:eastAsia="fi-FI"/>
              </w:rPr>
              <w:t>code</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code</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45</w:t>
            </w:r>
            <w:r w:rsidRPr="00825908">
              <w:rPr>
                <w:rFonts w:ascii="Courier New" w:hAnsi="Courier New" w:cs="Courier New"/>
                <w:color w:val="0000FF"/>
                <w:sz w:val="18"/>
                <w:lang w:eastAsia="fi-FI"/>
              </w:rPr>
              <w:t>"</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codeSystem</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1.2.246.537.6.12.2002.905.2013</w:t>
            </w:r>
            <w:r w:rsidRPr="00825908">
              <w:rPr>
                <w:rFonts w:ascii="Courier New" w:hAnsi="Courier New" w:cs="Courier New"/>
                <w:color w:val="0000FF"/>
                <w:sz w:val="18"/>
                <w:lang w:eastAsia="fi-FI"/>
              </w:rPr>
              <w:t>"</w:t>
            </w:r>
            <w:r w:rsidRPr="00825908">
              <w:rPr>
                <w:rFonts w:ascii="Courier New" w:hAnsi="Courier New" w:cs="Courier New"/>
                <w:i/>
                <w:iCs/>
                <w:color w:val="008080"/>
                <w:sz w:val="18"/>
                <w:lang w:eastAsia="fi-FI"/>
              </w:rPr>
              <w:t xml:space="preserve"> </w:t>
            </w:r>
            <w:r w:rsidR="00825908" w:rsidRPr="00825908">
              <w:rPr>
                <w:rFonts w:ascii="Courier New" w:hAnsi="Courier New" w:cs="Courier New"/>
                <w:color w:val="FF0000"/>
                <w:sz w:val="18"/>
                <w:lang w:eastAsia="fi-FI"/>
              </w:rPr>
              <w:t>codeSystemN</w:t>
            </w:r>
            <w:r w:rsidR="00825908" w:rsidRPr="00825908">
              <w:rPr>
                <w:rFonts w:ascii="Courier New" w:hAnsi="Courier New" w:cs="Courier New"/>
                <w:color w:val="FF0000"/>
                <w:sz w:val="18"/>
                <w:lang w:eastAsia="fi-FI"/>
              </w:rPr>
              <w:t>a</w:t>
            </w:r>
            <w:r w:rsidR="00825908" w:rsidRPr="00825908">
              <w:rPr>
                <w:rFonts w:ascii="Courier New" w:hAnsi="Courier New" w:cs="Courier New"/>
                <w:color w:val="FF0000"/>
                <w:sz w:val="18"/>
                <w:lang w:eastAsia="fi-FI"/>
              </w:rPr>
              <w:t>me</w:t>
            </w:r>
            <w:r w:rsidR="00825908" w:rsidRPr="00825908">
              <w:rPr>
                <w:rFonts w:ascii="Courier New" w:hAnsi="Courier New" w:cs="Courier New"/>
                <w:color w:val="0000FF"/>
                <w:sz w:val="18"/>
                <w:lang w:eastAsia="fi-FI"/>
              </w:rPr>
              <w:t>="</w:t>
            </w:r>
            <w:r w:rsidR="00825908" w:rsidRPr="00825908">
              <w:rPr>
                <w:rFonts w:ascii="Courier New" w:hAnsi="Courier New" w:cs="Courier New"/>
                <w:color w:val="000000"/>
                <w:sz w:val="18"/>
                <w:lang w:eastAsia="fi-FI"/>
              </w:rPr>
              <w:t>THL/Tietosisältö - STH05 Suun terveydenhuollon indeksit ja mittaukset 2013</w:t>
            </w:r>
            <w:r w:rsidR="00825908" w:rsidRPr="00825908">
              <w:rPr>
                <w:rFonts w:ascii="Courier New" w:hAnsi="Courier New" w:cs="Courier New"/>
                <w:color w:val="0000FF"/>
                <w:sz w:val="18"/>
                <w:lang w:eastAsia="fi-FI"/>
              </w:rPr>
              <w:t>"</w:t>
            </w:r>
            <w:r w:rsidR="00825908">
              <w:rPr>
                <w:rFonts w:ascii="Courier New" w:hAnsi="Courier New" w:cs="Courier New"/>
                <w:color w:val="0000FF"/>
                <w:sz w:val="18"/>
                <w:lang w:eastAsia="fi-FI"/>
              </w:rPr>
              <w:t xml:space="preserve"> </w:t>
            </w:r>
            <w:r w:rsidRPr="00825908">
              <w:rPr>
                <w:rFonts w:ascii="Courier New" w:hAnsi="Courier New" w:cs="Courier New"/>
                <w:color w:val="FF0000"/>
                <w:sz w:val="18"/>
                <w:lang w:eastAsia="fi-FI"/>
              </w:rPr>
              <w:t>displayName</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Syljen puskurikapasiteetti</w:t>
            </w:r>
            <w:r w:rsidRPr="00825908">
              <w:rPr>
                <w:rFonts w:ascii="Courier New" w:hAnsi="Courier New" w:cs="Courier New"/>
                <w:color w:val="0000FF"/>
                <w:sz w:val="18"/>
                <w:lang w:eastAsia="fi-FI"/>
              </w:rPr>
              <w:t>"/&gt;</w:t>
            </w:r>
          </w:p>
          <w:p w14:paraId="5D9F569E" w14:textId="77777777" w:rsidR="00253D29" w:rsidRPr="00B4787B" w:rsidDel="006671C4" w:rsidRDefault="00253D29" w:rsidP="00CB7D7B">
            <w:pPr>
              <w:autoSpaceDE w:val="0"/>
              <w:autoSpaceDN w:val="0"/>
              <w:adjustRightInd w:val="0"/>
              <w:jc w:val="left"/>
              <w:rPr>
                <w:del w:id="1628" w:author="Tekijä"/>
                <w:rFonts w:ascii="Courier New" w:hAnsi="Courier New" w:cs="Courier New"/>
                <w:color w:val="0000FF"/>
                <w:sz w:val="18"/>
                <w:lang w:eastAsia="fi-FI"/>
              </w:rPr>
            </w:pPr>
            <w:del w:id="1629" w:author="Tekijä">
              <w:r w:rsidRPr="00825908" w:rsidDel="006671C4">
                <w:rPr>
                  <w:rFonts w:ascii="Courier New" w:hAnsi="Courier New" w:cs="Courier New"/>
                  <w:color w:val="000000"/>
                  <w:sz w:val="18"/>
                  <w:lang w:eastAsia="fi-FI"/>
                </w:rPr>
                <w:delText xml:space="preserve">    </w:delText>
              </w:r>
              <w:r w:rsidRPr="00B4787B" w:rsidDel="006671C4">
                <w:rPr>
                  <w:rFonts w:ascii="Courier New" w:hAnsi="Courier New" w:cs="Courier New"/>
                  <w:color w:val="0000FF"/>
                  <w:sz w:val="18"/>
                  <w:lang w:eastAsia="fi-FI"/>
                </w:rPr>
                <w:delText>&lt;</w:delText>
              </w:r>
              <w:r w:rsidRPr="00B4787B" w:rsidDel="006671C4">
                <w:rPr>
                  <w:rFonts w:ascii="Courier New" w:hAnsi="Courier New" w:cs="Courier New"/>
                  <w:color w:val="800000"/>
                  <w:sz w:val="18"/>
                  <w:lang w:eastAsia="fi-FI"/>
                </w:rPr>
                <w:delText>text</w:delText>
              </w:r>
              <w:r w:rsidRPr="00B4787B" w:rsidDel="006671C4">
                <w:rPr>
                  <w:rFonts w:ascii="Courier New" w:hAnsi="Courier New" w:cs="Courier New"/>
                  <w:color w:val="0000FF"/>
                  <w:sz w:val="18"/>
                  <w:lang w:eastAsia="fi-FI"/>
                </w:rPr>
                <w:delText>&gt;</w:delText>
              </w:r>
            </w:del>
          </w:p>
          <w:p w14:paraId="44CAD772" w14:textId="77777777" w:rsidR="00253D29" w:rsidRPr="00B4787B" w:rsidDel="006671C4" w:rsidRDefault="00253D29" w:rsidP="00CB7D7B">
            <w:pPr>
              <w:autoSpaceDE w:val="0"/>
              <w:autoSpaceDN w:val="0"/>
              <w:adjustRightInd w:val="0"/>
              <w:jc w:val="left"/>
              <w:rPr>
                <w:del w:id="1630" w:author="Tekijä"/>
                <w:rFonts w:ascii="Courier New" w:hAnsi="Courier New" w:cs="Courier New"/>
                <w:color w:val="0000FF"/>
                <w:sz w:val="18"/>
                <w:lang w:eastAsia="fi-FI"/>
              </w:rPr>
            </w:pPr>
            <w:del w:id="1631" w:author="Tekijä">
              <w:r w:rsidRPr="00B4787B" w:rsidDel="006671C4">
                <w:rPr>
                  <w:rFonts w:ascii="Courier New" w:hAnsi="Courier New" w:cs="Courier New"/>
                  <w:color w:val="000000"/>
                  <w:sz w:val="18"/>
                  <w:lang w:eastAsia="fi-FI"/>
                </w:rPr>
                <w:delText xml:space="preserve">      </w:delText>
              </w:r>
              <w:r w:rsidRPr="00B4787B" w:rsidDel="006671C4">
                <w:rPr>
                  <w:rFonts w:ascii="Courier New" w:hAnsi="Courier New" w:cs="Courier New"/>
                  <w:color w:val="0000FF"/>
                  <w:sz w:val="18"/>
                  <w:lang w:eastAsia="fi-FI"/>
                </w:rPr>
                <w:delText>&lt;</w:delText>
              </w:r>
              <w:r w:rsidRPr="00B4787B" w:rsidDel="006671C4">
                <w:rPr>
                  <w:rFonts w:ascii="Courier New" w:hAnsi="Courier New" w:cs="Courier New"/>
                  <w:color w:val="800000"/>
                  <w:sz w:val="18"/>
                  <w:lang w:eastAsia="fi-FI"/>
                </w:rPr>
                <w:delText>reference</w:delText>
              </w:r>
              <w:r w:rsidRPr="00B4787B" w:rsidDel="006671C4">
                <w:rPr>
                  <w:rFonts w:ascii="Courier New" w:hAnsi="Courier New" w:cs="Courier New"/>
                  <w:i/>
                  <w:iCs/>
                  <w:color w:val="008080"/>
                  <w:sz w:val="18"/>
                  <w:lang w:eastAsia="fi-FI"/>
                </w:rPr>
                <w:delText xml:space="preserve"> </w:delText>
              </w:r>
              <w:r w:rsidRPr="00B4787B" w:rsidDel="006671C4">
                <w:rPr>
                  <w:rFonts w:ascii="Courier New" w:hAnsi="Courier New" w:cs="Courier New"/>
                  <w:color w:val="FF0000"/>
                  <w:sz w:val="18"/>
                  <w:lang w:eastAsia="fi-FI"/>
                </w:rPr>
                <w:delText>value</w:delText>
              </w:r>
              <w:r w:rsidRPr="00B4787B" w:rsidDel="006671C4">
                <w:rPr>
                  <w:rFonts w:ascii="Courier New" w:hAnsi="Courier New" w:cs="Courier New"/>
                  <w:color w:val="0000FF"/>
                  <w:sz w:val="18"/>
                  <w:lang w:eastAsia="fi-FI"/>
                </w:rPr>
                <w:delText>="</w:delText>
              </w:r>
              <w:r w:rsidRPr="00B4787B" w:rsidDel="006671C4">
                <w:rPr>
                  <w:rFonts w:ascii="Courier New" w:hAnsi="Courier New" w:cs="Courier New"/>
                  <w:color w:val="000000"/>
                  <w:sz w:val="18"/>
                  <w:lang w:eastAsia="fi-FI"/>
                </w:rPr>
                <w:delText>#OID1.2.246.10.1234567.14.2013.123.5.10.14.1</w:delText>
              </w:r>
              <w:r w:rsidRPr="00B4787B" w:rsidDel="006671C4">
                <w:rPr>
                  <w:rFonts w:ascii="Courier New" w:hAnsi="Courier New" w:cs="Courier New"/>
                  <w:color w:val="0000FF"/>
                  <w:sz w:val="18"/>
                  <w:lang w:eastAsia="fi-FI"/>
                </w:rPr>
                <w:delText>"/&gt;</w:delText>
              </w:r>
            </w:del>
          </w:p>
          <w:p w14:paraId="34B80768" w14:textId="77777777" w:rsidR="00253D29" w:rsidRPr="00B4787B" w:rsidDel="006671C4" w:rsidRDefault="00253D29" w:rsidP="00CB7D7B">
            <w:pPr>
              <w:autoSpaceDE w:val="0"/>
              <w:autoSpaceDN w:val="0"/>
              <w:adjustRightInd w:val="0"/>
              <w:jc w:val="left"/>
              <w:rPr>
                <w:del w:id="1632" w:author="Tekijä"/>
                <w:rFonts w:ascii="Courier New" w:hAnsi="Courier New" w:cs="Courier New"/>
                <w:color w:val="0000FF"/>
                <w:sz w:val="18"/>
                <w:lang w:eastAsia="fi-FI"/>
              </w:rPr>
            </w:pPr>
            <w:del w:id="1633" w:author="Tekijä">
              <w:r w:rsidRPr="00B4787B" w:rsidDel="006671C4">
                <w:rPr>
                  <w:rFonts w:ascii="Courier New" w:hAnsi="Courier New" w:cs="Courier New"/>
                  <w:color w:val="000000"/>
                  <w:sz w:val="18"/>
                  <w:lang w:eastAsia="fi-FI"/>
                </w:rPr>
                <w:delText xml:space="preserve">    </w:delText>
              </w:r>
              <w:r w:rsidRPr="00B4787B" w:rsidDel="006671C4">
                <w:rPr>
                  <w:rFonts w:ascii="Courier New" w:hAnsi="Courier New" w:cs="Courier New"/>
                  <w:color w:val="0000FF"/>
                  <w:sz w:val="18"/>
                  <w:lang w:eastAsia="fi-FI"/>
                </w:rPr>
                <w:delText>&lt;/</w:delText>
              </w:r>
              <w:r w:rsidRPr="00B4787B" w:rsidDel="006671C4">
                <w:rPr>
                  <w:rFonts w:ascii="Courier New" w:hAnsi="Courier New" w:cs="Courier New"/>
                  <w:color w:val="800000"/>
                  <w:sz w:val="18"/>
                  <w:lang w:eastAsia="fi-FI"/>
                </w:rPr>
                <w:delText>text</w:delText>
              </w:r>
              <w:r w:rsidRPr="00B4787B" w:rsidDel="006671C4">
                <w:rPr>
                  <w:rFonts w:ascii="Courier New" w:hAnsi="Courier New" w:cs="Courier New"/>
                  <w:color w:val="0000FF"/>
                  <w:sz w:val="18"/>
                  <w:lang w:eastAsia="fi-FI"/>
                </w:rPr>
                <w:delText>&gt;</w:delText>
              </w:r>
            </w:del>
          </w:p>
          <w:p w14:paraId="1300F634" w14:textId="77777777" w:rsidR="00253D29" w:rsidRPr="00FA63CD" w:rsidRDefault="00253D29" w:rsidP="00CB7D7B">
            <w:pPr>
              <w:autoSpaceDE w:val="0"/>
              <w:autoSpaceDN w:val="0"/>
              <w:adjustRightInd w:val="0"/>
              <w:ind w:left="568" w:hanging="568"/>
              <w:jc w:val="left"/>
              <w:rPr>
                <w:rFonts w:ascii="Courier New" w:hAnsi="Courier New" w:cs="Courier New"/>
                <w:color w:val="0000FF"/>
                <w:sz w:val="18"/>
                <w:lang w:eastAsia="fi-FI"/>
              </w:rPr>
            </w:pPr>
            <w:r w:rsidRPr="00B4787B">
              <w:rPr>
                <w:rFonts w:ascii="Courier New" w:hAnsi="Courier New" w:cs="Courier New"/>
                <w:color w:val="000000"/>
                <w:sz w:val="18"/>
                <w:lang w:eastAsia="fi-FI"/>
              </w:rPr>
              <w:t xml:space="preserve">    </w:t>
            </w:r>
            <w:r w:rsidRPr="00FA63CD">
              <w:rPr>
                <w:rFonts w:ascii="Courier New" w:hAnsi="Courier New" w:cs="Courier New"/>
                <w:color w:val="0000FF"/>
                <w:sz w:val="18"/>
                <w:lang w:eastAsia="fi-FI"/>
              </w:rPr>
              <w:t>&lt;!--</w:t>
            </w:r>
            <w:r w:rsidRPr="00FA63CD">
              <w:rPr>
                <w:rFonts w:ascii="Courier New" w:hAnsi="Courier New" w:cs="Courier New"/>
                <w:color w:val="474747"/>
                <w:sz w:val="18"/>
                <w:lang w:eastAsia="fi-FI"/>
              </w:rPr>
              <w:t xml:space="preserve"> Tietosisältömäärittelyssä annettu luokitus A=Alhainen(keltainen),N=Normaali(vihreä),K=Korkea(sininen) </w:t>
            </w:r>
            <w:r w:rsidRPr="00FA63CD">
              <w:rPr>
                <w:rFonts w:ascii="Courier New" w:hAnsi="Courier New" w:cs="Courier New"/>
                <w:color w:val="0000FF"/>
                <w:sz w:val="18"/>
                <w:lang w:eastAsia="fi-FI"/>
              </w:rPr>
              <w:t>--&gt;</w:t>
            </w:r>
          </w:p>
          <w:p w14:paraId="26F1DF11" w14:textId="77777777" w:rsidR="00253D29" w:rsidRPr="00FA63CD" w:rsidRDefault="00253D29" w:rsidP="00CB7D7B">
            <w:pPr>
              <w:autoSpaceDE w:val="0"/>
              <w:autoSpaceDN w:val="0"/>
              <w:adjustRightInd w:val="0"/>
              <w:ind w:left="568" w:hanging="568"/>
              <w:jc w:val="left"/>
              <w:rPr>
                <w:rFonts w:ascii="Courier New" w:hAnsi="Courier New" w:cs="Courier New"/>
                <w:color w:val="0000FF"/>
                <w:sz w:val="18"/>
                <w:lang w:val="en-US" w:eastAsia="fi-FI"/>
              </w:rPr>
            </w:pPr>
            <w:r w:rsidRPr="00FA63CD">
              <w:rPr>
                <w:rFonts w:ascii="Courier New" w:hAnsi="Courier New" w:cs="Courier New"/>
                <w:color w:val="000000"/>
                <w:sz w:val="18"/>
                <w:lang w:eastAsia="fi-FI"/>
              </w:rPr>
              <w:t xml:space="preserve">    </w:t>
            </w:r>
            <w:r w:rsidRPr="00FA63CD">
              <w:rPr>
                <w:rFonts w:ascii="Courier New" w:hAnsi="Courier New" w:cs="Courier New"/>
                <w:color w:val="0000FF"/>
                <w:sz w:val="18"/>
                <w:lang w:val="en-US" w:eastAsia="fi-FI"/>
              </w:rPr>
              <w:t>&lt;</w:t>
            </w:r>
            <w:r w:rsidRPr="00FA63CD">
              <w:rPr>
                <w:rFonts w:ascii="Courier New" w:hAnsi="Courier New" w:cs="Courier New"/>
                <w:color w:val="800000"/>
                <w:sz w:val="18"/>
                <w:lang w:val="en-US" w:eastAsia="fi-FI"/>
              </w:rPr>
              <w:t>value</w:t>
            </w:r>
            <w:r w:rsidRPr="00FA63CD">
              <w:rPr>
                <w:rFonts w:ascii="Courier New" w:hAnsi="Courier New" w:cs="Courier New"/>
                <w:i/>
                <w:iCs/>
                <w:color w:val="008080"/>
                <w:sz w:val="18"/>
                <w:lang w:val="en-US" w:eastAsia="fi-FI"/>
              </w:rPr>
              <w:t xml:space="preserve"> </w:t>
            </w:r>
            <w:r w:rsidRPr="00FA63CD">
              <w:rPr>
                <w:rFonts w:ascii="Courier New" w:hAnsi="Courier New" w:cs="Courier New"/>
                <w:color w:val="FF0000"/>
                <w:sz w:val="18"/>
                <w:lang w:val="en-US" w:eastAsia="fi-FI"/>
              </w:rPr>
              <w:t>xsi:type</w:t>
            </w:r>
            <w:r w:rsidRPr="00FA63CD">
              <w:rPr>
                <w:rFonts w:ascii="Courier New" w:hAnsi="Courier New" w:cs="Courier New"/>
                <w:color w:val="0000FF"/>
                <w:sz w:val="18"/>
                <w:lang w:val="en-US" w:eastAsia="fi-FI"/>
              </w:rPr>
              <w:t>="</w:t>
            </w:r>
            <w:r w:rsidRPr="00FA63CD">
              <w:rPr>
                <w:rFonts w:ascii="Courier New" w:hAnsi="Courier New" w:cs="Courier New"/>
                <w:color w:val="000000"/>
                <w:sz w:val="18"/>
                <w:lang w:val="en-US" w:eastAsia="fi-FI"/>
              </w:rPr>
              <w:t>CV</w:t>
            </w:r>
            <w:r w:rsidRPr="00FA63CD">
              <w:rPr>
                <w:rFonts w:ascii="Courier New" w:hAnsi="Courier New" w:cs="Courier New"/>
                <w:color w:val="0000FF"/>
                <w:sz w:val="18"/>
                <w:lang w:val="en-US" w:eastAsia="fi-FI"/>
              </w:rPr>
              <w:t>"</w:t>
            </w:r>
            <w:r w:rsidRPr="00FA63CD">
              <w:rPr>
                <w:rFonts w:ascii="Courier New" w:hAnsi="Courier New" w:cs="Courier New"/>
                <w:i/>
                <w:iCs/>
                <w:color w:val="008080"/>
                <w:sz w:val="18"/>
                <w:lang w:val="en-US" w:eastAsia="fi-FI"/>
              </w:rPr>
              <w:t xml:space="preserve"> </w:t>
            </w:r>
            <w:r w:rsidRPr="00FA63CD">
              <w:rPr>
                <w:rFonts w:ascii="Courier New" w:hAnsi="Courier New" w:cs="Courier New"/>
                <w:color w:val="FF0000"/>
                <w:sz w:val="18"/>
                <w:lang w:val="en-US" w:eastAsia="fi-FI"/>
              </w:rPr>
              <w:t>code</w:t>
            </w:r>
            <w:r w:rsidRPr="00FA63CD">
              <w:rPr>
                <w:rFonts w:ascii="Courier New" w:hAnsi="Courier New" w:cs="Courier New"/>
                <w:color w:val="0000FF"/>
                <w:sz w:val="18"/>
                <w:lang w:val="en-US" w:eastAsia="fi-FI"/>
              </w:rPr>
              <w:t>="</w:t>
            </w:r>
            <w:r w:rsidRPr="00FA63CD">
              <w:rPr>
                <w:rFonts w:ascii="Courier New" w:hAnsi="Courier New" w:cs="Courier New"/>
                <w:color w:val="000000"/>
                <w:sz w:val="18"/>
                <w:lang w:val="en-US" w:eastAsia="fi-FI"/>
              </w:rPr>
              <w:t>K</w:t>
            </w:r>
            <w:r w:rsidRPr="00FA63CD">
              <w:rPr>
                <w:rFonts w:ascii="Courier New" w:hAnsi="Courier New" w:cs="Courier New"/>
                <w:color w:val="0000FF"/>
                <w:sz w:val="18"/>
                <w:lang w:val="en-US" w:eastAsia="fi-FI"/>
              </w:rPr>
              <w:t>"</w:t>
            </w:r>
            <w:r w:rsidRPr="00FA63CD">
              <w:rPr>
                <w:rFonts w:ascii="Courier New" w:hAnsi="Courier New" w:cs="Courier New"/>
                <w:i/>
                <w:iCs/>
                <w:color w:val="008080"/>
                <w:sz w:val="18"/>
                <w:lang w:val="en-US" w:eastAsia="fi-FI"/>
              </w:rPr>
              <w:t xml:space="preserve"> </w:t>
            </w:r>
            <w:r w:rsidRPr="00FA63CD">
              <w:rPr>
                <w:rFonts w:ascii="Courier New" w:hAnsi="Courier New" w:cs="Courier New"/>
                <w:color w:val="FF0000"/>
                <w:sz w:val="18"/>
                <w:lang w:val="en-US" w:eastAsia="fi-FI"/>
              </w:rPr>
              <w:t>codeSystem</w:t>
            </w:r>
            <w:r w:rsidRPr="00FA63CD">
              <w:rPr>
                <w:rFonts w:ascii="Courier New" w:hAnsi="Courier New" w:cs="Courier New"/>
                <w:color w:val="0000FF"/>
                <w:sz w:val="18"/>
                <w:lang w:val="en-US" w:eastAsia="fi-FI"/>
              </w:rPr>
              <w:t>="</w:t>
            </w:r>
            <w:r w:rsidRPr="00FA63CD">
              <w:rPr>
                <w:rFonts w:ascii="Courier New" w:hAnsi="Courier New" w:cs="Courier New"/>
                <w:color w:val="000000"/>
                <w:sz w:val="18"/>
                <w:lang w:val="en-US" w:eastAsia="fi-FI"/>
              </w:rPr>
              <w:t>1.2.246.537.6.12.2002.905.2013.45</w:t>
            </w:r>
            <w:r w:rsidRPr="00FA63CD">
              <w:rPr>
                <w:rFonts w:ascii="Courier New" w:hAnsi="Courier New" w:cs="Courier New"/>
                <w:color w:val="0000FF"/>
                <w:sz w:val="18"/>
                <w:lang w:val="en-US" w:eastAsia="fi-FI"/>
              </w:rPr>
              <w:t>"</w:t>
            </w:r>
            <w:r w:rsidRPr="00FA63CD">
              <w:rPr>
                <w:rFonts w:ascii="Courier New" w:hAnsi="Courier New" w:cs="Courier New"/>
                <w:i/>
                <w:iCs/>
                <w:color w:val="008080"/>
                <w:sz w:val="18"/>
                <w:lang w:val="en-US" w:eastAsia="fi-FI"/>
              </w:rPr>
              <w:t xml:space="preserve"> </w:t>
            </w:r>
            <w:r w:rsidRPr="00FA63CD">
              <w:rPr>
                <w:rFonts w:ascii="Courier New" w:hAnsi="Courier New" w:cs="Courier New"/>
                <w:color w:val="FF0000"/>
                <w:sz w:val="18"/>
                <w:lang w:val="en-US" w:eastAsia="fi-FI"/>
              </w:rPr>
              <w:t>di</w:t>
            </w:r>
            <w:r w:rsidRPr="00FA63CD">
              <w:rPr>
                <w:rFonts w:ascii="Courier New" w:hAnsi="Courier New" w:cs="Courier New"/>
                <w:color w:val="FF0000"/>
                <w:sz w:val="18"/>
                <w:lang w:val="en-US" w:eastAsia="fi-FI"/>
              </w:rPr>
              <w:t>s</w:t>
            </w:r>
            <w:r w:rsidRPr="00FA63CD">
              <w:rPr>
                <w:rFonts w:ascii="Courier New" w:hAnsi="Courier New" w:cs="Courier New"/>
                <w:color w:val="FF0000"/>
                <w:sz w:val="18"/>
                <w:lang w:val="en-US" w:eastAsia="fi-FI"/>
              </w:rPr>
              <w:t>playName</w:t>
            </w:r>
            <w:r w:rsidRPr="00FA63CD">
              <w:rPr>
                <w:rFonts w:ascii="Courier New" w:hAnsi="Courier New" w:cs="Courier New"/>
                <w:color w:val="0000FF"/>
                <w:sz w:val="18"/>
                <w:lang w:val="en-US" w:eastAsia="fi-FI"/>
              </w:rPr>
              <w:t>="</w:t>
            </w:r>
            <w:r w:rsidRPr="00FA63CD">
              <w:rPr>
                <w:rFonts w:ascii="Courier New" w:hAnsi="Courier New" w:cs="Courier New"/>
                <w:color w:val="000000"/>
                <w:sz w:val="18"/>
                <w:lang w:val="en-US" w:eastAsia="fi-FI"/>
              </w:rPr>
              <w:t>Korkea(sininen)</w:t>
            </w:r>
            <w:r w:rsidRPr="00FA63CD">
              <w:rPr>
                <w:rFonts w:ascii="Courier New" w:hAnsi="Courier New" w:cs="Courier New"/>
                <w:color w:val="0000FF"/>
                <w:sz w:val="18"/>
                <w:lang w:val="en-US" w:eastAsia="fi-FI"/>
              </w:rPr>
              <w:t>"/&gt;</w:t>
            </w:r>
          </w:p>
          <w:p w14:paraId="28074F2B" w14:textId="77777777" w:rsidR="00253D29" w:rsidRPr="003F6A08" w:rsidRDefault="00253D29" w:rsidP="00CB7D7B">
            <w:pPr>
              <w:autoSpaceDE w:val="0"/>
              <w:autoSpaceDN w:val="0"/>
              <w:adjustRightInd w:val="0"/>
              <w:jc w:val="left"/>
              <w:rPr>
                <w:rFonts w:ascii="Courier New" w:hAnsi="Courier New" w:cs="Courier New"/>
                <w:sz w:val="18"/>
                <w:szCs w:val="18"/>
              </w:rPr>
            </w:pPr>
            <w:r w:rsidRPr="00FA63CD">
              <w:rPr>
                <w:rFonts w:ascii="Courier New" w:hAnsi="Courier New" w:cs="Courier New"/>
                <w:color w:val="000000"/>
                <w:sz w:val="18"/>
                <w:lang w:val="en-US" w:eastAsia="fi-FI"/>
              </w:rPr>
              <w:t xml:space="preserve">    </w:t>
            </w:r>
            <w:r w:rsidRPr="00FA63CD">
              <w:rPr>
                <w:rFonts w:ascii="Courier New" w:hAnsi="Courier New" w:cs="Courier New"/>
                <w:color w:val="0000FF"/>
                <w:sz w:val="18"/>
                <w:lang w:val="en-US" w:eastAsia="fi-FI"/>
              </w:rPr>
              <w:t>&lt;</w:t>
            </w:r>
            <w:r w:rsidRPr="00FA63CD">
              <w:rPr>
                <w:rFonts w:ascii="Courier New" w:hAnsi="Courier New" w:cs="Courier New"/>
                <w:color w:val="800000"/>
                <w:sz w:val="18"/>
                <w:lang w:val="en-US" w:eastAsia="fi-FI"/>
              </w:rPr>
              <w:t>entryRelationship</w:t>
            </w:r>
            <w:r w:rsidRPr="00FA63CD">
              <w:rPr>
                <w:rFonts w:ascii="Courier New" w:hAnsi="Courier New" w:cs="Courier New"/>
                <w:i/>
                <w:iCs/>
                <w:color w:val="008080"/>
                <w:sz w:val="18"/>
                <w:lang w:val="en-US" w:eastAsia="fi-FI"/>
              </w:rPr>
              <w:t xml:space="preserve"> </w:t>
            </w:r>
            <w:r w:rsidRPr="00FA63CD">
              <w:rPr>
                <w:rFonts w:ascii="Courier New" w:hAnsi="Courier New" w:cs="Courier New"/>
                <w:color w:val="FF0000"/>
                <w:sz w:val="18"/>
                <w:lang w:val="en-US" w:eastAsia="fi-FI"/>
              </w:rPr>
              <w:t>typeCode</w:t>
            </w:r>
            <w:r w:rsidRPr="00FA63CD">
              <w:rPr>
                <w:rFonts w:ascii="Courier New" w:hAnsi="Courier New" w:cs="Courier New"/>
                <w:color w:val="0000FF"/>
                <w:sz w:val="18"/>
                <w:lang w:val="en-US" w:eastAsia="fi-FI"/>
              </w:rPr>
              <w:t>="</w:t>
            </w:r>
            <w:r w:rsidRPr="00FA63CD">
              <w:rPr>
                <w:rFonts w:ascii="Courier New" w:hAnsi="Courier New" w:cs="Courier New"/>
                <w:color w:val="000000"/>
                <w:sz w:val="18"/>
                <w:lang w:val="en-US" w:eastAsia="fi-FI"/>
              </w:rPr>
              <w:t>COMP</w:t>
            </w:r>
            <w:r w:rsidRPr="00FA63CD">
              <w:rPr>
                <w:rFonts w:ascii="Courier New" w:hAnsi="Courier New" w:cs="Courier New"/>
                <w:color w:val="0000FF"/>
                <w:sz w:val="18"/>
                <w:lang w:val="en-US" w:eastAsia="fi-FI"/>
              </w:rPr>
              <w:t>"&gt;</w:t>
            </w:r>
            <w:r>
              <w:rPr>
                <w:rFonts w:ascii="Courier New" w:hAnsi="Courier New" w:cs="Courier New"/>
                <w:color w:val="0000FF"/>
                <w:sz w:val="18"/>
                <w:lang w:val="en-US" w:eastAsia="fi-FI"/>
              </w:rPr>
              <w:t>…</w:t>
            </w:r>
          </w:p>
        </w:tc>
      </w:tr>
    </w:tbl>
    <w:p w14:paraId="0D4540BD" w14:textId="77777777" w:rsidR="002E1321" w:rsidRPr="003F6A08" w:rsidRDefault="002E1321" w:rsidP="002E1321">
      <w:pPr>
        <w:pStyle w:val="Otsikko3"/>
      </w:pPr>
      <w:bookmarkStart w:id="1634" w:name="_Toc382387242"/>
      <w:bookmarkStart w:id="1635" w:name="_Toc436732632"/>
      <w:bookmarkEnd w:id="1634"/>
      <w:r w:rsidRPr="003F6A08">
        <w:t>Syljen Str.mutans pitoisuus</w:t>
      </w:r>
      <w:bookmarkEnd w:id="1635"/>
    </w:p>
    <w:p w14:paraId="34D152BA" w14:textId="77777777" w:rsidR="00253D29" w:rsidRPr="00FA63CD" w:rsidRDefault="00253D29" w:rsidP="00253D29">
      <w:r w:rsidRPr="00FA63CD">
        <w:t xml:space="preserve">Entry.organizer.templateId kohtaan annetaan </w:t>
      </w:r>
      <w:r>
        <w:t>Syljen Str.mutans</w:t>
      </w:r>
      <w:r w:rsidRPr="003F6A08">
        <w:t xml:space="preserve"> </w:t>
      </w:r>
      <w:r>
        <w:t xml:space="preserve">pitoisuus </w:t>
      </w:r>
      <w:r w:rsidRPr="00FA63CD">
        <w:t xml:space="preserve">tietorakenteen tunnus </w:t>
      </w:r>
      <w:r w:rsidRPr="00BB13C8">
        <w:t>1.2.246.537.6.12.2002.905.2013.</w:t>
      </w:r>
      <w:r>
        <w:t>46 eli kyseisen kentän oid tietosisältömäärittelystä.</w:t>
      </w:r>
    </w:p>
    <w:p w14:paraId="5D5F68A9" w14:textId="77777777" w:rsidR="002E1321" w:rsidRDefault="002E1321" w:rsidP="002E1321"/>
    <w:p w14:paraId="303EF2FD" w14:textId="77777777" w:rsidR="002E1321" w:rsidRPr="003F6A08" w:rsidRDefault="002E1321" w:rsidP="002E1321">
      <w:r w:rsidRPr="003F6A08">
        <w:t>Syljen Str.mutans pitoisuus annetaan observation:ssa tietosisältömäärityksessä annetulla luokitu</w:t>
      </w:r>
      <w:r w:rsidRPr="003F6A08">
        <w:t>k</w:t>
      </w:r>
      <w:r w:rsidRPr="003F6A08">
        <w:t>sella (1=Vähän,2=Kohtalaisesti,3=Melko paljon,4=Paljon).</w:t>
      </w:r>
    </w:p>
    <w:p w14:paraId="79FC9458" w14:textId="77777777" w:rsidR="002E1321" w:rsidRPr="003F6A08" w:rsidRDefault="002E1321" w:rsidP="002E132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2E1321" w:rsidRPr="003F6A08" w14:paraId="0C124E2E" w14:textId="77777777" w:rsidTr="002E1321">
        <w:tc>
          <w:tcPr>
            <w:tcW w:w="9779" w:type="dxa"/>
            <w:tcBorders>
              <w:top w:val="single" w:sz="4" w:space="0" w:color="000000"/>
              <w:left w:val="single" w:sz="4" w:space="0" w:color="000000"/>
              <w:bottom w:val="single" w:sz="4" w:space="0" w:color="000000"/>
              <w:right w:val="single" w:sz="4" w:space="0" w:color="000000"/>
            </w:tcBorders>
            <w:hideMark/>
          </w:tcPr>
          <w:p w14:paraId="69D3FC43" w14:textId="77777777" w:rsidR="00253D29" w:rsidRPr="00BD2A1C" w:rsidRDefault="00253D29" w:rsidP="00253D29">
            <w:pPr>
              <w:autoSpaceDE w:val="0"/>
              <w:autoSpaceDN w:val="0"/>
              <w:adjustRightInd w:val="0"/>
              <w:jc w:val="left"/>
              <w:rPr>
                <w:rFonts w:ascii="Courier New" w:hAnsi="Courier New" w:cs="Courier New"/>
                <w:color w:val="0000FF"/>
                <w:sz w:val="18"/>
                <w:lang w:eastAsia="fi-FI"/>
              </w:rPr>
            </w:pPr>
            <w:r w:rsidRPr="00BD2A1C">
              <w:rPr>
                <w:rFonts w:ascii="Courier New" w:hAnsi="Courier New" w:cs="Courier New"/>
                <w:color w:val="0000FF"/>
                <w:sz w:val="18"/>
                <w:lang w:eastAsia="fi-FI"/>
              </w:rPr>
              <w:t>&lt;</w:t>
            </w:r>
            <w:r w:rsidRPr="00BD2A1C">
              <w:rPr>
                <w:rFonts w:ascii="Courier New" w:hAnsi="Courier New" w:cs="Courier New"/>
                <w:color w:val="800000"/>
                <w:sz w:val="18"/>
                <w:lang w:eastAsia="fi-FI"/>
              </w:rPr>
              <w:t>component</w:t>
            </w:r>
            <w:r w:rsidRPr="00BD2A1C">
              <w:rPr>
                <w:rFonts w:ascii="Courier New" w:hAnsi="Courier New" w:cs="Courier New"/>
                <w:color w:val="0000FF"/>
                <w:sz w:val="18"/>
                <w:lang w:eastAsia="fi-FI"/>
              </w:rPr>
              <w:t>&gt;</w:t>
            </w:r>
          </w:p>
          <w:p w14:paraId="04817FC5" w14:textId="77777777" w:rsidR="00253D29" w:rsidRPr="00BD2A1C" w:rsidRDefault="00253D29" w:rsidP="00253D29">
            <w:pPr>
              <w:autoSpaceDE w:val="0"/>
              <w:autoSpaceDN w:val="0"/>
              <w:adjustRightInd w:val="0"/>
              <w:jc w:val="left"/>
              <w:rPr>
                <w:rFonts w:ascii="Courier New" w:hAnsi="Courier New" w:cs="Courier New"/>
                <w:color w:val="0000FF"/>
                <w:sz w:val="18"/>
                <w:lang w:eastAsia="fi-FI"/>
              </w:rPr>
            </w:pPr>
            <w:r w:rsidRPr="00BD2A1C">
              <w:rPr>
                <w:rFonts w:ascii="Courier New" w:hAnsi="Courier New" w:cs="Courier New"/>
                <w:color w:val="000000"/>
                <w:sz w:val="18"/>
                <w:lang w:eastAsia="fi-FI"/>
              </w:rPr>
              <w:t xml:space="preserve"> </w:t>
            </w:r>
            <w:r w:rsidRPr="00BD2A1C">
              <w:rPr>
                <w:rFonts w:ascii="Courier New" w:hAnsi="Courier New" w:cs="Courier New"/>
                <w:color w:val="0000FF"/>
                <w:sz w:val="18"/>
                <w:lang w:eastAsia="fi-FI"/>
              </w:rPr>
              <w:t>&lt;!--</w:t>
            </w:r>
            <w:r w:rsidRPr="00BD2A1C">
              <w:rPr>
                <w:rFonts w:ascii="Courier New" w:hAnsi="Courier New" w:cs="Courier New"/>
                <w:color w:val="474747"/>
                <w:sz w:val="18"/>
                <w:lang w:eastAsia="fi-FI"/>
              </w:rPr>
              <w:t xml:space="preserve"> Syljen Str.mutans pitoisuus </w:t>
            </w:r>
            <w:r w:rsidRPr="00BD2A1C">
              <w:rPr>
                <w:rFonts w:ascii="Courier New" w:hAnsi="Courier New" w:cs="Courier New"/>
                <w:color w:val="0000FF"/>
                <w:sz w:val="18"/>
                <w:lang w:eastAsia="fi-FI"/>
              </w:rPr>
              <w:t>--&gt;</w:t>
            </w:r>
          </w:p>
          <w:p w14:paraId="770F4B7B" w14:textId="77777777" w:rsidR="00253D29" w:rsidRPr="00BD2A1C" w:rsidRDefault="00253D29" w:rsidP="00253D29">
            <w:pPr>
              <w:autoSpaceDE w:val="0"/>
              <w:autoSpaceDN w:val="0"/>
              <w:adjustRightInd w:val="0"/>
              <w:jc w:val="left"/>
              <w:rPr>
                <w:rFonts w:ascii="Courier New" w:hAnsi="Courier New" w:cs="Courier New"/>
                <w:color w:val="0000FF"/>
                <w:sz w:val="18"/>
                <w:lang w:val="en-US" w:eastAsia="fi-FI"/>
              </w:rPr>
            </w:pPr>
            <w:r w:rsidRPr="00BD2A1C">
              <w:rPr>
                <w:rFonts w:ascii="Courier New" w:hAnsi="Courier New" w:cs="Courier New"/>
                <w:color w:val="000000"/>
                <w:sz w:val="18"/>
                <w:lang w:eastAsia="fi-FI"/>
              </w:rPr>
              <w:t xml:space="preserve"> </w:t>
            </w:r>
            <w:r w:rsidRPr="00BD2A1C">
              <w:rPr>
                <w:rFonts w:ascii="Courier New" w:hAnsi="Courier New" w:cs="Courier New"/>
                <w:color w:val="0000FF"/>
                <w:sz w:val="18"/>
                <w:lang w:val="en-US" w:eastAsia="fi-FI"/>
              </w:rPr>
              <w:t>&lt;</w:t>
            </w:r>
            <w:r w:rsidRPr="00BD2A1C">
              <w:rPr>
                <w:rFonts w:ascii="Courier New" w:hAnsi="Courier New" w:cs="Courier New"/>
                <w:color w:val="800000"/>
                <w:sz w:val="18"/>
                <w:lang w:val="en-US" w:eastAsia="fi-FI"/>
              </w:rPr>
              <w:t>observation</w:t>
            </w:r>
            <w:r w:rsidRPr="00BD2A1C">
              <w:rPr>
                <w:rFonts w:ascii="Courier New" w:hAnsi="Courier New" w:cs="Courier New"/>
                <w:i/>
                <w:iCs/>
                <w:color w:val="008080"/>
                <w:sz w:val="18"/>
                <w:lang w:val="en-US" w:eastAsia="fi-FI"/>
              </w:rPr>
              <w:t xml:space="preserve"> </w:t>
            </w:r>
            <w:r w:rsidRPr="00BD2A1C">
              <w:rPr>
                <w:rFonts w:ascii="Courier New" w:hAnsi="Courier New" w:cs="Courier New"/>
                <w:color w:val="FF0000"/>
                <w:sz w:val="18"/>
                <w:lang w:val="en-US" w:eastAsia="fi-FI"/>
              </w:rPr>
              <w:t>classCode</w:t>
            </w:r>
            <w:r w:rsidRPr="00BD2A1C">
              <w:rPr>
                <w:rFonts w:ascii="Courier New" w:hAnsi="Courier New" w:cs="Courier New"/>
                <w:color w:val="0000FF"/>
                <w:sz w:val="18"/>
                <w:lang w:val="en-US" w:eastAsia="fi-FI"/>
              </w:rPr>
              <w:t>="</w:t>
            </w:r>
            <w:r w:rsidRPr="00BD2A1C">
              <w:rPr>
                <w:rFonts w:ascii="Courier New" w:hAnsi="Courier New" w:cs="Courier New"/>
                <w:color w:val="000000"/>
                <w:sz w:val="18"/>
                <w:lang w:val="en-US" w:eastAsia="fi-FI"/>
              </w:rPr>
              <w:t>COND</w:t>
            </w:r>
            <w:r w:rsidRPr="00BD2A1C">
              <w:rPr>
                <w:rFonts w:ascii="Courier New" w:hAnsi="Courier New" w:cs="Courier New"/>
                <w:color w:val="0000FF"/>
                <w:sz w:val="18"/>
                <w:lang w:val="en-US" w:eastAsia="fi-FI"/>
              </w:rPr>
              <w:t>"</w:t>
            </w:r>
            <w:r w:rsidRPr="00BD2A1C">
              <w:rPr>
                <w:rFonts w:ascii="Courier New" w:hAnsi="Courier New" w:cs="Courier New"/>
                <w:i/>
                <w:iCs/>
                <w:color w:val="008080"/>
                <w:sz w:val="18"/>
                <w:lang w:val="en-US" w:eastAsia="fi-FI"/>
              </w:rPr>
              <w:t xml:space="preserve"> </w:t>
            </w:r>
            <w:r w:rsidRPr="00BD2A1C">
              <w:rPr>
                <w:rFonts w:ascii="Courier New" w:hAnsi="Courier New" w:cs="Courier New"/>
                <w:color w:val="FF0000"/>
                <w:sz w:val="18"/>
                <w:lang w:val="en-US" w:eastAsia="fi-FI"/>
              </w:rPr>
              <w:t>moodCode</w:t>
            </w:r>
            <w:r w:rsidRPr="00BD2A1C">
              <w:rPr>
                <w:rFonts w:ascii="Courier New" w:hAnsi="Courier New" w:cs="Courier New"/>
                <w:color w:val="0000FF"/>
                <w:sz w:val="18"/>
                <w:lang w:val="en-US" w:eastAsia="fi-FI"/>
              </w:rPr>
              <w:t>="</w:t>
            </w:r>
            <w:r w:rsidRPr="00BD2A1C">
              <w:rPr>
                <w:rFonts w:ascii="Courier New" w:hAnsi="Courier New" w:cs="Courier New"/>
                <w:color w:val="000000"/>
                <w:sz w:val="18"/>
                <w:lang w:val="en-US" w:eastAsia="fi-FI"/>
              </w:rPr>
              <w:t>EVN</w:t>
            </w:r>
            <w:r w:rsidRPr="00BD2A1C">
              <w:rPr>
                <w:rFonts w:ascii="Courier New" w:hAnsi="Courier New" w:cs="Courier New"/>
                <w:color w:val="0000FF"/>
                <w:sz w:val="18"/>
                <w:lang w:val="en-US" w:eastAsia="fi-FI"/>
              </w:rPr>
              <w:t>"&gt;</w:t>
            </w:r>
          </w:p>
          <w:p w14:paraId="20CFA040" w14:textId="77777777" w:rsidR="00253D29" w:rsidRPr="00825908" w:rsidRDefault="00253D29" w:rsidP="00BD2A1C">
            <w:pPr>
              <w:autoSpaceDE w:val="0"/>
              <w:autoSpaceDN w:val="0"/>
              <w:adjustRightInd w:val="0"/>
              <w:ind w:left="568" w:hanging="568"/>
              <w:jc w:val="left"/>
              <w:rPr>
                <w:rFonts w:ascii="Courier New" w:hAnsi="Courier New" w:cs="Courier New"/>
                <w:color w:val="0000FF"/>
                <w:sz w:val="18"/>
                <w:lang w:eastAsia="fi-FI"/>
              </w:rPr>
            </w:pPr>
            <w:r w:rsidRPr="00A33A3A">
              <w:rPr>
                <w:rFonts w:ascii="Courier New" w:hAnsi="Courier New" w:cs="Courier New"/>
                <w:color w:val="000000"/>
                <w:sz w:val="18"/>
                <w:lang w:val="en-US" w:eastAsia="fi-FI"/>
              </w:rPr>
              <w:t xml:space="preserve">    </w:t>
            </w:r>
            <w:r w:rsidRPr="00825908">
              <w:rPr>
                <w:rFonts w:ascii="Courier New" w:hAnsi="Courier New" w:cs="Courier New"/>
                <w:color w:val="0000FF"/>
                <w:sz w:val="18"/>
                <w:lang w:eastAsia="fi-FI"/>
              </w:rPr>
              <w:t>&lt;</w:t>
            </w:r>
            <w:r w:rsidRPr="00825908">
              <w:rPr>
                <w:rFonts w:ascii="Courier New" w:hAnsi="Courier New" w:cs="Courier New"/>
                <w:color w:val="800000"/>
                <w:sz w:val="18"/>
                <w:lang w:eastAsia="fi-FI"/>
              </w:rPr>
              <w:t>code</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code</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46</w:t>
            </w:r>
            <w:r w:rsidRPr="00825908">
              <w:rPr>
                <w:rFonts w:ascii="Courier New" w:hAnsi="Courier New" w:cs="Courier New"/>
                <w:color w:val="0000FF"/>
                <w:sz w:val="18"/>
                <w:lang w:eastAsia="fi-FI"/>
              </w:rPr>
              <w:t>"</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codeSystem</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1.2.246.537.6.12.2002.905.2013</w:t>
            </w:r>
            <w:r w:rsidRPr="00825908">
              <w:rPr>
                <w:rFonts w:ascii="Courier New" w:hAnsi="Courier New" w:cs="Courier New"/>
                <w:color w:val="0000FF"/>
                <w:sz w:val="18"/>
                <w:lang w:eastAsia="fi-FI"/>
              </w:rPr>
              <w:t>"</w:t>
            </w:r>
            <w:r w:rsidR="00825908" w:rsidRPr="00825908">
              <w:rPr>
                <w:rFonts w:ascii="Courier New" w:hAnsi="Courier New" w:cs="Courier New"/>
                <w:color w:val="FF0000"/>
                <w:sz w:val="18"/>
                <w:lang w:eastAsia="fi-FI"/>
              </w:rPr>
              <w:t xml:space="preserve"> codeSystemN</w:t>
            </w:r>
            <w:r w:rsidR="00825908" w:rsidRPr="00825908">
              <w:rPr>
                <w:rFonts w:ascii="Courier New" w:hAnsi="Courier New" w:cs="Courier New"/>
                <w:color w:val="FF0000"/>
                <w:sz w:val="18"/>
                <w:lang w:eastAsia="fi-FI"/>
              </w:rPr>
              <w:t>a</w:t>
            </w:r>
            <w:r w:rsidR="00825908" w:rsidRPr="00825908">
              <w:rPr>
                <w:rFonts w:ascii="Courier New" w:hAnsi="Courier New" w:cs="Courier New"/>
                <w:color w:val="FF0000"/>
                <w:sz w:val="18"/>
                <w:lang w:eastAsia="fi-FI"/>
              </w:rPr>
              <w:t>me</w:t>
            </w:r>
            <w:r w:rsidR="00825908" w:rsidRPr="00825908">
              <w:rPr>
                <w:rFonts w:ascii="Courier New" w:hAnsi="Courier New" w:cs="Courier New"/>
                <w:color w:val="0000FF"/>
                <w:sz w:val="18"/>
                <w:lang w:eastAsia="fi-FI"/>
              </w:rPr>
              <w:t>="</w:t>
            </w:r>
            <w:r w:rsidR="00825908" w:rsidRPr="00825908">
              <w:rPr>
                <w:rFonts w:ascii="Courier New" w:hAnsi="Courier New" w:cs="Courier New"/>
                <w:color w:val="000000"/>
                <w:sz w:val="18"/>
                <w:lang w:eastAsia="fi-FI"/>
              </w:rPr>
              <w:t>THL/Tietosisältö - STH05 Suun terveydenhuollon indeksit ja mittaukset 2013</w:t>
            </w:r>
            <w:r w:rsidR="00825908" w:rsidRPr="00825908">
              <w:rPr>
                <w:rFonts w:ascii="Courier New" w:hAnsi="Courier New" w:cs="Courier New"/>
                <w:color w:val="0000FF"/>
                <w:sz w:val="18"/>
                <w:lang w:eastAsia="fi-FI"/>
              </w:rPr>
              <w:t>"</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displayName</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Syljen Str.mutans pitoisuus</w:t>
            </w:r>
            <w:r w:rsidRPr="00825908">
              <w:rPr>
                <w:rFonts w:ascii="Courier New" w:hAnsi="Courier New" w:cs="Courier New"/>
                <w:color w:val="0000FF"/>
                <w:sz w:val="18"/>
                <w:lang w:eastAsia="fi-FI"/>
              </w:rPr>
              <w:t>"/&gt;</w:t>
            </w:r>
          </w:p>
          <w:p w14:paraId="584386BF" w14:textId="77777777" w:rsidR="00253D29" w:rsidRPr="00B4787B" w:rsidDel="006671C4" w:rsidRDefault="00253D29" w:rsidP="00253D29">
            <w:pPr>
              <w:autoSpaceDE w:val="0"/>
              <w:autoSpaceDN w:val="0"/>
              <w:adjustRightInd w:val="0"/>
              <w:jc w:val="left"/>
              <w:rPr>
                <w:del w:id="1636" w:author="Tekijä"/>
                <w:rFonts w:ascii="Courier New" w:hAnsi="Courier New" w:cs="Courier New"/>
                <w:color w:val="0000FF"/>
                <w:sz w:val="18"/>
                <w:lang w:eastAsia="fi-FI"/>
              </w:rPr>
            </w:pPr>
            <w:del w:id="1637" w:author="Tekijä">
              <w:r w:rsidRPr="00825908" w:rsidDel="006671C4">
                <w:rPr>
                  <w:rFonts w:ascii="Courier New" w:hAnsi="Courier New" w:cs="Courier New"/>
                  <w:color w:val="000000"/>
                  <w:sz w:val="18"/>
                  <w:lang w:eastAsia="fi-FI"/>
                </w:rPr>
                <w:delText xml:space="preserve">    </w:delText>
              </w:r>
              <w:r w:rsidRPr="00B4787B" w:rsidDel="006671C4">
                <w:rPr>
                  <w:rFonts w:ascii="Courier New" w:hAnsi="Courier New" w:cs="Courier New"/>
                  <w:color w:val="0000FF"/>
                  <w:sz w:val="18"/>
                  <w:lang w:eastAsia="fi-FI"/>
                </w:rPr>
                <w:delText>&lt;</w:delText>
              </w:r>
              <w:r w:rsidRPr="00B4787B" w:rsidDel="006671C4">
                <w:rPr>
                  <w:rFonts w:ascii="Courier New" w:hAnsi="Courier New" w:cs="Courier New"/>
                  <w:color w:val="800000"/>
                  <w:sz w:val="18"/>
                  <w:lang w:eastAsia="fi-FI"/>
                </w:rPr>
                <w:delText>text</w:delText>
              </w:r>
              <w:r w:rsidRPr="00B4787B" w:rsidDel="006671C4">
                <w:rPr>
                  <w:rFonts w:ascii="Courier New" w:hAnsi="Courier New" w:cs="Courier New"/>
                  <w:color w:val="0000FF"/>
                  <w:sz w:val="18"/>
                  <w:lang w:eastAsia="fi-FI"/>
                </w:rPr>
                <w:delText>&gt;</w:delText>
              </w:r>
            </w:del>
          </w:p>
          <w:p w14:paraId="319542E0" w14:textId="77777777" w:rsidR="00253D29" w:rsidRPr="00B4787B" w:rsidDel="006671C4" w:rsidRDefault="00253D29" w:rsidP="00253D29">
            <w:pPr>
              <w:autoSpaceDE w:val="0"/>
              <w:autoSpaceDN w:val="0"/>
              <w:adjustRightInd w:val="0"/>
              <w:jc w:val="left"/>
              <w:rPr>
                <w:del w:id="1638" w:author="Tekijä"/>
                <w:rFonts w:ascii="Courier New" w:hAnsi="Courier New" w:cs="Courier New"/>
                <w:color w:val="0000FF"/>
                <w:sz w:val="18"/>
                <w:lang w:eastAsia="fi-FI"/>
              </w:rPr>
            </w:pPr>
            <w:del w:id="1639" w:author="Tekijä">
              <w:r w:rsidRPr="00B4787B" w:rsidDel="006671C4">
                <w:rPr>
                  <w:rFonts w:ascii="Courier New" w:hAnsi="Courier New" w:cs="Courier New"/>
                  <w:color w:val="000000"/>
                  <w:sz w:val="18"/>
                  <w:lang w:eastAsia="fi-FI"/>
                </w:rPr>
                <w:delText xml:space="preserve">      </w:delText>
              </w:r>
              <w:r w:rsidRPr="00B4787B" w:rsidDel="006671C4">
                <w:rPr>
                  <w:rFonts w:ascii="Courier New" w:hAnsi="Courier New" w:cs="Courier New"/>
                  <w:color w:val="0000FF"/>
                  <w:sz w:val="18"/>
                  <w:lang w:eastAsia="fi-FI"/>
                </w:rPr>
                <w:delText>&lt;</w:delText>
              </w:r>
              <w:r w:rsidRPr="00B4787B" w:rsidDel="006671C4">
                <w:rPr>
                  <w:rFonts w:ascii="Courier New" w:hAnsi="Courier New" w:cs="Courier New"/>
                  <w:color w:val="800000"/>
                  <w:sz w:val="18"/>
                  <w:lang w:eastAsia="fi-FI"/>
                </w:rPr>
                <w:delText>reference</w:delText>
              </w:r>
              <w:r w:rsidRPr="00B4787B" w:rsidDel="006671C4">
                <w:rPr>
                  <w:rFonts w:ascii="Courier New" w:hAnsi="Courier New" w:cs="Courier New"/>
                  <w:i/>
                  <w:iCs/>
                  <w:color w:val="008080"/>
                  <w:sz w:val="18"/>
                  <w:lang w:eastAsia="fi-FI"/>
                </w:rPr>
                <w:delText xml:space="preserve"> </w:delText>
              </w:r>
              <w:r w:rsidRPr="00B4787B" w:rsidDel="006671C4">
                <w:rPr>
                  <w:rFonts w:ascii="Courier New" w:hAnsi="Courier New" w:cs="Courier New"/>
                  <w:color w:val="FF0000"/>
                  <w:sz w:val="18"/>
                  <w:lang w:eastAsia="fi-FI"/>
                </w:rPr>
                <w:delText>value</w:delText>
              </w:r>
              <w:r w:rsidRPr="00B4787B" w:rsidDel="006671C4">
                <w:rPr>
                  <w:rFonts w:ascii="Courier New" w:hAnsi="Courier New" w:cs="Courier New"/>
                  <w:color w:val="0000FF"/>
                  <w:sz w:val="18"/>
                  <w:lang w:eastAsia="fi-FI"/>
                </w:rPr>
                <w:delText>="</w:delText>
              </w:r>
              <w:r w:rsidRPr="00B4787B" w:rsidDel="006671C4">
                <w:rPr>
                  <w:rFonts w:ascii="Courier New" w:hAnsi="Courier New" w:cs="Courier New"/>
                  <w:color w:val="000000"/>
                  <w:sz w:val="18"/>
                  <w:lang w:eastAsia="fi-FI"/>
                </w:rPr>
                <w:delText>#OID1.2.246.10.1234567.14.2013.123.5.10.15.1</w:delText>
              </w:r>
              <w:r w:rsidRPr="00B4787B" w:rsidDel="006671C4">
                <w:rPr>
                  <w:rFonts w:ascii="Courier New" w:hAnsi="Courier New" w:cs="Courier New"/>
                  <w:color w:val="0000FF"/>
                  <w:sz w:val="18"/>
                  <w:lang w:eastAsia="fi-FI"/>
                </w:rPr>
                <w:delText>"/&gt;</w:delText>
              </w:r>
            </w:del>
          </w:p>
          <w:p w14:paraId="46335E05" w14:textId="77777777" w:rsidR="00253D29" w:rsidRPr="00B4787B" w:rsidDel="006671C4" w:rsidRDefault="00253D29" w:rsidP="00253D29">
            <w:pPr>
              <w:autoSpaceDE w:val="0"/>
              <w:autoSpaceDN w:val="0"/>
              <w:adjustRightInd w:val="0"/>
              <w:jc w:val="left"/>
              <w:rPr>
                <w:del w:id="1640" w:author="Tekijä"/>
                <w:rFonts w:ascii="Courier New" w:hAnsi="Courier New" w:cs="Courier New"/>
                <w:color w:val="0000FF"/>
                <w:sz w:val="18"/>
                <w:lang w:eastAsia="fi-FI"/>
              </w:rPr>
            </w:pPr>
            <w:del w:id="1641" w:author="Tekijä">
              <w:r w:rsidRPr="00B4787B" w:rsidDel="006671C4">
                <w:rPr>
                  <w:rFonts w:ascii="Courier New" w:hAnsi="Courier New" w:cs="Courier New"/>
                  <w:color w:val="000000"/>
                  <w:sz w:val="18"/>
                  <w:lang w:eastAsia="fi-FI"/>
                </w:rPr>
                <w:delText xml:space="preserve">    </w:delText>
              </w:r>
              <w:r w:rsidRPr="00B4787B" w:rsidDel="006671C4">
                <w:rPr>
                  <w:rFonts w:ascii="Courier New" w:hAnsi="Courier New" w:cs="Courier New"/>
                  <w:color w:val="0000FF"/>
                  <w:sz w:val="18"/>
                  <w:lang w:eastAsia="fi-FI"/>
                </w:rPr>
                <w:delText>&lt;/</w:delText>
              </w:r>
              <w:r w:rsidRPr="00B4787B" w:rsidDel="006671C4">
                <w:rPr>
                  <w:rFonts w:ascii="Courier New" w:hAnsi="Courier New" w:cs="Courier New"/>
                  <w:color w:val="800000"/>
                  <w:sz w:val="18"/>
                  <w:lang w:eastAsia="fi-FI"/>
                </w:rPr>
                <w:delText>text</w:delText>
              </w:r>
              <w:r w:rsidRPr="00B4787B" w:rsidDel="006671C4">
                <w:rPr>
                  <w:rFonts w:ascii="Courier New" w:hAnsi="Courier New" w:cs="Courier New"/>
                  <w:color w:val="0000FF"/>
                  <w:sz w:val="18"/>
                  <w:lang w:eastAsia="fi-FI"/>
                </w:rPr>
                <w:delText>&gt;</w:delText>
              </w:r>
            </w:del>
          </w:p>
          <w:p w14:paraId="3BAACD11" w14:textId="77777777" w:rsidR="00253D29" w:rsidRPr="00BD2A1C" w:rsidRDefault="00253D29" w:rsidP="00BD2A1C">
            <w:pPr>
              <w:autoSpaceDE w:val="0"/>
              <w:autoSpaceDN w:val="0"/>
              <w:adjustRightInd w:val="0"/>
              <w:ind w:left="568" w:hanging="568"/>
              <w:jc w:val="left"/>
              <w:rPr>
                <w:rFonts w:ascii="Courier New" w:hAnsi="Courier New" w:cs="Courier New"/>
                <w:color w:val="0000FF"/>
                <w:sz w:val="18"/>
                <w:lang w:eastAsia="fi-FI"/>
              </w:rPr>
            </w:pPr>
            <w:r w:rsidRPr="00B4787B">
              <w:rPr>
                <w:rFonts w:ascii="Courier New" w:hAnsi="Courier New" w:cs="Courier New"/>
                <w:color w:val="000000"/>
                <w:sz w:val="18"/>
                <w:lang w:eastAsia="fi-FI"/>
              </w:rPr>
              <w:t xml:space="preserve">    </w:t>
            </w:r>
            <w:r w:rsidRPr="00BD2A1C">
              <w:rPr>
                <w:rFonts w:ascii="Courier New" w:hAnsi="Courier New" w:cs="Courier New"/>
                <w:color w:val="0000FF"/>
                <w:sz w:val="18"/>
                <w:lang w:eastAsia="fi-FI"/>
              </w:rPr>
              <w:t>&lt;!--</w:t>
            </w:r>
            <w:r w:rsidRPr="00BD2A1C">
              <w:rPr>
                <w:rFonts w:ascii="Courier New" w:hAnsi="Courier New" w:cs="Courier New"/>
                <w:color w:val="474747"/>
                <w:sz w:val="18"/>
                <w:lang w:eastAsia="fi-FI"/>
              </w:rPr>
              <w:t xml:space="preserve"> Tietosisältömäärittelyssä annettu luokitus 1=Vähän,2=Kohtalaisesti,3=Melko pa</w:t>
            </w:r>
            <w:r w:rsidRPr="00BD2A1C">
              <w:rPr>
                <w:rFonts w:ascii="Courier New" w:hAnsi="Courier New" w:cs="Courier New"/>
                <w:color w:val="474747"/>
                <w:sz w:val="18"/>
                <w:lang w:eastAsia="fi-FI"/>
              </w:rPr>
              <w:t>l</w:t>
            </w:r>
            <w:r w:rsidRPr="00BD2A1C">
              <w:rPr>
                <w:rFonts w:ascii="Courier New" w:hAnsi="Courier New" w:cs="Courier New"/>
                <w:color w:val="474747"/>
                <w:sz w:val="18"/>
                <w:lang w:eastAsia="fi-FI"/>
              </w:rPr>
              <w:t xml:space="preserve">jon,4=Paljon </w:t>
            </w:r>
            <w:r w:rsidRPr="00BD2A1C">
              <w:rPr>
                <w:rFonts w:ascii="Courier New" w:hAnsi="Courier New" w:cs="Courier New"/>
                <w:color w:val="0000FF"/>
                <w:sz w:val="18"/>
                <w:lang w:eastAsia="fi-FI"/>
              </w:rPr>
              <w:t>--&gt;</w:t>
            </w:r>
          </w:p>
          <w:p w14:paraId="2289EA8E" w14:textId="77777777" w:rsidR="00253D29" w:rsidRPr="00BD2A1C" w:rsidRDefault="00253D29" w:rsidP="00BD2A1C">
            <w:pPr>
              <w:autoSpaceDE w:val="0"/>
              <w:autoSpaceDN w:val="0"/>
              <w:adjustRightInd w:val="0"/>
              <w:ind w:left="568" w:hanging="568"/>
              <w:jc w:val="left"/>
              <w:rPr>
                <w:rFonts w:ascii="Courier New" w:hAnsi="Courier New" w:cs="Courier New"/>
                <w:color w:val="0000FF"/>
                <w:sz w:val="18"/>
                <w:lang w:val="en-US" w:eastAsia="fi-FI"/>
              </w:rPr>
            </w:pPr>
            <w:r w:rsidRPr="00BD2A1C">
              <w:rPr>
                <w:rFonts w:ascii="Courier New" w:hAnsi="Courier New" w:cs="Courier New"/>
                <w:color w:val="000000"/>
                <w:sz w:val="18"/>
                <w:lang w:eastAsia="fi-FI"/>
              </w:rPr>
              <w:t xml:space="preserve">    </w:t>
            </w:r>
            <w:r w:rsidRPr="00BD2A1C">
              <w:rPr>
                <w:rFonts w:ascii="Courier New" w:hAnsi="Courier New" w:cs="Courier New"/>
                <w:color w:val="0000FF"/>
                <w:sz w:val="18"/>
                <w:lang w:val="en-US" w:eastAsia="fi-FI"/>
              </w:rPr>
              <w:t>&lt;</w:t>
            </w:r>
            <w:r w:rsidRPr="00BD2A1C">
              <w:rPr>
                <w:rFonts w:ascii="Courier New" w:hAnsi="Courier New" w:cs="Courier New"/>
                <w:color w:val="800000"/>
                <w:sz w:val="18"/>
                <w:lang w:val="en-US" w:eastAsia="fi-FI"/>
              </w:rPr>
              <w:t>value</w:t>
            </w:r>
            <w:r w:rsidRPr="00BD2A1C">
              <w:rPr>
                <w:rFonts w:ascii="Courier New" w:hAnsi="Courier New" w:cs="Courier New"/>
                <w:i/>
                <w:iCs/>
                <w:color w:val="008080"/>
                <w:sz w:val="18"/>
                <w:lang w:val="en-US" w:eastAsia="fi-FI"/>
              </w:rPr>
              <w:t xml:space="preserve"> </w:t>
            </w:r>
            <w:r w:rsidRPr="00BD2A1C">
              <w:rPr>
                <w:rFonts w:ascii="Courier New" w:hAnsi="Courier New" w:cs="Courier New"/>
                <w:color w:val="FF0000"/>
                <w:sz w:val="18"/>
                <w:lang w:val="en-US" w:eastAsia="fi-FI"/>
              </w:rPr>
              <w:t>xsi:type</w:t>
            </w:r>
            <w:r w:rsidRPr="00BD2A1C">
              <w:rPr>
                <w:rFonts w:ascii="Courier New" w:hAnsi="Courier New" w:cs="Courier New"/>
                <w:color w:val="0000FF"/>
                <w:sz w:val="18"/>
                <w:lang w:val="en-US" w:eastAsia="fi-FI"/>
              </w:rPr>
              <w:t>="</w:t>
            </w:r>
            <w:r w:rsidRPr="00BD2A1C">
              <w:rPr>
                <w:rFonts w:ascii="Courier New" w:hAnsi="Courier New" w:cs="Courier New"/>
                <w:color w:val="000000"/>
                <w:sz w:val="18"/>
                <w:lang w:val="en-US" w:eastAsia="fi-FI"/>
              </w:rPr>
              <w:t>CV</w:t>
            </w:r>
            <w:r w:rsidRPr="00BD2A1C">
              <w:rPr>
                <w:rFonts w:ascii="Courier New" w:hAnsi="Courier New" w:cs="Courier New"/>
                <w:color w:val="0000FF"/>
                <w:sz w:val="18"/>
                <w:lang w:val="en-US" w:eastAsia="fi-FI"/>
              </w:rPr>
              <w:t>"</w:t>
            </w:r>
            <w:r w:rsidRPr="00BD2A1C">
              <w:rPr>
                <w:rFonts w:ascii="Courier New" w:hAnsi="Courier New" w:cs="Courier New"/>
                <w:i/>
                <w:iCs/>
                <w:color w:val="008080"/>
                <w:sz w:val="18"/>
                <w:lang w:val="en-US" w:eastAsia="fi-FI"/>
              </w:rPr>
              <w:t xml:space="preserve"> </w:t>
            </w:r>
            <w:r w:rsidRPr="00BD2A1C">
              <w:rPr>
                <w:rFonts w:ascii="Courier New" w:hAnsi="Courier New" w:cs="Courier New"/>
                <w:color w:val="FF0000"/>
                <w:sz w:val="18"/>
                <w:lang w:val="en-US" w:eastAsia="fi-FI"/>
              </w:rPr>
              <w:t>code</w:t>
            </w:r>
            <w:r w:rsidRPr="00BD2A1C">
              <w:rPr>
                <w:rFonts w:ascii="Courier New" w:hAnsi="Courier New" w:cs="Courier New"/>
                <w:color w:val="0000FF"/>
                <w:sz w:val="18"/>
                <w:lang w:val="en-US" w:eastAsia="fi-FI"/>
              </w:rPr>
              <w:t>="</w:t>
            </w:r>
            <w:r w:rsidRPr="00BD2A1C">
              <w:rPr>
                <w:rFonts w:ascii="Courier New" w:hAnsi="Courier New" w:cs="Courier New"/>
                <w:color w:val="000000"/>
                <w:sz w:val="18"/>
                <w:lang w:val="en-US" w:eastAsia="fi-FI"/>
              </w:rPr>
              <w:t>3</w:t>
            </w:r>
            <w:r w:rsidRPr="00BD2A1C">
              <w:rPr>
                <w:rFonts w:ascii="Courier New" w:hAnsi="Courier New" w:cs="Courier New"/>
                <w:color w:val="0000FF"/>
                <w:sz w:val="18"/>
                <w:lang w:val="en-US" w:eastAsia="fi-FI"/>
              </w:rPr>
              <w:t>"</w:t>
            </w:r>
            <w:r w:rsidRPr="00BD2A1C">
              <w:rPr>
                <w:rFonts w:ascii="Courier New" w:hAnsi="Courier New" w:cs="Courier New"/>
                <w:i/>
                <w:iCs/>
                <w:color w:val="008080"/>
                <w:sz w:val="18"/>
                <w:lang w:val="en-US" w:eastAsia="fi-FI"/>
              </w:rPr>
              <w:t xml:space="preserve"> </w:t>
            </w:r>
            <w:r w:rsidRPr="00BD2A1C">
              <w:rPr>
                <w:rFonts w:ascii="Courier New" w:hAnsi="Courier New" w:cs="Courier New"/>
                <w:color w:val="FF0000"/>
                <w:sz w:val="18"/>
                <w:lang w:val="en-US" w:eastAsia="fi-FI"/>
              </w:rPr>
              <w:t>codeSystem</w:t>
            </w:r>
            <w:r w:rsidRPr="00BD2A1C">
              <w:rPr>
                <w:rFonts w:ascii="Courier New" w:hAnsi="Courier New" w:cs="Courier New"/>
                <w:color w:val="0000FF"/>
                <w:sz w:val="18"/>
                <w:lang w:val="en-US" w:eastAsia="fi-FI"/>
              </w:rPr>
              <w:t>="</w:t>
            </w:r>
            <w:r w:rsidRPr="00BD2A1C">
              <w:rPr>
                <w:rFonts w:ascii="Courier New" w:hAnsi="Courier New" w:cs="Courier New"/>
                <w:color w:val="000000"/>
                <w:sz w:val="18"/>
                <w:lang w:val="en-US" w:eastAsia="fi-FI"/>
              </w:rPr>
              <w:t>1.2.246.537.6.12.2002.905.2013.46</w:t>
            </w:r>
            <w:r w:rsidRPr="00BD2A1C">
              <w:rPr>
                <w:rFonts w:ascii="Courier New" w:hAnsi="Courier New" w:cs="Courier New"/>
                <w:color w:val="0000FF"/>
                <w:sz w:val="18"/>
                <w:lang w:val="en-US" w:eastAsia="fi-FI"/>
              </w:rPr>
              <w:t>"</w:t>
            </w:r>
            <w:r w:rsidRPr="00BD2A1C">
              <w:rPr>
                <w:rFonts w:ascii="Courier New" w:hAnsi="Courier New" w:cs="Courier New"/>
                <w:i/>
                <w:iCs/>
                <w:color w:val="008080"/>
                <w:sz w:val="18"/>
                <w:lang w:val="en-US" w:eastAsia="fi-FI"/>
              </w:rPr>
              <w:t xml:space="preserve"> </w:t>
            </w:r>
            <w:r w:rsidRPr="00BD2A1C">
              <w:rPr>
                <w:rFonts w:ascii="Courier New" w:hAnsi="Courier New" w:cs="Courier New"/>
                <w:color w:val="FF0000"/>
                <w:sz w:val="18"/>
                <w:lang w:val="en-US" w:eastAsia="fi-FI"/>
              </w:rPr>
              <w:t>di</w:t>
            </w:r>
            <w:r w:rsidRPr="00BD2A1C">
              <w:rPr>
                <w:rFonts w:ascii="Courier New" w:hAnsi="Courier New" w:cs="Courier New"/>
                <w:color w:val="FF0000"/>
                <w:sz w:val="18"/>
                <w:lang w:val="en-US" w:eastAsia="fi-FI"/>
              </w:rPr>
              <w:t>s</w:t>
            </w:r>
            <w:r w:rsidRPr="00BD2A1C">
              <w:rPr>
                <w:rFonts w:ascii="Courier New" w:hAnsi="Courier New" w:cs="Courier New"/>
                <w:color w:val="FF0000"/>
                <w:sz w:val="18"/>
                <w:lang w:val="en-US" w:eastAsia="fi-FI"/>
              </w:rPr>
              <w:t>playName</w:t>
            </w:r>
            <w:r w:rsidRPr="00BD2A1C">
              <w:rPr>
                <w:rFonts w:ascii="Courier New" w:hAnsi="Courier New" w:cs="Courier New"/>
                <w:color w:val="0000FF"/>
                <w:sz w:val="18"/>
                <w:lang w:val="en-US" w:eastAsia="fi-FI"/>
              </w:rPr>
              <w:t>="</w:t>
            </w:r>
            <w:r w:rsidRPr="00BD2A1C">
              <w:rPr>
                <w:rFonts w:ascii="Courier New" w:hAnsi="Courier New" w:cs="Courier New"/>
                <w:color w:val="000000"/>
                <w:sz w:val="18"/>
                <w:lang w:val="en-US" w:eastAsia="fi-FI"/>
              </w:rPr>
              <w:t>Melko paljon</w:t>
            </w:r>
            <w:r w:rsidRPr="00BD2A1C">
              <w:rPr>
                <w:rFonts w:ascii="Courier New" w:hAnsi="Courier New" w:cs="Courier New"/>
                <w:color w:val="0000FF"/>
                <w:sz w:val="18"/>
                <w:lang w:val="en-US" w:eastAsia="fi-FI"/>
              </w:rPr>
              <w:t>"/&gt;</w:t>
            </w:r>
          </w:p>
          <w:p w14:paraId="1FF81A36" w14:textId="77777777" w:rsidR="002E1321" w:rsidRPr="003F6A08" w:rsidRDefault="00253D29" w:rsidP="00BD2A1C">
            <w:pPr>
              <w:autoSpaceDE w:val="0"/>
              <w:autoSpaceDN w:val="0"/>
              <w:adjustRightInd w:val="0"/>
              <w:jc w:val="left"/>
              <w:rPr>
                <w:rFonts w:ascii="Courier New" w:hAnsi="Courier New" w:cs="Courier New"/>
                <w:sz w:val="18"/>
                <w:szCs w:val="18"/>
              </w:rPr>
            </w:pPr>
            <w:r w:rsidRPr="00BD2A1C">
              <w:rPr>
                <w:rFonts w:ascii="Courier New" w:hAnsi="Courier New" w:cs="Courier New"/>
                <w:color w:val="000000"/>
                <w:sz w:val="18"/>
                <w:lang w:val="en-US" w:eastAsia="fi-FI"/>
              </w:rPr>
              <w:t xml:space="preserve">    </w:t>
            </w:r>
            <w:r w:rsidRPr="00BD2A1C">
              <w:rPr>
                <w:rFonts w:ascii="Courier New" w:hAnsi="Courier New" w:cs="Courier New"/>
                <w:color w:val="0000FF"/>
                <w:sz w:val="18"/>
                <w:lang w:val="en-US" w:eastAsia="fi-FI"/>
              </w:rPr>
              <w:t>&lt;</w:t>
            </w:r>
            <w:r w:rsidRPr="00BD2A1C">
              <w:rPr>
                <w:rFonts w:ascii="Courier New" w:hAnsi="Courier New" w:cs="Courier New"/>
                <w:color w:val="800000"/>
                <w:sz w:val="18"/>
                <w:lang w:val="en-US" w:eastAsia="fi-FI"/>
              </w:rPr>
              <w:t>entryRelationship</w:t>
            </w:r>
            <w:r w:rsidRPr="00BD2A1C">
              <w:rPr>
                <w:rFonts w:ascii="Courier New" w:hAnsi="Courier New" w:cs="Courier New"/>
                <w:i/>
                <w:iCs/>
                <w:color w:val="008080"/>
                <w:sz w:val="18"/>
                <w:lang w:val="en-US" w:eastAsia="fi-FI"/>
              </w:rPr>
              <w:t xml:space="preserve"> </w:t>
            </w:r>
            <w:r w:rsidRPr="00BD2A1C">
              <w:rPr>
                <w:rFonts w:ascii="Courier New" w:hAnsi="Courier New" w:cs="Courier New"/>
                <w:color w:val="FF0000"/>
                <w:sz w:val="18"/>
                <w:lang w:val="en-US" w:eastAsia="fi-FI"/>
              </w:rPr>
              <w:t>typeCode</w:t>
            </w:r>
            <w:r w:rsidRPr="00BD2A1C">
              <w:rPr>
                <w:rFonts w:ascii="Courier New" w:hAnsi="Courier New" w:cs="Courier New"/>
                <w:color w:val="0000FF"/>
                <w:sz w:val="18"/>
                <w:lang w:val="en-US" w:eastAsia="fi-FI"/>
              </w:rPr>
              <w:t>="</w:t>
            </w:r>
            <w:r w:rsidRPr="00BD2A1C">
              <w:rPr>
                <w:rFonts w:ascii="Courier New" w:hAnsi="Courier New" w:cs="Courier New"/>
                <w:color w:val="000000"/>
                <w:sz w:val="18"/>
                <w:lang w:val="en-US" w:eastAsia="fi-FI"/>
              </w:rPr>
              <w:t>COMP</w:t>
            </w:r>
            <w:r w:rsidRPr="00BD2A1C">
              <w:rPr>
                <w:rFonts w:ascii="Courier New" w:hAnsi="Courier New" w:cs="Courier New"/>
                <w:color w:val="0000FF"/>
                <w:sz w:val="18"/>
                <w:lang w:val="en-US" w:eastAsia="fi-FI"/>
              </w:rPr>
              <w:t>"&gt;</w:t>
            </w:r>
            <w:r>
              <w:rPr>
                <w:rFonts w:ascii="Courier New" w:hAnsi="Courier New" w:cs="Courier New"/>
                <w:color w:val="0000FF"/>
                <w:sz w:val="18"/>
                <w:lang w:val="en-US" w:eastAsia="fi-FI"/>
              </w:rPr>
              <w:t>…</w:t>
            </w:r>
          </w:p>
        </w:tc>
      </w:tr>
    </w:tbl>
    <w:p w14:paraId="354DF5E8" w14:textId="77777777" w:rsidR="002E1321" w:rsidRPr="003F6A08" w:rsidRDefault="002E1321" w:rsidP="002E1321">
      <w:pPr>
        <w:pStyle w:val="Otsikko3"/>
        <w:rPr>
          <w:lang w:val="en-US"/>
        </w:rPr>
      </w:pPr>
      <w:bookmarkStart w:id="1642" w:name="_Toc382387244"/>
      <w:bookmarkStart w:id="1643" w:name="_Toc436732633"/>
      <w:bookmarkEnd w:id="1642"/>
      <w:r w:rsidRPr="003F6A08">
        <w:rPr>
          <w:lang w:val="en-US"/>
        </w:rPr>
        <w:t>Syljen Lactobacillus pitoisuus</w:t>
      </w:r>
      <w:bookmarkEnd w:id="1643"/>
    </w:p>
    <w:p w14:paraId="0ADF8BCB" w14:textId="77777777" w:rsidR="00A6403A" w:rsidRPr="00FA63CD" w:rsidRDefault="00A6403A" w:rsidP="00A6403A">
      <w:r w:rsidRPr="00FA63CD">
        <w:t xml:space="preserve">Entry.organizer.templateId kohtaan annetaan </w:t>
      </w:r>
      <w:r>
        <w:t>Syljen Lactobacillus</w:t>
      </w:r>
      <w:r w:rsidRPr="003F6A08">
        <w:t xml:space="preserve"> </w:t>
      </w:r>
      <w:r>
        <w:t xml:space="preserve">pitoisuus </w:t>
      </w:r>
      <w:r w:rsidRPr="00FA63CD">
        <w:t xml:space="preserve">tietorakenteen tunnus </w:t>
      </w:r>
      <w:r w:rsidRPr="00BB13C8">
        <w:t>1.2.246.537.6.12.2002.905.2013.</w:t>
      </w:r>
      <w:r>
        <w:t>47 eli kyseisen kentän oid tietosisältömäärittelystä.</w:t>
      </w:r>
    </w:p>
    <w:p w14:paraId="3D029B4D" w14:textId="77777777" w:rsidR="00A6403A" w:rsidRDefault="00A6403A" w:rsidP="002E1321"/>
    <w:p w14:paraId="280CA76D" w14:textId="77777777" w:rsidR="002E1321" w:rsidRPr="003F6A08" w:rsidRDefault="002E1321" w:rsidP="002E1321">
      <w:r w:rsidRPr="003F6A08">
        <w:t>Syljen Lactobacillus testin pitoisuus annetaan observation:ssa tietosisältömäärityksessä annetulla luokituksella (1=Vähän,2=Kohtalaisesti,3=Melko paljon,4=Paljon).</w:t>
      </w:r>
    </w:p>
    <w:p w14:paraId="087FBAE5" w14:textId="77777777" w:rsidR="002E1321" w:rsidRPr="003F6A08" w:rsidRDefault="002E1321" w:rsidP="002E1321"/>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2E1321" w:rsidRPr="00FA63CD" w14:paraId="0304BAF9" w14:textId="77777777" w:rsidTr="002E1321">
        <w:tc>
          <w:tcPr>
            <w:tcW w:w="9779" w:type="dxa"/>
            <w:tcBorders>
              <w:top w:val="single" w:sz="4" w:space="0" w:color="000000"/>
              <w:left w:val="single" w:sz="4" w:space="0" w:color="000000"/>
              <w:bottom w:val="single" w:sz="4" w:space="0" w:color="000000"/>
              <w:right w:val="single" w:sz="4" w:space="0" w:color="000000"/>
            </w:tcBorders>
            <w:hideMark/>
          </w:tcPr>
          <w:p w14:paraId="2731A2CF" w14:textId="77777777" w:rsidR="00A6403A" w:rsidRPr="00BD2A1C" w:rsidRDefault="00A6403A" w:rsidP="00A6403A">
            <w:pPr>
              <w:autoSpaceDE w:val="0"/>
              <w:autoSpaceDN w:val="0"/>
              <w:adjustRightInd w:val="0"/>
              <w:jc w:val="left"/>
              <w:rPr>
                <w:rFonts w:ascii="Courier New" w:hAnsi="Courier New" w:cs="Courier New"/>
                <w:color w:val="0000FF"/>
                <w:sz w:val="18"/>
                <w:lang w:val="en-US" w:eastAsia="fi-FI"/>
              </w:rPr>
            </w:pPr>
            <w:r w:rsidRPr="00BD2A1C">
              <w:rPr>
                <w:rFonts w:ascii="Courier New" w:hAnsi="Courier New" w:cs="Courier New"/>
                <w:color w:val="0000FF"/>
                <w:sz w:val="18"/>
                <w:lang w:val="en-US" w:eastAsia="fi-FI"/>
              </w:rPr>
              <w:t>&lt;</w:t>
            </w:r>
            <w:r w:rsidRPr="00BD2A1C">
              <w:rPr>
                <w:rFonts w:ascii="Courier New" w:hAnsi="Courier New" w:cs="Courier New"/>
                <w:color w:val="800000"/>
                <w:sz w:val="18"/>
                <w:lang w:val="en-US" w:eastAsia="fi-FI"/>
              </w:rPr>
              <w:t>component</w:t>
            </w:r>
            <w:r w:rsidRPr="00BD2A1C">
              <w:rPr>
                <w:rFonts w:ascii="Courier New" w:hAnsi="Courier New" w:cs="Courier New"/>
                <w:color w:val="0000FF"/>
                <w:sz w:val="18"/>
                <w:lang w:val="en-US" w:eastAsia="fi-FI"/>
              </w:rPr>
              <w:t>&gt;</w:t>
            </w:r>
          </w:p>
          <w:p w14:paraId="363F9AD8" w14:textId="77777777" w:rsidR="00A6403A" w:rsidRPr="00BD2A1C" w:rsidRDefault="00A6403A" w:rsidP="00A6403A">
            <w:pPr>
              <w:autoSpaceDE w:val="0"/>
              <w:autoSpaceDN w:val="0"/>
              <w:adjustRightInd w:val="0"/>
              <w:jc w:val="left"/>
              <w:rPr>
                <w:rFonts w:ascii="Courier New" w:hAnsi="Courier New" w:cs="Courier New"/>
                <w:color w:val="0000FF"/>
                <w:sz w:val="18"/>
                <w:lang w:val="en-US" w:eastAsia="fi-FI"/>
              </w:rPr>
            </w:pPr>
            <w:r w:rsidRPr="00BD2A1C">
              <w:rPr>
                <w:rFonts w:ascii="Courier New" w:hAnsi="Courier New" w:cs="Courier New"/>
                <w:color w:val="000000"/>
                <w:sz w:val="18"/>
                <w:lang w:val="en-US" w:eastAsia="fi-FI"/>
              </w:rPr>
              <w:t xml:space="preserve"> </w:t>
            </w:r>
            <w:r w:rsidRPr="00BD2A1C">
              <w:rPr>
                <w:rFonts w:ascii="Courier New" w:hAnsi="Courier New" w:cs="Courier New"/>
                <w:color w:val="0000FF"/>
                <w:sz w:val="18"/>
                <w:lang w:val="en-US" w:eastAsia="fi-FI"/>
              </w:rPr>
              <w:t>&lt;!--</w:t>
            </w:r>
            <w:r w:rsidRPr="00BD2A1C">
              <w:rPr>
                <w:rFonts w:ascii="Courier New" w:hAnsi="Courier New" w:cs="Courier New"/>
                <w:color w:val="474747"/>
                <w:sz w:val="18"/>
                <w:lang w:val="en-US" w:eastAsia="fi-FI"/>
              </w:rPr>
              <w:t xml:space="preserve"> Syljen Lactobacillus pitoisuus </w:t>
            </w:r>
            <w:r w:rsidRPr="00BD2A1C">
              <w:rPr>
                <w:rFonts w:ascii="Courier New" w:hAnsi="Courier New" w:cs="Courier New"/>
                <w:color w:val="0000FF"/>
                <w:sz w:val="18"/>
                <w:lang w:val="en-US" w:eastAsia="fi-FI"/>
              </w:rPr>
              <w:t>--&gt;</w:t>
            </w:r>
          </w:p>
          <w:p w14:paraId="41241A6C" w14:textId="77777777" w:rsidR="00A6403A" w:rsidRPr="00BD2A1C" w:rsidRDefault="00A6403A" w:rsidP="00A6403A">
            <w:pPr>
              <w:autoSpaceDE w:val="0"/>
              <w:autoSpaceDN w:val="0"/>
              <w:adjustRightInd w:val="0"/>
              <w:jc w:val="left"/>
              <w:rPr>
                <w:rFonts w:ascii="Courier New" w:hAnsi="Courier New" w:cs="Courier New"/>
                <w:color w:val="0000FF"/>
                <w:sz w:val="18"/>
                <w:lang w:val="en-US" w:eastAsia="fi-FI"/>
              </w:rPr>
            </w:pPr>
            <w:r w:rsidRPr="00BD2A1C">
              <w:rPr>
                <w:rFonts w:ascii="Courier New" w:hAnsi="Courier New" w:cs="Courier New"/>
                <w:color w:val="000000"/>
                <w:sz w:val="18"/>
                <w:lang w:val="en-US" w:eastAsia="fi-FI"/>
              </w:rPr>
              <w:t xml:space="preserve"> </w:t>
            </w:r>
            <w:r w:rsidRPr="00BD2A1C">
              <w:rPr>
                <w:rFonts w:ascii="Courier New" w:hAnsi="Courier New" w:cs="Courier New"/>
                <w:color w:val="0000FF"/>
                <w:sz w:val="18"/>
                <w:lang w:val="en-US" w:eastAsia="fi-FI"/>
              </w:rPr>
              <w:t>&lt;</w:t>
            </w:r>
            <w:r w:rsidRPr="00BD2A1C">
              <w:rPr>
                <w:rFonts w:ascii="Courier New" w:hAnsi="Courier New" w:cs="Courier New"/>
                <w:color w:val="800000"/>
                <w:sz w:val="18"/>
                <w:lang w:val="en-US" w:eastAsia="fi-FI"/>
              </w:rPr>
              <w:t>observation</w:t>
            </w:r>
            <w:r w:rsidRPr="00BD2A1C">
              <w:rPr>
                <w:rFonts w:ascii="Courier New" w:hAnsi="Courier New" w:cs="Courier New"/>
                <w:i/>
                <w:iCs/>
                <w:color w:val="008080"/>
                <w:sz w:val="18"/>
                <w:lang w:val="en-US" w:eastAsia="fi-FI"/>
              </w:rPr>
              <w:t xml:space="preserve"> </w:t>
            </w:r>
            <w:r w:rsidRPr="00BD2A1C">
              <w:rPr>
                <w:rFonts w:ascii="Courier New" w:hAnsi="Courier New" w:cs="Courier New"/>
                <w:color w:val="FF0000"/>
                <w:sz w:val="18"/>
                <w:lang w:val="en-US" w:eastAsia="fi-FI"/>
              </w:rPr>
              <w:t>classCode</w:t>
            </w:r>
            <w:r w:rsidRPr="00BD2A1C">
              <w:rPr>
                <w:rFonts w:ascii="Courier New" w:hAnsi="Courier New" w:cs="Courier New"/>
                <w:color w:val="0000FF"/>
                <w:sz w:val="18"/>
                <w:lang w:val="en-US" w:eastAsia="fi-FI"/>
              </w:rPr>
              <w:t>="</w:t>
            </w:r>
            <w:r w:rsidRPr="00BD2A1C">
              <w:rPr>
                <w:rFonts w:ascii="Courier New" w:hAnsi="Courier New" w:cs="Courier New"/>
                <w:color w:val="000000"/>
                <w:sz w:val="18"/>
                <w:lang w:val="en-US" w:eastAsia="fi-FI"/>
              </w:rPr>
              <w:t>COND</w:t>
            </w:r>
            <w:r w:rsidRPr="00BD2A1C">
              <w:rPr>
                <w:rFonts w:ascii="Courier New" w:hAnsi="Courier New" w:cs="Courier New"/>
                <w:color w:val="0000FF"/>
                <w:sz w:val="18"/>
                <w:lang w:val="en-US" w:eastAsia="fi-FI"/>
              </w:rPr>
              <w:t>"</w:t>
            </w:r>
            <w:r w:rsidRPr="00BD2A1C">
              <w:rPr>
                <w:rFonts w:ascii="Courier New" w:hAnsi="Courier New" w:cs="Courier New"/>
                <w:i/>
                <w:iCs/>
                <w:color w:val="008080"/>
                <w:sz w:val="18"/>
                <w:lang w:val="en-US" w:eastAsia="fi-FI"/>
              </w:rPr>
              <w:t xml:space="preserve"> </w:t>
            </w:r>
            <w:r w:rsidRPr="00BD2A1C">
              <w:rPr>
                <w:rFonts w:ascii="Courier New" w:hAnsi="Courier New" w:cs="Courier New"/>
                <w:color w:val="FF0000"/>
                <w:sz w:val="18"/>
                <w:lang w:val="en-US" w:eastAsia="fi-FI"/>
              </w:rPr>
              <w:t>moodCode</w:t>
            </w:r>
            <w:r w:rsidRPr="00BD2A1C">
              <w:rPr>
                <w:rFonts w:ascii="Courier New" w:hAnsi="Courier New" w:cs="Courier New"/>
                <w:color w:val="0000FF"/>
                <w:sz w:val="18"/>
                <w:lang w:val="en-US" w:eastAsia="fi-FI"/>
              </w:rPr>
              <w:t>="</w:t>
            </w:r>
            <w:r w:rsidRPr="00BD2A1C">
              <w:rPr>
                <w:rFonts w:ascii="Courier New" w:hAnsi="Courier New" w:cs="Courier New"/>
                <w:color w:val="000000"/>
                <w:sz w:val="18"/>
                <w:lang w:val="en-US" w:eastAsia="fi-FI"/>
              </w:rPr>
              <w:t>EVN</w:t>
            </w:r>
            <w:r w:rsidRPr="00BD2A1C">
              <w:rPr>
                <w:rFonts w:ascii="Courier New" w:hAnsi="Courier New" w:cs="Courier New"/>
                <w:color w:val="0000FF"/>
                <w:sz w:val="18"/>
                <w:lang w:val="en-US" w:eastAsia="fi-FI"/>
              </w:rPr>
              <w:t>"&gt;</w:t>
            </w:r>
          </w:p>
          <w:p w14:paraId="211685CA" w14:textId="77777777" w:rsidR="00A6403A" w:rsidRPr="00825908" w:rsidRDefault="00A6403A" w:rsidP="00BD2A1C">
            <w:pPr>
              <w:autoSpaceDE w:val="0"/>
              <w:autoSpaceDN w:val="0"/>
              <w:adjustRightInd w:val="0"/>
              <w:ind w:left="568" w:hanging="568"/>
              <w:jc w:val="left"/>
              <w:rPr>
                <w:rFonts w:ascii="Courier New" w:hAnsi="Courier New" w:cs="Courier New"/>
                <w:color w:val="0000FF"/>
                <w:sz w:val="18"/>
                <w:lang w:eastAsia="fi-FI"/>
              </w:rPr>
            </w:pPr>
            <w:r w:rsidRPr="00A33A3A">
              <w:rPr>
                <w:rFonts w:ascii="Courier New" w:hAnsi="Courier New" w:cs="Courier New"/>
                <w:color w:val="000000"/>
                <w:sz w:val="18"/>
                <w:lang w:val="en-US" w:eastAsia="fi-FI"/>
              </w:rPr>
              <w:t xml:space="preserve">    </w:t>
            </w:r>
            <w:r w:rsidRPr="00825908">
              <w:rPr>
                <w:rFonts w:ascii="Courier New" w:hAnsi="Courier New" w:cs="Courier New"/>
                <w:color w:val="0000FF"/>
                <w:sz w:val="18"/>
                <w:lang w:eastAsia="fi-FI"/>
              </w:rPr>
              <w:t>&lt;</w:t>
            </w:r>
            <w:r w:rsidRPr="00825908">
              <w:rPr>
                <w:rFonts w:ascii="Courier New" w:hAnsi="Courier New" w:cs="Courier New"/>
                <w:color w:val="800000"/>
                <w:sz w:val="18"/>
                <w:lang w:eastAsia="fi-FI"/>
              </w:rPr>
              <w:t>code</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code</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47</w:t>
            </w:r>
            <w:r w:rsidRPr="00825908">
              <w:rPr>
                <w:rFonts w:ascii="Courier New" w:hAnsi="Courier New" w:cs="Courier New"/>
                <w:color w:val="0000FF"/>
                <w:sz w:val="18"/>
                <w:lang w:eastAsia="fi-FI"/>
              </w:rPr>
              <w:t>"</w:t>
            </w:r>
            <w:r w:rsidRPr="00825908">
              <w:rPr>
                <w:rFonts w:ascii="Courier New" w:hAnsi="Courier New" w:cs="Courier New"/>
                <w:i/>
                <w:iCs/>
                <w:color w:val="008080"/>
                <w:sz w:val="18"/>
                <w:lang w:eastAsia="fi-FI"/>
              </w:rPr>
              <w:t xml:space="preserve"> </w:t>
            </w:r>
            <w:r w:rsidRPr="00825908">
              <w:rPr>
                <w:rFonts w:ascii="Courier New" w:hAnsi="Courier New" w:cs="Courier New"/>
                <w:color w:val="FF0000"/>
                <w:sz w:val="18"/>
                <w:lang w:eastAsia="fi-FI"/>
              </w:rPr>
              <w:t>codeSystem</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1.2.246.537.6.12.2002.905.2013</w:t>
            </w:r>
            <w:r w:rsidRPr="00825908">
              <w:rPr>
                <w:rFonts w:ascii="Courier New" w:hAnsi="Courier New" w:cs="Courier New"/>
                <w:color w:val="0000FF"/>
                <w:sz w:val="18"/>
                <w:lang w:eastAsia="fi-FI"/>
              </w:rPr>
              <w:t>"</w:t>
            </w:r>
            <w:r w:rsidRPr="00825908">
              <w:rPr>
                <w:rFonts w:ascii="Courier New" w:hAnsi="Courier New" w:cs="Courier New"/>
                <w:i/>
                <w:iCs/>
                <w:color w:val="008080"/>
                <w:sz w:val="18"/>
                <w:lang w:eastAsia="fi-FI"/>
              </w:rPr>
              <w:t xml:space="preserve"> </w:t>
            </w:r>
            <w:r w:rsidR="00825908" w:rsidRPr="00825908">
              <w:rPr>
                <w:rFonts w:ascii="Courier New" w:hAnsi="Courier New" w:cs="Courier New"/>
                <w:color w:val="FF0000"/>
                <w:sz w:val="18"/>
                <w:lang w:eastAsia="fi-FI"/>
              </w:rPr>
              <w:t>codeSystemN</w:t>
            </w:r>
            <w:r w:rsidR="00825908" w:rsidRPr="00825908">
              <w:rPr>
                <w:rFonts w:ascii="Courier New" w:hAnsi="Courier New" w:cs="Courier New"/>
                <w:color w:val="FF0000"/>
                <w:sz w:val="18"/>
                <w:lang w:eastAsia="fi-FI"/>
              </w:rPr>
              <w:t>a</w:t>
            </w:r>
            <w:r w:rsidR="00825908" w:rsidRPr="00825908">
              <w:rPr>
                <w:rFonts w:ascii="Courier New" w:hAnsi="Courier New" w:cs="Courier New"/>
                <w:color w:val="FF0000"/>
                <w:sz w:val="18"/>
                <w:lang w:eastAsia="fi-FI"/>
              </w:rPr>
              <w:t>me</w:t>
            </w:r>
            <w:r w:rsidR="00825908" w:rsidRPr="00825908">
              <w:rPr>
                <w:rFonts w:ascii="Courier New" w:hAnsi="Courier New" w:cs="Courier New"/>
                <w:color w:val="0000FF"/>
                <w:sz w:val="18"/>
                <w:lang w:eastAsia="fi-FI"/>
              </w:rPr>
              <w:t>="</w:t>
            </w:r>
            <w:r w:rsidR="00825908" w:rsidRPr="00825908">
              <w:rPr>
                <w:rFonts w:ascii="Courier New" w:hAnsi="Courier New" w:cs="Courier New"/>
                <w:color w:val="000000"/>
                <w:sz w:val="18"/>
                <w:lang w:eastAsia="fi-FI"/>
              </w:rPr>
              <w:t>THL/Tietosisältö - STH05 Suun terveydenhuollon indeksit ja mittaukset 2013</w:t>
            </w:r>
            <w:r w:rsidR="00825908" w:rsidRPr="00825908">
              <w:rPr>
                <w:rFonts w:ascii="Courier New" w:hAnsi="Courier New" w:cs="Courier New"/>
                <w:color w:val="0000FF"/>
                <w:sz w:val="18"/>
                <w:lang w:eastAsia="fi-FI"/>
              </w:rPr>
              <w:t>"</w:t>
            </w:r>
            <w:r w:rsidR="00825908">
              <w:rPr>
                <w:rFonts w:ascii="Courier New" w:hAnsi="Courier New" w:cs="Courier New"/>
                <w:color w:val="0000FF"/>
                <w:sz w:val="18"/>
                <w:lang w:eastAsia="fi-FI"/>
              </w:rPr>
              <w:t xml:space="preserve"> </w:t>
            </w:r>
            <w:r w:rsidRPr="00825908">
              <w:rPr>
                <w:rFonts w:ascii="Courier New" w:hAnsi="Courier New" w:cs="Courier New"/>
                <w:color w:val="FF0000"/>
                <w:sz w:val="18"/>
                <w:lang w:eastAsia="fi-FI"/>
              </w:rPr>
              <w:t>displayName</w:t>
            </w:r>
            <w:r w:rsidRPr="00825908">
              <w:rPr>
                <w:rFonts w:ascii="Courier New" w:hAnsi="Courier New" w:cs="Courier New"/>
                <w:color w:val="0000FF"/>
                <w:sz w:val="18"/>
                <w:lang w:eastAsia="fi-FI"/>
              </w:rPr>
              <w:t>="</w:t>
            </w:r>
            <w:r w:rsidRPr="00825908">
              <w:rPr>
                <w:rFonts w:ascii="Courier New" w:hAnsi="Courier New" w:cs="Courier New"/>
                <w:color w:val="000000"/>
                <w:sz w:val="18"/>
                <w:lang w:eastAsia="fi-FI"/>
              </w:rPr>
              <w:t>Syljen Lactobacillus pitoisuus</w:t>
            </w:r>
            <w:r w:rsidRPr="00825908">
              <w:rPr>
                <w:rFonts w:ascii="Courier New" w:hAnsi="Courier New" w:cs="Courier New"/>
                <w:color w:val="0000FF"/>
                <w:sz w:val="18"/>
                <w:lang w:eastAsia="fi-FI"/>
              </w:rPr>
              <w:t>"/&gt;</w:t>
            </w:r>
          </w:p>
          <w:p w14:paraId="78176714" w14:textId="77777777" w:rsidR="00A6403A" w:rsidRPr="00B4787B" w:rsidDel="006671C4" w:rsidRDefault="00A6403A" w:rsidP="00A6403A">
            <w:pPr>
              <w:autoSpaceDE w:val="0"/>
              <w:autoSpaceDN w:val="0"/>
              <w:adjustRightInd w:val="0"/>
              <w:jc w:val="left"/>
              <w:rPr>
                <w:del w:id="1644" w:author="Tekijä"/>
                <w:rFonts w:ascii="Courier New" w:hAnsi="Courier New" w:cs="Courier New"/>
                <w:color w:val="0000FF"/>
                <w:sz w:val="18"/>
                <w:lang w:eastAsia="fi-FI"/>
              </w:rPr>
            </w:pPr>
            <w:del w:id="1645" w:author="Tekijä">
              <w:r w:rsidRPr="00825908" w:rsidDel="006671C4">
                <w:rPr>
                  <w:rFonts w:ascii="Courier New" w:hAnsi="Courier New" w:cs="Courier New"/>
                  <w:color w:val="000000"/>
                  <w:sz w:val="18"/>
                  <w:lang w:eastAsia="fi-FI"/>
                </w:rPr>
                <w:delText xml:space="preserve">    </w:delText>
              </w:r>
              <w:r w:rsidRPr="00B4787B" w:rsidDel="006671C4">
                <w:rPr>
                  <w:rFonts w:ascii="Courier New" w:hAnsi="Courier New" w:cs="Courier New"/>
                  <w:color w:val="0000FF"/>
                  <w:sz w:val="18"/>
                  <w:lang w:eastAsia="fi-FI"/>
                </w:rPr>
                <w:delText>&lt;</w:delText>
              </w:r>
              <w:r w:rsidRPr="00B4787B" w:rsidDel="006671C4">
                <w:rPr>
                  <w:rFonts w:ascii="Courier New" w:hAnsi="Courier New" w:cs="Courier New"/>
                  <w:color w:val="800000"/>
                  <w:sz w:val="18"/>
                  <w:lang w:eastAsia="fi-FI"/>
                </w:rPr>
                <w:delText>text</w:delText>
              </w:r>
              <w:r w:rsidRPr="00B4787B" w:rsidDel="006671C4">
                <w:rPr>
                  <w:rFonts w:ascii="Courier New" w:hAnsi="Courier New" w:cs="Courier New"/>
                  <w:color w:val="0000FF"/>
                  <w:sz w:val="18"/>
                  <w:lang w:eastAsia="fi-FI"/>
                </w:rPr>
                <w:delText>&gt;</w:delText>
              </w:r>
            </w:del>
          </w:p>
          <w:p w14:paraId="34DA5C28" w14:textId="77777777" w:rsidR="00A6403A" w:rsidRPr="00B4787B" w:rsidDel="006671C4" w:rsidRDefault="00A6403A" w:rsidP="00A6403A">
            <w:pPr>
              <w:autoSpaceDE w:val="0"/>
              <w:autoSpaceDN w:val="0"/>
              <w:adjustRightInd w:val="0"/>
              <w:jc w:val="left"/>
              <w:rPr>
                <w:del w:id="1646" w:author="Tekijä"/>
                <w:rFonts w:ascii="Courier New" w:hAnsi="Courier New" w:cs="Courier New"/>
                <w:color w:val="0000FF"/>
                <w:sz w:val="18"/>
                <w:lang w:eastAsia="fi-FI"/>
              </w:rPr>
            </w:pPr>
            <w:del w:id="1647" w:author="Tekijä">
              <w:r w:rsidRPr="00B4787B" w:rsidDel="006671C4">
                <w:rPr>
                  <w:rFonts w:ascii="Courier New" w:hAnsi="Courier New" w:cs="Courier New"/>
                  <w:color w:val="000000"/>
                  <w:sz w:val="18"/>
                  <w:lang w:eastAsia="fi-FI"/>
                </w:rPr>
                <w:delText xml:space="preserve">      </w:delText>
              </w:r>
              <w:r w:rsidRPr="00B4787B" w:rsidDel="006671C4">
                <w:rPr>
                  <w:rFonts w:ascii="Courier New" w:hAnsi="Courier New" w:cs="Courier New"/>
                  <w:color w:val="0000FF"/>
                  <w:sz w:val="18"/>
                  <w:lang w:eastAsia="fi-FI"/>
                </w:rPr>
                <w:delText>&lt;</w:delText>
              </w:r>
              <w:r w:rsidRPr="00B4787B" w:rsidDel="006671C4">
                <w:rPr>
                  <w:rFonts w:ascii="Courier New" w:hAnsi="Courier New" w:cs="Courier New"/>
                  <w:color w:val="800000"/>
                  <w:sz w:val="18"/>
                  <w:lang w:eastAsia="fi-FI"/>
                </w:rPr>
                <w:delText>reference</w:delText>
              </w:r>
              <w:r w:rsidRPr="00B4787B" w:rsidDel="006671C4">
                <w:rPr>
                  <w:rFonts w:ascii="Courier New" w:hAnsi="Courier New" w:cs="Courier New"/>
                  <w:i/>
                  <w:iCs/>
                  <w:color w:val="008080"/>
                  <w:sz w:val="18"/>
                  <w:lang w:eastAsia="fi-FI"/>
                </w:rPr>
                <w:delText xml:space="preserve"> </w:delText>
              </w:r>
              <w:r w:rsidRPr="00B4787B" w:rsidDel="006671C4">
                <w:rPr>
                  <w:rFonts w:ascii="Courier New" w:hAnsi="Courier New" w:cs="Courier New"/>
                  <w:color w:val="FF0000"/>
                  <w:sz w:val="18"/>
                  <w:lang w:eastAsia="fi-FI"/>
                </w:rPr>
                <w:delText>value</w:delText>
              </w:r>
              <w:r w:rsidRPr="00B4787B" w:rsidDel="006671C4">
                <w:rPr>
                  <w:rFonts w:ascii="Courier New" w:hAnsi="Courier New" w:cs="Courier New"/>
                  <w:color w:val="0000FF"/>
                  <w:sz w:val="18"/>
                  <w:lang w:eastAsia="fi-FI"/>
                </w:rPr>
                <w:delText>="</w:delText>
              </w:r>
              <w:r w:rsidRPr="00B4787B" w:rsidDel="006671C4">
                <w:rPr>
                  <w:rFonts w:ascii="Courier New" w:hAnsi="Courier New" w:cs="Courier New"/>
                  <w:color w:val="000000"/>
                  <w:sz w:val="18"/>
                  <w:lang w:eastAsia="fi-FI"/>
                </w:rPr>
                <w:delText>#OID1.2.246.10.1234567.14.2013.123.5.10.16.1</w:delText>
              </w:r>
              <w:r w:rsidRPr="00B4787B" w:rsidDel="006671C4">
                <w:rPr>
                  <w:rFonts w:ascii="Courier New" w:hAnsi="Courier New" w:cs="Courier New"/>
                  <w:color w:val="0000FF"/>
                  <w:sz w:val="18"/>
                  <w:lang w:eastAsia="fi-FI"/>
                </w:rPr>
                <w:delText>"/&gt;</w:delText>
              </w:r>
            </w:del>
          </w:p>
          <w:p w14:paraId="380E47F8" w14:textId="77777777" w:rsidR="00A6403A" w:rsidRPr="00B4787B" w:rsidDel="006671C4" w:rsidRDefault="00A6403A" w:rsidP="00A6403A">
            <w:pPr>
              <w:autoSpaceDE w:val="0"/>
              <w:autoSpaceDN w:val="0"/>
              <w:adjustRightInd w:val="0"/>
              <w:jc w:val="left"/>
              <w:rPr>
                <w:del w:id="1648" w:author="Tekijä"/>
                <w:rFonts w:ascii="Courier New" w:hAnsi="Courier New" w:cs="Courier New"/>
                <w:color w:val="0000FF"/>
                <w:sz w:val="18"/>
                <w:lang w:eastAsia="fi-FI"/>
              </w:rPr>
            </w:pPr>
            <w:del w:id="1649" w:author="Tekijä">
              <w:r w:rsidRPr="00B4787B" w:rsidDel="006671C4">
                <w:rPr>
                  <w:rFonts w:ascii="Courier New" w:hAnsi="Courier New" w:cs="Courier New"/>
                  <w:color w:val="000000"/>
                  <w:sz w:val="18"/>
                  <w:lang w:eastAsia="fi-FI"/>
                </w:rPr>
                <w:delText xml:space="preserve">    </w:delText>
              </w:r>
              <w:r w:rsidRPr="00B4787B" w:rsidDel="006671C4">
                <w:rPr>
                  <w:rFonts w:ascii="Courier New" w:hAnsi="Courier New" w:cs="Courier New"/>
                  <w:color w:val="0000FF"/>
                  <w:sz w:val="18"/>
                  <w:lang w:eastAsia="fi-FI"/>
                </w:rPr>
                <w:delText>&lt;/</w:delText>
              </w:r>
              <w:r w:rsidRPr="00B4787B" w:rsidDel="006671C4">
                <w:rPr>
                  <w:rFonts w:ascii="Courier New" w:hAnsi="Courier New" w:cs="Courier New"/>
                  <w:color w:val="800000"/>
                  <w:sz w:val="18"/>
                  <w:lang w:eastAsia="fi-FI"/>
                </w:rPr>
                <w:delText>text</w:delText>
              </w:r>
              <w:r w:rsidRPr="00B4787B" w:rsidDel="006671C4">
                <w:rPr>
                  <w:rFonts w:ascii="Courier New" w:hAnsi="Courier New" w:cs="Courier New"/>
                  <w:color w:val="0000FF"/>
                  <w:sz w:val="18"/>
                  <w:lang w:eastAsia="fi-FI"/>
                </w:rPr>
                <w:delText>&gt;</w:delText>
              </w:r>
            </w:del>
          </w:p>
          <w:p w14:paraId="16EBBBFB" w14:textId="77777777" w:rsidR="00A6403A" w:rsidRPr="00BD2A1C" w:rsidRDefault="00A6403A" w:rsidP="00BD2A1C">
            <w:pPr>
              <w:autoSpaceDE w:val="0"/>
              <w:autoSpaceDN w:val="0"/>
              <w:adjustRightInd w:val="0"/>
              <w:ind w:left="568" w:hanging="568"/>
              <w:jc w:val="left"/>
              <w:rPr>
                <w:rFonts w:ascii="Courier New" w:hAnsi="Courier New" w:cs="Courier New"/>
                <w:color w:val="0000FF"/>
                <w:sz w:val="18"/>
                <w:lang w:eastAsia="fi-FI"/>
              </w:rPr>
            </w:pPr>
            <w:r w:rsidRPr="00B4787B">
              <w:rPr>
                <w:rFonts w:ascii="Courier New" w:hAnsi="Courier New" w:cs="Courier New"/>
                <w:color w:val="000000"/>
                <w:sz w:val="18"/>
                <w:lang w:eastAsia="fi-FI"/>
              </w:rPr>
              <w:t xml:space="preserve">    </w:t>
            </w:r>
            <w:r w:rsidRPr="00BD2A1C">
              <w:rPr>
                <w:rFonts w:ascii="Courier New" w:hAnsi="Courier New" w:cs="Courier New"/>
                <w:color w:val="0000FF"/>
                <w:sz w:val="18"/>
                <w:lang w:eastAsia="fi-FI"/>
              </w:rPr>
              <w:t>&lt;!--</w:t>
            </w:r>
            <w:r w:rsidRPr="00BD2A1C">
              <w:rPr>
                <w:rFonts w:ascii="Courier New" w:hAnsi="Courier New" w:cs="Courier New"/>
                <w:color w:val="474747"/>
                <w:sz w:val="18"/>
                <w:lang w:eastAsia="fi-FI"/>
              </w:rPr>
              <w:t xml:space="preserve"> Tietosisältömäärittelyssä annettu luokitus 1=Vähän,2=Kohtalaisesti,3=Melko pa</w:t>
            </w:r>
            <w:r w:rsidRPr="00BD2A1C">
              <w:rPr>
                <w:rFonts w:ascii="Courier New" w:hAnsi="Courier New" w:cs="Courier New"/>
                <w:color w:val="474747"/>
                <w:sz w:val="18"/>
                <w:lang w:eastAsia="fi-FI"/>
              </w:rPr>
              <w:t>l</w:t>
            </w:r>
            <w:r w:rsidRPr="00BD2A1C">
              <w:rPr>
                <w:rFonts w:ascii="Courier New" w:hAnsi="Courier New" w:cs="Courier New"/>
                <w:color w:val="474747"/>
                <w:sz w:val="18"/>
                <w:lang w:eastAsia="fi-FI"/>
              </w:rPr>
              <w:t xml:space="preserve">jon,4=Paljon </w:t>
            </w:r>
            <w:r w:rsidRPr="00BD2A1C">
              <w:rPr>
                <w:rFonts w:ascii="Courier New" w:hAnsi="Courier New" w:cs="Courier New"/>
                <w:color w:val="0000FF"/>
                <w:sz w:val="18"/>
                <w:lang w:eastAsia="fi-FI"/>
              </w:rPr>
              <w:t>--&gt;</w:t>
            </w:r>
          </w:p>
          <w:p w14:paraId="6C973937" w14:textId="77777777" w:rsidR="00A6403A" w:rsidRPr="00BD2A1C" w:rsidRDefault="00A6403A" w:rsidP="00BD2A1C">
            <w:pPr>
              <w:autoSpaceDE w:val="0"/>
              <w:autoSpaceDN w:val="0"/>
              <w:adjustRightInd w:val="0"/>
              <w:ind w:left="568" w:hanging="568"/>
              <w:jc w:val="left"/>
              <w:rPr>
                <w:rFonts w:ascii="Courier New" w:hAnsi="Courier New" w:cs="Courier New"/>
                <w:color w:val="0000FF"/>
                <w:sz w:val="18"/>
                <w:lang w:val="en-US" w:eastAsia="fi-FI"/>
              </w:rPr>
            </w:pPr>
            <w:r w:rsidRPr="001B4980">
              <w:rPr>
                <w:rFonts w:ascii="Courier New" w:hAnsi="Courier New" w:cs="Courier New"/>
                <w:color w:val="000000"/>
                <w:sz w:val="18"/>
                <w:lang w:val="en-US" w:eastAsia="fi-FI"/>
              </w:rPr>
              <w:t xml:space="preserve">    </w:t>
            </w:r>
            <w:r w:rsidRPr="00BD2A1C">
              <w:rPr>
                <w:rFonts w:ascii="Courier New" w:hAnsi="Courier New" w:cs="Courier New"/>
                <w:color w:val="0000FF"/>
                <w:sz w:val="18"/>
                <w:lang w:val="en-US" w:eastAsia="fi-FI"/>
              </w:rPr>
              <w:t>&lt;</w:t>
            </w:r>
            <w:r w:rsidRPr="00BD2A1C">
              <w:rPr>
                <w:rFonts w:ascii="Courier New" w:hAnsi="Courier New" w:cs="Courier New"/>
                <w:color w:val="800000"/>
                <w:sz w:val="18"/>
                <w:lang w:val="en-US" w:eastAsia="fi-FI"/>
              </w:rPr>
              <w:t>value</w:t>
            </w:r>
            <w:r w:rsidRPr="00BD2A1C">
              <w:rPr>
                <w:rFonts w:ascii="Courier New" w:hAnsi="Courier New" w:cs="Courier New"/>
                <w:i/>
                <w:iCs/>
                <w:color w:val="008080"/>
                <w:sz w:val="18"/>
                <w:lang w:val="en-US" w:eastAsia="fi-FI"/>
              </w:rPr>
              <w:t xml:space="preserve"> </w:t>
            </w:r>
            <w:r w:rsidRPr="00BD2A1C">
              <w:rPr>
                <w:rFonts w:ascii="Courier New" w:hAnsi="Courier New" w:cs="Courier New"/>
                <w:color w:val="FF0000"/>
                <w:sz w:val="18"/>
                <w:lang w:val="en-US" w:eastAsia="fi-FI"/>
              </w:rPr>
              <w:t>xsi:type</w:t>
            </w:r>
            <w:r w:rsidRPr="00BD2A1C">
              <w:rPr>
                <w:rFonts w:ascii="Courier New" w:hAnsi="Courier New" w:cs="Courier New"/>
                <w:color w:val="0000FF"/>
                <w:sz w:val="18"/>
                <w:lang w:val="en-US" w:eastAsia="fi-FI"/>
              </w:rPr>
              <w:t>="</w:t>
            </w:r>
            <w:r w:rsidRPr="00BD2A1C">
              <w:rPr>
                <w:rFonts w:ascii="Courier New" w:hAnsi="Courier New" w:cs="Courier New"/>
                <w:color w:val="000000"/>
                <w:sz w:val="18"/>
                <w:lang w:val="en-US" w:eastAsia="fi-FI"/>
              </w:rPr>
              <w:t>CV</w:t>
            </w:r>
            <w:r w:rsidRPr="00BD2A1C">
              <w:rPr>
                <w:rFonts w:ascii="Courier New" w:hAnsi="Courier New" w:cs="Courier New"/>
                <w:color w:val="0000FF"/>
                <w:sz w:val="18"/>
                <w:lang w:val="en-US" w:eastAsia="fi-FI"/>
              </w:rPr>
              <w:t>"</w:t>
            </w:r>
            <w:r w:rsidRPr="00BD2A1C">
              <w:rPr>
                <w:rFonts w:ascii="Courier New" w:hAnsi="Courier New" w:cs="Courier New"/>
                <w:i/>
                <w:iCs/>
                <w:color w:val="008080"/>
                <w:sz w:val="18"/>
                <w:lang w:val="en-US" w:eastAsia="fi-FI"/>
              </w:rPr>
              <w:t xml:space="preserve"> </w:t>
            </w:r>
            <w:r w:rsidRPr="00BD2A1C">
              <w:rPr>
                <w:rFonts w:ascii="Courier New" w:hAnsi="Courier New" w:cs="Courier New"/>
                <w:color w:val="FF0000"/>
                <w:sz w:val="18"/>
                <w:lang w:val="en-US" w:eastAsia="fi-FI"/>
              </w:rPr>
              <w:t>code</w:t>
            </w:r>
            <w:r w:rsidRPr="00BD2A1C">
              <w:rPr>
                <w:rFonts w:ascii="Courier New" w:hAnsi="Courier New" w:cs="Courier New"/>
                <w:color w:val="0000FF"/>
                <w:sz w:val="18"/>
                <w:lang w:val="en-US" w:eastAsia="fi-FI"/>
              </w:rPr>
              <w:t>="</w:t>
            </w:r>
            <w:r w:rsidRPr="00BD2A1C">
              <w:rPr>
                <w:rFonts w:ascii="Courier New" w:hAnsi="Courier New" w:cs="Courier New"/>
                <w:color w:val="000000"/>
                <w:sz w:val="18"/>
                <w:lang w:val="en-US" w:eastAsia="fi-FI"/>
              </w:rPr>
              <w:t>3</w:t>
            </w:r>
            <w:r w:rsidRPr="00BD2A1C">
              <w:rPr>
                <w:rFonts w:ascii="Courier New" w:hAnsi="Courier New" w:cs="Courier New"/>
                <w:color w:val="0000FF"/>
                <w:sz w:val="18"/>
                <w:lang w:val="en-US" w:eastAsia="fi-FI"/>
              </w:rPr>
              <w:t>"</w:t>
            </w:r>
            <w:r w:rsidRPr="00BD2A1C">
              <w:rPr>
                <w:rFonts w:ascii="Courier New" w:hAnsi="Courier New" w:cs="Courier New"/>
                <w:i/>
                <w:iCs/>
                <w:color w:val="008080"/>
                <w:sz w:val="18"/>
                <w:lang w:val="en-US" w:eastAsia="fi-FI"/>
              </w:rPr>
              <w:t xml:space="preserve"> </w:t>
            </w:r>
            <w:r w:rsidRPr="00BD2A1C">
              <w:rPr>
                <w:rFonts w:ascii="Courier New" w:hAnsi="Courier New" w:cs="Courier New"/>
                <w:color w:val="FF0000"/>
                <w:sz w:val="18"/>
                <w:lang w:val="en-US" w:eastAsia="fi-FI"/>
              </w:rPr>
              <w:t>codeSystem</w:t>
            </w:r>
            <w:r w:rsidRPr="00BD2A1C">
              <w:rPr>
                <w:rFonts w:ascii="Courier New" w:hAnsi="Courier New" w:cs="Courier New"/>
                <w:color w:val="0000FF"/>
                <w:sz w:val="18"/>
                <w:lang w:val="en-US" w:eastAsia="fi-FI"/>
              </w:rPr>
              <w:t>="</w:t>
            </w:r>
            <w:r w:rsidRPr="00BD2A1C">
              <w:rPr>
                <w:rFonts w:ascii="Courier New" w:hAnsi="Courier New" w:cs="Courier New"/>
                <w:color w:val="000000"/>
                <w:sz w:val="18"/>
                <w:lang w:val="en-US" w:eastAsia="fi-FI"/>
              </w:rPr>
              <w:t>1.2.246.537.6.12.2002.905.2013.4</w:t>
            </w:r>
            <w:ins w:id="1650" w:author="Tekijä">
              <w:r w:rsidR="001B4980">
                <w:rPr>
                  <w:rFonts w:ascii="Courier New" w:hAnsi="Courier New" w:cs="Courier New"/>
                  <w:color w:val="000000"/>
                  <w:sz w:val="18"/>
                  <w:lang w:val="en-US" w:eastAsia="fi-FI"/>
                </w:rPr>
                <w:t>7</w:t>
              </w:r>
            </w:ins>
            <w:del w:id="1651" w:author="Tekijä">
              <w:r w:rsidRPr="00BD2A1C" w:rsidDel="001B4980">
                <w:rPr>
                  <w:rFonts w:ascii="Courier New" w:hAnsi="Courier New" w:cs="Courier New"/>
                  <w:color w:val="000000"/>
                  <w:sz w:val="18"/>
                  <w:lang w:val="en-US" w:eastAsia="fi-FI"/>
                </w:rPr>
                <w:delText>6</w:delText>
              </w:r>
            </w:del>
            <w:r w:rsidRPr="00BD2A1C">
              <w:rPr>
                <w:rFonts w:ascii="Courier New" w:hAnsi="Courier New" w:cs="Courier New"/>
                <w:color w:val="0000FF"/>
                <w:sz w:val="18"/>
                <w:lang w:val="en-US" w:eastAsia="fi-FI"/>
              </w:rPr>
              <w:t>"</w:t>
            </w:r>
            <w:r w:rsidRPr="00BD2A1C">
              <w:rPr>
                <w:rFonts w:ascii="Courier New" w:hAnsi="Courier New" w:cs="Courier New"/>
                <w:i/>
                <w:iCs/>
                <w:color w:val="008080"/>
                <w:sz w:val="18"/>
                <w:lang w:val="en-US" w:eastAsia="fi-FI"/>
              </w:rPr>
              <w:t xml:space="preserve"> </w:t>
            </w:r>
            <w:r w:rsidRPr="00BD2A1C">
              <w:rPr>
                <w:rFonts w:ascii="Courier New" w:hAnsi="Courier New" w:cs="Courier New"/>
                <w:color w:val="FF0000"/>
                <w:sz w:val="18"/>
                <w:lang w:val="en-US" w:eastAsia="fi-FI"/>
              </w:rPr>
              <w:t>di</w:t>
            </w:r>
            <w:r w:rsidRPr="00BD2A1C">
              <w:rPr>
                <w:rFonts w:ascii="Courier New" w:hAnsi="Courier New" w:cs="Courier New"/>
                <w:color w:val="FF0000"/>
                <w:sz w:val="18"/>
                <w:lang w:val="en-US" w:eastAsia="fi-FI"/>
              </w:rPr>
              <w:t>s</w:t>
            </w:r>
            <w:r w:rsidRPr="00BD2A1C">
              <w:rPr>
                <w:rFonts w:ascii="Courier New" w:hAnsi="Courier New" w:cs="Courier New"/>
                <w:color w:val="FF0000"/>
                <w:sz w:val="18"/>
                <w:lang w:val="en-US" w:eastAsia="fi-FI"/>
              </w:rPr>
              <w:t>playName</w:t>
            </w:r>
            <w:r w:rsidRPr="00BD2A1C">
              <w:rPr>
                <w:rFonts w:ascii="Courier New" w:hAnsi="Courier New" w:cs="Courier New"/>
                <w:color w:val="0000FF"/>
                <w:sz w:val="18"/>
                <w:lang w:val="en-US" w:eastAsia="fi-FI"/>
              </w:rPr>
              <w:t>="</w:t>
            </w:r>
            <w:r w:rsidRPr="00BD2A1C">
              <w:rPr>
                <w:rFonts w:ascii="Courier New" w:hAnsi="Courier New" w:cs="Courier New"/>
                <w:color w:val="000000"/>
                <w:sz w:val="18"/>
                <w:lang w:val="en-US" w:eastAsia="fi-FI"/>
              </w:rPr>
              <w:t>Melko paljon</w:t>
            </w:r>
            <w:r w:rsidRPr="00BD2A1C">
              <w:rPr>
                <w:rFonts w:ascii="Courier New" w:hAnsi="Courier New" w:cs="Courier New"/>
                <w:color w:val="0000FF"/>
                <w:sz w:val="18"/>
                <w:lang w:val="en-US" w:eastAsia="fi-FI"/>
              </w:rPr>
              <w:t>"/&gt;</w:t>
            </w:r>
          </w:p>
          <w:p w14:paraId="007AD331" w14:textId="77777777" w:rsidR="002E1321" w:rsidRPr="00FA63CD" w:rsidRDefault="00A6403A" w:rsidP="00BD2A1C">
            <w:pPr>
              <w:autoSpaceDE w:val="0"/>
              <w:autoSpaceDN w:val="0"/>
              <w:adjustRightInd w:val="0"/>
              <w:jc w:val="left"/>
              <w:rPr>
                <w:rFonts w:ascii="Courier New" w:hAnsi="Courier New" w:cs="Courier New"/>
                <w:sz w:val="18"/>
                <w:szCs w:val="18"/>
              </w:rPr>
            </w:pPr>
            <w:r w:rsidRPr="00BD2A1C">
              <w:rPr>
                <w:rFonts w:ascii="Courier New" w:hAnsi="Courier New" w:cs="Courier New"/>
                <w:color w:val="000000"/>
                <w:sz w:val="18"/>
                <w:lang w:val="en-US" w:eastAsia="fi-FI"/>
              </w:rPr>
              <w:t xml:space="preserve">    </w:t>
            </w:r>
            <w:r w:rsidRPr="00BD2A1C">
              <w:rPr>
                <w:rFonts w:ascii="Courier New" w:hAnsi="Courier New" w:cs="Courier New"/>
                <w:color w:val="0000FF"/>
                <w:sz w:val="18"/>
                <w:lang w:val="en-US" w:eastAsia="fi-FI"/>
              </w:rPr>
              <w:t>&lt;</w:t>
            </w:r>
            <w:r w:rsidRPr="00BD2A1C">
              <w:rPr>
                <w:rFonts w:ascii="Courier New" w:hAnsi="Courier New" w:cs="Courier New"/>
                <w:color w:val="800000"/>
                <w:sz w:val="18"/>
                <w:lang w:val="en-US" w:eastAsia="fi-FI"/>
              </w:rPr>
              <w:t>entryRelationship</w:t>
            </w:r>
            <w:r w:rsidRPr="00BD2A1C">
              <w:rPr>
                <w:rFonts w:ascii="Courier New" w:hAnsi="Courier New" w:cs="Courier New"/>
                <w:i/>
                <w:iCs/>
                <w:color w:val="008080"/>
                <w:sz w:val="18"/>
                <w:lang w:val="en-US" w:eastAsia="fi-FI"/>
              </w:rPr>
              <w:t xml:space="preserve"> </w:t>
            </w:r>
            <w:r w:rsidRPr="00BD2A1C">
              <w:rPr>
                <w:rFonts w:ascii="Courier New" w:hAnsi="Courier New" w:cs="Courier New"/>
                <w:color w:val="FF0000"/>
                <w:sz w:val="18"/>
                <w:lang w:val="en-US" w:eastAsia="fi-FI"/>
              </w:rPr>
              <w:t>typeCode</w:t>
            </w:r>
            <w:r w:rsidRPr="00BD2A1C">
              <w:rPr>
                <w:rFonts w:ascii="Courier New" w:hAnsi="Courier New" w:cs="Courier New"/>
                <w:color w:val="0000FF"/>
                <w:sz w:val="18"/>
                <w:lang w:val="en-US" w:eastAsia="fi-FI"/>
              </w:rPr>
              <w:t>="</w:t>
            </w:r>
            <w:r w:rsidRPr="00BD2A1C">
              <w:rPr>
                <w:rFonts w:ascii="Courier New" w:hAnsi="Courier New" w:cs="Courier New"/>
                <w:color w:val="000000"/>
                <w:sz w:val="18"/>
                <w:lang w:val="en-US" w:eastAsia="fi-FI"/>
              </w:rPr>
              <w:t>COMP</w:t>
            </w:r>
            <w:r w:rsidRPr="00BD2A1C">
              <w:rPr>
                <w:rFonts w:ascii="Courier New" w:hAnsi="Courier New" w:cs="Courier New"/>
                <w:color w:val="0000FF"/>
                <w:sz w:val="18"/>
                <w:lang w:val="en-US" w:eastAsia="fi-FI"/>
              </w:rPr>
              <w:t>"&gt;</w:t>
            </w:r>
            <w:r>
              <w:rPr>
                <w:rFonts w:ascii="Courier New" w:hAnsi="Courier New" w:cs="Courier New"/>
                <w:color w:val="0000FF"/>
                <w:sz w:val="18"/>
                <w:lang w:val="en-US" w:eastAsia="fi-FI"/>
              </w:rPr>
              <w:t>…</w:t>
            </w:r>
          </w:p>
        </w:tc>
      </w:tr>
    </w:tbl>
    <w:p w14:paraId="67859076" w14:textId="77777777" w:rsidR="003F6A08" w:rsidRPr="008E33EF" w:rsidRDefault="003F6A08" w:rsidP="008E33EF">
      <w:pPr>
        <w:pStyle w:val="Otsikko3"/>
      </w:pPr>
      <w:bookmarkStart w:id="1652" w:name="_Toc382387246"/>
      <w:bookmarkStart w:id="1653" w:name="_Toc377399181"/>
      <w:bookmarkStart w:id="1654" w:name="_Toc436732634"/>
      <w:bookmarkEnd w:id="1652"/>
      <w:r w:rsidRPr="008E33EF">
        <w:t>Sylkinäyt</w:t>
      </w:r>
      <w:r w:rsidR="009379BB" w:rsidRPr="008E33EF">
        <w:t>teen järjestysnumero</w:t>
      </w:r>
      <w:r w:rsidR="009379BB">
        <w:t xml:space="preserve">, </w:t>
      </w:r>
      <w:r w:rsidRPr="008E33EF">
        <w:t>sylkinäytteen tyyppi</w:t>
      </w:r>
      <w:bookmarkEnd w:id="1653"/>
      <w:r w:rsidR="009379BB">
        <w:t xml:space="preserve"> ja sylkinäytteen lisätieto</w:t>
      </w:r>
      <w:bookmarkEnd w:id="1654"/>
    </w:p>
    <w:p w14:paraId="0A03F871" w14:textId="77777777" w:rsidR="002E1321" w:rsidRDefault="009379BB" w:rsidP="003F6A08">
      <w:r>
        <w:t xml:space="preserve">Sylkinäytteen varsinaista mittaustulosta täydennetään eR.observation rakenteilla esitettävillä </w:t>
      </w:r>
      <w:r w:rsidR="002E1321">
        <w:t>se</w:t>
      </w:r>
      <w:r w:rsidR="002E1321">
        <w:t>u</w:t>
      </w:r>
      <w:r w:rsidR="002E1321">
        <w:t xml:space="preserve">raavilla lisätiedoilla: </w:t>
      </w:r>
    </w:p>
    <w:p w14:paraId="555EABB1" w14:textId="77777777" w:rsidR="002E1321" w:rsidRDefault="002E1321" w:rsidP="003F6A08">
      <w:r>
        <w:t>Sylkinäytteen järjestysnumero annetaan observation value:ssa INT-tietotyypillä kokonaislukuna.</w:t>
      </w:r>
    </w:p>
    <w:p w14:paraId="2BED7853" w14:textId="77777777" w:rsidR="003F6A08" w:rsidRDefault="003F6A08" w:rsidP="003F6A08">
      <w:r w:rsidRPr="003F6A08">
        <w:t>Sylkinäytteen tyyppi annetaan observation value:ssa STH20A luokituksella.</w:t>
      </w:r>
    </w:p>
    <w:p w14:paraId="502DC585" w14:textId="77777777" w:rsidR="002E1321" w:rsidRDefault="002E1321" w:rsidP="003F6A08">
      <w:r>
        <w:t xml:space="preserve">Sylkinäytteen lisätiedot </w:t>
      </w:r>
      <w:ins w:id="1655" w:author="Tekijä">
        <w:r w:rsidR="00C31B1F">
          <w:t xml:space="preserve">annetaan omassa eR.observation rakenteessa </w:t>
        </w:r>
      </w:ins>
      <w:del w:id="1656" w:author="Tekijä">
        <w:r w:rsidDel="00C31B1F">
          <w:delText xml:space="preserve">annetaan näyttömuodossa </w:delText>
        </w:r>
      </w:del>
      <w:ins w:id="1657" w:author="Tekijä">
        <w:r w:rsidR="00C31B1F">
          <w:t>v</w:t>
        </w:r>
        <w:r w:rsidR="00C31B1F">
          <w:t>a</w:t>
        </w:r>
        <w:r w:rsidR="00C31B1F">
          <w:t xml:space="preserve">lue:ssa ST-tietotyypillä </w:t>
        </w:r>
      </w:ins>
      <w:r>
        <w:t>vapaamuotoisena tekstinä</w:t>
      </w:r>
      <w:del w:id="1658" w:author="Tekijä">
        <w:r w:rsidDel="00C31B1F">
          <w:delText>, jonne viitataan omasta eR.observation rakentee</w:delText>
        </w:r>
        <w:r w:rsidDel="00C31B1F">
          <w:delText>s</w:delText>
        </w:r>
        <w:r w:rsidDel="00C31B1F">
          <w:delText>ta</w:delText>
        </w:r>
      </w:del>
      <w:r>
        <w:t>.</w:t>
      </w:r>
    </w:p>
    <w:p w14:paraId="06FF5018"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281A110C"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0BB054DB" w14:textId="77777777" w:rsidR="00E20883" w:rsidRPr="00E20883" w:rsidRDefault="00E20883" w:rsidP="00E20883">
            <w:pPr>
              <w:autoSpaceDE w:val="0"/>
              <w:autoSpaceDN w:val="0"/>
              <w:adjustRightInd w:val="0"/>
              <w:jc w:val="left"/>
              <w:rPr>
                <w:rFonts w:ascii="Courier New" w:hAnsi="Courier New" w:cs="Courier New"/>
                <w:color w:val="0000FF"/>
                <w:sz w:val="18"/>
                <w:lang w:val="en-US" w:eastAsia="fi-FI"/>
              </w:rPr>
            </w:pPr>
            <w:r w:rsidRPr="00E20883">
              <w:rPr>
                <w:rFonts w:ascii="Courier New" w:hAnsi="Courier New" w:cs="Courier New"/>
                <w:color w:val="0000FF"/>
                <w:sz w:val="18"/>
                <w:lang w:val="en-US" w:eastAsia="fi-FI"/>
              </w:rPr>
              <w:t>&lt;</w:t>
            </w:r>
            <w:r w:rsidRPr="00E20883">
              <w:rPr>
                <w:rFonts w:ascii="Courier New" w:hAnsi="Courier New" w:cs="Courier New"/>
                <w:color w:val="800000"/>
                <w:sz w:val="18"/>
                <w:lang w:val="en-US" w:eastAsia="fi-FI"/>
              </w:rPr>
              <w:t>entryRelationship</w:t>
            </w:r>
            <w:r w:rsidRPr="00E20883">
              <w:rPr>
                <w:rFonts w:ascii="Courier New" w:hAnsi="Courier New" w:cs="Courier New"/>
                <w:i/>
                <w:iCs/>
                <w:color w:val="008080"/>
                <w:sz w:val="18"/>
                <w:lang w:val="en-US" w:eastAsia="fi-FI"/>
              </w:rPr>
              <w:t xml:space="preserve"> </w:t>
            </w:r>
            <w:r w:rsidRPr="00E20883">
              <w:rPr>
                <w:rFonts w:ascii="Courier New" w:hAnsi="Courier New" w:cs="Courier New"/>
                <w:color w:val="FF0000"/>
                <w:sz w:val="18"/>
                <w:lang w:val="en-US" w:eastAsia="fi-FI"/>
              </w:rPr>
              <w:t>typeCode</w:t>
            </w:r>
            <w:r w:rsidRPr="00E20883">
              <w:rPr>
                <w:rFonts w:ascii="Courier New" w:hAnsi="Courier New" w:cs="Courier New"/>
                <w:color w:val="0000FF"/>
                <w:sz w:val="18"/>
                <w:lang w:val="en-US" w:eastAsia="fi-FI"/>
              </w:rPr>
              <w:t>="</w:t>
            </w:r>
            <w:r w:rsidRPr="00E20883">
              <w:rPr>
                <w:rFonts w:ascii="Courier New" w:hAnsi="Courier New" w:cs="Courier New"/>
                <w:color w:val="000000"/>
                <w:sz w:val="18"/>
                <w:lang w:val="en-US" w:eastAsia="fi-FI"/>
              </w:rPr>
              <w:t>COMP</w:t>
            </w:r>
            <w:r w:rsidRPr="00E20883">
              <w:rPr>
                <w:rFonts w:ascii="Courier New" w:hAnsi="Courier New" w:cs="Courier New"/>
                <w:color w:val="0000FF"/>
                <w:sz w:val="18"/>
                <w:lang w:val="en-US" w:eastAsia="fi-FI"/>
              </w:rPr>
              <w:t>"&gt;</w:t>
            </w:r>
          </w:p>
          <w:p w14:paraId="06B40883" w14:textId="77777777" w:rsidR="00E20883" w:rsidRPr="00E20883" w:rsidRDefault="00E20883" w:rsidP="00E20883">
            <w:pPr>
              <w:autoSpaceDE w:val="0"/>
              <w:autoSpaceDN w:val="0"/>
              <w:adjustRightInd w:val="0"/>
              <w:jc w:val="left"/>
              <w:rPr>
                <w:rFonts w:ascii="Courier New" w:hAnsi="Courier New" w:cs="Courier New"/>
                <w:color w:val="0000FF"/>
                <w:sz w:val="18"/>
                <w:lang w:val="en-US" w:eastAsia="fi-FI"/>
              </w:rPr>
            </w:pPr>
            <w:r w:rsidRPr="00E20883">
              <w:rPr>
                <w:rFonts w:ascii="Courier New" w:hAnsi="Courier New" w:cs="Courier New"/>
                <w:color w:val="000000"/>
                <w:sz w:val="18"/>
                <w:lang w:val="en-US" w:eastAsia="fi-FI"/>
              </w:rPr>
              <w:t xml:space="preserve">     </w:t>
            </w:r>
            <w:r w:rsidRPr="00E20883">
              <w:rPr>
                <w:rFonts w:ascii="Courier New" w:hAnsi="Courier New" w:cs="Courier New"/>
                <w:color w:val="0000FF"/>
                <w:sz w:val="18"/>
                <w:lang w:val="en-US" w:eastAsia="fi-FI"/>
              </w:rPr>
              <w:t>&lt;!--</w:t>
            </w:r>
            <w:r w:rsidRPr="00E20883">
              <w:rPr>
                <w:rFonts w:ascii="Courier New" w:hAnsi="Courier New" w:cs="Courier New"/>
                <w:color w:val="474747"/>
                <w:sz w:val="18"/>
                <w:lang w:val="en-US" w:eastAsia="fi-FI"/>
              </w:rPr>
              <w:t xml:space="preserve"> Sylkinäytteen järjestysnumero  </w:t>
            </w:r>
            <w:r w:rsidRPr="00E20883">
              <w:rPr>
                <w:rFonts w:ascii="Courier New" w:hAnsi="Courier New" w:cs="Courier New"/>
                <w:color w:val="0000FF"/>
                <w:sz w:val="18"/>
                <w:lang w:val="en-US" w:eastAsia="fi-FI"/>
              </w:rPr>
              <w:t>--&gt;</w:t>
            </w:r>
          </w:p>
          <w:p w14:paraId="43B750D9" w14:textId="77777777" w:rsidR="00E20883" w:rsidRPr="00E20883" w:rsidRDefault="00E20883" w:rsidP="00E20883">
            <w:pPr>
              <w:autoSpaceDE w:val="0"/>
              <w:autoSpaceDN w:val="0"/>
              <w:adjustRightInd w:val="0"/>
              <w:jc w:val="left"/>
              <w:rPr>
                <w:rFonts w:ascii="Courier New" w:hAnsi="Courier New" w:cs="Courier New"/>
                <w:color w:val="0000FF"/>
                <w:sz w:val="18"/>
                <w:lang w:val="en-US" w:eastAsia="fi-FI"/>
              </w:rPr>
            </w:pPr>
            <w:r w:rsidRPr="00E20883">
              <w:rPr>
                <w:rFonts w:ascii="Courier New" w:hAnsi="Courier New" w:cs="Courier New"/>
                <w:color w:val="000000"/>
                <w:sz w:val="18"/>
                <w:lang w:val="en-US" w:eastAsia="fi-FI"/>
              </w:rPr>
              <w:t xml:space="preserve">     </w:t>
            </w:r>
            <w:r w:rsidRPr="00E20883">
              <w:rPr>
                <w:rFonts w:ascii="Courier New" w:hAnsi="Courier New" w:cs="Courier New"/>
                <w:color w:val="0000FF"/>
                <w:sz w:val="18"/>
                <w:lang w:val="en-US" w:eastAsia="fi-FI"/>
              </w:rPr>
              <w:t>&lt;</w:t>
            </w:r>
            <w:r w:rsidRPr="00E20883">
              <w:rPr>
                <w:rFonts w:ascii="Courier New" w:hAnsi="Courier New" w:cs="Courier New"/>
                <w:color w:val="800000"/>
                <w:sz w:val="18"/>
                <w:lang w:val="en-US" w:eastAsia="fi-FI"/>
              </w:rPr>
              <w:t>observation</w:t>
            </w:r>
            <w:r w:rsidRPr="00E20883">
              <w:rPr>
                <w:rFonts w:ascii="Courier New" w:hAnsi="Courier New" w:cs="Courier New"/>
                <w:i/>
                <w:iCs/>
                <w:color w:val="008080"/>
                <w:sz w:val="18"/>
                <w:lang w:val="en-US" w:eastAsia="fi-FI"/>
              </w:rPr>
              <w:t xml:space="preserve"> </w:t>
            </w:r>
            <w:r w:rsidRPr="00E20883">
              <w:rPr>
                <w:rFonts w:ascii="Courier New" w:hAnsi="Courier New" w:cs="Courier New"/>
                <w:color w:val="FF0000"/>
                <w:sz w:val="18"/>
                <w:lang w:val="en-US" w:eastAsia="fi-FI"/>
              </w:rPr>
              <w:t>classCode</w:t>
            </w:r>
            <w:r w:rsidRPr="00E20883">
              <w:rPr>
                <w:rFonts w:ascii="Courier New" w:hAnsi="Courier New" w:cs="Courier New"/>
                <w:color w:val="0000FF"/>
                <w:sz w:val="18"/>
                <w:lang w:val="en-US" w:eastAsia="fi-FI"/>
              </w:rPr>
              <w:t>="</w:t>
            </w:r>
            <w:r w:rsidRPr="00E20883">
              <w:rPr>
                <w:rFonts w:ascii="Courier New" w:hAnsi="Courier New" w:cs="Courier New"/>
                <w:color w:val="000000"/>
                <w:sz w:val="18"/>
                <w:lang w:val="en-US" w:eastAsia="fi-FI"/>
              </w:rPr>
              <w:t>COND</w:t>
            </w:r>
            <w:r w:rsidRPr="00E20883">
              <w:rPr>
                <w:rFonts w:ascii="Courier New" w:hAnsi="Courier New" w:cs="Courier New"/>
                <w:color w:val="0000FF"/>
                <w:sz w:val="18"/>
                <w:lang w:val="en-US" w:eastAsia="fi-FI"/>
              </w:rPr>
              <w:t>"</w:t>
            </w:r>
            <w:r w:rsidRPr="00E20883">
              <w:rPr>
                <w:rFonts w:ascii="Courier New" w:hAnsi="Courier New" w:cs="Courier New"/>
                <w:i/>
                <w:iCs/>
                <w:color w:val="008080"/>
                <w:sz w:val="18"/>
                <w:lang w:val="en-US" w:eastAsia="fi-FI"/>
              </w:rPr>
              <w:t xml:space="preserve"> </w:t>
            </w:r>
            <w:r w:rsidRPr="00E20883">
              <w:rPr>
                <w:rFonts w:ascii="Courier New" w:hAnsi="Courier New" w:cs="Courier New"/>
                <w:color w:val="FF0000"/>
                <w:sz w:val="18"/>
                <w:lang w:val="en-US" w:eastAsia="fi-FI"/>
              </w:rPr>
              <w:t>moodCode</w:t>
            </w:r>
            <w:r w:rsidRPr="00E20883">
              <w:rPr>
                <w:rFonts w:ascii="Courier New" w:hAnsi="Courier New" w:cs="Courier New"/>
                <w:color w:val="0000FF"/>
                <w:sz w:val="18"/>
                <w:lang w:val="en-US" w:eastAsia="fi-FI"/>
              </w:rPr>
              <w:t>="</w:t>
            </w:r>
            <w:r w:rsidRPr="00E20883">
              <w:rPr>
                <w:rFonts w:ascii="Courier New" w:hAnsi="Courier New" w:cs="Courier New"/>
                <w:color w:val="000000"/>
                <w:sz w:val="18"/>
                <w:lang w:val="en-US" w:eastAsia="fi-FI"/>
              </w:rPr>
              <w:t>EVN</w:t>
            </w:r>
            <w:r w:rsidRPr="00E20883">
              <w:rPr>
                <w:rFonts w:ascii="Courier New" w:hAnsi="Courier New" w:cs="Courier New"/>
                <w:color w:val="0000FF"/>
                <w:sz w:val="18"/>
                <w:lang w:val="en-US" w:eastAsia="fi-FI"/>
              </w:rPr>
              <w:t>"&gt;</w:t>
            </w:r>
          </w:p>
          <w:p w14:paraId="6AA564B4" w14:textId="77777777" w:rsidR="00E20883" w:rsidRPr="00E20883" w:rsidRDefault="00E20883" w:rsidP="00E20883">
            <w:pPr>
              <w:autoSpaceDE w:val="0"/>
              <w:autoSpaceDN w:val="0"/>
              <w:adjustRightInd w:val="0"/>
              <w:ind w:left="1136" w:hanging="1136"/>
              <w:jc w:val="left"/>
              <w:rPr>
                <w:rFonts w:ascii="Courier New" w:hAnsi="Courier New" w:cs="Courier New"/>
                <w:color w:val="0000FF"/>
                <w:sz w:val="18"/>
                <w:lang w:eastAsia="fi-FI"/>
              </w:rPr>
            </w:pPr>
            <w:r w:rsidRPr="00E20883">
              <w:rPr>
                <w:rFonts w:ascii="Courier New" w:hAnsi="Courier New" w:cs="Courier New"/>
                <w:color w:val="000000"/>
                <w:sz w:val="18"/>
                <w:lang w:val="en-US" w:eastAsia="fi-FI"/>
              </w:rPr>
              <w:t xml:space="preserve">        </w:t>
            </w:r>
            <w:r w:rsidRPr="00E20883">
              <w:rPr>
                <w:rFonts w:ascii="Courier New" w:hAnsi="Courier New" w:cs="Courier New"/>
                <w:color w:val="0000FF"/>
                <w:sz w:val="18"/>
                <w:lang w:eastAsia="fi-FI"/>
              </w:rPr>
              <w:t>&lt;</w:t>
            </w:r>
            <w:r w:rsidRPr="00E20883">
              <w:rPr>
                <w:rFonts w:ascii="Courier New" w:hAnsi="Courier New" w:cs="Courier New"/>
                <w:color w:val="800000"/>
                <w:sz w:val="18"/>
                <w:lang w:eastAsia="fi-FI"/>
              </w:rPr>
              <w:t>code</w:t>
            </w:r>
            <w:r w:rsidRPr="00E20883">
              <w:rPr>
                <w:rFonts w:ascii="Courier New" w:hAnsi="Courier New" w:cs="Courier New"/>
                <w:i/>
                <w:iCs/>
                <w:color w:val="008080"/>
                <w:sz w:val="18"/>
                <w:lang w:eastAsia="fi-FI"/>
              </w:rPr>
              <w:t xml:space="preserve"> </w:t>
            </w:r>
            <w:r w:rsidRPr="00E20883">
              <w:rPr>
                <w:rFonts w:ascii="Courier New" w:hAnsi="Courier New" w:cs="Courier New"/>
                <w:color w:val="FF0000"/>
                <w:sz w:val="18"/>
                <w:lang w:eastAsia="fi-FI"/>
              </w:rPr>
              <w:t>code</w:t>
            </w:r>
            <w:r w:rsidRPr="00E20883">
              <w:rPr>
                <w:rFonts w:ascii="Courier New" w:hAnsi="Courier New" w:cs="Courier New"/>
                <w:color w:val="0000FF"/>
                <w:sz w:val="18"/>
                <w:lang w:eastAsia="fi-FI"/>
              </w:rPr>
              <w:t>="</w:t>
            </w:r>
            <w:r w:rsidRPr="00E20883">
              <w:rPr>
                <w:rFonts w:ascii="Courier New" w:hAnsi="Courier New" w:cs="Courier New"/>
                <w:color w:val="000000"/>
                <w:sz w:val="18"/>
                <w:lang w:eastAsia="fi-FI"/>
              </w:rPr>
              <w:t>41</w:t>
            </w:r>
            <w:r w:rsidRPr="00E20883">
              <w:rPr>
                <w:rFonts w:ascii="Courier New" w:hAnsi="Courier New" w:cs="Courier New"/>
                <w:color w:val="0000FF"/>
                <w:sz w:val="18"/>
                <w:lang w:eastAsia="fi-FI"/>
              </w:rPr>
              <w:t>"</w:t>
            </w:r>
            <w:r w:rsidRPr="00E20883">
              <w:rPr>
                <w:rFonts w:ascii="Courier New" w:hAnsi="Courier New" w:cs="Courier New"/>
                <w:i/>
                <w:iCs/>
                <w:color w:val="008080"/>
                <w:sz w:val="18"/>
                <w:lang w:eastAsia="fi-FI"/>
              </w:rPr>
              <w:t xml:space="preserve"> </w:t>
            </w:r>
            <w:r w:rsidRPr="00E20883">
              <w:rPr>
                <w:rFonts w:ascii="Courier New" w:hAnsi="Courier New" w:cs="Courier New"/>
                <w:color w:val="FF0000"/>
                <w:sz w:val="18"/>
                <w:lang w:eastAsia="fi-FI"/>
              </w:rPr>
              <w:t>codeSystem</w:t>
            </w:r>
            <w:r w:rsidRPr="00E20883">
              <w:rPr>
                <w:rFonts w:ascii="Courier New" w:hAnsi="Courier New" w:cs="Courier New"/>
                <w:color w:val="0000FF"/>
                <w:sz w:val="18"/>
                <w:lang w:eastAsia="fi-FI"/>
              </w:rPr>
              <w:t>="</w:t>
            </w:r>
            <w:r w:rsidRPr="00E20883">
              <w:rPr>
                <w:rFonts w:ascii="Courier New" w:hAnsi="Courier New" w:cs="Courier New"/>
                <w:color w:val="000000"/>
                <w:sz w:val="18"/>
                <w:lang w:eastAsia="fi-FI"/>
              </w:rPr>
              <w:t>1.2.246.537.6.12.2002.905.2013</w:t>
            </w:r>
            <w:r w:rsidRPr="00E20883">
              <w:rPr>
                <w:rFonts w:ascii="Courier New" w:hAnsi="Courier New" w:cs="Courier New"/>
                <w:color w:val="0000FF"/>
                <w:sz w:val="18"/>
                <w:lang w:eastAsia="fi-FI"/>
              </w:rPr>
              <w:t>"</w:t>
            </w:r>
            <w:r w:rsidRPr="00E20883">
              <w:rPr>
                <w:rFonts w:ascii="Courier New" w:hAnsi="Courier New" w:cs="Courier New"/>
                <w:i/>
                <w:iCs/>
                <w:color w:val="008080"/>
                <w:sz w:val="18"/>
                <w:lang w:eastAsia="fi-FI"/>
              </w:rPr>
              <w:t xml:space="preserve"> </w:t>
            </w:r>
            <w:r w:rsidRPr="00E20883">
              <w:rPr>
                <w:rFonts w:ascii="Courier New" w:hAnsi="Courier New" w:cs="Courier New"/>
                <w:color w:val="FF0000"/>
                <w:sz w:val="18"/>
                <w:lang w:eastAsia="fi-FI"/>
              </w:rPr>
              <w:t>codeSystemN</w:t>
            </w:r>
            <w:r w:rsidRPr="00E20883">
              <w:rPr>
                <w:rFonts w:ascii="Courier New" w:hAnsi="Courier New" w:cs="Courier New"/>
                <w:color w:val="FF0000"/>
                <w:sz w:val="18"/>
                <w:lang w:eastAsia="fi-FI"/>
              </w:rPr>
              <w:t>a</w:t>
            </w:r>
            <w:r w:rsidRPr="00E20883">
              <w:rPr>
                <w:rFonts w:ascii="Courier New" w:hAnsi="Courier New" w:cs="Courier New"/>
                <w:color w:val="FF0000"/>
                <w:sz w:val="18"/>
                <w:lang w:eastAsia="fi-FI"/>
              </w:rPr>
              <w:t>me</w:t>
            </w:r>
            <w:r w:rsidRPr="00E20883">
              <w:rPr>
                <w:rFonts w:ascii="Courier New" w:hAnsi="Courier New" w:cs="Courier New"/>
                <w:color w:val="0000FF"/>
                <w:sz w:val="18"/>
                <w:lang w:eastAsia="fi-FI"/>
              </w:rPr>
              <w:t>="</w:t>
            </w:r>
            <w:r w:rsidRPr="00E20883">
              <w:rPr>
                <w:rFonts w:ascii="Courier New" w:hAnsi="Courier New" w:cs="Courier New"/>
                <w:color w:val="000000"/>
                <w:sz w:val="18"/>
                <w:lang w:eastAsia="fi-FI"/>
              </w:rPr>
              <w:t>THL/Tietosisältö - STH05 Suun terveydenhuollon indeksit ja mittaukset 2013</w:t>
            </w:r>
            <w:r w:rsidRPr="00E20883">
              <w:rPr>
                <w:rFonts w:ascii="Courier New" w:hAnsi="Courier New" w:cs="Courier New"/>
                <w:color w:val="0000FF"/>
                <w:sz w:val="18"/>
                <w:lang w:eastAsia="fi-FI"/>
              </w:rPr>
              <w:t>"</w:t>
            </w:r>
            <w:r w:rsidRPr="00E20883">
              <w:rPr>
                <w:rFonts w:ascii="Courier New" w:hAnsi="Courier New" w:cs="Courier New"/>
                <w:i/>
                <w:iCs/>
                <w:color w:val="008080"/>
                <w:sz w:val="18"/>
                <w:lang w:eastAsia="fi-FI"/>
              </w:rPr>
              <w:t xml:space="preserve"> </w:t>
            </w:r>
            <w:r w:rsidRPr="00E20883">
              <w:rPr>
                <w:rFonts w:ascii="Courier New" w:hAnsi="Courier New" w:cs="Courier New"/>
                <w:color w:val="FF0000"/>
                <w:sz w:val="18"/>
                <w:lang w:eastAsia="fi-FI"/>
              </w:rPr>
              <w:t>displayName</w:t>
            </w:r>
            <w:r w:rsidRPr="00E20883">
              <w:rPr>
                <w:rFonts w:ascii="Courier New" w:hAnsi="Courier New" w:cs="Courier New"/>
                <w:color w:val="0000FF"/>
                <w:sz w:val="18"/>
                <w:lang w:eastAsia="fi-FI"/>
              </w:rPr>
              <w:t>="</w:t>
            </w:r>
            <w:r w:rsidRPr="00E20883">
              <w:rPr>
                <w:rFonts w:ascii="Courier New" w:hAnsi="Courier New" w:cs="Courier New"/>
                <w:color w:val="000000"/>
                <w:sz w:val="18"/>
                <w:lang w:eastAsia="fi-FI"/>
              </w:rPr>
              <w:t>Sylkinäytteen järjestysnumero</w:t>
            </w:r>
            <w:r w:rsidRPr="00E20883">
              <w:rPr>
                <w:rFonts w:ascii="Courier New" w:hAnsi="Courier New" w:cs="Courier New"/>
                <w:color w:val="0000FF"/>
                <w:sz w:val="18"/>
                <w:lang w:eastAsia="fi-FI"/>
              </w:rPr>
              <w:t>"/&gt;</w:t>
            </w:r>
          </w:p>
          <w:p w14:paraId="66153F5B" w14:textId="77777777" w:rsidR="00E20883" w:rsidRPr="00B4787B" w:rsidDel="006671C4" w:rsidRDefault="00E20883" w:rsidP="00E20883">
            <w:pPr>
              <w:autoSpaceDE w:val="0"/>
              <w:autoSpaceDN w:val="0"/>
              <w:adjustRightInd w:val="0"/>
              <w:jc w:val="left"/>
              <w:rPr>
                <w:del w:id="1659" w:author="Tekijä"/>
                <w:rFonts w:ascii="Courier New" w:hAnsi="Courier New" w:cs="Courier New"/>
                <w:color w:val="0000FF"/>
                <w:sz w:val="18"/>
                <w:lang w:eastAsia="fi-FI"/>
              </w:rPr>
            </w:pPr>
            <w:del w:id="1660" w:author="Tekijä">
              <w:r w:rsidRPr="00E20883" w:rsidDel="006671C4">
                <w:rPr>
                  <w:rFonts w:ascii="Courier New" w:hAnsi="Courier New" w:cs="Courier New"/>
                  <w:color w:val="000000"/>
                  <w:sz w:val="18"/>
                  <w:lang w:eastAsia="fi-FI"/>
                </w:rPr>
                <w:delText xml:space="preserve">        </w:delText>
              </w:r>
              <w:r w:rsidRPr="00B4787B" w:rsidDel="006671C4">
                <w:rPr>
                  <w:rFonts w:ascii="Courier New" w:hAnsi="Courier New" w:cs="Courier New"/>
                  <w:color w:val="0000FF"/>
                  <w:sz w:val="18"/>
                  <w:lang w:eastAsia="fi-FI"/>
                </w:rPr>
                <w:delText>&lt;</w:delText>
              </w:r>
              <w:r w:rsidRPr="00B4787B" w:rsidDel="006671C4">
                <w:rPr>
                  <w:rFonts w:ascii="Courier New" w:hAnsi="Courier New" w:cs="Courier New"/>
                  <w:color w:val="800000"/>
                  <w:sz w:val="18"/>
                  <w:lang w:eastAsia="fi-FI"/>
                </w:rPr>
                <w:delText>text</w:delText>
              </w:r>
              <w:r w:rsidRPr="00B4787B" w:rsidDel="006671C4">
                <w:rPr>
                  <w:rFonts w:ascii="Courier New" w:hAnsi="Courier New" w:cs="Courier New"/>
                  <w:color w:val="0000FF"/>
                  <w:sz w:val="18"/>
                  <w:lang w:eastAsia="fi-FI"/>
                </w:rPr>
                <w:delText>&gt;</w:delText>
              </w:r>
            </w:del>
          </w:p>
          <w:p w14:paraId="582C6A76" w14:textId="77777777" w:rsidR="00E20883" w:rsidRPr="00B4787B" w:rsidDel="006671C4" w:rsidRDefault="00E20883" w:rsidP="00E20883">
            <w:pPr>
              <w:autoSpaceDE w:val="0"/>
              <w:autoSpaceDN w:val="0"/>
              <w:adjustRightInd w:val="0"/>
              <w:jc w:val="left"/>
              <w:rPr>
                <w:del w:id="1661" w:author="Tekijä"/>
                <w:rFonts w:ascii="Courier New" w:hAnsi="Courier New" w:cs="Courier New"/>
                <w:color w:val="0000FF"/>
                <w:sz w:val="18"/>
                <w:lang w:eastAsia="fi-FI"/>
              </w:rPr>
            </w:pPr>
            <w:del w:id="1662" w:author="Tekijä">
              <w:r w:rsidRPr="00B4787B" w:rsidDel="006671C4">
                <w:rPr>
                  <w:rFonts w:ascii="Courier New" w:hAnsi="Courier New" w:cs="Courier New"/>
                  <w:color w:val="000000"/>
                  <w:sz w:val="18"/>
                  <w:lang w:eastAsia="fi-FI"/>
                </w:rPr>
                <w:delText xml:space="preserve">          </w:delText>
              </w:r>
              <w:r w:rsidRPr="00B4787B" w:rsidDel="006671C4">
                <w:rPr>
                  <w:rFonts w:ascii="Courier New" w:hAnsi="Courier New" w:cs="Courier New"/>
                  <w:color w:val="0000FF"/>
                  <w:sz w:val="18"/>
                  <w:lang w:eastAsia="fi-FI"/>
                </w:rPr>
                <w:delText>&lt;</w:delText>
              </w:r>
              <w:r w:rsidRPr="00B4787B" w:rsidDel="006671C4">
                <w:rPr>
                  <w:rFonts w:ascii="Courier New" w:hAnsi="Courier New" w:cs="Courier New"/>
                  <w:color w:val="800000"/>
                  <w:sz w:val="18"/>
                  <w:lang w:eastAsia="fi-FI"/>
                </w:rPr>
                <w:delText>reference</w:delText>
              </w:r>
              <w:r w:rsidRPr="00B4787B" w:rsidDel="006671C4">
                <w:rPr>
                  <w:rFonts w:ascii="Courier New" w:hAnsi="Courier New" w:cs="Courier New"/>
                  <w:i/>
                  <w:iCs/>
                  <w:color w:val="008080"/>
                  <w:sz w:val="18"/>
                  <w:lang w:eastAsia="fi-FI"/>
                </w:rPr>
                <w:delText xml:space="preserve"> </w:delText>
              </w:r>
              <w:r w:rsidRPr="00B4787B" w:rsidDel="006671C4">
                <w:rPr>
                  <w:rFonts w:ascii="Courier New" w:hAnsi="Courier New" w:cs="Courier New"/>
                  <w:color w:val="FF0000"/>
                  <w:sz w:val="18"/>
                  <w:lang w:eastAsia="fi-FI"/>
                </w:rPr>
                <w:delText>value</w:delText>
              </w:r>
              <w:r w:rsidRPr="00B4787B" w:rsidDel="006671C4">
                <w:rPr>
                  <w:rFonts w:ascii="Courier New" w:hAnsi="Courier New" w:cs="Courier New"/>
                  <w:color w:val="0000FF"/>
                  <w:sz w:val="18"/>
                  <w:lang w:eastAsia="fi-FI"/>
                </w:rPr>
                <w:delText>="</w:delText>
              </w:r>
              <w:r w:rsidRPr="00B4787B" w:rsidDel="006671C4">
                <w:rPr>
                  <w:rFonts w:ascii="Courier New" w:hAnsi="Courier New" w:cs="Courier New"/>
                  <w:color w:val="000000"/>
                  <w:sz w:val="18"/>
                  <w:lang w:eastAsia="fi-FI"/>
                </w:rPr>
                <w:delText>#OID1.2.246.10.1234567.14.2013.123.5.10.12.2</w:delText>
              </w:r>
              <w:r w:rsidRPr="00B4787B" w:rsidDel="006671C4">
                <w:rPr>
                  <w:rFonts w:ascii="Courier New" w:hAnsi="Courier New" w:cs="Courier New"/>
                  <w:color w:val="0000FF"/>
                  <w:sz w:val="18"/>
                  <w:lang w:eastAsia="fi-FI"/>
                </w:rPr>
                <w:delText>"/&gt;</w:delText>
              </w:r>
            </w:del>
          </w:p>
          <w:p w14:paraId="3AFD19FE" w14:textId="77777777" w:rsidR="00E20883" w:rsidRPr="00B4787B" w:rsidDel="006671C4" w:rsidRDefault="00E20883" w:rsidP="00E20883">
            <w:pPr>
              <w:autoSpaceDE w:val="0"/>
              <w:autoSpaceDN w:val="0"/>
              <w:adjustRightInd w:val="0"/>
              <w:jc w:val="left"/>
              <w:rPr>
                <w:del w:id="1663" w:author="Tekijä"/>
                <w:rFonts w:ascii="Courier New" w:hAnsi="Courier New" w:cs="Courier New"/>
                <w:color w:val="0000FF"/>
                <w:sz w:val="18"/>
                <w:lang w:eastAsia="fi-FI"/>
              </w:rPr>
            </w:pPr>
            <w:del w:id="1664" w:author="Tekijä">
              <w:r w:rsidRPr="00B4787B" w:rsidDel="006671C4">
                <w:rPr>
                  <w:rFonts w:ascii="Courier New" w:hAnsi="Courier New" w:cs="Courier New"/>
                  <w:color w:val="000000"/>
                  <w:sz w:val="18"/>
                  <w:lang w:eastAsia="fi-FI"/>
                </w:rPr>
                <w:delText xml:space="preserve">        </w:delText>
              </w:r>
              <w:r w:rsidRPr="00B4787B" w:rsidDel="006671C4">
                <w:rPr>
                  <w:rFonts w:ascii="Courier New" w:hAnsi="Courier New" w:cs="Courier New"/>
                  <w:color w:val="0000FF"/>
                  <w:sz w:val="18"/>
                  <w:lang w:eastAsia="fi-FI"/>
                </w:rPr>
                <w:delText>&lt;/</w:delText>
              </w:r>
              <w:r w:rsidRPr="00B4787B" w:rsidDel="006671C4">
                <w:rPr>
                  <w:rFonts w:ascii="Courier New" w:hAnsi="Courier New" w:cs="Courier New"/>
                  <w:color w:val="800000"/>
                  <w:sz w:val="18"/>
                  <w:lang w:eastAsia="fi-FI"/>
                </w:rPr>
                <w:delText>text</w:delText>
              </w:r>
              <w:r w:rsidRPr="00B4787B" w:rsidDel="006671C4">
                <w:rPr>
                  <w:rFonts w:ascii="Courier New" w:hAnsi="Courier New" w:cs="Courier New"/>
                  <w:color w:val="0000FF"/>
                  <w:sz w:val="18"/>
                  <w:lang w:eastAsia="fi-FI"/>
                </w:rPr>
                <w:delText>&gt;</w:delText>
              </w:r>
            </w:del>
          </w:p>
          <w:p w14:paraId="1ADAF90C" w14:textId="77777777" w:rsidR="00E20883" w:rsidRPr="00E20883" w:rsidRDefault="00E20883" w:rsidP="00E20883">
            <w:pPr>
              <w:autoSpaceDE w:val="0"/>
              <w:autoSpaceDN w:val="0"/>
              <w:adjustRightInd w:val="0"/>
              <w:jc w:val="left"/>
              <w:rPr>
                <w:rFonts w:ascii="Courier New" w:hAnsi="Courier New" w:cs="Courier New"/>
                <w:color w:val="0000FF"/>
                <w:sz w:val="18"/>
                <w:lang w:eastAsia="fi-FI"/>
              </w:rPr>
            </w:pPr>
            <w:r w:rsidRPr="00B4787B">
              <w:rPr>
                <w:rFonts w:ascii="Courier New" w:hAnsi="Courier New" w:cs="Courier New"/>
                <w:color w:val="000000"/>
                <w:sz w:val="18"/>
                <w:lang w:eastAsia="fi-FI"/>
              </w:rPr>
              <w:t xml:space="preserve">        </w:t>
            </w:r>
            <w:r w:rsidRPr="00E20883">
              <w:rPr>
                <w:rFonts w:ascii="Courier New" w:hAnsi="Courier New" w:cs="Courier New"/>
                <w:color w:val="0000FF"/>
                <w:sz w:val="18"/>
                <w:lang w:eastAsia="fi-FI"/>
              </w:rPr>
              <w:t>&lt;!--</w:t>
            </w:r>
            <w:r w:rsidRPr="00E20883">
              <w:rPr>
                <w:rFonts w:ascii="Courier New" w:hAnsi="Courier New" w:cs="Courier New"/>
                <w:color w:val="474747"/>
                <w:sz w:val="18"/>
                <w:lang w:eastAsia="fi-FI"/>
              </w:rPr>
              <w:t xml:space="preserve"> sylkinäytteen numero </w:t>
            </w:r>
            <w:r w:rsidRPr="00E20883">
              <w:rPr>
                <w:rFonts w:ascii="Courier New" w:hAnsi="Courier New" w:cs="Courier New"/>
                <w:color w:val="0000FF"/>
                <w:sz w:val="18"/>
                <w:lang w:eastAsia="fi-FI"/>
              </w:rPr>
              <w:t>--&gt;</w:t>
            </w:r>
          </w:p>
          <w:p w14:paraId="5D90F7AE" w14:textId="77777777" w:rsidR="00E20883" w:rsidRPr="00302119" w:rsidRDefault="00E20883" w:rsidP="00E20883">
            <w:pPr>
              <w:autoSpaceDE w:val="0"/>
              <w:autoSpaceDN w:val="0"/>
              <w:adjustRightInd w:val="0"/>
              <w:jc w:val="left"/>
              <w:rPr>
                <w:rFonts w:ascii="Courier New" w:hAnsi="Courier New" w:cs="Courier New"/>
                <w:color w:val="0000FF"/>
                <w:sz w:val="18"/>
                <w:lang w:eastAsia="fi-FI"/>
              </w:rPr>
            </w:pPr>
            <w:r w:rsidRPr="00E20883">
              <w:rPr>
                <w:rFonts w:ascii="Courier New" w:hAnsi="Courier New" w:cs="Courier New"/>
                <w:color w:val="000000"/>
                <w:sz w:val="18"/>
                <w:lang w:eastAsia="fi-FI"/>
              </w:rPr>
              <w:t xml:space="preserve">        </w:t>
            </w:r>
            <w:r w:rsidRPr="00302119">
              <w:rPr>
                <w:rFonts w:ascii="Courier New" w:hAnsi="Courier New" w:cs="Courier New"/>
                <w:color w:val="0000FF"/>
                <w:sz w:val="18"/>
                <w:lang w:eastAsia="fi-FI"/>
              </w:rPr>
              <w:t>&lt;</w:t>
            </w:r>
            <w:r w:rsidRPr="00302119">
              <w:rPr>
                <w:rFonts w:ascii="Courier New" w:hAnsi="Courier New" w:cs="Courier New"/>
                <w:color w:val="800000"/>
                <w:sz w:val="18"/>
                <w:lang w:eastAsia="fi-FI"/>
              </w:rPr>
              <w:t>value</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xsi:type</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INT</w:t>
            </w:r>
            <w:r w:rsidRPr="00302119">
              <w:rPr>
                <w:rFonts w:ascii="Courier New" w:hAnsi="Courier New" w:cs="Courier New"/>
                <w:color w:val="0000FF"/>
                <w:sz w:val="18"/>
                <w:lang w:eastAsia="fi-FI"/>
              </w:rPr>
              <w:t>"</w:t>
            </w:r>
            <w:r w:rsidRPr="00302119">
              <w:rPr>
                <w:rFonts w:ascii="Courier New" w:hAnsi="Courier New" w:cs="Courier New"/>
                <w:i/>
                <w:iCs/>
                <w:color w:val="008080"/>
                <w:sz w:val="18"/>
                <w:lang w:eastAsia="fi-FI"/>
              </w:rPr>
              <w:t xml:space="preserve"> </w:t>
            </w:r>
            <w:r w:rsidRPr="00302119">
              <w:rPr>
                <w:rFonts w:ascii="Courier New" w:hAnsi="Courier New" w:cs="Courier New"/>
                <w:color w:val="FF0000"/>
                <w:sz w:val="18"/>
                <w:lang w:eastAsia="fi-FI"/>
              </w:rPr>
              <w:t>value</w:t>
            </w:r>
            <w:r w:rsidRPr="00302119">
              <w:rPr>
                <w:rFonts w:ascii="Courier New" w:hAnsi="Courier New" w:cs="Courier New"/>
                <w:color w:val="0000FF"/>
                <w:sz w:val="18"/>
                <w:lang w:eastAsia="fi-FI"/>
              </w:rPr>
              <w:t>="</w:t>
            </w:r>
            <w:r w:rsidRPr="00302119">
              <w:rPr>
                <w:rFonts w:ascii="Courier New" w:hAnsi="Courier New" w:cs="Courier New"/>
                <w:color w:val="000000"/>
                <w:sz w:val="18"/>
                <w:lang w:eastAsia="fi-FI"/>
              </w:rPr>
              <w:t>1</w:t>
            </w:r>
            <w:r w:rsidRPr="00302119">
              <w:rPr>
                <w:rFonts w:ascii="Courier New" w:hAnsi="Courier New" w:cs="Courier New"/>
                <w:color w:val="0000FF"/>
                <w:sz w:val="18"/>
                <w:lang w:eastAsia="fi-FI"/>
              </w:rPr>
              <w:t>"/&gt;</w:t>
            </w:r>
          </w:p>
          <w:p w14:paraId="1D7AC281" w14:textId="77777777" w:rsidR="00E20883" w:rsidRPr="00E20883" w:rsidRDefault="00E20883" w:rsidP="00E20883">
            <w:pPr>
              <w:autoSpaceDE w:val="0"/>
              <w:autoSpaceDN w:val="0"/>
              <w:adjustRightInd w:val="0"/>
              <w:jc w:val="left"/>
              <w:rPr>
                <w:rFonts w:ascii="Courier New" w:hAnsi="Courier New" w:cs="Courier New"/>
                <w:color w:val="0000FF"/>
                <w:sz w:val="18"/>
                <w:lang w:val="en-US" w:eastAsia="fi-FI"/>
              </w:rPr>
            </w:pPr>
            <w:r w:rsidRPr="00302119">
              <w:rPr>
                <w:rFonts w:ascii="Courier New" w:hAnsi="Courier New" w:cs="Courier New"/>
                <w:color w:val="000000"/>
                <w:sz w:val="18"/>
                <w:lang w:eastAsia="fi-FI"/>
              </w:rPr>
              <w:t xml:space="preserve">     </w:t>
            </w:r>
            <w:r w:rsidRPr="00E20883">
              <w:rPr>
                <w:rFonts w:ascii="Courier New" w:hAnsi="Courier New" w:cs="Courier New"/>
                <w:color w:val="0000FF"/>
                <w:sz w:val="18"/>
                <w:lang w:val="en-US" w:eastAsia="fi-FI"/>
              </w:rPr>
              <w:t>&lt;/</w:t>
            </w:r>
            <w:r w:rsidRPr="00E20883">
              <w:rPr>
                <w:rFonts w:ascii="Courier New" w:hAnsi="Courier New" w:cs="Courier New"/>
                <w:color w:val="800000"/>
                <w:sz w:val="18"/>
                <w:lang w:val="en-US" w:eastAsia="fi-FI"/>
              </w:rPr>
              <w:t>observation</w:t>
            </w:r>
            <w:r w:rsidRPr="00E20883">
              <w:rPr>
                <w:rFonts w:ascii="Courier New" w:hAnsi="Courier New" w:cs="Courier New"/>
                <w:color w:val="0000FF"/>
                <w:sz w:val="18"/>
                <w:lang w:val="en-US" w:eastAsia="fi-FI"/>
              </w:rPr>
              <w:t>&gt;</w:t>
            </w:r>
          </w:p>
          <w:p w14:paraId="09847EBF" w14:textId="77777777" w:rsidR="00E20883" w:rsidRPr="00E20883" w:rsidRDefault="00E20883" w:rsidP="00E20883">
            <w:pPr>
              <w:autoSpaceDE w:val="0"/>
              <w:autoSpaceDN w:val="0"/>
              <w:adjustRightInd w:val="0"/>
              <w:jc w:val="left"/>
              <w:rPr>
                <w:rFonts w:ascii="Courier New" w:hAnsi="Courier New" w:cs="Courier New"/>
                <w:color w:val="0000FF"/>
                <w:sz w:val="18"/>
                <w:lang w:val="en-US" w:eastAsia="fi-FI"/>
              </w:rPr>
            </w:pPr>
            <w:r w:rsidRPr="00E20883">
              <w:rPr>
                <w:rFonts w:ascii="Courier New" w:hAnsi="Courier New" w:cs="Courier New"/>
                <w:color w:val="0000FF"/>
                <w:sz w:val="18"/>
                <w:lang w:val="en-US" w:eastAsia="fi-FI"/>
              </w:rPr>
              <w:t>&lt;/</w:t>
            </w:r>
            <w:r w:rsidRPr="00E20883">
              <w:rPr>
                <w:rFonts w:ascii="Courier New" w:hAnsi="Courier New" w:cs="Courier New"/>
                <w:color w:val="800000"/>
                <w:sz w:val="18"/>
                <w:lang w:val="en-US" w:eastAsia="fi-FI"/>
              </w:rPr>
              <w:t>entryRelationship</w:t>
            </w:r>
            <w:r w:rsidRPr="00E20883">
              <w:rPr>
                <w:rFonts w:ascii="Courier New" w:hAnsi="Courier New" w:cs="Courier New"/>
                <w:color w:val="0000FF"/>
                <w:sz w:val="18"/>
                <w:lang w:val="en-US" w:eastAsia="fi-FI"/>
              </w:rPr>
              <w:t>&gt;</w:t>
            </w:r>
          </w:p>
          <w:p w14:paraId="3AFF1B7C" w14:textId="77777777" w:rsidR="00E20883" w:rsidRPr="00E20883" w:rsidRDefault="00E20883" w:rsidP="00E20883">
            <w:pPr>
              <w:autoSpaceDE w:val="0"/>
              <w:autoSpaceDN w:val="0"/>
              <w:adjustRightInd w:val="0"/>
              <w:jc w:val="left"/>
              <w:rPr>
                <w:rFonts w:ascii="Courier New" w:hAnsi="Courier New" w:cs="Courier New"/>
                <w:color w:val="0000FF"/>
                <w:sz w:val="18"/>
                <w:lang w:val="en-US" w:eastAsia="fi-FI"/>
              </w:rPr>
            </w:pPr>
            <w:r w:rsidRPr="00E20883">
              <w:rPr>
                <w:rFonts w:ascii="Courier New" w:hAnsi="Courier New" w:cs="Courier New"/>
                <w:color w:val="0000FF"/>
                <w:sz w:val="18"/>
                <w:lang w:val="en-US" w:eastAsia="fi-FI"/>
              </w:rPr>
              <w:t>&lt;</w:t>
            </w:r>
            <w:r w:rsidRPr="00E20883">
              <w:rPr>
                <w:rFonts w:ascii="Courier New" w:hAnsi="Courier New" w:cs="Courier New"/>
                <w:color w:val="800000"/>
                <w:sz w:val="18"/>
                <w:lang w:val="en-US" w:eastAsia="fi-FI"/>
              </w:rPr>
              <w:t>entryRelationship</w:t>
            </w:r>
            <w:r w:rsidRPr="00E20883">
              <w:rPr>
                <w:rFonts w:ascii="Courier New" w:hAnsi="Courier New" w:cs="Courier New"/>
                <w:i/>
                <w:iCs/>
                <w:color w:val="008080"/>
                <w:sz w:val="18"/>
                <w:lang w:val="en-US" w:eastAsia="fi-FI"/>
              </w:rPr>
              <w:t xml:space="preserve"> </w:t>
            </w:r>
            <w:r w:rsidRPr="00E20883">
              <w:rPr>
                <w:rFonts w:ascii="Courier New" w:hAnsi="Courier New" w:cs="Courier New"/>
                <w:color w:val="FF0000"/>
                <w:sz w:val="18"/>
                <w:lang w:val="en-US" w:eastAsia="fi-FI"/>
              </w:rPr>
              <w:t>typeCode</w:t>
            </w:r>
            <w:r w:rsidRPr="00E20883">
              <w:rPr>
                <w:rFonts w:ascii="Courier New" w:hAnsi="Courier New" w:cs="Courier New"/>
                <w:color w:val="0000FF"/>
                <w:sz w:val="18"/>
                <w:lang w:val="en-US" w:eastAsia="fi-FI"/>
              </w:rPr>
              <w:t>="</w:t>
            </w:r>
            <w:r w:rsidRPr="00E20883">
              <w:rPr>
                <w:rFonts w:ascii="Courier New" w:hAnsi="Courier New" w:cs="Courier New"/>
                <w:color w:val="000000"/>
                <w:sz w:val="18"/>
                <w:lang w:val="en-US" w:eastAsia="fi-FI"/>
              </w:rPr>
              <w:t>COMP</w:t>
            </w:r>
            <w:r w:rsidRPr="00E20883">
              <w:rPr>
                <w:rFonts w:ascii="Courier New" w:hAnsi="Courier New" w:cs="Courier New"/>
                <w:color w:val="0000FF"/>
                <w:sz w:val="18"/>
                <w:lang w:val="en-US" w:eastAsia="fi-FI"/>
              </w:rPr>
              <w:t>"&gt;</w:t>
            </w:r>
          </w:p>
          <w:p w14:paraId="67CE436E" w14:textId="77777777" w:rsidR="00E20883" w:rsidRPr="00E20883" w:rsidRDefault="00E20883" w:rsidP="00E20883">
            <w:pPr>
              <w:autoSpaceDE w:val="0"/>
              <w:autoSpaceDN w:val="0"/>
              <w:adjustRightInd w:val="0"/>
              <w:jc w:val="left"/>
              <w:rPr>
                <w:rFonts w:ascii="Courier New" w:hAnsi="Courier New" w:cs="Courier New"/>
                <w:color w:val="0000FF"/>
                <w:sz w:val="18"/>
                <w:lang w:val="en-US" w:eastAsia="fi-FI"/>
              </w:rPr>
            </w:pPr>
            <w:r w:rsidRPr="00E20883">
              <w:rPr>
                <w:rFonts w:ascii="Courier New" w:hAnsi="Courier New" w:cs="Courier New"/>
                <w:color w:val="000000"/>
                <w:sz w:val="18"/>
                <w:lang w:val="en-US" w:eastAsia="fi-FI"/>
              </w:rPr>
              <w:t xml:space="preserve">     </w:t>
            </w:r>
            <w:r w:rsidRPr="00E20883">
              <w:rPr>
                <w:rFonts w:ascii="Courier New" w:hAnsi="Courier New" w:cs="Courier New"/>
                <w:color w:val="0000FF"/>
                <w:sz w:val="18"/>
                <w:lang w:val="en-US" w:eastAsia="fi-FI"/>
              </w:rPr>
              <w:t>&lt;!--</w:t>
            </w:r>
            <w:r w:rsidRPr="00E20883">
              <w:rPr>
                <w:rFonts w:ascii="Courier New" w:hAnsi="Courier New" w:cs="Courier New"/>
                <w:color w:val="474747"/>
                <w:sz w:val="18"/>
                <w:lang w:val="en-US" w:eastAsia="fi-FI"/>
              </w:rPr>
              <w:t xml:space="preserve"> Sylkinäytteen tyyppi </w:t>
            </w:r>
            <w:r w:rsidRPr="00E20883">
              <w:rPr>
                <w:rFonts w:ascii="Courier New" w:hAnsi="Courier New" w:cs="Courier New"/>
                <w:color w:val="0000FF"/>
                <w:sz w:val="18"/>
                <w:lang w:val="en-US" w:eastAsia="fi-FI"/>
              </w:rPr>
              <w:t>--&gt;</w:t>
            </w:r>
          </w:p>
          <w:p w14:paraId="6EFDB590" w14:textId="77777777" w:rsidR="00E20883" w:rsidRPr="00E20883" w:rsidRDefault="00E20883" w:rsidP="00E20883">
            <w:pPr>
              <w:autoSpaceDE w:val="0"/>
              <w:autoSpaceDN w:val="0"/>
              <w:adjustRightInd w:val="0"/>
              <w:jc w:val="left"/>
              <w:rPr>
                <w:rFonts w:ascii="Courier New" w:hAnsi="Courier New" w:cs="Courier New"/>
                <w:color w:val="0000FF"/>
                <w:sz w:val="18"/>
                <w:lang w:val="en-US" w:eastAsia="fi-FI"/>
              </w:rPr>
            </w:pPr>
            <w:r w:rsidRPr="00E20883">
              <w:rPr>
                <w:rFonts w:ascii="Courier New" w:hAnsi="Courier New" w:cs="Courier New"/>
                <w:color w:val="000000"/>
                <w:sz w:val="18"/>
                <w:lang w:val="en-US" w:eastAsia="fi-FI"/>
              </w:rPr>
              <w:t xml:space="preserve">     </w:t>
            </w:r>
            <w:r w:rsidRPr="00E20883">
              <w:rPr>
                <w:rFonts w:ascii="Courier New" w:hAnsi="Courier New" w:cs="Courier New"/>
                <w:color w:val="0000FF"/>
                <w:sz w:val="18"/>
                <w:lang w:val="en-US" w:eastAsia="fi-FI"/>
              </w:rPr>
              <w:t>&lt;</w:t>
            </w:r>
            <w:r w:rsidRPr="00E20883">
              <w:rPr>
                <w:rFonts w:ascii="Courier New" w:hAnsi="Courier New" w:cs="Courier New"/>
                <w:color w:val="800000"/>
                <w:sz w:val="18"/>
                <w:lang w:val="en-US" w:eastAsia="fi-FI"/>
              </w:rPr>
              <w:t>observation</w:t>
            </w:r>
            <w:r w:rsidRPr="00E20883">
              <w:rPr>
                <w:rFonts w:ascii="Courier New" w:hAnsi="Courier New" w:cs="Courier New"/>
                <w:i/>
                <w:iCs/>
                <w:color w:val="008080"/>
                <w:sz w:val="18"/>
                <w:lang w:val="en-US" w:eastAsia="fi-FI"/>
              </w:rPr>
              <w:t xml:space="preserve"> </w:t>
            </w:r>
            <w:r w:rsidRPr="00E20883">
              <w:rPr>
                <w:rFonts w:ascii="Courier New" w:hAnsi="Courier New" w:cs="Courier New"/>
                <w:color w:val="FF0000"/>
                <w:sz w:val="18"/>
                <w:lang w:val="en-US" w:eastAsia="fi-FI"/>
              </w:rPr>
              <w:t>classCode</w:t>
            </w:r>
            <w:r w:rsidRPr="00E20883">
              <w:rPr>
                <w:rFonts w:ascii="Courier New" w:hAnsi="Courier New" w:cs="Courier New"/>
                <w:color w:val="0000FF"/>
                <w:sz w:val="18"/>
                <w:lang w:val="en-US" w:eastAsia="fi-FI"/>
              </w:rPr>
              <w:t>="</w:t>
            </w:r>
            <w:r w:rsidRPr="00E20883">
              <w:rPr>
                <w:rFonts w:ascii="Courier New" w:hAnsi="Courier New" w:cs="Courier New"/>
                <w:color w:val="000000"/>
                <w:sz w:val="18"/>
                <w:lang w:val="en-US" w:eastAsia="fi-FI"/>
              </w:rPr>
              <w:t>COND</w:t>
            </w:r>
            <w:r w:rsidRPr="00E20883">
              <w:rPr>
                <w:rFonts w:ascii="Courier New" w:hAnsi="Courier New" w:cs="Courier New"/>
                <w:color w:val="0000FF"/>
                <w:sz w:val="18"/>
                <w:lang w:val="en-US" w:eastAsia="fi-FI"/>
              </w:rPr>
              <w:t>"</w:t>
            </w:r>
            <w:r w:rsidRPr="00E20883">
              <w:rPr>
                <w:rFonts w:ascii="Courier New" w:hAnsi="Courier New" w:cs="Courier New"/>
                <w:i/>
                <w:iCs/>
                <w:color w:val="008080"/>
                <w:sz w:val="18"/>
                <w:lang w:val="en-US" w:eastAsia="fi-FI"/>
              </w:rPr>
              <w:t xml:space="preserve"> </w:t>
            </w:r>
            <w:r w:rsidRPr="00E20883">
              <w:rPr>
                <w:rFonts w:ascii="Courier New" w:hAnsi="Courier New" w:cs="Courier New"/>
                <w:color w:val="FF0000"/>
                <w:sz w:val="18"/>
                <w:lang w:val="en-US" w:eastAsia="fi-FI"/>
              </w:rPr>
              <w:t>moodCode</w:t>
            </w:r>
            <w:r w:rsidRPr="00E20883">
              <w:rPr>
                <w:rFonts w:ascii="Courier New" w:hAnsi="Courier New" w:cs="Courier New"/>
                <w:color w:val="0000FF"/>
                <w:sz w:val="18"/>
                <w:lang w:val="en-US" w:eastAsia="fi-FI"/>
              </w:rPr>
              <w:t>="</w:t>
            </w:r>
            <w:r w:rsidRPr="00E20883">
              <w:rPr>
                <w:rFonts w:ascii="Courier New" w:hAnsi="Courier New" w:cs="Courier New"/>
                <w:color w:val="000000"/>
                <w:sz w:val="18"/>
                <w:lang w:val="en-US" w:eastAsia="fi-FI"/>
              </w:rPr>
              <w:t>EVN</w:t>
            </w:r>
            <w:r w:rsidRPr="00E20883">
              <w:rPr>
                <w:rFonts w:ascii="Courier New" w:hAnsi="Courier New" w:cs="Courier New"/>
                <w:color w:val="0000FF"/>
                <w:sz w:val="18"/>
                <w:lang w:val="en-US" w:eastAsia="fi-FI"/>
              </w:rPr>
              <w:t>"&gt;</w:t>
            </w:r>
          </w:p>
          <w:p w14:paraId="162B5704" w14:textId="77777777" w:rsidR="00E20883" w:rsidRPr="00E20883" w:rsidRDefault="00E20883" w:rsidP="00E20883">
            <w:pPr>
              <w:autoSpaceDE w:val="0"/>
              <w:autoSpaceDN w:val="0"/>
              <w:adjustRightInd w:val="0"/>
              <w:ind w:left="1136" w:hanging="1136"/>
              <w:jc w:val="left"/>
              <w:rPr>
                <w:rFonts w:ascii="Courier New" w:hAnsi="Courier New" w:cs="Courier New"/>
                <w:color w:val="0000FF"/>
                <w:sz w:val="18"/>
                <w:lang w:eastAsia="fi-FI"/>
              </w:rPr>
            </w:pPr>
            <w:r w:rsidRPr="00E20883">
              <w:rPr>
                <w:rFonts w:ascii="Courier New" w:hAnsi="Courier New" w:cs="Courier New"/>
                <w:color w:val="000000"/>
                <w:sz w:val="18"/>
                <w:lang w:val="en-US" w:eastAsia="fi-FI"/>
              </w:rPr>
              <w:t xml:space="preserve">        </w:t>
            </w:r>
            <w:r w:rsidRPr="00E20883">
              <w:rPr>
                <w:rFonts w:ascii="Courier New" w:hAnsi="Courier New" w:cs="Courier New"/>
                <w:color w:val="0000FF"/>
                <w:sz w:val="18"/>
                <w:lang w:eastAsia="fi-FI"/>
              </w:rPr>
              <w:t>&lt;</w:t>
            </w:r>
            <w:r w:rsidRPr="00E20883">
              <w:rPr>
                <w:rFonts w:ascii="Courier New" w:hAnsi="Courier New" w:cs="Courier New"/>
                <w:color w:val="800000"/>
                <w:sz w:val="18"/>
                <w:lang w:eastAsia="fi-FI"/>
              </w:rPr>
              <w:t>code</w:t>
            </w:r>
            <w:r w:rsidRPr="00E20883">
              <w:rPr>
                <w:rFonts w:ascii="Courier New" w:hAnsi="Courier New" w:cs="Courier New"/>
                <w:i/>
                <w:iCs/>
                <w:color w:val="008080"/>
                <w:sz w:val="18"/>
                <w:lang w:eastAsia="fi-FI"/>
              </w:rPr>
              <w:t xml:space="preserve"> </w:t>
            </w:r>
            <w:r w:rsidRPr="00E20883">
              <w:rPr>
                <w:rFonts w:ascii="Courier New" w:hAnsi="Courier New" w:cs="Courier New"/>
                <w:color w:val="FF0000"/>
                <w:sz w:val="18"/>
                <w:lang w:eastAsia="fi-FI"/>
              </w:rPr>
              <w:t>code</w:t>
            </w:r>
            <w:r w:rsidRPr="00E20883">
              <w:rPr>
                <w:rFonts w:ascii="Courier New" w:hAnsi="Courier New" w:cs="Courier New"/>
                <w:color w:val="0000FF"/>
                <w:sz w:val="18"/>
                <w:lang w:eastAsia="fi-FI"/>
              </w:rPr>
              <w:t>="</w:t>
            </w:r>
            <w:r w:rsidRPr="00E20883">
              <w:rPr>
                <w:rFonts w:ascii="Courier New" w:hAnsi="Courier New" w:cs="Courier New"/>
                <w:color w:val="000000"/>
                <w:sz w:val="18"/>
                <w:lang w:eastAsia="fi-FI"/>
              </w:rPr>
              <w:t>42</w:t>
            </w:r>
            <w:r w:rsidRPr="00E20883">
              <w:rPr>
                <w:rFonts w:ascii="Courier New" w:hAnsi="Courier New" w:cs="Courier New"/>
                <w:color w:val="0000FF"/>
                <w:sz w:val="18"/>
                <w:lang w:eastAsia="fi-FI"/>
              </w:rPr>
              <w:t>"</w:t>
            </w:r>
            <w:r w:rsidRPr="00E20883">
              <w:rPr>
                <w:rFonts w:ascii="Courier New" w:hAnsi="Courier New" w:cs="Courier New"/>
                <w:i/>
                <w:iCs/>
                <w:color w:val="008080"/>
                <w:sz w:val="18"/>
                <w:lang w:eastAsia="fi-FI"/>
              </w:rPr>
              <w:t xml:space="preserve"> </w:t>
            </w:r>
            <w:r w:rsidRPr="00E20883">
              <w:rPr>
                <w:rFonts w:ascii="Courier New" w:hAnsi="Courier New" w:cs="Courier New"/>
                <w:color w:val="FF0000"/>
                <w:sz w:val="18"/>
                <w:lang w:eastAsia="fi-FI"/>
              </w:rPr>
              <w:t>codeSystem</w:t>
            </w:r>
            <w:r w:rsidRPr="00E20883">
              <w:rPr>
                <w:rFonts w:ascii="Courier New" w:hAnsi="Courier New" w:cs="Courier New"/>
                <w:color w:val="0000FF"/>
                <w:sz w:val="18"/>
                <w:lang w:eastAsia="fi-FI"/>
              </w:rPr>
              <w:t>="</w:t>
            </w:r>
            <w:r w:rsidRPr="00E20883">
              <w:rPr>
                <w:rFonts w:ascii="Courier New" w:hAnsi="Courier New" w:cs="Courier New"/>
                <w:color w:val="000000"/>
                <w:sz w:val="18"/>
                <w:lang w:eastAsia="fi-FI"/>
              </w:rPr>
              <w:t>1.2.246.537.6.12.2002.905.2013</w:t>
            </w:r>
            <w:r w:rsidRPr="00E20883">
              <w:rPr>
                <w:rFonts w:ascii="Courier New" w:hAnsi="Courier New" w:cs="Courier New"/>
                <w:color w:val="0000FF"/>
                <w:sz w:val="18"/>
                <w:lang w:eastAsia="fi-FI"/>
              </w:rPr>
              <w:t>"</w:t>
            </w:r>
            <w:r w:rsidRPr="00E20883">
              <w:rPr>
                <w:rFonts w:ascii="Courier New" w:hAnsi="Courier New" w:cs="Courier New"/>
                <w:i/>
                <w:iCs/>
                <w:color w:val="008080"/>
                <w:sz w:val="18"/>
                <w:lang w:eastAsia="fi-FI"/>
              </w:rPr>
              <w:t xml:space="preserve"> </w:t>
            </w:r>
            <w:r w:rsidRPr="00E20883">
              <w:rPr>
                <w:rFonts w:ascii="Courier New" w:hAnsi="Courier New" w:cs="Courier New"/>
                <w:color w:val="FF0000"/>
                <w:sz w:val="18"/>
                <w:lang w:eastAsia="fi-FI"/>
              </w:rPr>
              <w:t>codeSystemN</w:t>
            </w:r>
            <w:r w:rsidRPr="00E20883">
              <w:rPr>
                <w:rFonts w:ascii="Courier New" w:hAnsi="Courier New" w:cs="Courier New"/>
                <w:color w:val="FF0000"/>
                <w:sz w:val="18"/>
                <w:lang w:eastAsia="fi-FI"/>
              </w:rPr>
              <w:t>a</w:t>
            </w:r>
            <w:r w:rsidRPr="00E20883">
              <w:rPr>
                <w:rFonts w:ascii="Courier New" w:hAnsi="Courier New" w:cs="Courier New"/>
                <w:color w:val="FF0000"/>
                <w:sz w:val="18"/>
                <w:lang w:eastAsia="fi-FI"/>
              </w:rPr>
              <w:t>me</w:t>
            </w:r>
            <w:r w:rsidRPr="00E20883">
              <w:rPr>
                <w:rFonts w:ascii="Courier New" w:hAnsi="Courier New" w:cs="Courier New"/>
                <w:color w:val="0000FF"/>
                <w:sz w:val="18"/>
                <w:lang w:eastAsia="fi-FI"/>
              </w:rPr>
              <w:t>="</w:t>
            </w:r>
            <w:r w:rsidRPr="00E20883">
              <w:rPr>
                <w:rFonts w:ascii="Courier New" w:hAnsi="Courier New" w:cs="Courier New"/>
                <w:color w:val="000000"/>
                <w:sz w:val="18"/>
                <w:lang w:eastAsia="fi-FI"/>
              </w:rPr>
              <w:t>THL/Tietosisältö - STH05 Suun terveydenhuollon indeksit ja mittaukset 2013</w:t>
            </w:r>
            <w:r w:rsidRPr="00E20883">
              <w:rPr>
                <w:rFonts w:ascii="Courier New" w:hAnsi="Courier New" w:cs="Courier New"/>
                <w:color w:val="0000FF"/>
                <w:sz w:val="18"/>
                <w:lang w:eastAsia="fi-FI"/>
              </w:rPr>
              <w:t>"</w:t>
            </w:r>
            <w:r w:rsidRPr="00E20883">
              <w:rPr>
                <w:rFonts w:ascii="Courier New" w:hAnsi="Courier New" w:cs="Courier New"/>
                <w:i/>
                <w:iCs/>
                <w:color w:val="008080"/>
                <w:sz w:val="18"/>
                <w:lang w:eastAsia="fi-FI"/>
              </w:rPr>
              <w:t xml:space="preserve"> </w:t>
            </w:r>
            <w:r w:rsidRPr="00E20883">
              <w:rPr>
                <w:rFonts w:ascii="Courier New" w:hAnsi="Courier New" w:cs="Courier New"/>
                <w:color w:val="FF0000"/>
                <w:sz w:val="18"/>
                <w:lang w:eastAsia="fi-FI"/>
              </w:rPr>
              <w:t>displayName</w:t>
            </w:r>
            <w:r w:rsidRPr="00E20883">
              <w:rPr>
                <w:rFonts w:ascii="Courier New" w:hAnsi="Courier New" w:cs="Courier New"/>
                <w:color w:val="0000FF"/>
                <w:sz w:val="18"/>
                <w:lang w:eastAsia="fi-FI"/>
              </w:rPr>
              <w:t>="</w:t>
            </w:r>
            <w:r w:rsidRPr="00E20883">
              <w:rPr>
                <w:rFonts w:ascii="Courier New" w:hAnsi="Courier New" w:cs="Courier New"/>
                <w:color w:val="000000"/>
                <w:sz w:val="18"/>
                <w:lang w:eastAsia="fi-FI"/>
              </w:rPr>
              <w:t>Sylkinäytteen tyyppi</w:t>
            </w:r>
            <w:r w:rsidRPr="00E20883">
              <w:rPr>
                <w:rFonts w:ascii="Courier New" w:hAnsi="Courier New" w:cs="Courier New"/>
                <w:color w:val="0000FF"/>
                <w:sz w:val="18"/>
                <w:lang w:eastAsia="fi-FI"/>
              </w:rPr>
              <w:t>"/&gt;</w:t>
            </w:r>
          </w:p>
          <w:p w14:paraId="17B5F81E" w14:textId="77777777" w:rsidR="00E20883" w:rsidRPr="00E20883" w:rsidRDefault="00E20883" w:rsidP="00E20883">
            <w:pPr>
              <w:autoSpaceDE w:val="0"/>
              <w:autoSpaceDN w:val="0"/>
              <w:adjustRightInd w:val="0"/>
              <w:jc w:val="left"/>
              <w:rPr>
                <w:rFonts w:ascii="Courier New" w:hAnsi="Courier New" w:cs="Courier New"/>
                <w:color w:val="0000FF"/>
                <w:sz w:val="18"/>
                <w:lang w:val="en-US" w:eastAsia="fi-FI"/>
              </w:rPr>
            </w:pPr>
            <w:r w:rsidRPr="00E20883">
              <w:rPr>
                <w:rFonts w:ascii="Courier New" w:hAnsi="Courier New" w:cs="Courier New"/>
                <w:color w:val="000000"/>
                <w:sz w:val="18"/>
                <w:lang w:eastAsia="fi-FI"/>
              </w:rPr>
              <w:t xml:space="preserve">        </w:t>
            </w:r>
            <w:r w:rsidRPr="00E20883">
              <w:rPr>
                <w:rFonts w:ascii="Courier New" w:hAnsi="Courier New" w:cs="Courier New"/>
                <w:color w:val="0000FF"/>
                <w:sz w:val="18"/>
                <w:lang w:val="en-US" w:eastAsia="fi-FI"/>
              </w:rPr>
              <w:t>&lt;</w:t>
            </w:r>
            <w:r w:rsidRPr="00E20883">
              <w:rPr>
                <w:rFonts w:ascii="Courier New" w:hAnsi="Courier New" w:cs="Courier New"/>
                <w:color w:val="800000"/>
                <w:sz w:val="18"/>
                <w:lang w:val="en-US" w:eastAsia="fi-FI"/>
              </w:rPr>
              <w:t>text</w:t>
            </w:r>
            <w:r w:rsidRPr="00E20883">
              <w:rPr>
                <w:rFonts w:ascii="Courier New" w:hAnsi="Courier New" w:cs="Courier New"/>
                <w:color w:val="0000FF"/>
                <w:sz w:val="18"/>
                <w:lang w:val="en-US" w:eastAsia="fi-FI"/>
              </w:rPr>
              <w:t>&gt;</w:t>
            </w:r>
          </w:p>
          <w:p w14:paraId="3AFC4B33" w14:textId="77777777" w:rsidR="00E20883" w:rsidRPr="00E20883" w:rsidRDefault="00E20883" w:rsidP="00E20883">
            <w:pPr>
              <w:autoSpaceDE w:val="0"/>
              <w:autoSpaceDN w:val="0"/>
              <w:adjustRightInd w:val="0"/>
              <w:jc w:val="left"/>
              <w:rPr>
                <w:rFonts w:ascii="Courier New" w:hAnsi="Courier New" w:cs="Courier New"/>
                <w:color w:val="0000FF"/>
                <w:sz w:val="18"/>
                <w:lang w:val="en-US" w:eastAsia="fi-FI"/>
              </w:rPr>
            </w:pPr>
            <w:r w:rsidRPr="00E20883">
              <w:rPr>
                <w:rFonts w:ascii="Courier New" w:hAnsi="Courier New" w:cs="Courier New"/>
                <w:color w:val="000000"/>
                <w:sz w:val="18"/>
                <w:lang w:val="en-US" w:eastAsia="fi-FI"/>
              </w:rPr>
              <w:t xml:space="preserve">          </w:t>
            </w:r>
            <w:r w:rsidRPr="00E20883">
              <w:rPr>
                <w:rFonts w:ascii="Courier New" w:hAnsi="Courier New" w:cs="Courier New"/>
                <w:color w:val="0000FF"/>
                <w:sz w:val="18"/>
                <w:lang w:val="en-US" w:eastAsia="fi-FI"/>
              </w:rPr>
              <w:t>&lt;</w:t>
            </w:r>
            <w:r w:rsidRPr="00E20883">
              <w:rPr>
                <w:rFonts w:ascii="Courier New" w:hAnsi="Courier New" w:cs="Courier New"/>
                <w:color w:val="800000"/>
                <w:sz w:val="18"/>
                <w:lang w:val="en-US" w:eastAsia="fi-FI"/>
              </w:rPr>
              <w:t>reference</w:t>
            </w:r>
            <w:r w:rsidRPr="00E20883">
              <w:rPr>
                <w:rFonts w:ascii="Courier New" w:hAnsi="Courier New" w:cs="Courier New"/>
                <w:i/>
                <w:iCs/>
                <w:color w:val="008080"/>
                <w:sz w:val="18"/>
                <w:lang w:val="en-US" w:eastAsia="fi-FI"/>
              </w:rPr>
              <w:t xml:space="preserve"> </w:t>
            </w:r>
            <w:r w:rsidRPr="00E20883">
              <w:rPr>
                <w:rFonts w:ascii="Courier New" w:hAnsi="Courier New" w:cs="Courier New"/>
                <w:color w:val="FF0000"/>
                <w:sz w:val="18"/>
                <w:lang w:val="en-US" w:eastAsia="fi-FI"/>
              </w:rPr>
              <w:t>value</w:t>
            </w:r>
            <w:r w:rsidRPr="00E20883">
              <w:rPr>
                <w:rFonts w:ascii="Courier New" w:hAnsi="Courier New" w:cs="Courier New"/>
                <w:color w:val="0000FF"/>
                <w:sz w:val="18"/>
                <w:lang w:val="en-US" w:eastAsia="fi-FI"/>
              </w:rPr>
              <w:t>="</w:t>
            </w:r>
            <w:r w:rsidRPr="00E20883">
              <w:rPr>
                <w:rFonts w:ascii="Courier New" w:hAnsi="Courier New" w:cs="Courier New"/>
                <w:color w:val="000000"/>
                <w:sz w:val="18"/>
                <w:lang w:val="en-US" w:eastAsia="fi-FI"/>
              </w:rPr>
              <w:t>#OID1.2.246.10.1234567.14.2013.123.5.10.12.3</w:t>
            </w:r>
            <w:r w:rsidRPr="00E20883">
              <w:rPr>
                <w:rFonts w:ascii="Courier New" w:hAnsi="Courier New" w:cs="Courier New"/>
                <w:color w:val="0000FF"/>
                <w:sz w:val="18"/>
                <w:lang w:val="en-US" w:eastAsia="fi-FI"/>
              </w:rPr>
              <w:t>"/&gt;</w:t>
            </w:r>
          </w:p>
          <w:p w14:paraId="7BDDB51F" w14:textId="77777777" w:rsidR="00E20883" w:rsidRPr="00E20883" w:rsidRDefault="00E20883" w:rsidP="00E20883">
            <w:pPr>
              <w:autoSpaceDE w:val="0"/>
              <w:autoSpaceDN w:val="0"/>
              <w:adjustRightInd w:val="0"/>
              <w:jc w:val="left"/>
              <w:rPr>
                <w:rFonts w:ascii="Courier New" w:hAnsi="Courier New" w:cs="Courier New"/>
                <w:color w:val="0000FF"/>
                <w:sz w:val="18"/>
                <w:lang w:val="en-US" w:eastAsia="fi-FI"/>
              </w:rPr>
            </w:pPr>
            <w:r w:rsidRPr="00E20883">
              <w:rPr>
                <w:rFonts w:ascii="Courier New" w:hAnsi="Courier New" w:cs="Courier New"/>
                <w:color w:val="000000"/>
                <w:sz w:val="18"/>
                <w:lang w:val="en-US" w:eastAsia="fi-FI"/>
              </w:rPr>
              <w:t xml:space="preserve">        </w:t>
            </w:r>
            <w:r w:rsidRPr="00E20883">
              <w:rPr>
                <w:rFonts w:ascii="Courier New" w:hAnsi="Courier New" w:cs="Courier New"/>
                <w:color w:val="0000FF"/>
                <w:sz w:val="18"/>
                <w:lang w:val="en-US" w:eastAsia="fi-FI"/>
              </w:rPr>
              <w:t>&lt;/</w:t>
            </w:r>
            <w:r w:rsidRPr="00E20883">
              <w:rPr>
                <w:rFonts w:ascii="Courier New" w:hAnsi="Courier New" w:cs="Courier New"/>
                <w:color w:val="800000"/>
                <w:sz w:val="18"/>
                <w:lang w:val="en-US" w:eastAsia="fi-FI"/>
              </w:rPr>
              <w:t>text</w:t>
            </w:r>
            <w:r w:rsidRPr="00E20883">
              <w:rPr>
                <w:rFonts w:ascii="Courier New" w:hAnsi="Courier New" w:cs="Courier New"/>
                <w:color w:val="0000FF"/>
                <w:sz w:val="18"/>
                <w:lang w:val="en-US" w:eastAsia="fi-FI"/>
              </w:rPr>
              <w:t>&gt;</w:t>
            </w:r>
          </w:p>
          <w:p w14:paraId="037A5F0D" w14:textId="77777777" w:rsidR="00E20883" w:rsidRPr="00E20883" w:rsidRDefault="00E20883" w:rsidP="00E20883">
            <w:pPr>
              <w:autoSpaceDE w:val="0"/>
              <w:autoSpaceDN w:val="0"/>
              <w:adjustRightInd w:val="0"/>
              <w:ind w:left="1136" w:hanging="1136"/>
              <w:jc w:val="left"/>
              <w:rPr>
                <w:rFonts w:ascii="Courier New" w:hAnsi="Courier New" w:cs="Courier New"/>
                <w:color w:val="0000FF"/>
                <w:sz w:val="18"/>
                <w:lang w:val="en-US" w:eastAsia="fi-FI"/>
              </w:rPr>
            </w:pPr>
            <w:r w:rsidRPr="00E20883">
              <w:rPr>
                <w:rFonts w:ascii="Courier New" w:hAnsi="Courier New" w:cs="Courier New"/>
                <w:color w:val="000000"/>
                <w:sz w:val="18"/>
                <w:lang w:val="en-US" w:eastAsia="fi-FI"/>
              </w:rPr>
              <w:t xml:space="preserve">        </w:t>
            </w:r>
            <w:r w:rsidRPr="00E20883">
              <w:rPr>
                <w:rFonts w:ascii="Courier New" w:hAnsi="Courier New" w:cs="Courier New"/>
                <w:color w:val="0000FF"/>
                <w:sz w:val="18"/>
                <w:lang w:val="en-US" w:eastAsia="fi-FI"/>
              </w:rPr>
              <w:t>&lt;</w:t>
            </w:r>
            <w:r w:rsidRPr="00E20883">
              <w:rPr>
                <w:rFonts w:ascii="Courier New" w:hAnsi="Courier New" w:cs="Courier New"/>
                <w:color w:val="800000"/>
                <w:sz w:val="18"/>
                <w:lang w:val="en-US" w:eastAsia="fi-FI"/>
              </w:rPr>
              <w:t>value</w:t>
            </w:r>
            <w:r w:rsidRPr="00E20883">
              <w:rPr>
                <w:rFonts w:ascii="Courier New" w:hAnsi="Courier New" w:cs="Courier New"/>
                <w:i/>
                <w:iCs/>
                <w:color w:val="008080"/>
                <w:sz w:val="18"/>
                <w:lang w:val="en-US" w:eastAsia="fi-FI"/>
              </w:rPr>
              <w:t xml:space="preserve"> </w:t>
            </w:r>
            <w:r w:rsidRPr="00E20883">
              <w:rPr>
                <w:rFonts w:ascii="Courier New" w:hAnsi="Courier New" w:cs="Courier New"/>
                <w:color w:val="FF0000"/>
                <w:sz w:val="18"/>
                <w:lang w:val="en-US" w:eastAsia="fi-FI"/>
              </w:rPr>
              <w:t>xsi:type</w:t>
            </w:r>
            <w:r w:rsidRPr="00E20883">
              <w:rPr>
                <w:rFonts w:ascii="Courier New" w:hAnsi="Courier New" w:cs="Courier New"/>
                <w:color w:val="0000FF"/>
                <w:sz w:val="18"/>
                <w:lang w:val="en-US" w:eastAsia="fi-FI"/>
              </w:rPr>
              <w:t>="</w:t>
            </w:r>
            <w:del w:id="1665" w:author="Tekijä">
              <w:r w:rsidRPr="00E20883" w:rsidDel="00B4787B">
                <w:rPr>
                  <w:rFonts w:ascii="Courier New" w:hAnsi="Courier New" w:cs="Courier New"/>
                  <w:color w:val="000000"/>
                  <w:sz w:val="18"/>
                  <w:lang w:val="en-US" w:eastAsia="fi-FI"/>
                </w:rPr>
                <w:delText>CD</w:delText>
              </w:r>
            </w:del>
            <w:ins w:id="1666" w:author="Tekijä">
              <w:r w:rsidR="00B4787B">
                <w:rPr>
                  <w:rFonts w:ascii="Courier New" w:hAnsi="Courier New" w:cs="Courier New"/>
                  <w:color w:val="000000"/>
                  <w:sz w:val="18"/>
                  <w:lang w:val="en-US" w:eastAsia="fi-FI"/>
                </w:rPr>
                <w:t>CV</w:t>
              </w:r>
            </w:ins>
            <w:r w:rsidRPr="00E20883">
              <w:rPr>
                <w:rFonts w:ascii="Courier New" w:hAnsi="Courier New" w:cs="Courier New"/>
                <w:color w:val="0000FF"/>
                <w:sz w:val="18"/>
                <w:lang w:val="en-US" w:eastAsia="fi-FI"/>
              </w:rPr>
              <w:t>"</w:t>
            </w:r>
            <w:r w:rsidRPr="00E20883">
              <w:rPr>
                <w:rFonts w:ascii="Courier New" w:hAnsi="Courier New" w:cs="Courier New"/>
                <w:i/>
                <w:iCs/>
                <w:color w:val="008080"/>
                <w:sz w:val="18"/>
                <w:lang w:val="en-US" w:eastAsia="fi-FI"/>
              </w:rPr>
              <w:t xml:space="preserve"> </w:t>
            </w:r>
            <w:r w:rsidRPr="00E20883">
              <w:rPr>
                <w:rFonts w:ascii="Courier New" w:hAnsi="Courier New" w:cs="Courier New"/>
                <w:color w:val="FF0000"/>
                <w:sz w:val="18"/>
                <w:lang w:val="en-US" w:eastAsia="fi-FI"/>
              </w:rPr>
              <w:t>code</w:t>
            </w:r>
            <w:r w:rsidRPr="00E20883">
              <w:rPr>
                <w:rFonts w:ascii="Courier New" w:hAnsi="Courier New" w:cs="Courier New"/>
                <w:color w:val="0000FF"/>
                <w:sz w:val="18"/>
                <w:lang w:val="en-US" w:eastAsia="fi-FI"/>
              </w:rPr>
              <w:t>="</w:t>
            </w:r>
            <w:r w:rsidRPr="00E20883">
              <w:rPr>
                <w:rFonts w:ascii="Courier New" w:hAnsi="Courier New" w:cs="Courier New"/>
                <w:color w:val="000000"/>
                <w:sz w:val="18"/>
                <w:lang w:val="en-US" w:eastAsia="fi-FI"/>
              </w:rPr>
              <w:t>A12</w:t>
            </w:r>
            <w:r w:rsidRPr="00E20883">
              <w:rPr>
                <w:rFonts w:ascii="Courier New" w:hAnsi="Courier New" w:cs="Courier New"/>
                <w:color w:val="0000FF"/>
                <w:sz w:val="18"/>
                <w:lang w:val="en-US" w:eastAsia="fi-FI"/>
              </w:rPr>
              <w:t>"</w:t>
            </w:r>
            <w:r w:rsidRPr="00E20883">
              <w:rPr>
                <w:rFonts w:ascii="Courier New" w:hAnsi="Courier New" w:cs="Courier New"/>
                <w:i/>
                <w:iCs/>
                <w:color w:val="008080"/>
                <w:sz w:val="18"/>
                <w:lang w:val="en-US" w:eastAsia="fi-FI"/>
              </w:rPr>
              <w:t xml:space="preserve"> </w:t>
            </w:r>
            <w:r w:rsidRPr="00E20883">
              <w:rPr>
                <w:rFonts w:ascii="Courier New" w:hAnsi="Courier New" w:cs="Courier New"/>
                <w:color w:val="FF0000"/>
                <w:sz w:val="18"/>
                <w:lang w:val="en-US" w:eastAsia="fi-FI"/>
              </w:rPr>
              <w:t>codeSystem</w:t>
            </w:r>
            <w:r w:rsidRPr="00E20883">
              <w:rPr>
                <w:rFonts w:ascii="Courier New" w:hAnsi="Courier New" w:cs="Courier New"/>
                <w:color w:val="0000FF"/>
                <w:sz w:val="18"/>
                <w:lang w:val="en-US" w:eastAsia="fi-FI"/>
              </w:rPr>
              <w:t>="</w:t>
            </w:r>
            <w:r w:rsidRPr="00E20883">
              <w:rPr>
                <w:rFonts w:ascii="Courier New" w:hAnsi="Courier New" w:cs="Courier New"/>
                <w:color w:val="000000"/>
                <w:sz w:val="18"/>
                <w:lang w:val="en-US" w:eastAsia="fi-FI"/>
              </w:rPr>
              <w:t>1.2.246.537.6.723.2013</w:t>
            </w:r>
            <w:r w:rsidRPr="00E20883">
              <w:rPr>
                <w:rFonts w:ascii="Courier New" w:hAnsi="Courier New" w:cs="Courier New"/>
                <w:color w:val="0000FF"/>
                <w:sz w:val="18"/>
                <w:lang w:val="en-US" w:eastAsia="fi-FI"/>
              </w:rPr>
              <w:t>"</w:t>
            </w:r>
            <w:r w:rsidRPr="00E20883">
              <w:rPr>
                <w:rFonts w:ascii="Courier New" w:hAnsi="Courier New" w:cs="Courier New"/>
                <w:i/>
                <w:iCs/>
                <w:color w:val="008080"/>
                <w:sz w:val="18"/>
                <w:lang w:val="en-US" w:eastAsia="fi-FI"/>
              </w:rPr>
              <w:t xml:space="preserve"> </w:t>
            </w:r>
            <w:r w:rsidRPr="00E20883">
              <w:rPr>
                <w:rFonts w:ascii="Courier New" w:hAnsi="Courier New" w:cs="Courier New"/>
                <w:color w:val="FF0000"/>
                <w:sz w:val="18"/>
                <w:lang w:val="en-US" w:eastAsia="fi-FI"/>
              </w:rPr>
              <w:t>codeSy</w:t>
            </w:r>
            <w:r w:rsidRPr="00E20883">
              <w:rPr>
                <w:rFonts w:ascii="Courier New" w:hAnsi="Courier New" w:cs="Courier New"/>
                <w:color w:val="FF0000"/>
                <w:sz w:val="18"/>
                <w:lang w:val="en-US" w:eastAsia="fi-FI"/>
              </w:rPr>
              <w:t>s</w:t>
            </w:r>
            <w:r w:rsidRPr="00E20883">
              <w:rPr>
                <w:rFonts w:ascii="Courier New" w:hAnsi="Courier New" w:cs="Courier New"/>
                <w:color w:val="FF0000"/>
                <w:sz w:val="18"/>
                <w:lang w:val="en-US" w:eastAsia="fi-FI"/>
              </w:rPr>
              <w:t>temName</w:t>
            </w:r>
            <w:r w:rsidRPr="00E20883">
              <w:rPr>
                <w:rFonts w:ascii="Courier New" w:hAnsi="Courier New" w:cs="Courier New"/>
                <w:color w:val="0000FF"/>
                <w:sz w:val="18"/>
                <w:lang w:val="en-US" w:eastAsia="fi-FI"/>
              </w:rPr>
              <w:t>="</w:t>
            </w:r>
            <w:r w:rsidRPr="00E20883">
              <w:rPr>
                <w:rFonts w:ascii="Courier New" w:hAnsi="Courier New" w:cs="Courier New"/>
                <w:color w:val="000000"/>
                <w:sz w:val="18"/>
                <w:lang w:val="en-US" w:eastAsia="fi-FI"/>
              </w:rPr>
              <w:t>STH - STH20A Sylkinäytteen tyyppi 2013</w:t>
            </w:r>
            <w:r w:rsidRPr="00E20883">
              <w:rPr>
                <w:rFonts w:ascii="Courier New" w:hAnsi="Courier New" w:cs="Courier New"/>
                <w:color w:val="0000FF"/>
                <w:sz w:val="18"/>
                <w:lang w:val="en-US" w:eastAsia="fi-FI"/>
              </w:rPr>
              <w:t>"</w:t>
            </w:r>
            <w:r w:rsidRPr="00E20883">
              <w:rPr>
                <w:rFonts w:ascii="Courier New" w:hAnsi="Courier New" w:cs="Courier New"/>
                <w:i/>
                <w:iCs/>
                <w:color w:val="008080"/>
                <w:sz w:val="18"/>
                <w:lang w:val="en-US" w:eastAsia="fi-FI"/>
              </w:rPr>
              <w:t xml:space="preserve"> </w:t>
            </w:r>
            <w:r w:rsidRPr="00E20883">
              <w:rPr>
                <w:rFonts w:ascii="Courier New" w:hAnsi="Courier New" w:cs="Courier New"/>
                <w:color w:val="FF0000"/>
                <w:sz w:val="18"/>
                <w:lang w:val="en-US" w:eastAsia="fi-FI"/>
              </w:rPr>
              <w:t>displayName</w:t>
            </w:r>
            <w:r w:rsidRPr="00E20883">
              <w:rPr>
                <w:rFonts w:ascii="Courier New" w:hAnsi="Courier New" w:cs="Courier New"/>
                <w:color w:val="0000FF"/>
                <w:sz w:val="18"/>
                <w:lang w:val="en-US" w:eastAsia="fi-FI"/>
              </w:rPr>
              <w:t>="</w:t>
            </w:r>
            <w:r w:rsidRPr="00E20883">
              <w:rPr>
                <w:rFonts w:ascii="Courier New" w:hAnsi="Courier New" w:cs="Courier New"/>
                <w:color w:val="000000"/>
                <w:sz w:val="18"/>
                <w:lang w:val="en-US" w:eastAsia="fi-FI"/>
              </w:rPr>
              <w:t>Leposylki</w:t>
            </w:r>
            <w:r w:rsidRPr="00E20883">
              <w:rPr>
                <w:rFonts w:ascii="Courier New" w:hAnsi="Courier New" w:cs="Courier New"/>
                <w:color w:val="0000FF"/>
                <w:sz w:val="18"/>
                <w:lang w:val="en-US" w:eastAsia="fi-FI"/>
              </w:rPr>
              <w:t>"/&gt;</w:t>
            </w:r>
          </w:p>
          <w:p w14:paraId="089D21B6" w14:textId="77777777" w:rsidR="00E20883" w:rsidRPr="00E20883" w:rsidRDefault="00E20883" w:rsidP="00E20883">
            <w:pPr>
              <w:autoSpaceDE w:val="0"/>
              <w:autoSpaceDN w:val="0"/>
              <w:adjustRightInd w:val="0"/>
              <w:jc w:val="left"/>
              <w:rPr>
                <w:rFonts w:ascii="Courier New" w:hAnsi="Courier New" w:cs="Courier New"/>
                <w:color w:val="0000FF"/>
                <w:sz w:val="18"/>
                <w:lang w:val="en-US" w:eastAsia="fi-FI"/>
              </w:rPr>
            </w:pPr>
            <w:r w:rsidRPr="00E20883">
              <w:rPr>
                <w:rFonts w:ascii="Courier New" w:hAnsi="Courier New" w:cs="Courier New"/>
                <w:color w:val="000000"/>
                <w:sz w:val="18"/>
                <w:lang w:val="en-US" w:eastAsia="fi-FI"/>
              </w:rPr>
              <w:t xml:space="preserve">    </w:t>
            </w:r>
            <w:r w:rsidRPr="00E20883">
              <w:rPr>
                <w:rFonts w:ascii="Courier New" w:hAnsi="Courier New" w:cs="Courier New"/>
                <w:color w:val="0000FF"/>
                <w:sz w:val="18"/>
                <w:lang w:val="en-US" w:eastAsia="fi-FI"/>
              </w:rPr>
              <w:t>&lt;/</w:t>
            </w:r>
            <w:r w:rsidRPr="00E20883">
              <w:rPr>
                <w:rFonts w:ascii="Courier New" w:hAnsi="Courier New" w:cs="Courier New"/>
                <w:color w:val="800000"/>
                <w:sz w:val="18"/>
                <w:lang w:val="en-US" w:eastAsia="fi-FI"/>
              </w:rPr>
              <w:t>observation</w:t>
            </w:r>
            <w:r w:rsidRPr="00E20883">
              <w:rPr>
                <w:rFonts w:ascii="Courier New" w:hAnsi="Courier New" w:cs="Courier New"/>
                <w:color w:val="0000FF"/>
                <w:sz w:val="18"/>
                <w:lang w:val="en-US" w:eastAsia="fi-FI"/>
              </w:rPr>
              <w:t>&gt;</w:t>
            </w:r>
          </w:p>
          <w:p w14:paraId="0F22E823" w14:textId="77777777" w:rsidR="00E20883" w:rsidRPr="00E20883" w:rsidRDefault="00E20883" w:rsidP="00E20883">
            <w:pPr>
              <w:autoSpaceDE w:val="0"/>
              <w:autoSpaceDN w:val="0"/>
              <w:adjustRightInd w:val="0"/>
              <w:jc w:val="left"/>
              <w:rPr>
                <w:rFonts w:ascii="Courier New" w:hAnsi="Courier New" w:cs="Courier New"/>
                <w:color w:val="0000FF"/>
                <w:sz w:val="18"/>
                <w:lang w:val="en-US" w:eastAsia="fi-FI"/>
              </w:rPr>
            </w:pPr>
            <w:r w:rsidRPr="00E20883">
              <w:rPr>
                <w:rFonts w:ascii="Courier New" w:hAnsi="Courier New" w:cs="Courier New"/>
                <w:color w:val="0000FF"/>
                <w:sz w:val="18"/>
                <w:lang w:val="en-US" w:eastAsia="fi-FI"/>
              </w:rPr>
              <w:t>&lt;/</w:t>
            </w:r>
            <w:r w:rsidRPr="00E20883">
              <w:rPr>
                <w:rFonts w:ascii="Courier New" w:hAnsi="Courier New" w:cs="Courier New"/>
                <w:color w:val="800000"/>
                <w:sz w:val="18"/>
                <w:lang w:val="en-US" w:eastAsia="fi-FI"/>
              </w:rPr>
              <w:t>entryRelationship</w:t>
            </w:r>
            <w:r w:rsidRPr="00E20883">
              <w:rPr>
                <w:rFonts w:ascii="Courier New" w:hAnsi="Courier New" w:cs="Courier New"/>
                <w:color w:val="0000FF"/>
                <w:sz w:val="18"/>
                <w:lang w:val="en-US" w:eastAsia="fi-FI"/>
              </w:rPr>
              <w:t>&gt;</w:t>
            </w:r>
          </w:p>
          <w:p w14:paraId="49302FDA" w14:textId="77777777" w:rsidR="00E20883" w:rsidRPr="00E20883" w:rsidRDefault="00E20883" w:rsidP="00E20883">
            <w:pPr>
              <w:autoSpaceDE w:val="0"/>
              <w:autoSpaceDN w:val="0"/>
              <w:adjustRightInd w:val="0"/>
              <w:jc w:val="left"/>
              <w:rPr>
                <w:rFonts w:ascii="Courier New" w:hAnsi="Courier New" w:cs="Courier New"/>
                <w:color w:val="0000FF"/>
                <w:sz w:val="18"/>
                <w:lang w:val="en-US" w:eastAsia="fi-FI"/>
              </w:rPr>
            </w:pPr>
            <w:r w:rsidRPr="00E20883">
              <w:rPr>
                <w:rFonts w:ascii="Courier New" w:hAnsi="Courier New" w:cs="Courier New"/>
                <w:color w:val="0000FF"/>
                <w:sz w:val="18"/>
                <w:lang w:val="en-US" w:eastAsia="fi-FI"/>
              </w:rPr>
              <w:t>&lt;</w:t>
            </w:r>
            <w:r w:rsidRPr="00E20883">
              <w:rPr>
                <w:rFonts w:ascii="Courier New" w:hAnsi="Courier New" w:cs="Courier New"/>
                <w:color w:val="800000"/>
                <w:sz w:val="18"/>
                <w:lang w:val="en-US" w:eastAsia="fi-FI"/>
              </w:rPr>
              <w:t>entryRelationship</w:t>
            </w:r>
            <w:r w:rsidRPr="00E20883">
              <w:rPr>
                <w:rFonts w:ascii="Courier New" w:hAnsi="Courier New" w:cs="Courier New"/>
                <w:i/>
                <w:iCs/>
                <w:color w:val="008080"/>
                <w:sz w:val="18"/>
                <w:lang w:val="en-US" w:eastAsia="fi-FI"/>
              </w:rPr>
              <w:t xml:space="preserve"> </w:t>
            </w:r>
            <w:r w:rsidRPr="00E20883">
              <w:rPr>
                <w:rFonts w:ascii="Courier New" w:hAnsi="Courier New" w:cs="Courier New"/>
                <w:color w:val="FF0000"/>
                <w:sz w:val="18"/>
                <w:lang w:val="en-US" w:eastAsia="fi-FI"/>
              </w:rPr>
              <w:t>typeCode</w:t>
            </w:r>
            <w:r w:rsidRPr="00E20883">
              <w:rPr>
                <w:rFonts w:ascii="Courier New" w:hAnsi="Courier New" w:cs="Courier New"/>
                <w:color w:val="0000FF"/>
                <w:sz w:val="18"/>
                <w:lang w:val="en-US" w:eastAsia="fi-FI"/>
              </w:rPr>
              <w:t>="</w:t>
            </w:r>
            <w:r w:rsidRPr="00E20883">
              <w:rPr>
                <w:rFonts w:ascii="Courier New" w:hAnsi="Courier New" w:cs="Courier New"/>
                <w:color w:val="000000"/>
                <w:sz w:val="18"/>
                <w:lang w:val="en-US" w:eastAsia="fi-FI"/>
              </w:rPr>
              <w:t>COMP</w:t>
            </w:r>
            <w:r w:rsidRPr="00E20883">
              <w:rPr>
                <w:rFonts w:ascii="Courier New" w:hAnsi="Courier New" w:cs="Courier New"/>
                <w:color w:val="0000FF"/>
                <w:sz w:val="18"/>
                <w:lang w:val="en-US" w:eastAsia="fi-FI"/>
              </w:rPr>
              <w:t>"&gt;</w:t>
            </w:r>
          </w:p>
          <w:p w14:paraId="58A88D52" w14:textId="77777777" w:rsidR="00E20883" w:rsidRPr="00E20883" w:rsidRDefault="00E20883" w:rsidP="00E20883">
            <w:pPr>
              <w:autoSpaceDE w:val="0"/>
              <w:autoSpaceDN w:val="0"/>
              <w:adjustRightInd w:val="0"/>
              <w:jc w:val="left"/>
              <w:rPr>
                <w:rFonts w:ascii="Courier New" w:hAnsi="Courier New" w:cs="Courier New"/>
                <w:color w:val="0000FF"/>
                <w:sz w:val="18"/>
                <w:lang w:val="en-US" w:eastAsia="fi-FI"/>
              </w:rPr>
            </w:pPr>
            <w:r w:rsidRPr="00E20883">
              <w:rPr>
                <w:rFonts w:ascii="Courier New" w:hAnsi="Courier New" w:cs="Courier New"/>
                <w:color w:val="000000"/>
                <w:sz w:val="18"/>
                <w:lang w:val="en-US" w:eastAsia="fi-FI"/>
              </w:rPr>
              <w:t xml:space="preserve">     </w:t>
            </w:r>
            <w:r w:rsidRPr="00E20883">
              <w:rPr>
                <w:rFonts w:ascii="Courier New" w:hAnsi="Courier New" w:cs="Courier New"/>
                <w:color w:val="0000FF"/>
                <w:sz w:val="18"/>
                <w:lang w:val="en-US" w:eastAsia="fi-FI"/>
              </w:rPr>
              <w:t>&lt;!--</w:t>
            </w:r>
            <w:r w:rsidRPr="00E20883">
              <w:rPr>
                <w:rFonts w:ascii="Courier New" w:hAnsi="Courier New" w:cs="Courier New"/>
                <w:color w:val="474747"/>
                <w:sz w:val="18"/>
                <w:lang w:val="en-US" w:eastAsia="fi-FI"/>
              </w:rPr>
              <w:t xml:space="preserve"> Sylkinäytteen lisätieto</w:t>
            </w:r>
            <w:r w:rsidRPr="00E20883">
              <w:rPr>
                <w:rFonts w:ascii="Courier New" w:hAnsi="Courier New" w:cs="Courier New"/>
                <w:color w:val="0000FF"/>
                <w:sz w:val="18"/>
                <w:lang w:val="en-US" w:eastAsia="fi-FI"/>
              </w:rPr>
              <w:t>--&gt;</w:t>
            </w:r>
          </w:p>
          <w:p w14:paraId="5542556F" w14:textId="77777777" w:rsidR="00E20883" w:rsidRPr="00E20883" w:rsidRDefault="00E20883" w:rsidP="00E20883">
            <w:pPr>
              <w:autoSpaceDE w:val="0"/>
              <w:autoSpaceDN w:val="0"/>
              <w:adjustRightInd w:val="0"/>
              <w:jc w:val="left"/>
              <w:rPr>
                <w:rFonts w:ascii="Courier New" w:hAnsi="Courier New" w:cs="Courier New"/>
                <w:color w:val="0000FF"/>
                <w:sz w:val="18"/>
                <w:lang w:val="en-US" w:eastAsia="fi-FI"/>
              </w:rPr>
            </w:pPr>
            <w:r w:rsidRPr="00E20883">
              <w:rPr>
                <w:rFonts w:ascii="Courier New" w:hAnsi="Courier New" w:cs="Courier New"/>
                <w:color w:val="000000"/>
                <w:sz w:val="18"/>
                <w:lang w:val="en-US" w:eastAsia="fi-FI"/>
              </w:rPr>
              <w:t xml:space="preserve">     </w:t>
            </w:r>
            <w:r w:rsidRPr="00E20883">
              <w:rPr>
                <w:rFonts w:ascii="Courier New" w:hAnsi="Courier New" w:cs="Courier New"/>
                <w:color w:val="0000FF"/>
                <w:sz w:val="18"/>
                <w:lang w:val="en-US" w:eastAsia="fi-FI"/>
              </w:rPr>
              <w:t>&lt;</w:t>
            </w:r>
            <w:r w:rsidRPr="00E20883">
              <w:rPr>
                <w:rFonts w:ascii="Courier New" w:hAnsi="Courier New" w:cs="Courier New"/>
                <w:color w:val="800000"/>
                <w:sz w:val="18"/>
                <w:lang w:val="en-US" w:eastAsia="fi-FI"/>
              </w:rPr>
              <w:t>observation</w:t>
            </w:r>
            <w:r w:rsidRPr="00E20883">
              <w:rPr>
                <w:rFonts w:ascii="Courier New" w:hAnsi="Courier New" w:cs="Courier New"/>
                <w:i/>
                <w:iCs/>
                <w:color w:val="008080"/>
                <w:sz w:val="18"/>
                <w:lang w:val="en-US" w:eastAsia="fi-FI"/>
              </w:rPr>
              <w:t xml:space="preserve"> </w:t>
            </w:r>
            <w:r w:rsidRPr="00E20883">
              <w:rPr>
                <w:rFonts w:ascii="Courier New" w:hAnsi="Courier New" w:cs="Courier New"/>
                <w:color w:val="FF0000"/>
                <w:sz w:val="18"/>
                <w:lang w:val="en-US" w:eastAsia="fi-FI"/>
              </w:rPr>
              <w:t>classCode</w:t>
            </w:r>
            <w:r w:rsidRPr="00E20883">
              <w:rPr>
                <w:rFonts w:ascii="Courier New" w:hAnsi="Courier New" w:cs="Courier New"/>
                <w:color w:val="0000FF"/>
                <w:sz w:val="18"/>
                <w:lang w:val="en-US" w:eastAsia="fi-FI"/>
              </w:rPr>
              <w:t>="</w:t>
            </w:r>
            <w:r w:rsidRPr="00E20883">
              <w:rPr>
                <w:rFonts w:ascii="Courier New" w:hAnsi="Courier New" w:cs="Courier New"/>
                <w:color w:val="000000"/>
                <w:sz w:val="18"/>
                <w:lang w:val="en-US" w:eastAsia="fi-FI"/>
              </w:rPr>
              <w:t>COND</w:t>
            </w:r>
            <w:r w:rsidRPr="00E20883">
              <w:rPr>
                <w:rFonts w:ascii="Courier New" w:hAnsi="Courier New" w:cs="Courier New"/>
                <w:color w:val="0000FF"/>
                <w:sz w:val="18"/>
                <w:lang w:val="en-US" w:eastAsia="fi-FI"/>
              </w:rPr>
              <w:t>"</w:t>
            </w:r>
            <w:r w:rsidRPr="00E20883">
              <w:rPr>
                <w:rFonts w:ascii="Courier New" w:hAnsi="Courier New" w:cs="Courier New"/>
                <w:i/>
                <w:iCs/>
                <w:color w:val="008080"/>
                <w:sz w:val="18"/>
                <w:lang w:val="en-US" w:eastAsia="fi-FI"/>
              </w:rPr>
              <w:t xml:space="preserve"> </w:t>
            </w:r>
            <w:r w:rsidRPr="00E20883">
              <w:rPr>
                <w:rFonts w:ascii="Courier New" w:hAnsi="Courier New" w:cs="Courier New"/>
                <w:color w:val="FF0000"/>
                <w:sz w:val="18"/>
                <w:lang w:val="en-US" w:eastAsia="fi-FI"/>
              </w:rPr>
              <w:t>moodCode</w:t>
            </w:r>
            <w:r w:rsidRPr="00E20883">
              <w:rPr>
                <w:rFonts w:ascii="Courier New" w:hAnsi="Courier New" w:cs="Courier New"/>
                <w:color w:val="0000FF"/>
                <w:sz w:val="18"/>
                <w:lang w:val="en-US" w:eastAsia="fi-FI"/>
              </w:rPr>
              <w:t>="</w:t>
            </w:r>
            <w:r w:rsidRPr="00E20883">
              <w:rPr>
                <w:rFonts w:ascii="Courier New" w:hAnsi="Courier New" w:cs="Courier New"/>
                <w:color w:val="000000"/>
                <w:sz w:val="18"/>
                <w:lang w:val="en-US" w:eastAsia="fi-FI"/>
              </w:rPr>
              <w:t>EVN</w:t>
            </w:r>
            <w:r w:rsidRPr="00E20883">
              <w:rPr>
                <w:rFonts w:ascii="Courier New" w:hAnsi="Courier New" w:cs="Courier New"/>
                <w:color w:val="0000FF"/>
                <w:sz w:val="18"/>
                <w:lang w:val="en-US" w:eastAsia="fi-FI"/>
              </w:rPr>
              <w:t>"&gt;</w:t>
            </w:r>
          </w:p>
          <w:p w14:paraId="6CD46A93" w14:textId="77777777" w:rsidR="00E20883" w:rsidRPr="00E20883" w:rsidRDefault="00E20883" w:rsidP="00E20883">
            <w:pPr>
              <w:autoSpaceDE w:val="0"/>
              <w:autoSpaceDN w:val="0"/>
              <w:adjustRightInd w:val="0"/>
              <w:ind w:left="1136" w:hanging="1136"/>
              <w:jc w:val="left"/>
              <w:rPr>
                <w:rFonts w:ascii="Courier New" w:hAnsi="Courier New" w:cs="Courier New"/>
                <w:color w:val="0000FF"/>
                <w:sz w:val="18"/>
                <w:lang w:eastAsia="fi-FI"/>
              </w:rPr>
            </w:pPr>
            <w:r w:rsidRPr="00E20883">
              <w:rPr>
                <w:rFonts w:ascii="Courier New" w:hAnsi="Courier New" w:cs="Courier New"/>
                <w:color w:val="000000"/>
                <w:sz w:val="18"/>
                <w:lang w:val="en-US" w:eastAsia="fi-FI"/>
              </w:rPr>
              <w:t xml:space="preserve">        </w:t>
            </w:r>
            <w:r w:rsidRPr="00E20883">
              <w:rPr>
                <w:rFonts w:ascii="Courier New" w:hAnsi="Courier New" w:cs="Courier New"/>
                <w:color w:val="0000FF"/>
                <w:sz w:val="18"/>
                <w:lang w:eastAsia="fi-FI"/>
              </w:rPr>
              <w:t>&lt;</w:t>
            </w:r>
            <w:r w:rsidRPr="00E20883">
              <w:rPr>
                <w:rFonts w:ascii="Courier New" w:hAnsi="Courier New" w:cs="Courier New"/>
                <w:color w:val="800000"/>
                <w:sz w:val="18"/>
                <w:lang w:eastAsia="fi-FI"/>
              </w:rPr>
              <w:t>code</w:t>
            </w:r>
            <w:r w:rsidRPr="00E20883">
              <w:rPr>
                <w:rFonts w:ascii="Courier New" w:hAnsi="Courier New" w:cs="Courier New"/>
                <w:i/>
                <w:iCs/>
                <w:color w:val="008080"/>
                <w:sz w:val="18"/>
                <w:lang w:eastAsia="fi-FI"/>
              </w:rPr>
              <w:t xml:space="preserve"> </w:t>
            </w:r>
            <w:r w:rsidRPr="00E20883">
              <w:rPr>
                <w:rFonts w:ascii="Courier New" w:hAnsi="Courier New" w:cs="Courier New"/>
                <w:color w:val="FF0000"/>
                <w:sz w:val="18"/>
                <w:lang w:eastAsia="fi-FI"/>
              </w:rPr>
              <w:t>code</w:t>
            </w:r>
            <w:r w:rsidRPr="00E20883">
              <w:rPr>
                <w:rFonts w:ascii="Courier New" w:hAnsi="Courier New" w:cs="Courier New"/>
                <w:color w:val="0000FF"/>
                <w:sz w:val="18"/>
                <w:lang w:eastAsia="fi-FI"/>
              </w:rPr>
              <w:t>="</w:t>
            </w:r>
            <w:r w:rsidRPr="00E20883">
              <w:rPr>
                <w:rFonts w:ascii="Courier New" w:hAnsi="Courier New" w:cs="Courier New"/>
                <w:color w:val="000000"/>
                <w:sz w:val="18"/>
                <w:lang w:eastAsia="fi-FI"/>
              </w:rPr>
              <w:t>48</w:t>
            </w:r>
            <w:r w:rsidRPr="00E20883">
              <w:rPr>
                <w:rFonts w:ascii="Courier New" w:hAnsi="Courier New" w:cs="Courier New"/>
                <w:color w:val="0000FF"/>
                <w:sz w:val="18"/>
                <w:lang w:eastAsia="fi-FI"/>
              </w:rPr>
              <w:t>"</w:t>
            </w:r>
            <w:r w:rsidRPr="00E20883">
              <w:rPr>
                <w:rFonts w:ascii="Courier New" w:hAnsi="Courier New" w:cs="Courier New"/>
                <w:i/>
                <w:iCs/>
                <w:color w:val="008080"/>
                <w:sz w:val="18"/>
                <w:lang w:eastAsia="fi-FI"/>
              </w:rPr>
              <w:t xml:space="preserve"> </w:t>
            </w:r>
            <w:r w:rsidRPr="00E20883">
              <w:rPr>
                <w:rFonts w:ascii="Courier New" w:hAnsi="Courier New" w:cs="Courier New"/>
                <w:color w:val="FF0000"/>
                <w:sz w:val="18"/>
                <w:lang w:eastAsia="fi-FI"/>
              </w:rPr>
              <w:t>codeSystem</w:t>
            </w:r>
            <w:r w:rsidRPr="00E20883">
              <w:rPr>
                <w:rFonts w:ascii="Courier New" w:hAnsi="Courier New" w:cs="Courier New"/>
                <w:color w:val="0000FF"/>
                <w:sz w:val="18"/>
                <w:lang w:eastAsia="fi-FI"/>
              </w:rPr>
              <w:t>="</w:t>
            </w:r>
            <w:r w:rsidRPr="00E20883">
              <w:rPr>
                <w:rFonts w:ascii="Courier New" w:hAnsi="Courier New" w:cs="Courier New"/>
                <w:color w:val="000000"/>
                <w:sz w:val="18"/>
                <w:lang w:eastAsia="fi-FI"/>
              </w:rPr>
              <w:t>1.2.246.537.6.12.2002.905.2013</w:t>
            </w:r>
            <w:r w:rsidRPr="00E20883">
              <w:rPr>
                <w:rFonts w:ascii="Courier New" w:hAnsi="Courier New" w:cs="Courier New"/>
                <w:color w:val="0000FF"/>
                <w:sz w:val="18"/>
                <w:lang w:eastAsia="fi-FI"/>
              </w:rPr>
              <w:t>"</w:t>
            </w:r>
            <w:r w:rsidRPr="00E20883">
              <w:rPr>
                <w:rFonts w:ascii="Courier New" w:hAnsi="Courier New" w:cs="Courier New"/>
                <w:i/>
                <w:iCs/>
                <w:color w:val="008080"/>
                <w:sz w:val="18"/>
                <w:lang w:eastAsia="fi-FI"/>
              </w:rPr>
              <w:t xml:space="preserve"> </w:t>
            </w:r>
            <w:r w:rsidRPr="00E20883">
              <w:rPr>
                <w:rFonts w:ascii="Courier New" w:hAnsi="Courier New" w:cs="Courier New"/>
                <w:color w:val="FF0000"/>
                <w:sz w:val="18"/>
                <w:lang w:eastAsia="fi-FI"/>
              </w:rPr>
              <w:t>codeSystemN</w:t>
            </w:r>
            <w:r w:rsidRPr="00E20883">
              <w:rPr>
                <w:rFonts w:ascii="Courier New" w:hAnsi="Courier New" w:cs="Courier New"/>
                <w:color w:val="FF0000"/>
                <w:sz w:val="18"/>
                <w:lang w:eastAsia="fi-FI"/>
              </w:rPr>
              <w:t>a</w:t>
            </w:r>
            <w:r w:rsidRPr="00E20883">
              <w:rPr>
                <w:rFonts w:ascii="Courier New" w:hAnsi="Courier New" w:cs="Courier New"/>
                <w:color w:val="FF0000"/>
                <w:sz w:val="18"/>
                <w:lang w:eastAsia="fi-FI"/>
              </w:rPr>
              <w:t>me</w:t>
            </w:r>
            <w:r w:rsidRPr="00E20883">
              <w:rPr>
                <w:rFonts w:ascii="Courier New" w:hAnsi="Courier New" w:cs="Courier New"/>
                <w:color w:val="0000FF"/>
                <w:sz w:val="18"/>
                <w:lang w:eastAsia="fi-FI"/>
              </w:rPr>
              <w:t>="</w:t>
            </w:r>
            <w:r w:rsidRPr="00E20883">
              <w:rPr>
                <w:rFonts w:ascii="Courier New" w:hAnsi="Courier New" w:cs="Courier New"/>
                <w:color w:val="000000"/>
                <w:sz w:val="18"/>
                <w:lang w:eastAsia="fi-FI"/>
              </w:rPr>
              <w:t>THL/Tietosisältö - STH05 Suun terveydenhuollon indeksit ja mittaukset 2013</w:t>
            </w:r>
            <w:r w:rsidRPr="00E20883">
              <w:rPr>
                <w:rFonts w:ascii="Courier New" w:hAnsi="Courier New" w:cs="Courier New"/>
                <w:color w:val="0000FF"/>
                <w:sz w:val="18"/>
                <w:lang w:eastAsia="fi-FI"/>
              </w:rPr>
              <w:t>"</w:t>
            </w:r>
            <w:r w:rsidRPr="00E20883">
              <w:rPr>
                <w:rFonts w:ascii="Courier New" w:hAnsi="Courier New" w:cs="Courier New"/>
                <w:i/>
                <w:iCs/>
                <w:color w:val="008080"/>
                <w:sz w:val="18"/>
                <w:lang w:eastAsia="fi-FI"/>
              </w:rPr>
              <w:t xml:space="preserve"> </w:t>
            </w:r>
            <w:r w:rsidRPr="00E20883">
              <w:rPr>
                <w:rFonts w:ascii="Courier New" w:hAnsi="Courier New" w:cs="Courier New"/>
                <w:color w:val="FF0000"/>
                <w:sz w:val="18"/>
                <w:lang w:eastAsia="fi-FI"/>
              </w:rPr>
              <w:t>displayName</w:t>
            </w:r>
            <w:r w:rsidRPr="00E20883">
              <w:rPr>
                <w:rFonts w:ascii="Courier New" w:hAnsi="Courier New" w:cs="Courier New"/>
                <w:color w:val="0000FF"/>
                <w:sz w:val="18"/>
                <w:lang w:eastAsia="fi-FI"/>
              </w:rPr>
              <w:t>="</w:t>
            </w:r>
            <w:r w:rsidRPr="00E20883">
              <w:rPr>
                <w:rFonts w:ascii="Courier New" w:hAnsi="Courier New" w:cs="Courier New"/>
                <w:color w:val="000000"/>
                <w:sz w:val="18"/>
                <w:lang w:eastAsia="fi-FI"/>
              </w:rPr>
              <w:t>Sylkinäytteen lisätieto</w:t>
            </w:r>
            <w:r w:rsidRPr="00E20883">
              <w:rPr>
                <w:rFonts w:ascii="Courier New" w:hAnsi="Courier New" w:cs="Courier New"/>
                <w:color w:val="0000FF"/>
                <w:sz w:val="18"/>
                <w:lang w:eastAsia="fi-FI"/>
              </w:rPr>
              <w:t>"/&gt;</w:t>
            </w:r>
          </w:p>
          <w:p w14:paraId="2C096EC8" w14:textId="77777777" w:rsidR="00E20883" w:rsidRPr="00B4787B" w:rsidDel="006671C4" w:rsidRDefault="00E20883" w:rsidP="00E20883">
            <w:pPr>
              <w:autoSpaceDE w:val="0"/>
              <w:autoSpaceDN w:val="0"/>
              <w:adjustRightInd w:val="0"/>
              <w:jc w:val="left"/>
              <w:rPr>
                <w:del w:id="1667" w:author="Tekijä"/>
                <w:rFonts w:ascii="Courier New" w:hAnsi="Courier New" w:cs="Courier New"/>
                <w:color w:val="0000FF"/>
                <w:sz w:val="18"/>
                <w:lang w:eastAsia="fi-FI"/>
              </w:rPr>
            </w:pPr>
            <w:del w:id="1668" w:author="Tekijä">
              <w:r w:rsidRPr="00E20883" w:rsidDel="006671C4">
                <w:rPr>
                  <w:rFonts w:ascii="Courier New" w:hAnsi="Courier New" w:cs="Courier New"/>
                  <w:color w:val="000000"/>
                  <w:sz w:val="18"/>
                  <w:lang w:eastAsia="fi-FI"/>
                </w:rPr>
                <w:delText xml:space="preserve">        </w:delText>
              </w:r>
              <w:r w:rsidRPr="00B4787B" w:rsidDel="006671C4">
                <w:rPr>
                  <w:rFonts w:ascii="Courier New" w:hAnsi="Courier New" w:cs="Courier New"/>
                  <w:color w:val="0000FF"/>
                  <w:sz w:val="18"/>
                  <w:lang w:eastAsia="fi-FI"/>
                </w:rPr>
                <w:delText>&lt;</w:delText>
              </w:r>
              <w:r w:rsidRPr="00B4787B" w:rsidDel="006671C4">
                <w:rPr>
                  <w:rFonts w:ascii="Courier New" w:hAnsi="Courier New" w:cs="Courier New"/>
                  <w:color w:val="800000"/>
                  <w:sz w:val="18"/>
                  <w:lang w:eastAsia="fi-FI"/>
                </w:rPr>
                <w:delText>text</w:delText>
              </w:r>
              <w:r w:rsidRPr="00B4787B" w:rsidDel="006671C4">
                <w:rPr>
                  <w:rFonts w:ascii="Courier New" w:hAnsi="Courier New" w:cs="Courier New"/>
                  <w:color w:val="0000FF"/>
                  <w:sz w:val="18"/>
                  <w:lang w:eastAsia="fi-FI"/>
                </w:rPr>
                <w:delText>&gt;</w:delText>
              </w:r>
            </w:del>
          </w:p>
          <w:p w14:paraId="00EBBF5C" w14:textId="77777777" w:rsidR="00E20883" w:rsidRPr="00B4787B" w:rsidDel="006671C4" w:rsidRDefault="00E20883" w:rsidP="00E20883">
            <w:pPr>
              <w:autoSpaceDE w:val="0"/>
              <w:autoSpaceDN w:val="0"/>
              <w:adjustRightInd w:val="0"/>
              <w:jc w:val="left"/>
              <w:rPr>
                <w:del w:id="1669" w:author="Tekijä"/>
                <w:rFonts w:ascii="Courier New" w:hAnsi="Courier New" w:cs="Courier New"/>
                <w:color w:val="0000FF"/>
                <w:sz w:val="18"/>
                <w:lang w:eastAsia="fi-FI"/>
              </w:rPr>
            </w:pPr>
            <w:del w:id="1670" w:author="Tekijä">
              <w:r w:rsidRPr="00B4787B" w:rsidDel="006671C4">
                <w:rPr>
                  <w:rFonts w:ascii="Courier New" w:hAnsi="Courier New" w:cs="Courier New"/>
                  <w:color w:val="000000"/>
                  <w:sz w:val="18"/>
                  <w:lang w:eastAsia="fi-FI"/>
                </w:rPr>
                <w:delText xml:space="preserve">          </w:delText>
              </w:r>
              <w:r w:rsidRPr="00B4787B" w:rsidDel="006671C4">
                <w:rPr>
                  <w:rFonts w:ascii="Courier New" w:hAnsi="Courier New" w:cs="Courier New"/>
                  <w:color w:val="0000FF"/>
                  <w:sz w:val="18"/>
                  <w:lang w:eastAsia="fi-FI"/>
                </w:rPr>
                <w:delText>&lt;</w:delText>
              </w:r>
              <w:r w:rsidRPr="00B4787B" w:rsidDel="006671C4">
                <w:rPr>
                  <w:rFonts w:ascii="Courier New" w:hAnsi="Courier New" w:cs="Courier New"/>
                  <w:color w:val="800000"/>
                  <w:sz w:val="18"/>
                  <w:lang w:eastAsia="fi-FI"/>
                </w:rPr>
                <w:delText>reference</w:delText>
              </w:r>
              <w:r w:rsidRPr="00B4787B" w:rsidDel="006671C4">
                <w:rPr>
                  <w:rFonts w:ascii="Courier New" w:hAnsi="Courier New" w:cs="Courier New"/>
                  <w:i/>
                  <w:iCs/>
                  <w:color w:val="008080"/>
                  <w:sz w:val="18"/>
                  <w:lang w:eastAsia="fi-FI"/>
                </w:rPr>
                <w:delText xml:space="preserve"> </w:delText>
              </w:r>
              <w:r w:rsidRPr="00B4787B" w:rsidDel="006671C4">
                <w:rPr>
                  <w:rFonts w:ascii="Courier New" w:hAnsi="Courier New" w:cs="Courier New"/>
                  <w:color w:val="FF0000"/>
                  <w:sz w:val="18"/>
                  <w:lang w:eastAsia="fi-FI"/>
                </w:rPr>
                <w:delText>value</w:delText>
              </w:r>
              <w:r w:rsidRPr="00B4787B" w:rsidDel="006671C4">
                <w:rPr>
                  <w:rFonts w:ascii="Courier New" w:hAnsi="Courier New" w:cs="Courier New"/>
                  <w:color w:val="0000FF"/>
                  <w:sz w:val="18"/>
                  <w:lang w:eastAsia="fi-FI"/>
                </w:rPr>
                <w:delText>="</w:delText>
              </w:r>
              <w:r w:rsidRPr="00B4787B" w:rsidDel="006671C4">
                <w:rPr>
                  <w:rFonts w:ascii="Courier New" w:hAnsi="Courier New" w:cs="Courier New"/>
                  <w:color w:val="000000"/>
                  <w:sz w:val="18"/>
                  <w:lang w:eastAsia="fi-FI"/>
                </w:rPr>
                <w:delText>#OID1.2.246.10.1234567.14.2013.123.5.10.12.4</w:delText>
              </w:r>
              <w:r w:rsidRPr="00B4787B" w:rsidDel="006671C4">
                <w:rPr>
                  <w:rFonts w:ascii="Courier New" w:hAnsi="Courier New" w:cs="Courier New"/>
                  <w:color w:val="0000FF"/>
                  <w:sz w:val="18"/>
                  <w:lang w:eastAsia="fi-FI"/>
                </w:rPr>
                <w:delText>"/&gt;</w:delText>
              </w:r>
            </w:del>
          </w:p>
          <w:p w14:paraId="6F18D195" w14:textId="77777777" w:rsidR="00E20883" w:rsidRPr="00B4787B" w:rsidDel="006671C4" w:rsidRDefault="00E20883" w:rsidP="00E20883">
            <w:pPr>
              <w:autoSpaceDE w:val="0"/>
              <w:autoSpaceDN w:val="0"/>
              <w:adjustRightInd w:val="0"/>
              <w:jc w:val="left"/>
              <w:rPr>
                <w:del w:id="1671" w:author="Tekijä"/>
                <w:rFonts w:ascii="Courier New" w:hAnsi="Courier New" w:cs="Courier New"/>
                <w:color w:val="0000FF"/>
                <w:sz w:val="18"/>
                <w:lang w:eastAsia="fi-FI"/>
              </w:rPr>
            </w:pPr>
            <w:del w:id="1672" w:author="Tekijä">
              <w:r w:rsidRPr="00B4787B" w:rsidDel="006671C4">
                <w:rPr>
                  <w:rFonts w:ascii="Courier New" w:hAnsi="Courier New" w:cs="Courier New"/>
                  <w:color w:val="000000"/>
                  <w:sz w:val="18"/>
                  <w:lang w:eastAsia="fi-FI"/>
                </w:rPr>
                <w:delText xml:space="preserve">        </w:delText>
              </w:r>
              <w:r w:rsidRPr="00B4787B" w:rsidDel="006671C4">
                <w:rPr>
                  <w:rFonts w:ascii="Courier New" w:hAnsi="Courier New" w:cs="Courier New"/>
                  <w:color w:val="0000FF"/>
                  <w:sz w:val="18"/>
                  <w:lang w:eastAsia="fi-FI"/>
                </w:rPr>
                <w:delText>&lt;/</w:delText>
              </w:r>
              <w:r w:rsidRPr="00B4787B" w:rsidDel="006671C4">
                <w:rPr>
                  <w:rFonts w:ascii="Courier New" w:hAnsi="Courier New" w:cs="Courier New"/>
                  <w:color w:val="800000"/>
                  <w:sz w:val="18"/>
                  <w:lang w:eastAsia="fi-FI"/>
                </w:rPr>
                <w:delText>text</w:delText>
              </w:r>
              <w:r w:rsidRPr="00B4787B" w:rsidDel="006671C4">
                <w:rPr>
                  <w:rFonts w:ascii="Courier New" w:hAnsi="Courier New" w:cs="Courier New"/>
                  <w:color w:val="0000FF"/>
                  <w:sz w:val="18"/>
                  <w:lang w:eastAsia="fi-FI"/>
                </w:rPr>
                <w:delText>&gt;</w:delText>
              </w:r>
            </w:del>
          </w:p>
          <w:p w14:paraId="262D44EE" w14:textId="77777777" w:rsidR="006671C4" w:rsidRPr="006671C4" w:rsidRDefault="006671C4" w:rsidP="00E20883">
            <w:pPr>
              <w:autoSpaceDE w:val="0"/>
              <w:autoSpaceDN w:val="0"/>
              <w:adjustRightInd w:val="0"/>
              <w:jc w:val="left"/>
              <w:rPr>
                <w:ins w:id="1673" w:author="Tekijä"/>
                <w:rFonts w:ascii="Courier New" w:hAnsi="Courier New" w:cs="Courier New"/>
                <w:color w:val="0000FF"/>
                <w:sz w:val="18"/>
                <w:lang w:eastAsia="fi-FI"/>
              </w:rPr>
            </w:pPr>
            <w:ins w:id="1674" w:author="Tekijä">
              <w:r w:rsidRPr="006671C4">
                <w:rPr>
                  <w:rFonts w:ascii="Courier New" w:hAnsi="Courier New" w:cs="Courier New"/>
                  <w:color w:val="000000"/>
                  <w:sz w:val="18"/>
                  <w:lang w:eastAsia="fi-FI"/>
                </w:rPr>
                <w:t xml:space="preserve">        </w:t>
              </w:r>
              <w:r w:rsidRPr="006671C4">
                <w:rPr>
                  <w:rFonts w:ascii="Courier New" w:hAnsi="Courier New" w:cs="Courier New"/>
                  <w:color w:val="0000FF"/>
                  <w:sz w:val="18"/>
                  <w:lang w:eastAsia="fi-FI"/>
                </w:rPr>
                <w:t>&lt;</w:t>
              </w:r>
              <w:r w:rsidRPr="006671C4">
                <w:rPr>
                  <w:rFonts w:ascii="Courier New" w:hAnsi="Courier New" w:cs="Courier New"/>
                  <w:color w:val="800000"/>
                  <w:sz w:val="18"/>
                  <w:lang w:eastAsia="fi-FI"/>
                </w:rPr>
                <w:t>value</w:t>
              </w:r>
              <w:r w:rsidRPr="006671C4">
                <w:rPr>
                  <w:rFonts w:ascii="Courier New" w:hAnsi="Courier New" w:cs="Courier New"/>
                  <w:i/>
                  <w:iCs/>
                  <w:color w:val="008080"/>
                  <w:sz w:val="18"/>
                  <w:lang w:eastAsia="fi-FI"/>
                </w:rPr>
                <w:t xml:space="preserve"> </w:t>
              </w:r>
              <w:r w:rsidRPr="006671C4">
                <w:rPr>
                  <w:rFonts w:ascii="Courier New" w:hAnsi="Courier New" w:cs="Courier New"/>
                  <w:color w:val="FF0000"/>
                  <w:sz w:val="18"/>
                  <w:lang w:eastAsia="fi-FI"/>
                </w:rPr>
                <w:t>xsi:type</w:t>
              </w:r>
              <w:r w:rsidRPr="006671C4">
                <w:rPr>
                  <w:rFonts w:ascii="Courier New" w:hAnsi="Courier New" w:cs="Courier New"/>
                  <w:color w:val="0000FF"/>
                  <w:sz w:val="18"/>
                  <w:lang w:eastAsia="fi-FI"/>
                </w:rPr>
                <w:t>="</w:t>
              </w:r>
              <w:r w:rsidRPr="006671C4">
                <w:rPr>
                  <w:rFonts w:ascii="Courier New" w:hAnsi="Courier New" w:cs="Courier New"/>
                  <w:color w:val="000000"/>
                  <w:sz w:val="18"/>
                  <w:lang w:eastAsia="fi-FI"/>
                </w:rPr>
                <w:t>ST</w:t>
              </w:r>
              <w:r w:rsidRPr="006671C4">
                <w:rPr>
                  <w:rFonts w:ascii="Courier New" w:hAnsi="Courier New" w:cs="Courier New"/>
                  <w:color w:val="0000FF"/>
                  <w:sz w:val="18"/>
                  <w:lang w:eastAsia="fi-FI"/>
                </w:rPr>
                <w:t>"&gt;</w:t>
              </w:r>
              <w:r w:rsidRPr="006671C4">
                <w:rPr>
                  <w:rFonts w:ascii="Courier New" w:hAnsi="Courier New" w:cs="Courier New"/>
                  <w:color w:val="000000"/>
                  <w:sz w:val="18"/>
                  <w:lang w:eastAsia="fi-FI"/>
                </w:rPr>
                <w:t>näytteen lisätiedot tähän</w:t>
              </w:r>
              <w:r w:rsidRPr="006671C4">
                <w:rPr>
                  <w:rFonts w:ascii="Courier New" w:hAnsi="Courier New" w:cs="Courier New"/>
                  <w:color w:val="0000FF"/>
                  <w:sz w:val="18"/>
                  <w:lang w:eastAsia="fi-FI"/>
                </w:rPr>
                <w:t>&lt;/</w:t>
              </w:r>
              <w:r w:rsidRPr="006671C4">
                <w:rPr>
                  <w:rFonts w:ascii="Courier New" w:hAnsi="Courier New" w:cs="Courier New"/>
                  <w:color w:val="800000"/>
                  <w:sz w:val="18"/>
                  <w:lang w:eastAsia="fi-FI"/>
                </w:rPr>
                <w:t>value</w:t>
              </w:r>
              <w:r w:rsidRPr="006671C4">
                <w:rPr>
                  <w:rFonts w:ascii="Courier New" w:hAnsi="Courier New" w:cs="Courier New"/>
                  <w:color w:val="0000FF"/>
                  <w:sz w:val="18"/>
                  <w:lang w:eastAsia="fi-FI"/>
                </w:rPr>
                <w:t>&gt;</w:t>
              </w:r>
            </w:ins>
          </w:p>
          <w:p w14:paraId="31BA30F5" w14:textId="77777777" w:rsidR="00E20883" w:rsidRPr="00E20883" w:rsidRDefault="00E20883" w:rsidP="00E20883">
            <w:pPr>
              <w:autoSpaceDE w:val="0"/>
              <w:autoSpaceDN w:val="0"/>
              <w:adjustRightInd w:val="0"/>
              <w:jc w:val="left"/>
              <w:rPr>
                <w:rFonts w:ascii="Courier New" w:hAnsi="Courier New" w:cs="Courier New"/>
                <w:color w:val="0000FF"/>
                <w:sz w:val="18"/>
                <w:lang w:val="en-US" w:eastAsia="fi-FI"/>
              </w:rPr>
            </w:pPr>
            <w:r w:rsidRPr="006671C4">
              <w:rPr>
                <w:rFonts w:ascii="Courier New" w:hAnsi="Courier New" w:cs="Courier New"/>
                <w:color w:val="000000"/>
                <w:sz w:val="18"/>
                <w:lang w:eastAsia="fi-FI"/>
              </w:rPr>
              <w:t xml:space="preserve">    </w:t>
            </w:r>
            <w:r w:rsidRPr="00E20883">
              <w:rPr>
                <w:rFonts w:ascii="Courier New" w:hAnsi="Courier New" w:cs="Courier New"/>
                <w:color w:val="0000FF"/>
                <w:sz w:val="18"/>
                <w:lang w:val="en-US" w:eastAsia="fi-FI"/>
              </w:rPr>
              <w:t>&lt;/</w:t>
            </w:r>
            <w:r w:rsidRPr="00E20883">
              <w:rPr>
                <w:rFonts w:ascii="Courier New" w:hAnsi="Courier New" w:cs="Courier New"/>
                <w:color w:val="800000"/>
                <w:sz w:val="18"/>
                <w:lang w:val="en-US" w:eastAsia="fi-FI"/>
              </w:rPr>
              <w:t>observation</w:t>
            </w:r>
            <w:r w:rsidRPr="00E20883">
              <w:rPr>
                <w:rFonts w:ascii="Courier New" w:hAnsi="Courier New" w:cs="Courier New"/>
                <w:color w:val="0000FF"/>
                <w:sz w:val="18"/>
                <w:lang w:val="en-US" w:eastAsia="fi-FI"/>
              </w:rPr>
              <w:t>&gt;</w:t>
            </w:r>
          </w:p>
          <w:p w14:paraId="4EF50051" w14:textId="77777777" w:rsidR="003F6A08" w:rsidRPr="003F6A08" w:rsidRDefault="00E20883" w:rsidP="00E20883">
            <w:pPr>
              <w:autoSpaceDE w:val="0"/>
              <w:autoSpaceDN w:val="0"/>
              <w:adjustRightInd w:val="0"/>
              <w:jc w:val="left"/>
              <w:rPr>
                <w:rFonts w:ascii="Courier New" w:hAnsi="Courier New" w:cs="Courier New"/>
                <w:sz w:val="18"/>
                <w:szCs w:val="18"/>
                <w:lang w:val="en-US"/>
              </w:rPr>
            </w:pPr>
            <w:r w:rsidRPr="00E20883">
              <w:rPr>
                <w:rFonts w:ascii="Courier New" w:hAnsi="Courier New" w:cs="Courier New"/>
                <w:color w:val="0000FF"/>
                <w:sz w:val="18"/>
                <w:lang w:val="en-US" w:eastAsia="fi-FI"/>
              </w:rPr>
              <w:t>&lt;/</w:t>
            </w:r>
            <w:r w:rsidRPr="00E20883">
              <w:rPr>
                <w:rFonts w:ascii="Courier New" w:hAnsi="Courier New" w:cs="Courier New"/>
                <w:color w:val="800000"/>
                <w:sz w:val="18"/>
                <w:lang w:val="en-US" w:eastAsia="fi-FI"/>
              </w:rPr>
              <w:t>entryRelationship</w:t>
            </w:r>
            <w:r w:rsidRPr="00E20883">
              <w:rPr>
                <w:rFonts w:ascii="Courier New" w:hAnsi="Courier New" w:cs="Courier New"/>
                <w:color w:val="0000FF"/>
                <w:sz w:val="18"/>
                <w:lang w:val="en-US" w:eastAsia="fi-FI"/>
              </w:rPr>
              <w:t>&gt;</w:t>
            </w:r>
          </w:p>
        </w:tc>
      </w:tr>
    </w:tbl>
    <w:p w14:paraId="0B0CC93D" w14:textId="77777777" w:rsidR="003F6A08" w:rsidRPr="008E33EF" w:rsidRDefault="009379BB" w:rsidP="003F6A08">
      <w:r w:rsidRPr="008E33EF">
        <w:br w:type="page"/>
      </w:r>
    </w:p>
    <w:p w14:paraId="0490CE67" w14:textId="77777777" w:rsidR="003F6A08" w:rsidRPr="003F6A08" w:rsidRDefault="003F6A08" w:rsidP="008E33EF">
      <w:pPr>
        <w:pStyle w:val="Otsikko1"/>
      </w:pPr>
      <w:bookmarkStart w:id="1675" w:name="_Toc377399186"/>
      <w:bookmarkStart w:id="1676" w:name="_Toc377399187"/>
      <w:bookmarkStart w:id="1677" w:name="_Toc436732635"/>
      <w:bookmarkEnd w:id="1675"/>
      <w:r w:rsidRPr="003F6A08">
        <w:t>Suun terveydenhuollon esitiedot ja omahoito</w:t>
      </w:r>
      <w:bookmarkEnd w:id="1676"/>
      <w:bookmarkEnd w:id="1677"/>
    </w:p>
    <w:p w14:paraId="424B0375" w14:textId="77777777" w:rsidR="003F6A08" w:rsidRDefault="003F6A08" w:rsidP="003F6A08">
      <w:r w:rsidRPr="003F6A08">
        <w:t>Suun terveydenhuollon esitiedot ja omahoito tulevat omaan entry:n. Tietosisältö on kuvattu STH06 Suun terveydenhuollon esitiedot ja omahoito -tietosisältömäärittelyssä [16].</w:t>
      </w:r>
    </w:p>
    <w:p w14:paraId="52D088A1" w14:textId="77777777" w:rsidR="00565355" w:rsidRDefault="00565355" w:rsidP="003F6A08"/>
    <w:p w14:paraId="25165C43" w14:textId="77777777" w:rsidR="00565355" w:rsidRPr="003F6A08" w:rsidRDefault="00565355" w:rsidP="003F6A08">
      <w:r>
        <w:t>Tiedot kirjataan SUU-näkymälle.</w:t>
      </w:r>
    </w:p>
    <w:p w14:paraId="65DE2CA9" w14:textId="77777777" w:rsidR="003F6A08" w:rsidRPr="003F6A08" w:rsidRDefault="003F6A08" w:rsidP="008E33EF">
      <w:pPr>
        <w:pStyle w:val="Otsikko2"/>
        <w:rPr>
          <w:lang w:val="en-US"/>
        </w:rPr>
      </w:pPr>
      <w:bookmarkStart w:id="1678" w:name="_Toc377399188"/>
      <w:bookmarkStart w:id="1679" w:name="_Toc436732636"/>
      <w:r w:rsidRPr="003F6A08">
        <w:rPr>
          <w:lang w:val="en-US"/>
        </w:rPr>
        <w:t>Otsikko</w:t>
      </w:r>
      <w:bookmarkEnd w:id="1678"/>
      <w:bookmarkEnd w:id="1679"/>
    </w:p>
    <w:p w14:paraId="176443B0" w14:textId="77777777" w:rsidR="003F6A08" w:rsidRPr="003F6A08" w:rsidRDefault="003F6A08" w:rsidP="003F6A08">
      <w:r w:rsidRPr="003F6A08">
        <w:t>Otsikkona AR/YDIN – Otsikot koodistosta ’Nykytila’, koodiarvo 37.</w:t>
      </w:r>
    </w:p>
    <w:p w14:paraId="7C8566D0" w14:textId="77777777" w:rsidR="003F6A08" w:rsidRPr="003F6A08" w:rsidRDefault="003F6A08" w:rsidP="008E33EF">
      <w:pPr>
        <w:pStyle w:val="Otsikko2"/>
        <w:rPr>
          <w:lang w:val="en-US"/>
        </w:rPr>
      </w:pPr>
      <w:bookmarkStart w:id="1680" w:name="_Toc377399189"/>
      <w:bookmarkStart w:id="1681" w:name="_Toc436732637"/>
      <w:r w:rsidRPr="003F6A08">
        <w:rPr>
          <w:lang w:val="en-US"/>
        </w:rPr>
        <w:t>Näyttömuoto</w:t>
      </w:r>
      <w:bookmarkEnd w:id="1680"/>
      <w:bookmarkEnd w:id="1681"/>
    </w:p>
    <w:p w14:paraId="24C63C64" w14:textId="77777777" w:rsidR="003F6A08" w:rsidRPr="003F6A08" w:rsidRDefault="003F6A08" w:rsidP="003F6A08">
      <w:r w:rsidRPr="003F6A08">
        <w:t>Näyttömuodon toteutusohjeistus on Kertomus ja lomakkeet -oppaassa [8]. Alla on esimerkki näyt-tömuotoon tuotavista tiedoista, tiedot on tarkemmin kuvattu kunkin observationin kohdalla.</w:t>
      </w:r>
    </w:p>
    <w:p w14:paraId="6407817F" w14:textId="77777777" w:rsidR="003F6A08" w:rsidRDefault="003F6A08" w:rsidP="003F6A08">
      <w:pPr>
        <w:rPr>
          <w:ins w:id="1682" w:author="Tekijä"/>
        </w:rPr>
      </w:pPr>
    </w:p>
    <w:p w14:paraId="0EFFD5AF" w14:textId="77777777" w:rsidR="00DA116E" w:rsidRDefault="00DA116E" w:rsidP="00DA116E">
      <w:pPr>
        <w:rPr>
          <w:ins w:id="1683" w:author="Tekijä"/>
        </w:rPr>
      </w:pPr>
      <w:ins w:id="1684" w:author="Tekijä">
        <w:r w:rsidRPr="00A922F6">
          <w:t>Geneerinen esitystapa:</w:t>
        </w:r>
      </w:ins>
    </w:p>
    <w:p w14:paraId="07B5474F" w14:textId="77777777" w:rsidR="00DA116E" w:rsidRDefault="00DA116E" w:rsidP="00DA116E">
      <w:pPr>
        <w:rPr>
          <w:ins w:id="1685" w:author="Tekijä"/>
        </w:rPr>
      </w:pPr>
    </w:p>
    <w:p w14:paraId="507D6608" w14:textId="77777777" w:rsidR="00DA116E" w:rsidRDefault="003F2616" w:rsidP="00DA116E">
      <w:pPr>
        <w:rPr>
          <w:ins w:id="1686" w:author="Tekijä"/>
        </w:rPr>
      </w:pPr>
      <w:ins w:id="1687" w:author="Tekijä">
        <w:r w:rsidRPr="003F2616">
          <w:rPr>
            <w:b/>
          </w:rPr>
          <w:t>”Omahoito: ”</w:t>
        </w:r>
        <w:r>
          <w:rPr>
            <w:b/>
          </w:rPr>
          <w:t xml:space="preserve"> </w:t>
        </w:r>
        <w:r>
          <w:t>CodeId 11*</w:t>
        </w:r>
      </w:ins>
    </w:p>
    <w:p w14:paraId="75C033EB" w14:textId="77777777" w:rsidR="003F2616" w:rsidRPr="003F2616" w:rsidRDefault="003F2616" w:rsidP="00DA116E">
      <w:pPr>
        <w:rPr>
          <w:ins w:id="1688" w:author="Tekijä"/>
        </w:rPr>
      </w:pPr>
      <w:ins w:id="1689" w:author="Tekijä">
        <w:r>
          <w:t>* myös tiedon otsikko</w:t>
        </w:r>
      </w:ins>
    </w:p>
    <w:p w14:paraId="6994B79A" w14:textId="77777777" w:rsidR="00DA116E" w:rsidRDefault="00DA116E" w:rsidP="00DA116E">
      <w:pPr>
        <w:rPr>
          <w:ins w:id="1690" w:author="Tekijä"/>
        </w:rPr>
      </w:pPr>
    </w:p>
    <w:p w14:paraId="09548B41" w14:textId="77777777" w:rsidR="00DA116E" w:rsidRDefault="00DA116E" w:rsidP="00DA116E">
      <w:pPr>
        <w:rPr>
          <w:ins w:id="1691" w:author="Tekijä"/>
        </w:rPr>
      </w:pPr>
      <w:ins w:id="1692" w:author="Tekijä">
        <w:r>
          <w:t>Esimerkkikirjaus näyttömuodossa:</w:t>
        </w:r>
      </w:ins>
    </w:p>
    <w:p w14:paraId="0B6EFD34" w14:textId="77777777" w:rsidR="00DA116E" w:rsidRDefault="00DA116E" w:rsidP="003F6A08">
      <w:pPr>
        <w:rPr>
          <w:ins w:id="1693" w:author="Tekijä"/>
        </w:rPr>
      </w:pPr>
    </w:p>
    <w:p w14:paraId="3BF47D65" w14:textId="77777777" w:rsidR="00DA116E" w:rsidRPr="00DA116E" w:rsidRDefault="00DA116E" w:rsidP="00DA116E">
      <w:pPr>
        <w:jc w:val="left"/>
        <w:rPr>
          <w:ins w:id="1694" w:author="Tekijä"/>
          <w:szCs w:val="24"/>
          <w:lang w:eastAsia="fi-FI"/>
        </w:rPr>
      </w:pPr>
      <w:ins w:id="1695" w:author="Tekijä">
        <w:r w:rsidRPr="00DA116E">
          <w:rPr>
            <w:b/>
            <w:bCs/>
            <w:szCs w:val="24"/>
            <w:lang w:eastAsia="fi-FI"/>
          </w:rPr>
          <w:t xml:space="preserve">Omahoito: </w:t>
        </w:r>
        <w:r w:rsidRPr="00DA116E">
          <w:rPr>
            <w:szCs w:val="24"/>
            <w:lang w:eastAsia="fi-FI"/>
          </w:rPr>
          <w:t>Harjauskertojen lukumäärä: 2 kertaa päivässä tai useammin</w:t>
        </w:r>
      </w:ins>
    </w:p>
    <w:p w14:paraId="2D7B6CCD" w14:textId="77777777" w:rsidR="00DA116E" w:rsidRDefault="00DA116E" w:rsidP="003F6A08">
      <w:pPr>
        <w:rPr>
          <w:ins w:id="1696" w:author="Tekijä"/>
        </w:rPr>
      </w:pPr>
    </w:p>
    <w:p w14:paraId="7309B788" w14:textId="77777777" w:rsidR="00DA116E" w:rsidRPr="003F6A08" w:rsidRDefault="00DA116E"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3D36574E"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56D2CC0C" w14:textId="77777777" w:rsidR="00AD6907" w:rsidRPr="00AD6907" w:rsidRDefault="00AD6907" w:rsidP="00AD6907">
            <w:pPr>
              <w:autoSpaceDE w:val="0"/>
              <w:autoSpaceDN w:val="0"/>
              <w:adjustRightInd w:val="0"/>
              <w:jc w:val="left"/>
              <w:rPr>
                <w:ins w:id="1697" w:author="Tekijä"/>
                <w:rFonts w:ascii="Courier New" w:hAnsi="Courier New" w:cs="Courier New"/>
                <w:color w:val="0000FF"/>
                <w:sz w:val="18"/>
                <w:lang w:val="en-US" w:eastAsia="fi-FI"/>
              </w:rPr>
            </w:pPr>
            <w:ins w:id="1698" w:author="Tekijä">
              <w:r w:rsidRPr="00B4787B">
                <w:rPr>
                  <w:rFonts w:ascii="Courier New" w:hAnsi="Courier New" w:cs="Courier New"/>
                  <w:color w:val="000000"/>
                  <w:sz w:val="18"/>
                  <w:lang w:eastAsia="fi-FI"/>
                </w:rPr>
                <w:t xml:space="preserve">    </w:t>
              </w:r>
              <w:r w:rsidRPr="00AD6907">
                <w:rPr>
                  <w:rFonts w:ascii="Courier New" w:hAnsi="Courier New" w:cs="Courier New"/>
                  <w:color w:val="0000FF"/>
                  <w:sz w:val="18"/>
                  <w:lang w:val="en-US" w:eastAsia="fi-FI"/>
                </w:rPr>
                <w:t>&lt;</w:t>
              </w:r>
              <w:r w:rsidRPr="00AD6907">
                <w:rPr>
                  <w:rFonts w:ascii="Courier New" w:hAnsi="Courier New" w:cs="Courier New"/>
                  <w:color w:val="800000"/>
                  <w:sz w:val="18"/>
                  <w:lang w:val="en-US" w:eastAsia="fi-FI"/>
                </w:rPr>
                <w:t>text</w:t>
              </w:r>
              <w:r w:rsidRPr="00AD6907">
                <w:rPr>
                  <w:rFonts w:ascii="Courier New" w:hAnsi="Courier New" w:cs="Courier New"/>
                  <w:color w:val="0000FF"/>
                  <w:sz w:val="18"/>
                  <w:lang w:val="en-US" w:eastAsia="fi-FI"/>
                </w:rPr>
                <w:t>&gt;</w:t>
              </w:r>
            </w:ins>
          </w:p>
          <w:p w14:paraId="6FEADB12" w14:textId="77777777" w:rsidR="00AD6907" w:rsidRPr="00AD6907" w:rsidRDefault="00AD6907" w:rsidP="00AD6907">
            <w:pPr>
              <w:autoSpaceDE w:val="0"/>
              <w:autoSpaceDN w:val="0"/>
              <w:adjustRightInd w:val="0"/>
              <w:jc w:val="left"/>
              <w:rPr>
                <w:ins w:id="1699" w:author="Tekijä"/>
                <w:rFonts w:ascii="Courier New" w:hAnsi="Courier New" w:cs="Courier New"/>
                <w:color w:val="0000FF"/>
                <w:sz w:val="18"/>
                <w:lang w:val="en-US" w:eastAsia="fi-FI"/>
              </w:rPr>
            </w:pPr>
            <w:ins w:id="1700" w:author="Tekijä">
              <w:r w:rsidRPr="00AD6907">
                <w:rPr>
                  <w:rFonts w:ascii="Courier New" w:hAnsi="Courier New" w:cs="Courier New"/>
                  <w:color w:val="000000"/>
                  <w:sz w:val="18"/>
                  <w:lang w:val="en-US" w:eastAsia="fi-FI"/>
                </w:rPr>
                <w:t xml:space="preserve">        </w:t>
              </w:r>
              <w:r w:rsidRPr="00AD6907">
                <w:rPr>
                  <w:rFonts w:ascii="Courier New" w:hAnsi="Courier New" w:cs="Courier New"/>
                  <w:color w:val="0000FF"/>
                  <w:sz w:val="18"/>
                  <w:lang w:val="en-US" w:eastAsia="fi-FI"/>
                </w:rPr>
                <w:t>&lt;</w:t>
              </w:r>
              <w:r w:rsidRPr="00AD6907">
                <w:rPr>
                  <w:rFonts w:ascii="Courier New" w:hAnsi="Courier New" w:cs="Courier New"/>
                  <w:color w:val="800000"/>
                  <w:sz w:val="18"/>
                  <w:lang w:val="en-US" w:eastAsia="fi-FI"/>
                </w:rPr>
                <w:t>paragraph</w:t>
              </w:r>
              <w:r w:rsidRPr="00AD6907">
                <w:rPr>
                  <w:rFonts w:ascii="Courier New" w:hAnsi="Courier New" w:cs="Courier New"/>
                  <w:i/>
                  <w:iCs/>
                  <w:color w:val="008080"/>
                  <w:sz w:val="18"/>
                  <w:lang w:val="en-US" w:eastAsia="fi-FI"/>
                </w:rPr>
                <w:t xml:space="preserve"> </w:t>
              </w:r>
              <w:r w:rsidRPr="00AD6907">
                <w:rPr>
                  <w:rFonts w:ascii="Courier New" w:hAnsi="Courier New" w:cs="Courier New"/>
                  <w:color w:val="FF0000"/>
                  <w:sz w:val="18"/>
                  <w:lang w:val="en-US" w:eastAsia="fi-FI"/>
                </w:rPr>
                <w:t>ID</w:t>
              </w:r>
              <w:r w:rsidRPr="00AD6907">
                <w:rPr>
                  <w:rFonts w:ascii="Courier New" w:hAnsi="Courier New" w:cs="Courier New"/>
                  <w:color w:val="0000FF"/>
                  <w:sz w:val="18"/>
                  <w:lang w:val="en-US" w:eastAsia="fi-FI"/>
                </w:rPr>
                <w:t>="</w:t>
              </w:r>
              <w:r w:rsidRPr="00AD6907">
                <w:rPr>
                  <w:rFonts w:ascii="Courier New" w:hAnsi="Courier New" w:cs="Courier New"/>
                  <w:color w:val="000000"/>
                  <w:sz w:val="18"/>
                  <w:lang w:val="en-US" w:eastAsia="fi-FI"/>
                </w:rPr>
                <w:t>OID1.2.246.10.1234567.14.2015.123.6.1</w:t>
              </w:r>
              <w:r w:rsidRPr="00AD6907">
                <w:rPr>
                  <w:rFonts w:ascii="Courier New" w:hAnsi="Courier New" w:cs="Courier New"/>
                  <w:color w:val="0000FF"/>
                  <w:sz w:val="18"/>
                  <w:lang w:val="en-US" w:eastAsia="fi-FI"/>
                </w:rPr>
                <w:t>"&gt;</w:t>
              </w:r>
            </w:ins>
          </w:p>
          <w:p w14:paraId="1FE34544" w14:textId="77777777" w:rsidR="00AD6907" w:rsidRPr="00AD6907" w:rsidRDefault="00AD6907" w:rsidP="00AD6907">
            <w:pPr>
              <w:autoSpaceDE w:val="0"/>
              <w:autoSpaceDN w:val="0"/>
              <w:adjustRightInd w:val="0"/>
              <w:jc w:val="left"/>
              <w:rPr>
                <w:ins w:id="1701" w:author="Tekijä"/>
                <w:rFonts w:ascii="Courier New" w:hAnsi="Courier New" w:cs="Courier New"/>
                <w:color w:val="0000FF"/>
                <w:sz w:val="18"/>
                <w:lang w:val="en-US" w:eastAsia="fi-FI"/>
              </w:rPr>
            </w:pPr>
            <w:ins w:id="1702" w:author="Tekijä">
              <w:r w:rsidRPr="00AD6907">
                <w:rPr>
                  <w:rFonts w:ascii="Courier New" w:hAnsi="Courier New" w:cs="Courier New"/>
                  <w:color w:val="000000"/>
                  <w:sz w:val="18"/>
                  <w:lang w:val="en-US" w:eastAsia="fi-FI"/>
                </w:rPr>
                <w:t xml:space="preserve">            </w:t>
              </w:r>
              <w:r w:rsidRPr="00AD6907">
                <w:rPr>
                  <w:rFonts w:ascii="Courier New" w:hAnsi="Courier New" w:cs="Courier New"/>
                  <w:color w:val="0000FF"/>
                  <w:sz w:val="18"/>
                  <w:lang w:val="en-US" w:eastAsia="fi-FI"/>
                </w:rPr>
                <w:t>&lt;</w:t>
              </w:r>
              <w:r w:rsidRPr="00AD6907">
                <w:rPr>
                  <w:rFonts w:ascii="Courier New" w:hAnsi="Courier New" w:cs="Courier New"/>
                  <w:color w:val="800000"/>
                  <w:sz w:val="18"/>
                  <w:lang w:val="en-US" w:eastAsia="fi-FI"/>
                </w:rPr>
                <w:t>content</w:t>
              </w:r>
              <w:r w:rsidRPr="00AD6907">
                <w:rPr>
                  <w:rFonts w:ascii="Courier New" w:hAnsi="Courier New" w:cs="Courier New"/>
                  <w:i/>
                  <w:iCs/>
                  <w:color w:val="008080"/>
                  <w:sz w:val="18"/>
                  <w:lang w:val="en-US" w:eastAsia="fi-FI"/>
                </w:rPr>
                <w:t xml:space="preserve"> </w:t>
              </w:r>
              <w:r w:rsidRPr="00AD6907">
                <w:rPr>
                  <w:rFonts w:ascii="Courier New" w:hAnsi="Courier New" w:cs="Courier New"/>
                  <w:color w:val="FF0000"/>
                  <w:sz w:val="18"/>
                  <w:lang w:val="en-US" w:eastAsia="fi-FI"/>
                </w:rPr>
                <w:t>styleCode</w:t>
              </w:r>
              <w:r w:rsidRPr="00AD6907">
                <w:rPr>
                  <w:rFonts w:ascii="Courier New" w:hAnsi="Courier New" w:cs="Courier New"/>
                  <w:color w:val="0000FF"/>
                  <w:sz w:val="18"/>
                  <w:lang w:val="en-US" w:eastAsia="fi-FI"/>
                </w:rPr>
                <w:t>="</w:t>
              </w:r>
              <w:r w:rsidRPr="00AD6907">
                <w:rPr>
                  <w:rFonts w:ascii="Courier New" w:hAnsi="Courier New" w:cs="Courier New"/>
                  <w:color w:val="000000"/>
                  <w:sz w:val="18"/>
                  <w:lang w:val="en-US" w:eastAsia="fi-FI"/>
                </w:rPr>
                <w:t>Bold</w:t>
              </w:r>
              <w:r w:rsidRPr="00AD6907">
                <w:rPr>
                  <w:rFonts w:ascii="Courier New" w:hAnsi="Courier New" w:cs="Courier New"/>
                  <w:color w:val="0000FF"/>
                  <w:sz w:val="18"/>
                  <w:lang w:val="en-US" w:eastAsia="fi-FI"/>
                </w:rPr>
                <w:t>"&gt;</w:t>
              </w:r>
              <w:r w:rsidRPr="00AD6907">
                <w:rPr>
                  <w:rFonts w:ascii="Courier New" w:hAnsi="Courier New" w:cs="Courier New"/>
                  <w:color w:val="000000"/>
                  <w:sz w:val="18"/>
                  <w:lang w:val="en-US" w:eastAsia="fi-FI"/>
                </w:rPr>
                <w:t xml:space="preserve">Omahoito: </w:t>
              </w:r>
              <w:r w:rsidRPr="00AD6907">
                <w:rPr>
                  <w:rFonts w:ascii="Courier New" w:hAnsi="Courier New" w:cs="Courier New"/>
                  <w:color w:val="0000FF"/>
                  <w:sz w:val="18"/>
                  <w:lang w:val="en-US" w:eastAsia="fi-FI"/>
                </w:rPr>
                <w:t>&lt;/</w:t>
              </w:r>
              <w:r w:rsidRPr="00AD6907">
                <w:rPr>
                  <w:rFonts w:ascii="Courier New" w:hAnsi="Courier New" w:cs="Courier New"/>
                  <w:color w:val="800000"/>
                  <w:sz w:val="18"/>
                  <w:lang w:val="en-US" w:eastAsia="fi-FI"/>
                </w:rPr>
                <w:t>content</w:t>
              </w:r>
              <w:r w:rsidRPr="00AD6907">
                <w:rPr>
                  <w:rFonts w:ascii="Courier New" w:hAnsi="Courier New" w:cs="Courier New"/>
                  <w:color w:val="0000FF"/>
                  <w:sz w:val="18"/>
                  <w:lang w:val="en-US" w:eastAsia="fi-FI"/>
                </w:rPr>
                <w:t>&gt;</w:t>
              </w:r>
            </w:ins>
          </w:p>
          <w:p w14:paraId="6CE501C4" w14:textId="77777777" w:rsidR="00AD6907" w:rsidRPr="00AD6907" w:rsidRDefault="00AD6907" w:rsidP="00AD6907">
            <w:pPr>
              <w:autoSpaceDE w:val="0"/>
              <w:autoSpaceDN w:val="0"/>
              <w:adjustRightInd w:val="0"/>
              <w:jc w:val="left"/>
              <w:rPr>
                <w:ins w:id="1703" w:author="Tekijä"/>
                <w:rFonts w:ascii="Courier New" w:hAnsi="Courier New" w:cs="Courier New"/>
                <w:color w:val="0000FF"/>
                <w:sz w:val="18"/>
                <w:lang w:eastAsia="fi-FI"/>
              </w:rPr>
            </w:pPr>
            <w:ins w:id="1704" w:author="Tekijä">
              <w:r w:rsidRPr="00AD6907">
                <w:rPr>
                  <w:rFonts w:ascii="Courier New" w:hAnsi="Courier New" w:cs="Courier New"/>
                  <w:color w:val="000000"/>
                  <w:sz w:val="18"/>
                  <w:lang w:val="en-US" w:eastAsia="fi-FI"/>
                </w:rPr>
                <w:t xml:space="preserve">            </w:t>
              </w:r>
              <w:r w:rsidRPr="00AD6907">
                <w:rPr>
                  <w:rFonts w:ascii="Courier New" w:hAnsi="Courier New" w:cs="Courier New"/>
                  <w:color w:val="0000FF"/>
                  <w:sz w:val="18"/>
                  <w:lang w:eastAsia="fi-FI"/>
                </w:rPr>
                <w:t>&lt;</w:t>
              </w:r>
              <w:r w:rsidRPr="00AD6907">
                <w:rPr>
                  <w:rFonts w:ascii="Courier New" w:hAnsi="Courier New" w:cs="Courier New"/>
                  <w:color w:val="800000"/>
                  <w:sz w:val="18"/>
                  <w:lang w:eastAsia="fi-FI"/>
                </w:rPr>
                <w:t>content</w:t>
              </w:r>
              <w:r w:rsidRPr="00AD6907">
                <w:rPr>
                  <w:rFonts w:ascii="Courier New" w:hAnsi="Courier New" w:cs="Courier New"/>
                  <w:color w:val="0000FF"/>
                  <w:sz w:val="18"/>
                  <w:lang w:eastAsia="fi-FI"/>
                </w:rPr>
                <w:t>&gt;</w:t>
              </w:r>
              <w:r w:rsidRPr="00AD6907">
                <w:rPr>
                  <w:rFonts w:ascii="Courier New" w:hAnsi="Courier New" w:cs="Courier New"/>
                  <w:color w:val="000000"/>
                  <w:sz w:val="18"/>
                  <w:lang w:eastAsia="fi-FI"/>
                </w:rPr>
                <w:t>Harjauskertojen lukumäärä: 2 kertaa päivässä tai useammin</w:t>
              </w:r>
              <w:r w:rsidRPr="00AD6907">
                <w:rPr>
                  <w:rFonts w:ascii="Courier New" w:hAnsi="Courier New" w:cs="Courier New"/>
                  <w:color w:val="0000FF"/>
                  <w:sz w:val="18"/>
                  <w:lang w:eastAsia="fi-FI"/>
                </w:rPr>
                <w:t>&lt;/</w:t>
              </w:r>
              <w:r w:rsidRPr="00AD6907">
                <w:rPr>
                  <w:rFonts w:ascii="Courier New" w:hAnsi="Courier New" w:cs="Courier New"/>
                  <w:color w:val="800000"/>
                  <w:sz w:val="18"/>
                  <w:lang w:eastAsia="fi-FI"/>
                </w:rPr>
                <w:t>content</w:t>
              </w:r>
              <w:r w:rsidRPr="00AD6907">
                <w:rPr>
                  <w:rFonts w:ascii="Courier New" w:hAnsi="Courier New" w:cs="Courier New"/>
                  <w:color w:val="0000FF"/>
                  <w:sz w:val="18"/>
                  <w:lang w:eastAsia="fi-FI"/>
                </w:rPr>
                <w:t>&gt;</w:t>
              </w:r>
            </w:ins>
          </w:p>
          <w:p w14:paraId="2881A1A8" w14:textId="77777777" w:rsidR="00AD6907" w:rsidRPr="00AD6907" w:rsidRDefault="00AD6907" w:rsidP="00AD6907">
            <w:pPr>
              <w:autoSpaceDE w:val="0"/>
              <w:autoSpaceDN w:val="0"/>
              <w:adjustRightInd w:val="0"/>
              <w:jc w:val="left"/>
              <w:rPr>
                <w:ins w:id="1705" w:author="Tekijä"/>
                <w:rFonts w:ascii="Courier New" w:hAnsi="Courier New" w:cs="Courier New"/>
                <w:color w:val="0000FF"/>
                <w:sz w:val="18"/>
                <w:lang w:val="en-US" w:eastAsia="fi-FI"/>
              </w:rPr>
            </w:pPr>
            <w:ins w:id="1706" w:author="Tekijä">
              <w:r w:rsidRPr="00AD6907">
                <w:rPr>
                  <w:rFonts w:ascii="Courier New" w:hAnsi="Courier New" w:cs="Courier New"/>
                  <w:color w:val="000000"/>
                  <w:sz w:val="18"/>
                  <w:lang w:eastAsia="fi-FI"/>
                </w:rPr>
                <w:t xml:space="preserve">        </w:t>
              </w:r>
              <w:r w:rsidRPr="00AD6907">
                <w:rPr>
                  <w:rFonts w:ascii="Courier New" w:hAnsi="Courier New" w:cs="Courier New"/>
                  <w:color w:val="0000FF"/>
                  <w:sz w:val="18"/>
                  <w:lang w:val="en-US" w:eastAsia="fi-FI"/>
                </w:rPr>
                <w:t>&lt;/</w:t>
              </w:r>
              <w:r w:rsidRPr="00AD6907">
                <w:rPr>
                  <w:rFonts w:ascii="Courier New" w:hAnsi="Courier New" w:cs="Courier New"/>
                  <w:color w:val="800000"/>
                  <w:sz w:val="18"/>
                  <w:lang w:val="en-US" w:eastAsia="fi-FI"/>
                </w:rPr>
                <w:t>paragraph</w:t>
              </w:r>
              <w:r w:rsidRPr="00AD6907">
                <w:rPr>
                  <w:rFonts w:ascii="Courier New" w:hAnsi="Courier New" w:cs="Courier New"/>
                  <w:color w:val="0000FF"/>
                  <w:sz w:val="18"/>
                  <w:lang w:val="en-US" w:eastAsia="fi-FI"/>
                </w:rPr>
                <w:t>&gt;</w:t>
              </w:r>
            </w:ins>
          </w:p>
          <w:p w14:paraId="102381C7" w14:textId="77777777" w:rsidR="003F6A08" w:rsidRPr="003F6A08" w:rsidRDefault="00AD6907" w:rsidP="00AD6907">
            <w:pPr>
              <w:autoSpaceDE w:val="0"/>
              <w:autoSpaceDN w:val="0"/>
              <w:adjustRightInd w:val="0"/>
              <w:jc w:val="left"/>
              <w:rPr>
                <w:rFonts w:ascii="Courier New" w:hAnsi="Courier New" w:cs="Courier New"/>
                <w:sz w:val="18"/>
                <w:szCs w:val="18"/>
              </w:rPr>
            </w:pPr>
            <w:ins w:id="1707" w:author="Tekijä">
              <w:r w:rsidRPr="00AD6907">
                <w:rPr>
                  <w:rFonts w:ascii="Courier New" w:hAnsi="Courier New" w:cs="Courier New"/>
                  <w:color w:val="000000"/>
                  <w:sz w:val="18"/>
                  <w:lang w:val="en-US" w:eastAsia="fi-FI"/>
                </w:rPr>
                <w:t xml:space="preserve">    </w:t>
              </w:r>
              <w:r w:rsidRPr="00AD6907">
                <w:rPr>
                  <w:rFonts w:ascii="Courier New" w:hAnsi="Courier New" w:cs="Courier New"/>
                  <w:color w:val="0000FF"/>
                  <w:sz w:val="18"/>
                  <w:lang w:val="en-US" w:eastAsia="fi-FI"/>
                </w:rPr>
                <w:t>&lt;/</w:t>
              </w:r>
              <w:r w:rsidRPr="00AD6907">
                <w:rPr>
                  <w:rFonts w:ascii="Courier New" w:hAnsi="Courier New" w:cs="Courier New"/>
                  <w:color w:val="800000"/>
                  <w:sz w:val="18"/>
                  <w:lang w:val="en-US" w:eastAsia="fi-FI"/>
                </w:rPr>
                <w:t>text</w:t>
              </w:r>
              <w:r w:rsidRPr="00AD6907">
                <w:rPr>
                  <w:rFonts w:ascii="Courier New" w:hAnsi="Courier New" w:cs="Courier New"/>
                  <w:color w:val="0000FF"/>
                  <w:sz w:val="18"/>
                  <w:lang w:val="en-US" w:eastAsia="fi-FI"/>
                </w:rPr>
                <w:t>&gt;</w:t>
              </w:r>
            </w:ins>
          </w:p>
        </w:tc>
      </w:tr>
    </w:tbl>
    <w:p w14:paraId="68C02506" w14:textId="77777777" w:rsidR="003F6A08" w:rsidRPr="003F6A08" w:rsidRDefault="003F6A08" w:rsidP="008E33EF">
      <w:pPr>
        <w:pStyle w:val="Otsikko2"/>
        <w:rPr>
          <w:lang w:val="en-US"/>
        </w:rPr>
      </w:pPr>
      <w:bookmarkStart w:id="1708" w:name="_Toc377399190"/>
      <w:bookmarkStart w:id="1709" w:name="_Toc436732638"/>
      <w:r w:rsidRPr="003F6A08">
        <w:rPr>
          <w:lang w:val="en-US"/>
        </w:rPr>
        <w:t>Entry</w:t>
      </w:r>
      <w:bookmarkEnd w:id="1708"/>
      <w:bookmarkEnd w:id="1709"/>
    </w:p>
    <w:p w14:paraId="2E594148" w14:textId="77777777" w:rsidR="003F6A08" w:rsidRPr="003F6A08" w:rsidRDefault="003F6A08" w:rsidP="003F6A08">
      <w:r w:rsidRPr="003F6A08">
        <w:t>Suun terveydenhuollon esitiedot ja omahoito tietosisältö ja CDA-</w:t>
      </w:r>
      <w:r w:rsidR="00A6403A">
        <w:t>mäppäys</w:t>
      </w:r>
      <w:r w:rsidRPr="003F6A08">
        <w:t xml:space="preserve"> on esitetty alla tauluko</w:t>
      </w:r>
      <w:r w:rsidRPr="003F6A08">
        <w:t>s</w:t>
      </w:r>
      <w:r w:rsidRPr="003F6A08">
        <w:t xml:space="preserve">sa 6. Esimerkki on määrittelyn liitteenä ja kukin kohta esitelty tarkemmin alaluvuissa. </w:t>
      </w:r>
    </w:p>
    <w:p w14:paraId="312A226D" w14:textId="77777777" w:rsidR="003F6A08" w:rsidRPr="003F6A08" w:rsidRDefault="003F6A08" w:rsidP="003F6A08"/>
    <w:p w14:paraId="38777D13" w14:textId="77777777" w:rsidR="003F6A08" w:rsidRPr="003F6A08" w:rsidRDefault="003F6A08" w:rsidP="003F6A08">
      <w:r w:rsidRPr="003F6A08">
        <w:t xml:space="preserve">Tietosisällön kohdalla kuvattu hierarkiataso on koodistopalveluun kuvatun tietosisältömallinnuksen mukainen ja se ei välttämättä vastaa täysin entryn sisäkkäisten hierarkioitten tasoja mallinnustavan eroavaisuuden takia, mutta kuvaa kuitenkin toisiinsa liittyvät tiedot. Tietosisältörivin kohdalla on myös kerrottu tietotyyppi sekä mahdollinen luokitus, millä arvo esitetään.  </w:t>
      </w:r>
    </w:p>
    <w:p w14:paraId="5B0614B2" w14:textId="77777777" w:rsidR="003F6A08" w:rsidRPr="003F6A08" w:rsidRDefault="003F6A08" w:rsidP="003F6A08"/>
    <w:p w14:paraId="1354E5DB" w14:textId="77777777" w:rsidR="003F6A08" w:rsidRPr="003F6A08" w:rsidRDefault="003F6A08" w:rsidP="003F6A08">
      <w:r w:rsidRPr="003F6A08">
        <w:t xml:space="preserve">Käytettyjen cda xml-elementtien nimilyhenteet: </w:t>
      </w:r>
    </w:p>
    <w:p w14:paraId="3B02B955" w14:textId="77777777" w:rsidR="003F6A08" w:rsidRPr="003F6A08" w:rsidRDefault="003F6A08" w:rsidP="003F6A08">
      <w:pPr>
        <w:rPr>
          <w:lang w:val="en-US"/>
        </w:rPr>
      </w:pPr>
      <w:r w:rsidRPr="003F6A08">
        <w:rPr>
          <w:lang w:val="en-US"/>
        </w:rPr>
        <w:t>e = entry, obs=observation, eR = entryRelationship, org=organizer, c = component</w:t>
      </w:r>
    </w:p>
    <w:p w14:paraId="728CC340" w14:textId="77777777" w:rsidR="003F6A08" w:rsidRPr="003F6A08" w:rsidRDefault="003F6A08" w:rsidP="003F6A08">
      <w:pPr>
        <w:rPr>
          <w:lang w:val="en-US"/>
        </w:rPr>
      </w:pPr>
    </w:p>
    <w:p w14:paraId="1D2B5222" w14:textId="77777777" w:rsidR="003F6A08" w:rsidRDefault="003F6A08" w:rsidP="003F6A08">
      <w:pPr>
        <w:keepNext/>
      </w:pPr>
      <w:r w:rsidRPr="003F6A08">
        <w:rPr>
          <w:b/>
        </w:rPr>
        <w:t>Taulukko 6:</w:t>
      </w:r>
      <w:r w:rsidRPr="003F6A08">
        <w:t xml:space="preserve"> Suun terveydenhuollon esitiedot ja omahoito entryn tietosisältö ja CDA-mäppäys</w:t>
      </w:r>
    </w:p>
    <w:p w14:paraId="21FA9AC6" w14:textId="77777777" w:rsidR="00BD2A1C" w:rsidRPr="003F6A08" w:rsidRDefault="00BD2A1C" w:rsidP="003F6A08">
      <w:pPr>
        <w:keepNext/>
      </w:pPr>
    </w:p>
    <w:p w14:paraId="26106F27" w14:textId="73570597" w:rsidR="003F6A08" w:rsidRPr="003F6A08" w:rsidRDefault="00E66772" w:rsidP="003F6A08">
      <w:pPr>
        <w:keepNext/>
      </w:pPr>
      <w:r w:rsidRPr="003F6A08">
        <w:rPr>
          <w:noProof/>
        </w:rPr>
        <w:drawing>
          <wp:inline distT="0" distB="0" distL="0" distR="0" wp14:anchorId="1B916A18" wp14:editId="3F77D5EF">
            <wp:extent cx="6115050" cy="733425"/>
            <wp:effectExtent l="0" t="0" r="0" b="0"/>
            <wp:docPr id="15" name="Kuv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115050" cy="733425"/>
                    </a:xfrm>
                    <a:prstGeom prst="rect">
                      <a:avLst/>
                    </a:prstGeom>
                    <a:noFill/>
                    <a:ln>
                      <a:noFill/>
                    </a:ln>
                  </pic:spPr>
                </pic:pic>
              </a:graphicData>
            </a:graphic>
          </wp:inline>
        </w:drawing>
      </w:r>
    </w:p>
    <w:p w14:paraId="5F85011C" w14:textId="77777777" w:rsidR="003F6A08" w:rsidRPr="003F6A08" w:rsidRDefault="003F6A08" w:rsidP="003F6A08">
      <w:pPr>
        <w:keepNext/>
      </w:pPr>
    </w:p>
    <w:p w14:paraId="0C887620" w14:textId="77777777" w:rsidR="003F6A08" w:rsidRPr="003F6A08" w:rsidRDefault="003F6A08" w:rsidP="003F6A08">
      <w:r w:rsidRPr="003F6A08">
        <w:t>Suun terveydenhuollon esitiedot ja omahoito -tietorakenne (entry) tunnistetaan entry.templateId root-attribuuttiin sijoitettavalla ’THL/Tietosisältö - STH06 Suun terveydenhuollon esitiedot ja om</w:t>
      </w:r>
      <w:r w:rsidRPr="003F6A08">
        <w:t>a</w:t>
      </w:r>
      <w:r w:rsidRPr="003F6A08">
        <w:t>hoito’</w:t>
      </w:r>
      <w:r w:rsidRPr="003F6A08" w:rsidDel="00C1004C">
        <w:t xml:space="preserve"> </w:t>
      </w:r>
      <w:r w:rsidRPr="003F6A08">
        <w:t>tietosisältömäärittelyn oid:lla. Toisessa entry.templateId:ssä annetaan määrittelyn versio, jonka mukaisesti entry on toteutettu.</w:t>
      </w:r>
    </w:p>
    <w:p w14:paraId="6A287321" w14:textId="77777777" w:rsidR="003F6A08" w:rsidRPr="003F6A08" w:rsidRDefault="003F6A08" w:rsidP="003F6A08"/>
    <w:p w14:paraId="2CD59A19" w14:textId="77777777" w:rsidR="003F6A08" w:rsidRPr="003F6A08" w:rsidRDefault="003F6A08" w:rsidP="003F6A08">
      <w:r w:rsidRPr="003F6A08">
        <w:t>Esitietojen ja omahoidon tietosisältö tulee tästä tulevina vuosina laajenemaan, joten mallinnuksessa hyödynnetään entry organinizer:ia</w:t>
      </w:r>
      <w:r w:rsidR="00A6403A">
        <w:t xml:space="preserve"> – ammattilainen ottaa kerralla kantaa koko tietosisältöön ja siitä muodostetaan yksi entry</w:t>
      </w:r>
      <w:r w:rsidRPr="003F6A08">
        <w:t>. Attribuuttien arvoina classcode:en CLUSTER (ryhmitelty tietojoukko) ja moodcode:een EVN (tapahtuneita asioita kirjataan). statusCoden arvona käytetään ”completed”. Organizer:n yksikäsitteinen tunnus sijoitetaan id-elementin root-attribuuttiin. Organizerin alle tul</w:t>
      </w:r>
      <w:r w:rsidRPr="003F6A08">
        <w:t>e</w:t>
      </w:r>
      <w:r w:rsidRPr="003F6A08">
        <w:t>vat observation:t kukin omiin component/observation -rakenteisiin.</w:t>
      </w:r>
    </w:p>
    <w:p w14:paraId="19857425"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3A9F7447"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2FC578B9" w14:textId="77777777" w:rsidR="003F6A08" w:rsidRPr="003F6A08" w:rsidRDefault="003F6A08" w:rsidP="003F6A08">
            <w:pPr>
              <w:autoSpaceDE w:val="0"/>
              <w:autoSpaceDN w:val="0"/>
              <w:adjustRightInd w:val="0"/>
              <w:jc w:val="left"/>
              <w:rPr>
                <w:rFonts w:ascii="Courier New" w:hAnsi="Courier New" w:cs="Courier New"/>
                <w:color w:val="0000FF"/>
                <w:sz w:val="18"/>
                <w:lang w:eastAsia="fi-FI"/>
              </w:rPr>
            </w:pPr>
            <w:r w:rsidRPr="003F6A08">
              <w:rPr>
                <w:rFonts w:ascii="Courier New" w:hAnsi="Courier New" w:cs="Courier New"/>
                <w:color w:val="0000FF"/>
                <w:sz w:val="18"/>
                <w:lang w:eastAsia="fi-FI"/>
              </w:rPr>
              <w:t>&lt;!--</w:t>
            </w:r>
            <w:r w:rsidRPr="003F6A08">
              <w:rPr>
                <w:rFonts w:ascii="Courier New" w:hAnsi="Courier New" w:cs="Courier New"/>
                <w:color w:val="474747"/>
                <w:sz w:val="18"/>
                <w:lang w:eastAsia="fi-FI"/>
              </w:rPr>
              <w:t xml:space="preserve">  Suun terveydenhuollon esitiedot ja omahoito</w:t>
            </w:r>
            <w:r w:rsidRPr="003F6A08">
              <w:rPr>
                <w:rFonts w:ascii="Courier New" w:hAnsi="Courier New" w:cs="Courier New"/>
                <w:color w:val="0000FF"/>
                <w:sz w:val="18"/>
                <w:lang w:eastAsia="fi-FI"/>
              </w:rPr>
              <w:t>--&gt;</w:t>
            </w:r>
          </w:p>
          <w:p w14:paraId="45B51D69" w14:textId="77777777" w:rsidR="003F6A08" w:rsidRPr="003F6A08" w:rsidRDefault="003F6A08" w:rsidP="003F6A08">
            <w:pPr>
              <w:autoSpaceDE w:val="0"/>
              <w:autoSpaceDN w:val="0"/>
              <w:adjustRightInd w:val="0"/>
              <w:jc w:val="left"/>
              <w:rPr>
                <w:rFonts w:ascii="Courier New" w:hAnsi="Courier New" w:cs="Courier New"/>
                <w:color w:val="0000FF"/>
                <w:sz w:val="18"/>
                <w:lang w:eastAsia="fi-FI"/>
              </w:rPr>
            </w:pPr>
            <w:r w:rsidRPr="003F6A08">
              <w:rPr>
                <w:rFonts w:ascii="Courier New" w:hAnsi="Courier New" w:cs="Courier New"/>
                <w:color w:val="0000FF"/>
                <w:sz w:val="18"/>
                <w:lang w:eastAsia="fi-FI"/>
              </w:rPr>
              <w:t>&lt;</w:t>
            </w:r>
            <w:r w:rsidRPr="003F6A08">
              <w:rPr>
                <w:rFonts w:ascii="Courier New" w:hAnsi="Courier New" w:cs="Courier New"/>
                <w:color w:val="800000"/>
                <w:sz w:val="18"/>
                <w:lang w:eastAsia="fi-FI"/>
              </w:rPr>
              <w:t>entry</w:t>
            </w:r>
            <w:r w:rsidRPr="003F6A08">
              <w:rPr>
                <w:rFonts w:ascii="Courier New" w:hAnsi="Courier New" w:cs="Courier New"/>
                <w:color w:val="0000FF"/>
                <w:sz w:val="18"/>
                <w:lang w:eastAsia="fi-FI"/>
              </w:rPr>
              <w:t>&gt;</w:t>
            </w:r>
          </w:p>
          <w:p w14:paraId="50361491" w14:textId="77777777" w:rsidR="003F6A08" w:rsidRPr="003F6A08" w:rsidRDefault="003F6A08" w:rsidP="003F6A08">
            <w:pPr>
              <w:autoSpaceDE w:val="0"/>
              <w:autoSpaceDN w:val="0"/>
              <w:adjustRightInd w:val="0"/>
              <w:jc w:val="left"/>
              <w:rPr>
                <w:rFonts w:ascii="Courier New" w:hAnsi="Courier New" w:cs="Courier New"/>
                <w:color w:val="0000FF"/>
                <w:sz w:val="18"/>
                <w:lang w:eastAsia="fi-FI"/>
              </w:rPr>
            </w:pPr>
            <w:r w:rsidRPr="003F6A08">
              <w:rPr>
                <w:rFonts w:ascii="Courier New" w:hAnsi="Courier New" w:cs="Courier New"/>
                <w:color w:val="000000"/>
                <w:sz w:val="18"/>
                <w:lang w:eastAsia="fi-FI"/>
              </w:rPr>
              <w:t xml:space="preserve">   </w:t>
            </w:r>
            <w:r w:rsidRPr="003F6A08">
              <w:rPr>
                <w:rFonts w:ascii="Courier New" w:hAnsi="Courier New" w:cs="Courier New"/>
                <w:color w:val="0000FF"/>
                <w:sz w:val="18"/>
                <w:lang w:eastAsia="fi-FI"/>
              </w:rPr>
              <w:t>&lt;!--</w:t>
            </w:r>
            <w:r w:rsidRPr="003F6A08">
              <w:rPr>
                <w:rFonts w:ascii="Courier New" w:hAnsi="Courier New" w:cs="Courier New"/>
                <w:color w:val="474747"/>
                <w:sz w:val="18"/>
                <w:lang w:eastAsia="fi-FI"/>
              </w:rPr>
              <w:t xml:space="preserve"> Suun terveydenhuollon CDA </w:t>
            </w:r>
            <w:ins w:id="1710" w:author="Tekijä">
              <w:r w:rsidR="00203780">
                <w:rPr>
                  <w:rFonts w:ascii="Courier New" w:hAnsi="Courier New" w:cs="Courier New"/>
                  <w:color w:val="474747"/>
                  <w:sz w:val="18"/>
                  <w:lang w:eastAsia="fi-FI"/>
                </w:rPr>
                <w:t xml:space="preserve">2015 </w:t>
              </w:r>
            </w:ins>
            <w:r w:rsidRPr="003F6A08">
              <w:rPr>
                <w:rFonts w:ascii="Courier New" w:hAnsi="Courier New" w:cs="Courier New"/>
                <w:color w:val="0000FF"/>
                <w:sz w:val="18"/>
                <w:lang w:eastAsia="fi-FI"/>
              </w:rPr>
              <w:t>--&gt;</w:t>
            </w:r>
          </w:p>
          <w:p w14:paraId="45BFED32" w14:textId="77777777" w:rsidR="003F6A08" w:rsidRPr="003F6A08" w:rsidRDefault="003F6A08" w:rsidP="003F6A08">
            <w:pPr>
              <w:autoSpaceDE w:val="0"/>
              <w:autoSpaceDN w:val="0"/>
              <w:adjustRightInd w:val="0"/>
              <w:jc w:val="left"/>
              <w:rPr>
                <w:rFonts w:ascii="Courier New" w:hAnsi="Courier New" w:cs="Courier New"/>
                <w:color w:val="0000FF"/>
                <w:sz w:val="18"/>
                <w:lang w:eastAsia="fi-FI"/>
              </w:rPr>
            </w:pPr>
            <w:r w:rsidRPr="003F6A08">
              <w:rPr>
                <w:rFonts w:ascii="Courier New" w:hAnsi="Courier New" w:cs="Courier New"/>
                <w:i/>
                <w:iCs/>
                <w:color w:val="008080"/>
                <w:sz w:val="18"/>
                <w:lang w:eastAsia="fi-FI"/>
              </w:rPr>
              <w:t xml:space="preserve">   </w:t>
            </w:r>
            <w:r w:rsidRPr="003F6A08">
              <w:rPr>
                <w:rFonts w:ascii="Courier New" w:hAnsi="Courier New" w:cs="Courier New"/>
                <w:color w:val="0000FF"/>
                <w:sz w:val="18"/>
                <w:lang w:eastAsia="fi-FI"/>
              </w:rPr>
              <w:t>&lt;</w:t>
            </w:r>
            <w:r w:rsidRPr="003F6A08">
              <w:rPr>
                <w:rFonts w:ascii="Courier New" w:hAnsi="Courier New" w:cs="Courier New"/>
                <w:color w:val="800000"/>
                <w:sz w:val="18"/>
                <w:lang w:eastAsia="fi-FI"/>
              </w:rPr>
              <w:t>templateId</w:t>
            </w:r>
            <w:r w:rsidRPr="003F6A08">
              <w:rPr>
                <w:rFonts w:ascii="Courier New" w:hAnsi="Courier New" w:cs="Courier New"/>
                <w:i/>
                <w:iCs/>
                <w:color w:val="008080"/>
                <w:sz w:val="18"/>
                <w:lang w:eastAsia="fi-FI"/>
              </w:rPr>
              <w:t xml:space="preserve"> </w:t>
            </w:r>
            <w:r w:rsidRPr="003F6A08">
              <w:rPr>
                <w:rFonts w:ascii="Courier New" w:hAnsi="Courier New" w:cs="Courier New"/>
                <w:color w:val="FF0000"/>
                <w:sz w:val="18"/>
                <w:lang w:eastAsia="fi-FI"/>
              </w:rPr>
              <w:t>root</w:t>
            </w:r>
            <w:r w:rsidRPr="003F6A08">
              <w:rPr>
                <w:rFonts w:ascii="Courier New" w:hAnsi="Courier New" w:cs="Courier New"/>
                <w:color w:val="0000FF"/>
                <w:sz w:val="18"/>
                <w:lang w:eastAsia="fi-FI"/>
              </w:rPr>
              <w:t>="</w:t>
            </w:r>
            <w:r w:rsidR="00EF1B4D">
              <w:rPr>
                <w:rFonts w:ascii="Courier New" w:hAnsi="Courier New" w:cs="Courier New"/>
                <w:color w:val="000000"/>
                <w:sz w:val="18"/>
                <w:lang w:eastAsia="fi-FI"/>
              </w:rPr>
              <w:t>1.2.246.777.</w:t>
            </w:r>
            <w:ins w:id="1711" w:author="Tekijä">
              <w:r w:rsidR="00DA5FD5">
                <w:rPr>
                  <w:rFonts w:ascii="Courier New" w:hAnsi="Courier New" w:cs="Courier New"/>
                  <w:color w:val="000000"/>
                  <w:sz w:val="18"/>
                  <w:lang w:eastAsia="fi-FI"/>
                </w:rPr>
                <w:t>11.2015.31</w:t>
              </w:r>
            </w:ins>
            <w:r w:rsidRPr="003F6A08">
              <w:rPr>
                <w:rFonts w:ascii="Courier New" w:hAnsi="Courier New" w:cs="Courier New"/>
                <w:color w:val="0000FF"/>
                <w:sz w:val="18"/>
                <w:lang w:eastAsia="fi-FI"/>
              </w:rPr>
              <w:t>"/&gt;</w:t>
            </w:r>
          </w:p>
          <w:p w14:paraId="6EFB6DEE" w14:textId="77777777" w:rsidR="003F6A08" w:rsidRPr="003F6A08" w:rsidRDefault="003F6A08" w:rsidP="003F6A08">
            <w:pPr>
              <w:autoSpaceDE w:val="0"/>
              <w:autoSpaceDN w:val="0"/>
              <w:adjustRightInd w:val="0"/>
              <w:jc w:val="left"/>
              <w:rPr>
                <w:rFonts w:ascii="Courier New" w:hAnsi="Courier New" w:cs="Courier New"/>
                <w:color w:val="0000FF"/>
                <w:sz w:val="18"/>
                <w:lang w:eastAsia="fi-FI"/>
              </w:rPr>
            </w:pPr>
            <w:r w:rsidRPr="003F6A08">
              <w:rPr>
                <w:rFonts w:ascii="Courier New" w:hAnsi="Courier New" w:cs="Courier New"/>
                <w:color w:val="000000"/>
                <w:sz w:val="18"/>
                <w:lang w:eastAsia="fi-FI"/>
              </w:rPr>
              <w:t xml:space="preserve">   </w:t>
            </w:r>
            <w:r w:rsidRPr="003F6A08">
              <w:rPr>
                <w:rFonts w:ascii="Courier New" w:hAnsi="Courier New" w:cs="Courier New"/>
                <w:color w:val="0000FF"/>
                <w:sz w:val="18"/>
                <w:lang w:eastAsia="fi-FI"/>
              </w:rPr>
              <w:t>&lt;!--</w:t>
            </w:r>
            <w:r w:rsidRPr="003F6A08">
              <w:rPr>
                <w:rFonts w:ascii="Courier New" w:hAnsi="Courier New" w:cs="Courier New"/>
                <w:color w:val="474747"/>
                <w:sz w:val="18"/>
                <w:lang w:eastAsia="fi-FI"/>
              </w:rPr>
              <w:t xml:space="preserve"> Suun terveydenhuollon esitiedot ja omahoito rakenteen templateId pakollinen</w:t>
            </w:r>
            <w:r w:rsidRPr="003F6A08">
              <w:rPr>
                <w:rFonts w:ascii="Courier New" w:hAnsi="Courier New" w:cs="Courier New"/>
                <w:color w:val="0000FF"/>
                <w:sz w:val="18"/>
                <w:lang w:eastAsia="fi-FI"/>
              </w:rPr>
              <w:t>--&gt;</w:t>
            </w:r>
          </w:p>
          <w:p w14:paraId="3EB52A57"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BD2A1C">
              <w:rPr>
                <w:rFonts w:ascii="Courier New" w:hAnsi="Courier New" w:cs="Courier New"/>
                <w:color w:val="000000"/>
                <w:sz w:val="18"/>
                <w:lang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templateId</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root</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1.2.246.537.6.12.2002.906.2013</w:t>
            </w:r>
            <w:r w:rsidRPr="003F6A08">
              <w:rPr>
                <w:rFonts w:ascii="Courier New" w:hAnsi="Courier New" w:cs="Courier New"/>
                <w:color w:val="0000FF"/>
                <w:sz w:val="18"/>
                <w:lang w:val="en-US" w:eastAsia="fi-FI"/>
              </w:rPr>
              <w:t>"/&gt;</w:t>
            </w:r>
          </w:p>
          <w:p w14:paraId="47260E37"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organizer</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classCode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CLUSTER</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moodCode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EVN</w:t>
            </w:r>
            <w:r w:rsidRPr="003F6A08">
              <w:rPr>
                <w:rFonts w:ascii="Courier New" w:hAnsi="Courier New" w:cs="Courier New"/>
                <w:color w:val="0000FF"/>
                <w:sz w:val="18"/>
                <w:lang w:val="en-US" w:eastAsia="fi-FI"/>
              </w:rPr>
              <w:t>"&gt;</w:t>
            </w:r>
          </w:p>
          <w:p w14:paraId="19FC402E" w14:textId="77777777" w:rsidR="003F6A08" w:rsidRPr="003F6A08" w:rsidRDefault="003F6A08" w:rsidP="003F6A08">
            <w:pPr>
              <w:autoSpaceDE w:val="0"/>
              <w:autoSpaceDN w:val="0"/>
              <w:adjustRightInd w:val="0"/>
              <w:jc w:val="left"/>
              <w:rPr>
                <w:rFonts w:ascii="Courier New" w:hAnsi="Courier New" w:cs="Courier New"/>
                <w:color w:val="0000FF"/>
                <w:sz w:val="18"/>
                <w:lang w:eastAsia="fi-FI"/>
              </w:rPr>
            </w:pPr>
            <w:r w:rsidRPr="00BD2A1C">
              <w:rPr>
                <w:rFonts w:ascii="Courier New" w:hAnsi="Courier New" w:cs="Courier New"/>
                <w:color w:val="000000"/>
                <w:sz w:val="18"/>
                <w:lang w:val="en-US" w:eastAsia="fi-FI"/>
              </w:rPr>
              <w:t xml:space="preserve">      </w:t>
            </w:r>
            <w:r w:rsidRPr="003F6A08">
              <w:rPr>
                <w:rFonts w:ascii="Courier New" w:hAnsi="Courier New" w:cs="Courier New"/>
                <w:color w:val="0000FF"/>
                <w:sz w:val="18"/>
                <w:lang w:eastAsia="fi-FI"/>
              </w:rPr>
              <w:t>&lt;!--</w:t>
            </w:r>
            <w:r w:rsidRPr="003F6A08">
              <w:rPr>
                <w:rFonts w:ascii="Courier New" w:hAnsi="Courier New" w:cs="Courier New"/>
                <w:color w:val="474747"/>
                <w:sz w:val="18"/>
                <w:lang w:eastAsia="fi-FI"/>
              </w:rPr>
              <w:t xml:space="preserve"> entry:n yksilöivä tunnus, pakollinen </w:t>
            </w:r>
            <w:r w:rsidRPr="003F6A08">
              <w:rPr>
                <w:rFonts w:ascii="Courier New" w:hAnsi="Courier New" w:cs="Courier New"/>
                <w:color w:val="0000FF"/>
                <w:sz w:val="18"/>
                <w:lang w:eastAsia="fi-FI"/>
              </w:rPr>
              <w:t>--&gt;</w:t>
            </w:r>
          </w:p>
          <w:p w14:paraId="7D36E346"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id</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root</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1.2.246.10.1234567.14.2013.123.100</w:t>
            </w:r>
            <w:r w:rsidRPr="003F6A08">
              <w:rPr>
                <w:rFonts w:ascii="Courier New" w:hAnsi="Courier New" w:cs="Courier New"/>
                <w:color w:val="0000FF"/>
                <w:sz w:val="18"/>
                <w:lang w:val="en-US" w:eastAsia="fi-FI"/>
              </w:rPr>
              <w:t>"/&gt;</w:t>
            </w:r>
          </w:p>
          <w:p w14:paraId="3DB9E7F8"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statusCode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completed</w:t>
            </w:r>
            <w:r w:rsidRPr="003F6A08">
              <w:rPr>
                <w:rFonts w:ascii="Courier New" w:hAnsi="Courier New" w:cs="Courier New"/>
                <w:color w:val="0000FF"/>
                <w:sz w:val="18"/>
                <w:lang w:val="en-US" w:eastAsia="fi-FI"/>
              </w:rPr>
              <w:t>"/&gt;</w:t>
            </w:r>
          </w:p>
          <w:p w14:paraId="2004F288" w14:textId="77777777" w:rsidR="003F6A08" w:rsidRPr="003F6A08" w:rsidRDefault="003F6A08" w:rsidP="003F6A08">
            <w:pPr>
              <w:autoSpaceDE w:val="0"/>
              <w:autoSpaceDN w:val="0"/>
              <w:adjustRightInd w:val="0"/>
              <w:jc w:val="left"/>
              <w:rPr>
                <w:rFonts w:ascii="Courier New" w:hAnsi="Courier New" w:cs="Courier New"/>
                <w:color w:val="0000FF"/>
                <w:sz w:val="18"/>
                <w:lang w:eastAsia="fi-FI"/>
              </w:rPr>
            </w:pPr>
            <w:r w:rsidRPr="003F6A08">
              <w:rPr>
                <w:rFonts w:ascii="Courier New" w:hAnsi="Courier New" w:cs="Courier New"/>
                <w:color w:val="000000"/>
                <w:sz w:val="18"/>
                <w:lang w:val="en-US" w:eastAsia="fi-FI"/>
              </w:rPr>
              <w:t xml:space="preserve">      </w:t>
            </w:r>
            <w:r w:rsidRPr="00BD2A1C">
              <w:rPr>
                <w:rFonts w:ascii="Courier New" w:hAnsi="Courier New" w:cs="Courier New"/>
                <w:color w:val="0000FF"/>
                <w:sz w:val="18"/>
                <w:lang w:eastAsia="fi-FI"/>
              </w:rPr>
              <w:t>&lt;!--</w:t>
            </w:r>
            <w:r w:rsidRPr="00BD2A1C">
              <w:rPr>
                <w:rFonts w:ascii="Courier New" w:hAnsi="Courier New" w:cs="Courier New"/>
                <w:color w:val="474747"/>
                <w:sz w:val="18"/>
                <w:lang w:eastAsia="fi-FI"/>
              </w:rPr>
              <w:t xml:space="preserve"> </w:t>
            </w:r>
            <w:r w:rsidRPr="003F6A08">
              <w:rPr>
                <w:rFonts w:ascii="Courier New" w:hAnsi="Courier New" w:cs="Courier New"/>
                <w:color w:val="474747"/>
                <w:sz w:val="18"/>
                <w:lang w:eastAsia="fi-FI"/>
              </w:rPr>
              <w:t>Suun terveydenhuollon esitiedot ja omahoito rakenteisen tiedon päivityspvm</w:t>
            </w:r>
            <w:r w:rsidRPr="003F6A08">
              <w:rPr>
                <w:rFonts w:ascii="Courier New" w:hAnsi="Courier New" w:cs="Courier New"/>
                <w:color w:val="0000FF"/>
                <w:sz w:val="18"/>
                <w:lang w:eastAsia="fi-FI"/>
              </w:rPr>
              <w:t>--&gt;</w:t>
            </w:r>
          </w:p>
          <w:p w14:paraId="78D91249" w14:textId="77777777" w:rsidR="003F6A08" w:rsidRPr="003F6A08" w:rsidRDefault="003F6A08" w:rsidP="003F6A08">
            <w:pPr>
              <w:autoSpaceDE w:val="0"/>
              <w:autoSpaceDN w:val="0"/>
              <w:adjustRightInd w:val="0"/>
              <w:jc w:val="left"/>
              <w:rPr>
                <w:rFonts w:ascii="Courier New" w:hAnsi="Courier New" w:cs="Courier New"/>
                <w:sz w:val="18"/>
                <w:szCs w:val="18"/>
                <w:lang w:val="en-US"/>
              </w:rPr>
            </w:pPr>
            <w:r w:rsidRPr="003F6A08">
              <w:rPr>
                <w:rFonts w:ascii="Courier New" w:hAnsi="Courier New" w:cs="Courier New"/>
                <w:color w:val="000000"/>
                <w:sz w:val="18"/>
                <w:lang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effectiveTime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value</w:t>
            </w:r>
            <w:r w:rsidRPr="003F6A08">
              <w:rPr>
                <w:rFonts w:ascii="Courier New" w:hAnsi="Courier New" w:cs="Courier New"/>
                <w:color w:val="0000FF"/>
                <w:sz w:val="18"/>
                <w:lang w:val="en-US" w:eastAsia="fi-FI"/>
              </w:rPr>
              <w:t>="</w:t>
            </w:r>
            <w:del w:id="1712" w:author="Tekijä">
              <w:r w:rsidRPr="003F6A08" w:rsidDel="005507B3">
                <w:rPr>
                  <w:rFonts w:ascii="Courier New" w:hAnsi="Courier New" w:cs="Courier New"/>
                  <w:color w:val="000000"/>
                  <w:sz w:val="18"/>
                  <w:lang w:val="en-US" w:eastAsia="fi-FI"/>
                </w:rPr>
                <w:delText>20130601</w:delText>
              </w:r>
            </w:del>
            <w:ins w:id="1713" w:author="Tekijä">
              <w:r w:rsidR="005507B3">
                <w:rPr>
                  <w:rFonts w:ascii="Courier New" w:hAnsi="Courier New" w:cs="Courier New"/>
                  <w:color w:val="000000"/>
                  <w:sz w:val="18"/>
                  <w:lang w:val="en-US" w:eastAsia="fi-FI"/>
                </w:rPr>
                <w:t>20150601</w:t>
              </w:r>
            </w:ins>
            <w:r w:rsidRPr="003F6A08">
              <w:rPr>
                <w:rFonts w:ascii="Courier New" w:hAnsi="Courier New" w:cs="Courier New"/>
                <w:color w:val="0000FF"/>
                <w:sz w:val="18"/>
                <w:lang w:val="en-US" w:eastAsia="fi-FI"/>
              </w:rPr>
              <w:t>"/&gt;</w:t>
            </w:r>
          </w:p>
        </w:tc>
      </w:tr>
    </w:tbl>
    <w:p w14:paraId="123CA814" w14:textId="77777777" w:rsidR="003F6A08" w:rsidRPr="003F6A08" w:rsidRDefault="003F6A08" w:rsidP="008E33EF">
      <w:pPr>
        <w:pStyle w:val="Otsikko2"/>
        <w:rPr>
          <w:lang w:val="en-US"/>
        </w:rPr>
      </w:pPr>
      <w:bookmarkStart w:id="1714" w:name="_Toc377399191"/>
      <w:bookmarkStart w:id="1715" w:name="_Toc436732639"/>
      <w:r w:rsidRPr="003F6A08">
        <w:rPr>
          <w:lang w:val="en-US"/>
        </w:rPr>
        <w:t>Harjauskertojen määrä</w:t>
      </w:r>
      <w:bookmarkEnd w:id="1714"/>
      <w:bookmarkEnd w:id="1715"/>
    </w:p>
    <w:p w14:paraId="3C08CA67" w14:textId="77777777" w:rsidR="003F6A08" w:rsidRPr="003F6A08" w:rsidRDefault="003F6A08" w:rsidP="003F6A08">
      <w:r w:rsidRPr="003F6A08">
        <w:t>Harjauskertojen määrä annetaan omassa observation:ssa STH35 luokituksella.</w:t>
      </w:r>
    </w:p>
    <w:p w14:paraId="3849A1AB" w14:textId="77777777" w:rsidR="003F6A08" w:rsidRPr="003F6A08" w:rsidRDefault="003F6A08" w:rsidP="003F6A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3F6A08" w:rsidRPr="003F6A08" w14:paraId="3E6F3114" w14:textId="77777777" w:rsidTr="00B869B8">
        <w:tc>
          <w:tcPr>
            <w:tcW w:w="9779" w:type="dxa"/>
            <w:tcBorders>
              <w:top w:val="single" w:sz="4" w:space="0" w:color="000000"/>
              <w:left w:val="single" w:sz="4" w:space="0" w:color="000000"/>
              <w:bottom w:val="single" w:sz="4" w:space="0" w:color="000000"/>
              <w:right w:val="single" w:sz="4" w:space="0" w:color="000000"/>
            </w:tcBorders>
            <w:hideMark/>
          </w:tcPr>
          <w:p w14:paraId="7BCBE533"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FF"/>
                <w:sz w:val="18"/>
                <w:lang w:val="en-US" w:eastAsia="fi-FI"/>
              </w:rPr>
              <w:t>&lt;!--</w:t>
            </w:r>
            <w:r w:rsidRPr="003F6A08">
              <w:rPr>
                <w:rFonts w:ascii="Courier New" w:hAnsi="Courier New" w:cs="Courier New"/>
                <w:color w:val="474747"/>
                <w:sz w:val="18"/>
                <w:lang w:val="en-US" w:eastAsia="fi-FI"/>
              </w:rPr>
              <w:t xml:space="preserve"> Omahoito</w:t>
            </w:r>
            <w:r w:rsidRPr="003F6A08">
              <w:rPr>
                <w:rFonts w:ascii="Courier New" w:hAnsi="Courier New" w:cs="Courier New"/>
                <w:color w:val="0000FF"/>
                <w:sz w:val="18"/>
                <w:lang w:val="en-US" w:eastAsia="fi-FI"/>
              </w:rPr>
              <w:t>--&gt;</w:t>
            </w:r>
          </w:p>
          <w:p w14:paraId="5824CBB0"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p w14:paraId="16A70A03"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474747"/>
                <w:sz w:val="18"/>
                <w:lang w:val="en-US" w:eastAsia="fi-FI"/>
              </w:rPr>
              <w:t xml:space="preserve"> Harjauskertojen määrä  </w:t>
            </w:r>
            <w:r w:rsidRPr="003F6A08">
              <w:rPr>
                <w:rFonts w:ascii="Courier New" w:hAnsi="Courier New" w:cs="Courier New"/>
                <w:color w:val="0000FF"/>
                <w:sz w:val="18"/>
                <w:lang w:val="en-US" w:eastAsia="fi-FI"/>
              </w:rPr>
              <w:t>--&gt;</w:t>
            </w:r>
          </w:p>
          <w:p w14:paraId="2137DE39"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classCode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COND</w:t>
            </w:r>
            <w:r w:rsidRPr="003F6A08">
              <w:rPr>
                <w:rFonts w:ascii="Courier New" w:hAnsi="Courier New" w:cs="Courier New"/>
                <w:color w:val="0000FF"/>
                <w:sz w:val="18"/>
                <w:lang w:val="en-US" w:eastAsia="fi-FI"/>
              </w:rPr>
              <w:t>"</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moodCode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EVN</w:t>
            </w:r>
            <w:r w:rsidRPr="003F6A08">
              <w:rPr>
                <w:rFonts w:ascii="Courier New" w:hAnsi="Courier New" w:cs="Courier New"/>
                <w:color w:val="0000FF"/>
                <w:sz w:val="18"/>
                <w:lang w:val="en-US" w:eastAsia="fi-FI"/>
              </w:rPr>
              <w:t>"&gt;</w:t>
            </w:r>
          </w:p>
          <w:p w14:paraId="7754EEF8" w14:textId="77777777" w:rsidR="003F6A08" w:rsidRPr="003F6A08" w:rsidRDefault="003F6A08" w:rsidP="003F6A08">
            <w:pPr>
              <w:autoSpaceDE w:val="0"/>
              <w:autoSpaceDN w:val="0"/>
              <w:adjustRightInd w:val="0"/>
              <w:ind w:left="568" w:hanging="568"/>
              <w:jc w:val="left"/>
              <w:rPr>
                <w:rFonts w:ascii="Courier New" w:hAnsi="Courier New" w:cs="Courier New"/>
                <w:color w:val="0000FF"/>
                <w:sz w:val="18"/>
                <w:lang w:eastAsia="fi-FI"/>
              </w:rPr>
            </w:pPr>
            <w:r w:rsidRPr="00A33A3A">
              <w:rPr>
                <w:rFonts w:ascii="Courier New" w:hAnsi="Courier New" w:cs="Courier New"/>
                <w:color w:val="000000"/>
                <w:sz w:val="18"/>
                <w:lang w:val="en-US" w:eastAsia="fi-FI"/>
              </w:rPr>
              <w:t xml:space="preserve">    </w:t>
            </w:r>
            <w:r w:rsidRPr="003F6A08">
              <w:rPr>
                <w:rFonts w:ascii="Courier New" w:hAnsi="Courier New" w:cs="Courier New"/>
                <w:color w:val="0000FF"/>
                <w:sz w:val="18"/>
                <w:lang w:eastAsia="fi-FI"/>
              </w:rPr>
              <w:t>&lt;</w:t>
            </w:r>
            <w:r w:rsidRPr="003F6A08">
              <w:rPr>
                <w:rFonts w:ascii="Courier New" w:hAnsi="Courier New" w:cs="Courier New"/>
                <w:color w:val="800000"/>
                <w:sz w:val="18"/>
                <w:lang w:eastAsia="fi-FI"/>
              </w:rPr>
              <w:t>code</w:t>
            </w:r>
            <w:r w:rsidRPr="003F6A08">
              <w:rPr>
                <w:rFonts w:ascii="Courier New" w:hAnsi="Courier New" w:cs="Courier New"/>
                <w:i/>
                <w:iCs/>
                <w:color w:val="008080"/>
                <w:sz w:val="18"/>
                <w:lang w:eastAsia="fi-FI"/>
              </w:rPr>
              <w:t xml:space="preserve"> </w:t>
            </w:r>
            <w:r w:rsidRPr="003F6A08">
              <w:rPr>
                <w:rFonts w:ascii="Courier New" w:hAnsi="Courier New" w:cs="Courier New"/>
                <w:color w:val="FF0000"/>
                <w:sz w:val="18"/>
                <w:lang w:eastAsia="fi-FI"/>
              </w:rPr>
              <w:t>code</w:t>
            </w:r>
            <w:r w:rsidRPr="003F6A08">
              <w:rPr>
                <w:rFonts w:ascii="Courier New" w:hAnsi="Courier New" w:cs="Courier New"/>
                <w:color w:val="0000FF"/>
                <w:sz w:val="18"/>
                <w:lang w:eastAsia="fi-FI"/>
              </w:rPr>
              <w:t>="</w:t>
            </w:r>
            <w:r w:rsidRPr="003F6A08">
              <w:rPr>
                <w:rFonts w:ascii="Courier New" w:hAnsi="Courier New" w:cs="Courier New"/>
                <w:color w:val="000000"/>
                <w:sz w:val="18"/>
                <w:lang w:eastAsia="fi-FI"/>
              </w:rPr>
              <w:t>E11</w:t>
            </w:r>
            <w:r w:rsidRPr="003F6A08">
              <w:rPr>
                <w:rFonts w:ascii="Courier New" w:hAnsi="Courier New" w:cs="Courier New"/>
                <w:color w:val="0000FF"/>
                <w:sz w:val="18"/>
                <w:lang w:eastAsia="fi-FI"/>
              </w:rPr>
              <w:t>"</w:t>
            </w:r>
            <w:r w:rsidRPr="003F6A08">
              <w:rPr>
                <w:rFonts w:ascii="Courier New" w:hAnsi="Courier New" w:cs="Courier New"/>
                <w:i/>
                <w:iCs/>
                <w:color w:val="008080"/>
                <w:sz w:val="18"/>
                <w:lang w:eastAsia="fi-FI"/>
              </w:rPr>
              <w:t xml:space="preserve"> </w:t>
            </w:r>
            <w:r w:rsidRPr="003F6A08">
              <w:rPr>
                <w:rFonts w:ascii="Courier New" w:hAnsi="Courier New" w:cs="Courier New"/>
                <w:color w:val="FF0000"/>
                <w:sz w:val="18"/>
                <w:lang w:eastAsia="fi-FI"/>
              </w:rPr>
              <w:t>codeSystem</w:t>
            </w:r>
            <w:r w:rsidRPr="003F6A08">
              <w:rPr>
                <w:rFonts w:ascii="Courier New" w:hAnsi="Courier New" w:cs="Courier New"/>
                <w:color w:val="0000FF"/>
                <w:sz w:val="18"/>
                <w:lang w:eastAsia="fi-FI"/>
              </w:rPr>
              <w:t>="</w:t>
            </w:r>
            <w:r w:rsidRPr="003F6A08">
              <w:rPr>
                <w:rFonts w:ascii="Courier New" w:hAnsi="Courier New" w:cs="Courier New"/>
                <w:color w:val="000000"/>
                <w:sz w:val="18"/>
                <w:lang w:eastAsia="fi-FI"/>
              </w:rPr>
              <w:t>1.2.246.537.6.12.2002.906.2013</w:t>
            </w:r>
            <w:r w:rsidRPr="003F6A08">
              <w:rPr>
                <w:rFonts w:ascii="Courier New" w:hAnsi="Courier New" w:cs="Courier New"/>
                <w:color w:val="0000FF"/>
                <w:sz w:val="18"/>
                <w:lang w:eastAsia="fi-FI"/>
              </w:rPr>
              <w:t>"</w:t>
            </w:r>
            <w:r w:rsidRPr="003F6A08">
              <w:rPr>
                <w:rFonts w:ascii="Courier New" w:hAnsi="Courier New" w:cs="Courier New"/>
                <w:i/>
                <w:iCs/>
                <w:color w:val="008080"/>
                <w:sz w:val="18"/>
                <w:lang w:eastAsia="fi-FI"/>
              </w:rPr>
              <w:t xml:space="preserve"> </w:t>
            </w:r>
            <w:r w:rsidRPr="003F6A08">
              <w:rPr>
                <w:rFonts w:ascii="Courier New" w:hAnsi="Courier New" w:cs="Courier New"/>
                <w:color w:val="FF0000"/>
                <w:sz w:val="18"/>
                <w:lang w:eastAsia="fi-FI"/>
              </w:rPr>
              <w:t>codeSystemN</w:t>
            </w:r>
            <w:r w:rsidRPr="003F6A08">
              <w:rPr>
                <w:rFonts w:ascii="Courier New" w:hAnsi="Courier New" w:cs="Courier New"/>
                <w:color w:val="FF0000"/>
                <w:sz w:val="18"/>
                <w:lang w:eastAsia="fi-FI"/>
              </w:rPr>
              <w:t>a</w:t>
            </w:r>
            <w:r w:rsidRPr="003F6A08">
              <w:rPr>
                <w:rFonts w:ascii="Courier New" w:hAnsi="Courier New" w:cs="Courier New"/>
                <w:color w:val="FF0000"/>
                <w:sz w:val="18"/>
                <w:lang w:eastAsia="fi-FI"/>
              </w:rPr>
              <w:t>me</w:t>
            </w:r>
            <w:r w:rsidRPr="003F6A08">
              <w:rPr>
                <w:rFonts w:ascii="Courier New" w:hAnsi="Courier New" w:cs="Courier New"/>
                <w:color w:val="0000FF"/>
                <w:sz w:val="18"/>
                <w:lang w:eastAsia="fi-FI"/>
              </w:rPr>
              <w:t>="</w:t>
            </w:r>
            <w:r w:rsidRPr="003F6A08">
              <w:rPr>
                <w:rFonts w:ascii="Courier New" w:hAnsi="Courier New" w:cs="Courier New"/>
                <w:color w:val="000000"/>
                <w:sz w:val="18"/>
                <w:lang w:eastAsia="fi-FI"/>
              </w:rPr>
              <w:t>THL/Tietosisältö - STH06 Suun terveydenhuollon esitiedot ja omahoito</w:t>
            </w:r>
            <w:r w:rsidR="00E20883">
              <w:rPr>
                <w:rFonts w:ascii="Courier New" w:hAnsi="Courier New" w:cs="Courier New"/>
                <w:color w:val="000000"/>
                <w:sz w:val="18"/>
                <w:lang w:eastAsia="fi-FI"/>
              </w:rPr>
              <w:t xml:space="preserve"> 2013</w:t>
            </w:r>
            <w:r w:rsidRPr="003F6A08">
              <w:rPr>
                <w:rFonts w:ascii="Courier New" w:hAnsi="Courier New" w:cs="Courier New"/>
                <w:color w:val="0000FF"/>
                <w:sz w:val="18"/>
                <w:lang w:eastAsia="fi-FI"/>
              </w:rPr>
              <w:t>"</w:t>
            </w:r>
            <w:r w:rsidRPr="003F6A08">
              <w:rPr>
                <w:rFonts w:ascii="Courier New" w:hAnsi="Courier New" w:cs="Courier New"/>
                <w:i/>
                <w:iCs/>
                <w:color w:val="008080"/>
                <w:sz w:val="18"/>
                <w:lang w:eastAsia="fi-FI"/>
              </w:rPr>
              <w:t xml:space="preserve"> </w:t>
            </w:r>
            <w:r w:rsidRPr="003F6A08">
              <w:rPr>
                <w:rFonts w:ascii="Courier New" w:hAnsi="Courier New" w:cs="Courier New"/>
                <w:color w:val="FF0000"/>
                <w:sz w:val="18"/>
                <w:lang w:eastAsia="fi-FI"/>
              </w:rPr>
              <w:t>displayName</w:t>
            </w:r>
            <w:r w:rsidRPr="003F6A08">
              <w:rPr>
                <w:rFonts w:ascii="Courier New" w:hAnsi="Courier New" w:cs="Courier New"/>
                <w:color w:val="0000FF"/>
                <w:sz w:val="18"/>
                <w:lang w:eastAsia="fi-FI"/>
              </w:rPr>
              <w:t>="</w:t>
            </w:r>
            <w:r w:rsidRPr="003F6A08">
              <w:rPr>
                <w:rFonts w:ascii="Courier New" w:hAnsi="Courier New" w:cs="Courier New"/>
                <w:color w:val="000000"/>
                <w:sz w:val="18"/>
                <w:lang w:eastAsia="fi-FI"/>
              </w:rPr>
              <w:t>Harjauskertojen määrä</w:t>
            </w:r>
            <w:r w:rsidRPr="003F6A08">
              <w:rPr>
                <w:rFonts w:ascii="Courier New" w:hAnsi="Courier New" w:cs="Courier New"/>
                <w:color w:val="0000FF"/>
                <w:sz w:val="18"/>
                <w:lang w:eastAsia="fi-FI"/>
              </w:rPr>
              <w:t>"/&gt;</w:t>
            </w:r>
          </w:p>
          <w:p w14:paraId="10609E20"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text</w:t>
            </w:r>
            <w:r w:rsidRPr="003F6A08">
              <w:rPr>
                <w:rFonts w:ascii="Courier New" w:hAnsi="Courier New" w:cs="Courier New"/>
                <w:color w:val="0000FF"/>
                <w:sz w:val="18"/>
                <w:lang w:val="en-US" w:eastAsia="fi-FI"/>
              </w:rPr>
              <w:t>&gt;</w:t>
            </w:r>
          </w:p>
          <w:p w14:paraId="659EF92E"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reference</w:t>
            </w:r>
            <w:r w:rsidRPr="003F6A08">
              <w:rPr>
                <w:rFonts w:ascii="Courier New" w:hAnsi="Courier New" w:cs="Courier New"/>
                <w:i/>
                <w:iCs/>
                <w:color w:val="008080"/>
                <w:sz w:val="18"/>
                <w:lang w:val="en-US" w:eastAsia="fi-FI"/>
              </w:rPr>
              <w:t xml:space="preserve"> </w:t>
            </w:r>
            <w:r w:rsidRPr="003F6A08">
              <w:rPr>
                <w:rFonts w:ascii="Courier New" w:hAnsi="Courier New" w:cs="Courier New"/>
                <w:color w:val="FF0000"/>
                <w:sz w:val="18"/>
                <w:lang w:val="en-US" w:eastAsia="fi-FI"/>
              </w:rPr>
              <w:t>value</w:t>
            </w:r>
            <w:r w:rsidRPr="003F6A08">
              <w:rPr>
                <w:rFonts w:ascii="Courier New" w:hAnsi="Courier New" w:cs="Courier New"/>
                <w:color w:val="0000FF"/>
                <w:sz w:val="18"/>
                <w:lang w:val="en-US" w:eastAsia="fi-FI"/>
              </w:rPr>
              <w:t>="</w:t>
            </w:r>
            <w:r w:rsidRPr="003F6A08">
              <w:rPr>
                <w:rFonts w:ascii="Courier New" w:hAnsi="Courier New" w:cs="Courier New"/>
                <w:color w:val="000000"/>
                <w:sz w:val="18"/>
                <w:lang w:val="en-US" w:eastAsia="fi-FI"/>
              </w:rPr>
              <w:t>#OID1.2.246.10.1234567.14.2013.123.6.1</w:t>
            </w:r>
            <w:r w:rsidRPr="003F6A08">
              <w:rPr>
                <w:rFonts w:ascii="Courier New" w:hAnsi="Courier New" w:cs="Courier New"/>
                <w:color w:val="0000FF"/>
                <w:sz w:val="18"/>
                <w:lang w:val="en-US" w:eastAsia="fi-FI"/>
              </w:rPr>
              <w:t>"/&gt;</w:t>
            </w:r>
          </w:p>
          <w:p w14:paraId="1ECA4576"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3F6A08">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text</w:t>
            </w:r>
            <w:r w:rsidRPr="003F6A08">
              <w:rPr>
                <w:rFonts w:ascii="Courier New" w:hAnsi="Courier New" w:cs="Courier New"/>
                <w:color w:val="0000FF"/>
                <w:sz w:val="18"/>
                <w:lang w:val="en-US" w:eastAsia="fi-FI"/>
              </w:rPr>
              <w:t>&gt;</w:t>
            </w:r>
          </w:p>
          <w:p w14:paraId="50D77AFC" w14:textId="77777777" w:rsidR="003F6A08" w:rsidRPr="004E48A5" w:rsidRDefault="003F6A08" w:rsidP="003F6A08">
            <w:pPr>
              <w:autoSpaceDE w:val="0"/>
              <w:autoSpaceDN w:val="0"/>
              <w:adjustRightInd w:val="0"/>
              <w:ind w:left="568" w:hanging="568"/>
              <w:jc w:val="left"/>
              <w:rPr>
                <w:rFonts w:ascii="Courier New" w:hAnsi="Courier New" w:cs="Courier New"/>
                <w:color w:val="0000FF"/>
                <w:sz w:val="18"/>
                <w:lang w:val="en-US" w:eastAsia="fi-FI"/>
              </w:rPr>
            </w:pPr>
            <w:r w:rsidRPr="004431F8">
              <w:rPr>
                <w:rFonts w:ascii="Courier New" w:hAnsi="Courier New" w:cs="Courier New"/>
                <w:color w:val="000000"/>
                <w:sz w:val="18"/>
                <w:lang w:val="en-US" w:eastAsia="fi-FI"/>
              </w:rPr>
              <w:t xml:space="preserve">    </w:t>
            </w:r>
            <w:r w:rsidRPr="004E48A5">
              <w:rPr>
                <w:rFonts w:ascii="Courier New" w:hAnsi="Courier New" w:cs="Courier New"/>
                <w:color w:val="0000FF"/>
                <w:sz w:val="18"/>
                <w:lang w:val="en-US" w:eastAsia="fi-FI"/>
              </w:rPr>
              <w:t>&lt;</w:t>
            </w:r>
            <w:r w:rsidRPr="004E48A5">
              <w:rPr>
                <w:rFonts w:ascii="Courier New" w:hAnsi="Courier New" w:cs="Courier New"/>
                <w:color w:val="800000"/>
                <w:sz w:val="18"/>
                <w:lang w:val="en-US" w:eastAsia="fi-FI"/>
              </w:rPr>
              <w:t>value</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xsi:type</w:t>
            </w:r>
            <w:r w:rsidRPr="004E48A5">
              <w:rPr>
                <w:rFonts w:ascii="Courier New" w:hAnsi="Courier New" w:cs="Courier New"/>
                <w:color w:val="0000FF"/>
                <w:sz w:val="18"/>
                <w:lang w:val="en-US" w:eastAsia="fi-FI"/>
              </w:rPr>
              <w:t>="</w:t>
            </w:r>
            <w:del w:id="1716" w:author="Tekijä">
              <w:r w:rsidRPr="004E48A5" w:rsidDel="00B4787B">
                <w:rPr>
                  <w:rFonts w:ascii="Courier New" w:hAnsi="Courier New" w:cs="Courier New"/>
                  <w:color w:val="000000"/>
                  <w:sz w:val="18"/>
                  <w:lang w:val="en-US" w:eastAsia="fi-FI"/>
                </w:rPr>
                <w:delText>CD</w:delText>
              </w:r>
            </w:del>
            <w:ins w:id="1717" w:author="Tekijä">
              <w:r w:rsidR="00B4787B" w:rsidRPr="004E48A5">
                <w:rPr>
                  <w:rFonts w:ascii="Courier New" w:hAnsi="Courier New" w:cs="Courier New"/>
                  <w:color w:val="000000"/>
                  <w:sz w:val="18"/>
                  <w:lang w:val="en-US" w:eastAsia="fi-FI"/>
                </w:rPr>
                <w:t>CV</w:t>
              </w:r>
            </w:ins>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codeSystem</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1.2.246.537.6.733.2013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codeSy</w:t>
            </w:r>
            <w:r w:rsidRPr="004E48A5">
              <w:rPr>
                <w:rFonts w:ascii="Courier New" w:hAnsi="Courier New" w:cs="Courier New"/>
                <w:color w:val="FF0000"/>
                <w:sz w:val="18"/>
                <w:lang w:val="en-US" w:eastAsia="fi-FI"/>
              </w:rPr>
              <w:t>s</w:t>
            </w:r>
            <w:r w:rsidRPr="004E48A5">
              <w:rPr>
                <w:rFonts w:ascii="Courier New" w:hAnsi="Courier New" w:cs="Courier New"/>
                <w:color w:val="FF0000"/>
                <w:sz w:val="18"/>
                <w:lang w:val="en-US" w:eastAsia="fi-FI"/>
              </w:rPr>
              <w:t>temName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STH - STH35 Harjauskertojen määrä</w:t>
            </w:r>
            <w:r w:rsidR="00E20883" w:rsidRPr="004E48A5">
              <w:rPr>
                <w:rFonts w:ascii="Courier New" w:hAnsi="Courier New" w:cs="Courier New"/>
                <w:color w:val="000000"/>
                <w:sz w:val="18"/>
                <w:lang w:val="en-US" w:eastAsia="fi-FI"/>
              </w:rPr>
              <w:t xml:space="preserve"> 2013</w:t>
            </w:r>
            <w:r w:rsidRPr="004E48A5">
              <w:rPr>
                <w:rFonts w:ascii="Courier New" w:hAnsi="Courier New" w:cs="Courier New"/>
                <w:color w:val="0000FF"/>
                <w:sz w:val="18"/>
                <w:lang w:val="en-US" w:eastAsia="fi-FI"/>
              </w:rPr>
              <w:t>"</w:t>
            </w:r>
            <w:r w:rsidRPr="004E48A5">
              <w:rPr>
                <w:rFonts w:ascii="Courier New" w:hAnsi="Courier New" w:cs="Courier New"/>
                <w:i/>
                <w:iCs/>
                <w:color w:val="008080"/>
                <w:sz w:val="18"/>
                <w:lang w:val="en-US" w:eastAsia="fi-FI"/>
              </w:rPr>
              <w:t xml:space="preserve"> </w:t>
            </w:r>
            <w:r w:rsidRPr="004E48A5">
              <w:rPr>
                <w:rFonts w:ascii="Courier New" w:hAnsi="Courier New" w:cs="Courier New"/>
                <w:color w:val="FF0000"/>
                <w:sz w:val="18"/>
                <w:lang w:val="en-US" w:eastAsia="fi-FI"/>
              </w:rPr>
              <w:t>displayName</w:t>
            </w:r>
            <w:r w:rsidRPr="004E48A5">
              <w:rPr>
                <w:rFonts w:ascii="Courier New" w:hAnsi="Courier New" w:cs="Courier New"/>
                <w:color w:val="0000FF"/>
                <w:sz w:val="18"/>
                <w:lang w:val="en-US" w:eastAsia="fi-FI"/>
              </w:rPr>
              <w:t>="</w:t>
            </w:r>
            <w:r w:rsidRPr="004E48A5">
              <w:rPr>
                <w:rFonts w:ascii="Courier New" w:hAnsi="Courier New" w:cs="Courier New"/>
                <w:color w:val="000000"/>
                <w:sz w:val="18"/>
                <w:lang w:val="en-US" w:eastAsia="fi-FI"/>
              </w:rPr>
              <w:t>2 kertaa päivässä tai enemmän</w:t>
            </w:r>
            <w:r w:rsidRPr="004E48A5">
              <w:rPr>
                <w:rFonts w:ascii="Courier New" w:hAnsi="Courier New" w:cs="Courier New"/>
                <w:color w:val="0000FF"/>
                <w:sz w:val="18"/>
                <w:lang w:val="en-US" w:eastAsia="fi-FI"/>
              </w:rPr>
              <w:t>"/&gt;</w:t>
            </w:r>
          </w:p>
          <w:p w14:paraId="7595FB72" w14:textId="77777777" w:rsidR="003F6A08" w:rsidRPr="003F6A08" w:rsidRDefault="003F6A08" w:rsidP="003F6A08">
            <w:pPr>
              <w:autoSpaceDE w:val="0"/>
              <w:autoSpaceDN w:val="0"/>
              <w:adjustRightInd w:val="0"/>
              <w:jc w:val="left"/>
              <w:rPr>
                <w:rFonts w:ascii="Courier New" w:hAnsi="Courier New" w:cs="Courier New"/>
                <w:color w:val="0000FF"/>
                <w:sz w:val="18"/>
                <w:lang w:val="en-US" w:eastAsia="fi-FI"/>
              </w:rPr>
            </w:pPr>
            <w:r w:rsidRPr="004E48A5">
              <w:rPr>
                <w:rFonts w:ascii="Courier New" w:hAnsi="Courier New" w:cs="Courier New"/>
                <w:color w:val="000000"/>
                <w:sz w:val="18"/>
                <w:lang w:val="en-US" w:eastAsia="fi-FI"/>
              </w:rPr>
              <w:t xml:space="preserve">  </w:t>
            </w: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observation</w:t>
            </w:r>
            <w:r w:rsidRPr="003F6A08">
              <w:rPr>
                <w:rFonts w:ascii="Courier New" w:hAnsi="Courier New" w:cs="Courier New"/>
                <w:color w:val="0000FF"/>
                <w:sz w:val="18"/>
                <w:lang w:val="en-US" w:eastAsia="fi-FI"/>
              </w:rPr>
              <w:t>&gt;</w:t>
            </w:r>
          </w:p>
          <w:p w14:paraId="15DC45D1" w14:textId="77777777" w:rsidR="003F6A08" w:rsidRPr="003F6A08" w:rsidRDefault="003F6A08" w:rsidP="003F6A08">
            <w:pPr>
              <w:autoSpaceDE w:val="0"/>
              <w:autoSpaceDN w:val="0"/>
              <w:adjustRightInd w:val="0"/>
              <w:jc w:val="left"/>
              <w:rPr>
                <w:rFonts w:ascii="Courier New" w:hAnsi="Courier New" w:cs="Courier New"/>
                <w:sz w:val="18"/>
                <w:szCs w:val="18"/>
                <w:lang w:val="en-US"/>
              </w:rPr>
            </w:pPr>
            <w:r w:rsidRPr="003F6A08">
              <w:rPr>
                <w:rFonts w:ascii="Courier New" w:hAnsi="Courier New" w:cs="Courier New"/>
                <w:color w:val="0000FF"/>
                <w:sz w:val="18"/>
                <w:lang w:val="en-US" w:eastAsia="fi-FI"/>
              </w:rPr>
              <w:t>&lt;/</w:t>
            </w:r>
            <w:r w:rsidRPr="003F6A08">
              <w:rPr>
                <w:rFonts w:ascii="Courier New" w:hAnsi="Courier New" w:cs="Courier New"/>
                <w:color w:val="800000"/>
                <w:sz w:val="18"/>
                <w:lang w:val="en-US" w:eastAsia="fi-FI"/>
              </w:rPr>
              <w:t>component</w:t>
            </w:r>
            <w:r w:rsidRPr="003F6A08">
              <w:rPr>
                <w:rFonts w:ascii="Courier New" w:hAnsi="Courier New" w:cs="Courier New"/>
                <w:color w:val="0000FF"/>
                <w:sz w:val="18"/>
                <w:lang w:val="en-US" w:eastAsia="fi-FI"/>
              </w:rPr>
              <w:t>&gt;</w:t>
            </w:r>
          </w:p>
        </w:tc>
      </w:tr>
    </w:tbl>
    <w:p w14:paraId="4ABA910D" w14:textId="77777777" w:rsidR="001D0463" w:rsidRPr="004208A6" w:rsidRDefault="001D0463" w:rsidP="008E33EF">
      <w:bookmarkStart w:id="1718" w:name="_Toc377040535"/>
      <w:bookmarkStart w:id="1719" w:name="_Toc377041824"/>
      <w:bookmarkStart w:id="1720" w:name="_Toc377042503"/>
      <w:bookmarkStart w:id="1721" w:name="_Toc377040537"/>
      <w:bookmarkStart w:id="1722" w:name="_Toc377042505"/>
      <w:bookmarkStart w:id="1723" w:name="_Toc377040538"/>
      <w:bookmarkStart w:id="1724" w:name="_Toc377041827"/>
      <w:bookmarkStart w:id="1725" w:name="_Toc377042506"/>
      <w:bookmarkStart w:id="1726" w:name="_Toc377040564"/>
      <w:bookmarkStart w:id="1727" w:name="_Toc377041852"/>
      <w:bookmarkStart w:id="1728" w:name="_Toc377042532"/>
      <w:bookmarkStart w:id="1729" w:name="_Toc377040567"/>
      <w:bookmarkStart w:id="1730" w:name="_Toc377041855"/>
      <w:bookmarkStart w:id="1731" w:name="_Toc377042535"/>
      <w:bookmarkStart w:id="1732" w:name="_Toc377040587"/>
      <w:bookmarkStart w:id="1733" w:name="_Toc377041874"/>
      <w:bookmarkStart w:id="1734" w:name="_Toc377042555"/>
      <w:bookmarkStart w:id="1735" w:name="_Toc377040590"/>
      <w:bookmarkStart w:id="1736" w:name="_Toc377041877"/>
      <w:bookmarkStart w:id="1737" w:name="_Toc377042558"/>
      <w:bookmarkStart w:id="1738" w:name="_Toc377040612"/>
      <w:bookmarkStart w:id="1739" w:name="_Toc377041898"/>
      <w:bookmarkStart w:id="1740" w:name="_Toc377042580"/>
      <w:bookmarkStart w:id="1741" w:name="_Toc377040613"/>
      <w:bookmarkStart w:id="1742" w:name="_Toc377042581"/>
      <w:bookmarkStart w:id="1743" w:name="_Toc377040614"/>
      <w:bookmarkStart w:id="1744" w:name="_Toc377042582"/>
      <w:bookmarkStart w:id="1745" w:name="_Toc377040615"/>
      <w:bookmarkStart w:id="1746" w:name="_Toc377041901"/>
      <w:bookmarkStart w:id="1747" w:name="_Toc377042583"/>
      <w:bookmarkStart w:id="1748" w:name="_Toc377040629"/>
      <w:bookmarkStart w:id="1749" w:name="_Toc377041914"/>
      <w:bookmarkStart w:id="1750" w:name="_Toc377042597"/>
      <w:bookmarkStart w:id="1751" w:name="_Toc377040631"/>
      <w:bookmarkStart w:id="1752" w:name="_Toc377041916"/>
      <w:bookmarkStart w:id="1753" w:name="_Toc377042599"/>
      <w:bookmarkStart w:id="1754" w:name="_Toc377040645"/>
      <w:bookmarkStart w:id="1755" w:name="_Toc377041929"/>
      <w:bookmarkStart w:id="1756" w:name="_Toc377042613"/>
      <w:bookmarkStart w:id="1757" w:name="_Toc377040647"/>
      <w:bookmarkStart w:id="1758" w:name="_Toc377042615"/>
      <w:bookmarkStart w:id="1759" w:name="_Toc377040648"/>
      <w:bookmarkStart w:id="1760" w:name="_Toc377041932"/>
      <w:bookmarkStart w:id="1761" w:name="_Toc377042616"/>
      <w:bookmarkStart w:id="1762" w:name="_Toc377040668"/>
      <w:bookmarkStart w:id="1763" w:name="_Toc377041951"/>
      <w:bookmarkStart w:id="1764" w:name="_Toc377042636"/>
      <w:bookmarkStart w:id="1765" w:name="_Toc377040670"/>
      <w:bookmarkStart w:id="1766" w:name="_Toc377042638"/>
      <w:bookmarkStart w:id="1767" w:name="_Toc377040671"/>
      <w:bookmarkStart w:id="1768" w:name="_Toc377041954"/>
      <w:bookmarkStart w:id="1769" w:name="_Toc377042639"/>
      <w:bookmarkStart w:id="1770" w:name="_Toc377040693"/>
      <w:bookmarkStart w:id="1771" w:name="_Toc377041975"/>
      <w:bookmarkStart w:id="1772" w:name="_Toc377042661"/>
      <w:bookmarkStart w:id="1773" w:name="_Toc377040694"/>
      <w:bookmarkStart w:id="1774" w:name="_Toc377042662"/>
      <w:bookmarkStart w:id="1775" w:name="_Toc377040695"/>
      <w:bookmarkStart w:id="1776" w:name="_Toc377041977"/>
      <w:bookmarkStart w:id="1777" w:name="_Toc377042663"/>
      <w:bookmarkStart w:id="1778" w:name="_Toc377040716"/>
      <w:bookmarkStart w:id="1779" w:name="_Toc377041997"/>
      <w:bookmarkStart w:id="1780" w:name="_Toc377042684"/>
      <w:bookmarkStart w:id="1781" w:name="_Toc377040719"/>
      <w:bookmarkStart w:id="1782" w:name="_Toc377042000"/>
      <w:bookmarkStart w:id="1783" w:name="_Toc377042687"/>
      <w:bookmarkStart w:id="1784" w:name="_Toc377040721"/>
      <w:bookmarkStart w:id="1785" w:name="_Toc377042002"/>
      <w:bookmarkStart w:id="1786" w:name="_Toc377042689"/>
      <w:bookmarkStart w:id="1787" w:name="_Toc377040743"/>
      <w:bookmarkStart w:id="1788" w:name="_Toc377042023"/>
      <w:bookmarkStart w:id="1789" w:name="_Toc377042711"/>
      <w:bookmarkStart w:id="1790" w:name="_Toc377040744"/>
      <w:bookmarkStart w:id="1791" w:name="_Toc377042712"/>
      <w:bookmarkStart w:id="1792" w:name="_Toc377040745"/>
      <w:bookmarkStart w:id="1793" w:name="_Toc377042025"/>
      <w:bookmarkStart w:id="1794" w:name="_Toc377042713"/>
      <w:bookmarkStart w:id="1795" w:name="_Toc377040747"/>
      <w:bookmarkStart w:id="1796" w:name="_Toc377042027"/>
      <w:bookmarkStart w:id="1797" w:name="_Toc377042715"/>
      <w:bookmarkStart w:id="1798" w:name="_Toc377040768"/>
      <w:bookmarkStart w:id="1799" w:name="_Toc377042047"/>
      <w:bookmarkStart w:id="1800" w:name="_Toc377042736"/>
      <w:bookmarkStart w:id="1801" w:name="_Toc377040769"/>
      <w:bookmarkStart w:id="1802" w:name="_Toc377042737"/>
      <w:bookmarkStart w:id="1803" w:name="_Toc377040770"/>
      <w:bookmarkStart w:id="1804" w:name="_Toc377042049"/>
      <w:bookmarkStart w:id="1805" w:name="_Toc377042738"/>
      <w:bookmarkStart w:id="1806" w:name="_Toc377040796"/>
      <w:bookmarkStart w:id="1807" w:name="_Toc377042074"/>
      <w:bookmarkStart w:id="1808" w:name="_Toc377042764"/>
      <w:bookmarkStart w:id="1809" w:name="_Toc377040797"/>
      <w:bookmarkStart w:id="1810" w:name="_Toc377042765"/>
      <w:bookmarkStart w:id="1811" w:name="_Toc377040798"/>
      <w:bookmarkStart w:id="1812" w:name="_Toc377042076"/>
      <w:bookmarkStart w:id="1813" w:name="_Toc377042766"/>
      <w:bookmarkStart w:id="1814" w:name="_Toc377040802"/>
      <w:bookmarkStart w:id="1815" w:name="_Toc377042080"/>
      <w:bookmarkStart w:id="1816" w:name="_Toc377042770"/>
      <w:bookmarkStart w:id="1817" w:name="_Toc377040804"/>
      <w:bookmarkStart w:id="1818" w:name="_Toc377042772"/>
      <w:bookmarkStart w:id="1819" w:name="_Toc377040807"/>
      <w:bookmarkStart w:id="1820" w:name="_Toc377042085"/>
      <w:bookmarkStart w:id="1821" w:name="_Toc377042775"/>
      <w:bookmarkStart w:id="1822" w:name="_Toc377040808"/>
      <w:bookmarkStart w:id="1823" w:name="_Toc377042776"/>
      <w:bookmarkStart w:id="1824" w:name="_Toc377040810"/>
      <w:bookmarkStart w:id="1825" w:name="_Toc377042778"/>
      <w:bookmarkStart w:id="1826" w:name="_Toc377040811"/>
      <w:bookmarkStart w:id="1827" w:name="_Toc377042089"/>
      <w:bookmarkStart w:id="1828" w:name="_Toc377042779"/>
      <w:bookmarkStart w:id="1829" w:name="_Toc377040813"/>
      <w:bookmarkStart w:id="1830" w:name="_Toc377042781"/>
      <w:bookmarkStart w:id="1831" w:name="_Toc377040814"/>
      <w:bookmarkStart w:id="1832" w:name="_Toc377042092"/>
      <w:bookmarkStart w:id="1833" w:name="_Toc377042782"/>
      <w:bookmarkStart w:id="1834" w:name="_Toc377040817"/>
      <w:bookmarkStart w:id="1835" w:name="_Toc377042785"/>
      <w:bookmarkStart w:id="1836" w:name="_Toc377040818"/>
      <w:bookmarkStart w:id="1837" w:name="_Toc377042096"/>
      <w:bookmarkStart w:id="1838" w:name="_Toc377042786"/>
      <w:bookmarkStart w:id="1839" w:name="_Toc377040819"/>
      <w:bookmarkStart w:id="1840" w:name="_Toc377042787"/>
      <w:bookmarkStart w:id="1841" w:name="_Toc377040820"/>
      <w:bookmarkStart w:id="1842" w:name="_Toc377042788"/>
      <w:bookmarkStart w:id="1843" w:name="_Toc377040821"/>
      <w:bookmarkStart w:id="1844" w:name="_Toc377042099"/>
      <w:bookmarkStart w:id="1845" w:name="_Toc377042789"/>
      <w:bookmarkStart w:id="1846" w:name="_Toc377040822"/>
      <w:bookmarkStart w:id="1847" w:name="_Toc377042790"/>
      <w:bookmarkStart w:id="1848" w:name="_Toc377040823"/>
      <w:bookmarkStart w:id="1849" w:name="_Toc377042101"/>
      <w:bookmarkStart w:id="1850" w:name="_Toc377042791"/>
      <w:bookmarkStart w:id="1851" w:name="_Toc377040837"/>
      <w:bookmarkStart w:id="1852" w:name="_Toc377042114"/>
      <w:bookmarkStart w:id="1853" w:name="_Toc377042805"/>
      <w:bookmarkStart w:id="1854" w:name="_Toc377040839"/>
      <w:bookmarkStart w:id="1855" w:name="_Toc377042807"/>
      <w:bookmarkStart w:id="1856" w:name="_Toc377040840"/>
      <w:bookmarkStart w:id="1857" w:name="_Toc377042117"/>
      <w:bookmarkStart w:id="1858" w:name="_Toc377042808"/>
      <w:bookmarkStart w:id="1859" w:name="_Toc377040864"/>
      <w:bookmarkStart w:id="1860" w:name="_Toc377042140"/>
      <w:bookmarkStart w:id="1861" w:name="_Toc377042832"/>
      <w:bookmarkStart w:id="1862" w:name="_Toc377040866"/>
      <w:bookmarkStart w:id="1863" w:name="_Toc377042834"/>
      <w:bookmarkStart w:id="1864" w:name="_Toc377040867"/>
      <w:bookmarkStart w:id="1865" w:name="_Toc377042143"/>
      <w:bookmarkStart w:id="1866" w:name="_Toc377042835"/>
      <w:bookmarkStart w:id="1867" w:name="_Toc377040888"/>
      <w:bookmarkStart w:id="1868" w:name="_Toc377042163"/>
      <w:bookmarkStart w:id="1869" w:name="_Toc377042856"/>
      <w:bookmarkStart w:id="1870" w:name="_Toc377040889"/>
      <w:bookmarkStart w:id="1871" w:name="_Toc377042857"/>
      <w:bookmarkStart w:id="1872" w:name="_Toc377040890"/>
      <w:bookmarkStart w:id="1873" w:name="_Toc377042858"/>
      <w:bookmarkStart w:id="1874" w:name="_Toc377040891"/>
      <w:bookmarkStart w:id="1875" w:name="_Toc377042166"/>
      <w:bookmarkStart w:id="1876" w:name="_Toc377042859"/>
      <w:bookmarkStart w:id="1877" w:name="_Toc377040899"/>
      <w:bookmarkStart w:id="1878" w:name="_Toc377042173"/>
      <w:bookmarkStart w:id="1879" w:name="_Toc377042867"/>
      <w:bookmarkStart w:id="1880" w:name="_Toc377040900"/>
      <w:bookmarkStart w:id="1881" w:name="_Toc377042868"/>
      <w:bookmarkStart w:id="1882" w:name="_Toc377040901"/>
      <w:bookmarkStart w:id="1883" w:name="_Toc377042869"/>
      <w:bookmarkStart w:id="1884" w:name="_Toc377040902"/>
      <w:bookmarkStart w:id="1885" w:name="_Toc377042176"/>
      <w:bookmarkStart w:id="1886" w:name="_Toc377042870"/>
      <w:bookmarkStart w:id="1887" w:name="_Toc377040915"/>
      <w:bookmarkStart w:id="1888" w:name="_Toc377042188"/>
      <w:bookmarkStart w:id="1889" w:name="_Toc377042883"/>
      <w:bookmarkStart w:id="1890" w:name="_Toc377040918"/>
      <w:bookmarkStart w:id="1891" w:name="_Toc377042191"/>
      <w:bookmarkStart w:id="1892" w:name="_Toc377042886"/>
      <w:bookmarkStart w:id="1893" w:name="_Toc377040930"/>
      <w:bookmarkStart w:id="1894" w:name="_Toc377042202"/>
      <w:bookmarkStart w:id="1895" w:name="_Toc377042898"/>
      <w:bookmarkStart w:id="1896" w:name="_Toc377040931"/>
      <w:bookmarkStart w:id="1897" w:name="_Toc377042899"/>
      <w:bookmarkStart w:id="1898" w:name="_Toc377040951"/>
      <w:bookmarkStart w:id="1899" w:name="_Toc377042222"/>
      <w:bookmarkStart w:id="1900" w:name="_Toc377042919"/>
      <w:bookmarkStart w:id="1901" w:name="_Toc377040953"/>
      <w:bookmarkStart w:id="1902" w:name="_Toc377042921"/>
      <w:bookmarkStart w:id="1903" w:name="_Toc377040954"/>
      <w:bookmarkStart w:id="1904" w:name="_Toc377042225"/>
      <w:bookmarkStart w:id="1905" w:name="_Toc377042922"/>
      <w:bookmarkStart w:id="1906" w:name="_Toc377040966"/>
      <w:bookmarkStart w:id="1907" w:name="_Toc377042236"/>
      <w:bookmarkStart w:id="1908" w:name="_Toc377042934"/>
      <w:bookmarkStart w:id="1909" w:name="_Toc377040967"/>
      <w:bookmarkStart w:id="1910" w:name="_Toc377042935"/>
      <w:bookmarkStart w:id="1911" w:name="_Toc377040968"/>
      <w:bookmarkStart w:id="1912" w:name="_Toc377042936"/>
      <w:bookmarkStart w:id="1913" w:name="_Toc377040969"/>
      <w:bookmarkStart w:id="1914" w:name="_Toc377042239"/>
      <w:bookmarkStart w:id="1915" w:name="_Toc377042937"/>
      <w:bookmarkStart w:id="1916" w:name="_Toc377040981"/>
      <w:bookmarkStart w:id="1917" w:name="_Toc377042250"/>
      <w:bookmarkStart w:id="1918" w:name="_Toc377042949"/>
      <w:bookmarkStart w:id="1919" w:name="_Toc377040983"/>
      <w:bookmarkStart w:id="1920" w:name="_Toc377042951"/>
      <w:bookmarkStart w:id="1921" w:name="_Toc377040984"/>
      <w:bookmarkStart w:id="1922" w:name="_Toc377042253"/>
      <w:bookmarkStart w:id="1923" w:name="_Toc377042952"/>
      <w:bookmarkStart w:id="1924" w:name="_Toc377040998"/>
      <w:bookmarkStart w:id="1925" w:name="_Toc377042266"/>
      <w:bookmarkStart w:id="1926" w:name="_Toc377042966"/>
      <w:bookmarkStart w:id="1927" w:name="_Toc377041000"/>
      <w:bookmarkStart w:id="1928" w:name="_Toc377042968"/>
      <w:bookmarkStart w:id="1929" w:name="_Toc377041001"/>
      <w:bookmarkStart w:id="1930" w:name="_Toc377042269"/>
      <w:bookmarkStart w:id="1931" w:name="_Toc377042969"/>
      <w:bookmarkStart w:id="1932" w:name="_Toc377041002"/>
      <w:bookmarkStart w:id="1933" w:name="_Toc377042970"/>
      <w:bookmarkStart w:id="1934" w:name="_Toc377041003"/>
      <w:bookmarkStart w:id="1935" w:name="_Toc377042271"/>
      <w:bookmarkStart w:id="1936" w:name="_Toc377042971"/>
      <w:bookmarkStart w:id="1937" w:name="_Toc377041030"/>
      <w:bookmarkStart w:id="1938" w:name="_Toc377042297"/>
      <w:bookmarkStart w:id="1939" w:name="_Toc377042998"/>
      <w:bookmarkStart w:id="1940" w:name="_Toc377041032"/>
      <w:bookmarkStart w:id="1941" w:name="_Toc377043000"/>
      <w:bookmarkStart w:id="1942" w:name="_Toc377041033"/>
      <w:bookmarkStart w:id="1943" w:name="_Toc377042300"/>
      <w:bookmarkStart w:id="1944" w:name="_Toc377043001"/>
      <w:bookmarkStart w:id="1945" w:name="_Toc377041047"/>
      <w:bookmarkStart w:id="1946" w:name="_Toc377042313"/>
      <w:bookmarkStart w:id="1947" w:name="_Toc377043015"/>
      <w:bookmarkStart w:id="1948" w:name="_Toc377041048"/>
      <w:bookmarkStart w:id="1949" w:name="_Toc377043016"/>
      <w:bookmarkStart w:id="1950" w:name="_Toc377041049"/>
      <w:bookmarkStart w:id="1951" w:name="_Toc377043017"/>
      <w:bookmarkStart w:id="1952" w:name="_Toc377041050"/>
      <w:bookmarkStart w:id="1953" w:name="_Toc377042316"/>
      <w:bookmarkStart w:id="1954" w:name="_Toc377043018"/>
      <w:bookmarkStart w:id="1955" w:name="_Toc377041064"/>
      <w:bookmarkStart w:id="1956" w:name="_Toc377042329"/>
      <w:bookmarkStart w:id="1957" w:name="_Toc377043032"/>
      <w:bookmarkStart w:id="1958" w:name="_Toc377041066"/>
      <w:bookmarkStart w:id="1959" w:name="_Toc377043034"/>
      <w:bookmarkStart w:id="1960" w:name="_Toc377041067"/>
      <w:bookmarkStart w:id="1961" w:name="_Toc377042332"/>
      <w:bookmarkStart w:id="1962" w:name="_Toc377043035"/>
      <w:bookmarkStart w:id="1963" w:name="_Toc377041082"/>
      <w:bookmarkStart w:id="1964" w:name="_Toc377042346"/>
      <w:bookmarkStart w:id="1965" w:name="_Toc377043050"/>
      <w:bookmarkStart w:id="1966" w:name="_Toc377041084"/>
      <w:bookmarkStart w:id="1967" w:name="_Toc377043052"/>
      <w:bookmarkStart w:id="1968" w:name="_Toc377041085"/>
      <w:bookmarkStart w:id="1969" w:name="_Toc377042349"/>
      <w:bookmarkStart w:id="1970" w:name="_Toc377043053"/>
      <w:bookmarkStart w:id="1971" w:name="_Toc377041099"/>
      <w:bookmarkStart w:id="1972" w:name="_Toc377042362"/>
      <w:bookmarkStart w:id="1973" w:name="_Toc377043067"/>
      <w:bookmarkStart w:id="1974" w:name="_Toc377041101"/>
      <w:bookmarkStart w:id="1975" w:name="_Toc377043069"/>
      <w:bookmarkStart w:id="1976" w:name="_Toc377041102"/>
      <w:bookmarkStart w:id="1977" w:name="_Toc377042365"/>
      <w:bookmarkStart w:id="1978" w:name="_Toc377043070"/>
      <w:bookmarkStart w:id="1979" w:name="_Toc377041104"/>
      <w:bookmarkStart w:id="1980" w:name="_Toc377042367"/>
      <w:bookmarkStart w:id="1981" w:name="_Toc377043072"/>
      <w:bookmarkStart w:id="1982" w:name="_Toc377041105"/>
      <w:bookmarkStart w:id="1983" w:name="_Toc377043073"/>
      <w:bookmarkStart w:id="1984" w:name="_Toc377041106"/>
      <w:bookmarkStart w:id="1985" w:name="_Toc377043074"/>
      <w:bookmarkStart w:id="1986" w:name="_Toc377041107"/>
      <w:bookmarkStart w:id="1987" w:name="_Toc377042370"/>
      <w:bookmarkStart w:id="1988" w:name="_Toc377043075"/>
      <w:bookmarkStart w:id="1989" w:name="_Toc377041108"/>
      <w:bookmarkStart w:id="1990" w:name="_Toc377043076"/>
      <w:bookmarkStart w:id="1991" w:name="_Toc377041109"/>
      <w:bookmarkStart w:id="1992" w:name="_Toc377043077"/>
      <w:bookmarkStart w:id="1993" w:name="_Toc377041110"/>
      <w:bookmarkStart w:id="1994" w:name="_Toc377042373"/>
      <w:bookmarkStart w:id="1995" w:name="_Toc377043078"/>
      <w:bookmarkStart w:id="1996" w:name="_Toc377041111"/>
      <w:bookmarkStart w:id="1997" w:name="_Toc377043079"/>
      <w:bookmarkStart w:id="1998" w:name="_Toc377041112"/>
      <w:bookmarkStart w:id="1999" w:name="_Toc377043080"/>
      <w:bookmarkStart w:id="2000" w:name="_Toc377041113"/>
      <w:bookmarkStart w:id="2001" w:name="_Toc377042376"/>
      <w:bookmarkStart w:id="2002" w:name="_Toc377043081"/>
      <w:bookmarkStart w:id="2003" w:name="_Toc377041114"/>
      <w:bookmarkStart w:id="2004" w:name="_Toc377043082"/>
      <w:bookmarkStart w:id="2005" w:name="_Toc377041115"/>
      <w:bookmarkStart w:id="2006" w:name="_Toc377043083"/>
      <w:bookmarkStart w:id="2007" w:name="_Toc377041116"/>
      <w:bookmarkStart w:id="2008" w:name="_Toc377042379"/>
      <w:bookmarkStart w:id="2009" w:name="_Toc377043084"/>
      <w:bookmarkStart w:id="2010" w:name="_Toc377041135"/>
      <w:bookmarkStart w:id="2011" w:name="_Toc377042397"/>
      <w:bookmarkStart w:id="2012" w:name="_Toc377043103"/>
      <w:bookmarkStart w:id="2013" w:name="_Toc377041137"/>
      <w:bookmarkStart w:id="2014" w:name="_Toc377043105"/>
      <w:bookmarkStart w:id="2015" w:name="_Toc377041138"/>
      <w:bookmarkStart w:id="2016" w:name="_Toc377042400"/>
      <w:bookmarkStart w:id="2017" w:name="_Toc377043106"/>
      <w:bookmarkStart w:id="2018" w:name="_Toc377041152"/>
      <w:bookmarkStart w:id="2019" w:name="_Toc377042413"/>
      <w:bookmarkStart w:id="2020" w:name="_Toc377043120"/>
      <w:bookmarkStart w:id="2021" w:name="_Toc377041154"/>
      <w:bookmarkStart w:id="2022" w:name="_Toc377043122"/>
      <w:bookmarkStart w:id="2023" w:name="_Toc377041155"/>
      <w:bookmarkStart w:id="2024" w:name="_Toc377042416"/>
      <w:bookmarkStart w:id="2025" w:name="_Toc377043123"/>
      <w:bookmarkEnd w:id="1458"/>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p>
    <w:p w14:paraId="725B6FD1" w14:textId="77777777" w:rsidR="00A777FB" w:rsidRDefault="00AA014C" w:rsidP="00A777FB">
      <w:r>
        <w:br w:type="page"/>
      </w:r>
    </w:p>
    <w:p w14:paraId="38DDABCC" w14:textId="77777777" w:rsidR="00AA014C" w:rsidRPr="00631BAF" w:rsidRDefault="00AA014C" w:rsidP="008E33EF">
      <w:pPr>
        <w:pStyle w:val="Otsikko1"/>
      </w:pPr>
      <w:bookmarkStart w:id="2026" w:name="_Toc436732640"/>
      <w:r>
        <w:t>Muut otsikot ja rakenteiset tiedot</w:t>
      </w:r>
      <w:bookmarkEnd w:id="2026"/>
    </w:p>
    <w:p w14:paraId="2B148927" w14:textId="77777777" w:rsidR="00F16B26" w:rsidRPr="00A668A2" w:rsidRDefault="00F16B26" w:rsidP="008E33EF">
      <w:pPr>
        <w:pStyle w:val="Otsikko2"/>
      </w:pPr>
      <w:bookmarkStart w:id="2027" w:name="_Toc436732641"/>
      <w:del w:id="2028" w:author="Tekijä">
        <w:r w:rsidRPr="00A668A2" w:rsidDel="00C010DD">
          <w:delText>Ongelmat ja diagnoosit</w:delText>
        </w:r>
      </w:del>
      <w:ins w:id="2029" w:author="Tekijä">
        <w:r w:rsidR="00C010DD">
          <w:t>Diagnoosit ja käyntisyy</w:t>
        </w:r>
      </w:ins>
      <w:bookmarkEnd w:id="2027"/>
    </w:p>
    <w:p w14:paraId="4DDE610D" w14:textId="77777777" w:rsidR="00324C83" w:rsidRDefault="002266EB" w:rsidP="002266EB">
      <w:del w:id="2030" w:author="Tekijä">
        <w:r w:rsidRPr="002266EB" w:rsidDel="00C010DD">
          <w:delText>Ongelmat ja diagnoosit käsittävät potilaan riskitiedot,</w:delText>
        </w:r>
        <w:r w:rsidDel="00C010DD">
          <w:delText xml:space="preserve"> </w:delText>
        </w:r>
        <w:r w:rsidRPr="002266EB" w:rsidDel="00C010DD">
          <w:delText xml:space="preserve">hoidon syyn ja diagnoositiedot. </w:delText>
        </w:r>
        <w:r w:rsidR="00245A1D" w:rsidDel="00C010DD">
          <w:delText>Mainit</w:delText>
        </w:r>
        <w:r w:rsidR="00400FB3" w:rsidDel="00C010DD">
          <w:delText>ut ti</w:delText>
        </w:r>
        <w:r w:rsidR="00400FB3" w:rsidDel="00C010DD">
          <w:delText>e</w:delText>
        </w:r>
        <w:r w:rsidR="00400FB3" w:rsidDel="00C010DD">
          <w:delText xml:space="preserve">dot toteutetaan </w:delText>
        </w:r>
        <w:r w:rsidR="00324C83" w:rsidDel="00C010DD">
          <w:delText>Kertomus ja lomakkeet -oppaa</w:delText>
        </w:r>
        <w:r w:rsidR="00400FB3" w:rsidDel="00C010DD">
          <w:delText>n</w:delText>
        </w:r>
        <w:r w:rsidR="00324C83" w:rsidDel="00C010DD">
          <w:delText xml:space="preserve"> [</w:delText>
        </w:r>
        <w:r w:rsidR="00A758DE" w:rsidDel="00C010DD">
          <w:delText>8</w:delText>
        </w:r>
        <w:r w:rsidR="00324C83" w:rsidDel="00C010DD">
          <w:delText xml:space="preserve">] </w:delText>
        </w:r>
        <w:r w:rsidR="00400FB3" w:rsidDel="00C010DD">
          <w:delText>mukaisesti</w:delText>
        </w:r>
        <w:r w:rsidR="00324C83" w:rsidDel="00B0415A">
          <w:delText xml:space="preserve">. </w:delText>
        </w:r>
        <w:r w:rsidR="00DF5023" w:rsidDel="00C010DD">
          <w:delText>Riskitietojen käsittely on kuvattu ta</w:delText>
        </w:r>
        <w:r w:rsidR="00DF5023" w:rsidDel="00C010DD">
          <w:delText>r</w:delText>
        </w:r>
        <w:r w:rsidR="00DF5023" w:rsidDel="00C010DD">
          <w:delText>kemmin kohdassa 10.2.</w:delText>
        </w:r>
      </w:del>
    </w:p>
    <w:p w14:paraId="673E1F4A" w14:textId="77777777" w:rsidR="00324C83" w:rsidRDefault="00324C83" w:rsidP="002266EB"/>
    <w:p w14:paraId="5543457B" w14:textId="77777777" w:rsidR="002266EB" w:rsidRPr="002266EB" w:rsidDel="00C010DD" w:rsidRDefault="002266EB" w:rsidP="002266EB">
      <w:pPr>
        <w:rPr>
          <w:del w:id="2031" w:author="Tekijä"/>
        </w:rPr>
      </w:pPr>
      <w:del w:id="2032" w:author="Tekijä">
        <w:r w:rsidRPr="002266EB" w:rsidDel="00C010DD">
          <w:delText>Hoidon syy kuvaa palvelutapahtuman pääasiallista syytä.</w:delText>
        </w:r>
        <w:r w:rsidDel="00C010DD">
          <w:delText xml:space="preserve"> </w:delText>
        </w:r>
        <w:r w:rsidRPr="002266EB" w:rsidDel="00C010DD">
          <w:delText>Tiedoista voidaan koota lista, josta nä</w:delText>
        </w:r>
        <w:r w:rsidRPr="002266EB" w:rsidDel="00C010DD">
          <w:delText>h</w:delText>
        </w:r>
        <w:r w:rsidRPr="002266EB" w:rsidDel="00C010DD">
          <w:delText>dään potilaan henkilöhistorian</w:delText>
        </w:r>
        <w:r w:rsidDel="00C010DD">
          <w:delText xml:space="preserve"> </w:delText>
        </w:r>
        <w:r w:rsidRPr="002266EB" w:rsidDel="00C010DD">
          <w:delText>aikana kertyneet hoitojen syyt.</w:delText>
        </w:r>
      </w:del>
    </w:p>
    <w:p w14:paraId="10CD533B" w14:textId="77777777" w:rsidR="002266EB" w:rsidDel="00C010DD" w:rsidRDefault="002266EB" w:rsidP="002266EB">
      <w:pPr>
        <w:rPr>
          <w:del w:id="2033" w:author="Tekijä"/>
        </w:rPr>
      </w:pPr>
    </w:p>
    <w:p w14:paraId="2FFEC637" w14:textId="77777777" w:rsidR="004208A6" w:rsidRDefault="002266EB" w:rsidP="004208A6">
      <w:del w:id="2034" w:author="Tekijä">
        <w:r w:rsidRPr="008E33EF" w:rsidDel="00B0415A">
          <w:rPr>
            <w:b/>
          </w:rPr>
          <w:delText>Diagnoositietoi</w:delText>
        </w:r>
        <w:r w:rsidR="004208A6" w:rsidRPr="008E33EF" w:rsidDel="00B0415A">
          <w:rPr>
            <w:b/>
          </w:rPr>
          <w:delText>hin</w:delText>
        </w:r>
        <w:r w:rsidRPr="002266EB" w:rsidDel="00B0415A">
          <w:delText xml:space="preserve"> </w:delText>
        </w:r>
        <w:r w:rsidR="004208A6" w:rsidDel="00B0415A">
          <w:delText xml:space="preserve">kirjataan </w:delText>
        </w:r>
        <w:r w:rsidRPr="002266EB" w:rsidDel="00B0415A">
          <w:delText>hoidon kannalta oleelliset aiemmat,</w:delText>
        </w:r>
        <w:r w:rsidDel="00B0415A">
          <w:delText xml:space="preserve"> </w:delText>
        </w:r>
        <w:r w:rsidRPr="002266EB" w:rsidDel="00B0415A">
          <w:delText>pitkäkestoiset ja tämänhetkiset diagno</w:delText>
        </w:r>
        <w:r w:rsidRPr="002266EB" w:rsidDel="00B0415A">
          <w:delText>o</w:delText>
        </w:r>
        <w:r w:rsidRPr="002266EB" w:rsidDel="00B0415A">
          <w:delText>sit.</w:delText>
        </w:r>
        <w:r w:rsidR="00990F96" w:rsidDel="00B0415A">
          <w:delText xml:space="preserve"> </w:delText>
        </w:r>
        <w:r w:rsidRPr="002266EB" w:rsidDel="00B0415A">
          <w:delText>Ongelmiin ja diagnooseihin voidaan liittää hoitosuosituksia</w:delText>
        </w:r>
        <w:r w:rsidDel="00B0415A">
          <w:delText xml:space="preserve"> </w:delText>
        </w:r>
        <w:r w:rsidRPr="002266EB" w:rsidDel="00B0415A">
          <w:delText>ja hoitoketjujen ohjantaa.</w:delText>
        </w:r>
        <w:r w:rsidR="00AE00C8" w:rsidDel="00B0415A">
          <w:delText xml:space="preserve"> </w:delText>
        </w:r>
        <w:r w:rsidR="004208A6" w:rsidDel="00B0415A">
          <w:delText xml:space="preserve">Diagnoosin kuvaamisessa noudatetaan Kertomus ja lomakkeet -oppaan </w:delText>
        </w:r>
        <w:r w:rsidR="00DF5023" w:rsidDel="00B0415A">
          <w:delText xml:space="preserve">[8] </w:delText>
        </w:r>
        <w:r w:rsidR="004208A6" w:rsidDel="00B0415A">
          <w:delText xml:space="preserve">ohjeistusta. </w:delText>
        </w:r>
      </w:del>
      <w:r w:rsidR="004208A6">
        <w:t>Suun te</w:t>
      </w:r>
      <w:r w:rsidR="004208A6">
        <w:t>r</w:t>
      </w:r>
      <w:r w:rsidR="004208A6">
        <w:t xml:space="preserve">veydenhuollon </w:t>
      </w:r>
      <w:del w:id="2035" w:author="Tekijä">
        <w:r w:rsidR="004208A6" w:rsidDel="00B0415A">
          <w:delText xml:space="preserve">ohjelmiston </w:delText>
        </w:r>
      </w:del>
      <w:ins w:id="2036" w:author="Tekijä">
        <w:r w:rsidR="00B0415A">
          <w:t xml:space="preserve">ohjelmistossa </w:t>
        </w:r>
      </w:ins>
      <w:r w:rsidR="004208A6">
        <w:t xml:space="preserve">on pystyttävä </w:t>
      </w:r>
      <w:ins w:id="2037" w:author="Tekijä">
        <w:r w:rsidR="00B0415A">
          <w:t xml:space="preserve">kirjaamaan ja sen on pystyttävä </w:t>
        </w:r>
      </w:ins>
      <w:r w:rsidR="004208A6">
        <w:t>näyttämään p</w:t>
      </w:r>
      <w:r w:rsidR="004208A6">
        <w:t>o</w:t>
      </w:r>
      <w:r w:rsidR="004208A6">
        <w:t xml:space="preserve">tilaan </w:t>
      </w:r>
      <w:del w:id="2038" w:author="Tekijä">
        <w:r w:rsidR="004208A6" w:rsidDel="00B0415A">
          <w:delText xml:space="preserve">yleiset </w:delText>
        </w:r>
      </w:del>
      <w:ins w:id="2039" w:author="Tekijä">
        <w:r w:rsidR="00B0415A">
          <w:t xml:space="preserve">kaikki </w:t>
        </w:r>
      </w:ins>
      <w:r w:rsidR="004208A6">
        <w:t>diagnoosit.</w:t>
      </w:r>
      <w:ins w:id="2040" w:author="Tekijä">
        <w:r w:rsidR="00B0415A">
          <w:t xml:space="preserve"> Diagnoosin kirjaamisessa noudatetaan Kertomus ja lomakkeet –oppaan [8] ohjeistusta.</w:t>
        </w:r>
      </w:ins>
    </w:p>
    <w:p w14:paraId="5C070645" w14:textId="77777777" w:rsidR="00AE00C8" w:rsidRDefault="00AE00C8" w:rsidP="004208A6"/>
    <w:p w14:paraId="14885A30" w14:textId="77777777" w:rsidR="004208A6" w:rsidRPr="008E33EF" w:rsidDel="00B0415A" w:rsidRDefault="004208A6" w:rsidP="004208A6">
      <w:pPr>
        <w:rPr>
          <w:del w:id="2041" w:author="Tekijä"/>
          <w:b/>
        </w:rPr>
      </w:pPr>
      <w:del w:id="2042" w:author="Tekijä">
        <w:r w:rsidRPr="008E33EF" w:rsidDel="00B0415A">
          <w:rPr>
            <w:b/>
          </w:rPr>
          <w:delText>Suun alueen diagnoosit</w:delText>
        </w:r>
      </w:del>
    </w:p>
    <w:p w14:paraId="4DF8A41A" w14:textId="77777777" w:rsidR="00AE00C8" w:rsidDel="00B0415A" w:rsidRDefault="00AE00C8" w:rsidP="004208A6">
      <w:pPr>
        <w:rPr>
          <w:del w:id="2043" w:author="Tekijä"/>
        </w:rPr>
      </w:pPr>
    </w:p>
    <w:p w14:paraId="56BC49EB" w14:textId="77777777" w:rsidR="004208A6" w:rsidDel="00B0415A" w:rsidRDefault="004208A6" w:rsidP="004208A6">
      <w:pPr>
        <w:rPr>
          <w:del w:id="2044" w:author="Tekijä"/>
        </w:rPr>
      </w:pPr>
      <w:del w:id="2045" w:author="Tekijä">
        <w:r w:rsidDel="00B0415A">
          <w:delText>Suun alueen diagnooseissa käytetään ICD</w:delText>
        </w:r>
        <w:r w:rsidR="002D50CB" w:rsidDel="00B0415A">
          <w:delText>-</w:delText>
        </w:r>
        <w:r w:rsidDel="00B0415A">
          <w:delText>10</w:delText>
        </w:r>
        <w:r w:rsidR="002D50CB" w:rsidDel="00B0415A">
          <w:delText xml:space="preserve"> </w:delText>
        </w:r>
        <w:r w:rsidDel="00B0415A">
          <w:delText>-tautiluokitusta ja siellä yleisimmin K00-K14 dia</w:delText>
        </w:r>
        <w:r w:rsidDel="00B0415A">
          <w:delText>g</w:delText>
        </w:r>
        <w:r w:rsidDel="00B0415A">
          <w:delText>noosikoodeja: suuontelon, sylkirauhasten ja leukojen sairauksien diagnoosikoodeja.</w:delText>
        </w:r>
      </w:del>
    </w:p>
    <w:p w14:paraId="106C995C" w14:textId="77777777" w:rsidR="00AE00C8" w:rsidDel="00B0415A" w:rsidRDefault="00AE00C8" w:rsidP="004208A6">
      <w:pPr>
        <w:rPr>
          <w:del w:id="2046" w:author="Tekijä"/>
        </w:rPr>
      </w:pPr>
    </w:p>
    <w:p w14:paraId="314421DC" w14:textId="77777777" w:rsidR="004208A6" w:rsidDel="007649F7" w:rsidRDefault="004208A6" w:rsidP="004208A6">
      <w:pPr>
        <w:rPr>
          <w:del w:id="2047" w:author="Tekijä"/>
        </w:rPr>
      </w:pPr>
      <w:del w:id="2048" w:author="Tekijä">
        <w:r w:rsidDel="007649F7">
          <w:delText>Hammaslääkärin harkinnassa on</w:delText>
        </w:r>
        <w:r w:rsidR="00DF5023" w:rsidDel="007649F7">
          <w:delText>,</w:delText>
        </w:r>
        <w:r w:rsidDel="007649F7">
          <w:delText xml:space="preserve"> laitetaanko suun terveydenhuollon diagnoosi osaksi potilaan yle</w:delText>
        </w:r>
        <w:r w:rsidDel="007649F7">
          <w:delText>i</w:delText>
        </w:r>
        <w:r w:rsidDel="007649F7">
          <w:delText>siä diagnooseja.  Jos suun diagnoosit siirtyvät kaikki automaationa, riskinä on se, että suun dia</w:delText>
        </w:r>
        <w:r w:rsidDel="007649F7">
          <w:delText>g</w:delText>
        </w:r>
        <w:r w:rsidDel="007649F7">
          <w:delText>noosien määrä vaikeuttaa potilaan yleisho</w:delText>
        </w:r>
        <w:r w:rsidDel="007649F7">
          <w:delText>i</w:delText>
        </w:r>
        <w:r w:rsidDel="007649F7">
          <w:delText>don kannalta oleellisim</w:delText>
        </w:r>
        <w:r w:rsidR="00DF5023" w:rsidDel="007649F7">
          <w:delText>pien</w:delText>
        </w:r>
        <w:r w:rsidDel="007649F7">
          <w:delText xml:space="preserve"> diagnoosien hahmottamista. Hammaslääkärin tulee merkitä osaksi yleisiä diagnooseja kaikki sellaiset diagnoosit, joilla on me</w:delText>
        </w:r>
        <w:r w:rsidDel="007649F7">
          <w:delText>r</w:delText>
        </w:r>
        <w:r w:rsidDel="007649F7">
          <w:delText>kitystä potilaan yleistilaan ja jotka häntä muuten hoitavat tulee huomioida (esim</w:delText>
        </w:r>
        <w:r w:rsidR="00AE00C8" w:rsidDel="007649F7">
          <w:delText>.</w:delText>
        </w:r>
        <w:r w:rsidDel="007649F7">
          <w:delText xml:space="preserve"> infektiot niin kuin laajalle levinnyt parodontiitti).</w:delText>
        </w:r>
        <w:r w:rsidR="004F7283" w:rsidDel="007649F7">
          <w:delText xml:space="preserve"> [18]</w:delText>
        </w:r>
      </w:del>
    </w:p>
    <w:p w14:paraId="1DD3BAAF" w14:textId="77777777" w:rsidR="00A609EC" w:rsidDel="00B0415A" w:rsidRDefault="00A609EC" w:rsidP="004208A6">
      <w:pPr>
        <w:rPr>
          <w:del w:id="2049" w:author="Tekijä"/>
        </w:rPr>
      </w:pPr>
    </w:p>
    <w:p w14:paraId="5EAD832B" w14:textId="77777777" w:rsidR="004208A6" w:rsidDel="00B0415A" w:rsidRDefault="004208A6" w:rsidP="004208A6">
      <w:pPr>
        <w:rPr>
          <w:del w:id="2050" w:author="Tekijä"/>
        </w:rPr>
      </w:pPr>
      <w:del w:id="2051" w:author="Tekijä">
        <w:r w:rsidDel="00B0415A">
          <w:delText>Tällä hetkellä suun terveydenhuollon ohjelmistot käyttävät ICD</w:delText>
        </w:r>
        <w:r w:rsidR="002D50CB" w:rsidDel="00B0415A">
          <w:delText>-</w:delText>
        </w:r>
        <w:r w:rsidDel="00B0415A">
          <w:delText>10</w:delText>
        </w:r>
        <w:r w:rsidR="002D50CB" w:rsidDel="00B0415A">
          <w:delText xml:space="preserve"> </w:delText>
        </w:r>
        <w:r w:rsidDel="00B0415A">
          <w:delText>-diagnooseja hammaslääkärin todistuksissa</w:delText>
        </w:r>
        <w:r w:rsidR="00AE00C8" w:rsidDel="00B0415A">
          <w:delText>,</w:delText>
        </w:r>
        <w:r w:rsidDel="00B0415A">
          <w:delText xml:space="preserve"> mutta eivät (ainakaan kaikki) statuksessa eivätkä toimenpiteiden kirjaamisessa. St</w:delText>
        </w:r>
        <w:r w:rsidDel="00B0415A">
          <w:delText>a</w:delText>
        </w:r>
        <w:r w:rsidDel="00B0415A">
          <w:delText>tukseen merkitään esim</w:delText>
        </w:r>
        <w:r w:rsidR="00AE00C8" w:rsidDel="00B0415A">
          <w:delText>.</w:delText>
        </w:r>
        <w:r w:rsidDel="00B0415A">
          <w:delText xml:space="preserve"> ”karies” mutta ei sille vastaavaa diagnoosikoodia. Ohjelmiston valmistajan harkinnassa on, käytetäänkö suun terveydenhuollon diagnooseja ohjelmistossa muualla kuin todi</w:delText>
        </w:r>
        <w:r w:rsidDel="00B0415A">
          <w:delText>s</w:delText>
        </w:r>
        <w:r w:rsidDel="00B0415A">
          <w:delText>tuksissa. Jos niitä käytetään statuksessa tai muualla, ne eivät kuitenkaan saa siirtyä automaattisesti osaksi yleisiä diagnooseja.</w:delText>
        </w:r>
        <w:r w:rsidR="004F7283" w:rsidDel="00B0415A">
          <w:delText xml:space="preserve"> [18]</w:delText>
        </w:r>
      </w:del>
    </w:p>
    <w:p w14:paraId="418E0048" w14:textId="77777777" w:rsidR="00970724" w:rsidDel="00A609EC" w:rsidRDefault="00970724" w:rsidP="00990F96">
      <w:pPr>
        <w:rPr>
          <w:del w:id="2052" w:author="Tekijä"/>
        </w:rPr>
      </w:pPr>
      <w:bookmarkStart w:id="2053" w:name="_Toc428349971"/>
      <w:bookmarkEnd w:id="2053"/>
    </w:p>
    <w:p w14:paraId="7FADA710" w14:textId="77777777" w:rsidR="00990F96" w:rsidDel="00A609EC" w:rsidRDefault="009D4BDE" w:rsidP="00990F96">
      <w:pPr>
        <w:rPr>
          <w:del w:id="2054" w:author="Tekijä"/>
        </w:rPr>
      </w:pPr>
      <w:del w:id="2055" w:author="Tekijä">
        <w:r w:rsidDel="00A609EC">
          <w:delText>Diagnoosin osalta o</w:delText>
        </w:r>
        <w:r w:rsidR="00990F96" w:rsidDel="00A609EC">
          <w:delText xml:space="preserve">tsikkona </w:delText>
        </w:r>
        <w:r w:rsidDel="00A609EC">
          <w:delText xml:space="preserve">on </w:delText>
        </w:r>
        <w:r w:rsidR="00EC1EFB" w:rsidDel="00A609EC">
          <w:delText xml:space="preserve">esimerkiksi </w:delText>
        </w:r>
        <w:r w:rsidR="00990F96" w:rsidDel="00A609EC">
          <w:delText>AR/YDIN – Otsikot koodistosta</w:delText>
        </w:r>
        <w:r w:rsidR="00F25068" w:rsidRPr="00F25068" w:rsidDel="00A609EC">
          <w:delText xml:space="preserve"> </w:delText>
        </w:r>
        <w:r w:rsidR="00F25068" w:rsidDel="00A609EC">
          <w:delText>’</w:delText>
        </w:r>
        <w:r w:rsidR="00F25068" w:rsidRPr="00F25068" w:rsidDel="00A609EC">
          <w:delText>Diagnoosi</w:delText>
        </w:r>
        <w:r w:rsidR="00F25068" w:rsidDel="00A609EC">
          <w:delText xml:space="preserve">’, </w:delText>
        </w:r>
        <w:r w:rsidR="00990F96" w:rsidDel="00A609EC">
          <w:delText>koodia</w:delText>
        </w:r>
        <w:r w:rsidR="00990F96" w:rsidDel="00A609EC">
          <w:delText>r</w:delText>
        </w:r>
        <w:r w:rsidR="00990F96" w:rsidDel="00A609EC">
          <w:delText xml:space="preserve">vo </w:delText>
        </w:r>
        <w:r w:rsidR="00F25068" w:rsidDel="00A609EC">
          <w:delText>1</w:delText>
        </w:r>
        <w:r w:rsidR="00990F96" w:rsidDel="00A609EC">
          <w:delText>3</w:delText>
        </w:r>
        <w:r w:rsidR="00EC1EFB" w:rsidDel="00A609EC">
          <w:delText xml:space="preserve"> – diagnoosien rakenteisia tietoja voi kirjata minkä tahansa otsikon alle</w:delText>
        </w:r>
        <w:r w:rsidR="00990F96" w:rsidDel="00A609EC">
          <w:delText>.</w:delText>
        </w:r>
        <w:bookmarkStart w:id="2056" w:name="_Toc428349972"/>
        <w:bookmarkEnd w:id="2056"/>
      </w:del>
    </w:p>
    <w:p w14:paraId="43EF1A02" w14:textId="77777777" w:rsidR="00F02992" w:rsidDel="00A609EC" w:rsidRDefault="00F02992" w:rsidP="002266EB">
      <w:pPr>
        <w:rPr>
          <w:del w:id="2057" w:author="Tekijä"/>
        </w:rPr>
      </w:pPr>
      <w:bookmarkStart w:id="2058" w:name="_Toc428349973"/>
      <w:bookmarkEnd w:id="2058"/>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F25068" w:rsidRPr="004F7283" w:rsidDel="00A609EC" w14:paraId="7ABF3C99" w14:textId="77777777" w:rsidTr="0031097F">
        <w:trPr>
          <w:del w:id="2059" w:author="Tekijä"/>
        </w:trPr>
        <w:tc>
          <w:tcPr>
            <w:tcW w:w="9779" w:type="dxa"/>
            <w:tcBorders>
              <w:top w:val="single" w:sz="4" w:space="0" w:color="000000"/>
              <w:left w:val="single" w:sz="4" w:space="0" w:color="000000"/>
              <w:bottom w:val="single" w:sz="4" w:space="0" w:color="000000"/>
              <w:right w:val="single" w:sz="4" w:space="0" w:color="000000"/>
            </w:tcBorders>
            <w:hideMark/>
          </w:tcPr>
          <w:p w14:paraId="46C588AE" w14:textId="77777777" w:rsidR="00275518" w:rsidRPr="004F7283" w:rsidDel="00A609EC" w:rsidRDefault="00275518" w:rsidP="00275518">
            <w:pPr>
              <w:autoSpaceDE w:val="0"/>
              <w:autoSpaceDN w:val="0"/>
              <w:adjustRightInd w:val="0"/>
              <w:jc w:val="left"/>
              <w:rPr>
                <w:del w:id="2060" w:author="Tekijä"/>
                <w:rFonts w:ascii="Courier New" w:hAnsi="Courier New" w:cs="Courier New"/>
                <w:color w:val="3A37FF"/>
                <w:sz w:val="18"/>
                <w:lang w:val="en-US" w:eastAsia="fi-FI"/>
              </w:rPr>
            </w:pPr>
            <w:del w:id="2061" w:author="Tekijä">
              <w:r w:rsidRPr="004F7283" w:rsidDel="00A609EC">
                <w:rPr>
                  <w:rFonts w:ascii="Courier New" w:hAnsi="Courier New" w:cs="Courier New"/>
                  <w:color w:val="3A37FF"/>
                  <w:sz w:val="18"/>
                  <w:lang w:val="en-US" w:eastAsia="fi-FI"/>
                </w:rPr>
                <w:delText>&lt;</w:delText>
              </w:r>
              <w:r w:rsidRPr="004F7283" w:rsidDel="00A609EC">
                <w:rPr>
                  <w:rFonts w:ascii="Courier New" w:hAnsi="Courier New" w:cs="Courier New"/>
                  <w:color w:val="942334"/>
                  <w:sz w:val="18"/>
                  <w:lang w:val="en-US" w:eastAsia="fi-FI"/>
                </w:rPr>
                <w:delText>component</w:delText>
              </w:r>
              <w:r w:rsidRPr="004F7283" w:rsidDel="00A609EC">
                <w:rPr>
                  <w:rFonts w:ascii="Courier New" w:hAnsi="Courier New" w:cs="Courier New"/>
                  <w:color w:val="3A37FF"/>
                  <w:sz w:val="18"/>
                  <w:lang w:val="en-US" w:eastAsia="fi-FI"/>
                </w:rPr>
                <w:delText>&gt;</w:delText>
              </w:r>
              <w:bookmarkStart w:id="2062" w:name="_Toc428349974"/>
              <w:bookmarkEnd w:id="2062"/>
            </w:del>
          </w:p>
          <w:p w14:paraId="23195FC4" w14:textId="77777777" w:rsidR="00275518" w:rsidRPr="004F7283" w:rsidDel="00A609EC" w:rsidRDefault="00275518" w:rsidP="004F7283">
            <w:pPr>
              <w:autoSpaceDE w:val="0"/>
              <w:autoSpaceDN w:val="0"/>
              <w:adjustRightInd w:val="0"/>
              <w:ind w:left="284"/>
              <w:jc w:val="left"/>
              <w:rPr>
                <w:del w:id="2063" w:author="Tekijä"/>
                <w:rFonts w:ascii="Courier New" w:hAnsi="Courier New" w:cs="Courier New"/>
                <w:color w:val="3A37FF"/>
                <w:sz w:val="18"/>
                <w:lang w:val="en-US" w:eastAsia="fi-FI"/>
              </w:rPr>
            </w:pPr>
            <w:del w:id="2064" w:author="Tekijä">
              <w:r w:rsidRPr="004F7283" w:rsidDel="00A609EC">
                <w:rPr>
                  <w:rFonts w:ascii="Courier New" w:hAnsi="Courier New" w:cs="Courier New"/>
                  <w:color w:val="3A37FF"/>
                  <w:sz w:val="18"/>
                  <w:lang w:val="en-US" w:eastAsia="fi-FI"/>
                </w:rPr>
                <w:delText>&lt;</w:delText>
              </w:r>
              <w:r w:rsidRPr="004F7283" w:rsidDel="00A609EC">
                <w:rPr>
                  <w:rFonts w:ascii="Courier New" w:hAnsi="Courier New" w:cs="Courier New"/>
                  <w:color w:val="942334"/>
                  <w:sz w:val="18"/>
                  <w:lang w:val="en-US" w:eastAsia="fi-FI"/>
                </w:rPr>
                <w:delText>section</w:delText>
              </w:r>
              <w:r w:rsidRPr="004F7283" w:rsidDel="00A609EC">
                <w:rPr>
                  <w:rFonts w:ascii="Courier New" w:hAnsi="Courier New" w:cs="Courier New"/>
                  <w:color w:val="3A37FF"/>
                  <w:sz w:val="18"/>
                  <w:lang w:val="en-US" w:eastAsia="fi-FI"/>
                </w:rPr>
                <w:delText>&gt;</w:delText>
              </w:r>
              <w:bookmarkStart w:id="2065" w:name="_Toc428349975"/>
              <w:bookmarkEnd w:id="2065"/>
            </w:del>
          </w:p>
          <w:p w14:paraId="1F7BB2E7" w14:textId="77777777" w:rsidR="00275518" w:rsidRPr="004F7283" w:rsidDel="00A609EC" w:rsidRDefault="00275518" w:rsidP="004F7283">
            <w:pPr>
              <w:autoSpaceDE w:val="0"/>
              <w:autoSpaceDN w:val="0"/>
              <w:adjustRightInd w:val="0"/>
              <w:ind w:left="568"/>
              <w:jc w:val="left"/>
              <w:rPr>
                <w:del w:id="2066" w:author="Tekijä"/>
                <w:rFonts w:ascii="Courier New" w:hAnsi="Courier New" w:cs="Courier New"/>
                <w:color w:val="3A37FF"/>
                <w:sz w:val="18"/>
                <w:lang w:val="en-US" w:eastAsia="fi-FI"/>
              </w:rPr>
            </w:pPr>
            <w:del w:id="2067" w:author="Tekijä">
              <w:r w:rsidRPr="004F7283" w:rsidDel="00A609EC">
                <w:rPr>
                  <w:rFonts w:ascii="Courier New" w:hAnsi="Courier New" w:cs="Courier New"/>
                  <w:color w:val="3A37FF"/>
                  <w:sz w:val="18"/>
                  <w:lang w:val="en-US" w:eastAsia="fi-FI"/>
                </w:rPr>
                <w:delText>&lt;!--</w:delText>
              </w:r>
              <w:r w:rsidRPr="004F7283" w:rsidDel="00A609EC">
                <w:rPr>
                  <w:rFonts w:ascii="Courier New" w:hAnsi="Courier New" w:cs="Courier New"/>
                  <w:i/>
                  <w:iCs/>
                  <w:color w:val="969596"/>
                  <w:sz w:val="18"/>
                  <w:lang w:val="en-US" w:eastAsia="fi-FI"/>
                </w:rPr>
                <w:delText xml:space="preserve"> </w:delText>
              </w:r>
              <w:r w:rsidRPr="004F7283" w:rsidDel="00A609EC">
                <w:rPr>
                  <w:rFonts w:ascii="Courier New" w:hAnsi="Courier New" w:cs="Courier New"/>
                  <w:iCs/>
                  <w:color w:val="969596"/>
                  <w:sz w:val="18"/>
                  <w:lang w:val="en-US" w:eastAsia="fi-FI"/>
                </w:rPr>
                <w:delText>Otsikkorakenne</w:delText>
              </w:r>
              <w:r w:rsidRPr="004F7283" w:rsidDel="00A609EC">
                <w:rPr>
                  <w:rFonts w:ascii="Courier New" w:hAnsi="Courier New" w:cs="Courier New"/>
                  <w:i/>
                  <w:iCs/>
                  <w:color w:val="969596"/>
                  <w:sz w:val="18"/>
                  <w:lang w:val="en-US" w:eastAsia="fi-FI"/>
                </w:rPr>
                <w:delText xml:space="preserve"> </w:delText>
              </w:r>
              <w:r w:rsidRPr="004F7283" w:rsidDel="00A609EC">
                <w:rPr>
                  <w:rFonts w:ascii="Courier New" w:hAnsi="Courier New" w:cs="Courier New"/>
                  <w:color w:val="3A37FF"/>
                  <w:sz w:val="18"/>
                  <w:lang w:val="en-US" w:eastAsia="fi-FI"/>
                </w:rPr>
                <w:delText>--&gt;</w:delText>
              </w:r>
              <w:bookmarkStart w:id="2068" w:name="_Toc428349976"/>
              <w:bookmarkEnd w:id="2068"/>
            </w:del>
          </w:p>
          <w:p w14:paraId="678B1372" w14:textId="77777777" w:rsidR="00275518" w:rsidDel="00A609EC" w:rsidRDefault="00275518" w:rsidP="004F7283">
            <w:pPr>
              <w:autoSpaceDE w:val="0"/>
              <w:autoSpaceDN w:val="0"/>
              <w:adjustRightInd w:val="0"/>
              <w:ind w:left="568"/>
              <w:jc w:val="left"/>
              <w:rPr>
                <w:del w:id="2069" w:author="Tekijä"/>
                <w:rFonts w:ascii="Courier New" w:hAnsi="Courier New" w:cs="Courier New"/>
                <w:i/>
                <w:iCs/>
                <w:color w:val="308D85"/>
                <w:sz w:val="18"/>
                <w:lang w:val="en-US" w:eastAsia="fi-FI"/>
              </w:rPr>
            </w:pPr>
            <w:del w:id="2070" w:author="Tekijä">
              <w:r w:rsidRPr="004F7283" w:rsidDel="00A609EC">
                <w:rPr>
                  <w:rFonts w:ascii="Courier New" w:hAnsi="Courier New" w:cs="Courier New"/>
                  <w:color w:val="3A37FF"/>
                  <w:sz w:val="18"/>
                  <w:lang w:val="en-US" w:eastAsia="fi-FI"/>
                </w:rPr>
                <w:delText>&lt;</w:delText>
              </w:r>
              <w:r w:rsidRPr="004F7283" w:rsidDel="00A609EC">
                <w:rPr>
                  <w:rFonts w:ascii="Courier New" w:hAnsi="Courier New" w:cs="Courier New"/>
                  <w:color w:val="942334"/>
                  <w:sz w:val="18"/>
                  <w:lang w:val="en-US" w:eastAsia="fi-FI"/>
                </w:rPr>
                <w:delText>code</w:delText>
              </w:r>
              <w:r w:rsidRPr="004F7283" w:rsidDel="00A609EC">
                <w:rPr>
                  <w:rFonts w:ascii="Courier New" w:hAnsi="Courier New" w:cs="Courier New"/>
                  <w:i/>
                  <w:iCs/>
                  <w:color w:val="308D85"/>
                  <w:sz w:val="18"/>
                  <w:lang w:val="en-US" w:eastAsia="fi-FI"/>
                </w:rPr>
                <w:delText xml:space="preserve"> </w:delText>
              </w:r>
              <w:r w:rsidRPr="004F7283" w:rsidDel="00A609EC">
                <w:rPr>
                  <w:rFonts w:ascii="Courier New" w:hAnsi="Courier New" w:cs="Courier New"/>
                  <w:color w:val="FF3835"/>
                  <w:sz w:val="18"/>
                  <w:lang w:val="en-US" w:eastAsia="fi-FI"/>
                </w:rPr>
                <w:delText>code</w:delText>
              </w:r>
              <w:r w:rsidRPr="004F7283" w:rsidDel="00A609EC">
                <w:rPr>
                  <w:rFonts w:ascii="Courier New" w:hAnsi="Courier New" w:cs="Courier New"/>
                  <w:color w:val="3A37FF"/>
                  <w:sz w:val="18"/>
                  <w:lang w:val="en-US" w:eastAsia="fi-FI"/>
                </w:rPr>
                <w:delText>="</w:delText>
              </w:r>
              <w:r w:rsidRPr="004F7283" w:rsidDel="00A609EC">
                <w:rPr>
                  <w:rFonts w:ascii="Courier New" w:hAnsi="Courier New" w:cs="Courier New"/>
                  <w:color w:val="1A2E39"/>
                  <w:sz w:val="18"/>
                  <w:lang w:val="en-US" w:eastAsia="fi-FI"/>
                </w:rPr>
                <w:delText>13</w:delText>
              </w:r>
              <w:r w:rsidRPr="004F7283" w:rsidDel="00A609EC">
                <w:rPr>
                  <w:rFonts w:ascii="Courier New" w:hAnsi="Courier New" w:cs="Courier New"/>
                  <w:color w:val="3A37FF"/>
                  <w:sz w:val="18"/>
                  <w:lang w:val="en-US" w:eastAsia="fi-FI"/>
                </w:rPr>
                <w:delText>"</w:delText>
              </w:r>
              <w:r w:rsidRPr="004F7283" w:rsidDel="00A609EC">
                <w:rPr>
                  <w:rFonts w:ascii="Courier New" w:hAnsi="Courier New" w:cs="Courier New"/>
                  <w:i/>
                  <w:iCs/>
                  <w:color w:val="308D85"/>
                  <w:sz w:val="18"/>
                  <w:lang w:val="en-US" w:eastAsia="fi-FI"/>
                </w:rPr>
                <w:delText xml:space="preserve"> </w:delText>
              </w:r>
              <w:r w:rsidRPr="004F7283" w:rsidDel="00A609EC">
                <w:rPr>
                  <w:rFonts w:ascii="Courier New" w:hAnsi="Courier New" w:cs="Courier New"/>
                  <w:color w:val="FF3835"/>
                  <w:sz w:val="18"/>
                  <w:lang w:val="en-US" w:eastAsia="fi-FI"/>
                </w:rPr>
                <w:delText>codeSystem</w:delText>
              </w:r>
              <w:r w:rsidRPr="004F7283" w:rsidDel="00A609EC">
                <w:rPr>
                  <w:rFonts w:ascii="Courier New" w:hAnsi="Courier New" w:cs="Courier New"/>
                  <w:color w:val="3A37FF"/>
                  <w:sz w:val="18"/>
                  <w:lang w:val="en-US" w:eastAsia="fi-FI"/>
                </w:rPr>
                <w:delText>="</w:delText>
              </w:r>
              <w:r w:rsidRPr="004F7283" w:rsidDel="00A609EC">
                <w:rPr>
                  <w:rFonts w:ascii="Courier New" w:hAnsi="Courier New" w:cs="Courier New"/>
                  <w:color w:val="1A2E39"/>
                  <w:sz w:val="18"/>
                  <w:lang w:val="en-US" w:eastAsia="fi-FI"/>
                </w:rPr>
                <w:delText>1.2.246.537.6.14.2006</w:delText>
              </w:r>
              <w:r w:rsidRPr="004F7283" w:rsidDel="00A609EC">
                <w:rPr>
                  <w:rFonts w:ascii="Courier New" w:hAnsi="Courier New" w:cs="Courier New"/>
                  <w:color w:val="3A37FF"/>
                  <w:sz w:val="18"/>
                  <w:lang w:val="en-US" w:eastAsia="fi-FI"/>
                </w:rPr>
                <w:delText>"</w:delText>
              </w:r>
              <w:r w:rsidRPr="004F7283" w:rsidDel="00A609EC">
                <w:rPr>
                  <w:rFonts w:ascii="Courier New" w:hAnsi="Courier New" w:cs="Courier New"/>
                  <w:i/>
                  <w:iCs/>
                  <w:color w:val="308D85"/>
                  <w:sz w:val="18"/>
                  <w:lang w:val="en-US" w:eastAsia="fi-FI"/>
                </w:rPr>
                <w:delText xml:space="preserve"> </w:delText>
              </w:r>
              <w:r w:rsidRPr="004F7283" w:rsidDel="00A609EC">
                <w:rPr>
                  <w:rFonts w:ascii="Courier New" w:hAnsi="Courier New" w:cs="Courier New"/>
                  <w:color w:val="FF3835"/>
                  <w:sz w:val="18"/>
                  <w:lang w:val="en-US" w:eastAsia="fi-FI"/>
                </w:rPr>
                <w:delText>codeSystemName</w:delText>
              </w:r>
              <w:r w:rsidRPr="004F7283" w:rsidDel="00A609EC">
                <w:rPr>
                  <w:rFonts w:ascii="Courier New" w:hAnsi="Courier New" w:cs="Courier New"/>
                  <w:color w:val="3A37FF"/>
                  <w:sz w:val="18"/>
                  <w:lang w:val="en-US" w:eastAsia="fi-FI"/>
                </w:rPr>
                <w:delText>="</w:delText>
              </w:r>
              <w:r w:rsidRPr="004F7283" w:rsidDel="00A609EC">
                <w:rPr>
                  <w:rFonts w:ascii="Courier New" w:hAnsi="Courier New" w:cs="Courier New"/>
                  <w:color w:val="1A2E39"/>
                  <w:sz w:val="18"/>
                  <w:lang w:val="en-US" w:eastAsia="fi-FI"/>
                </w:rPr>
                <w:delText>AR/YDIN Otsikot</w:delText>
              </w:r>
              <w:r w:rsidRPr="004F7283" w:rsidDel="00A609EC">
                <w:rPr>
                  <w:rFonts w:ascii="Courier New" w:hAnsi="Courier New" w:cs="Courier New"/>
                  <w:color w:val="3A37FF"/>
                  <w:sz w:val="18"/>
                  <w:lang w:val="en-US" w:eastAsia="fi-FI"/>
                </w:rPr>
                <w:delText>"</w:delText>
              </w:r>
              <w:r w:rsidRPr="004F7283" w:rsidDel="00A609EC">
                <w:rPr>
                  <w:rFonts w:ascii="Courier New" w:hAnsi="Courier New" w:cs="Courier New"/>
                  <w:i/>
                  <w:iCs/>
                  <w:color w:val="308D85"/>
                  <w:sz w:val="18"/>
                  <w:lang w:val="en-US" w:eastAsia="fi-FI"/>
                </w:rPr>
                <w:delText xml:space="preserve"> </w:delText>
              </w:r>
              <w:r w:rsidDel="00A609EC">
                <w:rPr>
                  <w:rFonts w:ascii="Courier New" w:hAnsi="Courier New" w:cs="Courier New"/>
                  <w:i/>
                  <w:iCs/>
                  <w:color w:val="308D85"/>
                  <w:sz w:val="18"/>
                  <w:lang w:val="en-US" w:eastAsia="fi-FI"/>
                </w:rPr>
                <w:delText xml:space="preserve"> </w:delText>
              </w:r>
              <w:bookmarkStart w:id="2071" w:name="_Toc428349977"/>
              <w:bookmarkEnd w:id="2071"/>
            </w:del>
          </w:p>
          <w:p w14:paraId="5D75D9D9" w14:textId="77777777" w:rsidR="00275518" w:rsidRPr="004F7283" w:rsidDel="00A609EC" w:rsidRDefault="00275518" w:rsidP="004F7283">
            <w:pPr>
              <w:autoSpaceDE w:val="0"/>
              <w:autoSpaceDN w:val="0"/>
              <w:adjustRightInd w:val="0"/>
              <w:ind w:left="568"/>
              <w:jc w:val="left"/>
              <w:rPr>
                <w:del w:id="2072" w:author="Tekijä"/>
                <w:rFonts w:ascii="Courier New" w:hAnsi="Courier New" w:cs="Courier New"/>
                <w:color w:val="3A37FF"/>
                <w:sz w:val="18"/>
                <w:lang w:val="en-US" w:eastAsia="fi-FI"/>
              </w:rPr>
            </w:pPr>
            <w:del w:id="2073" w:author="Tekijä">
              <w:r w:rsidDel="00A609EC">
                <w:rPr>
                  <w:rFonts w:ascii="Courier New" w:hAnsi="Courier New" w:cs="Courier New"/>
                  <w:i/>
                  <w:iCs/>
                  <w:color w:val="308D85"/>
                  <w:sz w:val="18"/>
                  <w:lang w:val="en-US" w:eastAsia="fi-FI"/>
                </w:rPr>
                <w:delText xml:space="preserve">   </w:delText>
              </w:r>
              <w:r w:rsidRPr="004F7283" w:rsidDel="00A609EC">
                <w:rPr>
                  <w:rFonts w:ascii="Courier New" w:hAnsi="Courier New" w:cs="Courier New"/>
                  <w:color w:val="FF3835"/>
                  <w:sz w:val="18"/>
                  <w:lang w:val="en-US" w:eastAsia="fi-FI"/>
                </w:rPr>
                <w:delText>displayName</w:delText>
              </w:r>
              <w:r w:rsidRPr="004F7283" w:rsidDel="00A609EC">
                <w:rPr>
                  <w:rFonts w:ascii="Courier New" w:hAnsi="Courier New" w:cs="Courier New"/>
                  <w:color w:val="3A37FF"/>
                  <w:sz w:val="18"/>
                  <w:lang w:val="en-US" w:eastAsia="fi-FI"/>
                </w:rPr>
                <w:delText>="</w:delText>
              </w:r>
              <w:r w:rsidRPr="004F7283" w:rsidDel="00A609EC">
                <w:rPr>
                  <w:rFonts w:ascii="Courier New" w:hAnsi="Courier New" w:cs="Courier New"/>
                  <w:color w:val="1A2E39"/>
                  <w:sz w:val="18"/>
                  <w:lang w:val="en-US" w:eastAsia="fi-FI"/>
                </w:rPr>
                <w:delText>Diagnoosi</w:delText>
              </w:r>
              <w:r w:rsidRPr="004F7283" w:rsidDel="00A609EC">
                <w:rPr>
                  <w:rFonts w:ascii="Courier New" w:hAnsi="Courier New" w:cs="Courier New"/>
                  <w:color w:val="3A37FF"/>
                  <w:sz w:val="18"/>
                  <w:lang w:val="en-US" w:eastAsia="fi-FI"/>
                </w:rPr>
                <w:delText>"/&gt;</w:delText>
              </w:r>
              <w:bookmarkStart w:id="2074" w:name="_Toc428349978"/>
              <w:bookmarkEnd w:id="2074"/>
            </w:del>
          </w:p>
          <w:p w14:paraId="0D334715" w14:textId="77777777" w:rsidR="00275518" w:rsidRPr="004F7283" w:rsidDel="00A609EC" w:rsidRDefault="00275518" w:rsidP="004F7283">
            <w:pPr>
              <w:autoSpaceDE w:val="0"/>
              <w:autoSpaceDN w:val="0"/>
              <w:adjustRightInd w:val="0"/>
              <w:ind w:left="568"/>
              <w:jc w:val="left"/>
              <w:rPr>
                <w:del w:id="2075" w:author="Tekijä"/>
                <w:rFonts w:ascii="Courier New" w:hAnsi="Courier New" w:cs="Courier New"/>
                <w:color w:val="3A37FF"/>
                <w:sz w:val="18"/>
                <w:lang w:eastAsia="fi-FI"/>
              </w:rPr>
            </w:pPr>
            <w:del w:id="2076" w:author="Tekijä">
              <w:r w:rsidRPr="004F7283" w:rsidDel="00A609EC">
                <w:rPr>
                  <w:rFonts w:ascii="Courier New" w:hAnsi="Courier New" w:cs="Courier New"/>
                  <w:color w:val="3A37FF"/>
                  <w:sz w:val="18"/>
                  <w:lang w:eastAsia="fi-FI"/>
                </w:rPr>
                <w:delText>&lt;!--</w:delText>
              </w:r>
              <w:r w:rsidRPr="004F7283" w:rsidDel="00A609EC">
                <w:rPr>
                  <w:rFonts w:ascii="Courier New" w:hAnsi="Courier New" w:cs="Courier New"/>
                  <w:i/>
                  <w:iCs/>
                  <w:color w:val="969596"/>
                  <w:sz w:val="18"/>
                  <w:lang w:eastAsia="fi-FI"/>
                </w:rPr>
                <w:delText xml:space="preserve"> </w:delText>
              </w:r>
              <w:r w:rsidRPr="004F7283" w:rsidDel="00A609EC">
                <w:rPr>
                  <w:rFonts w:ascii="Courier New" w:hAnsi="Courier New" w:cs="Courier New"/>
                  <w:iCs/>
                  <w:color w:val="969596"/>
                  <w:sz w:val="18"/>
                  <w:lang w:eastAsia="fi-FI"/>
                </w:rPr>
                <w:delText>Otsikon näyttöteksti</w:delText>
              </w:r>
              <w:r w:rsidRPr="004F7283" w:rsidDel="00A609EC">
                <w:rPr>
                  <w:rFonts w:ascii="Courier New" w:hAnsi="Courier New" w:cs="Courier New"/>
                  <w:i/>
                  <w:iCs/>
                  <w:color w:val="969596"/>
                  <w:sz w:val="18"/>
                  <w:lang w:eastAsia="fi-FI"/>
                </w:rPr>
                <w:delText xml:space="preserve"> </w:delText>
              </w:r>
              <w:r w:rsidRPr="004F7283" w:rsidDel="00A609EC">
                <w:rPr>
                  <w:rFonts w:ascii="Courier New" w:hAnsi="Courier New" w:cs="Courier New"/>
                  <w:color w:val="3A37FF"/>
                  <w:sz w:val="18"/>
                  <w:lang w:eastAsia="fi-FI"/>
                </w:rPr>
                <w:delText>--&gt;</w:delText>
              </w:r>
              <w:bookmarkStart w:id="2077" w:name="_Toc428349979"/>
              <w:bookmarkEnd w:id="2077"/>
            </w:del>
          </w:p>
          <w:p w14:paraId="033A9DAA" w14:textId="77777777" w:rsidR="00275518" w:rsidRPr="004F7283" w:rsidDel="00A609EC" w:rsidRDefault="00275518" w:rsidP="004F7283">
            <w:pPr>
              <w:autoSpaceDE w:val="0"/>
              <w:autoSpaceDN w:val="0"/>
              <w:adjustRightInd w:val="0"/>
              <w:ind w:left="568"/>
              <w:jc w:val="left"/>
              <w:rPr>
                <w:del w:id="2078" w:author="Tekijä"/>
                <w:rFonts w:ascii="Courier New" w:hAnsi="Courier New" w:cs="Courier New"/>
                <w:color w:val="3A37FF"/>
                <w:sz w:val="20"/>
                <w:lang w:eastAsia="fi-FI"/>
              </w:rPr>
            </w:pPr>
            <w:del w:id="2079" w:author="Tekijä">
              <w:r w:rsidRPr="004F7283" w:rsidDel="00A609EC">
                <w:rPr>
                  <w:rFonts w:ascii="Courier New" w:hAnsi="Courier New" w:cs="Courier New"/>
                  <w:color w:val="3A37FF"/>
                  <w:sz w:val="18"/>
                  <w:lang w:eastAsia="fi-FI"/>
                </w:rPr>
                <w:delText>&lt;</w:delText>
              </w:r>
              <w:r w:rsidRPr="004F7283" w:rsidDel="00A609EC">
                <w:rPr>
                  <w:rFonts w:ascii="Courier New" w:hAnsi="Courier New" w:cs="Courier New"/>
                  <w:color w:val="942334"/>
                  <w:sz w:val="18"/>
                  <w:lang w:eastAsia="fi-FI"/>
                </w:rPr>
                <w:delText>title</w:delText>
              </w:r>
              <w:r w:rsidRPr="004F7283" w:rsidDel="00A609EC">
                <w:rPr>
                  <w:rFonts w:ascii="Courier New" w:hAnsi="Courier New" w:cs="Courier New"/>
                  <w:color w:val="3A37FF"/>
                  <w:sz w:val="18"/>
                  <w:lang w:eastAsia="fi-FI"/>
                </w:rPr>
                <w:delText>&gt;</w:delText>
              </w:r>
              <w:r w:rsidRPr="004F7283" w:rsidDel="00A609EC">
                <w:rPr>
                  <w:rFonts w:ascii="Courier New" w:hAnsi="Courier New" w:cs="Courier New"/>
                  <w:color w:val="383739"/>
                  <w:sz w:val="18"/>
                  <w:lang w:eastAsia="fi-FI"/>
                </w:rPr>
                <w:delText>Diagnoosi</w:delText>
              </w:r>
              <w:r w:rsidRPr="004F7283" w:rsidDel="00A609EC">
                <w:rPr>
                  <w:rFonts w:ascii="Courier New" w:hAnsi="Courier New" w:cs="Courier New"/>
                  <w:color w:val="3A37FF"/>
                  <w:sz w:val="18"/>
                  <w:lang w:eastAsia="fi-FI"/>
                </w:rPr>
                <w:delText>&lt;/</w:delText>
              </w:r>
              <w:r w:rsidRPr="004F7283" w:rsidDel="00A609EC">
                <w:rPr>
                  <w:rFonts w:ascii="Courier New" w:hAnsi="Courier New" w:cs="Courier New"/>
                  <w:color w:val="942334"/>
                  <w:sz w:val="18"/>
                  <w:lang w:eastAsia="fi-FI"/>
                </w:rPr>
                <w:delText>title</w:delText>
              </w:r>
              <w:r w:rsidRPr="004F7283" w:rsidDel="00A609EC">
                <w:rPr>
                  <w:rFonts w:ascii="Courier New" w:hAnsi="Courier New" w:cs="Courier New"/>
                  <w:color w:val="3A37FF"/>
                  <w:sz w:val="18"/>
                  <w:lang w:eastAsia="fi-FI"/>
                </w:rPr>
                <w:delText>&gt;</w:delText>
              </w:r>
              <w:bookmarkStart w:id="2080" w:name="_Toc428349980"/>
              <w:bookmarkEnd w:id="2080"/>
            </w:del>
          </w:p>
        </w:tc>
        <w:bookmarkStart w:id="2081" w:name="_Toc428349981"/>
        <w:bookmarkEnd w:id="2081"/>
      </w:tr>
    </w:tbl>
    <w:p w14:paraId="1584C27B" w14:textId="77777777" w:rsidR="00F25068" w:rsidRPr="008E33EF" w:rsidDel="00A609EC" w:rsidRDefault="00F25068" w:rsidP="002266EB">
      <w:pPr>
        <w:rPr>
          <w:del w:id="2082" w:author="Tekijä"/>
        </w:rPr>
      </w:pPr>
      <w:bookmarkStart w:id="2083" w:name="_Toc428349982"/>
      <w:bookmarkEnd w:id="2083"/>
    </w:p>
    <w:p w14:paraId="2125ADB2" w14:textId="77777777" w:rsidR="00400FB3" w:rsidRPr="00245A1D" w:rsidDel="00A609EC" w:rsidRDefault="00245A1D" w:rsidP="006D608D">
      <w:pPr>
        <w:rPr>
          <w:del w:id="2084" w:author="Tekijä"/>
        </w:rPr>
      </w:pPr>
      <w:del w:id="2085" w:author="Tekijä">
        <w:r w:rsidDel="00A609EC">
          <w:delText>Näyttömuodon toteutusohjeistus on Ke</w:delText>
        </w:r>
        <w:r w:rsidR="0084352F" w:rsidDel="00A609EC">
          <w:delText>rtomus ja lomakkeet -oppaassa [8</w:delText>
        </w:r>
        <w:r w:rsidDel="00A609EC">
          <w:delText>].</w:delText>
        </w:r>
        <w:r w:rsidR="00400FB3" w:rsidDel="00A609EC">
          <w:delText xml:space="preserve"> Alla on esimerkki näy</w:delText>
        </w:r>
        <w:r w:rsidR="00400FB3" w:rsidDel="00A609EC">
          <w:delText>t</w:delText>
        </w:r>
        <w:r w:rsidR="00400FB3" w:rsidDel="00A609EC">
          <w:delText>tömuotoon tuotavista tiedoista. Käyttäjän syöttämät näyttötietokentät merkataan antamalla tietoke</w:delText>
        </w:r>
        <w:r w:rsidR="00400FB3" w:rsidDel="00A609EC">
          <w:delText>n</w:delText>
        </w:r>
        <w:r w:rsidR="00400FB3" w:rsidDel="00A609EC">
          <w:delText xml:space="preserve">tälle attribuutti </w:delText>
        </w:r>
        <w:r w:rsidR="00400FB3" w:rsidDel="00A609EC">
          <w:rPr>
            <w:rFonts w:ascii="Arial" w:hAnsi="Arial" w:cs="Arial"/>
            <w:color w:val="FF0000"/>
            <w:sz w:val="20"/>
            <w:highlight w:val="white"/>
            <w:lang w:eastAsia="fi-FI"/>
          </w:rPr>
          <w:delText>styleC</w:delText>
        </w:r>
        <w:r w:rsidR="00400FB3" w:rsidDel="00A609EC">
          <w:rPr>
            <w:rFonts w:ascii="Arial" w:hAnsi="Arial" w:cs="Arial"/>
            <w:color w:val="FF0000"/>
            <w:sz w:val="20"/>
            <w:highlight w:val="white"/>
            <w:lang w:eastAsia="fi-FI"/>
          </w:rPr>
          <w:delText>o</w:delText>
        </w:r>
        <w:r w:rsidR="00400FB3" w:rsidDel="00A609EC">
          <w:rPr>
            <w:rFonts w:ascii="Arial" w:hAnsi="Arial" w:cs="Arial"/>
            <w:color w:val="FF0000"/>
            <w:sz w:val="20"/>
            <w:highlight w:val="white"/>
            <w:lang w:eastAsia="fi-FI"/>
          </w:rPr>
          <w:delText>de</w:delText>
        </w:r>
        <w:r w:rsidR="00400FB3" w:rsidDel="00A609EC">
          <w:rPr>
            <w:rFonts w:ascii="Arial" w:hAnsi="Arial" w:cs="Arial"/>
            <w:color w:val="0000FF"/>
            <w:sz w:val="20"/>
            <w:highlight w:val="white"/>
            <w:lang w:eastAsia="fi-FI"/>
          </w:rPr>
          <w:delText>="</w:delText>
        </w:r>
        <w:r w:rsidR="00400FB3" w:rsidDel="00A609EC">
          <w:rPr>
            <w:rFonts w:ascii="Arial" w:hAnsi="Arial" w:cs="Arial"/>
            <w:color w:val="000000"/>
            <w:sz w:val="20"/>
            <w:highlight w:val="white"/>
            <w:lang w:eastAsia="fi-FI"/>
          </w:rPr>
          <w:delText>xUnstructured</w:delText>
        </w:r>
        <w:r w:rsidR="00400FB3" w:rsidDel="00A609EC">
          <w:rPr>
            <w:rFonts w:ascii="Arial" w:hAnsi="Arial" w:cs="Arial"/>
            <w:color w:val="0000FF"/>
            <w:sz w:val="20"/>
            <w:highlight w:val="white"/>
            <w:lang w:eastAsia="fi-FI"/>
          </w:rPr>
          <w:delText>"</w:delText>
        </w:r>
        <w:r w:rsidR="00400FB3" w:rsidDel="00A609EC">
          <w:delText>.</w:delText>
        </w:r>
        <w:bookmarkStart w:id="2086" w:name="_Toc428349983"/>
        <w:bookmarkEnd w:id="2086"/>
      </w:del>
    </w:p>
    <w:p w14:paraId="3D85444E" w14:textId="77777777" w:rsidR="00A06908" w:rsidRPr="00245A1D" w:rsidDel="00A609EC" w:rsidRDefault="00A06908" w:rsidP="006D608D">
      <w:pPr>
        <w:rPr>
          <w:del w:id="2087" w:author="Tekijä"/>
        </w:rPr>
      </w:pPr>
      <w:bookmarkStart w:id="2088" w:name="_Toc428349984"/>
      <w:bookmarkEnd w:id="2088"/>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A06908" w:rsidDel="00A609EC" w14:paraId="4FB21359" w14:textId="77777777" w:rsidTr="0031097F">
        <w:trPr>
          <w:del w:id="2089" w:author="Tekijä"/>
        </w:trPr>
        <w:tc>
          <w:tcPr>
            <w:tcW w:w="9779" w:type="dxa"/>
            <w:tcBorders>
              <w:top w:val="single" w:sz="4" w:space="0" w:color="000000"/>
              <w:left w:val="single" w:sz="4" w:space="0" w:color="000000"/>
              <w:bottom w:val="single" w:sz="4" w:space="0" w:color="000000"/>
              <w:right w:val="single" w:sz="4" w:space="0" w:color="000000"/>
            </w:tcBorders>
            <w:hideMark/>
          </w:tcPr>
          <w:p w14:paraId="3C9A387B" w14:textId="77777777" w:rsidR="00275518" w:rsidRPr="004F7283" w:rsidDel="00A609EC" w:rsidRDefault="00275518" w:rsidP="00275518">
            <w:pPr>
              <w:autoSpaceDE w:val="0"/>
              <w:autoSpaceDN w:val="0"/>
              <w:adjustRightInd w:val="0"/>
              <w:jc w:val="left"/>
              <w:rPr>
                <w:del w:id="2090" w:author="Tekijä"/>
                <w:rFonts w:ascii="Courier New" w:hAnsi="Courier New" w:cs="Courier New"/>
                <w:color w:val="3A37FF"/>
                <w:sz w:val="18"/>
                <w:lang w:val="en-US" w:eastAsia="fi-FI"/>
              </w:rPr>
            </w:pPr>
            <w:del w:id="2091" w:author="Tekijä">
              <w:r w:rsidRPr="004F7283" w:rsidDel="00A609EC">
                <w:rPr>
                  <w:rFonts w:ascii="Courier New" w:hAnsi="Courier New" w:cs="Courier New"/>
                  <w:color w:val="3A37FF"/>
                  <w:sz w:val="18"/>
                  <w:lang w:val="en-US" w:eastAsia="fi-FI"/>
                </w:rPr>
                <w:delText>&lt;</w:delText>
              </w:r>
              <w:r w:rsidRPr="004F7283" w:rsidDel="00A609EC">
                <w:rPr>
                  <w:rFonts w:ascii="Courier New" w:hAnsi="Courier New" w:cs="Courier New"/>
                  <w:color w:val="942334"/>
                  <w:sz w:val="18"/>
                  <w:lang w:val="en-US" w:eastAsia="fi-FI"/>
                </w:rPr>
                <w:delText>text</w:delText>
              </w:r>
              <w:r w:rsidRPr="004F7283" w:rsidDel="00A609EC">
                <w:rPr>
                  <w:rFonts w:ascii="Courier New" w:hAnsi="Courier New" w:cs="Courier New"/>
                  <w:i/>
                  <w:iCs/>
                  <w:color w:val="308D85"/>
                  <w:sz w:val="18"/>
                  <w:lang w:val="en-US" w:eastAsia="fi-FI"/>
                </w:rPr>
                <w:delText xml:space="preserve"> </w:delText>
              </w:r>
              <w:r w:rsidRPr="004F7283" w:rsidDel="00A609EC">
                <w:rPr>
                  <w:rFonts w:ascii="Courier New" w:hAnsi="Courier New" w:cs="Courier New"/>
                  <w:color w:val="FF3835"/>
                  <w:sz w:val="18"/>
                  <w:lang w:val="en-US" w:eastAsia="fi-FI"/>
                </w:rPr>
                <w:delText>ID</w:delText>
              </w:r>
              <w:r w:rsidRPr="004F7283" w:rsidDel="00A609EC">
                <w:rPr>
                  <w:rFonts w:ascii="Courier New" w:hAnsi="Courier New" w:cs="Courier New"/>
                  <w:color w:val="3A37FF"/>
                  <w:sz w:val="18"/>
                  <w:lang w:val="en-US" w:eastAsia="fi-FI"/>
                </w:rPr>
                <w:delText>="</w:delText>
              </w:r>
              <w:r w:rsidRPr="004F7283" w:rsidDel="00A609EC">
                <w:rPr>
                  <w:rFonts w:ascii="Courier New" w:hAnsi="Courier New" w:cs="Courier New"/>
                  <w:color w:val="1A2E39"/>
                  <w:sz w:val="18"/>
                  <w:lang w:val="en-US" w:eastAsia="fi-FI"/>
                </w:rPr>
                <w:delText>OID1.2.246.10.1234567.14.2013.123.2.1</w:delText>
              </w:r>
              <w:r w:rsidRPr="004F7283" w:rsidDel="00A609EC">
                <w:rPr>
                  <w:rFonts w:ascii="Courier New" w:hAnsi="Courier New" w:cs="Courier New"/>
                  <w:color w:val="3A37FF"/>
                  <w:sz w:val="18"/>
                  <w:lang w:val="en-US" w:eastAsia="fi-FI"/>
                </w:rPr>
                <w:delText>"&gt;</w:delText>
              </w:r>
              <w:bookmarkStart w:id="2092" w:name="_Toc428349985"/>
              <w:bookmarkEnd w:id="2092"/>
            </w:del>
          </w:p>
          <w:p w14:paraId="03759FDA" w14:textId="77777777" w:rsidR="00275518" w:rsidRPr="004F7283" w:rsidDel="00A609EC" w:rsidRDefault="00275518" w:rsidP="004F7283">
            <w:pPr>
              <w:autoSpaceDE w:val="0"/>
              <w:autoSpaceDN w:val="0"/>
              <w:adjustRightInd w:val="0"/>
              <w:ind w:left="284"/>
              <w:jc w:val="left"/>
              <w:rPr>
                <w:del w:id="2093" w:author="Tekijä"/>
                <w:rFonts w:ascii="Courier New" w:hAnsi="Courier New" w:cs="Courier New"/>
                <w:color w:val="3A37FF"/>
                <w:sz w:val="18"/>
                <w:lang w:val="en-US" w:eastAsia="fi-FI"/>
              </w:rPr>
            </w:pPr>
            <w:del w:id="2094" w:author="Tekijä">
              <w:r w:rsidRPr="004F7283" w:rsidDel="00A609EC">
                <w:rPr>
                  <w:rFonts w:ascii="Courier New" w:hAnsi="Courier New" w:cs="Courier New"/>
                  <w:color w:val="3A37FF"/>
                  <w:sz w:val="18"/>
                  <w:lang w:val="en-US" w:eastAsia="fi-FI"/>
                </w:rPr>
                <w:delText>&lt;</w:delText>
              </w:r>
              <w:r w:rsidRPr="004F7283" w:rsidDel="00A609EC">
                <w:rPr>
                  <w:rFonts w:ascii="Courier New" w:hAnsi="Courier New" w:cs="Courier New"/>
                  <w:color w:val="942334"/>
                  <w:sz w:val="18"/>
                  <w:lang w:val="en-US" w:eastAsia="fi-FI"/>
                </w:rPr>
                <w:delText>paragraph</w:delText>
              </w:r>
              <w:r w:rsidRPr="004F7283" w:rsidDel="00A609EC">
                <w:rPr>
                  <w:rFonts w:ascii="Courier New" w:hAnsi="Courier New" w:cs="Courier New"/>
                  <w:color w:val="3A37FF"/>
                  <w:sz w:val="18"/>
                  <w:lang w:val="en-US" w:eastAsia="fi-FI"/>
                </w:rPr>
                <w:delText>&gt;</w:delText>
              </w:r>
              <w:bookmarkStart w:id="2095" w:name="_Toc428349986"/>
              <w:bookmarkEnd w:id="2095"/>
            </w:del>
          </w:p>
          <w:p w14:paraId="52822784" w14:textId="77777777" w:rsidR="00275518" w:rsidRPr="007B743B" w:rsidDel="00A609EC" w:rsidRDefault="00275518" w:rsidP="004F7283">
            <w:pPr>
              <w:autoSpaceDE w:val="0"/>
              <w:autoSpaceDN w:val="0"/>
              <w:adjustRightInd w:val="0"/>
              <w:ind w:left="568"/>
              <w:jc w:val="left"/>
              <w:rPr>
                <w:del w:id="2096" w:author="Tekijä"/>
                <w:rFonts w:ascii="Courier New" w:hAnsi="Courier New" w:cs="Courier New"/>
                <w:color w:val="3A37FF"/>
                <w:sz w:val="18"/>
                <w:lang w:eastAsia="fi-FI"/>
              </w:rPr>
            </w:pPr>
            <w:del w:id="2097" w:author="Tekijä">
              <w:r w:rsidRPr="007B743B" w:rsidDel="00A609EC">
                <w:rPr>
                  <w:rFonts w:ascii="Courier New" w:hAnsi="Courier New" w:cs="Courier New"/>
                  <w:color w:val="3A37FF"/>
                  <w:sz w:val="18"/>
                  <w:lang w:eastAsia="fi-FI"/>
                </w:rPr>
                <w:delText>&lt;</w:delText>
              </w:r>
              <w:r w:rsidRPr="007B743B" w:rsidDel="00A609EC">
                <w:rPr>
                  <w:rFonts w:ascii="Courier New" w:hAnsi="Courier New" w:cs="Courier New"/>
                  <w:color w:val="942334"/>
                  <w:sz w:val="18"/>
                  <w:lang w:eastAsia="fi-FI"/>
                </w:rPr>
                <w:delText>content</w:delText>
              </w:r>
              <w:r w:rsidRPr="007B743B" w:rsidDel="00A609EC">
                <w:rPr>
                  <w:rFonts w:ascii="Courier New" w:hAnsi="Courier New" w:cs="Courier New"/>
                  <w:color w:val="3A37FF"/>
                  <w:sz w:val="18"/>
                  <w:lang w:eastAsia="fi-FI"/>
                </w:rPr>
                <w:delText>&gt;</w:delText>
              </w:r>
              <w:r w:rsidRPr="007B743B" w:rsidDel="00A609EC">
                <w:rPr>
                  <w:rFonts w:ascii="Courier New" w:hAnsi="Courier New" w:cs="Courier New"/>
                  <w:color w:val="383739"/>
                  <w:sz w:val="18"/>
                  <w:lang w:eastAsia="fi-FI"/>
                </w:rPr>
                <w:delText>Diagnoosi Toteamispäivä: 01.06.2013</w:delText>
              </w:r>
            </w:del>
            <w:ins w:id="2098" w:author="Tekijä">
              <w:del w:id="2099" w:author="Tekijä">
                <w:r w:rsidR="007B743B" w:rsidRPr="007B743B" w:rsidDel="00A609EC">
                  <w:rPr>
                    <w:rFonts w:ascii="Courier New" w:hAnsi="Courier New" w:cs="Courier New"/>
                    <w:color w:val="383739"/>
                    <w:sz w:val="18"/>
                    <w:lang w:eastAsia="fi-FI"/>
                  </w:rPr>
                  <w:delText>01.06.2015</w:delText>
                </w:r>
              </w:del>
            </w:ins>
            <w:del w:id="2100" w:author="Tekijä">
              <w:r w:rsidRPr="007B743B" w:rsidDel="00A609EC">
                <w:rPr>
                  <w:rFonts w:ascii="Courier New" w:hAnsi="Courier New" w:cs="Courier New"/>
                  <w:color w:val="383739"/>
                  <w:sz w:val="18"/>
                  <w:lang w:eastAsia="fi-FI"/>
                </w:rPr>
                <w:delText xml:space="preserve"> Päättymispäivä: </w:delText>
              </w:r>
              <w:r w:rsidRPr="007B743B" w:rsidDel="00A609EC">
                <w:rPr>
                  <w:rFonts w:ascii="Courier New" w:hAnsi="Courier New" w:cs="Courier New"/>
                  <w:color w:val="3A37FF"/>
                  <w:sz w:val="18"/>
                  <w:lang w:eastAsia="fi-FI"/>
                </w:rPr>
                <w:delText>&lt;/</w:delText>
              </w:r>
              <w:r w:rsidRPr="007B743B" w:rsidDel="00A609EC">
                <w:rPr>
                  <w:rFonts w:ascii="Courier New" w:hAnsi="Courier New" w:cs="Courier New"/>
                  <w:color w:val="942334"/>
                  <w:sz w:val="18"/>
                  <w:lang w:eastAsia="fi-FI"/>
                </w:rPr>
                <w:delText>content</w:delText>
              </w:r>
              <w:r w:rsidRPr="007B743B" w:rsidDel="00A609EC">
                <w:rPr>
                  <w:rFonts w:ascii="Courier New" w:hAnsi="Courier New" w:cs="Courier New"/>
                  <w:color w:val="3A37FF"/>
                  <w:sz w:val="18"/>
                  <w:lang w:eastAsia="fi-FI"/>
                </w:rPr>
                <w:delText>&gt;</w:delText>
              </w:r>
              <w:bookmarkStart w:id="2101" w:name="_Toc428349987"/>
              <w:bookmarkEnd w:id="2101"/>
            </w:del>
          </w:p>
          <w:p w14:paraId="6632CB11" w14:textId="77777777" w:rsidR="00275518" w:rsidRPr="004F7283" w:rsidDel="00A609EC" w:rsidRDefault="00275518" w:rsidP="004F7283">
            <w:pPr>
              <w:autoSpaceDE w:val="0"/>
              <w:autoSpaceDN w:val="0"/>
              <w:adjustRightInd w:val="0"/>
              <w:ind w:left="284"/>
              <w:jc w:val="left"/>
              <w:rPr>
                <w:del w:id="2102" w:author="Tekijä"/>
                <w:rFonts w:ascii="Courier New" w:hAnsi="Courier New" w:cs="Courier New"/>
                <w:color w:val="3A37FF"/>
                <w:sz w:val="18"/>
                <w:lang w:val="en-US" w:eastAsia="fi-FI"/>
              </w:rPr>
            </w:pPr>
            <w:del w:id="2103" w:author="Tekijä">
              <w:r w:rsidRPr="004F7283" w:rsidDel="00A609EC">
                <w:rPr>
                  <w:rFonts w:ascii="Courier New" w:hAnsi="Courier New" w:cs="Courier New"/>
                  <w:color w:val="3A37FF"/>
                  <w:sz w:val="18"/>
                  <w:lang w:val="en-US" w:eastAsia="fi-FI"/>
                </w:rPr>
                <w:delText>&lt;/</w:delText>
              </w:r>
              <w:r w:rsidRPr="004F7283" w:rsidDel="00A609EC">
                <w:rPr>
                  <w:rFonts w:ascii="Courier New" w:hAnsi="Courier New" w:cs="Courier New"/>
                  <w:color w:val="942334"/>
                  <w:sz w:val="18"/>
                  <w:lang w:val="en-US" w:eastAsia="fi-FI"/>
                </w:rPr>
                <w:delText>paragraph</w:delText>
              </w:r>
              <w:r w:rsidRPr="004F7283" w:rsidDel="00A609EC">
                <w:rPr>
                  <w:rFonts w:ascii="Courier New" w:hAnsi="Courier New" w:cs="Courier New"/>
                  <w:color w:val="3A37FF"/>
                  <w:sz w:val="18"/>
                  <w:lang w:val="en-US" w:eastAsia="fi-FI"/>
                </w:rPr>
                <w:delText>&gt;</w:delText>
              </w:r>
              <w:bookmarkStart w:id="2104" w:name="_Toc428349988"/>
              <w:bookmarkEnd w:id="2104"/>
            </w:del>
          </w:p>
          <w:p w14:paraId="45A53C64" w14:textId="77777777" w:rsidR="00275518" w:rsidRPr="004F7283" w:rsidDel="00A609EC" w:rsidRDefault="00275518" w:rsidP="004F7283">
            <w:pPr>
              <w:autoSpaceDE w:val="0"/>
              <w:autoSpaceDN w:val="0"/>
              <w:adjustRightInd w:val="0"/>
              <w:ind w:left="284"/>
              <w:jc w:val="left"/>
              <w:rPr>
                <w:del w:id="2105" w:author="Tekijä"/>
                <w:rFonts w:ascii="Courier New" w:hAnsi="Courier New" w:cs="Courier New"/>
                <w:color w:val="3A37FF"/>
                <w:sz w:val="18"/>
                <w:lang w:val="en-US" w:eastAsia="fi-FI"/>
              </w:rPr>
            </w:pPr>
            <w:del w:id="2106" w:author="Tekijä">
              <w:r w:rsidRPr="004F7283" w:rsidDel="00A609EC">
                <w:rPr>
                  <w:rFonts w:ascii="Courier New" w:hAnsi="Courier New" w:cs="Courier New"/>
                  <w:color w:val="3A37FF"/>
                  <w:sz w:val="18"/>
                  <w:lang w:val="en-US" w:eastAsia="fi-FI"/>
                </w:rPr>
                <w:delText>&lt;</w:delText>
              </w:r>
              <w:r w:rsidRPr="004F7283" w:rsidDel="00A609EC">
                <w:rPr>
                  <w:rFonts w:ascii="Courier New" w:hAnsi="Courier New" w:cs="Courier New"/>
                  <w:color w:val="942334"/>
                  <w:sz w:val="18"/>
                  <w:lang w:val="en-US" w:eastAsia="fi-FI"/>
                </w:rPr>
                <w:delText>paragraph</w:delText>
              </w:r>
              <w:r w:rsidRPr="004F7283" w:rsidDel="00A609EC">
                <w:rPr>
                  <w:rFonts w:ascii="Courier New" w:hAnsi="Courier New" w:cs="Courier New"/>
                  <w:color w:val="3A37FF"/>
                  <w:sz w:val="18"/>
                  <w:lang w:val="en-US" w:eastAsia="fi-FI"/>
                </w:rPr>
                <w:delText>&gt;</w:delText>
              </w:r>
              <w:bookmarkStart w:id="2107" w:name="_Toc428349989"/>
              <w:bookmarkEnd w:id="2107"/>
            </w:del>
          </w:p>
          <w:p w14:paraId="6F0AB3C6" w14:textId="77777777" w:rsidR="00275518" w:rsidRPr="004F7283" w:rsidDel="00A609EC" w:rsidRDefault="00275518" w:rsidP="004F7283">
            <w:pPr>
              <w:autoSpaceDE w:val="0"/>
              <w:autoSpaceDN w:val="0"/>
              <w:adjustRightInd w:val="0"/>
              <w:ind w:left="568"/>
              <w:jc w:val="left"/>
              <w:rPr>
                <w:del w:id="2108" w:author="Tekijä"/>
                <w:rFonts w:ascii="Courier New" w:hAnsi="Courier New" w:cs="Courier New"/>
                <w:color w:val="3A37FF"/>
                <w:sz w:val="18"/>
                <w:lang w:eastAsia="fi-FI"/>
              </w:rPr>
            </w:pPr>
            <w:del w:id="2109" w:author="Tekijä">
              <w:r w:rsidRPr="004F7283" w:rsidDel="00A609EC">
                <w:rPr>
                  <w:rFonts w:ascii="Courier New" w:hAnsi="Courier New" w:cs="Courier New"/>
                  <w:color w:val="3A37FF"/>
                  <w:sz w:val="18"/>
                  <w:lang w:eastAsia="fi-FI"/>
                </w:rPr>
                <w:delText>&lt;</w:delText>
              </w:r>
              <w:r w:rsidRPr="004F7283" w:rsidDel="00A609EC">
                <w:rPr>
                  <w:rFonts w:ascii="Courier New" w:hAnsi="Courier New" w:cs="Courier New"/>
                  <w:color w:val="942334"/>
                  <w:sz w:val="18"/>
                  <w:lang w:eastAsia="fi-FI"/>
                </w:rPr>
                <w:delText>content</w:delText>
              </w:r>
              <w:r w:rsidRPr="004F7283" w:rsidDel="00A609EC">
                <w:rPr>
                  <w:rFonts w:ascii="Courier New" w:hAnsi="Courier New" w:cs="Courier New"/>
                  <w:color w:val="3A37FF"/>
                  <w:sz w:val="18"/>
                  <w:lang w:eastAsia="fi-FI"/>
                </w:rPr>
                <w:delText>&gt;</w:delText>
              </w:r>
              <w:r w:rsidRPr="004F7283" w:rsidDel="00A609EC">
                <w:rPr>
                  <w:rFonts w:ascii="Courier New" w:hAnsi="Courier New" w:cs="Courier New"/>
                  <w:color w:val="383739"/>
                  <w:sz w:val="18"/>
                  <w:lang w:eastAsia="fi-FI"/>
                </w:rPr>
                <w:delText xml:space="preserve">Dg toteaja: Päivystäjä, Pekka, HLL </w:delText>
              </w:r>
              <w:r w:rsidRPr="004F7283" w:rsidDel="00A609EC">
                <w:rPr>
                  <w:rFonts w:ascii="Courier New" w:hAnsi="Courier New" w:cs="Courier New"/>
                  <w:color w:val="3A37FF"/>
                  <w:sz w:val="18"/>
                  <w:lang w:eastAsia="fi-FI"/>
                </w:rPr>
                <w:delText>&lt;/</w:delText>
              </w:r>
              <w:r w:rsidRPr="004F7283" w:rsidDel="00A609EC">
                <w:rPr>
                  <w:rFonts w:ascii="Courier New" w:hAnsi="Courier New" w:cs="Courier New"/>
                  <w:color w:val="942334"/>
                  <w:sz w:val="18"/>
                  <w:lang w:eastAsia="fi-FI"/>
                </w:rPr>
                <w:delText>content</w:delText>
              </w:r>
              <w:r w:rsidRPr="004F7283" w:rsidDel="00A609EC">
                <w:rPr>
                  <w:rFonts w:ascii="Courier New" w:hAnsi="Courier New" w:cs="Courier New"/>
                  <w:color w:val="3A37FF"/>
                  <w:sz w:val="18"/>
                  <w:lang w:eastAsia="fi-FI"/>
                </w:rPr>
                <w:delText>&gt;</w:delText>
              </w:r>
              <w:bookmarkStart w:id="2110" w:name="_Toc428349990"/>
              <w:bookmarkEnd w:id="2110"/>
            </w:del>
          </w:p>
          <w:p w14:paraId="089F9EE8" w14:textId="77777777" w:rsidR="00275518" w:rsidRPr="004F7283" w:rsidDel="00A609EC" w:rsidRDefault="00275518" w:rsidP="004F7283">
            <w:pPr>
              <w:autoSpaceDE w:val="0"/>
              <w:autoSpaceDN w:val="0"/>
              <w:adjustRightInd w:val="0"/>
              <w:ind w:left="284"/>
              <w:jc w:val="left"/>
              <w:rPr>
                <w:del w:id="2111" w:author="Tekijä"/>
                <w:rFonts w:ascii="Courier New" w:hAnsi="Courier New" w:cs="Courier New"/>
                <w:color w:val="3A37FF"/>
                <w:sz w:val="18"/>
                <w:lang w:val="en-US" w:eastAsia="fi-FI"/>
              </w:rPr>
            </w:pPr>
            <w:del w:id="2112" w:author="Tekijä">
              <w:r w:rsidRPr="004F7283" w:rsidDel="00A609EC">
                <w:rPr>
                  <w:rFonts w:ascii="Courier New" w:hAnsi="Courier New" w:cs="Courier New"/>
                  <w:color w:val="3A37FF"/>
                  <w:sz w:val="18"/>
                  <w:lang w:val="en-US" w:eastAsia="fi-FI"/>
                </w:rPr>
                <w:delText>&lt;/</w:delText>
              </w:r>
              <w:r w:rsidRPr="004F7283" w:rsidDel="00A609EC">
                <w:rPr>
                  <w:rFonts w:ascii="Courier New" w:hAnsi="Courier New" w:cs="Courier New"/>
                  <w:color w:val="942334"/>
                  <w:sz w:val="18"/>
                  <w:lang w:val="en-US" w:eastAsia="fi-FI"/>
                </w:rPr>
                <w:delText>paragraph</w:delText>
              </w:r>
              <w:r w:rsidRPr="004F7283" w:rsidDel="00A609EC">
                <w:rPr>
                  <w:rFonts w:ascii="Courier New" w:hAnsi="Courier New" w:cs="Courier New"/>
                  <w:color w:val="3A37FF"/>
                  <w:sz w:val="18"/>
                  <w:lang w:val="en-US" w:eastAsia="fi-FI"/>
                </w:rPr>
                <w:delText>&gt;</w:delText>
              </w:r>
              <w:bookmarkStart w:id="2113" w:name="_Toc428349991"/>
              <w:bookmarkEnd w:id="2113"/>
            </w:del>
          </w:p>
          <w:p w14:paraId="6E9FD404" w14:textId="77777777" w:rsidR="00275518" w:rsidRPr="004F7283" w:rsidDel="00A609EC" w:rsidRDefault="00275518" w:rsidP="004F7283">
            <w:pPr>
              <w:autoSpaceDE w:val="0"/>
              <w:autoSpaceDN w:val="0"/>
              <w:adjustRightInd w:val="0"/>
              <w:ind w:left="284"/>
              <w:jc w:val="left"/>
              <w:rPr>
                <w:del w:id="2114" w:author="Tekijä"/>
                <w:rFonts w:ascii="Courier New" w:hAnsi="Courier New" w:cs="Courier New"/>
                <w:color w:val="3A37FF"/>
                <w:sz w:val="18"/>
                <w:lang w:val="en-US" w:eastAsia="fi-FI"/>
              </w:rPr>
            </w:pPr>
            <w:del w:id="2115" w:author="Tekijä">
              <w:r w:rsidRPr="004F7283" w:rsidDel="00A609EC">
                <w:rPr>
                  <w:rFonts w:ascii="Courier New" w:hAnsi="Courier New" w:cs="Courier New"/>
                  <w:color w:val="3A37FF"/>
                  <w:sz w:val="18"/>
                  <w:lang w:val="en-US" w:eastAsia="fi-FI"/>
                </w:rPr>
                <w:delText>&lt;</w:delText>
              </w:r>
              <w:r w:rsidRPr="004F7283" w:rsidDel="00A609EC">
                <w:rPr>
                  <w:rFonts w:ascii="Courier New" w:hAnsi="Courier New" w:cs="Courier New"/>
                  <w:color w:val="942334"/>
                  <w:sz w:val="18"/>
                  <w:lang w:val="en-US" w:eastAsia="fi-FI"/>
                </w:rPr>
                <w:delText>paragraph</w:delText>
              </w:r>
              <w:r w:rsidRPr="004F7283" w:rsidDel="00A609EC">
                <w:rPr>
                  <w:rFonts w:ascii="Courier New" w:hAnsi="Courier New" w:cs="Courier New"/>
                  <w:color w:val="3A37FF"/>
                  <w:sz w:val="18"/>
                  <w:lang w:val="en-US" w:eastAsia="fi-FI"/>
                </w:rPr>
                <w:delText>&gt;</w:delText>
              </w:r>
              <w:bookmarkStart w:id="2116" w:name="_Toc428349992"/>
              <w:bookmarkEnd w:id="2116"/>
            </w:del>
          </w:p>
          <w:p w14:paraId="04957DF7" w14:textId="77777777" w:rsidR="00275518" w:rsidRPr="004F7283" w:rsidDel="00A609EC" w:rsidRDefault="00275518" w:rsidP="004F7283">
            <w:pPr>
              <w:autoSpaceDE w:val="0"/>
              <w:autoSpaceDN w:val="0"/>
              <w:adjustRightInd w:val="0"/>
              <w:ind w:left="568"/>
              <w:jc w:val="left"/>
              <w:rPr>
                <w:del w:id="2117" w:author="Tekijä"/>
                <w:rFonts w:ascii="Courier New" w:hAnsi="Courier New" w:cs="Courier New"/>
                <w:color w:val="3A37FF"/>
                <w:sz w:val="18"/>
                <w:lang w:val="en-US" w:eastAsia="fi-FI"/>
              </w:rPr>
            </w:pPr>
            <w:del w:id="2118" w:author="Tekijä">
              <w:r w:rsidRPr="004F7283" w:rsidDel="00A609EC">
                <w:rPr>
                  <w:rFonts w:ascii="Courier New" w:hAnsi="Courier New" w:cs="Courier New"/>
                  <w:color w:val="3A37FF"/>
                  <w:sz w:val="18"/>
                  <w:lang w:val="en-US" w:eastAsia="fi-FI"/>
                </w:rPr>
                <w:delText>&lt;</w:delText>
              </w:r>
              <w:r w:rsidRPr="004F7283" w:rsidDel="00A609EC">
                <w:rPr>
                  <w:rFonts w:ascii="Courier New" w:hAnsi="Courier New" w:cs="Courier New"/>
                  <w:color w:val="942334"/>
                  <w:sz w:val="18"/>
                  <w:lang w:val="en-US" w:eastAsia="fi-FI"/>
                </w:rPr>
                <w:delText>content</w:delText>
              </w:r>
              <w:r w:rsidRPr="004F7283" w:rsidDel="00A609EC">
                <w:rPr>
                  <w:rFonts w:ascii="Courier New" w:hAnsi="Courier New" w:cs="Courier New"/>
                  <w:color w:val="3A37FF"/>
                  <w:sz w:val="18"/>
                  <w:lang w:val="en-US" w:eastAsia="fi-FI"/>
                </w:rPr>
                <w:delText>&gt;</w:delText>
              </w:r>
              <w:r w:rsidRPr="004F7283" w:rsidDel="00A609EC">
                <w:rPr>
                  <w:rFonts w:ascii="Courier New" w:hAnsi="Courier New" w:cs="Courier New"/>
                  <w:color w:val="383739"/>
                  <w:sz w:val="18"/>
                  <w:lang w:val="en-US" w:eastAsia="fi-FI"/>
                </w:rPr>
                <w:delText xml:space="preserve">Palveluyksikkö: XXX terveyskeskus </w:delText>
              </w:r>
              <w:r w:rsidRPr="004F7283" w:rsidDel="00A609EC">
                <w:rPr>
                  <w:rFonts w:ascii="Courier New" w:hAnsi="Courier New" w:cs="Courier New"/>
                  <w:color w:val="3A37FF"/>
                  <w:sz w:val="18"/>
                  <w:lang w:val="en-US" w:eastAsia="fi-FI"/>
                </w:rPr>
                <w:delText>&lt;/</w:delText>
              </w:r>
              <w:r w:rsidRPr="004F7283" w:rsidDel="00A609EC">
                <w:rPr>
                  <w:rFonts w:ascii="Courier New" w:hAnsi="Courier New" w:cs="Courier New"/>
                  <w:color w:val="942334"/>
                  <w:sz w:val="18"/>
                  <w:lang w:val="en-US" w:eastAsia="fi-FI"/>
                </w:rPr>
                <w:delText>content</w:delText>
              </w:r>
              <w:r w:rsidRPr="004F7283" w:rsidDel="00A609EC">
                <w:rPr>
                  <w:rFonts w:ascii="Courier New" w:hAnsi="Courier New" w:cs="Courier New"/>
                  <w:color w:val="3A37FF"/>
                  <w:sz w:val="18"/>
                  <w:lang w:val="en-US" w:eastAsia="fi-FI"/>
                </w:rPr>
                <w:delText>&gt;</w:delText>
              </w:r>
              <w:bookmarkStart w:id="2119" w:name="_Toc428349993"/>
              <w:bookmarkEnd w:id="2119"/>
            </w:del>
          </w:p>
          <w:p w14:paraId="760E1E68" w14:textId="77777777" w:rsidR="00275518" w:rsidRPr="004F7283" w:rsidDel="00A609EC" w:rsidRDefault="00275518" w:rsidP="004F7283">
            <w:pPr>
              <w:autoSpaceDE w:val="0"/>
              <w:autoSpaceDN w:val="0"/>
              <w:adjustRightInd w:val="0"/>
              <w:ind w:left="284"/>
              <w:jc w:val="left"/>
              <w:rPr>
                <w:del w:id="2120" w:author="Tekijä"/>
                <w:rFonts w:ascii="Courier New" w:hAnsi="Courier New" w:cs="Courier New"/>
                <w:color w:val="3A37FF"/>
                <w:sz w:val="18"/>
                <w:lang w:val="en-US" w:eastAsia="fi-FI"/>
              </w:rPr>
            </w:pPr>
            <w:del w:id="2121" w:author="Tekijä">
              <w:r w:rsidRPr="004F7283" w:rsidDel="00A609EC">
                <w:rPr>
                  <w:rFonts w:ascii="Courier New" w:hAnsi="Courier New" w:cs="Courier New"/>
                  <w:color w:val="3A37FF"/>
                  <w:sz w:val="18"/>
                  <w:lang w:val="en-US" w:eastAsia="fi-FI"/>
                </w:rPr>
                <w:delText>&lt;/</w:delText>
              </w:r>
              <w:r w:rsidRPr="004F7283" w:rsidDel="00A609EC">
                <w:rPr>
                  <w:rFonts w:ascii="Courier New" w:hAnsi="Courier New" w:cs="Courier New"/>
                  <w:color w:val="942334"/>
                  <w:sz w:val="18"/>
                  <w:lang w:val="en-US" w:eastAsia="fi-FI"/>
                </w:rPr>
                <w:delText>paragraph</w:delText>
              </w:r>
              <w:r w:rsidRPr="004F7283" w:rsidDel="00A609EC">
                <w:rPr>
                  <w:rFonts w:ascii="Courier New" w:hAnsi="Courier New" w:cs="Courier New"/>
                  <w:color w:val="3A37FF"/>
                  <w:sz w:val="18"/>
                  <w:lang w:val="en-US" w:eastAsia="fi-FI"/>
                </w:rPr>
                <w:delText>&gt;</w:delText>
              </w:r>
              <w:bookmarkStart w:id="2122" w:name="_Toc428349994"/>
              <w:bookmarkEnd w:id="2122"/>
            </w:del>
          </w:p>
          <w:p w14:paraId="16B16608" w14:textId="77777777" w:rsidR="00275518" w:rsidRPr="004F7283" w:rsidDel="00A609EC" w:rsidRDefault="00275518" w:rsidP="004F7283">
            <w:pPr>
              <w:autoSpaceDE w:val="0"/>
              <w:autoSpaceDN w:val="0"/>
              <w:adjustRightInd w:val="0"/>
              <w:ind w:left="284"/>
              <w:jc w:val="left"/>
              <w:rPr>
                <w:del w:id="2123" w:author="Tekijä"/>
                <w:rFonts w:ascii="Courier New" w:hAnsi="Courier New" w:cs="Courier New"/>
                <w:color w:val="3A37FF"/>
                <w:sz w:val="18"/>
                <w:lang w:val="en-US" w:eastAsia="fi-FI"/>
              </w:rPr>
            </w:pPr>
            <w:del w:id="2124" w:author="Tekijä">
              <w:r w:rsidRPr="004F7283" w:rsidDel="00A609EC">
                <w:rPr>
                  <w:rFonts w:ascii="Courier New" w:hAnsi="Courier New" w:cs="Courier New"/>
                  <w:color w:val="3A37FF"/>
                  <w:sz w:val="18"/>
                  <w:lang w:val="en-US" w:eastAsia="fi-FI"/>
                </w:rPr>
                <w:delText>&lt;</w:delText>
              </w:r>
              <w:r w:rsidRPr="004F7283" w:rsidDel="00A609EC">
                <w:rPr>
                  <w:rFonts w:ascii="Courier New" w:hAnsi="Courier New" w:cs="Courier New"/>
                  <w:color w:val="942334"/>
                  <w:sz w:val="18"/>
                  <w:lang w:val="en-US" w:eastAsia="fi-FI"/>
                </w:rPr>
                <w:delText>paragraph</w:delText>
              </w:r>
              <w:r w:rsidRPr="004F7283" w:rsidDel="00A609EC">
                <w:rPr>
                  <w:rFonts w:ascii="Courier New" w:hAnsi="Courier New" w:cs="Courier New"/>
                  <w:i/>
                  <w:iCs/>
                  <w:color w:val="308D85"/>
                  <w:sz w:val="18"/>
                  <w:lang w:val="en-US" w:eastAsia="fi-FI"/>
                </w:rPr>
                <w:delText xml:space="preserve"> </w:delText>
              </w:r>
              <w:r w:rsidRPr="004F7283" w:rsidDel="00A609EC">
                <w:rPr>
                  <w:rFonts w:ascii="Courier New" w:hAnsi="Courier New" w:cs="Courier New"/>
                  <w:color w:val="FF3835"/>
                  <w:sz w:val="18"/>
                  <w:lang w:val="en-US" w:eastAsia="fi-FI"/>
                </w:rPr>
                <w:delText>ID</w:delText>
              </w:r>
              <w:r w:rsidRPr="004F7283" w:rsidDel="00A609EC">
                <w:rPr>
                  <w:rFonts w:ascii="Courier New" w:hAnsi="Courier New" w:cs="Courier New"/>
                  <w:color w:val="3A37FF"/>
                  <w:sz w:val="18"/>
                  <w:lang w:val="en-US" w:eastAsia="fi-FI"/>
                </w:rPr>
                <w:delText>="</w:delText>
              </w:r>
              <w:r w:rsidRPr="004F7283" w:rsidDel="00A609EC">
                <w:rPr>
                  <w:rFonts w:ascii="Courier New" w:hAnsi="Courier New" w:cs="Courier New"/>
                  <w:color w:val="1A2E39"/>
                  <w:sz w:val="18"/>
                  <w:lang w:val="en-US" w:eastAsia="fi-FI"/>
                </w:rPr>
                <w:delText>OID1.2.246.10.1234567.14.2013.123.2.2</w:delText>
              </w:r>
              <w:r w:rsidRPr="004F7283" w:rsidDel="00A609EC">
                <w:rPr>
                  <w:rFonts w:ascii="Courier New" w:hAnsi="Courier New" w:cs="Courier New"/>
                  <w:color w:val="3A37FF"/>
                  <w:sz w:val="18"/>
                  <w:lang w:val="en-US" w:eastAsia="fi-FI"/>
                </w:rPr>
                <w:delText>"&gt;</w:delText>
              </w:r>
              <w:bookmarkStart w:id="2125" w:name="_Toc428349995"/>
              <w:bookmarkEnd w:id="2125"/>
            </w:del>
          </w:p>
          <w:p w14:paraId="2EA40A43" w14:textId="77777777" w:rsidR="00275518" w:rsidRPr="004F7283" w:rsidDel="00A609EC" w:rsidRDefault="00275518" w:rsidP="004F7283">
            <w:pPr>
              <w:autoSpaceDE w:val="0"/>
              <w:autoSpaceDN w:val="0"/>
              <w:adjustRightInd w:val="0"/>
              <w:ind w:left="568"/>
              <w:jc w:val="left"/>
              <w:rPr>
                <w:del w:id="2126" w:author="Tekijä"/>
                <w:rFonts w:ascii="Courier New" w:hAnsi="Courier New" w:cs="Courier New"/>
                <w:color w:val="3A37FF"/>
                <w:sz w:val="18"/>
                <w:lang w:val="en-US" w:eastAsia="fi-FI"/>
              </w:rPr>
            </w:pPr>
            <w:del w:id="2127" w:author="Tekijä">
              <w:r w:rsidRPr="004F7283" w:rsidDel="00A609EC">
                <w:rPr>
                  <w:rFonts w:ascii="Courier New" w:hAnsi="Courier New" w:cs="Courier New"/>
                  <w:color w:val="3A37FF"/>
                  <w:sz w:val="18"/>
                  <w:lang w:val="en-US" w:eastAsia="fi-FI"/>
                </w:rPr>
                <w:delText>&lt;</w:delText>
              </w:r>
              <w:r w:rsidRPr="004F7283" w:rsidDel="00A609EC">
                <w:rPr>
                  <w:rFonts w:ascii="Courier New" w:hAnsi="Courier New" w:cs="Courier New"/>
                  <w:color w:val="942334"/>
                  <w:sz w:val="18"/>
                  <w:lang w:val="en-US" w:eastAsia="fi-FI"/>
                </w:rPr>
                <w:delText>content</w:delText>
              </w:r>
              <w:r w:rsidRPr="004F7283" w:rsidDel="00A609EC">
                <w:rPr>
                  <w:rFonts w:ascii="Courier New" w:hAnsi="Courier New" w:cs="Courier New"/>
                  <w:color w:val="3A37FF"/>
                  <w:sz w:val="18"/>
                  <w:lang w:val="en-US" w:eastAsia="fi-FI"/>
                </w:rPr>
                <w:delText>&gt;</w:delText>
              </w:r>
              <w:r w:rsidRPr="004F7283" w:rsidDel="00A609EC">
                <w:rPr>
                  <w:rFonts w:ascii="Courier New" w:hAnsi="Courier New" w:cs="Courier New"/>
                  <w:color w:val="383739"/>
                  <w:sz w:val="18"/>
                  <w:lang w:val="en-US" w:eastAsia="fi-FI"/>
                </w:rPr>
                <w:delText xml:space="preserve">Diagnoosi ICD-10: K02.1 Dentiinikaries </w:delText>
              </w:r>
              <w:r w:rsidRPr="004F7283" w:rsidDel="00A609EC">
                <w:rPr>
                  <w:rFonts w:ascii="Courier New" w:hAnsi="Courier New" w:cs="Courier New"/>
                  <w:color w:val="3A37FF"/>
                  <w:sz w:val="18"/>
                  <w:lang w:val="en-US" w:eastAsia="fi-FI"/>
                </w:rPr>
                <w:delText>&lt;/</w:delText>
              </w:r>
              <w:r w:rsidRPr="004F7283" w:rsidDel="00A609EC">
                <w:rPr>
                  <w:rFonts w:ascii="Courier New" w:hAnsi="Courier New" w:cs="Courier New"/>
                  <w:color w:val="942334"/>
                  <w:sz w:val="18"/>
                  <w:lang w:val="en-US" w:eastAsia="fi-FI"/>
                </w:rPr>
                <w:delText>content</w:delText>
              </w:r>
              <w:r w:rsidRPr="004F7283" w:rsidDel="00A609EC">
                <w:rPr>
                  <w:rFonts w:ascii="Courier New" w:hAnsi="Courier New" w:cs="Courier New"/>
                  <w:color w:val="3A37FF"/>
                  <w:sz w:val="18"/>
                  <w:lang w:val="en-US" w:eastAsia="fi-FI"/>
                </w:rPr>
                <w:delText>&gt;</w:delText>
              </w:r>
              <w:bookmarkStart w:id="2128" w:name="_Toc428349996"/>
              <w:bookmarkEnd w:id="2128"/>
            </w:del>
          </w:p>
          <w:p w14:paraId="662A7F82" w14:textId="77777777" w:rsidR="00275518" w:rsidRPr="004F7283" w:rsidDel="00A609EC" w:rsidRDefault="00275518" w:rsidP="004F7283">
            <w:pPr>
              <w:autoSpaceDE w:val="0"/>
              <w:autoSpaceDN w:val="0"/>
              <w:adjustRightInd w:val="0"/>
              <w:ind w:left="568"/>
              <w:jc w:val="left"/>
              <w:rPr>
                <w:del w:id="2129" w:author="Tekijä"/>
                <w:rFonts w:ascii="Courier New" w:hAnsi="Courier New" w:cs="Courier New"/>
                <w:color w:val="3A37FF"/>
                <w:sz w:val="18"/>
                <w:lang w:val="en-US" w:eastAsia="fi-FI"/>
              </w:rPr>
            </w:pPr>
            <w:del w:id="2130" w:author="Tekijä">
              <w:r w:rsidRPr="004F7283" w:rsidDel="00A609EC">
                <w:rPr>
                  <w:rFonts w:ascii="Courier New" w:hAnsi="Courier New" w:cs="Courier New"/>
                  <w:color w:val="3A37FF"/>
                  <w:sz w:val="18"/>
                  <w:lang w:val="en-US" w:eastAsia="fi-FI"/>
                </w:rPr>
                <w:delText>&lt;</w:delText>
              </w:r>
              <w:r w:rsidRPr="004F7283" w:rsidDel="00A609EC">
                <w:rPr>
                  <w:rFonts w:ascii="Courier New" w:hAnsi="Courier New" w:cs="Courier New"/>
                  <w:color w:val="942334"/>
                  <w:sz w:val="18"/>
                  <w:lang w:val="en-US" w:eastAsia="fi-FI"/>
                </w:rPr>
                <w:delText>content</w:delText>
              </w:r>
              <w:r w:rsidRPr="004F7283" w:rsidDel="00A609EC">
                <w:rPr>
                  <w:rFonts w:ascii="Courier New" w:hAnsi="Courier New" w:cs="Courier New"/>
                  <w:color w:val="3A37FF"/>
                  <w:sz w:val="18"/>
                  <w:lang w:val="en-US" w:eastAsia="fi-FI"/>
                </w:rPr>
                <w:delText>&gt;</w:delText>
              </w:r>
              <w:r w:rsidRPr="004F7283" w:rsidDel="00A609EC">
                <w:rPr>
                  <w:rFonts w:ascii="Courier New" w:hAnsi="Courier New" w:cs="Courier New"/>
                  <w:color w:val="383739"/>
                  <w:sz w:val="18"/>
                  <w:lang w:val="en-US" w:eastAsia="fi-FI"/>
                </w:rPr>
                <w:delText xml:space="preserve">Ensisijaisuus: Pää </w:delText>
              </w:r>
              <w:r w:rsidRPr="004F7283" w:rsidDel="00A609EC">
                <w:rPr>
                  <w:rFonts w:ascii="Courier New" w:hAnsi="Courier New" w:cs="Courier New"/>
                  <w:color w:val="3A37FF"/>
                  <w:sz w:val="18"/>
                  <w:lang w:val="en-US" w:eastAsia="fi-FI"/>
                </w:rPr>
                <w:delText>&lt;/</w:delText>
              </w:r>
              <w:r w:rsidRPr="004F7283" w:rsidDel="00A609EC">
                <w:rPr>
                  <w:rFonts w:ascii="Courier New" w:hAnsi="Courier New" w:cs="Courier New"/>
                  <w:color w:val="942334"/>
                  <w:sz w:val="18"/>
                  <w:lang w:val="en-US" w:eastAsia="fi-FI"/>
                </w:rPr>
                <w:delText>content</w:delText>
              </w:r>
              <w:r w:rsidRPr="004F7283" w:rsidDel="00A609EC">
                <w:rPr>
                  <w:rFonts w:ascii="Courier New" w:hAnsi="Courier New" w:cs="Courier New"/>
                  <w:color w:val="3A37FF"/>
                  <w:sz w:val="18"/>
                  <w:lang w:val="en-US" w:eastAsia="fi-FI"/>
                </w:rPr>
                <w:delText>&gt;</w:delText>
              </w:r>
              <w:bookmarkStart w:id="2131" w:name="_Toc428349997"/>
              <w:bookmarkEnd w:id="2131"/>
            </w:del>
          </w:p>
          <w:p w14:paraId="076A8FE6" w14:textId="77777777" w:rsidR="00275518" w:rsidRPr="004F7283" w:rsidDel="00A609EC" w:rsidRDefault="00275518" w:rsidP="004F7283">
            <w:pPr>
              <w:autoSpaceDE w:val="0"/>
              <w:autoSpaceDN w:val="0"/>
              <w:adjustRightInd w:val="0"/>
              <w:ind w:left="284"/>
              <w:jc w:val="left"/>
              <w:rPr>
                <w:del w:id="2132" w:author="Tekijä"/>
                <w:rFonts w:ascii="Courier New" w:hAnsi="Courier New" w:cs="Courier New"/>
                <w:color w:val="3A37FF"/>
                <w:sz w:val="18"/>
                <w:lang w:val="en-US" w:eastAsia="fi-FI"/>
              </w:rPr>
            </w:pPr>
            <w:del w:id="2133" w:author="Tekijä">
              <w:r w:rsidRPr="004F7283" w:rsidDel="00A609EC">
                <w:rPr>
                  <w:rFonts w:ascii="Courier New" w:hAnsi="Courier New" w:cs="Courier New"/>
                  <w:color w:val="3A37FF"/>
                  <w:sz w:val="18"/>
                  <w:lang w:val="en-US" w:eastAsia="fi-FI"/>
                </w:rPr>
                <w:delText>&lt;/</w:delText>
              </w:r>
              <w:r w:rsidRPr="004F7283" w:rsidDel="00A609EC">
                <w:rPr>
                  <w:rFonts w:ascii="Courier New" w:hAnsi="Courier New" w:cs="Courier New"/>
                  <w:color w:val="942334"/>
                  <w:sz w:val="18"/>
                  <w:lang w:val="en-US" w:eastAsia="fi-FI"/>
                </w:rPr>
                <w:delText>paragraph</w:delText>
              </w:r>
              <w:r w:rsidRPr="004F7283" w:rsidDel="00A609EC">
                <w:rPr>
                  <w:rFonts w:ascii="Courier New" w:hAnsi="Courier New" w:cs="Courier New"/>
                  <w:color w:val="3A37FF"/>
                  <w:sz w:val="18"/>
                  <w:lang w:val="en-US" w:eastAsia="fi-FI"/>
                </w:rPr>
                <w:delText>&gt;</w:delText>
              </w:r>
              <w:bookmarkStart w:id="2134" w:name="_Toc428349998"/>
              <w:bookmarkEnd w:id="2134"/>
            </w:del>
          </w:p>
          <w:p w14:paraId="1E1F0CB9" w14:textId="77777777" w:rsidR="00275518" w:rsidRPr="004F7283" w:rsidDel="00A609EC" w:rsidRDefault="00275518" w:rsidP="004F7283">
            <w:pPr>
              <w:autoSpaceDE w:val="0"/>
              <w:autoSpaceDN w:val="0"/>
              <w:adjustRightInd w:val="0"/>
              <w:ind w:left="284"/>
              <w:jc w:val="left"/>
              <w:rPr>
                <w:del w:id="2135" w:author="Tekijä"/>
                <w:rFonts w:ascii="Courier New" w:hAnsi="Courier New" w:cs="Courier New"/>
                <w:color w:val="3A37FF"/>
                <w:sz w:val="18"/>
                <w:lang w:val="en-US" w:eastAsia="fi-FI"/>
              </w:rPr>
            </w:pPr>
            <w:del w:id="2136" w:author="Tekijä">
              <w:r w:rsidRPr="004F7283" w:rsidDel="00A609EC">
                <w:rPr>
                  <w:rFonts w:ascii="Courier New" w:hAnsi="Courier New" w:cs="Courier New"/>
                  <w:color w:val="3A37FF"/>
                  <w:sz w:val="18"/>
                  <w:lang w:val="en-US" w:eastAsia="fi-FI"/>
                </w:rPr>
                <w:delText>&lt;</w:delText>
              </w:r>
              <w:r w:rsidRPr="004F7283" w:rsidDel="00A609EC">
                <w:rPr>
                  <w:rFonts w:ascii="Courier New" w:hAnsi="Courier New" w:cs="Courier New"/>
                  <w:color w:val="942334"/>
                  <w:sz w:val="18"/>
                  <w:lang w:val="en-US" w:eastAsia="fi-FI"/>
                </w:rPr>
                <w:delText>paragraph</w:delText>
              </w:r>
              <w:r w:rsidRPr="004F7283" w:rsidDel="00A609EC">
                <w:rPr>
                  <w:rFonts w:ascii="Courier New" w:hAnsi="Courier New" w:cs="Courier New"/>
                  <w:color w:val="3A37FF"/>
                  <w:sz w:val="18"/>
                  <w:lang w:val="en-US" w:eastAsia="fi-FI"/>
                </w:rPr>
                <w:delText>&gt;</w:delText>
              </w:r>
              <w:bookmarkStart w:id="2137" w:name="_Toc428349999"/>
              <w:bookmarkEnd w:id="2137"/>
            </w:del>
          </w:p>
          <w:p w14:paraId="2837E874" w14:textId="77777777" w:rsidR="00275518" w:rsidRPr="004F7283" w:rsidDel="00A609EC" w:rsidRDefault="00275518" w:rsidP="004F7283">
            <w:pPr>
              <w:autoSpaceDE w:val="0"/>
              <w:autoSpaceDN w:val="0"/>
              <w:adjustRightInd w:val="0"/>
              <w:ind w:left="568"/>
              <w:jc w:val="left"/>
              <w:rPr>
                <w:del w:id="2138" w:author="Tekijä"/>
                <w:rFonts w:ascii="Courier New" w:hAnsi="Courier New" w:cs="Courier New"/>
                <w:color w:val="3A37FF"/>
                <w:sz w:val="18"/>
                <w:lang w:eastAsia="fi-FI"/>
              </w:rPr>
            </w:pPr>
            <w:del w:id="2139" w:author="Tekijä">
              <w:r w:rsidRPr="004F7283" w:rsidDel="00A609EC">
                <w:rPr>
                  <w:rFonts w:ascii="Courier New" w:hAnsi="Courier New" w:cs="Courier New"/>
                  <w:color w:val="3A37FF"/>
                  <w:sz w:val="18"/>
                  <w:lang w:eastAsia="fi-FI"/>
                </w:rPr>
                <w:delText>&lt;</w:delText>
              </w:r>
              <w:r w:rsidRPr="004F7283" w:rsidDel="00A609EC">
                <w:rPr>
                  <w:rFonts w:ascii="Courier New" w:hAnsi="Courier New" w:cs="Courier New"/>
                  <w:color w:val="942334"/>
                  <w:sz w:val="18"/>
                  <w:lang w:eastAsia="fi-FI"/>
                </w:rPr>
                <w:delText>content</w:delText>
              </w:r>
              <w:r w:rsidRPr="004F7283" w:rsidDel="00A609EC">
                <w:rPr>
                  <w:rFonts w:ascii="Courier New" w:hAnsi="Courier New" w:cs="Courier New"/>
                  <w:color w:val="3A37FF"/>
                  <w:sz w:val="18"/>
                  <w:lang w:eastAsia="fi-FI"/>
                </w:rPr>
                <w:delText>&gt;</w:delText>
              </w:r>
              <w:r w:rsidRPr="004F7283" w:rsidDel="00A609EC">
                <w:rPr>
                  <w:rFonts w:ascii="Courier New" w:hAnsi="Courier New" w:cs="Courier New"/>
                  <w:color w:val="383739"/>
                  <w:sz w:val="18"/>
                  <w:lang w:eastAsia="fi-FI"/>
                </w:rPr>
                <w:delText xml:space="preserve">Ulkoinen syy: K08.80 Tarkemmin määrittämätön hammassärky syöttöteksti: </w:delText>
              </w:r>
              <w:r w:rsidRPr="004F7283" w:rsidDel="00A609EC">
                <w:rPr>
                  <w:rFonts w:ascii="Courier New" w:hAnsi="Courier New" w:cs="Courier New"/>
                  <w:color w:val="3A37FF"/>
                  <w:sz w:val="18"/>
                  <w:lang w:eastAsia="fi-FI"/>
                </w:rPr>
                <w:delText>&lt;/</w:delText>
              </w:r>
              <w:r w:rsidRPr="004F7283" w:rsidDel="00A609EC">
                <w:rPr>
                  <w:rFonts w:ascii="Courier New" w:hAnsi="Courier New" w:cs="Courier New"/>
                  <w:color w:val="942334"/>
                  <w:sz w:val="18"/>
                  <w:lang w:eastAsia="fi-FI"/>
                </w:rPr>
                <w:delText>content</w:delText>
              </w:r>
              <w:r w:rsidRPr="004F7283" w:rsidDel="00A609EC">
                <w:rPr>
                  <w:rFonts w:ascii="Courier New" w:hAnsi="Courier New" w:cs="Courier New"/>
                  <w:color w:val="3A37FF"/>
                  <w:sz w:val="18"/>
                  <w:lang w:eastAsia="fi-FI"/>
                </w:rPr>
                <w:delText>&gt;</w:delText>
              </w:r>
              <w:bookmarkStart w:id="2140" w:name="_Toc428350000"/>
              <w:bookmarkEnd w:id="2140"/>
            </w:del>
          </w:p>
          <w:p w14:paraId="03DD7C6A" w14:textId="77777777" w:rsidR="00275518" w:rsidRPr="004F7283" w:rsidDel="00A609EC" w:rsidRDefault="00275518" w:rsidP="004F7283">
            <w:pPr>
              <w:autoSpaceDE w:val="0"/>
              <w:autoSpaceDN w:val="0"/>
              <w:adjustRightInd w:val="0"/>
              <w:ind w:left="568"/>
              <w:jc w:val="left"/>
              <w:rPr>
                <w:del w:id="2141" w:author="Tekijä"/>
                <w:rFonts w:ascii="Courier New" w:hAnsi="Courier New" w:cs="Courier New"/>
                <w:color w:val="3A37FF"/>
                <w:sz w:val="18"/>
                <w:lang w:val="en-US" w:eastAsia="fi-FI"/>
              </w:rPr>
            </w:pPr>
            <w:del w:id="2142" w:author="Tekijä">
              <w:r w:rsidRPr="004F7283" w:rsidDel="00A609EC">
                <w:rPr>
                  <w:rFonts w:ascii="Courier New" w:hAnsi="Courier New" w:cs="Courier New"/>
                  <w:color w:val="3A37FF"/>
                  <w:sz w:val="18"/>
                  <w:lang w:val="en-US" w:eastAsia="fi-FI"/>
                </w:rPr>
                <w:delText>&lt;</w:delText>
              </w:r>
              <w:r w:rsidRPr="004F7283" w:rsidDel="00A609EC">
                <w:rPr>
                  <w:rFonts w:ascii="Courier New" w:hAnsi="Courier New" w:cs="Courier New"/>
                  <w:color w:val="942334"/>
                  <w:sz w:val="18"/>
                  <w:lang w:val="en-US" w:eastAsia="fi-FI"/>
                </w:rPr>
                <w:delText>content</w:delText>
              </w:r>
              <w:r w:rsidRPr="004F7283" w:rsidDel="00A609EC">
                <w:rPr>
                  <w:rFonts w:ascii="Courier New" w:hAnsi="Courier New" w:cs="Courier New"/>
                  <w:i/>
                  <w:iCs/>
                  <w:color w:val="308D85"/>
                  <w:sz w:val="18"/>
                  <w:lang w:val="en-US" w:eastAsia="fi-FI"/>
                </w:rPr>
                <w:delText xml:space="preserve"> </w:delText>
              </w:r>
              <w:r w:rsidRPr="004F7283" w:rsidDel="00A609EC">
                <w:rPr>
                  <w:rFonts w:ascii="Courier New" w:hAnsi="Courier New" w:cs="Courier New"/>
                  <w:color w:val="FF3835"/>
                  <w:sz w:val="18"/>
                  <w:lang w:val="en-US" w:eastAsia="fi-FI"/>
                </w:rPr>
                <w:delText>ID</w:delText>
              </w:r>
              <w:r w:rsidRPr="004F7283" w:rsidDel="00A609EC">
                <w:rPr>
                  <w:rFonts w:ascii="Courier New" w:hAnsi="Courier New" w:cs="Courier New"/>
                  <w:color w:val="3A37FF"/>
                  <w:sz w:val="18"/>
                  <w:lang w:val="en-US" w:eastAsia="fi-FI"/>
                </w:rPr>
                <w:delText>="</w:delText>
              </w:r>
              <w:r w:rsidRPr="004F7283" w:rsidDel="00A609EC">
                <w:rPr>
                  <w:rFonts w:ascii="Courier New" w:hAnsi="Courier New" w:cs="Courier New"/>
                  <w:color w:val="1A2E39"/>
                  <w:sz w:val="18"/>
                  <w:lang w:val="en-US" w:eastAsia="fi-FI"/>
                </w:rPr>
                <w:delText>OID1.2.246.10.1234567.14.2013.123.2.3</w:delText>
              </w:r>
              <w:r w:rsidRPr="004F7283" w:rsidDel="00A609EC">
                <w:rPr>
                  <w:rFonts w:ascii="Courier New" w:hAnsi="Courier New" w:cs="Courier New"/>
                  <w:color w:val="3A37FF"/>
                  <w:sz w:val="18"/>
                  <w:lang w:val="en-US" w:eastAsia="fi-FI"/>
                </w:rPr>
                <w:delText>"</w:delText>
              </w:r>
              <w:r w:rsidRPr="004F7283" w:rsidDel="00A609EC">
                <w:rPr>
                  <w:rFonts w:ascii="Courier New" w:hAnsi="Courier New" w:cs="Courier New"/>
                  <w:i/>
                  <w:iCs/>
                  <w:color w:val="308D85"/>
                  <w:sz w:val="18"/>
                  <w:lang w:val="en-US" w:eastAsia="fi-FI"/>
                </w:rPr>
                <w:delText xml:space="preserve"> </w:delText>
              </w:r>
              <w:r w:rsidRPr="004F7283" w:rsidDel="00A609EC">
                <w:rPr>
                  <w:rFonts w:ascii="Courier New" w:hAnsi="Courier New" w:cs="Courier New"/>
                  <w:color w:val="FF3835"/>
                  <w:sz w:val="18"/>
                  <w:lang w:val="en-US" w:eastAsia="fi-FI"/>
                </w:rPr>
                <w:delText>styl</w:delText>
              </w:r>
              <w:r w:rsidRPr="004F7283" w:rsidDel="00A609EC">
                <w:rPr>
                  <w:rFonts w:ascii="Courier New" w:hAnsi="Courier New" w:cs="Courier New"/>
                  <w:color w:val="FF3835"/>
                  <w:sz w:val="18"/>
                  <w:lang w:val="en-US" w:eastAsia="fi-FI"/>
                </w:rPr>
                <w:delText>e</w:delText>
              </w:r>
              <w:r w:rsidRPr="004F7283" w:rsidDel="00A609EC">
                <w:rPr>
                  <w:rFonts w:ascii="Courier New" w:hAnsi="Courier New" w:cs="Courier New"/>
                  <w:color w:val="FF3835"/>
                  <w:sz w:val="18"/>
                  <w:lang w:val="en-US" w:eastAsia="fi-FI"/>
                </w:rPr>
                <w:delText>Code</w:delText>
              </w:r>
              <w:r w:rsidRPr="004F7283" w:rsidDel="00A609EC">
                <w:rPr>
                  <w:rFonts w:ascii="Courier New" w:hAnsi="Courier New" w:cs="Courier New"/>
                  <w:color w:val="3A37FF"/>
                  <w:sz w:val="18"/>
                  <w:lang w:val="en-US" w:eastAsia="fi-FI"/>
                </w:rPr>
                <w:delText>="</w:delText>
              </w:r>
              <w:r w:rsidRPr="004F7283" w:rsidDel="00A609EC">
                <w:rPr>
                  <w:rFonts w:ascii="Courier New" w:hAnsi="Courier New" w:cs="Courier New"/>
                  <w:color w:val="1A2E39"/>
                  <w:sz w:val="18"/>
                  <w:lang w:val="en-US" w:eastAsia="fi-FI"/>
                </w:rPr>
                <w:delText>xUnstructured</w:delText>
              </w:r>
              <w:r w:rsidRPr="004F7283" w:rsidDel="00A609EC">
                <w:rPr>
                  <w:rFonts w:ascii="Courier New" w:hAnsi="Courier New" w:cs="Courier New"/>
                  <w:color w:val="3A37FF"/>
                  <w:sz w:val="18"/>
                  <w:lang w:val="en-US" w:eastAsia="fi-FI"/>
                </w:rPr>
                <w:delText>"&gt;</w:delText>
              </w:r>
              <w:r w:rsidRPr="004F7283" w:rsidDel="00A609EC">
                <w:rPr>
                  <w:rFonts w:ascii="Courier New" w:hAnsi="Courier New" w:cs="Courier New"/>
                  <w:color w:val="383739"/>
                  <w:sz w:val="18"/>
                  <w:lang w:val="en-US" w:eastAsia="fi-FI"/>
                </w:rPr>
                <w:delText>Syötetty syydiagnoosin tarkenne</w:delText>
              </w:r>
              <w:r w:rsidRPr="004F7283" w:rsidDel="00A609EC">
                <w:rPr>
                  <w:rFonts w:ascii="Courier New" w:hAnsi="Courier New" w:cs="Courier New"/>
                  <w:color w:val="3A37FF"/>
                  <w:sz w:val="18"/>
                  <w:lang w:val="en-US" w:eastAsia="fi-FI"/>
                </w:rPr>
                <w:delText>&lt;</w:delText>
              </w:r>
              <w:r w:rsidRPr="004F7283" w:rsidDel="00A609EC">
                <w:rPr>
                  <w:rFonts w:ascii="Courier New" w:hAnsi="Courier New" w:cs="Courier New"/>
                  <w:color w:val="942334"/>
                  <w:sz w:val="18"/>
                  <w:lang w:val="en-US" w:eastAsia="fi-FI"/>
                </w:rPr>
                <w:delText>br</w:delText>
              </w:r>
              <w:r w:rsidRPr="004F7283" w:rsidDel="00A609EC">
                <w:rPr>
                  <w:rFonts w:ascii="Courier New" w:hAnsi="Courier New" w:cs="Courier New"/>
                  <w:color w:val="3A37FF"/>
                  <w:sz w:val="18"/>
                  <w:lang w:val="en-US" w:eastAsia="fi-FI"/>
                </w:rPr>
                <w:delText>/&gt;&lt;/</w:delText>
              </w:r>
              <w:r w:rsidRPr="004F7283" w:rsidDel="00A609EC">
                <w:rPr>
                  <w:rFonts w:ascii="Courier New" w:hAnsi="Courier New" w:cs="Courier New"/>
                  <w:color w:val="942334"/>
                  <w:sz w:val="18"/>
                  <w:lang w:val="en-US" w:eastAsia="fi-FI"/>
                </w:rPr>
                <w:delText>content</w:delText>
              </w:r>
              <w:r w:rsidRPr="004F7283" w:rsidDel="00A609EC">
                <w:rPr>
                  <w:rFonts w:ascii="Courier New" w:hAnsi="Courier New" w:cs="Courier New"/>
                  <w:color w:val="3A37FF"/>
                  <w:sz w:val="18"/>
                  <w:lang w:val="en-US" w:eastAsia="fi-FI"/>
                </w:rPr>
                <w:delText>&gt;</w:delText>
              </w:r>
              <w:bookmarkStart w:id="2143" w:name="_Toc428350001"/>
              <w:bookmarkEnd w:id="2143"/>
            </w:del>
          </w:p>
          <w:p w14:paraId="62FAB2EA" w14:textId="77777777" w:rsidR="00275518" w:rsidRPr="004F7283" w:rsidDel="00A609EC" w:rsidRDefault="00275518" w:rsidP="004F7283">
            <w:pPr>
              <w:autoSpaceDE w:val="0"/>
              <w:autoSpaceDN w:val="0"/>
              <w:adjustRightInd w:val="0"/>
              <w:ind w:left="284"/>
              <w:jc w:val="left"/>
              <w:rPr>
                <w:del w:id="2144" w:author="Tekijä"/>
                <w:rFonts w:ascii="Courier New" w:hAnsi="Courier New" w:cs="Courier New"/>
                <w:color w:val="3A37FF"/>
                <w:sz w:val="18"/>
                <w:lang w:val="en-US" w:eastAsia="fi-FI"/>
              </w:rPr>
            </w:pPr>
            <w:del w:id="2145" w:author="Tekijä">
              <w:r w:rsidRPr="004F7283" w:rsidDel="00A609EC">
                <w:rPr>
                  <w:rFonts w:ascii="Courier New" w:hAnsi="Courier New" w:cs="Courier New"/>
                  <w:color w:val="3A37FF"/>
                  <w:sz w:val="18"/>
                  <w:lang w:val="en-US" w:eastAsia="fi-FI"/>
                </w:rPr>
                <w:delText>&lt;/</w:delText>
              </w:r>
              <w:r w:rsidRPr="004F7283" w:rsidDel="00A609EC">
                <w:rPr>
                  <w:rFonts w:ascii="Courier New" w:hAnsi="Courier New" w:cs="Courier New"/>
                  <w:color w:val="942334"/>
                  <w:sz w:val="18"/>
                  <w:lang w:val="en-US" w:eastAsia="fi-FI"/>
                </w:rPr>
                <w:delText>paragraph</w:delText>
              </w:r>
              <w:r w:rsidRPr="004F7283" w:rsidDel="00A609EC">
                <w:rPr>
                  <w:rFonts w:ascii="Courier New" w:hAnsi="Courier New" w:cs="Courier New"/>
                  <w:color w:val="3A37FF"/>
                  <w:sz w:val="18"/>
                  <w:lang w:val="en-US" w:eastAsia="fi-FI"/>
                </w:rPr>
                <w:delText>&gt;</w:delText>
              </w:r>
              <w:bookmarkStart w:id="2146" w:name="_Toc428350002"/>
              <w:bookmarkEnd w:id="2146"/>
            </w:del>
          </w:p>
          <w:p w14:paraId="46AEB4FE" w14:textId="77777777" w:rsidR="00275518" w:rsidRPr="004F7283" w:rsidDel="00A609EC" w:rsidRDefault="00D17A80" w:rsidP="004F7283">
            <w:pPr>
              <w:autoSpaceDE w:val="0"/>
              <w:autoSpaceDN w:val="0"/>
              <w:adjustRightInd w:val="0"/>
              <w:ind w:left="284"/>
              <w:jc w:val="left"/>
              <w:rPr>
                <w:del w:id="2147" w:author="Tekijä"/>
                <w:rFonts w:ascii="Courier New" w:hAnsi="Courier New" w:cs="Courier New"/>
                <w:color w:val="3A37FF"/>
                <w:sz w:val="18"/>
                <w:lang w:val="en-US" w:eastAsia="fi-FI"/>
              </w:rPr>
            </w:pPr>
            <w:del w:id="2148" w:author="Tekijä">
              <w:r w:rsidDel="00A609EC">
                <w:rPr>
                  <w:rFonts w:ascii="Courier New" w:hAnsi="Courier New" w:cs="Courier New"/>
                  <w:color w:val="3A37FF"/>
                  <w:sz w:val="18"/>
                  <w:lang w:val="en-US" w:eastAsia="fi-FI"/>
                </w:rPr>
                <w:delText>...</w:delText>
              </w:r>
              <w:bookmarkStart w:id="2149" w:name="_Toc428350003"/>
              <w:bookmarkEnd w:id="2149"/>
            </w:del>
          </w:p>
          <w:p w14:paraId="37624306" w14:textId="77777777" w:rsidR="00275518" w:rsidRPr="004F7283" w:rsidDel="00A609EC" w:rsidRDefault="00275518" w:rsidP="0031097F">
            <w:pPr>
              <w:autoSpaceDE w:val="0"/>
              <w:autoSpaceDN w:val="0"/>
              <w:adjustRightInd w:val="0"/>
              <w:jc w:val="left"/>
              <w:rPr>
                <w:del w:id="2150" w:author="Tekijä"/>
                <w:rFonts w:ascii="Courier New" w:hAnsi="Courier New" w:cs="Courier New"/>
                <w:color w:val="3A37FF"/>
                <w:sz w:val="20"/>
                <w:lang w:val="en-US" w:eastAsia="fi-FI"/>
              </w:rPr>
            </w:pPr>
            <w:del w:id="2151" w:author="Tekijä">
              <w:r w:rsidRPr="004F7283" w:rsidDel="00A609EC">
                <w:rPr>
                  <w:rFonts w:ascii="Courier New" w:hAnsi="Courier New" w:cs="Courier New"/>
                  <w:color w:val="3A37FF"/>
                  <w:sz w:val="18"/>
                  <w:lang w:val="en-US" w:eastAsia="fi-FI"/>
                </w:rPr>
                <w:delText>&lt;/</w:delText>
              </w:r>
              <w:r w:rsidRPr="004F7283" w:rsidDel="00A609EC">
                <w:rPr>
                  <w:rFonts w:ascii="Courier New" w:hAnsi="Courier New" w:cs="Courier New"/>
                  <w:color w:val="942334"/>
                  <w:sz w:val="18"/>
                  <w:lang w:val="en-US" w:eastAsia="fi-FI"/>
                </w:rPr>
                <w:delText>text</w:delText>
              </w:r>
              <w:r w:rsidRPr="004F7283" w:rsidDel="00A609EC">
                <w:rPr>
                  <w:rFonts w:ascii="Courier New" w:hAnsi="Courier New" w:cs="Courier New"/>
                  <w:color w:val="3A37FF"/>
                  <w:sz w:val="18"/>
                  <w:lang w:val="en-US" w:eastAsia="fi-FI"/>
                </w:rPr>
                <w:delText>&gt;</w:delText>
              </w:r>
              <w:bookmarkStart w:id="2152" w:name="_Toc428350004"/>
              <w:bookmarkEnd w:id="2152"/>
            </w:del>
          </w:p>
        </w:tc>
        <w:bookmarkStart w:id="2153" w:name="_Toc428350005"/>
        <w:bookmarkEnd w:id="2153"/>
      </w:tr>
    </w:tbl>
    <w:p w14:paraId="7D9D12D2" w14:textId="77777777" w:rsidR="006D608D" w:rsidRPr="009D4BDE" w:rsidDel="00A609EC" w:rsidRDefault="006D608D" w:rsidP="006D608D">
      <w:pPr>
        <w:rPr>
          <w:del w:id="2154" w:author="Tekijä"/>
        </w:rPr>
      </w:pPr>
      <w:bookmarkStart w:id="2155" w:name="_Toc428350006"/>
      <w:bookmarkEnd w:id="2155"/>
    </w:p>
    <w:p w14:paraId="0DE80C29" w14:textId="77777777" w:rsidR="00F21639" w:rsidDel="00A609EC" w:rsidRDefault="00F21639" w:rsidP="006D608D">
      <w:pPr>
        <w:rPr>
          <w:del w:id="2156" w:author="Tekijä"/>
        </w:rPr>
      </w:pPr>
      <w:del w:id="2157" w:author="Tekijä">
        <w:r w:rsidDel="00A609EC">
          <w:delText>Diagnoosin t</w:delText>
        </w:r>
        <w:r w:rsidRPr="00F21639" w:rsidDel="00A609EC">
          <w:delText xml:space="preserve">ietorakenne tunnistetaan templateId root-attribuuttiin sijoitettavalla KanTa-palvelut - tekninen CDA R2 </w:delText>
        </w:r>
        <w:r w:rsidDel="00A609EC">
          <w:delText>-</w:delText>
        </w:r>
        <w:r w:rsidRPr="00F21639" w:rsidDel="00A609EC">
          <w:delText xml:space="preserve">rakennekoodiston arvolla </w:delText>
        </w:r>
        <w:r w:rsidDel="00A609EC">
          <w:delText>2</w:delText>
        </w:r>
        <w:r w:rsidRPr="00F21639" w:rsidDel="00A609EC">
          <w:delText xml:space="preserve">. </w:delText>
        </w:r>
        <w:r w:rsidR="008127C2" w:rsidDel="00A609EC">
          <w:delText>Diagnoosi</w:delText>
        </w:r>
        <w:r w:rsidR="0074796C" w:rsidDel="00A609EC">
          <w:delText xml:space="preserve">en </w:delText>
        </w:r>
        <w:r w:rsidR="008127C2" w:rsidDel="00A609EC">
          <w:delText xml:space="preserve">koodeina käytetään </w:delText>
        </w:r>
        <w:r w:rsidR="008127C2" w:rsidRPr="008127C2" w:rsidDel="00A609EC">
          <w:delText>THL - Tautiluok</w:delText>
        </w:r>
        <w:r w:rsidR="008127C2" w:rsidRPr="008127C2" w:rsidDel="00A609EC">
          <w:delText>i</w:delText>
        </w:r>
        <w:r w:rsidR="008127C2" w:rsidRPr="008127C2" w:rsidDel="00A609EC">
          <w:delText>tus ICD-10</w:delText>
        </w:r>
        <w:r w:rsidR="008127C2" w:rsidDel="00A609EC">
          <w:delText xml:space="preserve"> -koodiston (</w:delText>
        </w:r>
        <w:r w:rsidR="008127C2" w:rsidRPr="008127C2" w:rsidDel="00A609EC">
          <w:delText>1.2.246.537.6.1.1999</w:delText>
        </w:r>
        <w:r w:rsidR="008127C2" w:rsidDel="00A609EC">
          <w:delText>) arvoja</w:delText>
        </w:r>
        <w:r w:rsidR="008B3299" w:rsidDel="00A609EC">
          <w:delText xml:space="preserve">, suun terveydenhuollossa yleisimmin K00-K14 </w:delText>
        </w:r>
        <w:r w:rsidR="008B3299" w:rsidRPr="008B3299" w:rsidDel="00A609EC">
          <w:delText>Suuontelon, sylk</w:delText>
        </w:r>
        <w:r w:rsidR="008B3299" w:rsidDel="00A609EC">
          <w:delText>irauhasten ja leukojen sairauksien diagnoosikoodeja</w:delText>
        </w:r>
        <w:r w:rsidR="008127C2" w:rsidDel="00A609EC">
          <w:delText xml:space="preserve">. </w:delText>
        </w:r>
        <w:bookmarkStart w:id="2158" w:name="_Toc428350007"/>
        <w:bookmarkEnd w:id="2158"/>
      </w:del>
    </w:p>
    <w:p w14:paraId="1A273CC4" w14:textId="77777777" w:rsidR="00A06908" w:rsidRPr="00245A1D" w:rsidDel="00A609EC" w:rsidRDefault="00A06908" w:rsidP="006D608D">
      <w:pPr>
        <w:rPr>
          <w:del w:id="2159" w:author="Tekijä"/>
        </w:rPr>
      </w:pPr>
      <w:bookmarkStart w:id="2160" w:name="_Toc428350008"/>
      <w:bookmarkEnd w:id="216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A06908" w:rsidRPr="005441E4" w:rsidDel="00A609EC" w14:paraId="1E23CAE3" w14:textId="77777777" w:rsidTr="0031097F">
        <w:trPr>
          <w:del w:id="2161" w:author="Tekijä"/>
        </w:trPr>
        <w:tc>
          <w:tcPr>
            <w:tcW w:w="9779" w:type="dxa"/>
            <w:tcBorders>
              <w:top w:val="single" w:sz="4" w:space="0" w:color="000000"/>
              <w:left w:val="single" w:sz="4" w:space="0" w:color="000000"/>
              <w:bottom w:val="single" w:sz="4" w:space="0" w:color="000000"/>
              <w:right w:val="single" w:sz="4" w:space="0" w:color="000000"/>
            </w:tcBorders>
            <w:hideMark/>
          </w:tcPr>
          <w:p w14:paraId="6E52E3B2" w14:textId="77777777" w:rsidR="0064389F" w:rsidRPr="004F7283" w:rsidDel="00A609EC" w:rsidRDefault="0064389F" w:rsidP="0064389F">
            <w:pPr>
              <w:autoSpaceDE w:val="0"/>
              <w:autoSpaceDN w:val="0"/>
              <w:adjustRightInd w:val="0"/>
              <w:jc w:val="left"/>
              <w:rPr>
                <w:del w:id="2162" w:author="Tekijä"/>
                <w:rFonts w:ascii="Courier New" w:hAnsi="Courier New" w:cs="Courier New"/>
                <w:color w:val="3A37FF"/>
                <w:sz w:val="18"/>
                <w:szCs w:val="18"/>
                <w:lang w:eastAsia="fi-FI"/>
              </w:rPr>
            </w:pPr>
            <w:del w:id="2163"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color w:val="942334"/>
                  <w:sz w:val="18"/>
                  <w:szCs w:val="18"/>
                  <w:lang w:eastAsia="fi-FI"/>
                </w:rPr>
                <w:delText>entry</w:delText>
              </w:r>
              <w:r w:rsidRPr="004F7283" w:rsidDel="00A609EC">
                <w:rPr>
                  <w:rFonts w:ascii="Courier New" w:hAnsi="Courier New" w:cs="Courier New"/>
                  <w:color w:val="3A37FF"/>
                  <w:sz w:val="18"/>
                  <w:szCs w:val="18"/>
                  <w:lang w:eastAsia="fi-FI"/>
                </w:rPr>
                <w:delText>&gt;</w:delText>
              </w:r>
              <w:bookmarkStart w:id="2164" w:name="_Toc428350009"/>
              <w:bookmarkEnd w:id="2164"/>
            </w:del>
          </w:p>
          <w:p w14:paraId="7CF62237" w14:textId="77777777" w:rsidR="0064389F" w:rsidRPr="004F7283" w:rsidDel="00A609EC" w:rsidRDefault="0064389F" w:rsidP="004F7283">
            <w:pPr>
              <w:autoSpaceDE w:val="0"/>
              <w:autoSpaceDN w:val="0"/>
              <w:adjustRightInd w:val="0"/>
              <w:ind w:left="284"/>
              <w:jc w:val="left"/>
              <w:rPr>
                <w:del w:id="2165" w:author="Tekijä"/>
                <w:rFonts w:ascii="Courier New" w:hAnsi="Courier New" w:cs="Courier New"/>
                <w:iCs/>
                <w:color w:val="969596"/>
                <w:sz w:val="18"/>
                <w:szCs w:val="18"/>
                <w:lang w:eastAsia="fi-FI"/>
              </w:rPr>
            </w:pPr>
            <w:del w:id="2166"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iCs/>
                  <w:color w:val="969596"/>
                  <w:sz w:val="18"/>
                  <w:szCs w:val="18"/>
                  <w:lang w:eastAsia="fi-FI"/>
                </w:rPr>
                <w:delText xml:space="preserve"> Koosteasiakirjoja varten tieto, minkä määrityksen mukaan tieto on tuotettu.</w:delText>
              </w:r>
              <w:bookmarkStart w:id="2167" w:name="_Toc428350010"/>
              <w:bookmarkEnd w:id="2167"/>
            </w:del>
          </w:p>
          <w:p w14:paraId="098B903E" w14:textId="77777777" w:rsidR="0064389F" w:rsidRPr="004F7283" w:rsidDel="00A609EC" w:rsidRDefault="0064389F" w:rsidP="004F7283">
            <w:pPr>
              <w:autoSpaceDE w:val="0"/>
              <w:autoSpaceDN w:val="0"/>
              <w:adjustRightInd w:val="0"/>
              <w:ind w:left="284"/>
              <w:jc w:val="left"/>
              <w:rPr>
                <w:del w:id="2168" w:author="Tekijä"/>
                <w:rFonts w:ascii="Courier New" w:hAnsi="Courier New" w:cs="Courier New"/>
                <w:color w:val="3A37FF"/>
                <w:sz w:val="18"/>
                <w:szCs w:val="18"/>
                <w:lang w:eastAsia="fi-FI"/>
              </w:rPr>
            </w:pPr>
            <w:del w:id="2169" w:author="Tekijä">
              <w:r w:rsidRPr="004F7283" w:rsidDel="00A609EC">
                <w:rPr>
                  <w:rFonts w:ascii="Courier New" w:hAnsi="Courier New" w:cs="Courier New"/>
                  <w:iCs/>
                  <w:color w:val="969596"/>
                  <w:sz w:val="18"/>
                  <w:szCs w:val="18"/>
                  <w:lang w:eastAsia="fi-FI"/>
                </w:rPr>
                <w:delText>CDA R2 Kertomus ja lomakkeet versio 5.00 2013-12-12</w:delText>
              </w:r>
              <w:r w:rsidRPr="004F7283" w:rsidDel="00A609EC">
                <w:rPr>
                  <w:rFonts w:ascii="Courier New" w:hAnsi="Courier New" w:cs="Courier New"/>
                  <w:i/>
                  <w:iCs/>
                  <w:color w:val="969596"/>
                  <w:sz w:val="18"/>
                  <w:szCs w:val="18"/>
                  <w:lang w:eastAsia="fi-FI"/>
                </w:rPr>
                <w:delText xml:space="preserve"> </w:delText>
              </w:r>
              <w:r w:rsidRPr="004F7283" w:rsidDel="00A609EC">
                <w:rPr>
                  <w:rFonts w:ascii="Courier New" w:hAnsi="Courier New" w:cs="Courier New"/>
                  <w:color w:val="3A37FF"/>
                  <w:sz w:val="18"/>
                  <w:szCs w:val="18"/>
                  <w:lang w:eastAsia="fi-FI"/>
                </w:rPr>
                <w:delText>--&gt;</w:delText>
              </w:r>
              <w:bookmarkStart w:id="2170" w:name="_Toc428350011"/>
              <w:bookmarkEnd w:id="2170"/>
            </w:del>
          </w:p>
          <w:p w14:paraId="4A296287" w14:textId="77777777" w:rsidR="0064389F" w:rsidRPr="004F7283" w:rsidDel="00A609EC" w:rsidRDefault="0064389F" w:rsidP="004F7283">
            <w:pPr>
              <w:autoSpaceDE w:val="0"/>
              <w:autoSpaceDN w:val="0"/>
              <w:adjustRightInd w:val="0"/>
              <w:ind w:left="284"/>
              <w:jc w:val="left"/>
              <w:rPr>
                <w:del w:id="2171" w:author="Tekijä"/>
                <w:rFonts w:ascii="Courier New" w:hAnsi="Courier New" w:cs="Courier New"/>
                <w:color w:val="3A37FF"/>
                <w:sz w:val="18"/>
                <w:szCs w:val="18"/>
                <w:lang w:val="en-US" w:eastAsia="fi-FI"/>
              </w:rPr>
            </w:pPr>
            <w:del w:id="2172" w:author="Tekijä">
              <w:r w:rsidRPr="004F7283" w:rsidDel="00A609EC">
                <w:rPr>
                  <w:rFonts w:ascii="Courier New" w:hAnsi="Courier New" w:cs="Courier New"/>
                  <w:color w:val="3A37FF"/>
                  <w:sz w:val="18"/>
                  <w:szCs w:val="18"/>
                  <w:lang w:val="en-US" w:eastAsia="fi-FI"/>
                </w:rPr>
                <w:delText>&lt;</w:delText>
              </w:r>
              <w:r w:rsidRPr="004F7283" w:rsidDel="00A609EC">
                <w:rPr>
                  <w:rFonts w:ascii="Courier New" w:hAnsi="Courier New" w:cs="Courier New"/>
                  <w:color w:val="942334"/>
                  <w:sz w:val="18"/>
                  <w:szCs w:val="18"/>
                  <w:lang w:val="en-US" w:eastAsia="fi-FI"/>
                </w:rPr>
                <w:delText>templateId</w:delText>
              </w:r>
              <w:r w:rsidRPr="004F7283" w:rsidDel="00A609EC">
                <w:rPr>
                  <w:rFonts w:ascii="Courier New" w:hAnsi="Courier New" w:cs="Courier New"/>
                  <w:i/>
                  <w:iCs/>
                  <w:color w:val="308D85"/>
                  <w:sz w:val="18"/>
                  <w:szCs w:val="18"/>
                  <w:lang w:val="en-US" w:eastAsia="fi-FI"/>
                </w:rPr>
                <w:delText xml:space="preserve"> </w:delText>
              </w:r>
              <w:r w:rsidRPr="004F7283" w:rsidDel="00A609EC">
                <w:rPr>
                  <w:rFonts w:ascii="Courier New" w:hAnsi="Courier New" w:cs="Courier New"/>
                  <w:color w:val="FF3835"/>
                  <w:sz w:val="18"/>
                  <w:szCs w:val="18"/>
                  <w:lang w:val="en-US" w:eastAsia="fi-FI"/>
                </w:rPr>
                <w:delText>root</w:delText>
              </w:r>
              <w:r w:rsidRPr="004F7283" w:rsidDel="00A609EC">
                <w:rPr>
                  <w:rFonts w:ascii="Courier New" w:hAnsi="Courier New" w:cs="Courier New"/>
                  <w:color w:val="3A37FF"/>
                  <w:sz w:val="18"/>
                  <w:szCs w:val="18"/>
                  <w:lang w:val="en-US" w:eastAsia="fi-FI"/>
                </w:rPr>
                <w:delText>="</w:delText>
              </w:r>
              <w:r w:rsidRPr="004F7283" w:rsidDel="00A609EC">
                <w:rPr>
                  <w:rFonts w:ascii="Courier New" w:hAnsi="Courier New" w:cs="Courier New"/>
                  <w:color w:val="1A2E39"/>
                  <w:sz w:val="18"/>
                  <w:szCs w:val="18"/>
                  <w:lang w:val="en-US" w:eastAsia="fi-FI"/>
                </w:rPr>
                <w:delText>1.2.246.777.11.2013.23</w:delText>
              </w:r>
              <w:r w:rsidRPr="004F7283" w:rsidDel="00A609EC">
                <w:rPr>
                  <w:rFonts w:ascii="Courier New" w:hAnsi="Courier New" w:cs="Courier New"/>
                  <w:color w:val="3A37FF"/>
                  <w:sz w:val="18"/>
                  <w:szCs w:val="18"/>
                  <w:lang w:val="en-US" w:eastAsia="fi-FI"/>
                </w:rPr>
                <w:delText>"/&gt;</w:delText>
              </w:r>
              <w:bookmarkStart w:id="2173" w:name="_Toc428350012"/>
              <w:bookmarkEnd w:id="2173"/>
            </w:del>
          </w:p>
          <w:p w14:paraId="30B5C43D" w14:textId="77777777" w:rsidR="0064389F" w:rsidRPr="004F7283" w:rsidDel="00A609EC" w:rsidRDefault="0064389F" w:rsidP="004F7283">
            <w:pPr>
              <w:autoSpaceDE w:val="0"/>
              <w:autoSpaceDN w:val="0"/>
              <w:adjustRightInd w:val="0"/>
              <w:ind w:left="284"/>
              <w:jc w:val="left"/>
              <w:rPr>
                <w:del w:id="2174" w:author="Tekijä"/>
                <w:rFonts w:ascii="Courier New" w:hAnsi="Courier New" w:cs="Courier New"/>
                <w:color w:val="3A37FF"/>
                <w:sz w:val="18"/>
                <w:szCs w:val="18"/>
                <w:lang w:val="en-US" w:eastAsia="fi-FI"/>
              </w:rPr>
            </w:pPr>
            <w:del w:id="2175" w:author="Tekijä">
              <w:r w:rsidRPr="004F7283" w:rsidDel="00A609EC">
                <w:rPr>
                  <w:rFonts w:ascii="Courier New" w:hAnsi="Courier New" w:cs="Courier New"/>
                  <w:color w:val="3A37FF"/>
                  <w:sz w:val="18"/>
                  <w:szCs w:val="18"/>
                  <w:lang w:val="en-US" w:eastAsia="fi-FI"/>
                </w:rPr>
                <w:delText>&lt;</w:delText>
              </w:r>
              <w:r w:rsidRPr="004F7283" w:rsidDel="00A609EC">
                <w:rPr>
                  <w:rFonts w:ascii="Courier New" w:hAnsi="Courier New" w:cs="Courier New"/>
                  <w:color w:val="942334"/>
                  <w:sz w:val="18"/>
                  <w:szCs w:val="18"/>
                  <w:lang w:val="en-US" w:eastAsia="fi-FI"/>
                </w:rPr>
                <w:delText>observation</w:delText>
              </w:r>
              <w:r w:rsidRPr="004F7283" w:rsidDel="00A609EC">
                <w:rPr>
                  <w:rFonts w:ascii="Courier New" w:hAnsi="Courier New" w:cs="Courier New"/>
                  <w:i/>
                  <w:iCs/>
                  <w:color w:val="308D85"/>
                  <w:sz w:val="18"/>
                  <w:szCs w:val="18"/>
                  <w:lang w:val="en-US" w:eastAsia="fi-FI"/>
                </w:rPr>
                <w:delText xml:space="preserve"> </w:delText>
              </w:r>
              <w:r w:rsidRPr="004F7283" w:rsidDel="00A609EC">
                <w:rPr>
                  <w:rFonts w:ascii="Courier New" w:hAnsi="Courier New" w:cs="Courier New"/>
                  <w:color w:val="FF3835"/>
                  <w:sz w:val="18"/>
                  <w:szCs w:val="18"/>
                  <w:lang w:val="en-US" w:eastAsia="fi-FI"/>
                </w:rPr>
                <w:delText>classCode</w:delText>
              </w:r>
              <w:r w:rsidRPr="004F7283" w:rsidDel="00A609EC">
                <w:rPr>
                  <w:rFonts w:ascii="Courier New" w:hAnsi="Courier New" w:cs="Courier New"/>
                  <w:color w:val="3A37FF"/>
                  <w:sz w:val="18"/>
                  <w:szCs w:val="18"/>
                  <w:lang w:val="en-US" w:eastAsia="fi-FI"/>
                </w:rPr>
                <w:delText>="</w:delText>
              </w:r>
              <w:r w:rsidRPr="004F7283" w:rsidDel="00A609EC">
                <w:rPr>
                  <w:rFonts w:ascii="Courier New" w:hAnsi="Courier New" w:cs="Courier New"/>
                  <w:color w:val="1A2E39"/>
                  <w:sz w:val="18"/>
                  <w:szCs w:val="18"/>
                  <w:lang w:val="en-US" w:eastAsia="fi-FI"/>
                </w:rPr>
                <w:delText>OBS</w:delText>
              </w:r>
              <w:r w:rsidRPr="004F7283" w:rsidDel="00A609EC">
                <w:rPr>
                  <w:rFonts w:ascii="Courier New" w:hAnsi="Courier New" w:cs="Courier New"/>
                  <w:color w:val="3A37FF"/>
                  <w:sz w:val="18"/>
                  <w:szCs w:val="18"/>
                  <w:lang w:val="en-US" w:eastAsia="fi-FI"/>
                </w:rPr>
                <w:delText>"</w:delText>
              </w:r>
              <w:r w:rsidRPr="004F7283" w:rsidDel="00A609EC">
                <w:rPr>
                  <w:rFonts w:ascii="Courier New" w:hAnsi="Courier New" w:cs="Courier New"/>
                  <w:i/>
                  <w:iCs/>
                  <w:color w:val="308D85"/>
                  <w:sz w:val="18"/>
                  <w:szCs w:val="18"/>
                  <w:lang w:val="en-US" w:eastAsia="fi-FI"/>
                </w:rPr>
                <w:delText xml:space="preserve"> </w:delText>
              </w:r>
              <w:r w:rsidRPr="004F7283" w:rsidDel="00A609EC">
                <w:rPr>
                  <w:rFonts w:ascii="Courier New" w:hAnsi="Courier New" w:cs="Courier New"/>
                  <w:color w:val="FF3835"/>
                  <w:sz w:val="18"/>
                  <w:szCs w:val="18"/>
                  <w:lang w:val="en-US" w:eastAsia="fi-FI"/>
                </w:rPr>
                <w:delText>moodCode</w:delText>
              </w:r>
              <w:r w:rsidRPr="004F7283" w:rsidDel="00A609EC">
                <w:rPr>
                  <w:rFonts w:ascii="Courier New" w:hAnsi="Courier New" w:cs="Courier New"/>
                  <w:color w:val="3A37FF"/>
                  <w:sz w:val="18"/>
                  <w:szCs w:val="18"/>
                  <w:lang w:val="en-US" w:eastAsia="fi-FI"/>
                </w:rPr>
                <w:delText>="</w:delText>
              </w:r>
              <w:r w:rsidRPr="004F7283" w:rsidDel="00A609EC">
                <w:rPr>
                  <w:rFonts w:ascii="Courier New" w:hAnsi="Courier New" w:cs="Courier New"/>
                  <w:color w:val="1A2E39"/>
                  <w:sz w:val="18"/>
                  <w:szCs w:val="18"/>
                  <w:lang w:val="en-US" w:eastAsia="fi-FI"/>
                </w:rPr>
                <w:delText>EVN</w:delText>
              </w:r>
              <w:r w:rsidRPr="004F7283" w:rsidDel="00A609EC">
                <w:rPr>
                  <w:rFonts w:ascii="Courier New" w:hAnsi="Courier New" w:cs="Courier New"/>
                  <w:color w:val="3A37FF"/>
                  <w:sz w:val="18"/>
                  <w:szCs w:val="18"/>
                  <w:lang w:val="en-US" w:eastAsia="fi-FI"/>
                </w:rPr>
                <w:delText>"&gt;</w:delText>
              </w:r>
              <w:bookmarkStart w:id="2176" w:name="_Toc428350013"/>
              <w:bookmarkEnd w:id="2176"/>
            </w:del>
          </w:p>
          <w:p w14:paraId="483620EA" w14:textId="77777777" w:rsidR="0064389F" w:rsidRPr="004F7283" w:rsidDel="00A609EC" w:rsidRDefault="0064389F" w:rsidP="004F7283">
            <w:pPr>
              <w:autoSpaceDE w:val="0"/>
              <w:autoSpaceDN w:val="0"/>
              <w:adjustRightInd w:val="0"/>
              <w:ind w:left="568"/>
              <w:jc w:val="left"/>
              <w:rPr>
                <w:del w:id="2177" w:author="Tekijä"/>
                <w:rFonts w:ascii="Courier New" w:hAnsi="Courier New" w:cs="Courier New"/>
                <w:color w:val="3A37FF"/>
                <w:sz w:val="18"/>
                <w:szCs w:val="18"/>
                <w:lang w:eastAsia="fi-FI"/>
              </w:rPr>
            </w:pPr>
            <w:del w:id="2178"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iCs/>
                  <w:color w:val="969596"/>
                  <w:sz w:val="18"/>
                  <w:szCs w:val="18"/>
                  <w:lang w:eastAsia="fi-FI"/>
                </w:rPr>
                <w:delText xml:space="preserve"> Diagnoosin ydintietorakenteen tunniste </w:delText>
              </w:r>
              <w:r w:rsidRPr="004F7283" w:rsidDel="00A609EC">
                <w:rPr>
                  <w:rFonts w:ascii="Courier New" w:hAnsi="Courier New" w:cs="Courier New"/>
                  <w:color w:val="3A37FF"/>
                  <w:sz w:val="18"/>
                  <w:szCs w:val="18"/>
                  <w:lang w:eastAsia="fi-FI"/>
                </w:rPr>
                <w:delText>--&gt;</w:delText>
              </w:r>
              <w:bookmarkStart w:id="2179" w:name="_Toc428350014"/>
              <w:bookmarkEnd w:id="2179"/>
            </w:del>
          </w:p>
          <w:p w14:paraId="5F999928" w14:textId="77777777" w:rsidR="0064389F" w:rsidRPr="004F7283" w:rsidDel="00A609EC" w:rsidRDefault="0064389F" w:rsidP="004F7283">
            <w:pPr>
              <w:autoSpaceDE w:val="0"/>
              <w:autoSpaceDN w:val="0"/>
              <w:adjustRightInd w:val="0"/>
              <w:ind w:left="568"/>
              <w:jc w:val="left"/>
              <w:rPr>
                <w:del w:id="2180" w:author="Tekijä"/>
                <w:rFonts w:ascii="Courier New" w:hAnsi="Courier New" w:cs="Courier New"/>
                <w:color w:val="3A37FF"/>
                <w:sz w:val="18"/>
                <w:szCs w:val="18"/>
                <w:lang w:eastAsia="fi-FI"/>
              </w:rPr>
            </w:pPr>
            <w:del w:id="2181"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color w:val="942334"/>
                  <w:sz w:val="18"/>
                  <w:szCs w:val="18"/>
                  <w:lang w:eastAsia="fi-FI"/>
                </w:rPr>
                <w:delText>templateId</w:delText>
              </w:r>
              <w:r w:rsidRPr="004F7283" w:rsidDel="00A609EC">
                <w:rPr>
                  <w:rFonts w:ascii="Courier New" w:hAnsi="Courier New" w:cs="Courier New"/>
                  <w:i/>
                  <w:iCs/>
                  <w:color w:val="308D85"/>
                  <w:sz w:val="18"/>
                  <w:szCs w:val="18"/>
                  <w:lang w:eastAsia="fi-FI"/>
                </w:rPr>
                <w:delText xml:space="preserve"> </w:delText>
              </w:r>
              <w:r w:rsidRPr="004F7283" w:rsidDel="00A609EC">
                <w:rPr>
                  <w:rFonts w:ascii="Courier New" w:hAnsi="Courier New" w:cs="Courier New"/>
                  <w:color w:val="FF3835"/>
                  <w:sz w:val="18"/>
                  <w:szCs w:val="18"/>
                  <w:lang w:eastAsia="fi-FI"/>
                </w:rPr>
                <w:delText>root</w:delText>
              </w:r>
              <w:r w:rsidRPr="004F7283" w:rsidDel="00A609EC">
                <w:rPr>
                  <w:rFonts w:ascii="Courier New" w:hAnsi="Courier New" w:cs="Courier New"/>
                  <w:color w:val="3A37FF"/>
                  <w:sz w:val="18"/>
                  <w:szCs w:val="18"/>
                  <w:lang w:eastAsia="fi-FI"/>
                </w:rPr>
                <w:delText>="</w:delText>
              </w:r>
              <w:r w:rsidRPr="004F7283" w:rsidDel="00A609EC">
                <w:rPr>
                  <w:rFonts w:ascii="Courier New" w:hAnsi="Courier New" w:cs="Courier New"/>
                  <w:color w:val="1A2E39"/>
                  <w:sz w:val="18"/>
                  <w:szCs w:val="18"/>
                  <w:lang w:eastAsia="fi-FI"/>
                </w:rPr>
                <w:delText>1.2.246.537.6.12.999.2003.2</w:delText>
              </w:r>
              <w:r w:rsidRPr="004F7283" w:rsidDel="00A609EC">
                <w:rPr>
                  <w:rFonts w:ascii="Courier New" w:hAnsi="Courier New" w:cs="Courier New"/>
                  <w:color w:val="3A37FF"/>
                  <w:sz w:val="18"/>
                  <w:szCs w:val="18"/>
                  <w:lang w:eastAsia="fi-FI"/>
                </w:rPr>
                <w:delText>"/&gt;</w:delText>
              </w:r>
              <w:bookmarkStart w:id="2182" w:name="_Toc428350015"/>
              <w:bookmarkEnd w:id="2182"/>
            </w:del>
          </w:p>
          <w:p w14:paraId="22957FCE" w14:textId="77777777" w:rsidR="0064389F" w:rsidRPr="004F7283" w:rsidDel="00A609EC" w:rsidRDefault="0064389F" w:rsidP="004F7283">
            <w:pPr>
              <w:autoSpaceDE w:val="0"/>
              <w:autoSpaceDN w:val="0"/>
              <w:adjustRightInd w:val="0"/>
              <w:ind w:left="568"/>
              <w:jc w:val="left"/>
              <w:rPr>
                <w:del w:id="2183" w:author="Tekijä"/>
                <w:rFonts w:ascii="Courier New" w:hAnsi="Courier New" w:cs="Courier New"/>
                <w:color w:val="3A37FF"/>
                <w:sz w:val="18"/>
                <w:szCs w:val="18"/>
                <w:lang w:eastAsia="fi-FI"/>
              </w:rPr>
            </w:pPr>
            <w:del w:id="2184"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iCs/>
                  <w:color w:val="969596"/>
                  <w:sz w:val="18"/>
                  <w:szCs w:val="18"/>
                  <w:lang w:eastAsia="fi-FI"/>
                </w:rPr>
                <w:delText xml:space="preserve"> Diagnoosin yksikäsitteinen tunniste </w:delText>
              </w:r>
              <w:r w:rsidRPr="004F7283" w:rsidDel="00A609EC">
                <w:rPr>
                  <w:rFonts w:ascii="Courier New" w:hAnsi="Courier New" w:cs="Courier New"/>
                  <w:color w:val="3A37FF"/>
                  <w:sz w:val="18"/>
                  <w:szCs w:val="18"/>
                  <w:lang w:eastAsia="fi-FI"/>
                </w:rPr>
                <w:delText>--&gt;</w:delText>
              </w:r>
              <w:bookmarkStart w:id="2185" w:name="_Toc428350016"/>
              <w:bookmarkEnd w:id="2185"/>
            </w:del>
          </w:p>
          <w:p w14:paraId="5C54C75E" w14:textId="77777777" w:rsidR="0064389F" w:rsidRPr="004F7283" w:rsidDel="00A609EC" w:rsidRDefault="0064389F" w:rsidP="004F7283">
            <w:pPr>
              <w:autoSpaceDE w:val="0"/>
              <w:autoSpaceDN w:val="0"/>
              <w:adjustRightInd w:val="0"/>
              <w:ind w:left="568"/>
              <w:jc w:val="left"/>
              <w:rPr>
                <w:del w:id="2186" w:author="Tekijä"/>
                <w:rFonts w:ascii="Courier New" w:hAnsi="Courier New" w:cs="Courier New"/>
                <w:color w:val="3A37FF"/>
                <w:sz w:val="18"/>
                <w:szCs w:val="18"/>
                <w:lang w:eastAsia="fi-FI"/>
              </w:rPr>
            </w:pPr>
            <w:del w:id="2187"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color w:val="942334"/>
                  <w:sz w:val="18"/>
                  <w:szCs w:val="18"/>
                  <w:lang w:eastAsia="fi-FI"/>
                </w:rPr>
                <w:delText>id</w:delText>
              </w:r>
              <w:r w:rsidRPr="004F7283" w:rsidDel="00A609EC">
                <w:rPr>
                  <w:rFonts w:ascii="Courier New" w:hAnsi="Courier New" w:cs="Courier New"/>
                  <w:i/>
                  <w:iCs/>
                  <w:color w:val="308D85"/>
                  <w:sz w:val="18"/>
                  <w:szCs w:val="18"/>
                  <w:lang w:eastAsia="fi-FI"/>
                </w:rPr>
                <w:delText xml:space="preserve"> </w:delText>
              </w:r>
              <w:r w:rsidRPr="004F7283" w:rsidDel="00A609EC">
                <w:rPr>
                  <w:rFonts w:ascii="Courier New" w:hAnsi="Courier New" w:cs="Courier New"/>
                  <w:color w:val="FF3835"/>
                  <w:sz w:val="18"/>
                  <w:szCs w:val="18"/>
                  <w:lang w:eastAsia="fi-FI"/>
                </w:rPr>
                <w:delText>root</w:delText>
              </w:r>
              <w:r w:rsidRPr="004F7283" w:rsidDel="00A609EC">
                <w:rPr>
                  <w:rFonts w:ascii="Courier New" w:hAnsi="Courier New" w:cs="Courier New"/>
                  <w:color w:val="3A37FF"/>
                  <w:sz w:val="18"/>
                  <w:szCs w:val="18"/>
                  <w:lang w:eastAsia="fi-FI"/>
                </w:rPr>
                <w:delText>="</w:delText>
              </w:r>
              <w:r w:rsidRPr="004F7283" w:rsidDel="00A609EC">
                <w:rPr>
                  <w:rFonts w:ascii="Courier New" w:hAnsi="Courier New" w:cs="Courier New"/>
                  <w:color w:val="1A2E39"/>
                  <w:sz w:val="18"/>
                  <w:szCs w:val="18"/>
                  <w:lang w:eastAsia="fi-FI"/>
                </w:rPr>
                <w:delText>1.2.246.10.1234567.14.2013.123.101</w:delText>
              </w:r>
              <w:r w:rsidRPr="004F7283" w:rsidDel="00A609EC">
                <w:rPr>
                  <w:rFonts w:ascii="Courier New" w:hAnsi="Courier New" w:cs="Courier New"/>
                  <w:color w:val="3A37FF"/>
                  <w:sz w:val="18"/>
                  <w:szCs w:val="18"/>
                  <w:lang w:eastAsia="fi-FI"/>
                </w:rPr>
                <w:delText>"/&gt;</w:delText>
              </w:r>
              <w:bookmarkStart w:id="2188" w:name="_Toc428350017"/>
              <w:bookmarkEnd w:id="2188"/>
            </w:del>
          </w:p>
          <w:p w14:paraId="3B715091" w14:textId="77777777" w:rsidR="0064389F" w:rsidRPr="004F7283" w:rsidDel="00A609EC" w:rsidRDefault="0064389F" w:rsidP="004F7283">
            <w:pPr>
              <w:autoSpaceDE w:val="0"/>
              <w:autoSpaceDN w:val="0"/>
              <w:adjustRightInd w:val="0"/>
              <w:ind w:left="568"/>
              <w:jc w:val="left"/>
              <w:rPr>
                <w:del w:id="2189" w:author="Tekijä"/>
                <w:rFonts w:ascii="Courier New" w:hAnsi="Courier New" w:cs="Courier New"/>
                <w:color w:val="3A37FF"/>
                <w:sz w:val="18"/>
                <w:szCs w:val="18"/>
                <w:lang w:eastAsia="fi-FI"/>
              </w:rPr>
            </w:pPr>
            <w:del w:id="2190"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iCs/>
                  <w:color w:val="969596"/>
                  <w:sz w:val="18"/>
                  <w:szCs w:val="18"/>
                  <w:lang w:eastAsia="fi-FI"/>
                </w:rPr>
                <w:delText xml:space="preserve"> Entinen diagnoosin tyyppi (pakollinen) ja diagnoosin ensisijaisuus </w:delText>
              </w:r>
              <w:r w:rsidRPr="004F7283" w:rsidDel="00A609EC">
                <w:rPr>
                  <w:rFonts w:ascii="Courier New" w:hAnsi="Courier New" w:cs="Courier New"/>
                  <w:color w:val="3A37FF"/>
                  <w:sz w:val="18"/>
                  <w:szCs w:val="18"/>
                  <w:lang w:eastAsia="fi-FI"/>
                </w:rPr>
                <w:delText>--&gt;</w:delText>
              </w:r>
              <w:bookmarkStart w:id="2191" w:name="_Toc428350018"/>
              <w:bookmarkEnd w:id="2191"/>
            </w:del>
          </w:p>
          <w:p w14:paraId="052CA857" w14:textId="77777777" w:rsidR="0064389F" w:rsidRPr="004F7283" w:rsidDel="00A609EC" w:rsidRDefault="0064389F" w:rsidP="004F7283">
            <w:pPr>
              <w:autoSpaceDE w:val="0"/>
              <w:autoSpaceDN w:val="0"/>
              <w:adjustRightInd w:val="0"/>
              <w:ind w:left="568"/>
              <w:jc w:val="left"/>
              <w:rPr>
                <w:del w:id="2192" w:author="Tekijä"/>
                <w:rFonts w:ascii="Courier New" w:hAnsi="Courier New" w:cs="Courier New"/>
                <w:color w:val="3A37FF"/>
                <w:sz w:val="18"/>
                <w:szCs w:val="18"/>
                <w:lang w:eastAsia="fi-FI"/>
              </w:rPr>
            </w:pPr>
            <w:del w:id="2193"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color w:val="942334"/>
                  <w:sz w:val="18"/>
                  <w:szCs w:val="18"/>
                  <w:lang w:eastAsia="fi-FI"/>
                </w:rPr>
                <w:delText>code</w:delText>
              </w:r>
              <w:r w:rsidRPr="004F7283" w:rsidDel="00A609EC">
                <w:rPr>
                  <w:rFonts w:ascii="Courier New" w:hAnsi="Courier New" w:cs="Courier New"/>
                  <w:i/>
                  <w:iCs/>
                  <w:color w:val="308D85"/>
                  <w:sz w:val="18"/>
                  <w:szCs w:val="18"/>
                  <w:lang w:eastAsia="fi-FI"/>
                </w:rPr>
                <w:delText xml:space="preserve"> </w:delText>
              </w:r>
              <w:r w:rsidRPr="004F7283" w:rsidDel="00A609EC">
                <w:rPr>
                  <w:rFonts w:ascii="Courier New" w:hAnsi="Courier New" w:cs="Courier New"/>
                  <w:color w:val="FF3835"/>
                  <w:sz w:val="18"/>
                  <w:szCs w:val="18"/>
                  <w:lang w:eastAsia="fi-FI"/>
                </w:rPr>
                <w:delText>code</w:delText>
              </w:r>
              <w:r w:rsidRPr="004F7283" w:rsidDel="00A609EC">
                <w:rPr>
                  <w:rFonts w:ascii="Courier New" w:hAnsi="Courier New" w:cs="Courier New"/>
                  <w:color w:val="3A37FF"/>
                  <w:sz w:val="18"/>
                  <w:szCs w:val="18"/>
                  <w:lang w:eastAsia="fi-FI"/>
                </w:rPr>
                <w:delText>="</w:delText>
              </w:r>
              <w:r w:rsidRPr="004F7283" w:rsidDel="00A609EC">
                <w:rPr>
                  <w:rFonts w:ascii="Courier New" w:hAnsi="Courier New" w:cs="Courier New"/>
                  <w:color w:val="1A2E39"/>
                  <w:sz w:val="18"/>
                  <w:szCs w:val="18"/>
                  <w:lang w:eastAsia="fi-FI"/>
                </w:rPr>
                <w:delText>2</w:delText>
              </w:r>
              <w:r w:rsidRPr="004F7283" w:rsidDel="00A609EC">
                <w:rPr>
                  <w:rFonts w:ascii="Courier New" w:hAnsi="Courier New" w:cs="Courier New"/>
                  <w:color w:val="3A37FF"/>
                  <w:sz w:val="18"/>
                  <w:szCs w:val="18"/>
                  <w:lang w:eastAsia="fi-FI"/>
                </w:rPr>
                <w:delText>"</w:delText>
              </w:r>
              <w:r w:rsidRPr="004F7283" w:rsidDel="00A609EC">
                <w:rPr>
                  <w:rFonts w:ascii="Courier New" w:hAnsi="Courier New" w:cs="Courier New"/>
                  <w:i/>
                  <w:iCs/>
                  <w:color w:val="308D85"/>
                  <w:sz w:val="18"/>
                  <w:szCs w:val="18"/>
                  <w:lang w:eastAsia="fi-FI"/>
                </w:rPr>
                <w:delText xml:space="preserve"> </w:delText>
              </w:r>
              <w:r w:rsidRPr="004F7283" w:rsidDel="00A609EC">
                <w:rPr>
                  <w:rFonts w:ascii="Courier New" w:hAnsi="Courier New" w:cs="Courier New"/>
                  <w:color w:val="FF3835"/>
                  <w:sz w:val="18"/>
                  <w:szCs w:val="18"/>
                  <w:lang w:eastAsia="fi-FI"/>
                </w:rPr>
                <w:delText>codeSystem</w:delText>
              </w:r>
              <w:r w:rsidRPr="004F7283" w:rsidDel="00A609EC">
                <w:rPr>
                  <w:rFonts w:ascii="Courier New" w:hAnsi="Courier New" w:cs="Courier New"/>
                  <w:color w:val="3A37FF"/>
                  <w:sz w:val="18"/>
                  <w:szCs w:val="18"/>
                  <w:lang w:eastAsia="fi-FI"/>
                </w:rPr>
                <w:delText>="</w:delText>
              </w:r>
              <w:r w:rsidRPr="004F7283" w:rsidDel="00A609EC">
                <w:rPr>
                  <w:rFonts w:ascii="Courier New" w:hAnsi="Courier New" w:cs="Courier New"/>
                  <w:color w:val="1A2E39"/>
                  <w:sz w:val="18"/>
                  <w:szCs w:val="18"/>
                  <w:lang w:eastAsia="fi-FI"/>
                </w:rPr>
                <w:delText>1.2.246.537.6.12.999.2003</w:delText>
              </w:r>
              <w:r w:rsidRPr="004F7283" w:rsidDel="00A609EC">
                <w:rPr>
                  <w:rFonts w:ascii="Courier New" w:hAnsi="Courier New" w:cs="Courier New"/>
                  <w:color w:val="3A37FF"/>
                  <w:sz w:val="18"/>
                  <w:szCs w:val="18"/>
                  <w:lang w:eastAsia="fi-FI"/>
                </w:rPr>
                <w:delText>"</w:delText>
              </w:r>
              <w:r w:rsidRPr="004F7283" w:rsidDel="00A609EC">
                <w:rPr>
                  <w:rFonts w:ascii="Courier New" w:hAnsi="Courier New" w:cs="Courier New"/>
                  <w:i/>
                  <w:iCs/>
                  <w:color w:val="308D85"/>
                  <w:sz w:val="18"/>
                  <w:szCs w:val="18"/>
                  <w:lang w:eastAsia="fi-FI"/>
                </w:rPr>
                <w:delText xml:space="preserve"> </w:delText>
              </w:r>
              <w:r w:rsidRPr="004F7283" w:rsidDel="00A609EC">
                <w:rPr>
                  <w:rFonts w:ascii="Courier New" w:hAnsi="Courier New" w:cs="Courier New"/>
                  <w:color w:val="FF3835"/>
                  <w:sz w:val="18"/>
                  <w:szCs w:val="18"/>
                  <w:lang w:eastAsia="fi-FI"/>
                </w:rPr>
                <w:delText>codeSystemName</w:delText>
              </w:r>
              <w:r w:rsidRPr="004F7283" w:rsidDel="00A609EC">
                <w:rPr>
                  <w:rFonts w:ascii="Courier New" w:hAnsi="Courier New" w:cs="Courier New"/>
                  <w:color w:val="3A37FF"/>
                  <w:sz w:val="18"/>
                  <w:szCs w:val="18"/>
                  <w:lang w:eastAsia="fi-FI"/>
                </w:rPr>
                <w:delText>="</w:delText>
              </w:r>
              <w:r w:rsidRPr="004F7283" w:rsidDel="00A609EC">
                <w:rPr>
                  <w:rFonts w:ascii="Courier New" w:hAnsi="Courier New" w:cs="Courier New"/>
                  <w:color w:val="1A2E39"/>
                  <w:sz w:val="18"/>
                  <w:szCs w:val="18"/>
                  <w:lang w:eastAsia="fi-FI"/>
                </w:rPr>
                <w:delText>KanTa-palvelut - Tekninen CDA R2 rakennekoodisto</w:delText>
              </w:r>
              <w:r w:rsidRPr="004F7283" w:rsidDel="00A609EC">
                <w:rPr>
                  <w:rFonts w:ascii="Courier New" w:hAnsi="Courier New" w:cs="Courier New"/>
                  <w:color w:val="3A37FF"/>
                  <w:sz w:val="18"/>
                  <w:szCs w:val="18"/>
                  <w:lang w:eastAsia="fi-FI"/>
                </w:rPr>
                <w:delText>"</w:delText>
              </w:r>
              <w:r w:rsidRPr="004F7283" w:rsidDel="00A609EC">
                <w:rPr>
                  <w:rFonts w:ascii="Courier New" w:hAnsi="Courier New" w:cs="Courier New"/>
                  <w:i/>
                  <w:iCs/>
                  <w:color w:val="308D85"/>
                  <w:sz w:val="18"/>
                  <w:szCs w:val="18"/>
                  <w:lang w:eastAsia="fi-FI"/>
                </w:rPr>
                <w:delText xml:space="preserve"> </w:delText>
              </w:r>
              <w:r w:rsidRPr="004F7283" w:rsidDel="00A609EC">
                <w:rPr>
                  <w:rFonts w:ascii="Courier New" w:hAnsi="Courier New" w:cs="Courier New"/>
                  <w:color w:val="FF3835"/>
                  <w:sz w:val="18"/>
                  <w:szCs w:val="18"/>
                  <w:lang w:eastAsia="fi-FI"/>
                </w:rPr>
                <w:delText>displayName</w:delText>
              </w:r>
              <w:r w:rsidRPr="004F7283" w:rsidDel="00A609EC">
                <w:rPr>
                  <w:rFonts w:ascii="Courier New" w:hAnsi="Courier New" w:cs="Courier New"/>
                  <w:color w:val="3A37FF"/>
                  <w:sz w:val="18"/>
                  <w:szCs w:val="18"/>
                  <w:lang w:eastAsia="fi-FI"/>
                </w:rPr>
                <w:delText>="</w:delText>
              </w:r>
              <w:r w:rsidRPr="004F7283" w:rsidDel="00A609EC">
                <w:rPr>
                  <w:rFonts w:ascii="Courier New" w:hAnsi="Courier New" w:cs="Courier New"/>
                  <w:color w:val="1A2E39"/>
                  <w:sz w:val="18"/>
                  <w:szCs w:val="18"/>
                  <w:lang w:eastAsia="fi-FI"/>
                </w:rPr>
                <w:delText>Diagnoosi</w:delText>
              </w:r>
              <w:r w:rsidRPr="004F7283" w:rsidDel="00A609EC">
                <w:rPr>
                  <w:rFonts w:ascii="Courier New" w:hAnsi="Courier New" w:cs="Courier New"/>
                  <w:color w:val="3A37FF"/>
                  <w:sz w:val="18"/>
                  <w:szCs w:val="18"/>
                  <w:lang w:eastAsia="fi-FI"/>
                </w:rPr>
                <w:delText>"&gt;</w:delText>
              </w:r>
              <w:bookmarkStart w:id="2194" w:name="_Toc428350019"/>
              <w:bookmarkEnd w:id="2194"/>
            </w:del>
          </w:p>
          <w:p w14:paraId="1D42C708" w14:textId="77777777" w:rsidR="0064389F" w:rsidRPr="004F7283" w:rsidDel="00A609EC" w:rsidRDefault="0064389F" w:rsidP="004F7283">
            <w:pPr>
              <w:autoSpaceDE w:val="0"/>
              <w:autoSpaceDN w:val="0"/>
              <w:adjustRightInd w:val="0"/>
              <w:ind w:left="852"/>
              <w:jc w:val="left"/>
              <w:rPr>
                <w:del w:id="2195" w:author="Tekijä"/>
                <w:rFonts w:ascii="Courier New" w:hAnsi="Courier New" w:cs="Courier New"/>
                <w:color w:val="3A37FF"/>
                <w:sz w:val="18"/>
                <w:szCs w:val="18"/>
                <w:lang w:val="en-US" w:eastAsia="fi-FI"/>
              </w:rPr>
            </w:pPr>
            <w:del w:id="2196" w:author="Tekijä">
              <w:r w:rsidRPr="004F7283" w:rsidDel="00A609EC">
                <w:rPr>
                  <w:rFonts w:ascii="Courier New" w:hAnsi="Courier New" w:cs="Courier New"/>
                  <w:color w:val="3A37FF"/>
                  <w:sz w:val="18"/>
                  <w:szCs w:val="18"/>
                  <w:lang w:val="en-US" w:eastAsia="fi-FI"/>
                </w:rPr>
                <w:delText>&lt;</w:delText>
              </w:r>
              <w:r w:rsidRPr="004F7283" w:rsidDel="00A609EC">
                <w:rPr>
                  <w:rFonts w:ascii="Courier New" w:hAnsi="Courier New" w:cs="Courier New"/>
                  <w:color w:val="942334"/>
                  <w:sz w:val="18"/>
                  <w:szCs w:val="18"/>
                  <w:lang w:val="en-US" w:eastAsia="fi-FI"/>
                </w:rPr>
                <w:delText>qualifier</w:delText>
              </w:r>
              <w:r w:rsidRPr="004F7283" w:rsidDel="00A609EC">
                <w:rPr>
                  <w:rFonts w:ascii="Courier New" w:hAnsi="Courier New" w:cs="Courier New"/>
                  <w:color w:val="3A37FF"/>
                  <w:sz w:val="18"/>
                  <w:szCs w:val="18"/>
                  <w:lang w:val="en-US" w:eastAsia="fi-FI"/>
                </w:rPr>
                <w:delText>&gt;</w:delText>
              </w:r>
              <w:bookmarkStart w:id="2197" w:name="_Toc428350020"/>
              <w:bookmarkEnd w:id="2197"/>
            </w:del>
          </w:p>
          <w:p w14:paraId="25DA44F1" w14:textId="77777777" w:rsidR="0064389F" w:rsidRPr="004F7283" w:rsidDel="00A609EC" w:rsidRDefault="0064389F" w:rsidP="004F7283">
            <w:pPr>
              <w:autoSpaceDE w:val="0"/>
              <w:autoSpaceDN w:val="0"/>
              <w:adjustRightInd w:val="0"/>
              <w:ind w:left="852"/>
              <w:jc w:val="left"/>
              <w:rPr>
                <w:del w:id="2198" w:author="Tekijä"/>
                <w:rFonts w:ascii="Courier New" w:hAnsi="Courier New" w:cs="Courier New"/>
                <w:color w:val="3A37FF"/>
                <w:sz w:val="18"/>
                <w:szCs w:val="18"/>
                <w:lang w:val="en-US" w:eastAsia="fi-FI"/>
              </w:rPr>
            </w:pPr>
            <w:del w:id="2199" w:author="Tekijä">
              <w:r w:rsidRPr="004F7283" w:rsidDel="00A609EC">
                <w:rPr>
                  <w:rFonts w:ascii="Courier New" w:hAnsi="Courier New" w:cs="Courier New"/>
                  <w:color w:val="3A37FF"/>
                  <w:sz w:val="18"/>
                  <w:szCs w:val="18"/>
                  <w:lang w:val="en-US" w:eastAsia="fi-FI"/>
                </w:rPr>
                <w:delText>&lt;</w:delText>
              </w:r>
              <w:r w:rsidRPr="004F7283" w:rsidDel="00A609EC">
                <w:rPr>
                  <w:rFonts w:ascii="Courier New" w:hAnsi="Courier New" w:cs="Courier New"/>
                  <w:color w:val="942334"/>
                  <w:sz w:val="18"/>
                  <w:szCs w:val="18"/>
                  <w:lang w:val="en-US" w:eastAsia="fi-FI"/>
                </w:rPr>
                <w:delText>value</w:delText>
              </w:r>
              <w:r w:rsidRPr="004F7283" w:rsidDel="00A609EC">
                <w:rPr>
                  <w:rFonts w:ascii="Courier New" w:hAnsi="Courier New" w:cs="Courier New"/>
                  <w:i/>
                  <w:iCs/>
                  <w:color w:val="308D85"/>
                  <w:sz w:val="18"/>
                  <w:szCs w:val="18"/>
                  <w:lang w:val="en-US" w:eastAsia="fi-FI"/>
                </w:rPr>
                <w:delText xml:space="preserve"> </w:delText>
              </w:r>
              <w:r w:rsidRPr="004F7283" w:rsidDel="00A609EC">
                <w:rPr>
                  <w:rFonts w:ascii="Courier New" w:hAnsi="Courier New" w:cs="Courier New"/>
                  <w:color w:val="FF3835"/>
                  <w:sz w:val="18"/>
                  <w:szCs w:val="18"/>
                  <w:lang w:val="en-US" w:eastAsia="fi-FI"/>
                </w:rPr>
                <w:delText>code</w:delText>
              </w:r>
              <w:r w:rsidRPr="004F7283" w:rsidDel="00A609EC">
                <w:rPr>
                  <w:rFonts w:ascii="Courier New" w:hAnsi="Courier New" w:cs="Courier New"/>
                  <w:color w:val="3A37FF"/>
                  <w:sz w:val="18"/>
                  <w:szCs w:val="18"/>
                  <w:lang w:val="en-US" w:eastAsia="fi-FI"/>
                </w:rPr>
                <w:delText>="</w:delText>
              </w:r>
              <w:r w:rsidRPr="004F7283" w:rsidDel="00A609EC">
                <w:rPr>
                  <w:rFonts w:ascii="Courier New" w:hAnsi="Courier New" w:cs="Courier New"/>
                  <w:color w:val="1A2E39"/>
                  <w:sz w:val="18"/>
                  <w:szCs w:val="18"/>
                  <w:lang w:val="en-US" w:eastAsia="fi-FI"/>
                </w:rPr>
                <w:delText>PAA</w:delText>
              </w:r>
              <w:r w:rsidRPr="004F7283" w:rsidDel="00A609EC">
                <w:rPr>
                  <w:rFonts w:ascii="Courier New" w:hAnsi="Courier New" w:cs="Courier New"/>
                  <w:color w:val="3A37FF"/>
                  <w:sz w:val="18"/>
                  <w:szCs w:val="18"/>
                  <w:lang w:val="en-US" w:eastAsia="fi-FI"/>
                </w:rPr>
                <w:delText>"</w:delText>
              </w:r>
              <w:r w:rsidRPr="004F7283" w:rsidDel="00A609EC">
                <w:rPr>
                  <w:rFonts w:ascii="Courier New" w:hAnsi="Courier New" w:cs="Courier New"/>
                  <w:i/>
                  <w:iCs/>
                  <w:color w:val="308D85"/>
                  <w:sz w:val="18"/>
                  <w:szCs w:val="18"/>
                  <w:lang w:val="en-US" w:eastAsia="fi-FI"/>
                </w:rPr>
                <w:delText xml:space="preserve"> </w:delText>
              </w:r>
              <w:r w:rsidRPr="004F7283" w:rsidDel="00A609EC">
                <w:rPr>
                  <w:rFonts w:ascii="Courier New" w:hAnsi="Courier New" w:cs="Courier New"/>
                  <w:color w:val="FF3835"/>
                  <w:sz w:val="18"/>
                  <w:szCs w:val="18"/>
                  <w:lang w:val="en-US" w:eastAsia="fi-FI"/>
                </w:rPr>
                <w:delText>codeSystem</w:delText>
              </w:r>
              <w:r w:rsidRPr="004F7283" w:rsidDel="00A609EC">
                <w:rPr>
                  <w:rFonts w:ascii="Courier New" w:hAnsi="Courier New" w:cs="Courier New"/>
                  <w:color w:val="3A37FF"/>
                  <w:sz w:val="18"/>
                  <w:szCs w:val="18"/>
                  <w:lang w:val="en-US" w:eastAsia="fi-FI"/>
                </w:rPr>
                <w:delText>="</w:delText>
              </w:r>
              <w:r w:rsidRPr="004F7283" w:rsidDel="00A609EC">
                <w:rPr>
                  <w:rFonts w:ascii="Courier New" w:hAnsi="Courier New" w:cs="Courier New"/>
                  <w:color w:val="1A2E39"/>
                  <w:sz w:val="18"/>
                  <w:szCs w:val="18"/>
                  <w:lang w:val="en-US" w:eastAsia="fi-FI"/>
                </w:rPr>
                <w:delText>1.2.246.537.5.40005.2003</w:delText>
              </w:r>
              <w:r w:rsidRPr="004F7283" w:rsidDel="00A609EC">
                <w:rPr>
                  <w:rFonts w:ascii="Courier New" w:hAnsi="Courier New" w:cs="Courier New"/>
                  <w:color w:val="3A37FF"/>
                  <w:sz w:val="18"/>
                  <w:szCs w:val="18"/>
                  <w:lang w:val="en-US" w:eastAsia="fi-FI"/>
                </w:rPr>
                <w:delText>"</w:delText>
              </w:r>
              <w:r w:rsidRPr="004F7283" w:rsidDel="00A609EC">
                <w:rPr>
                  <w:rFonts w:ascii="Courier New" w:hAnsi="Courier New" w:cs="Courier New"/>
                  <w:i/>
                  <w:iCs/>
                  <w:color w:val="308D85"/>
                  <w:sz w:val="18"/>
                  <w:szCs w:val="18"/>
                  <w:lang w:val="en-US" w:eastAsia="fi-FI"/>
                </w:rPr>
                <w:delText xml:space="preserve"> </w:delText>
              </w:r>
              <w:r w:rsidRPr="004F7283" w:rsidDel="00A609EC">
                <w:rPr>
                  <w:rFonts w:ascii="Courier New" w:hAnsi="Courier New" w:cs="Courier New"/>
                  <w:color w:val="FF3835"/>
                  <w:sz w:val="18"/>
                  <w:szCs w:val="18"/>
                  <w:lang w:val="en-US" w:eastAsia="fi-FI"/>
                </w:rPr>
                <w:delText>displayName</w:delText>
              </w:r>
              <w:r w:rsidRPr="004F7283" w:rsidDel="00A609EC">
                <w:rPr>
                  <w:rFonts w:ascii="Courier New" w:hAnsi="Courier New" w:cs="Courier New"/>
                  <w:color w:val="3A37FF"/>
                  <w:sz w:val="18"/>
                  <w:szCs w:val="18"/>
                  <w:lang w:val="en-US" w:eastAsia="fi-FI"/>
                </w:rPr>
                <w:delText>="</w:delText>
              </w:r>
              <w:r w:rsidRPr="004F7283" w:rsidDel="00A609EC">
                <w:rPr>
                  <w:rFonts w:ascii="Courier New" w:hAnsi="Courier New" w:cs="Courier New"/>
                  <w:color w:val="1A2E39"/>
                  <w:sz w:val="18"/>
                  <w:szCs w:val="18"/>
                  <w:lang w:val="en-US" w:eastAsia="fi-FI"/>
                </w:rPr>
                <w:delText>Pää</w:delText>
              </w:r>
              <w:r w:rsidRPr="004F7283" w:rsidDel="00A609EC">
                <w:rPr>
                  <w:rFonts w:ascii="Courier New" w:hAnsi="Courier New" w:cs="Courier New"/>
                  <w:color w:val="3A37FF"/>
                  <w:sz w:val="18"/>
                  <w:szCs w:val="18"/>
                  <w:lang w:val="en-US" w:eastAsia="fi-FI"/>
                </w:rPr>
                <w:delText>"/&gt;</w:delText>
              </w:r>
              <w:bookmarkStart w:id="2200" w:name="_Toc428350021"/>
              <w:bookmarkEnd w:id="2200"/>
            </w:del>
          </w:p>
          <w:p w14:paraId="41938C85" w14:textId="77777777" w:rsidR="0064389F" w:rsidRPr="004F7283" w:rsidDel="00A609EC" w:rsidRDefault="0064389F" w:rsidP="004F7283">
            <w:pPr>
              <w:autoSpaceDE w:val="0"/>
              <w:autoSpaceDN w:val="0"/>
              <w:adjustRightInd w:val="0"/>
              <w:ind w:left="852"/>
              <w:jc w:val="left"/>
              <w:rPr>
                <w:del w:id="2201" w:author="Tekijä"/>
                <w:rFonts w:ascii="Courier New" w:hAnsi="Courier New" w:cs="Courier New"/>
                <w:color w:val="3A37FF"/>
                <w:sz w:val="18"/>
                <w:szCs w:val="18"/>
                <w:lang w:val="en-US" w:eastAsia="fi-FI"/>
              </w:rPr>
            </w:pPr>
            <w:del w:id="2202" w:author="Tekijä">
              <w:r w:rsidRPr="004F7283" w:rsidDel="00A609EC">
                <w:rPr>
                  <w:rFonts w:ascii="Courier New" w:hAnsi="Courier New" w:cs="Courier New"/>
                  <w:color w:val="3A37FF"/>
                  <w:sz w:val="18"/>
                  <w:szCs w:val="18"/>
                  <w:lang w:val="en-US" w:eastAsia="fi-FI"/>
                </w:rPr>
                <w:delText>&lt;/</w:delText>
              </w:r>
              <w:r w:rsidRPr="004F7283" w:rsidDel="00A609EC">
                <w:rPr>
                  <w:rFonts w:ascii="Courier New" w:hAnsi="Courier New" w:cs="Courier New"/>
                  <w:color w:val="942334"/>
                  <w:sz w:val="18"/>
                  <w:szCs w:val="18"/>
                  <w:lang w:val="en-US" w:eastAsia="fi-FI"/>
                </w:rPr>
                <w:delText>qualifier</w:delText>
              </w:r>
              <w:r w:rsidRPr="004F7283" w:rsidDel="00A609EC">
                <w:rPr>
                  <w:rFonts w:ascii="Courier New" w:hAnsi="Courier New" w:cs="Courier New"/>
                  <w:color w:val="3A37FF"/>
                  <w:sz w:val="18"/>
                  <w:szCs w:val="18"/>
                  <w:lang w:val="en-US" w:eastAsia="fi-FI"/>
                </w:rPr>
                <w:delText>&gt;</w:delText>
              </w:r>
              <w:bookmarkStart w:id="2203" w:name="_Toc428350022"/>
              <w:bookmarkEnd w:id="2203"/>
            </w:del>
          </w:p>
          <w:p w14:paraId="5482A248" w14:textId="77777777" w:rsidR="0064389F" w:rsidRPr="004F7283" w:rsidDel="00A609EC" w:rsidRDefault="0064389F" w:rsidP="004F7283">
            <w:pPr>
              <w:autoSpaceDE w:val="0"/>
              <w:autoSpaceDN w:val="0"/>
              <w:adjustRightInd w:val="0"/>
              <w:ind w:left="568"/>
              <w:jc w:val="left"/>
              <w:rPr>
                <w:del w:id="2204" w:author="Tekijä"/>
                <w:rFonts w:ascii="Courier New" w:hAnsi="Courier New" w:cs="Courier New"/>
                <w:color w:val="3A37FF"/>
                <w:sz w:val="18"/>
                <w:szCs w:val="18"/>
                <w:lang w:val="en-US" w:eastAsia="fi-FI"/>
              </w:rPr>
            </w:pPr>
            <w:del w:id="2205" w:author="Tekijä">
              <w:r w:rsidRPr="004F7283" w:rsidDel="00A609EC">
                <w:rPr>
                  <w:rFonts w:ascii="Courier New" w:hAnsi="Courier New" w:cs="Courier New"/>
                  <w:color w:val="3A37FF"/>
                  <w:sz w:val="18"/>
                  <w:szCs w:val="18"/>
                  <w:lang w:val="en-US" w:eastAsia="fi-FI"/>
                </w:rPr>
                <w:delText>&lt;/</w:delText>
              </w:r>
              <w:r w:rsidRPr="004F7283" w:rsidDel="00A609EC">
                <w:rPr>
                  <w:rFonts w:ascii="Courier New" w:hAnsi="Courier New" w:cs="Courier New"/>
                  <w:color w:val="942334"/>
                  <w:sz w:val="18"/>
                  <w:szCs w:val="18"/>
                  <w:lang w:val="en-US" w:eastAsia="fi-FI"/>
                </w:rPr>
                <w:delText>code</w:delText>
              </w:r>
              <w:r w:rsidRPr="004F7283" w:rsidDel="00A609EC">
                <w:rPr>
                  <w:rFonts w:ascii="Courier New" w:hAnsi="Courier New" w:cs="Courier New"/>
                  <w:color w:val="3A37FF"/>
                  <w:sz w:val="18"/>
                  <w:szCs w:val="18"/>
                  <w:lang w:val="en-US" w:eastAsia="fi-FI"/>
                </w:rPr>
                <w:delText>&gt;</w:delText>
              </w:r>
              <w:bookmarkStart w:id="2206" w:name="_Toc428350023"/>
              <w:bookmarkEnd w:id="2206"/>
            </w:del>
          </w:p>
          <w:p w14:paraId="32988770" w14:textId="77777777" w:rsidR="0064389F" w:rsidRPr="004F7283" w:rsidDel="00A609EC" w:rsidRDefault="0064389F" w:rsidP="004F7283">
            <w:pPr>
              <w:autoSpaceDE w:val="0"/>
              <w:autoSpaceDN w:val="0"/>
              <w:adjustRightInd w:val="0"/>
              <w:ind w:left="568"/>
              <w:jc w:val="left"/>
              <w:rPr>
                <w:del w:id="2207" w:author="Tekijä"/>
                <w:rFonts w:ascii="Courier New" w:hAnsi="Courier New" w:cs="Courier New"/>
                <w:color w:val="3A37FF"/>
                <w:sz w:val="18"/>
                <w:szCs w:val="18"/>
                <w:lang w:val="en-US" w:eastAsia="fi-FI"/>
              </w:rPr>
            </w:pPr>
            <w:del w:id="2208" w:author="Tekijä">
              <w:r w:rsidRPr="004F7283" w:rsidDel="00A609EC">
                <w:rPr>
                  <w:rFonts w:ascii="Courier New" w:hAnsi="Courier New" w:cs="Courier New"/>
                  <w:color w:val="3A37FF"/>
                  <w:sz w:val="18"/>
                  <w:szCs w:val="18"/>
                  <w:lang w:val="en-US" w:eastAsia="fi-FI"/>
                </w:rPr>
                <w:delText>&lt;</w:delText>
              </w:r>
              <w:r w:rsidRPr="004F7283" w:rsidDel="00A609EC">
                <w:rPr>
                  <w:rFonts w:ascii="Courier New" w:hAnsi="Courier New" w:cs="Courier New"/>
                  <w:color w:val="942334"/>
                  <w:sz w:val="18"/>
                  <w:szCs w:val="18"/>
                  <w:lang w:val="en-US" w:eastAsia="fi-FI"/>
                </w:rPr>
                <w:delText>text</w:delText>
              </w:r>
              <w:r w:rsidRPr="004F7283" w:rsidDel="00A609EC">
                <w:rPr>
                  <w:rFonts w:ascii="Courier New" w:hAnsi="Courier New" w:cs="Courier New"/>
                  <w:color w:val="3A37FF"/>
                  <w:sz w:val="18"/>
                  <w:szCs w:val="18"/>
                  <w:lang w:val="en-US" w:eastAsia="fi-FI"/>
                </w:rPr>
                <w:delText>&gt;</w:delText>
              </w:r>
              <w:bookmarkStart w:id="2209" w:name="_Toc428350024"/>
              <w:bookmarkEnd w:id="2209"/>
            </w:del>
          </w:p>
          <w:p w14:paraId="2090A104" w14:textId="77777777" w:rsidR="0064389F" w:rsidRPr="004F7283" w:rsidDel="00A609EC" w:rsidRDefault="0064389F" w:rsidP="004F7283">
            <w:pPr>
              <w:autoSpaceDE w:val="0"/>
              <w:autoSpaceDN w:val="0"/>
              <w:adjustRightInd w:val="0"/>
              <w:ind w:left="852"/>
              <w:jc w:val="left"/>
              <w:rPr>
                <w:del w:id="2210" w:author="Tekijä"/>
                <w:rFonts w:ascii="Courier New" w:hAnsi="Courier New" w:cs="Courier New"/>
                <w:color w:val="3A37FF"/>
                <w:sz w:val="18"/>
                <w:szCs w:val="18"/>
                <w:lang w:val="en-US" w:eastAsia="fi-FI"/>
              </w:rPr>
            </w:pPr>
            <w:del w:id="2211" w:author="Tekijä">
              <w:r w:rsidRPr="004F7283" w:rsidDel="00A609EC">
                <w:rPr>
                  <w:rFonts w:ascii="Courier New" w:hAnsi="Courier New" w:cs="Courier New"/>
                  <w:color w:val="3A37FF"/>
                  <w:sz w:val="18"/>
                  <w:szCs w:val="18"/>
                  <w:lang w:val="en-US" w:eastAsia="fi-FI"/>
                </w:rPr>
                <w:delText>&lt;</w:delText>
              </w:r>
              <w:r w:rsidRPr="004F7283" w:rsidDel="00A609EC">
                <w:rPr>
                  <w:rFonts w:ascii="Courier New" w:hAnsi="Courier New" w:cs="Courier New"/>
                  <w:color w:val="942334"/>
                  <w:sz w:val="18"/>
                  <w:szCs w:val="18"/>
                  <w:lang w:val="en-US" w:eastAsia="fi-FI"/>
                </w:rPr>
                <w:delText>reference</w:delText>
              </w:r>
              <w:r w:rsidRPr="004F7283" w:rsidDel="00A609EC">
                <w:rPr>
                  <w:rFonts w:ascii="Courier New" w:hAnsi="Courier New" w:cs="Courier New"/>
                  <w:i/>
                  <w:iCs/>
                  <w:color w:val="308D85"/>
                  <w:sz w:val="18"/>
                  <w:szCs w:val="18"/>
                  <w:lang w:val="en-US" w:eastAsia="fi-FI"/>
                </w:rPr>
                <w:delText xml:space="preserve"> </w:delText>
              </w:r>
              <w:r w:rsidRPr="004F7283" w:rsidDel="00A609EC">
                <w:rPr>
                  <w:rFonts w:ascii="Courier New" w:hAnsi="Courier New" w:cs="Courier New"/>
                  <w:color w:val="FF3835"/>
                  <w:sz w:val="18"/>
                  <w:szCs w:val="18"/>
                  <w:lang w:val="en-US" w:eastAsia="fi-FI"/>
                </w:rPr>
                <w:delText>value</w:delText>
              </w:r>
              <w:r w:rsidRPr="004F7283" w:rsidDel="00A609EC">
                <w:rPr>
                  <w:rFonts w:ascii="Courier New" w:hAnsi="Courier New" w:cs="Courier New"/>
                  <w:color w:val="3A37FF"/>
                  <w:sz w:val="18"/>
                  <w:szCs w:val="18"/>
                  <w:lang w:val="en-US" w:eastAsia="fi-FI"/>
                </w:rPr>
                <w:delText>="</w:delText>
              </w:r>
              <w:r w:rsidRPr="004F7283" w:rsidDel="00A609EC">
                <w:rPr>
                  <w:rFonts w:ascii="Courier New" w:hAnsi="Courier New" w:cs="Courier New"/>
                  <w:color w:val="1A2E39"/>
                  <w:sz w:val="18"/>
                  <w:szCs w:val="18"/>
                  <w:lang w:val="en-US" w:eastAsia="fi-FI"/>
                </w:rPr>
                <w:delText>#OID1.2.246.10.1234567.14.2013.123.2.1</w:delText>
              </w:r>
              <w:r w:rsidRPr="004F7283" w:rsidDel="00A609EC">
                <w:rPr>
                  <w:rFonts w:ascii="Courier New" w:hAnsi="Courier New" w:cs="Courier New"/>
                  <w:color w:val="3A37FF"/>
                  <w:sz w:val="18"/>
                  <w:szCs w:val="18"/>
                  <w:lang w:val="en-US" w:eastAsia="fi-FI"/>
                </w:rPr>
                <w:delText>"/&gt;</w:delText>
              </w:r>
              <w:bookmarkStart w:id="2212" w:name="_Toc428350025"/>
              <w:bookmarkEnd w:id="2212"/>
            </w:del>
          </w:p>
          <w:p w14:paraId="677DDB4F" w14:textId="77777777" w:rsidR="0064389F" w:rsidRPr="004F7283" w:rsidDel="00A609EC" w:rsidRDefault="0064389F" w:rsidP="004F7283">
            <w:pPr>
              <w:autoSpaceDE w:val="0"/>
              <w:autoSpaceDN w:val="0"/>
              <w:adjustRightInd w:val="0"/>
              <w:ind w:left="568"/>
              <w:jc w:val="left"/>
              <w:rPr>
                <w:del w:id="2213" w:author="Tekijä"/>
                <w:rFonts w:ascii="Courier New" w:hAnsi="Courier New" w:cs="Courier New"/>
                <w:color w:val="3A37FF"/>
                <w:sz w:val="18"/>
                <w:szCs w:val="18"/>
                <w:lang w:val="en-US" w:eastAsia="fi-FI"/>
              </w:rPr>
            </w:pPr>
            <w:del w:id="2214" w:author="Tekijä">
              <w:r w:rsidRPr="004F7283" w:rsidDel="00A609EC">
                <w:rPr>
                  <w:rFonts w:ascii="Courier New" w:hAnsi="Courier New" w:cs="Courier New"/>
                  <w:color w:val="3A37FF"/>
                  <w:sz w:val="18"/>
                  <w:szCs w:val="18"/>
                  <w:lang w:val="en-US" w:eastAsia="fi-FI"/>
                </w:rPr>
                <w:delText>&lt;/</w:delText>
              </w:r>
              <w:r w:rsidRPr="004F7283" w:rsidDel="00A609EC">
                <w:rPr>
                  <w:rFonts w:ascii="Courier New" w:hAnsi="Courier New" w:cs="Courier New"/>
                  <w:color w:val="942334"/>
                  <w:sz w:val="18"/>
                  <w:szCs w:val="18"/>
                  <w:lang w:val="en-US" w:eastAsia="fi-FI"/>
                </w:rPr>
                <w:delText>text</w:delText>
              </w:r>
              <w:r w:rsidRPr="004F7283" w:rsidDel="00A609EC">
                <w:rPr>
                  <w:rFonts w:ascii="Courier New" w:hAnsi="Courier New" w:cs="Courier New"/>
                  <w:color w:val="3A37FF"/>
                  <w:sz w:val="18"/>
                  <w:szCs w:val="18"/>
                  <w:lang w:val="en-US" w:eastAsia="fi-FI"/>
                </w:rPr>
                <w:delText>&gt;</w:delText>
              </w:r>
              <w:bookmarkStart w:id="2215" w:name="_Toc428350026"/>
              <w:bookmarkEnd w:id="2215"/>
            </w:del>
          </w:p>
          <w:p w14:paraId="62536321" w14:textId="77777777" w:rsidR="0064389F" w:rsidRPr="004F7283" w:rsidDel="00A609EC" w:rsidRDefault="0064389F" w:rsidP="004F7283">
            <w:pPr>
              <w:autoSpaceDE w:val="0"/>
              <w:autoSpaceDN w:val="0"/>
              <w:adjustRightInd w:val="0"/>
              <w:ind w:left="568"/>
              <w:jc w:val="left"/>
              <w:rPr>
                <w:del w:id="2216" w:author="Tekijä"/>
                <w:rFonts w:ascii="Courier New" w:hAnsi="Courier New" w:cs="Courier New"/>
                <w:color w:val="3A37FF"/>
                <w:sz w:val="18"/>
                <w:szCs w:val="18"/>
                <w:lang w:val="en-US" w:eastAsia="fi-FI"/>
              </w:rPr>
            </w:pPr>
            <w:del w:id="2217" w:author="Tekijä">
              <w:r w:rsidRPr="004F7283" w:rsidDel="00A609EC">
                <w:rPr>
                  <w:rFonts w:ascii="Courier New" w:hAnsi="Courier New" w:cs="Courier New"/>
                  <w:color w:val="3A37FF"/>
                  <w:sz w:val="18"/>
                  <w:szCs w:val="18"/>
                  <w:lang w:val="en-US" w:eastAsia="fi-FI"/>
                </w:rPr>
                <w:delText>&lt;!--</w:delText>
              </w:r>
              <w:r w:rsidRPr="004F7283" w:rsidDel="00A609EC">
                <w:rPr>
                  <w:rFonts w:ascii="Courier New" w:hAnsi="Courier New" w:cs="Courier New"/>
                  <w:iCs/>
                  <w:color w:val="969596"/>
                  <w:sz w:val="18"/>
                  <w:szCs w:val="18"/>
                  <w:lang w:val="en-US" w:eastAsia="fi-FI"/>
                </w:rPr>
                <w:delText xml:space="preserve"> 12 Diagnoosin toteamispäivä </w:delText>
              </w:r>
              <w:r w:rsidRPr="004F7283" w:rsidDel="00A609EC">
                <w:rPr>
                  <w:rFonts w:ascii="Courier New" w:hAnsi="Courier New" w:cs="Courier New"/>
                  <w:color w:val="3A37FF"/>
                  <w:sz w:val="18"/>
                  <w:szCs w:val="18"/>
                  <w:lang w:val="en-US" w:eastAsia="fi-FI"/>
                </w:rPr>
                <w:delText>--&gt;</w:delText>
              </w:r>
              <w:bookmarkStart w:id="2218" w:name="_Toc428350027"/>
              <w:bookmarkEnd w:id="2218"/>
            </w:del>
          </w:p>
          <w:p w14:paraId="340EC560" w14:textId="77777777" w:rsidR="0064389F" w:rsidRPr="004F7283" w:rsidDel="00A609EC" w:rsidRDefault="0064389F" w:rsidP="004F7283">
            <w:pPr>
              <w:autoSpaceDE w:val="0"/>
              <w:autoSpaceDN w:val="0"/>
              <w:adjustRightInd w:val="0"/>
              <w:ind w:left="568"/>
              <w:jc w:val="left"/>
              <w:rPr>
                <w:del w:id="2219" w:author="Tekijä"/>
                <w:rFonts w:ascii="Courier New" w:hAnsi="Courier New" w:cs="Courier New"/>
                <w:color w:val="3A37FF"/>
                <w:sz w:val="18"/>
                <w:szCs w:val="18"/>
                <w:lang w:val="en-US" w:eastAsia="fi-FI"/>
              </w:rPr>
            </w:pPr>
            <w:del w:id="2220" w:author="Tekijä">
              <w:r w:rsidRPr="004F7283" w:rsidDel="00A609EC">
                <w:rPr>
                  <w:rFonts w:ascii="Courier New" w:hAnsi="Courier New" w:cs="Courier New"/>
                  <w:color w:val="3A37FF"/>
                  <w:sz w:val="18"/>
                  <w:szCs w:val="18"/>
                  <w:lang w:val="en-US" w:eastAsia="fi-FI"/>
                </w:rPr>
                <w:delText>&lt;</w:delText>
              </w:r>
              <w:r w:rsidRPr="004F7283" w:rsidDel="00A609EC">
                <w:rPr>
                  <w:rFonts w:ascii="Courier New" w:hAnsi="Courier New" w:cs="Courier New"/>
                  <w:color w:val="942334"/>
                  <w:sz w:val="18"/>
                  <w:szCs w:val="18"/>
                  <w:lang w:val="en-US" w:eastAsia="fi-FI"/>
                </w:rPr>
                <w:delText>effectiveTime</w:delText>
              </w:r>
              <w:r w:rsidRPr="004F7283" w:rsidDel="00A609EC">
                <w:rPr>
                  <w:rFonts w:ascii="Courier New" w:hAnsi="Courier New" w:cs="Courier New"/>
                  <w:i/>
                  <w:iCs/>
                  <w:color w:val="308D85"/>
                  <w:sz w:val="18"/>
                  <w:szCs w:val="18"/>
                  <w:lang w:val="en-US" w:eastAsia="fi-FI"/>
                </w:rPr>
                <w:delText xml:space="preserve"> </w:delText>
              </w:r>
              <w:r w:rsidRPr="004F7283" w:rsidDel="00A609EC">
                <w:rPr>
                  <w:rFonts w:ascii="Courier New" w:hAnsi="Courier New" w:cs="Courier New"/>
                  <w:color w:val="FF3835"/>
                  <w:sz w:val="18"/>
                  <w:szCs w:val="18"/>
                  <w:lang w:val="en-US" w:eastAsia="fi-FI"/>
                </w:rPr>
                <w:delText>value</w:delText>
              </w:r>
              <w:r w:rsidRPr="004F7283" w:rsidDel="00A609EC">
                <w:rPr>
                  <w:rFonts w:ascii="Courier New" w:hAnsi="Courier New" w:cs="Courier New"/>
                  <w:color w:val="3A37FF"/>
                  <w:sz w:val="18"/>
                  <w:szCs w:val="18"/>
                  <w:lang w:val="en-US" w:eastAsia="fi-FI"/>
                </w:rPr>
                <w:delText>="</w:delText>
              </w:r>
              <w:r w:rsidRPr="004F7283" w:rsidDel="00A609EC">
                <w:rPr>
                  <w:rFonts w:ascii="Courier New" w:hAnsi="Courier New" w:cs="Courier New"/>
                  <w:color w:val="1A2E39"/>
                  <w:sz w:val="18"/>
                  <w:szCs w:val="18"/>
                  <w:lang w:val="en-US" w:eastAsia="fi-FI"/>
                </w:rPr>
                <w:delText>20130601</w:delText>
              </w:r>
            </w:del>
            <w:ins w:id="2221" w:author="Tekijä">
              <w:del w:id="2222" w:author="Tekijä">
                <w:r w:rsidR="005507B3" w:rsidDel="00A609EC">
                  <w:rPr>
                    <w:rFonts w:ascii="Courier New" w:hAnsi="Courier New" w:cs="Courier New"/>
                    <w:color w:val="1A2E39"/>
                    <w:sz w:val="18"/>
                    <w:szCs w:val="18"/>
                    <w:lang w:val="en-US" w:eastAsia="fi-FI"/>
                  </w:rPr>
                  <w:delText>20150601</w:delText>
                </w:r>
              </w:del>
            </w:ins>
            <w:del w:id="2223" w:author="Tekijä">
              <w:r w:rsidRPr="004F7283" w:rsidDel="00A609EC">
                <w:rPr>
                  <w:rFonts w:ascii="Courier New" w:hAnsi="Courier New" w:cs="Courier New"/>
                  <w:color w:val="3A37FF"/>
                  <w:sz w:val="18"/>
                  <w:szCs w:val="18"/>
                  <w:lang w:val="en-US" w:eastAsia="fi-FI"/>
                </w:rPr>
                <w:delText>"/&gt;</w:delText>
              </w:r>
              <w:bookmarkStart w:id="2224" w:name="_Toc428350028"/>
              <w:bookmarkEnd w:id="2224"/>
            </w:del>
          </w:p>
          <w:p w14:paraId="35B6CC4B" w14:textId="77777777" w:rsidR="0064389F" w:rsidRPr="004F7283" w:rsidDel="00A609EC" w:rsidRDefault="0064389F" w:rsidP="004F7283">
            <w:pPr>
              <w:autoSpaceDE w:val="0"/>
              <w:autoSpaceDN w:val="0"/>
              <w:adjustRightInd w:val="0"/>
              <w:ind w:left="568"/>
              <w:jc w:val="left"/>
              <w:rPr>
                <w:del w:id="2225" w:author="Tekijä"/>
                <w:rFonts w:ascii="Courier New" w:hAnsi="Courier New" w:cs="Courier New"/>
                <w:color w:val="3A37FF"/>
                <w:sz w:val="18"/>
                <w:szCs w:val="18"/>
                <w:lang w:eastAsia="fi-FI"/>
              </w:rPr>
            </w:pPr>
            <w:del w:id="2226"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iCs/>
                  <w:color w:val="969596"/>
                  <w:sz w:val="18"/>
                  <w:szCs w:val="18"/>
                  <w:lang w:eastAsia="fi-FI"/>
                </w:rPr>
                <w:delText xml:space="preserve"> 1 Diagnoosikoodi ja koodisto; diagnoosi ilmoitettu THL - Tautiluokitus ICD-10 -koodistolla </w:delText>
              </w:r>
              <w:r w:rsidRPr="004F7283" w:rsidDel="00A609EC">
                <w:rPr>
                  <w:rFonts w:ascii="Courier New" w:hAnsi="Courier New" w:cs="Courier New"/>
                  <w:color w:val="3A37FF"/>
                  <w:sz w:val="18"/>
                  <w:szCs w:val="18"/>
                  <w:lang w:eastAsia="fi-FI"/>
                </w:rPr>
                <w:delText>--&gt;</w:delText>
              </w:r>
              <w:bookmarkStart w:id="2227" w:name="_Toc428350029"/>
              <w:bookmarkEnd w:id="2227"/>
            </w:del>
          </w:p>
          <w:p w14:paraId="40C8199C" w14:textId="77777777" w:rsidR="0064389F" w:rsidRPr="004F7283" w:rsidDel="00A609EC" w:rsidRDefault="0064389F" w:rsidP="004F7283">
            <w:pPr>
              <w:autoSpaceDE w:val="0"/>
              <w:autoSpaceDN w:val="0"/>
              <w:adjustRightInd w:val="0"/>
              <w:ind w:left="568"/>
              <w:jc w:val="left"/>
              <w:rPr>
                <w:del w:id="2228" w:author="Tekijä"/>
                <w:rFonts w:ascii="Courier New" w:hAnsi="Courier New" w:cs="Courier New"/>
                <w:color w:val="3A37FF"/>
                <w:sz w:val="18"/>
                <w:szCs w:val="18"/>
                <w:lang w:val="en-US" w:eastAsia="fi-FI"/>
              </w:rPr>
            </w:pPr>
            <w:del w:id="2229" w:author="Tekijä">
              <w:r w:rsidRPr="004F7283" w:rsidDel="00A609EC">
                <w:rPr>
                  <w:rFonts w:ascii="Courier New" w:hAnsi="Courier New" w:cs="Courier New"/>
                  <w:color w:val="3A37FF"/>
                  <w:sz w:val="18"/>
                  <w:szCs w:val="18"/>
                  <w:lang w:val="en-US" w:eastAsia="fi-FI"/>
                </w:rPr>
                <w:delText>&lt;</w:delText>
              </w:r>
              <w:r w:rsidRPr="004F7283" w:rsidDel="00A609EC">
                <w:rPr>
                  <w:rFonts w:ascii="Courier New" w:hAnsi="Courier New" w:cs="Courier New"/>
                  <w:color w:val="942334"/>
                  <w:sz w:val="18"/>
                  <w:szCs w:val="18"/>
                  <w:lang w:val="en-US" w:eastAsia="fi-FI"/>
                </w:rPr>
                <w:delText>value</w:delText>
              </w:r>
              <w:r w:rsidRPr="004F7283" w:rsidDel="00A609EC">
                <w:rPr>
                  <w:rFonts w:ascii="Courier New" w:hAnsi="Courier New" w:cs="Courier New"/>
                  <w:i/>
                  <w:iCs/>
                  <w:color w:val="308D85"/>
                  <w:sz w:val="18"/>
                  <w:szCs w:val="18"/>
                  <w:lang w:val="en-US" w:eastAsia="fi-FI"/>
                </w:rPr>
                <w:delText xml:space="preserve"> </w:delText>
              </w:r>
              <w:r w:rsidRPr="004F7283" w:rsidDel="00A609EC">
                <w:rPr>
                  <w:rFonts w:ascii="Courier New" w:hAnsi="Courier New" w:cs="Courier New"/>
                  <w:color w:val="FF3835"/>
                  <w:sz w:val="18"/>
                  <w:szCs w:val="18"/>
                  <w:lang w:val="en-US" w:eastAsia="fi-FI"/>
                </w:rPr>
                <w:delText>xsi:type</w:delText>
              </w:r>
              <w:r w:rsidRPr="004F7283" w:rsidDel="00A609EC">
                <w:rPr>
                  <w:rFonts w:ascii="Courier New" w:hAnsi="Courier New" w:cs="Courier New"/>
                  <w:color w:val="3A37FF"/>
                  <w:sz w:val="18"/>
                  <w:szCs w:val="18"/>
                  <w:lang w:val="en-US" w:eastAsia="fi-FI"/>
                </w:rPr>
                <w:delText>="</w:delText>
              </w:r>
              <w:r w:rsidRPr="004F7283" w:rsidDel="00A609EC">
                <w:rPr>
                  <w:rFonts w:ascii="Courier New" w:hAnsi="Courier New" w:cs="Courier New"/>
                  <w:color w:val="1A2E39"/>
                  <w:sz w:val="18"/>
                  <w:szCs w:val="18"/>
                  <w:lang w:val="en-US" w:eastAsia="fi-FI"/>
                </w:rPr>
                <w:delText>CD</w:delText>
              </w:r>
              <w:r w:rsidRPr="004F7283" w:rsidDel="00A609EC">
                <w:rPr>
                  <w:rFonts w:ascii="Courier New" w:hAnsi="Courier New" w:cs="Courier New"/>
                  <w:color w:val="3A37FF"/>
                  <w:sz w:val="18"/>
                  <w:szCs w:val="18"/>
                  <w:lang w:val="en-US" w:eastAsia="fi-FI"/>
                </w:rPr>
                <w:delText>"</w:delText>
              </w:r>
              <w:r w:rsidRPr="004F7283" w:rsidDel="00A609EC">
                <w:rPr>
                  <w:rFonts w:ascii="Courier New" w:hAnsi="Courier New" w:cs="Courier New"/>
                  <w:i/>
                  <w:iCs/>
                  <w:color w:val="308D85"/>
                  <w:sz w:val="18"/>
                  <w:szCs w:val="18"/>
                  <w:lang w:val="en-US" w:eastAsia="fi-FI"/>
                </w:rPr>
                <w:delText xml:space="preserve"> </w:delText>
              </w:r>
              <w:r w:rsidRPr="004F7283" w:rsidDel="00A609EC">
                <w:rPr>
                  <w:rFonts w:ascii="Courier New" w:hAnsi="Courier New" w:cs="Courier New"/>
                  <w:color w:val="FF3835"/>
                  <w:sz w:val="18"/>
                  <w:szCs w:val="18"/>
                  <w:lang w:val="en-US" w:eastAsia="fi-FI"/>
                </w:rPr>
                <w:delText>code</w:delText>
              </w:r>
              <w:r w:rsidRPr="004F7283" w:rsidDel="00A609EC">
                <w:rPr>
                  <w:rFonts w:ascii="Courier New" w:hAnsi="Courier New" w:cs="Courier New"/>
                  <w:color w:val="3A37FF"/>
                  <w:sz w:val="18"/>
                  <w:szCs w:val="18"/>
                  <w:lang w:val="en-US" w:eastAsia="fi-FI"/>
                </w:rPr>
                <w:delText>="</w:delText>
              </w:r>
              <w:r w:rsidRPr="004F7283" w:rsidDel="00A609EC">
                <w:rPr>
                  <w:rFonts w:ascii="Courier New" w:hAnsi="Courier New" w:cs="Courier New"/>
                  <w:color w:val="1A2E39"/>
                  <w:sz w:val="18"/>
                  <w:szCs w:val="18"/>
                  <w:lang w:val="en-US" w:eastAsia="fi-FI"/>
                </w:rPr>
                <w:delText>K02.1</w:delText>
              </w:r>
              <w:r w:rsidRPr="004F7283" w:rsidDel="00A609EC">
                <w:rPr>
                  <w:rFonts w:ascii="Courier New" w:hAnsi="Courier New" w:cs="Courier New"/>
                  <w:color w:val="3A37FF"/>
                  <w:sz w:val="18"/>
                  <w:szCs w:val="18"/>
                  <w:lang w:val="en-US" w:eastAsia="fi-FI"/>
                </w:rPr>
                <w:delText>"</w:delText>
              </w:r>
              <w:r w:rsidRPr="004F7283" w:rsidDel="00A609EC">
                <w:rPr>
                  <w:rFonts w:ascii="Courier New" w:hAnsi="Courier New" w:cs="Courier New"/>
                  <w:i/>
                  <w:iCs/>
                  <w:color w:val="308D85"/>
                  <w:sz w:val="18"/>
                  <w:szCs w:val="18"/>
                  <w:lang w:val="en-US" w:eastAsia="fi-FI"/>
                </w:rPr>
                <w:delText xml:space="preserve"> </w:delText>
              </w:r>
              <w:r w:rsidRPr="004F7283" w:rsidDel="00A609EC">
                <w:rPr>
                  <w:rFonts w:ascii="Courier New" w:hAnsi="Courier New" w:cs="Courier New"/>
                  <w:color w:val="FF3835"/>
                  <w:sz w:val="18"/>
                  <w:szCs w:val="18"/>
                  <w:lang w:val="en-US" w:eastAsia="fi-FI"/>
                </w:rPr>
                <w:delText>codeSystem</w:delText>
              </w:r>
              <w:r w:rsidRPr="004F7283" w:rsidDel="00A609EC">
                <w:rPr>
                  <w:rFonts w:ascii="Courier New" w:hAnsi="Courier New" w:cs="Courier New"/>
                  <w:color w:val="3A37FF"/>
                  <w:sz w:val="18"/>
                  <w:szCs w:val="18"/>
                  <w:lang w:val="en-US" w:eastAsia="fi-FI"/>
                </w:rPr>
                <w:delText>="</w:delText>
              </w:r>
              <w:r w:rsidRPr="004F7283" w:rsidDel="00A609EC">
                <w:rPr>
                  <w:rFonts w:ascii="Courier New" w:hAnsi="Courier New" w:cs="Courier New"/>
                  <w:color w:val="1A2E39"/>
                  <w:sz w:val="18"/>
                  <w:szCs w:val="18"/>
                  <w:lang w:val="en-US" w:eastAsia="fi-FI"/>
                </w:rPr>
                <w:delText>1.2.246.537.6.1.1999</w:delText>
              </w:r>
              <w:r w:rsidRPr="004F7283" w:rsidDel="00A609EC">
                <w:rPr>
                  <w:rFonts w:ascii="Courier New" w:hAnsi="Courier New" w:cs="Courier New"/>
                  <w:color w:val="3A37FF"/>
                  <w:sz w:val="18"/>
                  <w:szCs w:val="18"/>
                  <w:lang w:val="en-US" w:eastAsia="fi-FI"/>
                </w:rPr>
                <w:delText>"</w:delText>
              </w:r>
              <w:r w:rsidRPr="004F7283" w:rsidDel="00A609EC">
                <w:rPr>
                  <w:rFonts w:ascii="Courier New" w:hAnsi="Courier New" w:cs="Courier New"/>
                  <w:i/>
                  <w:iCs/>
                  <w:color w:val="308D85"/>
                  <w:sz w:val="18"/>
                  <w:szCs w:val="18"/>
                  <w:lang w:val="en-US" w:eastAsia="fi-FI"/>
                </w:rPr>
                <w:delText xml:space="preserve"> </w:delText>
              </w:r>
              <w:r w:rsidRPr="004F7283" w:rsidDel="00A609EC">
                <w:rPr>
                  <w:rFonts w:ascii="Courier New" w:hAnsi="Courier New" w:cs="Courier New"/>
                  <w:color w:val="FF3835"/>
                  <w:sz w:val="18"/>
                  <w:szCs w:val="18"/>
                  <w:lang w:val="en-US" w:eastAsia="fi-FI"/>
                </w:rPr>
                <w:delText>displa</w:delText>
              </w:r>
              <w:r w:rsidRPr="004F7283" w:rsidDel="00A609EC">
                <w:rPr>
                  <w:rFonts w:ascii="Courier New" w:hAnsi="Courier New" w:cs="Courier New"/>
                  <w:color w:val="FF3835"/>
                  <w:sz w:val="18"/>
                  <w:szCs w:val="18"/>
                  <w:lang w:val="en-US" w:eastAsia="fi-FI"/>
                </w:rPr>
                <w:delText>y</w:delText>
              </w:r>
              <w:r w:rsidRPr="004F7283" w:rsidDel="00A609EC">
                <w:rPr>
                  <w:rFonts w:ascii="Courier New" w:hAnsi="Courier New" w:cs="Courier New"/>
                  <w:color w:val="FF3835"/>
                  <w:sz w:val="18"/>
                  <w:szCs w:val="18"/>
                  <w:lang w:val="en-US" w:eastAsia="fi-FI"/>
                </w:rPr>
                <w:delText>Name</w:delText>
              </w:r>
              <w:r w:rsidRPr="004F7283" w:rsidDel="00A609EC">
                <w:rPr>
                  <w:rFonts w:ascii="Courier New" w:hAnsi="Courier New" w:cs="Courier New"/>
                  <w:color w:val="3A37FF"/>
                  <w:sz w:val="18"/>
                  <w:szCs w:val="18"/>
                  <w:lang w:val="en-US" w:eastAsia="fi-FI"/>
                </w:rPr>
                <w:delText>="</w:delText>
              </w:r>
              <w:r w:rsidRPr="004F7283" w:rsidDel="00A609EC">
                <w:rPr>
                  <w:rFonts w:ascii="Courier New" w:hAnsi="Courier New" w:cs="Courier New"/>
                  <w:color w:val="1A2E39"/>
                  <w:sz w:val="18"/>
                  <w:szCs w:val="18"/>
                  <w:lang w:val="en-US" w:eastAsia="fi-FI"/>
                </w:rPr>
                <w:delText>Dentiinikaries</w:delText>
              </w:r>
              <w:r w:rsidRPr="004F7283" w:rsidDel="00A609EC">
                <w:rPr>
                  <w:rFonts w:ascii="Courier New" w:hAnsi="Courier New" w:cs="Courier New"/>
                  <w:color w:val="3A37FF"/>
                  <w:sz w:val="18"/>
                  <w:szCs w:val="18"/>
                  <w:lang w:val="en-US" w:eastAsia="fi-FI"/>
                </w:rPr>
                <w:delText>"&gt;</w:delText>
              </w:r>
              <w:bookmarkStart w:id="2230" w:name="_Toc428350030"/>
              <w:bookmarkEnd w:id="2230"/>
            </w:del>
          </w:p>
          <w:p w14:paraId="578B50A2" w14:textId="77777777" w:rsidR="0064389F" w:rsidRPr="004F7283" w:rsidDel="00A609EC" w:rsidRDefault="0064389F" w:rsidP="004F7283">
            <w:pPr>
              <w:autoSpaceDE w:val="0"/>
              <w:autoSpaceDN w:val="0"/>
              <w:adjustRightInd w:val="0"/>
              <w:ind w:left="568"/>
              <w:jc w:val="left"/>
              <w:rPr>
                <w:del w:id="2231" w:author="Tekijä"/>
                <w:rFonts w:ascii="Courier New" w:hAnsi="Courier New" w:cs="Courier New"/>
                <w:color w:val="3A37FF"/>
                <w:sz w:val="18"/>
                <w:szCs w:val="18"/>
                <w:lang w:eastAsia="fi-FI"/>
              </w:rPr>
            </w:pPr>
            <w:del w:id="2232"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iCs/>
                  <w:color w:val="969596"/>
                  <w:sz w:val="18"/>
                  <w:szCs w:val="18"/>
                  <w:lang w:eastAsia="fi-FI"/>
                </w:rPr>
                <w:delText xml:space="preserve">  21 Diagnoosin nimi: Täydennetty tai muokattu diagnoosin nimi vapaamuotoisena tekstinä, mikäli tämä puuttuu käytetään em. koodiston mukaista nimeä </w:delText>
              </w:r>
              <w:r w:rsidRPr="004F7283" w:rsidDel="00A609EC">
                <w:rPr>
                  <w:rFonts w:ascii="Courier New" w:hAnsi="Courier New" w:cs="Courier New"/>
                  <w:color w:val="3A37FF"/>
                  <w:sz w:val="18"/>
                  <w:szCs w:val="18"/>
                  <w:lang w:eastAsia="fi-FI"/>
                </w:rPr>
                <w:delText>--&gt;</w:delText>
              </w:r>
              <w:bookmarkStart w:id="2233" w:name="_Toc428350031"/>
              <w:bookmarkEnd w:id="2233"/>
            </w:del>
          </w:p>
          <w:p w14:paraId="16A14453" w14:textId="77777777" w:rsidR="0064389F" w:rsidRPr="004F7283" w:rsidDel="00A609EC" w:rsidRDefault="0064389F" w:rsidP="004F7283">
            <w:pPr>
              <w:autoSpaceDE w:val="0"/>
              <w:autoSpaceDN w:val="0"/>
              <w:adjustRightInd w:val="0"/>
              <w:ind w:left="568"/>
              <w:jc w:val="left"/>
              <w:rPr>
                <w:del w:id="2234" w:author="Tekijä"/>
                <w:rFonts w:ascii="Courier New" w:hAnsi="Courier New" w:cs="Courier New"/>
                <w:color w:val="3A37FF"/>
                <w:sz w:val="18"/>
                <w:szCs w:val="18"/>
                <w:lang w:val="en-US" w:eastAsia="fi-FI"/>
              </w:rPr>
            </w:pPr>
            <w:del w:id="2235" w:author="Tekijä">
              <w:r w:rsidRPr="004F7283" w:rsidDel="00A609EC">
                <w:rPr>
                  <w:rFonts w:ascii="Courier New" w:hAnsi="Courier New" w:cs="Courier New"/>
                  <w:color w:val="3A37FF"/>
                  <w:sz w:val="18"/>
                  <w:szCs w:val="18"/>
                  <w:lang w:val="en-US" w:eastAsia="fi-FI"/>
                </w:rPr>
                <w:delText>&lt;</w:delText>
              </w:r>
              <w:r w:rsidRPr="004F7283" w:rsidDel="00A609EC">
                <w:rPr>
                  <w:rFonts w:ascii="Courier New" w:hAnsi="Courier New" w:cs="Courier New"/>
                  <w:color w:val="942334"/>
                  <w:sz w:val="18"/>
                  <w:szCs w:val="18"/>
                  <w:lang w:val="en-US" w:eastAsia="fi-FI"/>
                </w:rPr>
                <w:delText>originalText</w:delText>
              </w:r>
              <w:r w:rsidRPr="004F7283" w:rsidDel="00A609EC">
                <w:rPr>
                  <w:rFonts w:ascii="Courier New" w:hAnsi="Courier New" w:cs="Courier New"/>
                  <w:color w:val="3A37FF"/>
                  <w:sz w:val="18"/>
                  <w:szCs w:val="18"/>
                  <w:lang w:val="en-US" w:eastAsia="fi-FI"/>
                </w:rPr>
                <w:delText>&gt;</w:delText>
              </w:r>
              <w:bookmarkStart w:id="2236" w:name="_Toc428350032"/>
              <w:bookmarkEnd w:id="2236"/>
            </w:del>
          </w:p>
          <w:p w14:paraId="43C6E617" w14:textId="77777777" w:rsidR="0064389F" w:rsidRPr="004F7283" w:rsidDel="00A609EC" w:rsidRDefault="0064389F" w:rsidP="004F7283">
            <w:pPr>
              <w:autoSpaceDE w:val="0"/>
              <w:autoSpaceDN w:val="0"/>
              <w:adjustRightInd w:val="0"/>
              <w:ind w:left="852"/>
              <w:jc w:val="left"/>
              <w:rPr>
                <w:del w:id="2237" w:author="Tekijä"/>
                <w:rFonts w:ascii="Courier New" w:hAnsi="Courier New" w:cs="Courier New"/>
                <w:color w:val="3A37FF"/>
                <w:sz w:val="18"/>
                <w:szCs w:val="18"/>
                <w:lang w:val="en-US" w:eastAsia="fi-FI"/>
              </w:rPr>
            </w:pPr>
            <w:del w:id="2238" w:author="Tekijä">
              <w:r w:rsidRPr="004F7283" w:rsidDel="00A609EC">
                <w:rPr>
                  <w:rFonts w:ascii="Courier New" w:hAnsi="Courier New" w:cs="Courier New"/>
                  <w:color w:val="3A37FF"/>
                  <w:sz w:val="18"/>
                  <w:szCs w:val="18"/>
                  <w:lang w:val="en-US" w:eastAsia="fi-FI"/>
                </w:rPr>
                <w:delText>&lt;</w:delText>
              </w:r>
              <w:r w:rsidRPr="004F7283" w:rsidDel="00A609EC">
                <w:rPr>
                  <w:rFonts w:ascii="Courier New" w:hAnsi="Courier New" w:cs="Courier New"/>
                  <w:color w:val="942334"/>
                  <w:sz w:val="18"/>
                  <w:szCs w:val="18"/>
                  <w:lang w:val="en-US" w:eastAsia="fi-FI"/>
                </w:rPr>
                <w:delText>reference</w:delText>
              </w:r>
              <w:r w:rsidRPr="004F7283" w:rsidDel="00A609EC">
                <w:rPr>
                  <w:rFonts w:ascii="Courier New" w:hAnsi="Courier New" w:cs="Courier New"/>
                  <w:i/>
                  <w:iCs/>
                  <w:color w:val="308D85"/>
                  <w:sz w:val="18"/>
                  <w:szCs w:val="18"/>
                  <w:lang w:val="en-US" w:eastAsia="fi-FI"/>
                </w:rPr>
                <w:delText xml:space="preserve"> </w:delText>
              </w:r>
              <w:r w:rsidRPr="004F7283" w:rsidDel="00A609EC">
                <w:rPr>
                  <w:rFonts w:ascii="Courier New" w:hAnsi="Courier New" w:cs="Courier New"/>
                  <w:color w:val="FF3835"/>
                  <w:sz w:val="18"/>
                  <w:szCs w:val="18"/>
                  <w:lang w:val="en-US" w:eastAsia="fi-FI"/>
                </w:rPr>
                <w:delText>value</w:delText>
              </w:r>
              <w:r w:rsidRPr="004F7283" w:rsidDel="00A609EC">
                <w:rPr>
                  <w:rFonts w:ascii="Courier New" w:hAnsi="Courier New" w:cs="Courier New"/>
                  <w:color w:val="3A37FF"/>
                  <w:sz w:val="18"/>
                  <w:szCs w:val="18"/>
                  <w:lang w:val="en-US" w:eastAsia="fi-FI"/>
                </w:rPr>
                <w:delText>="</w:delText>
              </w:r>
              <w:r w:rsidRPr="004F7283" w:rsidDel="00A609EC">
                <w:rPr>
                  <w:rFonts w:ascii="Courier New" w:hAnsi="Courier New" w:cs="Courier New"/>
                  <w:color w:val="1A2E39"/>
                  <w:sz w:val="18"/>
                  <w:szCs w:val="18"/>
                  <w:lang w:val="en-US" w:eastAsia="fi-FI"/>
                </w:rPr>
                <w:delText>#OID1.2.246.10.1234567.14.2013.123.2.2</w:delText>
              </w:r>
              <w:r w:rsidRPr="004F7283" w:rsidDel="00A609EC">
                <w:rPr>
                  <w:rFonts w:ascii="Courier New" w:hAnsi="Courier New" w:cs="Courier New"/>
                  <w:color w:val="3A37FF"/>
                  <w:sz w:val="18"/>
                  <w:szCs w:val="18"/>
                  <w:lang w:val="en-US" w:eastAsia="fi-FI"/>
                </w:rPr>
                <w:delText>"/&gt;</w:delText>
              </w:r>
              <w:bookmarkStart w:id="2239" w:name="_Toc428350033"/>
              <w:bookmarkEnd w:id="2239"/>
            </w:del>
          </w:p>
          <w:p w14:paraId="4075D433" w14:textId="77777777" w:rsidR="0064389F" w:rsidRPr="004F7283" w:rsidDel="00A609EC" w:rsidRDefault="0064389F" w:rsidP="004F7283">
            <w:pPr>
              <w:autoSpaceDE w:val="0"/>
              <w:autoSpaceDN w:val="0"/>
              <w:adjustRightInd w:val="0"/>
              <w:ind w:left="568"/>
              <w:jc w:val="left"/>
              <w:rPr>
                <w:del w:id="2240" w:author="Tekijä"/>
                <w:rFonts w:ascii="Courier New" w:hAnsi="Courier New" w:cs="Courier New"/>
                <w:color w:val="3A37FF"/>
                <w:sz w:val="18"/>
                <w:szCs w:val="18"/>
                <w:lang w:val="en-US" w:eastAsia="fi-FI"/>
              </w:rPr>
            </w:pPr>
            <w:del w:id="2241" w:author="Tekijä">
              <w:r w:rsidRPr="004F7283" w:rsidDel="00A609EC">
                <w:rPr>
                  <w:rFonts w:ascii="Courier New" w:hAnsi="Courier New" w:cs="Courier New"/>
                  <w:color w:val="3A37FF"/>
                  <w:sz w:val="18"/>
                  <w:szCs w:val="18"/>
                  <w:lang w:val="en-US" w:eastAsia="fi-FI"/>
                </w:rPr>
                <w:delText>&lt;/</w:delText>
              </w:r>
              <w:r w:rsidRPr="004F7283" w:rsidDel="00A609EC">
                <w:rPr>
                  <w:rFonts w:ascii="Courier New" w:hAnsi="Courier New" w:cs="Courier New"/>
                  <w:color w:val="942334"/>
                  <w:sz w:val="18"/>
                  <w:szCs w:val="18"/>
                  <w:lang w:val="en-US" w:eastAsia="fi-FI"/>
                </w:rPr>
                <w:delText>originalText</w:delText>
              </w:r>
              <w:r w:rsidRPr="004F7283" w:rsidDel="00A609EC">
                <w:rPr>
                  <w:rFonts w:ascii="Courier New" w:hAnsi="Courier New" w:cs="Courier New"/>
                  <w:color w:val="3A37FF"/>
                  <w:sz w:val="18"/>
                  <w:szCs w:val="18"/>
                  <w:lang w:val="en-US" w:eastAsia="fi-FI"/>
                </w:rPr>
                <w:delText>&gt;</w:delText>
              </w:r>
              <w:bookmarkStart w:id="2242" w:name="_Toc428350034"/>
              <w:bookmarkEnd w:id="2242"/>
            </w:del>
          </w:p>
          <w:p w14:paraId="035A8C30" w14:textId="77777777" w:rsidR="0064389F" w:rsidRPr="004F7283" w:rsidDel="00A609EC" w:rsidRDefault="0064389F" w:rsidP="004F7283">
            <w:pPr>
              <w:autoSpaceDE w:val="0"/>
              <w:autoSpaceDN w:val="0"/>
              <w:adjustRightInd w:val="0"/>
              <w:ind w:left="568"/>
              <w:jc w:val="left"/>
              <w:rPr>
                <w:del w:id="2243" w:author="Tekijä"/>
                <w:rFonts w:ascii="Courier New" w:hAnsi="Courier New" w:cs="Courier New"/>
                <w:color w:val="3A37FF"/>
                <w:sz w:val="18"/>
                <w:szCs w:val="18"/>
                <w:lang w:eastAsia="fi-FI"/>
              </w:rPr>
            </w:pPr>
            <w:del w:id="2244"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color w:val="942334"/>
                  <w:sz w:val="18"/>
                  <w:szCs w:val="18"/>
                  <w:lang w:eastAsia="fi-FI"/>
                </w:rPr>
                <w:delText>value</w:delText>
              </w:r>
              <w:r w:rsidRPr="004F7283" w:rsidDel="00A609EC">
                <w:rPr>
                  <w:rFonts w:ascii="Courier New" w:hAnsi="Courier New" w:cs="Courier New"/>
                  <w:color w:val="3A37FF"/>
                  <w:sz w:val="18"/>
                  <w:szCs w:val="18"/>
                  <w:lang w:eastAsia="fi-FI"/>
                </w:rPr>
                <w:delText>&gt;</w:delText>
              </w:r>
              <w:bookmarkStart w:id="2245" w:name="_Toc428350035"/>
              <w:bookmarkEnd w:id="2245"/>
            </w:del>
          </w:p>
          <w:p w14:paraId="43C0B0E1" w14:textId="77777777" w:rsidR="0064389F" w:rsidRPr="004F7283" w:rsidDel="00A609EC" w:rsidRDefault="0064389F" w:rsidP="004F7283">
            <w:pPr>
              <w:autoSpaceDE w:val="0"/>
              <w:autoSpaceDN w:val="0"/>
              <w:adjustRightInd w:val="0"/>
              <w:ind w:left="568"/>
              <w:jc w:val="left"/>
              <w:rPr>
                <w:del w:id="2246" w:author="Tekijä"/>
                <w:rFonts w:ascii="Courier New" w:hAnsi="Courier New" w:cs="Courier New"/>
                <w:color w:val="3A37FF"/>
                <w:sz w:val="18"/>
                <w:szCs w:val="18"/>
                <w:lang w:eastAsia="fi-FI"/>
              </w:rPr>
            </w:pPr>
            <w:del w:id="2247"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iCs/>
                  <w:color w:val="969596"/>
                  <w:sz w:val="18"/>
                  <w:szCs w:val="18"/>
                  <w:lang w:eastAsia="fi-FI"/>
                </w:rPr>
                <w:delText xml:space="preserve"> 11 Diagnoosin toteajan tiedot </w:delText>
              </w:r>
              <w:r w:rsidRPr="004F7283" w:rsidDel="00A609EC">
                <w:rPr>
                  <w:rFonts w:ascii="Courier New" w:hAnsi="Courier New" w:cs="Courier New"/>
                  <w:color w:val="3A37FF"/>
                  <w:sz w:val="18"/>
                  <w:szCs w:val="18"/>
                  <w:lang w:eastAsia="fi-FI"/>
                </w:rPr>
                <w:delText>--&gt;</w:delText>
              </w:r>
              <w:bookmarkStart w:id="2248" w:name="_Toc428350036"/>
              <w:bookmarkEnd w:id="2248"/>
            </w:del>
          </w:p>
          <w:p w14:paraId="524E7E5B" w14:textId="77777777" w:rsidR="0064389F" w:rsidRPr="004F7283" w:rsidDel="00A609EC" w:rsidRDefault="0064389F" w:rsidP="004F7283">
            <w:pPr>
              <w:autoSpaceDE w:val="0"/>
              <w:autoSpaceDN w:val="0"/>
              <w:adjustRightInd w:val="0"/>
              <w:ind w:left="568"/>
              <w:jc w:val="left"/>
              <w:rPr>
                <w:del w:id="2249" w:author="Tekijä"/>
                <w:rFonts w:ascii="Courier New" w:hAnsi="Courier New" w:cs="Courier New"/>
                <w:color w:val="3A37FF"/>
                <w:sz w:val="18"/>
                <w:szCs w:val="18"/>
                <w:lang w:eastAsia="fi-FI"/>
              </w:rPr>
            </w:pPr>
            <w:del w:id="2250"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color w:val="942334"/>
                  <w:sz w:val="18"/>
                  <w:szCs w:val="18"/>
                  <w:lang w:eastAsia="fi-FI"/>
                </w:rPr>
                <w:delText>author</w:delText>
              </w:r>
              <w:r w:rsidRPr="004F7283" w:rsidDel="00A609EC">
                <w:rPr>
                  <w:rFonts w:ascii="Courier New" w:hAnsi="Courier New" w:cs="Courier New"/>
                  <w:color w:val="3A37FF"/>
                  <w:sz w:val="18"/>
                  <w:szCs w:val="18"/>
                  <w:lang w:eastAsia="fi-FI"/>
                </w:rPr>
                <w:delText>&gt;</w:delText>
              </w:r>
              <w:bookmarkStart w:id="2251" w:name="_Toc428350037"/>
              <w:bookmarkEnd w:id="2251"/>
            </w:del>
          </w:p>
          <w:p w14:paraId="28524200" w14:textId="77777777" w:rsidR="0064389F" w:rsidRPr="004F7283" w:rsidDel="00A609EC" w:rsidRDefault="0064389F" w:rsidP="004F7283">
            <w:pPr>
              <w:autoSpaceDE w:val="0"/>
              <w:autoSpaceDN w:val="0"/>
              <w:adjustRightInd w:val="0"/>
              <w:ind w:left="852"/>
              <w:jc w:val="left"/>
              <w:rPr>
                <w:del w:id="2252" w:author="Tekijä"/>
                <w:rFonts w:ascii="Courier New" w:hAnsi="Courier New" w:cs="Courier New"/>
                <w:color w:val="3A37FF"/>
                <w:sz w:val="18"/>
                <w:szCs w:val="18"/>
                <w:lang w:eastAsia="fi-FI"/>
              </w:rPr>
            </w:pPr>
            <w:del w:id="2253" w:author="Tekijä">
              <w:r w:rsidRPr="004F7283" w:rsidDel="00A609EC">
                <w:rPr>
                  <w:rFonts w:ascii="Courier New" w:hAnsi="Courier New" w:cs="Courier New"/>
                  <w:color w:val="3A37FF"/>
                  <w:sz w:val="18"/>
                  <w:szCs w:val="18"/>
                  <w:lang w:eastAsia="fi-FI"/>
                </w:rPr>
                <w:delText>...</w:delText>
              </w:r>
              <w:bookmarkStart w:id="2254" w:name="_Toc428350038"/>
              <w:bookmarkEnd w:id="2254"/>
            </w:del>
          </w:p>
          <w:p w14:paraId="76BAC4C7" w14:textId="77777777" w:rsidR="0064389F" w:rsidRPr="004F7283" w:rsidDel="00A609EC" w:rsidRDefault="0064389F" w:rsidP="004F7283">
            <w:pPr>
              <w:autoSpaceDE w:val="0"/>
              <w:autoSpaceDN w:val="0"/>
              <w:adjustRightInd w:val="0"/>
              <w:ind w:left="568"/>
              <w:jc w:val="left"/>
              <w:rPr>
                <w:del w:id="2255" w:author="Tekijä"/>
                <w:rFonts w:ascii="Courier New" w:hAnsi="Courier New" w:cs="Courier New"/>
                <w:color w:val="3A37FF"/>
                <w:sz w:val="18"/>
                <w:szCs w:val="18"/>
                <w:lang w:eastAsia="fi-FI"/>
              </w:rPr>
            </w:pPr>
            <w:del w:id="2256"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color w:val="942334"/>
                  <w:sz w:val="18"/>
                  <w:szCs w:val="18"/>
                  <w:lang w:eastAsia="fi-FI"/>
                </w:rPr>
                <w:delText>author</w:delText>
              </w:r>
              <w:r w:rsidRPr="004F7283" w:rsidDel="00A609EC">
                <w:rPr>
                  <w:rFonts w:ascii="Courier New" w:hAnsi="Courier New" w:cs="Courier New"/>
                  <w:color w:val="3A37FF"/>
                  <w:sz w:val="18"/>
                  <w:szCs w:val="18"/>
                  <w:lang w:eastAsia="fi-FI"/>
                </w:rPr>
                <w:delText>&gt;</w:delText>
              </w:r>
              <w:bookmarkStart w:id="2257" w:name="_Toc428350039"/>
              <w:bookmarkEnd w:id="2257"/>
            </w:del>
          </w:p>
          <w:p w14:paraId="761BEAC5" w14:textId="77777777" w:rsidR="0064389F" w:rsidRPr="004F7283" w:rsidDel="00A609EC" w:rsidRDefault="0064389F" w:rsidP="004F7283">
            <w:pPr>
              <w:autoSpaceDE w:val="0"/>
              <w:autoSpaceDN w:val="0"/>
              <w:adjustRightInd w:val="0"/>
              <w:ind w:left="568"/>
              <w:jc w:val="left"/>
              <w:rPr>
                <w:del w:id="2258" w:author="Tekijä"/>
                <w:rFonts w:ascii="Courier New" w:hAnsi="Courier New" w:cs="Courier New"/>
                <w:color w:val="3A37FF"/>
                <w:sz w:val="18"/>
                <w:szCs w:val="18"/>
                <w:lang w:eastAsia="fi-FI"/>
              </w:rPr>
            </w:pPr>
            <w:del w:id="2259"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iCs/>
                  <w:color w:val="969596"/>
                  <w:sz w:val="18"/>
                  <w:szCs w:val="18"/>
                  <w:lang w:eastAsia="fi-FI"/>
                </w:rPr>
                <w:delText xml:space="preserve"> 3 Diagnoosin ulkoinen syy (Syydiagnoosi) entryRelationship-komponenttina </w:delText>
              </w:r>
              <w:r w:rsidRPr="004F7283" w:rsidDel="00A609EC">
                <w:rPr>
                  <w:rFonts w:ascii="Courier New" w:hAnsi="Courier New" w:cs="Courier New"/>
                  <w:color w:val="3A37FF"/>
                  <w:sz w:val="18"/>
                  <w:szCs w:val="18"/>
                  <w:lang w:eastAsia="fi-FI"/>
                </w:rPr>
                <w:delText>--&gt;</w:delText>
              </w:r>
              <w:bookmarkStart w:id="2260" w:name="_Toc428350040"/>
              <w:bookmarkEnd w:id="2260"/>
            </w:del>
          </w:p>
          <w:p w14:paraId="280A77BC" w14:textId="77777777" w:rsidR="0064389F" w:rsidRPr="004F7283" w:rsidDel="00A609EC" w:rsidRDefault="0064389F" w:rsidP="004F7283">
            <w:pPr>
              <w:autoSpaceDE w:val="0"/>
              <w:autoSpaceDN w:val="0"/>
              <w:adjustRightInd w:val="0"/>
              <w:ind w:left="568"/>
              <w:jc w:val="left"/>
              <w:rPr>
                <w:del w:id="2261" w:author="Tekijä"/>
                <w:rFonts w:ascii="Courier New" w:hAnsi="Courier New" w:cs="Courier New"/>
                <w:color w:val="3A37FF"/>
                <w:sz w:val="18"/>
                <w:szCs w:val="18"/>
                <w:lang w:val="en-US" w:eastAsia="fi-FI"/>
              </w:rPr>
            </w:pPr>
            <w:del w:id="2262" w:author="Tekijä">
              <w:r w:rsidRPr="004F7283" w:rsidDel="00A609EC">
                <w:rPr>
                  <w:rFonts w:ascii="Courier New" w:hAnsi="Courier New" w:cs="Courier New"/>
                  <w:color w:val="3A37FF"/>
                  <w:sz w:val="18"/>
                  <w:szCs w:val="18"/>
                  <w:lang w:val="en-US" w:eastAsia="fi-FI"/>
                </w:rPr>
                <w:delText>&lt;</w:delText>
              </w:r>
              <w:r w:rsidRPr="004F7283" w:rsidDel="00A609EC">
                <w:rPr>
                  <w:rFonts w:ascii="Courier New" w:hAnsi="Courier New" w:cs="Courier New"/>
                  <w:color w:val="942334"/>
                  <w:sz w:val="18"/>
                  <w:szCs w:val="18"/>
                  <w:lang w:val="en-US" w:eastAsia="fi-FI"/>
                </w:rPr>
                <w:delText>entryRelationship</w:delText>
              </w:r>
              <w:r w:rsidRPr="004F7283" w:rsidDel="00A609EC">
                <w:rPr>
                  <w:rFonts w:ascii="Courier New" w:hAnsi="Courier New" w:cs="Courier New"/>
                  <w:i/>
                  <w:iCs/>
                  <w:color w:val="308D85"/>
                  <w:sz w:val="18"/>
                  <w:szCs w:val="18"/>
                  <w:lang w:val="en-US" w:eastAsia="fi-FI"/>
                </w:rPr>
                <w:delText xml:space="preserve"> </w:delText>
              </w:r>
              <w:r w:rsidRPr="004F7283" w:rsidDel="00A609EC">
                <w:rPr>
                  <w:rFonts w:ascii="Courier New" w:hAnsi="Courier New" w:cs="Courier New"/>
                  <w:color w:val="FF3835"/>
                  <w:sz w:val="18"/>
                  <w:szCs w:val="18"/>
                  <w:lang w:val="en-US" w:eastAsia="fi-FI"/>
                </w:rPr>
                <w:delText>typeCode</w:delText>
              </w:r>
              <w:r w:rsidRPr="004F7283" w:rsidDel="00A609EC">
                <w:rPr>
                  <w:rFonts w:ascii="Courier New" w:hAnsi="Courier New" w:cs="Courier New"/>
                  <w:color w:val="3A37FF"/>
                  <w:sz w:val="18"/>
                  <w:szCs w:val="18"/>
                  <w:lang w:val="en-US" w:eastAsia="fi-FI"/>
                </w:rPr>
                <w:delText>="</w:delText>
              </w:r>
              <w:r w:rsidRPr="004F7283" w:rsidDel="00A609EC">
                <w:rPr>
                  <w:rFonts w:ascii="Courier New" w:hAnsi="Courier New" w:cs="Courier New"/>
                  <w:color w:val="1A2E39"/>
                  <w:sz w:val="18"/>
                  <w:szCs w:val="18"/>
                  <w:lang w:val="en-US" w:eastAsia="fi-FI"/>
                </w:rPr>
                <w:delText>MFST</w:delText>
              </w:r>
              <w:r w:rsidRPr="004F7283" w:rsidDel="00A609EC">
                <w:rPr>
                  <w:rFonts w:ascii="Courier New" w:hAnsi="Courier New" w:cs="Courier New"/>
                  <w:color w:val="3A37FF"/>
                  <w:sz w:val="18"/>
                  <w:szCs w:val="18"/>
                  <w:lang w:val="en-US" w:eastAsia="fi-FI"/>
                </w:rPr>
                <w:delText>"&gt;</w:delText>
              </w:r>
              <w:bookmarkStart w:id="2263" w:name="_Toc428350041"/>
              <w:bookmarkEnd w:id="2263"/>
            </w:del>
          </w:p>
          <w:p w14:paraId="34A03DFD" w14:textId="77777777" w:rsidR="0064389F" w:rsidRPr="004F7283" w:rsidDel="00A609EC" w:rsidRDefault="0064389F" w:rsidP="004F7283">
            <w:pPr>
              <w:autoSpaceDE w:val="0"/>
              <w:autoSpaceDN w:val="0"/>
              <w:adjustRightInd w:val="0"/>
              <w:ind w:left="852"/>
              <w:jc w:val="left"/>
              <w:rPr>
                <w:del w:id="2264" w:author="Tekijä"/>
                <w:rFonts w:ascii="Courier New" w:hAnsi="Courier New" w:cs="Courier New"/>
                <w:color w:val="3A37FF"/>
                <w:sz w:val="18"/>
                <w:szCs w:val="18"/>
                <w:lang w:val="en-US" w:eastAsia="fi-FI"/>
              </w:rPr>
            </w:pPr>
            <w:del w:id="2265" w:author="Tekijä">
              <w:r w:rsidRPr="004F7283" w:rsidDel="00A609EC">
                <w:rPr>
                  <w:rFonts w:ascii="Courier New" w:hAnsi="Courier New" w:cs="Courier New"/>
                  <w:color w:val="3A37FF"/>
                  <w:sz w:val="18"/>
                  <w:szCs w:val="18"/>
                  <w:lang w:val="en-US" w:eastAsia="fi-FI"/>
                </w:rPr>
                <w:delText>&lt;</w:delText>
              </w:r>
              <w:r w:rsidRPr="004F7283" w:rsidDel="00A609EC">
                <w:rPr>
                  <w:rFonts w:ascii="Courier New" w:hAnsi="Courier New" w:cs="Courier New"/>
                  <w:color w:val="942334"/>
                  <w:sz w:val="18"/>
                  <w:szCs w:val="18"/>
                  <w:lang w:val="en-US" w:eastAsia="fi-FI"/>
                </w:rPr>
                <w:delText>observation</w:delText>
              </w:r>
              <w:r w:rsidRPr="004F7283" w:rsidDel="00A609EC">
                <w:rPr>
                  <w:rFonts w:ascii="Courier New" w:hAnsi="Courier New" w:cs="Courier New"/>
                  <w:i/>
                  <w:iCs/>
                  <w:color w:val="308D85"/>
                  <w:sz w:val="18"/>
                  <w:szCs w:val="18"/>
                  <w:lang w:val="en-US" w:eastAsia="fi-FI"/>
                </w:rPr>
                <w:delText xml:space="preserve"> </w:delText>
              </w:r>
              <w:r w:rsidRPr="004F7283" w:rsidDel="00A609EC">
                <w:rPr>
                  <w:rFonts w:ascii="Courier New" w:hAnsi="Courier New" w:cs="Courier New"/>
                  <w:color w:val="FF3835"/>
                  <w:sz w:val="18"/>
                  <w:szCs w:val="18"/>
                  <w:lang w:val="en-US" w:eastAsia="fi-FI"/>
                </w:rPr>
                <w:delText>classCode</w:delText>
              </w:r>
              <w:r w:rsidRPr="004F7283" w:rsidDel="00A609EC">
                <w:rPr>
                  <w:rFonts w:ascii="Courier New" w:hAnsi="Courier New" w:cs="Courier New"/>
                  <w:color w:val="3A37FF"/>
                  <w:sz w:val="18"/>
                  <w:szCs w:val="18"/>
                  <w:lang w:val="en-US" w:eastAsia="fi-FI"/>
                </w:rPr>
                <w:delText>="</w:delText>
              </w:r>
              <w:r w:rsidRPr="004F7283" w:rsidDel="00A609EC">
                <w:rPr>
                  <w:rFonts w:ascii="Courier New" w:hAnsi="Courier New" w:cs="Courier New"/>
                  <w:color w:val="1A2E39"/>
                  <w:sz w:val="18"/>
                  <w:szCs w:val="18"/>
                  <w:lang w:val="en-US" w:eastAsia="fi-FI"/>
                </w:rPr>
                <w:delText>OBS</w:delText>
              </w:r>
              <w:r w:rsidRPr="004F7283" w:rsidDel="00A609EC">
                <w:rPr>
                  <w:rFonts w:ascii="Courier New" w:hAnsi="Courier New" w:cs="Courier New"/>
                  <w:color w:val="3A37FF"/>
                  <w:sz w:val="18"/>
                  <w:szCs w:val="18"/>
                  <w:lang w:val="en-US" w:eastAsia="fi-FI"/>
                </w:rPr>
                <w:delText>"</w:delText>
              </w:r>
              <w:r w:rsidRPr="004F7283" w:rsidDel="00A609EC">
                <w:rPr>
                  <w:rFonts w:ascii="Courier New" w:hAnsi="Courier New" w:cs="Courier New"/>
                  <w:i/>
                  <w:iCs/>
                  <w:color w:val="308D85"/>
                  <w:sz w:val="18"/>
                  <w:szCs w:val="18"/>
                  <w:lang w:val="en-US" w:eastAsia="fi-FI"/>
                </w:rPr>
                <w:delText xml:space="preserve"> </w:delText>
              </w:r>
              <w:r w:rsidRPr="004F7283" w:rsidDel="00A609EC">
                <w:rPr>
                  <w:rFonts w:ascii="Courier New" w:hAnsi="Courier New" w:cs="Courier New"/>
                  <w:color w:val="FF3835"/>
                  <w:sz w:val="18"/>
                  <w:szCs w:val="18"/>
                  <w:lang w:val="en-US" w:eastAsia="fi-FI"/>
                </w:rPr>
                <w:delText>moodCode</w:delText>
              </w:r>
              <w:r w:rsidRPr="004F7283" w:rsidDel="00A609EC">
                <w:rPr>
                  <w:rFonts w:ascii="Courier New" w:hAnsi="Courier New" w:cs="Courier New"/>
                  <w:color w:val="3A37FF"/>
                  <w:sz w:val="18"/>
                  <w:szCs w:val="18"/>
                  <w:lang w:val="en-US" w:eastAsia="fi-FI"/>
                </w:rPr>
                <w:delText>="</w:delText>
              </w:r>
              <w:r w:rsidRPr="004F7283" w:rsidDel="00A609EC">
                <w:rPr>
                  <w:rFonts w:ascii="Courier New" w:hAnsi="Courier New" w:cs="Courier New"/>
                  <w:color w:val="1A2E39"/>
                  <w:sz w:val="18"/>
                  <w:szCs w:val="18"/>
                  <w:lang w:val="en-US" w:eastAsia="fi-FI"/>
                </w:rPr>
                <w:delText>EVN</w:delText>
              </w:r>
              <w:r w:rsidRPr="004F7283" w:rsidDel="00A609EC">
                <w:rPr>
                  <w:rFonts w:ascii="Courier New" w:hAnsi="Courier New" w:cs="Courier New"/>
                  <w:color w:val="3A37FF"/>
                  <w:sz w:val="18"/>
                  <w:szCs w:val="18"/>
                  <w:lang w:val="en-US" w:eastAsia="fi-FI"/>
                </w:rPr>
                <w:delText>"&gt;</w:delText>
              </w:r>
              <w:bookmarkStart w:id="2266" w:name="_Toc428350042"/>
              <w:bookmarkEnd w:id="2266"/>
            </w:del>
          </w:p>
          <w:p w14:paraId="0276F2D3" w14:textId="77777777" w:rsidR="0064389F" w:rsidRPr="004F7283" w:rsidDel="00A609EC" w:rsidRDefault="0064389F" w:rsidP="004F7283">
            <w:pPr>
              <w:autoSpaceDE w:val="0"/>
              <w:autoSpaceDN w:val="0"/>
              <w:adjustRightInd w:val="0"/>
              <w:ind w:left="1136"/>
              <w:jc w:val="left"/>
              <w:rPr>
                <w:del w:id="2267" w:author="Tekijä"/>
                <w:rFonts w:ascii="Courier New" w:hAnsi="Courier New" w:cs="Courier New"/>
                <w:color w:val="3A37FF"/>
                <w:sz w:val="18"/>
                <w:szCs w:val="18"/>
                <w:lang w:val="en-US" w:eastAsia="fi-FI"/>
              </w:rPr>
            </w:pPr>
            <w:del w:id="2268" w:author="Tekijä">
              <w:r w:rsidRPr="004F7283" w:rsidDel="00A609EC">
                <w:rPr>
                  <w:rFonts w:ascii="Courier New" w:hAnsi="Courier New" w:cs="Courier New"/>
                  <w:color w:val="3A37FF"/>
                  <w:sz w:val="18"/>
                  <w:szCs w:val="18"/>
                  <w:lang w:val="en-US" w:eastAsia="fi-FI"/>
                </w:rPr>
                <w:delText>&lt;</w:delText>
              </w:r>
              <w:r w:rsidRPr="004F7283" w:rsidDel="00A609EC">
                <w:rPr>
                  <w:rFonts w:ascii="Courier New" w:hAnsi="Courier New" w:cs="Courier New"/>
                  <w:color w:val="942334"/>
                  <w:sz w:val="18"/>
                  <w:szCs w:val="18"/>
                  <w:lang w:val="en-US" w:eastAsia="fi-FI"/>
                </w:rPr>
                <w:delText>templateId</w:delText>
              </w:r>
              <w:r w:rsidRPr="004F7283" w:rsidDel="00A609EC">
                <w:rPr>
                  <w:rFonts w:ascii="Courier New" w:hAnsi="Courier New" w:cs="Courier New"/>
                  <w:i/>
                  <w:iCs/>
                  <w:color w:val="308D85"/>
                  <w:sz w:val="18"/>
                  <w:szCs w:val="18"/>
                  <w:lang w:val="en-US" w:eastAsia="fi-FI"/>
                </w:rPr>
                <w:delText xml:space="preserve"> </w:delText>
              </w:r>
              <w:r w:rsidRPr="004F7283" w:rsidDel="00A609EC">
                <w:rPr>
                  <w:rFonts w:ascii="Courier New" w:hAnsi="Courier New" w:cs="Courier New"/>
                  <w:color w:val="FF3835"/>
                  <w:sz w:val="18"/>
                  <w:szCs w:val="18"/>
                  <w:lang w:val="en-US" w:eastAsia="fi-FI"/>
                </w:rPr>
                <w:delText>root</w:delText>
              </w:r>
              <w:r w:rsidRPr="004F7283" w:rsidDel="00A609EC">
                <w:rPr>
                  <w:rFonts w:ascii="Courier New" w:hAnsi="Courier New" w:cs="Courier New"/>
                  <w:color w:val="3A37FF"/>
                  <w:sz w:val="18"/>
                  <w:szCs w:val="18"/>
                  <w:lang w:val="en-US" w:eastAsia="fi-FI"/>
                </w:rPr>
                <w:delText>="</w:delText>
              </w:r>
              <w:r w:rsidRPr="004F7283" w:rsidDel="00A609EC">
                <w:rPr>
                  <w:rFonts w:ascii="Courier New" w:hAnsi="Courier New" w:cs="Courier New"/>
                  <w:color w:val="1A2E39"/>
                  <w:sz w:val="18"/>
                  <w:szCs w:val="18"/>
                  <w:lang w:val="en-US" w:eastAsia="fi-FI"/>
                </w:rPr>
                <w:delText>1.2.246.537.6.12.999.2003.2.5</w:delText>
              </w:r>
              <w:r w:rsidRPr="004F7283" w:rsidDel="00A609EC">
                <w:rPr>
                  <w:rFonts w:ascii="Courier New" w:hAnsi="Courier New" w:cs="Courier New"/>
                  <w:color w:val="3A37FF"/>
                  <w:sz w:val="18"/>
                  <w:szCs w:val="18"/>
                  <w:lang w:val="en-US" w:eastAsia="fi-FI"/>
                </w:rPr>
                <w:delText>"/&gt;</w:delText>
              </w:r>
              <w:bookmarkStart w:id="2269" w:name="_Toc428350043"/>
              <w:bookmarkEnd w:id="2269"/>
            </w:del>
          </w:p>
          <w:p w14:paraId="284E28F3" w14:textId="77777777" w:rsidR="0064389F" w:rsidRPr="004F7283" w:rsidDel="00A609EC" w:rsidRDefault="0064389F" w:rsidP="004F7283">
            <w:pPr>
              <w:autoSpaceDE w:val="0"/>
              <w:autoSpaceDN w:val="0"/>
              <w:adjustRightInd w:val="0"/>
              <w:ind w:left="1136"/>
              <w:jc w:val="left"/>
              <w:rPr>
                <w:del w:id="2270" w:author="Tekijä"/>
                <w:rFonts w:ascii="Courier New" w:hAnsi="Courier New" w:cs="Courier New"/>
                <w:color w:val="3A37FF"/>
                <w:sz w:val="18"/>
                <w:szCs w:val="18"/>
                <w:lang w:val="en-US" w:eastAsia="fi-FI"/>
              </w:rPr>
            </w:pPr>
            <w:del w:id="2271" w:author="Tekijä">
              <w:r w:rsidRPr="004F7283" w:rsidDel="00A609EC">
                <w:rPr>
                  <w:rFonts w:ascii="Courier New" w:hAnsi="Courier New" w:cs="Courier New"/>
                  <w:color w:val="3A37FF"/>
                  <w:sz w:val="18"/>
                  <w:szCs w:val="18"/>
                  <w:lang w:val="en-US" w:eastAsia="fi-FI"/>
                </w:rPr>
                <w:delText>&lt;</w:delText>
              </w:r>
              <w:r w:rsidRPr="004F7283" w:rsidDel="00A609EC">
                <w:rPr>
                  <w:rFonts w:ascii="Courier New" w:hAnsi="Courier New" w:cs="Courier New"/>
                  <w:color w:val="942334"/>
                  <w:sz w:val="18"/>
                  <w:szCs w:val="18"/>
                  <w:lang w:val="en-US" w:eastAsia="fi-FI"/>
                </w:rPr>
                <w:delText>id</w:delText>
              </w:r>
              <w:r w:rsidRPr="004F7283" w:rsidDel="00A609EC">
                <w:rPr>
                  <w:rFonts w:ascii="Courier New" w:hAnsi="Courier New" w:cs="Courier New"/>
                  <w:i/>
                  <w:iCs/>
                  <w:color w:val="308D85"/>
                  <w:sz w:val="18"/>
                  <w:szCs w:val="18"/>
                  <w:lang w:val="en-US" w:eastAsia="fi-FI"/>
                </w:rPr>
                <w:delText xml:space="preserve"> </w:delText>
              </w:r>
              <w:r w:rsidRPr="004F7283" w:rsidDel="00A609EC">
                <w:rPr>
                  <w:rFonts w:ascii="Courier New" w:hAnsi="Courier New" w:cs="Courier New"/>
                  <w:color w:val="FF3835"/>
                  <w:sz w:val="18"/>
                  <w:szCs w:val="18"/>
                  <w:lang w:val="en-US" w:eastAsia="fi-FI"/>
                </w:rPr>
                <w:delText>root</w:delText>
              </w:r>
              <w:r w:rsidRPr="004F7283" w:rsidDel="00A609EC">
                <w:rPr>
                  <w:rFonts w:ascii="Courier New" w:hAnsi="Courier New" w:cs="Courier New"/>
                  <w:color w:val="3A37FF"/>
                  <w:sz w:val="18"/>
                  <w:szCs w:val="18"/>
                  <w:lang w:val="en-US" w:eastAsia="fi-FI"/>
                </w:rPr>
                <w:delText>="</w:delText>
              </w:r>
              <w:r w:rsidRPr="004F7283" w:rsidDel="00A609EC">
                <w:rPr>
                  <w:rFonts w:ascii="Courier New" w:hAnsi="Courier New" w:cs="Courier New"/>
                  <w:color w:val="1A2E39"/>
                  <w:sz w:val="18"/>
                  <w:szCs w:val="18"/>
                  <w:lang w:val="en-US" w:eastAsia="fi-FI"/>
                </w:rPr>
                <w:delText>1.2.246.10.1234567.14.2013.123.102</w:delText>
              </w:r>
              <w:r w:rsidRPr="004F7283" w:rsidDel="00A609EC">
                <w:rPr>
                  <w:rFonts w:ascii="Courier New" w:hAnsi="Courier New" w:cs="Courier New"/>
                  <w:color w:val="3A37FF"/>
                  <w:sz w:val="18"/>
                  <w:szCs w:val="18"/>
                  <w:lang w:val="en-US" w:eastAsia="fi-FI"/>
                </w:rPr>
                <w:delText>"/&gt;</w:delText>
              </w:r>
              <w:bookmarkStart w:id="2272" w:name="_Toc428350044"/>
              <w:bookmarkEnd w:id="2272"/>
            </w:del>
          </w:p>
          <w:p w14:paraId="5985B0C5" w14:textId="77777777" w:rsidR="0064389F" w:rsidRPr="004F7283" w:rsidDel="00A609EC" w:rsidRDefault="0064389F" w:rsidP="004F7283">
            <w:pPr>
              <w:autoSpaceDE w:val="0"/>
              <w:autoSpaceDN w:val="0"/>
              <w:adjustRightInd w:val="0"/>
              <w:ind w:left="1136"/>
              <w:jc w:val="left"/>
              <w:rPr>
                <w:del w:id="2273" w:author="Tekijä"/>
                <w:rFonts w:ascii="Courier New" w:hAnsi="Courier New" w:cs="Courier New"/>
                <w:color w:val="3A37FF"/>
                <w:sz w:val="18"/>
                <w:szCs w:val="18"/>
                <w:lang w:val="en-US" w:eastAsia="fi-FI"/>
              </w:rPr>
            </w:pPr>
            <w:del w:id="2274" w:author="Tekijä">
              <w:r w:rsidRPr="004F7283" w:rsidDel="00A609EC">
                <w:rPr>
                  <w:rFonts w:ascii="Courier New" w:hAnsi="Courier New" w:cs="Courier New"/>
                  <w:color w:val="3A37FF"/>
                  <w:sz w:val="18"/>
                  <w:szCs w:val="18"/>
                  <w:lang w:val="en-US" w:eastAsia="fi-FI"/>
                </w:rPr>
                <w:delText>&lt;</w:delText>
              </w:r>
              <w:r w:rsidRPr="004F7283" w:rsidDel="00A609EC">
                <w:rPr>
                  <w:rFonts w:ascii="Courier New" w:hAnsi="Courier New" w:cs="Courier New"/>
                  <w:color w:val="942334"/>
                  <w:sz w:val="18"/>
                  <w:szCs w:val="18"/>
                  <w:lang w:val="en-US" w:eastAsia="fi-FI"/>
                </w:rPr>
                <w:delText>code</w:delText>
              </w:r>
              <w:r w:rsidRPr="004F7283" w:rsidDel="00A609EC">
                <w:rPr>
                  <w:rFonts w:ascii="Courier New" w:hAnsi="Courier New" w:cs="Courier New"/>
                  <w:i/>
                  <w:iCs/>
                  <w:color w:val="308D85"/>
                  <w:sz w:val="18"/>
                  <w:szCs w:val="18"/>
                  <w:lang w:val="en-US" w:eastAsia="fi-FI"/>
                </w:rPr>
                <w:delText xml:space="preserve"> </w:delText>
              </w:r>
              <w:r w:rsidRPr="004F7283" w:rsidDel="00A609EC">
                <w:rPr>
                  <w:rFonts w:ascii="Courier New" w:hAnsi="Courier New" w:cs="Courier New"/>
                  <w:color w:val="FF3835"/>
                  <w:sz w:val="18"/>
                  <w:szCs w:val="18"/>
                  <w:lang w:val="en-US" w:eastAsia="fi-FI"/>
                </w:rPr>
                <w:delText>code</w:delText>
              </w:r>
              <w:r w:rsidRPr="004F7283" w:rsidDel="00A609EC">
                <w:rPr>
                  <w:rFonts w:ascii="Courier New" w:hAnsi="Courier New" w:cs="Courier New"/>
                  <w:color w:val="3A37FF"/>
                  <w:sz w:val="18"/>
                  <w:szCs w:val="18"/>
                  <w:lang w:val="en-US" w:eastAsia="fi-FI"/>
                </w:rPr>
                <w:delText>="</w:delText>
              </w:r>
              <w:r w:rsidRPr="004F7283" w:rsidDel="00A609EC">
                <w:rPr>
                  <w:rFonts w:ascii="Courier New" w:hAnsi="Courier New" w:cs="Courier New"/>
                  <w:color w:val="1A2E39"/>
                  <w:sz w:val="18"/>
                  <w:szCs w:val="18"/>
                  <w:lang w:val="en-US" w:eastAsia="fi-FI"/>
                </w:rPr>
                <w:delText>2.5</w:delText>
              </w:r>
              <w:r w:rsidRPr="004F7283" w:rsidDel="00A609EC">
                <w:rPr>
                  <w:rFonts w:ascii="Courier New" w:hAnsi="Courier New" w:cs="Courier New"/>
                  <w:color w:val="3A37FF"/>
                  <w:sz w:val="18"/>
                  <w:szCs w:val="18"/>
                  <w:lang w:val="en-US" w:eastAsia="fi-FI"/>
                </w:rPr>
                <w:delText>"</w:delText>
              </w:r>
              <w:r w:rsidRPr="004F7283" w:rsidDel="00A609EC">
                <w:rPr>
                  <w:rFonts w:ascii="Courier New" w:hAnsi="Courier New" w:cs="Courier New"/>
                  <w:i/>
                  <w:iCs/>
                  <w:color w:val="308D85"/>
                  <w:sz w:val="18"/>
                  <w:szCs w:val="18"/>
                  <w:lang w:val="en-US" w:eastAsia="fi-FI"/>
                </w:rPr>
                <w:delText xml:space="preserve"> </w:delText>
              </w:r>
              <w:r w:rsidRPr="004F7283" w:rsidDel="00A609EC">
                <w:rPr>
                  <w:rFonts w:ascii="Courier New" w:hAnsi="Courier New" w:cs="Courier New"/>
                  <w:color w:val="FF3835"/>
                  <w:sz w:val="18"/>
                  <w:szCs w:val="18"/>
                  <w:lang w:val="en-US" w:eastAsia="fi-FI"/>
                </w:rPr>
                <w:delText>codeSystem</w:delText>
              </w:r>
              <w:r w:rsidRPr="004F7283" w:rsidDel="00A609EC">
                <w:rPr>
                  <w:rFonts w:ascii="Courier New" w:hAnsi="Courier New" w:cs="Courier New"/>
                  <w:color w:val="3A37FF"/>
                  <w:sz w:val="18"/>
                  <w:szCs w:val="18"/>
                  <w:lang w:val="en-US" w:eastAsia="fi-FI"/>
                </w:rPr>
                <w:delText>="</w:delText>
              </w:r>
              <w:r w:rsidRPr="004F7283" w:rsidDel="00A609EC">
                <w:rPr>
                  <w:rFonts w:ascii="Courier New" w:hAnsi="Courier New" w:cs="Courier New"/>
                  <w:color w:val="1A2E39"/>
                  <w:sz w:val="18"/>
                  <w:szCs w:val="18"/>
                  <w:lang w:val="en-US" w:eastAsia="fi-FI"/>
                </w:rPr>
                <w:delText>1.2.246.537.6.12.999.2003</w:delText>
              </w:r>
              <w:r w:rsidRPr="004F7283" w:rsidDel="00A609EC">
                <w:rPr>
                  <w:rFonts w:ascii="Courier New" w:hAnsi="Courier New" w:cs="Courier New"/>
                  <w:color w:val="3A37FF"/>
                  <w:sz w:val="18"/>
                  <w:szCs w:val="18"/>
                  <w:lang w:val="en-US" w:eastAsia="fi-FI"/>
                </w:rPr>
                <w:delText>"</w:delText>
              </w:r>
              <w:r w:rsidRPr="004F7283" w:rsidDel="00A609EC">
                <w:rPr>
                  <w:rFonts w:ascii="Courier New" w:hAnsi="Courier New" w:cs="Courier New"/>
                  <w:i/>
                  <w:iCs/>
                  <w:color w:val="308D85"/>
                  <w:sz w:val="18"/>
                  <w:szCs w:val="18"/>
                  <w:lang w:val="en-US" w:eastAsia="fi-FI"/>
                </w:rPr>
                <w:delText xml:space="preserve"> </w:delText>
              </w:r>
              <w:r w:rsidRPr="004F7283" w:rsidDel="00A609EC">
                <w:rPr>
                  <w:rFonts w:ascii="Courier New" w:hAnsi="Courier New" w:cs="Courier New"/>
                  <w:color w:val="FF3835"/>
                  <w:sz w:val="18"/>
                  <w:szCs w:val="18"/>
                  <w:lang w:val="en-US" w:eastAsia="fi-FI"/>
                </w:rPr>
                <w:delText>codeSystemName</w:delText>
              </w:r>
              <w:r w:rsidRPr="004F7283" w:rsidDel="00A609EC">
                <w:rPr>
                  <w:rFonts w:ascii="Courier New" w:hAnsi="Courier New" w:cs="Courier New"/>
                  <w:color w:val="3A37FF"/>
                  <w:sz w:val="18"/>
                  <w:szCs w:val="18"/>
                  <w:lang w:val="en-US" w:eastAsia="fi-FI"/>
                </w:rPr>
                <w:delText>="</w:delText>
              </w:r>
              <w:r w:rsidRPr="004F7283" w:rsidDel="00A609EC">
                <w:rPr>
                  <w:rFonts w:ascii="Courier New" w:hAnsi="Courier New" w:cs="Courier New"/>
                  <w:color w:val="1A2E39"/>
                  <w:sz w:val="18"/>
                  <w:szCs w:val="18"/>
                  <w:lang w:val="en-US" w:eastAsia="fi-FI"/>
                </w:rPr>
                <w:delText>KanTa-palvelut - Tekninen CDA R2 rakennekoodisto</w:delText>
              </w:r>
              <w:r w:rsidRPr="004F7283" w:rsidDel="00A609EC">
                <w:rPr>
                  <w:rFonts w:ascii="Courier New" w:hAnsi="Courier New" w:cs="Courier New"/>
                  <w:color w:val="3A37FF"/>
                  <w:sz w:val="18"/>
                  <w:szCs w:val="18"/>
                  <w:lang w:val="en-US" w:eastAsia="fi-FI"/>
                </w:rPr>
                <w:delText>"</w:delText>
              </w:r>
              <w:r w:rsidRPr="004F7283" w:rsidDel="00A609EC">
                <w:rPr>
                  <w:rFonts w:ascii="Courier New" w:hAnsi="Courier New" w:cs="Courier New"/>
                  <w:i/>
                  <w:iCs/>
                  <w:color w:val="308D85"/>
                  <w:sz w:val="18"/>
                  <w:szCs w:val="18"/>
                  <w:lang w:val="en-US" w:eastAsia="fi-FI"/>
                </w:rPr>
                <w:delText xml:space="preserve"> </w:delText>
              </w:r>
              <w:r w:rsidRPr="004F7283" w:rsidDel="00A609EC">
                <w:rPr>
                  <w:rFonts w:ascii="Courier New" w:hAnsi="Courier New" w:cs="Courier New"/>
                  <w:color w:val="FF3835"/>
                  <w:sz w:val="18"/>
                  <w:szCs w:val="18"/>
                  <w:lang w:val="en-US" w:eastAsia="fi-FI"/>
                </w:rPr>
                <w:delText>displayName</w:delText>
              </w:r>
              <w:r w:rsidRPr="004F7283" w:rsidDel="00A609EC">
                <w:rPr>
                  <w:rFonts w:ascii="Courier New" w:hAnsi="Courier New" w:cs="Courier New"/>
                  <w:color w:val="3A37FF"/>
                  <w:sz w:val="18"/>
                  <w:szCs w:val="18"/>
                  <w:lang w:val="en-US" w:eastAsia="fi-FI"/>
                </w:rPr>
                <w:delText>="</w:delText>
              </w:r>
              <w:r w:rsidRPr="004F7283" w:rsidDel="00A609EC">
                <w:rPr>
                  <w:rFonts w:ascii="Courier New" w:hAnsi="Courier New" w:cs="Courier New"/>
                  <w:color w:val="1A2E39"/>
                  <w:sz w:val="18"/>
                  <w:szCs w:val="18"/>
                  <w:lang w:val="en-US" w:eastAsia="fi-FI"/>
                </w:rPr>
                <w:delText>Syydiagnoosi</w:delText>
              </w:r>
              <w:r w:rsidRPr="004F7283" w:rsidDel="00A609EC">
                <w:rPr>
                  <w:rFonts w:ascii="Courier New" w:hAnsi="Courier New" w:cs="Courier New"/>
                  <w:color w:val="3A37FF"/>
                  <w:sz w:val="18"/>
                  <w:szCs w:val="18"/>
                  <w:lang w:val="en-US" w:eastAsia="fi-FI"/>
                </w:rPr>
                <w:delText>"/&gt;</w:delText>
              </w:r>
              <w:bookmarkStart w:id="2275" w:name="_Toc428350045"/>
              <w:bookmarkEnd w:id="2275"/>
            </w:del>
          </w:p>
          <w:p w14:paraId="78DB52C6" w14:textId="77777777" w:rsidR="0064389F" w:rsidRPr="004F7283" w:rsidDel="00A609EC" w:rsidRDefault="0064389F" w:rsidP="004F7283">
            <w:pPr>
              <w:autoSpaceDE w:val="0"/>
              <w:autoSpaceDN w:val="0"/>
              <w:adjustRightInd w:val="0"/>
              <w:ind w:left="1136"/>
              <w:jc w:val="left"/>
              <w:rPr>
                <w:del w:id="2276" w:author="Tekijä"/>
                <w:rFonts w:ascii="Courier New" w:hAnsi="Courier New" w:cs="Courier New"/>
                <w:color w:val="3A37FF"/>
                <w:sz w:val="18"/>
                <w:szCs w:val="18"/>
                <w:lang w:val="en-US" w:eastAsia="fi-FI"/>
              </w:rPr>
            </w:pPr>
            <w:del w:id="2277" w:author="Tekijä">
              <w:r w:rsidRPr="004F7283" w:rsidDel="00A609EC">
                <w:rPr>
                  <w:rFonts w:ascii="Courier New" w:hAnsi="Courier New" w:cs="Courier New"/>
                  <w:color w:val="3A37FF"/>
                  <w:sz w:val="18"/>
                  <w:szCs w:val="18"/>
                  <w:lang w:val="en-US" w:eastAsia="fi-FI"/>
                </w:rPr>
                <w:delText>&lt;</w:delText>
              </w:r>
              <w:r w:rsidRPr="004F7283" w:rsidDel="00A609EC">
                <w:rPr>
                  <w:rFonts w:ascii="Courier New" w:hAnsi="Courier New" w:cs="Courier New"/>
                  <w:color w:val="942334"/>
                  <w:sz w:val="18"/>
                  <w:szCs w:val="18"/>
                  <w:lang w:val="en-US" w:eastAsia="fi-FI"/>
                </w:rPr>
                <w:delText>effectiveTime</w:delText>
              </w:r>
              <w:r w:rsidRPr="004F7283" w:rsidDel="00A609EC">
                <w:rPr>
                  <w:rFonts w:ascii="Courier New" w:hAnsi="Courier New" w:cs="Courier New"/>
                  <w:i/>
                  <w:iCs/>
                  <w:color w:val="308D85"/>
                  <w:sz w:val="18"/>
                  <w:szCs w:val="18"/>
                  <w:lang w:val="en-US" w:eastAsia="fi-FI"/>
                </w:rPr>
                <w:delText xml:space="preserve"> </w:delText>
              </w:r>
              <w:r w:rsidRPr="004F7283" w:rsidDel="00A609EC">
                <w:rPr>
                  <w:rFonts w:ascii="Courier New" w:hAnsi="Courier New" w:cs="Courier New"/>
                  <w:color w:val="FF3835"/>
                  <w:sz w:val="18"/>
                  <w:szCs w:val="18"/>
                  <w:lang w:val="en-US" w:eastAsia="fi-FI"/>
                </w:rPr>
                <w:delText>value</w:delText>
              </w:r>
              <w:r w:rsidRPr="004F7283" w:rsidDel="00A609EC">
                <w:rPr>
                  <w:rFonts w:ascii="Courier New" w:hAnsi="Courier New" w:cs="Courier New"/>
                  <w:color w:val="3A37FF"/>
                  <w:sz w:val="18"/>
                  <w:szCs w:val="18"/>
                  <w:lang w:val="en-US" w:eastAsia="fi-FI"/>
                </w:rPr>
                <w:delText>="</w:delText>
              </w:r>
              <w:r w:rsidRPr="004F7283" w:rsidDel="00A609EC">
                <w:rPr>
                  <w:rFonts w:ascii="Courier New" w:hAnsi="Courier New" w:cs="Courier New"/>
                  <w:color w:val="1A2E39"/>
                  <w:sz w:val="18"/>
                  <w:szCs w:val="18"/>
                  <w:lang w:val="en-US" w:eastAsia="fi-FI"/>
                </w:rPr>
                <w:delText>20130601</w:delText>
              </w:r>
            </w:del>
            <w:ins w:id="2278" w:author="Tekijä">
              <w:del w:id="2279" w:author="Tekijä">
                <w:r w:rsidR="005507B3" w:rsidDel="00A609EC">
                  <w:rPr>
                    <w:rFonts w:ascii="Courier New" w:hAnsi="Courier New" w:cs="Courier New"/>
                    <w:color w:val="1A2E39"/>
                    <w:sz w:val="18"/>
                    <w:szCs w:val="18"/>
                    <w:lang w:val="en-US" w:eastAsia="fi-FI"/>
                  </w:rPr>
                  <w:delText>20150601</w:delText>
                </w:r>
              </w:del>
            </w:ins>
            <w:del w:id="2280" w:author="Tekijä">
              <w:r w:rsidRPr="004F7283" w:rsidDel="00A609EC">
                <w:rPr>
                  <w:rFonts w:ascii="Courier New" w:hAnsi="Courier New" w:cs="Courier New"/>
                  <w:color w:val="1A2E39"/>
                  <w:sz w:val="18"/>
                  <w:szCs w:val="18"/>
                  <w:lang w:val="en-US" w:eastAsia="fi-FI"/>
                </w:rPr>
                <w:delText>141059</w:delText>
              </w:r>
              <w:r w:rsidRPr="004F7283" w:rsidDel="00A609EC">
                <w:rPr>
                  <w:rFonts w:ascii="Courier New" w:hAnsi="Courier New" w:cs="Courier New"/>
                  <w:color w:val="3A37FF"/>
                  <w:sz w:val="18"/>
                  <w:szCs w:val="18"/>
                  <w:lang w:val="en-US" w:eastAsia="fi-FI"/>
                </w:rPr>
                <w:delText>"/&gt;</w:delText>
              </w:r>
              <w:bookmarkStart w:id="2281" w:name="_Toc428350046"/>
              <w:bookmarkEnd w:id="2281"/>
            </w:del>
          </w:p>
          <w:p w14:paraId="110374A3" w14:textId="77777777" w:rsidR="0064389F" w:rsidRPr="004F7283" w:rsidDel="00A609EC" w:rsidRDefault="0064389F" w:rsidP="004F7283">
            <w:pPr>
              <w:autoSpaceDE w:val="0"/>
              <w:autoSpaceDN w:val="0"/>
              <w:adjustRightInd w:val="0"/>
              <w:ind w:left="1136"/>
              <w:jc w:val="left"/>
              <w:rPr>
                <w:del w:id="2282" w:author="Tekijä"/>
                <w:rFonts w:ascii="Courier New" w:hAnsi="Courier New" w:cs="Courier New"/>
                <w:color w:val="3A37FF"/>
                <w:sz w:val="18"/>
                <w:szCs w:val="18"/>
                <w:lang w:val="en-US" w:eastAsia="fi-FI"/>
              </w:rPr>
            </w:pPr>
            <w:del w:id="2283" w:author="Tekijä">
              <w:r w:rsidRPr="004F7283" w:rsidDel="00A609EC">
                <w:rPr>
                  <w:rFonts w:ascii="Courier New" w:hAnsi="Courier New" w:cs="Courier New"/>
                  <w:color w:val="3A37FF"/>
                  <w:sz w:val="18"/>
                  <w:szCs w:val="18"/>
                  <w:lang w:val="en-US" w:eastAsia="fi-FI"/>
                </w:rPr>
                <w:delText>&lt;</w:delText>
              </w:r>
              <w:r w:rsidRPr="004F7283" w:rsidDel="00A609EC">
                <w:rPr>
                  <w:rFonts w:ascii="Courier New" w:hAnsi="Courier New" w:cs="Courier New"/>
                  <w:color w:val="942334"/>
                  <w:sz w:val="18"/>
                  <w:szCs w:val="18"/>
                  <w:lang w:val="en-US" w:eastAsia="fi-FI"/>
                </w:rPr>
                <w:delText>value</w:delText>
              </w:r>
              <w:r w:rsidRPr="004F7283" w:rsidDel="00A609EC">
                <w:rPr>
                  <w:rFonts w:ascii="Courier New" w:hAnsi="Courier New" w:cs="Courier New"/>
                  <w:i/>
                  <w:iCs/>
                  <w:color w:val="308D85"/>
                  <w:sz w:val="18"/>
                  <w:szCs w:val="18"/>
                  <w:lang w:val="en-US" w:eastAsia="fi-FI"/>
                </w:rPr>
                <w:delText xml:space="preserve"> </w:delText>
              </w:r>
              <w:r w:rsidRPr="004F7283" w:rsidDel="00A609EC">
                <w:rPr>
                  <w:rFonts w:ascii="Courier New" w:hAnsi="Courier New" w:cs="Courier New"/>
                  <w:color w:val="FF3835"/>
                  <w:sz w:val="18"/>
                  <w:szCs w:val="18"/>
                  <w:lang w:val="en-US" w:eastAsia="fi-FI"/>
                </w:rPr>
                <w:delText>xsi:type</w:delText>
              </w:r>
              <w:r w:rsidRPr="004F7283" w:rsidDel="00A609EC">
                <w:rPr>
                  <w:rFonts w:ascii="Courier New" w:hAnsi="Courier New" w:cs="Courier New"/>
                  <w:color w:val="3A37FF"/>
                  <w:sz w:val="18"/>
                  <w:szCs w:val="18"/>
                  <w:lang w:val="en-US" w:eastAsia="fi-FI"/>
                </w:rPr>
                <w:delText>="</w:delText>
              </w:r>
              <w:r w:rsidRPr="004F7283" w:rsidDel="00A609EC">
                <w:rPr>
                  <w:rFonts w:ascii="Courier New" w:hAnsi="Courier New" w:cs="Courier New"/>
                  <w:color w:val="1A2E39"/>
                  <w:sz w:val="18"/>
                  <w:szCs w:val="18"/>
                  <w:lang w:val="en-US" w:eastAsia="fi-FI"/>
                </w:rPr>
                <w:delText>CD</w:delText>
              </w:r>
              <w:r w:rsidRPr="004F7283" w:rsidDel="00A609EC">
                <w:rPr>
                  <w:rFonts w:ascii="Courier New" w:hAnsi="Courier New" w:cs="Courier New"/>
                  <w:color w:val="3A37FF"/>
                  <w:sz w:val="18"/>
                  <w:szCs w:val="18"/>
                  <w:lang w:val="en-US" w:eastAsia="fi-FI"/>
                </w:rPr>
                <w:delText>"</w:delText>
              </w:r>
              <w:r w:rsidRPr="004F7283" w:rsidDel="00A609EC">
                <w:rPr>
                  <w:rFonts w:ascii="Courier New" w:hAnsi="Courier New" w:cs="Courier New"/>
                  <w:i/>
                  <w:iCs/>
                  <w:color w:val="308D85"/>
                  <w:sz w:val="18"/>
                  <w:szCs w:val="18"/>
                  <w:lang w:val="en-US" w:eastAsia="fi-FI"/>
                </w:rPr>
                <w:delText xml:space="preserve"> </w:delText>
              </w:r>
              <w:r w:rsidRPr="004F7283" w:rsidDel="00A609EC">
                <w:rPr>
                  <w:rFonts w:ascii="Courier New" w:hAnsi="Courier New" w:cs="Courier New"/>
                  <w:color w:val="FF3835"/>
                  <w:sz w:val="18"/>
                  <w:szCs w:val="18"/>
                  <w:lang w:val="en-US" w:eastAsia="fi-FI"/>
                </w:rPr>
                <w:delText>code</w:delText>
              </w:r>
              <w:r w:rsidRPr="004F7283" w:rsidDel="00A609EC">
                <w:rPr>
                  <w:rFonts w:ascii="Courier New" w:hAnsi="Courier New" w:cs="Courier New"/>
                  <w:color w:val="3A37FF"/>
                  <w:sz w:val="18"/>
                  <w:szCs w:val="18"/>
                  <w:lang w:val="en-US" w:eastAsia="fi-FI"/>
                </w:rPr>
                <w:delText>="</w:delText>
              </w:r>
              <w:r w:rsidRPr="004F7283" w:rsidDel="00A609EC">
                <w:rPr>
                  <w:rFonts w:ascii="Courier New" w:hAnsi="Courier New" w:cs="Courier New"/>
                  <w:color w:val="1A2E39"/>
                  <w:sz w:val="18"/>
                  <w:szCs w:val="18"/>
                  <w:lang w:val="en-US" w:eastAsia="fi-FI"/>
                </w:rPr>
                <w:delText>K08.80</w:delText>
              </w:r>
              <w:r w:rsidRPr="004F7283" w:rsidDel="00A609EC">
                <w:rPr>
                  <w:rFonts w:ascii="Courier New" w:hAnsi="Courier New" w:cs="Courier New"/>
                  <w:color w:val="3A37FF"/>
                  <w:sz w:val="18"/>
                  <w:szCs w:val="18"/>
                  <w:lang w:val="en-US" w:eastAsia="fi-FI"/>
                </w:rPr>
                <w:delText>"</w:delText>
              </w:r>
              <w:r w:rsidRPr="004F7283" w:rsidDel="00A609EC">
                <w:rPr>
                  <w:rFonts w:ascii="Courier New" w:hAnsi="Courier New" w:cs="Courier New"/>
                  <w:i/>
                  <w:iCs/>
                  <w:color w:val="308D85"/>
                  <w:sz w:val="18"/>
                  <w:szCs w:val="18"/>
                  <w:lang w:val="en-US" w:eastAsia="fi-FI"/>
                </w:rPr>
                <w:delText xml:space="preserve"> </w:delText>
              </w:r>
              <w:r w:rsidRPr="004F7283" w:rsidDel="00A609EC">
                <w:rPr>
                  <w:rFonts w:ascii="Courier New" w:hAnsi="Courier New" w:cs="Courier New"/>
                  <w:color w:val="FF3835"/>
                  <w:sz w:val="18"/>
                  <w:szCs w:val="18"/>
                  <w:lang w:val="en-US" w:eastAsia="fi-FI"/>
                </w:rPr>
                <w:delText>codeSystem</w:delText>
              </w:r>
              <w:r w:rsidRPr="004F7283" w:rsidDel="00A609EC">
                <w:rPr>
                  <w:rFonts w:ascii="Courier New" w:hAnsi="Courier New" w:cs="Courier New"/>
                  <w:color w:val="3A37FF"/>
                  <w:sz w:val="18"/>
                  <w:szCs w:val="18"/>
                  <w:lang w:val="en-US" w:eastAsia="fi-FI"/>
                </w:rPr>
                <w:delText>="</w:delText>
              </w:r>
              <w:r w:rsidRPr="004F7283" w:rsidDel="00A609EC">
                <w:rPr>
                  <w:rFonts w:ascii="Courier New" w:hAnsi="Courier New" w:cs="Courier New"/>
                  <w:color w:val="1A2E39"/>
                  <w:sz w:val="18"/>
                  <w:szCs w:val="18"/>
                  <w:lang w:val="en-US" w:eastAsia="fi-FI"/>
                </w:rPr>
                <w:delText>1.2.246.537.6.1.1999</w:delText>
              </w:r>
              <w:r w:rsidRPr="004F7283" w:rsidDel="00A609EC">
                <w:rPr>
                  <w:rFonts w:ascii="Courier New" w:hAnsi="Courier New" w:cs="Courier New"/>
                  <w:color w:val="3A37FF"/>
                  <w:sz w:val="18"/>
                  <w:szCs w:val="18"/>
                  <w:lang w:val="en-US" w:eastAsia="fi-FI"/>
                </w:rPr>
                <w:delText>"</w:delText>
              </w:r>
              <w:r w:rsidRPr="004F7283" w:rsidDel="00A609EC">
                <w:rPr>
                  <w:rFonts w:ascii="Courier New" w:hAnsi="Courier New" w:cs="Courier New"/>
                  <w:i/>
                  <w:iCs/>
                  <w:color w:val="308D85"/>
                  <w:sz w:val="18"/>
                  <w:szCs w:val="18"/>
                  <w:lang w:val="en-US" w:eastAsia="fi-FI"/>
                </w:rPr>
                <w:delText xml:space="preserve"> </w:delText>
              </w:r>
              <w:r w:rsidRPr="004F7283" w:rsidDel="00A609EC">
                <w:rPr>
                  <w:rFonts w:ascii="Courier New" w:hAnsi="Courier New" w:cs="Courier New"/>
                  <w:color w:val="FF3835"/>
                  <w:sz w:val="18"/>
                  <w:szCs w:val="18"/>
                  <w:lang w:val="en-US" w:eastAsia="fi-FI"/>
                </w:rPr>
                <w:delText>displa</w:delText>
              </w:r>
              <w:r w:rsidRPr="004F7283" w:rsidDel="00A609EC">
                <w:rPr>
                  <w:rFonts w:ascii="Courier New" w:hAnsi="Courier New" w:cs="Courier New"/>
                  <w:color w:val="FF3835"/>
                  <w:sz w:val="18"/>
                  <w:szCs w:val="18"/>
                  <w:lang w:val="en-US" w:eastAsia="fi-FI"/>
                </w:rPr>
                <w:delText>y</w:delText>
              </w:r>
              <w:r w:rsidRPr="004F7283" w:rsidDel="00A609EC">
                <w:rPr>
                  <w:rFonts w:ascii="Courier New" w:hAnsi="Courier New" w:cs="Courier New"/>
                  <w:color w:val="FF3835"/>
                  <w:sz w:val="18"/>
                  <w:szCs w:val="18"/>
                  <w:lang w:val="en-US" w:eastAsia="fi-FI"/>
                </w:rPr>
                <w:delText>Name</w:delText>
              </w:r>
              <w:r w:rsidRPr="004F7283" w:rsidDel="00A609EC">
                <w:rPr>
                  <w:rFonts w:ascii="Courier New" w:hAnsi="Courier New" w:cs="Courier New"/>
                  <w:color w:val="3A37FF"/>
                  <w:sz w:val="18"/>
                  <w:szCs w:val="18"/>
                  <w:lang w:val="en-US" w:eastAsia="fi-FI"/>
                </w:rPr>
                <w:delText>="</w:delText>
              </w:r>
              <w:r w:rsidRPr="004F7283" w:rsidDel="00A609EC">
                <w:rPr>
                  <w:rFonts w:ascii="Courier New" w:hAnsi="Courier New" w:cs="Courier New"/>
                  <w:color w:val="1A2E39"/>
                  <w:sz w:val="18"/>
                  <w:szCs w:val="18"/>
                  <w:lang w:val="en-US" w:eastAsia="fi-FI"/>
                </w:rPr>
                <w:delText>Tarkemmin määrittämätön hammassärky</w:delText>
              </w:r>
              <w:r w:rsidRPr="004F7283" w:rsidDel="00A609EC">
                <w:rPr>
                  <w:rFonts w:ascii="Courier New" w:hAnsi="Courier New" w:cs="Courier New"/>
                  <w:color w:val="3A37FF"/>
                  <w:sz w:val="18"/>
                  <w:szCs w:val="18"/>
                  <w:lang w:val="en-US" w:eastAsia="fi-FI"/>
                </w:rPr>
                <w:delText>"&gt;</w:delText>
              </w:r>
              <w:bookmarkStart w:id="2284" w:name="_Toc428350047"/>
              <w:bookmarkEnd w:id="2284"/>
            </w:del>
          </w:p>
          <w:p w14:paraId="4C9E4AAF" w14:textId="77777777" w:rsidR="0064389F" w:rsidRPr="004F7283" w:rsidDel="00A609EC" w:rsidRDefault="0064389F" w:rsidP="004F7283">
            <w:pPr>
              <w:autoSpaceDE w:val="0"/>
              <w:autoSpaceDN w:val="0"/>
              <w:adjustRightInd w:val="0"/>
              <w:ind w:left="1420"/>
              <w:jc w:val="left"/>
              <w:rPr>
                <w:del w:id="2285" w:author="Tekijä"/>
                <w:rFonts w:ascii="Courier New" w:hAnsi="Courier New" w:cs="Courier New"/>
                <w:color w:val="3A37FF"/>
                <w:sz w:val="18"/>
                <w:szCs w:val="18"/>
                <w:lang w:val="en-US" w:eastAsia="fi-FI"/>
              </w:rPr>
            </w:pPr>
            <w:del w:id="2286" w:author="Tekijä">
              <w:r w:rsidRPr="004F7283" w:rsidDel="00A609EC">
                <w:rPr>
                  <w:rFonts w:ascii="Courier New" w:hAnsi="Courier New" w:cs="Courier New"/>
                  <w:color w:val="3A37FF"/>
                  <w:sz w:val="18"/>
                  <w:szCs w:val="18"/>
                  <w:lang w:val="en-US" w:eastAsia="fi-FI"/>
                </w:rPr>
                <w:delText>&lt;</w:delText>
              </w:r>
              <w:r w:rsidRPr="004F7283" w:rsidDel="00A609EC">
                <w:rPr>
                  <w:rFonts w:ascii="Courier New" w:hAnsi="Courier New" w:cs="Courier New"/>
                  <w:color w:val="942334"/>
                  <w:sz w:val="18"/>
                  <w:szCs w:val="18"/>
                  <w:lang w:val="en-US" w:eastAsia="fi-FI"/>
                </w:rPr>
                <w:delText>originalText</w:delText>
              </w:r>
              <w:r w:rsidRPr="004F7283" w:rsidDel="00A609EC">
                <w:rPr>
                  <w:rFonts w:ascii="Courier New" w:hAnsi="Courier New" w:cs="Courier New"/>
                  <w:color w:val="3A37FF"/>
                  <w:sz w:val="18"/>
                  <w:szCs w:val="18"/>
                  <w:lang w:val="en-US" w:eastAsia="fi-FI"/>
                </w:rPr>
                <w:delText>&gt;</w:delText>
              </w:r>
              <w:bookmarkStart w:id="2287" w:name="_Toc428350048"/>
              <w:bookmarkEnd w:id="2287"/>
            </w:del>
          </w:p>
          <w:p w14:paraId="6FA401A0" w14:textId="77777777" w:rsidR="0064389F" w:rsidRPr="004F7283" w:rsidDel="00A609EC" w:rsidRDefault="0064389F" w:rsidP="004F7283">
            <w:pPr>
              <w:autoSpaceDE w:val="0"/>
              <w:autoSpaceDN w:val="0"/>
              <w:adjustRightInd w:val="0"/>
              <w:ind w:left="1704"/>
              <w:jc w:val="left"/>
              <w:rPr>
                <w:del w:id="2288" w:author="Tekijä"/>
                <w:rFonts w:ascii="Courier New" w:hAnsi="Courier New" w:cs="Courier New"/>
                <w:color w:val="3A37FF"/>
                <w:sz w:val="18"/>
                <w:szCs w:val="18"/>
                <w:lang w:val="en-US" w:eastAsia="fi-FI"/>
              </w:rPr>
            </w:pPr>
            <w:del w:id="2289" w:author="Tekijä">
              <w:r w:rsidRPr="004F7283" w:rsidDel="00A609EC">
                <w:rPr>
                  <w:rFonts w:ascii="Courier New" w:hAnsi="Courier New" w:cs="Courier New"/>
                  <w:color w:val="3A37FF"/>
                  <w:sz w:val="18"/>
                  <w:szCs w:val="18"/>
                  <w:lang w:val="en-US" w:eastAsia="fi-FI"/>
                </w:rPr>
                <w:delText>&lt;</w:delText>
              </w:r>
              <w:r w:rsidRPr="004F7283" w:rsidDel="00A609EC">
                <w:rPr>
                  <w:rFonts w:ascii="Courier New" w:hAnsi="Courier New" w:cs="Courier New"/>
                  <w:color w:val="942334"/>
                  <w:sz w:val="18"/>
                  <w:szCs w:val="18"/>
                  <w:lang w:val="en-US" w:eastAsia="fi-FI"/>
                </w:rPr>
                <w:delText>reference</w:delText>
              </w:r>
              <w:r w:rsidRPr="004F7283" w:rsidDel="00A609EC">
                <w:rPr>
                  <w:rFonts w:ascii="Courier New" w:hAnsi="Courier New" w:cs="Courier New"/>
                  <w:i/>
                  <w:iCs/>
                  <w:color w:val="308D85"/>
                  <w:sz w:val="18"/>
                  <w:szCs w:val="18"/>
                  <w:lang w:val="en-US" w:eastAsia="fi-FI"/>
                </w:rPr>
                <w:delText xml:space="preserve"> </w:delText>
              </w:r>
              <w:r w:rsidRPr="004F7283" w:rsidDel="00A609EC">
                <w:rPr>
                  <w:rFonts w:ascii="Courier New" w:hAnsi="Courier New" w:cs="Courier New"/>
                  <w:color w:val="FF3835"/>
                  <w:sz w:val="18"/>
                  <w:szCs w:val="18"/>
                  <w:lang w:val="en-US" w:eastAsia="fi-FI"/>
                </w:rPr>
                <w:delText>value</w:delText>
              </w:r>
              <w:r w:rsidRPr="004F7283" w:rsidDel="00A609EC">
                <w:rPr>
                  <w:rFonts w:ascii="Courier New" w:hAnsi="Courier New" w:cs="Courier New"/>
                  <w:color w:val="3A37FF"/>
                  <w:sz w:val="18"/>
                  <w:szCs w:val="18"/>
                  <w:lang w:val="en-US" w:eastAsia="fi-FI"/>
                </w:rPr>
                <w:delText>="</w:delText>
              </w:r>
              <w:r w:rsidRPr="004F7283" w:rsidDel="00A609EC">
                <w:rPr>
                  <w:rFonts w:ascii="Courier New" w:hAnsi="Courier New" w:cs="Courier New"/>
                  <w:color w:val="1A2E39"/>
                  <w:sz w:val="18"/>
                  <w:szCs w:val="18"/>
                  <w:lang w:val="en-US" w:eastAsia="fi-FI"/>
                </w:rPr>
                <w:delText>#OID1.2.246.10.1234567.14.2013.123.2.3</w:delText>
              </w:r>
              <w:r w:rsidRPr="004F7283" w:rsidDel="00A609EC">
                <w:rPr>
                  <w:rFonts w:ascii="Courier New" w:hAnsi="Courier New" w:cs="Courier New"/>
                  <w:color w:val="3A37FF"/>
                  <w:sz w:val="18"/>
                  <w:szCs w:val="18"/>
                  <w:lang w:val="en-US" w:eastAsia="fi-FI"/>
                </w:rPr>
                <w:delText>"/&gt;</w:delText>
              </w:r>
              <w:bookmarkStart w:id="2290" w:name="_Toc428350049"/>
              <w:bookmarkEnd w:id="2290"/>
            </w:del>
          </w:p>
          <w:p w14:paraId="01DF401B" w14:textId="77777777" w:rsidR="0064389F" w:rsidRPr="004F7283" w:rsidDel="00A609EC" w:rsidRDefault="0064389F" w:rsidP="004F7283">
            <w:pPr>
              <w:autoSpaceDE w:val="0"/>
              <w:autoSpaceDN w:val="0"/>
              <w:adjustRightInd w:val="0"/>
              <w:ind w:left="1420"/>
              <w:jc w:val="left"/>
              <w:rPr>
                <w:del w:id="2291" w:author="Tekijä"/>
                <w:rFonts w:ascii="Courier New" w:hAnsi="Courier New" w:cs="Courier New"/>
                <w:color w:val="3A37FF"/>
                <w:sz w:val="18"/>
                <w:szCs w:val="18"/>
                <w:lang w:val="en-US" w:eastAsia="fi-FI"/>
              </w:rPr>
            </w:pPr>
            <w:del w:id="2292" w:author="Tekijä">
              <w:r w:rsidRPr="004F7283" w:rsidDel="00A609EC">
                <w:rPr>
                  <w:rFonts w:ascii="Courier New" w:hAnsi="Courier New" w:cs="Courier New"/>
                  <w:color w:val="3A37FF"/>
                  <w:sz w:val="18"/>
                  <w:szCs w:val="18"/>
                  <w:lang w:val="en-US" w:eastAsia="fi-FI"/>
                </w:rPr>
                <w:delText>&lt;/</w:delText>
              </w:r>
              <w:r w:rsidRPr="004F7283" w:rsidDel="00A609EC">
                <w:rPr>
                  <w:rFonts w:ascii="Courier New" w:hAnsi="Courier New" w:cs="Courier New"/>
                  <w:color w:val="942334"/>
                  <w:sz w:val="18"/>
                  <w:szCs w:val="18"/>
                  <w:lang w:val="en-US" w:eastAsia="fi-FI"/>
                </w:rPr>
                <w:delText>originalText</w:delText>
              </w:r>
              <w:r w:rsidRPr="004F7283" w:rsidDel="00A609EC">
                <w:rPr>
                  <w:rFonts w:ascii="Courier New" w:hAnsi="Courier New" w:cs="Courier New"/>
                  <w:color w:val="3A37FF"/>
                  <w:sz w:val="18"/>
                  <w:szCs w:val="18"/>
                  <w:lang w:val="en-US" w:eastAsia="fi-FI"/>
                </w:rPr>
                <w:delText>&gt;</w:delText>
              </w:r>
              <w:bookmarkStart w:id="2293" w:name="_Toc428350050"/>
              <w:bookmarkEnd w:id="2293"/>
            </w:del>
          </w:p>
          <w:p w14:paraId="6CAAEB5A" w14:textId="77777777" w:rsidR="0064389F" w:rsidRPr="004F7283" w:rsidDel="00A609EC" w:rsidRDefault="0064389F" w:rsidP="004F7283">
            <w:pPr>
              <w:autoSpaceDE w:val="0"/>
              <w:autoSpaceDN w:val="0"/>
              <w:adjustRightInd w:val="0"/>
              <w:ind w:left="1136"/>
              <w:jc w:val="left"/>
              <w:rPr>
                <w:del w:id="2294" w:author="Tekijä"/>
                <w:rFonts w:ascii="Courier New" w:hAnsi="Courier New" w:cs="Courier New"/>
                <w:color w:val="3A37FF"/>
                <w:sz w:val="18"/>
                <w:szCs w:val="18"/>
                <w:lang w:val="en-US" w:eastAsia="fi-FI"/>
              </w:rPr>
            </w:pPr>
            <w:del w:id="2295" w:author="Tekijä">
              <w:r w:rsidRPr="004F7283" w:rsidDel="00A609EC">
                <w:rPr>
                  <w:rFonts w:ascii="Courier New" w:hAnsi="Courier New" w:cs="Courier New"/>
                  <w:color w:val="3A37FF"/>
                  <w:sz w:val="18"/>
                  <w:szCs w:val="18"/>
                  <w:lang w:val="en-US" w:eastAsia="fi-FI"/>
                </w:rPr>
                <w:delText>&lt;/</w:delText>
              </w:r>
              <w:r w:rsidRPr="004F7283" w:rsidDel="00A609EC">
                <w:rPr>
                  <w:rFonts w:ascii="Courier New" w:hAnsi="Courier New" w:cs="Courier New"/>
                  <w:color w:val="942334"/>
                  <w:sz w:val="18"/>
                  <w:szCs w:val="18"/>
                  <w:lang w:val="en-US" w:eastAsia="fi-FI"/>
                </w:rPr>
                <w:delText>value</w:delText>
              </w:r>
              <w:r w:rsidRPr="004F7283" w:rsidDel="00A609EC">
                <w:rPr>
                  <w:rFonts w:ascii="Courier New" w:hAnsi="Courier New" w:cs="Courier New"/>
                  <w:color w:val="3A37FF"/>
                  <w:sz w:val="18"/>
                  <w:szCs w:val="18"/>
                  <w:lang w:val="en-US" w:eastAsia="fi-FI"/>
                </w:rPr>
                <w:delText>&gt;</w:delText>
              </w:r>
              <w:bookmarkStart w:id="2296" w:name="_Toc428350051"/>
              <w:bookmarkEnd w:id="2296"/>
            </w:del>
          </w:p>
          <w:p w14:paraId="7413C797" w14:textId="77777777" w:rsidR="0064389F" w:rsidRPr="004F7283" w:rsidDel="00A609EC" w:rsidRDefault="0064389F" w:rsidP="004F7283">
            <w:pPr>
              <w:autoSpaceDE w:val="0"/>
              <w:autoSpaceDN w:val="0"/>
              <w:adjustRightInd w:val="0"/>
              <w:ind w:left="852"/>
              <w:jc w:val="left"/>
              <w:rPr>
                <w:del w:id="2297" w:author="Tekijä"/>
                <w:rFonts w:ascii="Courier New" w:hAnsi="Courier New" w:cs="Courier New"/>
                <w:color w:val="3A37FF"/>
                <w:sz w:val="18"/>
                <w:szCs w:val="18"/>
                <w:lang w:val="en-US" w:eastAsia="fi-FI"/>
              </w:rPr>
            </w:pPr>
            <w:del w:id="2298" w:author="Tekijä">
              <w:r w:rsidRPr="004F7283" w:rsidDel="00A609EC">
                <w:rPr>
                  <w:rFonts w:ascii="Courier New" w:hAnsi="Courier New" w:cs="Courier New"/>
                  <w:color w:val="3A37FF"/>
                  <w:sz w:val="18"/>
                  <w:szCs w:val="18"/>
                  <w:lang w:val="en-US" w:eastAsia="fi-FI"/>
                </w:rPr>
                <w:delText>&lt;/</w:delText>
              </w:r>
              <w:r w:rsidRPr="004F7283" w:rsidDel="00A609EC">
                <w:rPr>
                  <w:rFonts w:ascii="Courier New" w:hAnsi="Courier New" w:cs="Courier New"/>
                  <w:color w:val="942334"/>
                  <w:sz w:val="18"/>
                  <w:szCs w:val="18"/>
                  <w:lang w:val="en-US" w:eastAsia="fi-FI"/>
                </w:rPr>
                <w:delText>observation</w:delText>
              </w:r>
              <w:r w:rsidRPr="004F7283" w:rsidDel="00A609EC">
                <w:rPr>
                  <w:rFonts w:ascii="Courier New" w:hAnsi="Courier New" w:cs="Courier New"/>
                  <w:color w:val="3A37FF"/>
                  <w:sz w:val="18"/>
                  <w:szCs w:val="18"/>
                  <w:lang w:val="en-US" w:eastAsia="fi-FI"/>
                </w:rPr>
                <w:delText>&gt;</w:delText>
              </w:r>
              <w:bookmarkStart w:id="2299" w:name="_Toc428350052"/>
              <w:bookmarkEnd w:id="2299"/>
            </w:del>
          </w:p>
          <w:p w14:paraId="35DCF25A" w14:textId="77777777" w:rsidR="0064389F" w:rsidRPr="004F7283" w:rsidDel="00A609EC" w:rsidRDefault="0064389F" w:rsidP="004F7283">
            <w:pPr>
              <w:autoSpaceDE w:val="0"/>
              <w:autoSpaceDN w:val="0"/>
              <w:adjustRightInd w:val="0"/>
              <w:ind w:left="568"/>
              <w:jc w:val="left"/>
              <w:rPr>
                <w:del w:id="2300" w:author="Tekijä"/>
                <w:rFonts w:ascii="Courier New" w:hAnsi="Courier New" w:cs="Courier New"/>
                <w:color w:val="3A37FF"/>
                <w:sz w:val="18"/>
                <w:szCs w:val="18"/>
                <w:lang w:val="en-US" w:eastAsia="fi-FI"/>
              </w:rPr>
            </w:pPr>
            <w:del w:id="2301" w:author="Tekijä">
              <w:r w:rsidRPr="004F7283" w:rsidDel="00A609EC">
                <w:rPr>
                  <w:rFonts w:ascii="Courier New" w:hAnsi="Courier New" w:cs="Courier New"/>
                  <w:color w:val="3A37FF"/>
                  <w:sz w:val="18"/>
                  <w:szCs w:val="18"/>
                  <w:lang w:val="en-US" w:eastAsia="fi-FI"/>
                </w:rPr>
                <w:delText>&lt;/</w:delText>
              </w:r>
              <w:r w:rsidRPr="004F7283" w:rsidDel="00A609EC">
                <w:rPr>
                  <w:rFonts w:ascii="Courier New" w:hAnsi="Courier New" w:cs="Courier New"/>
                  <w:color w:val="942334"/>
                  <w:sz w:val="18"/>
                  <w:szCs w:val="18"/>
                  <w:lang w:val="en-US" w:eastAsia="fi-FI"/>
                </w:rPr>
                <w:delText>entryRelationship</w:delText>
              </w:r>
              <w:r w:rsidRPr="004F7283" w:rsidDel="00A609EC">
                <w:rPr>
                  <w:rFonts w:ascii="Courier New" w:hAnsi="Courier New" w:cs="Courier New"/>
                  <w:color w:val="3A37FF"/>
                  <w:sz w:val="18"/>
                  <w:szCs w:val="18"/>
                  <w:lang w:val="en-US" w:eastAsia="fi-FI"/>
                </w:rPr>
                <w:delText>&gt;</w:delText>
              </w:r>
              <w:bookmarkStart w:id="2302" w:name="_Toc428350053"/>
              <w:bookmarkEnd w:id="2302"/>
            </w:del>
          </w:p>
          <w:p w14:paraId="784A4254" w14:textId="77777777" w:rsidR="0064389F" w:rsidRPr="004F7283" w:rsidDel="00A609EC" w:rsidRDefault="0064389F" w:rsidP="004F7283">
            <w:pPr>
              <w:autoSpaceDE w:val="0"/>
              <w:autoSpaceDN w:val="0"/>
              <w:adjustRightInd w:val="0"/>
              <w:ind w:left="568"/>
              <w:jc w:val="left"/>
              <w:rPr>
                <w:del w:id="2303" w:author="Tekijä"/>
                <w:rFonts w:ascii="Courier New" w:hAnsi="Courier New" w:cs="Courier New"/>
                <w:i/>
                <w:iCs/>
                <w:color w:val="308D85"/>
                <w:sz w:val="18"/>
                <w:szCs w:val="18"/>
                <w:lang w:val="en-US" w:eastAsia="fi-FI"/>
              </w:rPr>
            </w:pPr>
            <w:del w:id="2304" w:author="Tekijä">
              <w:r w:rsidRPr="004F7283" w:rsidDel="00A609EC">
                <w:rPr>
                  <w:rFonts w:ascii="Courier New" w:hAnsi="Courier New" w:cs="Courier New"/>
                  <w:i/>
                  <w:iCs/>
                  <w:color w:val="308D85"/>
                  <w:sz w:val="18"/>
                  <w:szCs w:val="18"/>
                  <w:lang w:val="en-US" w:eastAsia="fi-FI"/>
                </w:rPr>
                <w:delText>...</w:delText>
              </w:r>
              <w:bookmarkStart w:id="2305" w:name="_Toc428350054"/>
              <w:bookmarkEnd w:id="2305"/>
            </w:del>
          </w:p>
          <w:p w14:paraId="53DF9656" w14:textId="77777777" w:rsidR="0064389F" w:rsidRPr="004F7283" w:rsidDel="00A609EC" w:rsidRDefault="0064389F" w:rsidP="004F7283">
            <w:pPr>
              <w:autoSpaceDE w:val="0"/>
              <w:autoSpaceDN w:val="0"/>
              <w:adjustRightInd w:val="0"/>
              <w:ind w:left="284"/>
              <w:jc w:val="left"/>
              <w:rPr>
                <w:del w:id="2306" w:author="Tekijä"/>
                <w:rFonts w:ascii="Courier New" w:hAnsi="Courier New" w:cs="Courier New"/>
                <w:color w:val="3A37FF"/>
                <w:sz w:val="18"/>
                <w:szCs w:val="18"/>
                <w:lang w:val="en-US" w:eastAsia="fi-FI"/>
              </w:rPr>
            </w:pPr>
            <w:del w:id="2307" w:author="Tekijä">
              <w:r w:rsidRPr="004F7283" w:rsidDel="00A609EC">
                <w:rPr>
                  <w:rFonts w:ascii="Courier New" w:hAnsi="Courier New" w:cs="Courier New"/>
                  <w:color w:val="3A37FF"/>
                  <w:sz w:val="18"/>
                  <w:szCs w:val="18"/>
                  <w:lang w:val="en-US" w:eastAsia="fi-FI"/>
                </w:rPr>
                <w:delText>&lt;/</w:delText>
              </w:r>
              <w:r w:rsidRPr="004F7283" w:rsidDel="00A609EC">
                <w:rPr>
                  <w:rFonts w:ascii="Courier New" w:hAnsi="Courier New" w:cs="Courier New"/>
                  <w:color w:val="942334"/>
                  <w:sz w:val="18"/>
                  <w:szCs w:val="18"/>
                  <w:lang w:val="en-US" w:eastAsia="fi-FI"/>
                </w:rPr>
                <w:delText>observation</w:delText>
              </w:r>
              <w:r w:rsidRPr="004F7283" w:rsidDel="00A609EC">
                <w:rPr>
                  <w:rFonts w:ascii="Courier New" w:hAnsi="Courier New" w:cs="Courier New"/>
                  <w:color w:val="3A37FF"/>
                  <w:sz w:val="18"/>
                  <w:szCs w:val="18"/>
                  <w:lang w:val="en-US" w:eastAsia="fi-FI"/>
                </w:rPr>
                <w:delText>&gt;</w:delText>
              </w:r>
              <w:bookmarkStart w:id="2308" w:name="_Toc428350055"/>
              <w:bookmarkEnd w:id="2308"/>
            </w:del>
          </w:p>
          <w:p w14:paraId="43974AF7" w14:textId="77777777" w:rsidR="00591987" w:rsidRPr="004F7283" w:rsidDel="00A609EC" w:rsidRDefault="0064389F" w:rsidP="0031097F">
            <w:pPr>
              <w:autoSpaceDE w:val="0"/>
              <w:autoSpaceDN w:val="0"/>
              <w:adjustRightInd w:val="0"/>
              <w:jc w:val="left"/>
              <w:rPr>
                <w:del w:id="2309" w:author="Tekijä"/>
                <w:rFonts w:ascii="Courier New" w:hAnsi="Courier New" w:cs="Courier New"/>
                <w:color w:val="3A37FF"/>
                <w:sz w:val="20"/>
                <w:lang w:val="en-US" w:eastAsia="fi-FI"/>
              </w:rPr>
            </w:pPr>
            <w:del w:id="2310" w:author="Tekijä">
              <w:r w:rsidRPr="004F7283" w:rsidDel="00A609EC">
                <w:rPr>
                  <w:rFonts w:ascii="Courier New" w:hAnsi="Courier New" w:cs="Courier New"/>
                  <w:color w:val="3A37FF"/>
                  <w:sz w:val="18"/>
                  <w:szCs w:val="18"/>
                  <w:lang w:val="en-US" w:eastAsia="fi-FI"/>
                </w:rPr>
                <w:delText>&lt;/</w:delText>
              </w:r>
              <w:r w:rsidRPr="004F7283" w:rsidDel="00A609EC">
                <w:rPr>
                  <w:rFonts w:ascii="Courier New" w:hAnsi="Courier New" w:cs="Courier New"/>
                  <w:color w:val="942334"/>
                  <w:sz w:val="18"/>
                  <w:szCs w:val="18"/>
                  <w:lang w:val="en-US" w:eastAsia="fi-FI"/>
                </w:rPr>
                <w:delText>entry</w:delText>
              </w:r>
              <w:r w:rsidRPr="004F7283" w:rsidDel="00A609EC">
                <w:rPr>
                  <w:rFonts w:ascii="Courier New" w:hAnsi="Courier New" w:cs="Courier New"/>
                  <w:color w:val="3A37FF"/>
                  <w:sz w:val="18"/>
                  <w:szCs w:val="18"/>
                  <w:lang w:val="en-US" w:eastAsia="fi-FI"/>
                </w:rPr>
                <w:delText>&gt;</w:delText>
              </w:r>
              <w:bookmarkStart w:id="2311" w:name="_Toc428350056"/>
              <w:bookmarkEnd w:id="2311"/>
            </w:del>
          </w:p>
        </w:tc>
        <w:bookmarkStart w:id="2312" w:name="_Toc428350057"/>
        <w:bookmarkEnd w:id="2312"/>
      </w:tr>
    </w:tbl>
    <w:p w14:paraId="5E2B222E" w14:textId="77777777" w:rsidR="00A06908" w:rsidRPr="005441E4" w:rsidDel="00A609EC" w:rsidRDefault="00A06908" w:rsidP="006D608D">
      <w:pPr>
        <w:rPr>
          <w:del w:id="2313" w:author="Tekijä"/>
          <w:lang w:val="en-US"/>
        </w:rPr>
      </w:pPr>
      <w:bookmarkStart w:id="2314" w:name="_Toc428350058"/>
      <w:bookmarkEnd w:id="2314"/>
    </w:p>
    <w:p w14:paraId="37CB35FF" w14:textId="77777777" w:rsidR="0074796C" w:rsidRDefault="0074796C" w:rsidP="008E33EF">
      <w:pPr>
        <w:pStyle w:val="Otsikko2"/>
      </w:pPr>
      <w:bookmarkStart w:id="2315" w:name="_Toc436732642"/>
      <w:r>
        <w:t>Riskitiedot</w:t>
      </w:r>
      <w:bookmarkEnd w:id="2315"/>
    </w:p>
    <w:p w14:paraId="09E35813" w14:textId="77777777" w:rsidR="002E53B3" w:rsidRDefault="002E53B3" w:rsidP="0074796C">
      <w:r w:rsidRPr="002E53B3">
        <w:t>Potilaan riskitiedot ovat tietoja esimerkiksi aikaisemmasta sairaudesta tai taudista tai muusta tek</w:t>
      </w:r>
      <w:r w:rsidRPr="002E53B3">
        <w:t>i</w:t>
      </w:r>
      <w:r w:rsidRPr="002E53B3">
        <w:t>jästä, joiden huomiotta jättäminen voi aiheuttaa riskin potilaan tai henkilökunnan terveydelle ja tu</w:t>
      </w:r>
      <w:r w:rsidRPr="002E53B3">
        <w:t>r</w:t>
      </w:r>
      <w:r w:rsidRPr="002E53B3">
        <w:t>vallisuudelle. Riskitietoja käytetään huomauttamaan potilasta hoitavia henkilöitä siitä, että hoitoa täytyy mahdollisesti toteuttaa tavanomaisesta poikkeavalla tavalla. Suun terveydenhuollon tiedoista ei siirry automaattisesti mitään tietoja potilaan riskitiedot-näyttöön, mutta hammaslääkäri voi niitä sinne kirjata suoraan, jos tarvetta ilmenee.</w:t>
      </w:r>
    </w:p>
    <w:p w14:paraId="71B67B9C" w14:textId="77777777" w:rsidR="002E53B3" w:rsidRDefault="002E53B3" w:rsidP="0074796C"/>
    <w:p w14:paraId="00B0FE0C" w14:textId="77777777" w:rsidR="00DA6479" w:rsidDel="00BD302E" w:rsidRDefault="00CE0D66" w:rsidP="0074796C">
      <w:pPr>
        <w:rPr>
          <w:del w:id="2316" w:author="Tekijä"/>
        </w:rPr>
      </w:pPr>
      <w:r>
        <w:t xml:space="preserve">Riskitietojen </w:t>
      </w:r>
      <w:r w:rsidRPr="00CE0D66">
        <w:t xml:space="preserve">kuvaamisessa </w:t>
      </w:r>
      <w:r w:rsidR="009F4AC7">
        <w:t xml:space="preserve">ja merkinnän tietojen osalta </w:t>
      </w:r>
      <w:r w:rsidRPr="00CE0D66">
        <w:t>noudatetaan Kertomus ja lomakkeet -oppaan [8] ohjeistusta</w:t>
      </w:r>
      <w:r w:rsidR="00BF7F3B">
        <w:t xml:space="preserve"> </w:t>
      </w:r>
      <w:r w:rsidR="00982F1B" w:rsidRPr="00982F1B">
        <w:t xml:space="preserve">(kohta </w:t>
      </w:r>
      <w:del w:id="2317" w:author="Tekijä">
        <w:r w:rsidR="00982F1B" w:rsidRPr="00982F1B" w:rsidDel="00A609EC">
          <w:delText>3.2.</w:delText>
        </w:r>
        <w:r w:rsidR="00982F1B" w:rsidDel="00A609EC">
          <w:delText>12</w:delText>
        </w:r>
      </w:del>
      <w:ins w:id="2318" w:author="Tekijä">
        <w:r w:rsidR="00A609EC">
          <w:t>4.6</w:t>
        </w:r>
      </w:ins>
      <w:r w:rsidR="00982F1B" w:rsidRPr="00982F1B">
        <w:t xml:space="preserve"> </w:t>
      </w:r>
      <w:r w:rsidR="00982F1B">
        <w:t>Riskitieto</w:t>
      </w:r>
      <w:r w:rsidR="00982F1B" w:rsidRPr="00982F1B">
        <w:t>)</w:t>
      </w:r>
      <w:r w:rsidR="009F4AC7">
        <w:t xml:space="preserve">, </w:t>
      </w:r>
      <w:r w:rsidR="00BF7F3B">
        <w:t>ja tiedot annetaan omassa merkinnä</w:t>
      </w:r>
      <w:r w:rsidR="00BF7F3B">
        <w:t>s</w:t>
      </w:r>
      <w:r w:rsidR="00BF7F3B">
        <w:t xml:space="preserve">sään/näkymässään </w:t>
      </w:r>
      <w:del w:id="2319" w:author="Tekijä">
        <w:r w:rsidR="00BF7F3B" w:rsidDel="00A609EC">
          <w:delText>RIS</w:delText>
        </w:r>
      </w:del>
      <w:ins w:id="2320" w:author="Tekijä">
        <w:r w:rsidR="00A609EC">
          <w:t>Riskitiedot</w:t>
        </w:r>
      </w:ins>
      <w:r w:rsidR="00422FAD">
        <w:t>-</w:t>
      </w:r>
      <w:r w:rsidR="00BF7F3B">
        <w:t>näkymälle</w:t>
      </w:r>
      <w:r w:rsidRPr="00CE0D66">
        <w:t xml:space="preserve">. </w:t>
      </w:r>
    </w:p>
    <w:p w14:paraId="210EB4E7" w14:textId="77777777" w:rsidR="00DA6479" w:rsidRDefault="00DA6479" w:rsidP="0074796C"/>
    <w:p w14:paraId="4C3ED1A4" w14:textId="77777777" w:rsidR="00DA6479" w:rsidDel="00A609EC" w:rsidRDefault="00DA6479" w:rsidP="00DA6479">
      <w:pPr>
        <w:rPr>
          <w:del w:id="2321" w:author="Tekijä"/>
        </w:rPr>
      </w:pPr>
      <w:del w:id="2322" w:author="Tekijä">
        <w:r w:rsidRPr="00DA6479" w:rsidDel="00A609EC">
          <w:delText>Suun terveydenhuollon tietojen osalta merkinnän tekijä on usein hammashoitaja. Hoitavan hammas-lääkärin tiedot annetaan myös merkintätasolla. Merkinnän tekoon osallistuneiden tiedot ja päiväys näyttömuodossa text-elementissä</w:delText>
        </w:r>
        <w:r w:rsidR="006D0B11" w:rsidDel="00A609EC">
          <w:delText xml:space="preserve">; </w:delText>
        </w:r>
        <w:r w:rsidR="009F4AC7" w:rsidDel="00A609EC">
          <w:delText>m</w:delText>
        </w:r>
        <w:r w:rsidR="006D0B11" w:rsidRPr="006D0B11" w:rsidDel="00A609EC">
          <w:delText>erkinnän käsittelyyn osallistuj</w:delText>
        </w:r>
        <w:r w:rsidR="006D0B11" w:rsidDel="00A609EC">
          <w:delText xml:space="preserve">ien </w:delText>
        </w:r>
        <w:r w:rsidR="006D0B11" w:rsidRPr="006D0B11" w:rsidDel="00A609EC">
          <w:delText>(KIR, SAN, SANKIR, HYV, OHJ) osalta palveluyksikkötieto ei ole pakollinen</w:delText>
        </w:r>
        <w:r w:rsidRPr="00DA6479" w:rsidDel="00A609EC">
          <w:delText xml:space="preserve"> [8]</w:delText>
        </w:r>
        <w:r w:rsidR="006D0B11" w:rsidDel="00A609EC">
          <w:delText>.</w:delText>
        </w:r>
        <w:bookmarkStart w:id="2323" w:name="_Toc428350060"/>
        <w:bookmarkEnd w:id="2323"/>
      </w:del>
    </w:p>
    <w:p w14:paraId="20FD701C" w14:textId="77777777" w:rsidR="00DA6479" w:rsidDel="00A609EC" w:rsidRDefault="00DA6479" w:rsidP="0074796C">
      <w:pPr>
        <w:rPr>
          <w:del w:id="2324" w:author="Tekijä"/>
        </w:rPr>
      </w:pPr>
      <w:bookmarkStart w:id="2325" w:name="_Toc428350061"/>
      <w:bookmarkEnd w:id="2325"/>
    </w:p>
    <w:p w14:paraId="35C2B724" w14:textId="77777777" w:rsidR="0074796C" w:rsidRPr="0074796C" w:rsidDel="00A609EC" w:rsidRDefault="009F4AC7" w:rsidP="0074796C">
      <w:pPr>
        <w:rPr>
          <w:del w:id="2326" w:author="Tekijä"/>
        </w:rPr>
      </w:pPr>
      <w:del w:id="2327" w:author="Tekijä">
        <w:r w:rsidDel="00A609EC">
          <w:delText>Samoin kuin muut s</w:delText>
        </w:r>
        <w:r w:rsidRPr="009F4AC7" w:rsidDel="00A609EC">
          <w:delText>uun terveydenhuollon tiedot</w:delText>
        </w:r>
        <w:r w:rsidDel="00A609EC">
          <w:delText xml:space="preserve">, </w:delText>
        </w:r>
        <w:r w:rsidRPr="009F4AC7" w:rsidDel="00A609EC">
          <w:delText xml:space="preserve">kirjataan </w:delText>
        </w:r>
        <w:r w:rsidDel="00A609EC">
          <w:delText xml:space="preserve">myös riskitiedot </w:delText>
        </w:r>
        <w:r w:rsidRPr="009F4AC7" w:rsidDel="00A609EC">
          <w:delText>asianmukaiseen vaihe</w:delText>
        </w:r>
        <w:r w:rsidRPr="009F4AC7" w:rsidDel="00A609EC">
          <w:delText>e</w:delText>
        </w:r>
        <w:r w:rsidRPr="009F4AC7" w:rsidDel="00A609EC">
          <w:delText xml:space="preserve">seen kuuluvaksi, pääsääntöisesti Hoidon toteutus -vaiheen alle. </w:delText>
        </w:r>
        <w:r w:rsidR="0074796C" w:rsidRPr="0074796C" w:rsidDel="00A609EC">
          <w:delText>Riskitiedon osalta otsikkona on AR/YDIN – Otsikot koodistosta ’Riskitiedot’, koodiarvo 43.</w:delText>
        </w:r>
        <w:bookmarkStart w:id="2328" w:name="_Toc428350062"/>
        <w:bookmarkEnd w:id="2328"/>
      </w:del>
    </w:p>
    <w:p w14:paraId="09F8B92C" w14:textId="77777777" w:rsidR="0074796C" w:rsidRPr="0074796C" w:rsidDel="00A609EC" w:rsidRDefault="0074796C" w:rsidP="0074796C">
      <w:pPr>
        <w:rPr>
          <w:del w:id="2329" w:author="Tekijä"/>
        </w:rPr>
      </w:pPr>
      <w:bookmarkStart w:id="2330" w:name="_Toc428350063"/>
      <w:bookmarkEnd w:id="233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74796C" w:rsidRPr="0074796C" w:rsidDel="00A609EC" w14:paraId="42380226" w14:textId="77777777" w:rsidTr="008E3344">
        <w:trPr>
          <w:del w:id="2331" w:author="Tekijä"/>
        </w:trPr>
        <w:tc>
          <w:tcPr>
            <w:tcW w:w="9779" w:type="dxa"/>
            <w:tcBorders>
              <w:top w:val="single" w:sz="4" w:space="0" w:color="000000"/>
              <w:left w:val="single" w:sz="4" w:space="0" w:color="000000"/>
              <w:bottom w:val="single" w:sz="4" w:space="0" w:color="000000"/>
              <w:right w:val="single" w:sz="4" w:space="0" w:color="000000"/>
            </w:tcBorders>
            <w:hideMark/>
          </w:tcPr>
          <w:p w14:paraId="25E47F57" w14:textId="77777777" w:rsidR="00E24B40" w:rsidRPr="004F7283" w:rsidDel="00A609EC" w:rsidRDefault="00E24B40" w:rsidP="00E24B40">
            <w:pPr>
              <w:autoSpaceDE w:val="0"/>
              <w:autoSpaceDN w:val="0"/>
              <w:adjustRightInd w:val="0"/>
              <w:jc w:val="left"/>
              <w:rPr>
                <w:del w:id="2332" w:author="Tekijä"/>
                <w:rFonts w:ascii="Courier New" w:hAnsi="Courier New" w:cs="Courier New"/>
                <w:color w:val="3A37FF"/>
                <w:sz w:val="18"/>
                <w:szCs w:val="18"/>
                <w:lang w:eastAsia="fi-FI"/>
              </w:rPr>
            </w:pPr>
            <w:del w:id="2333"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iCs/>
                  <w:color w:val="969596"/>
                  <w:sz w:val="18"/>
                  <w:szCs w:val="18"/>
                  <w:lang w:eastAsia="fi-FI"/>
                </w:rPr>
                <w:delText xml:space="preserve"> Merkintä, joka sisältää riskitietokirjauksen omaan näkymään RIS </w:delText>
              </w:r>
              <w:r w:rsidRPr="004F7283" w:rsidDel="00A609EC">
                <w:rPr>
                  <w:rFonts w:ascii="Courier New" w:hAnsi="Courier New" w:cs="Courier New"/>
                  <w:color w:val="3A37FF"/>
                  <w:sz w:val="18"/>
                  <w:szCs w:val="18"/>
                  <w:lang w:eastAsia="fi-FI"/>
                </w:rPr>
                <w:delText>--&gt;</w:delText>
              </w:r>
              <w:bookmarkStart w:id="2334" w:name="_Toc428350064"/>
              <w:bookmarkEnd w:id="2334"/>
            </w:del>
          </w:p>
          <w:p w14:paraId="49F5E27B" w14:textId="77777777" w:rsidR="00E24B40" w:rsidRPr="0056620E" w:rsidDel="00A609EC" w:rsidRDefault="00E24B40" w:rsidP="00E24B40">
            <w:pPr>
              <w:autoSpaceDE w:val="0"/>
              <w:autoSpaceDN w:val="0"/>
              <w:adjustRightInd w:val="0"/>
              <w:jc w:val="left"/>
              <w:rPr>
                <w:del w:id="2335" w:author="Tekijä"/>
                <w:rFonts w:ascii="Courier New" w:hAnsi="Courier New" w:cs="Courier New"/>
                <w:color w:val="3A37FF"/>
                <w:sz w:val="18"/>
                <w:szCs w:val="18"/>
                <w:lang w:eastAsia="fi-FI"/>
              </w:rPr>
            </w:pPr>
            <w:del w:id="2336"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component</w:delText>
              </w:r>
              <w:r w:rsidRPr="0056620E" w:rsidDel="00A609EC">
                <w:rPr>
                  <w:rFonts w:ascii="Courier New" w:hAnsi="Courier New" w:cs="Courier New"/>
                  <w:color w:val="3A37FF"/>
                  <w:sz w:val="18"/>
                  <w:szCs w:val="18"/>
                  <w:lang w:eastAsia="fi-FI"/>
                </w:rPr>
                <w:delText>&gt;</w:delText>
              </w:r>
              <w:bookmarkStart w:id="2337" w:name="_Toc428350065"/>
              <w:bookmarkEnd w:id="2337"/>
            </w:del>
          </w:p>
          <w:p w14:paraId="78FE5329" w14:textId="77777777" w:rsidR="00E24B40" w:rsidRPr="0056620E" w:rsidDel="00A609EC" w:rsidRDefault="00E24B40" w:rsidP="004F7283">
            <w:pPr>
              <w:autoSpaceDE w:val="0"/>
              <w:autoSpaceDN w:val="0"/>
              <w:adjustRightInd w:val="0"/>
              <w:ind w:left="284"/>
              <w:jc w:val="left"/>
              <w:rPr>
                <w:del w:id="2338" w:author="Tekijä"/>
                <w:rFonts w:ascii="Courier New" w:hAnsi="Courier New" w:cs="Courier New"/>
                <w:color w:val="3A37FF"/>
                <w:sz w:val="18"/>
                <w:szCs w:val="18"/>
                <w:lang w:eastAsia="fi-FI"/>
              </w:rPr>
            </w:pPr>
            <w:del w:id="2339"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section</w:delText>
              </w:r>
              <w:r w:rsidRPr="0056620E" w:rsidDel="00A609EC">
                <w:rPr>
                  <w:rFonts w:ascii="Courier New" w:hAnsi="Courier New" w:cs="Courier New"/>
                  <w:color w:val="3A37FF"/>
                  <w:sz w:val="18"/>
                  <w:szCs w:val="18"/>
                  <w:lang w:eastAsia="fi-FI"/>
                </w:rPr>
                <w:delText>&gt;</w:delText>
              </w:r>
              <w:bookmarkStart w:id="2340" w:name="_Toc428350066"/>
              <w:bookmarkEnd w:id="2340"/>
            </w:del>
          </w:p>
          <w:p w14:paraId="4FC93ADD" w14:textId="77777777" w:rsidR="00E24B40" w:rsidRPr="0056620E" w:rsidDel="00A609EC" w:rsidRDefault="00E24B40" w:rsidP="004F7283">
            <w:pPr>
              <w:autoSpaceDE w:val="0"/>
              <w:autoSpaceDN w:val="0"/>
              <w:adjustRightInd w:val="0"/>
              <w:ind w:left="568"/>
              <w:jc w:val="left"/>
              <w:rPr>
                <w:del w:id="2341" w:author="Tekijä"/>
                <w:rFonts w:ascii="Courier New" w:hAnsi="Courier New" w:cs="Courier New"/>
                <w:color w:val="3A37FF"/>
                <w:sz w:val="18"/>
                <w:szCs w:val="18"/>
                <w:lang w:eastAsia="fi-FI"/>
              </w:rPr>
            </w:pPr>
            <w:del w:id="2342"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iCs/>
                  <w:color w:val="969596"/>
                  <w:sz w:val="18"/>
                  <w:szCs w:val="18"/>
                  <w:lang w:eastAsia="fi-FI"/>
                </w:rPr>
                <w:delText xml:space="preserve"> Merkinnän OID </w:delText>
              </w:r>
              <w:r w:rsidRPr="0056620E" w:rsidDel="00A609EC">
                <w:rPr>
                  <w:rFonts w:ascii="Courier New" w:hAnsi="Courier New" w:cs="Courier New"/>
                  <w:color w:val="3A37FF"/>
                  <w:sz w:val="18"/>
                  <w:szCs w:val="18"/>
                  <w:lang w:eastAsia="fi-FI"/>
                </w:rPr>
                <w:delText>--&gt;</w:delText>
              </w:r>
              <w:bookmarkStart w:id="2343" w:name="_Toc428350067"/>
              <w:bookmarkEnd w:id="2343"/>
            </w:del>
          </w:p>
          <w:p w14:paraId="75E40A92" w14:textId="77777777" w:rsidR="00E24B40" w:rsidRPr="0056620E" w:rsidDel="00A609EC" w:rsidRDefault="00E24B40" w:rsidP="004F7283">
            <w:pPr>
              <w:autoSpaceDE w:val="0"/>
              <w:autoSpaceDN w:val="0"/>
              <w:adjustRightInd w:val="0"/>
              <w:ind w:left="568"/>
              <w:jc w:val="left"/>
              <w:rPr>
                <w:del w:id="2344" w:author="Tekijä"/>
                <w:rFonts w:ascii="Courier New" w:hAnsi="Courier New" w:cs="Courier New"/>
                <w:color w:val="3A37FF"/>
                <w:sz w:val="18"/>
                <w:szCs w:val="18"/>
                <w:lang w:eastAsia="fi-FI"/>
              </w:rPr>
            </w:pPr>
            <w:del w:id="2345"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id</w:delText>
              </w:r>
              <w:r w:rsidRPr="0056620E" w:rsidDel="00A609EC">
                <w:rPr>
                  <w:rFonts w:ascii="Courier New" w:hAnsi="Courier New" w:cs="Courier New"/>
                  <w:i/>
                  <w:iCs/>
                  <w:color w:val="308D85"/>
                  <w:sz w:val="18"/>
                  <w:szCs w:val="18"/>
                  <w:lang w:eastAsia="fi-FI"/>
                </w:rPr>
                <w:delText xml:space="preserve"> </w:delText>
              </w:r>
              <w:r w:rsidRPr="0056620E" w:rsidDel="00A609EC">
                <w:rPr>
                  <w:rFonts w:ascii="Courier New" w:hAnsi="Courier New" w:cs="Courier New"/>
                  <w:color w:val="FF3835"/>
                  <w:sz w:val="18"/>
                  <w:szCs w:val="18"/>
                  <w:lang w:eastAsia="fi-FI"/>
                </w:rPr>
                <w:delText>root</w:delText>
              </w:r>
              <w:r w:rsidRPr="0056620E" w:rsidDel="00A609EC">
                <w:rPr>
                  <w:rFonts w:ascii="Courier New" w:hAnsi="Courier New" w:cs="Courier New"/>
                  <w:color w:val="3A37FF"/>
                  <w:sz w:val="18"/>
                  <w:szCs w:val="18"/>
                  <w:lang w:eastAsia="fi-FI"/>
                </w:rPr>
                <w:delText>="</w:delText>
              </w:r>
              <w:r w:rsidRPr="0056620E" w:rsidDel="00A609EC">
                <w:rPr>
                  <w:rFonts w:ascii="Courier New" w:hAnsi="Courier New" w:cs="Courier New"/>
                  <w:color w:val="1A2E39"/>
                  <w:sz w:val="18"/>
                  <w:szCs w:val="18"/>
                  <w:lang w:eastAsia="fi-FI"/>
                </w:rPr>
                <w:delText>1.2.246.10.1234567.14.2013.123.100</w:delText>
              </w:r>
              <w:r w:rsidRPr="0056620E" w:rsidDel="00A609EC">
                <w:rPr>
                  <w:rFonts w:ascii="Courier New" w:hAnsi="Courier New" w:cs="Courier New"/>
                  <w:color w:val="3A37FF"/>
                  <w:sz w:val="18"/>
                  <w:szCs w:val="18"/>
                  <w:lang w:eastAsia="fi-FI"/>
                </w:rPr>
                <w:delText>"/&gt;</w:delText>
              </w:r>
              <w:bookmarkStart w:id="2346" w:name="_Toc428350068"/>
              <w:bookmarkEnd w:id="2346"/>
            </w:del>
          </w:p>
          <w:p w14:paraId="48767E85" w14:textId="77777777" w:rsidR="00031295" w:rsidRPr="0056620E" w:rsidDel="00A609EC" w:rsidRDefault="00E24B40" w:rsidP="004F7283">
            <w:pPr>
              <w:autoSpaceDE w:val="0"/>
              <w:autoSpaceDN w:val="0"/>
              <w:adjustRightInd w:val="0"/>
              <w:ind w:left="568"/>
              <w:jc w:val="left"/>
              <w:rPr>
                <w:del w:id="2347" w:author="Tekijä"/>
                <w:rFonts w:ascii="Courier New" w:hAnsi="Courier New" w:cs="Courier New"/>
                <w:i/>
                <w:iCs/>
                <w:color w:val="308D85"/>
                <w:sz w:val="18"/>
                <w:szCs w:val="18"/>
                <w:lang w:eastAsia="fi-FI"/>
              </w:rPr>
            </w:pPr>
            <w:del w:id="2348"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code</w:delText>
              </w:r>
              <w:r w:rsidRPr="0056620E" w:rsidDel="00A609EC">
                <w:rPr>
                  <w:rFonts w:ascii="Courier New" w:hAnsi="Courier New" w:cs="Courier New"/>
                  <w:i/>
                  <w:iCs/>
                  <w:color w:val="308D85"/>
                  <w:sz w:val="18"/>
                  <w:szCs w:val="18"/>
                  <w:lang w:eastAsia="fi-FI"/>
                </w:rPr>
                <w:delText xml:space="preserve"> </w:delText>
              </w:r>
              <w:r w:rsidRPr="0056620E" w:rsidDel="00A609EC">
                <w:rPr>
                  <w:rFonts w:ascii="Courier New" w:hAnsi="Courier New" w:cs="Courier New"/>
                  <w:color w:val="FF3835"/>
                  <w:sz w:val="18"/>
                  <w:szCs w:val="18"/>
                  <w:lang w:eastAsia="fi-FI"/>
                </w:rPr>
                <w:delText>code</w:delText>
              </w:r>
              <w:r w:rsidRPr="0056620E" w:rsidDel="00A609EC">
                <w:rPr>
                  <w:rFonts w:ascii="Courier New" w:hAnsi="Courier New" w:cs="Courier New"/>
                  <w:color w:val="3A37FF"/>
                  <w:sz w:val="18"/>
                  <w:szCs w:val="18"/>
                  <w:lang w:eastAsia="fi-FI"/>
                </w:rPr>
                <w:delText>="</w:delText>
              </w:r>
              <w:r w:rsidRPr="0056620E" w:rsidDel="00A609EC">
                <w:rPr>
                  <w:rFonts w:ascii="Courier New" w:hAnsi="Courier New" w:cs="Courier New"/>
                  <w:color w:val="1A2E39"/>
                  <w:sz w:val="18"/>
                  <w:szCs w:val="18"/>
                  <w:lang w:eastAsia="fi-FI"/>
                </w:rPr>
                <w:delText>175</w:delText>
              </w:r>
              <w:r w:rsidRPr="0056620E" w:rsidDel="00A609EC">
                <w:rPr>
                  <w:rFonts w:ascii="Courier New" w:hAnsi="Courier New" w:cs="Courier New"/>
                  <w:color w:val="3A37FF"/>
                  <w:sz w:val="18"/>
                  <w:szCs w:val="18"/>
                  <w:lang w:eastAsia="fi-FI"/>
                </w:rPr>
                <w:delText>"</w:delText>
              </w:r>
              <w:r w:rsidRPr="0056620E" w:rsidDel="00A609EC">
                <w:rPr>
                  <w:rFonts w:ascii="Courier New" w:hAnsi="Courier New" w:cs="Courier New"/>
                  <w:i/>
                  <w:iCs/>
                  <w:color w:val="308D85"/>
                  <w:sz w:val="18"/>
                  <w:szCs w:val="18"/>
                  <w:lang w:eastAsia="fi-FI"/>
                </w:rPr>
                <w:delText xml:space="preserve"> </w:delText>
              </w:r>
              <w:r w:rsidRPr="0056620E" w:rsidDel="00A609EC">
                <w:rPr>
                  <w:rFonts w:ascii="Courier New" w:hAnsi="Courier New" w:cs="Courier New"/>
                  <w:color w:val="FF3835"/>
                  <w:sz w:val="18"/>
                  <w:szCs w:val="18"/>
                  <w:lang w:eastAsia="fi-FI"/>
                </w:rPr>
                <w:delText>codeSystem</w:delText>
              </w:r>
              <w:r w:rsidRPr="0056620E" w:rsidDel="00A609EC">
                <w:rPr>
                  <w:rFonts w:ascii="Courier New" w:hAnsi="Courier New" w:cs="Courier New"/>
                  <w:color w:val="3A37FF"/>
                  <w:sz w:val="18"/>
                  <w:szCs w:val="18"/>
                  <w:lang w:eastAsia="fi-FI"/>
                </w:rPr>
                <w:delText>="</w:delText>
              </w:r>
              <w:r w:rsidRPr="0056620E" w:rsidDel="00A609EC">
                <w:rPr>
                  <w:rFonts w:ascii="Courier New" w:hAnsi="Courier New" w:cs="Courier New"/>
                  <w:color w:val="1A2E39"/>
                  <w:sz w:val="18"/>
                  <w:szCs w:val="18"/>
                  <w:lang w:eastAsia="fi-FI"/>
                </w:rPr>
                <w:delText>1.2.246.537.6.12.2002</w:delText>
              </w:r>
              <w:r w:rsidRPr="0056620E" w:rsidDel="00A609EC">
                <w:rPr>
                  <w:rFonts w:ascii="Courier New" w:hAnsi="Courier New" w:cs="Courier New"/>
                  <w:color w:val="3A37FF"/>
                  <w:sz w:val="18"/>
                  <w:szCs w:val="18"/>
                  <w:lang w:eastAsia="fi-FI"/>
                </w:rPr>
                <w:delText>"</w:delText>
              </w:r>
              <w:r w:rsidRPr="0056620E" w:rsidDel="00A609EC">
                <w:rPr>
                  <w:rFonts w:ascii="Courier New" w:hAnsi="Courier New" w:cs="Courier New"/>
                  <w:i/>
                  <w:iCs/>
                  <w:color w:val="308D85"/>
                  <w:sz w:val="18"/>
                  <w:szCs w:val="18"/>
                  <w:lang w:eastAsia="fi-FI"/>
                </w:rPr>
                <w:delText xml:space="preserve"> </w:delText>
              </w:r>
              <w:bookmarkStart w:id="2349" w:name="_Toc428350069"/>
              <w:bookmarkEnd w:id="2349"/>
            </w:del>
          </w:p>
          <w:p w14:paraId="04E09B59" w14:textId="77777777" w:rsidR="00E24B40" w:rsidRPr="0056620E" w:rsidDel="00A609EC" w:rsidRDefault="00031295" w:rsidP="004F7283">
            <w:pPr>
              <w:autoSpaceDE w:val="0"/>
              <w:autoSpaceDN w:val="0"/>
              <w:adjustRightInd w:val="0"/>
              <w:ind w:left="568"/>
              <w:jc w:val="left"/>
              <w:rPr>
                <w:del w:id="2350" w:author="Tekijä"/>
                <w:rFonts w:ascii="Courier New" w:hAnsi="Courier New" w:cs="Courier New"/>
                <w:color w:val="3A37FF"/>
                <w:sz w:val="18"/>
                <w:szCs w:val="18"/>
                <w:lang w:eastAsia="fi-FI"/>
              </w:rPr>
            </w:pPr>
            <w:del w:id="2351" w:author="Tekijä">
              <w:r w:rsidRPr="0056620E" w:rsidDel="00A609EC">
                <w:rPr>
                  <w:rFonts w:ascii="Courier New" w:hAnsi="Courier New" w:cs="Courier New"/>
                  <w:i/>
                  <w:iCs/>
                  <w:color w:val="308D85"/>
                  <w:sz w:val="18"/>
                  <w:szCs w:val="18"/>
                  <w:lang w:eastAsia="fi-FI"/>
                </w:rPr>
                <w:delText xml:space="preserve">   </w:delText>
              </w:r>
              <w:r w:rsidR="00E24B40" w:rsidRPr="0056620E" w:rsidDel="00A609EC">
                <w:rPr>
                  <w:rFonts w:ascii="Courier New" w:hAnsi="Courier New" w:cs="Courier New"/>
                  <w:color w:val="FF3835"/>
                  <w:sz w:val="18"/>
                  <w:szCs w:val="18"/>
                  <w:lang w:eastAsia="fi-FI"/>
                </w:rPr>
                <w:delText>codeSystemName</w:delText>
              </w:r>
              <w:r w:rsidR="00E24B40" w:rsidRPr="0056620E" w:rsidDel="00A609EC">
                <w:rPr>
                  <w:rFonts w:ascii="Courier New" w:hAnsi="Courier New" w:cs="Courier New"/>
                  <w:color w:val="3A37FF"/>
                  <w:sz w:val="18"/>
                  <w:szCs w:val="18"/>
                  <w:lang w:eastAsia="fi-FI"/>
                </w:rPr>
                <w:delText>="</w:delText>
              </w:r>
              <w:r w:rsidR="00E24B40" w:rsidRPr="0056620E" w:rsidDel="00A609EC">
                <w:rPr>
                  <w:rFonts w:ascii="Courier New" w:hAnsi="Courier New" w:cs="Courier New"/>
                  <w:color w:val="1A2E39"/>
                  <w:sz w:val="18"/>
                  <w:szCs w:val="18"/>
                  <w:lang w:eastAsia="fi-FI"/>
                </w:rPr>
                <w:delText>Näkymä</w:delText>
              </w:r>
              <w:r w:rsidR="00E24B40" w:rsidRPr="0056620E" w:rsidDel="00A609EC">
                <w:rPr>
                  <w:rFonts w:ascii="Courier New" w:hAnsi="Courier New" w:cs="Courier New"/>
                  <w:color w:val="3A37FF"/>
                  <w:sz w:val="18"/>
                  <w:szCs w:val="18"/>
                  <w:lang w:eastAsia="fi-FI"/>
                </w:rPr>
                <w:delText>"</w:delText>
              </w:r>
              <w:r w:rsidR="00E24B40" w:rsidRPr="0056620E" w:rsidDel="00A609EC">
                <w:rPr>
                  <w:rFonts w:ascii="Courier New" w:hAnsi="Courier New" w:cs="Courier New"/>
                  <w:i/>
                  <w:iCs/>
                  <w:color w:val="308D85"/>
                  <w:sz w:val="18"/>
                  <w:szCs w:val="18"/>
                  <w:lang w:eastAsia="fi-FI"/>
                </w:rPr>
                <w:delText xml:space="preserve"> </w:delText>
              </w:r>
              <w:r w:rsidR="00E24B40" w:rsidRPr="0056620E" w:rsidDel="00A609EC">
                <w:rPr>
                  <w:rFonts w:ascii="Courier New" w:hAnsi="Courier New" w:cs="Courier New"/>
                  <w:color w:val="FF3835"/>
                  <w:sz w:val="18"/>
                  <w:szCs w:val="18"/>
                  <w:lang w:eastAsia="fi-FI"/>
                </w:rPr>
                <w:delText>displayName</w:delText>
              </w:r>
              <w:r w:rsidR="00E24B40" w:rsidRPr="0056620E" w:rsidDel="00A609EC">
                <w:rPr>
                  <w:rFonts w:ascii="Courier New" w:hAnsi="Courier New" w:cs="Courier New"/>
                  <w:color w:val="3A37FF"/>
                  <w:sz w:val="18"/>
                  <w:szCs w:val="18"/>
                  <w:lang w:eastAsia="fi-FI"/>
                </w:rPr>
                <w:delText>="</w:delText>
              </w:r>
              <w:r w:rsidR="00E24B40" w:rsidRPr="0056620E" w:rsidDel="00A609EC">
                <w:rPr>
                  <w:rFonts w:ascii="Courier New" w:hAnsi="Courier New" w:cs="Courier New"/>
                  <w:color w:val="1A2E39"/>
                  <w:sz w:val="18"/>
                  <w:szCs w:val="18"/>
                  <w:lang w:eastAsia="fi-FI"/>
                </w:rPr>
                <w:delText>RIS</w:delText>
              </w:r>
              <w:r w:rsidR="00E24B40" w:rsidRPr="0056620E" w:rsidDel="00A609EC">
                <w:rPr>
                  <w:rFonts w:ascii="Courier New" w:hAnsi="Courier New" w:cs="Courier New"/>
                  <w:color w:val="3A37FF"/>
                  <w:sz w:val="18"/>
                  <w:szCs w:val="18"/>
                  <w:lang w:eastAsia="fi-FI"/>
                </w:rPr>
                <w:delText>"/&gt;</w:delText>
              </w:r>
              <w:bookmarkStart w:id="2352" w:name="_Toc428350070"/>
              <w:bookmarkEnd w:id="2352"/>
            </w:del>
          </w:p>
          <w:p w14:paraId="37B44F71" w14:textId="77777777" w:rsidR="00E24B40" w:rsidRPr="0056620E" w:rsidDel="00A609EC" w:rsidRDefault="00E24B40" w:rsidP="004F7283">
            <w:pPr>
              <w:autoSpaceDE w:val="0"/>
              <w:autoSpaceDN w:val="0"/>
              <w:adjustRightInd w:val="0"/>
              <w:ind w:left="568"/>
              <w:jc w:val="left"/>
              <w:rPr>
                <w:del w:id="2353" w:author="Tekijä"/>
                <w:rFonts w:ascii="Courier New" w:hAnsi="Courier New" w:cs="Courier New"/>
                <w:color w:val="3A37FF"/>
                <w:sz w:val="18"/>
                <w:szCs w:val="18"/>
                <w:lang w:eastAsia="fi-FI"/>
              </w:rPr>
            </w:pPr>
            <w:del w:id="2354"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title</w:delText>
              </w:r>
              <w:r w:rsidRPr="0056620E" w:rsidDel="00A609EC">
                <w:rPr>
                  <w:rFonts w:ascii="Courier New" w:hAnsi="Courier New" w:cs="Courier New"/>
                  <w:color w:val="3A37FF"/>
                  <w:sz w:val="18"/>
                  <w:szCs w:val="18"/>
                  <w:lang w:eastAsia="fi-FI"/>
                </w:rPr>
                <w:delText>&gt;</w:delText>
              </w:r>
              <w:r w:rsidRPr="0056620E" w:rsidDel="00A609EC">
                <w:rPr>
                  <w:rFonts w:ascii="Courier New" w:hAnsi="Courier New" w:cs="Courier New"/>
                  <w:color w:val="383739"/>
                  <w:sz w:val="18"/>
                  <w:szCs w:val="18"/>
                  <w:lang w:eastAsia="fi-FI"/>
                </w:rPr>
                <w:delText>RIS</w:delText>
              </w:r>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title</w:delText>
              </w:r>
              <w:r w:rsidRPr="0056620E" w:rsidDel="00A609EC">
                <w:rPr>
                  <w:rFonts w:ascii="Courier New" w:hAnsi="Courier New" w:cs="Courier New"/>
                  <w:color w:val="3A37FF"/>
                  <w:sz w:val="18"/>
                  <w:szCs w:val="18"/>
                  <w:lang w:eastAsia="fi-FI"/>
                </w:rPr>
                <w:delText>&gt;</w:delText>
              </w:r>
              <w:bookmarkStart w:id="2355" w:name="_Toc428350071"/>
              <w:bookmarkEnd w:id="2355"/>
            </w:del>
          </w:p>
          <w:p w14:paraId="1B587F0A" w14:textId="77777777" w:rsidR="00DA6479" w:rsidRPr="0056620E" w:rsidDel="00A609EC" w:rsidRDefault="00DA6479" w:rsidP="004F7283">
            <w:pPr>
              <w:autoSpaceDE w:val="0"/>
              <w:autoSpaceDN w:val="0"/>
              <w:adjustRightInd w:val="0"/>
              <w:ind w:left="568"/>
              <w:jc w:val="left"/>
              <w:rPr>
                <w:del w:id="2356" w:author="Tekijä"/>
                <w:rFonts w:ascii="Courier New" w:hAnsi="Courier New" w:cs="Courier New"/>
                <w:color w:val="3A37FF"/>
                <w:sz w:val="18"/>
                <w:szCs w:val="18"/>
                <w:lang w:eastAsia="fi-FI"/>
              </w:rPr>
            </w:pPr>
            <w:del w:id="2357"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text</w:delText>
              </w:r>
              <w:r w:rsidRPr="0056620E" w:rsidDel="00A609EC">
                <w:rPr>
                  <w:rFonts w:ascii="Courier New" w:hAnsi="Courier New" w:cs="Courier New"/>
                  <w:color w:val="3A37FF"/>
                  <w:sz w:val="18"/>
                  <w:szCs w:val="18"/>
                  <w:lang w:eastAsia="fi-FI"/>
                </w:rPr>
                <w:delText>&gt;</w:delText>
              </w:r>
              <w:bookmarkStart w:id="2358" w:name="_Toc428350072"/>
              <w:bookmarkEnd w:id="2358"/>
            </w:del>
          </w:p>
          <w:p w14:paraId="2D0E6612" w14:textId="77777777" w:rsidR="00DA6479" w:rsidRPr="0056620E" w:rsidDel="00A609EC" w:rsidRDefault="00DA6479" w:rsidP="004F7283">
            <w:pPr>
              <w:autoSpaceDE w:val="0"/>
              <w:autoSpaceDN w:val="0"/>
              <w:adjustRightInd w:val="0"/>
              <w:ind w:left="852"/>
              <w:jc w:val="left"/>
              <w:rPr>
                <w:del w:id="2359" w:author="Tekijä"/>
                <w:rFonts w:ascii="Courier New" w:hAnsi="Courier New" w:cs="Courier New"/>
                <w:color w:val="3A37FF"/>
                <w:sz w:val="18"/>
                <w:szCs w:val="18"/>
                <w:lang w:eastAsia="fi-FI"/>
              </w:rPr>
            </w:pPr>
            <w:del w:id="2360"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paragraph</w:delText>
              </w:r>
              <w:r w:rsidRPr="0056620E" w:rsidDel="00A609EC">
                <w:rPr>
                  <w:rFonts w:ascii="Courier New" w:hAnsi="Courier New" w:cs="Courier New"/>
                  <w:color w:val="3A37FF"/>
                  <w:sz w:val="18"/>
                  <w:szCs w:val="18"/>
                  <w:lang w:eastAsia="fi-FI"/>
                </w:rPr>
                <w:delText>&gt;</w:delText>
              </w:r>
              <w:r w:rsidRPr="0056620E" w:rsidDel="00A609EC">
                <w:rPr>
                  <w:rFonts w:ascii="Courier New" w:hAnsi="Courier New" w:cs="Courier New"/>
                  <w:color w:val="383739"/>
                  <w:sz w:val="18"/>
                  <w:szCs w:val="18"/>
                  <w:lang w:eastAsia="fi-FI"/>
                </w:rPr>
                <w:delText>XXX Terveysasema</w:delText>
              </w:r>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paragraph</w:delText>
              </w:r>
              <w:r w:rsidRPr="0056620E" w:rsidDel="00A609EC">
                <w:rPr>
                  <w:rFonts w:ascii="Courier New" w:hAnsi="Courier New" w:cs="Courier New"/>
                  <w:color w:val="3A37FF"/>
                  <w:sz w:val="18"/>
                  <w:szCs w:val="18"/>
                  <w:lang w:eastAsia="fi-FI"/>
                </w:rPr>
                <w:delText>&gt;</w:delText>
              </w:r>
              <w:bookmarkStart w:id="2361" w:name="_Toc428350073"/>
              <w:bookmarkEnd w:id="2361"/>
            </w:del>
          </w:p>
          <w:p w14:paraId="1C6E864D" w14:textId="77777777" w:rsidR="00DA6479" w:rsidRPr="004F7283" w:rsidDel="00A609EC" w:rsidRDefault="00DA6479" w:rsidP="004F7283">
            <w:pPr>
              <w:autoSpaceDE w:val="0"/>
              <w:autoSpaceDN w:val="0"/>
              <w:adjustRightInd w:val="0"/>
              <w:ind w:left="852"/>
              <w:jc w:val="left"/>
              <w:rPr>
                <w:del w:id="2362" w:author="Tekijä"/>
                <w:rFonts w:ascii="Courier New" w:hAnsi="Courier New" w:cs="Courier New"/>
                <w:color w:val="3A37FF"/>
                <w:sz w:val="18"/>
                <w:szCs w:val="18"/>
                <w:lang w:eastAsia="fi-FI"/>
              </w:rPr>
            </w:pPr>
            <w:del w:id="2363"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color w:val="942334"/>
                  <w:sz w:val="18"/>
                  <w:szCs w:val="18"/>
                  <w:lang w:eastAsia="fi-FI"/>
                </w:rPr>
                <w:delText>paragraph</w:delText>
              </w:r>
              <w:r w:rsidRPr="004F7283" w:rsidDel="00A609EC">
                <w:rPr>
                  <w:rFonts w:ascii="Courier New" w:hAnsi="Courier New" w:cs="Courier New"/>
                  <w:color w:val="3A37FF"/>
                  <w:sz w:val="18"/>
                  <w:szCs w:val="18"/>
                  <w:lang w:eastAsia="fi-FI"/>
                </w:rPr>
                <w:delText>&gt;</w:delText>
              </w:r>
              <w:r w:rsidRPr="004F7283" w:rsidDel="00A609EC">
                <w:rPr>
                  <w:rFonts w:ascii="Courier New" w:hAnsi="Courier New" w:cs="Courier New"/>
                  <w:color w:val="383739"/>
                  <w:sz w:val="18"/>
                  <w:szCs w:val="18"/>
                  <w:lang w:eastAsia="fi-FI"/>
                </w:rPr>
                <w:delText>HLL Pekka Päivystäjä</w:delText>
              </w:r>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color w:val="942334"/>
                  <w:sz w:val="18"/>
                  <w:szCs w:val="18"/>
                  <w:lang w:eastAsia="fi-FI"/>
                </w:rPr>
                <w:delText>paragraph</w:delText>
              </w:r>
              <w:r w:rsidRPr="004F7283" w:rsidDel="00A609EC">
                <w:rPr>
                  <w:rFonts w:ascii="Courier New" w:hAnsi="Courier New" w:cs="Courier New"/>
                  <w:color w:val="3A37FF"/>
                  <w:sz w:val="18"/>
                  <w:szCs w:val="18"/>
                  <w:lang w:eastAsia="fi-FI"/>
                </w:rPr>
                <w:delText>&gt;</w:delText>
              </w:r>
              <w:bookmarkStart w:id="2364" w:name="_Toc428350074"/>
              <w:bookmarkEnd w:id="2364"/>
            </w:del>
          </w:p>
          <w:p w14:paraId="5722EF92" w14:textId="77777777" w:rsidR="00DA6479" w:rsidRPr="004F7283" w:rsidDel="00A609EC" w:rsidRDefault="00DA6479" w:rsidP="004F7283">
            <w:pPr>
              <w:autoSpaceDE w:val="0"/>
              <w:autoSpaceDN w:val="0"/>
              <w:adjustRightInd w:val="0"/>
              <w:ind w:left="852"/>
              <w:jc w:val="left"/>
              <w:rPr>
                <w:del w:id="2365" w:author="Tekijä"/>
                <w:rFonts w:ascii="Courier New" w:hAnsi="Courier New" w:cs="Courier New"/>
                <w:color w:val="3A37FF"/>
                <w:sz w:val="18"/>
                <w:szCs w:val="18"/>
                <w:lang w:eastAsia="fi-FI"/>
              </w:rPr>
            </w:pPr>
            <w:del w:id="2366"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color w:val="942334"/>
                  <w:sz w:val="18"/>
                  <w:szCs w:val="18"/>
                  <w:lang w:eastAsia="fi-FI"/>
                </w:rPr>
                <w:delText>paragraph</w:delText>
              </w:r>
              <w:r w:rsidRPr="004F7283" w:rsidDel="00A609EC">
                <w:rPr>
                  <w:rFonts w:ascii="Courier New" w:hAnsi="Courier New" w:cs="Courier New"/>
                  <w:color w:val="3A37FF"/>
                  <w:sz w:val="18"/>
                  <w:szCs w:val="18"/>
                  <w:lang w:eastAsia="fi-FI"/>
                </w:rPr>
                <w:delText>&gt;</w:delText>
              </w:r>
              <w:r w:rsidRPr="004F7283" w:rsidDel="00A609EC">
                <w:rPr>
                  <w:rFonts w:ascii="Courier New" w:hAnsi="Courier New" w:cs="Courier New"/>
                  <w:color w:val="383739"/>
                  <w:sz w:val="18"/>
                  <w:szCs w:val="18"/>
                  <w:lang w:eastAsia="fi-FI"/>
                </w:rPr>
                <w:delText>Hammashoitaja Hellä Hoitaja</w:delText>
              </w:r>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color w:val="942334"/>
                  <w:sz w:val="18"/>
                  <w:szCs w:val="18"/>
                  <w:lang w:eastAsia="fi-FI"/>
                </w:rPr>
                <w:delText>paragraph</w:delText>
              </w:r>
              <w:r w:rsidRPr="004F7283" w:rsidDel="00A609EC">
                <w:rPr>
                  <w:rFonts w:ascii="Courier New" w:hAnsi="Courier New" w:cs="Courier New"/>
                  <w:color w:val="3A37FF"/>
                  <w:sz w:val="18"/>
                  <w:szCs w:val="18"/>
                  <w:lang w:eastAsia="fi-FI"/>
                </w:rPr>
                <w:delText>&gt;</w:delText>
              </w:r>
              <w:bookmarkStart w:id="2367" w:name="_Toc428350075"/>
              <w:bookmarkEnd w:id="2367"/>
            </w:del>
          </w:p>
          <w:p w14:paraId="724D8555" w14:textId="77777777" w:rsidR="00DA6479" w:rsidRPr="004F7283" w:rsidDel="00A609EC" w:rsidRDefault="00DA6479" w:rsidP="004F7283">
            <w:pPr>
              <w:autoSpaceDE w:val="0"/>
              <w:autoSpaceDN w:val="0"/>
              <w:adjustRightInd w:val="0"/>
              <w:ind w:left="852"/>
              <w:jc w:val="left"/>
              <w:rPr>
                <w:del w:id="2368" w:author="Tekijä"/>
                <w:rFonts w:ascii="Courier New" w:hAnsi="Courier New" w:cs="Courier New"/>
                <w:color w:val="3A37FF"/>
                <w:sz w:val="18"/>
                <w:szCs w:val="18"/>
                <w:lang w:eastAsia="fi-FI"/>
              </w:rPr>
            </w:pPr>
            <w:del w:id="2369"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color w:val="942334"/>
                  <w:sz w:val="18"/>
                  <w:szCs w:val="18"/>
                  <w:lang w:eastAsia="fi-FI"/>
                </w:rPr>
                <w:delText>paragraph</w:delText>
              </w:r>
              <w:r w:rsidRPr="004F7283" w:rsidDel="00A609EC">
                <w:rPr>
                  <w:rFonts w:ascii="Courier New" w:hAnsi="Courier New" w:cs="Courier New"/>
                  <w:color w:val="3A37FF"/>
                  <w:sz w:val="18"/>
                  <w:szCs w:val="18"/>
                  <w:lang w:eastAsia="fi-FI"/>
                </w:rPr>
                <w:delText>&gt;</w:delText>
              </w:r>
              <w:r w:rsidRPr="004F7283" w:rsidDel="00A609EC">
                <w:rPr>
                  <w:rFonts w:ascii="Courier New" w:hAnsi="Courier New" w:cs="Courier New"/>
                  <w:color w:val="383739"/>
                  <w:sz w:val="18"/>
                  <w:szCs w:val="18"/>
                  <w:lang w:eastAsia="fi-FI"/>
                </w:rPr>
                <w:delText>01.06.2013</w:delText>
              </w:r>
            </w:del>
            <w:ins w:id="2370" w:author="Tekijä">
              <w:del w:id="2371" w:author="Tekijä">
                <w:r w:rsidR="007B743B" w:rsidDel="00A609EC">
                  <w:rPr>
                    <w:rFonts w:ascii="Courier New" w:hAnsi="Courier New" w:cs="Courier New"/>
                    <w:color w:val="383739"/>
                    <w:sz w:val="18"/>
                    <w:szCs w:val="18"/>
                    <w:lang w:eastAsia="fi-FI"/>
                  </w:rPr>
                  <w:delText>01.06.2015</w:delText>
                </w:r>
              </w:del>
            </w:ins>
            <w:del w:id="2372"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color w:val="942334"/>
                  <w:sz w:val="18"/>
                  <w:szCs w:val="18"/>
                  <w:lang w:eastAsia="fi-FI"/>
                </w:rPr>
                <w:delText>paragraph</w:delText>
              </w:r>
              <w:r w:rsidRPr="004F7283" w:rsidDel="00A609EC">
                <w:rPr>
                  <w:rFonts w:ascii="Courier New" w:hAnsi="Courier New" w:cs="Courier New"/>
                  <w:color w:val="3A37FF"/>
                  <w:sz w:val="18"/>
                  <w:szCs w:val="18"/>
                  <w:lang w:eastAsia="fi-FI"/>
                </w:rPr>
                <w:delText>&gt;</w:delText>
              </w:r>
              <w:bookmarkStart w:id="2373" w:name="_Toc428350076"/>
              <w:bookmarkEnd w:id="2373"/>
            </w:del>
          </w:p>
          <w:p w14:paraId="23011128" w14:textId="77777777" w:rsidR="00DA6479" w:rsidRPr="004F7283" w:rsidDel="00A609EC" w:rsidRDefault="00DA6479" w:rsidP="004F7283">
            <w:pPr>
              <w:autoSpaceDE w:val="0"/>
              <w:autoSpaceDN w:val="0"/>
              <w:adjustRightInd w:val="0"/>
              <w:ind w:left="568"/>
              <w:jc w:val="left"/>
              <w:rPr>
                <w:del w:id="2374" w:author="Tekijä"/>
                <w:rFonts w:ascii="Courier New" w:hAnsi="Courier New" w:cs="Courier New"/>
                <w:color w:val="3A37FF"/>
                <w:sz w:val="18"/>
                <w:szCs w:val="18"/>
                <w:lang w:eastAsia="fi-FI"/>
              </w:rPr>
            </w:pPr>
            <w:del w:id="2375"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color w:val="942334"/>
                  <w:sz w:val="18"/>
                  <w:szCs w:val="18"/>
                  <w:lang w:eastAsia="fi-FI"/>
                </w:rPr>
                <w:delText>br</w:delText>
              </w:r>
              <w:r w:rsidRPr="004F7283" w:rsidDel="00A609EC">
                <w:rPr>
                  <w:rFonts w:ascii="Courier New" w:hAnsi="Courier New" w:cs="Courier New"/>
                  <w:color w:val="3A37FF"/>
                  <w:sz w:val="18"/>
                  <w:szCs w:val="18"/>
                  <w:lang w:eastAsia="fi-FI"/>
                </w:rPr>
                <w:delText>/&gt;</w:delText>
              </w:r>
              <w:bookmarkStart w:id="2376" w:name="_Toc428350077"/>
              <w:bookmarkEnd w:id="2376"/>
            </w:del>
          </w:p>
          <w:p w14:paraId="7AFBE7FF" w14:textId="77777777" w:rsidR="00DA6479" w:rsidRPr="004F7283" w:rsidDel="00A609EC" w:rsidRDefault="00DA6479" w:rsidP="004F7283">
            <w:pPr>
              <w:autoSpaceDE w:val="0"/>
              <w:autoSpaceDN w:val="0"/>
              <w:adjustRightInd w:val="0"/>
              <w:ind w:left="568"/>
              <w:jc w:val="left"/>
              <w:rPr>
                <w:del w:id="2377" w:author="Tekijä"/>
                <w:rFonts w:ascii="Courier New" w:hAnsi="Courier New" w:cs="Courier New"/>
                <w:color w:val="3A37FF"/>
                <w:sz w:val="18"/>
                <w:szCs w:val="18"/>
                <w:lang w:eastAsia="fi-FI"/>
              </w:rPr>
            </w:pPr>
            <w:del w:id="2378"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color w:val="942334"/>
                  <w:sz w:val="18"/>
                  <w:szCs w:val="18"/>
                  <w:lang w:eastAsia="fi-FI"/>
                </w:rPr>
                <w:delText>text</w:delText>
              </w:r>
              <w:r w:rsidRPr="004F7283" w:rsidDel="00A609EC">
                <w:rPr>
                  <w:rFonts w:ascii="Courier New" w:hAnsi="Courier New" w:cs="Courier New"/>
                  <w:color w:val="3A37FF"/>
                  <w:sz w:val="18"/>
                  <w:szCs w:val="18"/>
                  <w:lang w:eastAsia="fi-FI"/>
                </w:rPr>
                <w:delText>&gt;</w:delText>
              </w:r>
              <w:bookmarkStart w:id="2379" w:name="_Toc428350078"/>
              <w:bookmarkEnd w:id="2379"/>
            </w:del>
          </w:p>
          <w:p w14:paraId="2D0011E1" w14:textId="77777777" w:rsidR="00E24B40" w:rsidRPr="004F7283" w:rsidDel="00A609EC" w:rsidRDefault="00E24B40" w:rsidP="004F7283">
            <w:pPr>
              <w:autoSpaceDE w:val="0"/>
              <w:autoSpaceDN w:val="0"/>
              <w:adjustRightInd w:val="0"/>
              <w:ind w:left="568"/>
              <w:jc w:val="left"/>
              <w:rPr>
                <w:del w:id="2380" w:author="Tekijä"/>
                <w:rFonts w:ascii="Courier New" w:hAnsi="Courier New" w:cs="Courier New"/>
                <w:color w:val="3A37FF"/>
                <w:sz w:val="18"/>
                <w:szCs w:val="18"/>
                <w:lang w:eastAsia="fi-FI"/>
              </w:rPr>
            </w:pPr>
            <w:del w:id="2381"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iCs/>
                  <w:color w:val="969596"/>
                  <w:sz w:val="18"/>
                  <w:szCs w:val="18"/>
                  <w:lang w:eastAsia="fi-FI"/>
                </w:rPr>
                <w:delText xml:space="preserve"> subject jos omassa asiakirjassa </w:delText>
              </w:r>
              <w:r w:rsidRPr="004F7283" w:rsidDel="00A609EC">
                <w:rPr>
                  <w:rFonts w:ascii="Courier New" w:hAnsi="Courier New" w:cs="Courier New"/>
                  <w:color w:val="3A37FF"/>
                  <w:sz w:val="18"/>
                  <w:szCs w:val="18"/>
                  <w:lang w:eastAsia="fi-FI"/>
                </w:rPr>
                <w:delText>--&gt;</w:delText>
              </w:r>
              <w:bookmarkStart w:id="2382" w:name="_Toc428350079"/>
              <w:bookmarkEnd w:id="2382"/>
            </w:del>
          </w:p>
          <w:p w14:paraId="76BAC278" w14:textId="77777777" w:rsidR="00E24B40" w:rsidRPr="004F7283" w:rsidDel="00A609EC" w:rsidRDefault="00E24B40" w:rsidP="004F7283">
            <w:pPr>
              <w:autoSpaceDE w:val="0"/>
              <w:autoSpaceDN w:val="0"/>
              <w:adjustRightInd w:val="0"/>
              <w:ind w:left="568"/>
              <w:jc w:val="left"/>
              <w:rPr>
                <w:del w:id="2383" w:author="Tekijä"/>
                <w:rFonts w:ascii="Courier New" w:hAnsi="Courier New" w:cs="Courier New"/>
                <w:color w:val="3A37FF"/>
                <w:sz w:val="18"/>
                <w:szCs w:val="18"/>
                <w:lang w:eastAsia="fi-FI"/>
              </w:rPr>
            </w:pPr>
            <w:del w:id="2384"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iCs/>
                  <w:color w:val="969596"/>
                  <w:sz w:val="18"/>
                  <w:szCs w:val="18"/>
                  <w:lang w:eastAsia="fi-FI"/>
                </w:rPr>
                <w:delText xml:space="preserve"> Merkinnän tekijät, palveluyksikkö ja tapahtuma-aika </w:delText>
              </w:r>
              <w:r w:rsidRPr="004F7283" w:rsidDel="00A609EC">
                <w:rPr>
                  <w:rFonts w:ascii="Courier New" w:hAnsi="Courier New" w:cs="Courier New"/>
                  <w:color w:val="3A37FF"/>
                  <w:sz w:val="18"/>
                  <w:szCs w:val="18"/>
                  <w:lang w:eastAsia="fi-FI"/>
                </w:rPr>
                <w:delText>--&gt;</w:delText>
              </w:r>
              <w:bookmarkStart w:id="2385" w:name="_Toc428350080"/>
              <w:bookmarkEnd w:id="2385"/>
            </w:del>
          </w:p>
          <w:p w14:paraId="75C37EB6" w14:textId="77777777" w:rsidR="00E24B40" w:rsidRPr="004F7283" w:rsidDel="00A609EC" w:rsidRDefault="00E24B40" w:rsidP="004F7283">
            <w:pPr>
              <w:autoSpaceDE w:val="0"/>
              <w:autoSpaceDN w:val="0"/>
              <w:adjustRightInd w:val="0"/>
              <w:ind w:left="568"/>
              <w:jc w:val="left"/>
              <w:rPr>
                <w:del w:id="2386" w:author="Tekijä"/>
                <w:rFonts w:ascii="Courier New" w:hAnsi="Courier New" w:cs="Courier New"/>
                <w:color w:val="3A37FF"/>
                <w:sz w:val="18"/>
                <w:szCs w:val="18"/>
                <w:lang w:eastAsia="fi-FI"/>
              </w:rPr>
            </w:pPr>
            <w:del w:id="2387"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color w:val="942334"/>
                  <w:sz w:val="18"/>
                  <w:szCs w:val="18"/>
                  <w:lang w:eastAsia="fi-FI"/>
                </w:rPr>
                <w:delText>author</w:delText>
              </w:r>
              <w:r w:rsidRPr="004F7283" w:rsidDel="00A609EC">
                <w:rPr>
                  <w:rFonts w:ascii="Courier New" w:hAnsi="Courier New" w:cs="Courier New"/>
                  <w:color w:val="3A37FF"/>
                  <w:sz w:val="18"/>
                  <w:szCs w:val="18"/>
                  <w:lang w:eastAsia="fi-FI"/>
                </w:rPr>
                <w:delText>&gt;</w:delText>
              </w:r>
              <w:bookmarkStart w:id="2388" w:name="_Toc428350081"/>
              <w:bookmarkEnd w:id="2388"/>
            </w:del>
          </w:p>
          <w:p w14:paraId="67E0F58A" w14:textId="77777777" w:rsidR="00E24B40" w:rsidRPr="004F7283" w:rsidDel="00A609EC" w:rsidRDefault="00E24B40" w:rsidP="004F7283">
            <w:pPr>
              <w:autoSpaceDE w:val="0"/>
              <w:autoSpaceDN w:val="0"/>
              <w:adjustRightInd w:val="0"/>
              <w:ind w:left="852"/>
              <w:jc w:val="left"/>
              <w:rPr>
                <w:del w:id="2389" w:author="Tekijä"/>
                <w:rFonts w:ascii="Courier New" w:hAnsi="Courier New" w:cs="Courier New"/>
                <w:color w:val="3A37FF"/>
                <w:sz w:val="18"/>
                <w:szCs w:val="18"/>
                <w:lang w:eastAsia="fi-FI"/>
              </w:rPr>
            </w:pPr>
            <w:del w:id="2390"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iCs/>
                  <w:color w:val="969596"/>
                  <w:sz w:val="18"/>
                  <w:szCs w:val="18"/>
                  <w:lang w:eastAsia="fi-FI"/>
                </w:rPr>
                <w:delText xml:space="preserve"> Ammattihenkilön rooli  </w:delText>
              </w:r>
              <w:r w:rsidRPr="004F7283" w:rsidDel="00A609EC">
                <w:rPr>
                  <w:rFonts w:ascii="Courier New" w:hAnsi="Courier New" w:cs="Courier New"/>
                  <w:color w:val="3A37FF"/>
                  <w:sz w:val="18"/>
                  <w:szCs w:val="18"/>
                  <w:lang w:eastAsia="fi-FI"/>
                </w:rPr>
                <w:delText>--&gt;</w:delText>
              </w:r>
              <w:bookmarkStart w:id="2391" w:name="_Toc428350082"/>
              <w:bookmarkEnd w:id="2391"/>
            </w:del>
          </w:p>
          <w:p w14:paraId="3C389EDA" w14:textId="77777777" w:rsidR="00031295" w:rsidDel="00A609EC" w:rsidRDefault="00E24B40" w:rsidP="004F7283">
            <w:pPr>
              <w:autoSpaceDE w:val="0"/>
              <w:autoSpaceDN w:val="0"/>
              <w:adjustRightInd w:val="0"/>
              <w:ind w:left="852"/>
              <w:jc w:val="left"/>
              <w:rPr>
                <w:del w:id="2392" w:author="Tekijä"/>
                <w:rFonts w:ascii="Courier New" w:hAnsi="Courier New" w:cs="Courier New"/>
                <w:i/>
                <w:iCs/>
                <w:color w:val="308D85"/>
                <w:sz w:val="18"/>
                <w:szCs w:val="18"/>
                <w:lang w:eastAsia="fi-FI"/>
              </w:rPr>
            </w:pPr>
            <w:del w:id="2393"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color w:val="942334"/>
                  <w:sz w:val="18"/>
                  <w:szCs w:val="18"/>
                  <w:lang w:eastAsia="fi-FI"/>
                </w:rPr>
                <w:delText>functionCode</w:delText>
              </w:r>
              <w:r w:rsidRPr="004F7283" w:rsidDel="00A609EC">
                <w:rPr>
                  <w:rFonts w:ascii="Courier New" w:hAnsi="Courier New" w:cs="Courier New"/>
                  <w:i/>
                  <w:iCs/>
                  <w:color w:val="308D85"/>
                  <w:sz w:val="18"/>
                  <w:szCs w:val="18"/>
                  <w:lang w:eastAsia="fi-FI"/>
                </w:rPr>
                <w:delText xml:space="preserve"> </w:delText>
              </w:r>
              <w:r w:rsidRPr="004F7283" w:rsidDel="00A609EC">
                <w:rPr>
                  <w:rFonts w:ascii="Courier New" w:hAnsi="Courier New" w:cs="Courier New"/>
                  <w:color w:val="FF3835"/>
                  <w:sz w:val="18"/>
                  <w:szCs w:val="18"/>
                  <w:lang w:eastAsia="fi-FI"/>
                </w:rPr>
                <w:delText>code</w:delText>
              </w:r>
              <w:r w:rsidRPr="004F7283" w:rsidDel="00A609EC">
                <w:rPr>
                  <w:rFonts w:ascii="Courier New" w:hAnsi="Courier New" w:cs="Courier New"/>
                  <w:color w:val="3A37FF"/>
                  <w:sz w:val="18"/>
                  <w:szCs w:val="18"/>
                  <w:lang w:eastAsia="fi-FI"/>
                </w:rPr>
                <w:delText>="</w:delText>
              </w:r>
              <w:r w:rsidRPr="004F7283" w:rsidDel="00A609EC">
                <w:rPr>
                  <w:rFonts w:ascii="Courier New" w:hAnsi="Courier New" w:cs="Courier New"/>
                  <w:color w:val="1A2E39"/>
                  <w:sz w:val="18"/>
                  <w:szCs w:val="18"/>
                  <w:lang w:eastAsia="fi-FI"/>
                </w:rPr>
                <w:delText>HYV</w:delText>
              </w:r>
              <w:r w:rsidRPr="004F7283" w:rsidDel="00A609EC">
                <w:rPr>
                  <w:rFonts w:ascii="Courier New" w:hAnsi="Courier New" w:cs="Courier New"/>
                  <w:color w:val="3A37FF"/>
                  <w:sz w:val="18"/>
                  <w:szCs w:val="18"/>
                  <w:lang w:eastAsia="fi-FI"/>
                </w:rPr>
                <w:delText>"</w:delText>
              </w:r>
              <w:r w:rsidRPr="004F7283" w:rsidDel="00A609EC">
                <w:rPr>
                  <w:rFonts w:ascii="Courier New" w:hAnsi="Courier New" w:cs="Courier New"/>
                  <w:i/>
                  <w:iCs/>
                  <w:color w:val="308D85"/>
                  <w:sz w:val="18"/>
                  <w:szCs w:val="18"/>
                  <w:lang w:eastAsia="fi-FI"/>
                </w:rPr>
                <w:delText xml:space="preserve"> </w:delText>
              </w:r>
              <w:r w:rsidRPr="004F7283" w:rsidDel="00A609EC">
                <w:rPr>
                  <w:rFonts w:ascii="Courier New" w:hAnsi="Courier New" w:cs="Courier New"/>
                  <w:color w:val="FF3835"/>
                  <w:sz w:val="18"/>
                  <w:szCs w:val="18"/>
                  <w:lang w:eastAsia="fi-FI"/>
                </w:rPr>
                <w:delText>codeSystem</w:delText>
              </w:r>
              <w:r w:rsidRPr="004F7283" w:rsidDel="00A609EC">
                <w:rPr>
                  <w:rFonts w:ascii="Courier New" w:hAnsi="Courier New" w:cs="Courier New"/>
                  <w:color w:val="3A37FF"/>
                  <w:sz w:val="18"/>
                  <w:szCs w:val="18"/>
                  <w:lang w:eastAsia="fi-FI"/>
                </w:rPr>
                <w:delText>="</w:delText>
              </w:r>
              <w:r w:rsidRPr="004F7283" w:rsidDel="00A609EC">
                <w:rPr>
                  <w:rFonts w:ascii="Courier New" w:hAnsi="Courier New" w:cs="Courier New"/>
                  <w:color w:val="1A2E39"/>
                  <w:sz w:val="18"/>
                  <w:szCs w:val="18"/>
                  <w:lang w:eastAsia="fi-FI"/>
                </w:rPr>
                <w:delText>1.2.246.537.5.40006.2003</w:delText>
              </w:r>
              <w:r w:rsidRPr="004F7283" w:rsidDel="00A609EC">
                <w:rPr>
                  <w:rFonts w:ascii="Courier New" w:hAnsi="Courier New" w:cs="Courier New"/>
                  <w:color w:val="3A37FF"/>
                  <w:sz w:val="18"/>
                  <w:szCs w:val="18"/>
                  <w:lang w:eastAsia="fi-FI"/>
                </w:rPr>
                <w:delText>"</w:delText>
              </w:r>
              <w:r w:rsidRPr="004F7283" w:rsidDel="00A609EC">
                <w:rPr>
                  <w:rFonts w:ascii="Courier New" w:hAnsi="Courier New" w:cs="Courier New"/>
                  <w:i/>
                  <w:iCs/>
                  <w:color w:val="308D85"/>
                  <w:sz w:val="18"/>
                  <w:szCs w:val="18"/>
                  <w:lang w:eastAsia="fi-FI"/>
                </w:rPr>
                <w:delText xml:space="preserve"> </w:delText>
              </w:r>
              <w:bookmarkStart w:id="2394" w:name="_Toc428350083"/>
              <w:bookmarkEnd w:id="2394"/>
            </w:del>
          </w:p>
          <w:p w14:paraId="6332E45D" w14:textId="77777777" w:rsidR="00031295" w:rsidDel="00A609EC" w:rsidRDefault="00031295" w:rsidP="004F7283">
            <w:pPr>
              <w:autoSpaceDE w:val="0"/>
              <w:autoSpaceDN w:val="0"/>
              <w:adjustRightInd w:val="0"/>
              <w:ind w:left="852"/>
              <w:jc w:val="left"/>
              <w:rPr>
                <w:del w:id="2395" w:author="Tekijä"/>
                <w:rFonts w:ascii="Courier New" w:hAnsi="Courier New" w:cs="Courier New"/>
                <w:i/>
                <w:iCs/>
                <w:color w:val="308D85"/>
                <w:sz w:val="18"/>
                <w:szCs w:val="18"/>
                <w:lang w:eastAsia="fi-FI"/>
              </w:rPr>
            </w:pPr>
            <w:del w:id="2396" w:author="Tekijä">
              <w:r w:rsidDel="00A609EC">
                <w:rPr>
                  <w:rFonts w:ascii="Courier New" w:hAnsi="Courier New" w:cs="Courier New"/>
                  <w:i/>
                  <w:iCs/>
                  <w:color w:val="308D85"/>
                  <w:sz w:val="18"/>
                  <w:szCs w:val="18"/>
                  <w:lang w:eastAsia="fi-FI"/>
                </w:rPr>
                <w:delText xml:space="preserve">   </w:delText>
              </w:r>
              <w:r w:rsidR="00E24B40" w:rsidRPr="004F7283" w:rsidDel="00A609EC">
                <w:rPr>
                  <w:rFonts w:ascii="Courier New" w:hAnsi="Courier New" w:cs="Courier New"/>
                  <w:color w:val="FF3835"/>
                  <w:sz w:val="18"/>
                  <w:szCs w:val="18"/>
                  <w:lang w:eastAsia="fi-FI"/>
                </w:rPr>
                <w:delText>codeSystemName</w:delText>
              </w:r>
              <w:r w:rsidR="00E24B40" w:rsidRPr="004F7283" w:rsidDel="00A609EC">
                <w:rPr>
                  <w:rFonts w:ascii="Courier New" w:hAnsi="Courier New" w:cs="Courier New"/>
                  <w:color w:val="3A37FF"/>
                  <w:sz w:val="18"/>
                  <w:szCs w:val="18"/>
                  <w:lang w:eastAsia="fi-FI"/>
                </w:rPr>
                <w:delText>="</w:delText>
              </w:r>
              <w:r w:rsidR="00E24B40" w:rsidRPr="004F7283" w:rsidDel="00A609EC">
                <w:rPr>
                  <w:rFonts w:ascii="Courier New" w:hAnsi="Courier New" w:cs="Courier New"/>
                  <w:color w:val="1A2E39"/>
                  <w:sz w:val="18"/>
                  <w:szCs w:val="18"/>
                  <w:lang w:eastAsia="fi-FI"/>
                </w:rPr>
                <w:delText>eArkisto - tekninen CDA R2 henkilötarkennin</w:delText>
              </w:r>
              <w:r w:rsidR="00E24B40" w:rsidRPr="004F7283" w:rsidDel="00A609EC">
                <w:rPr>
                  <w:rFonts w:ascii="Courier New" w:hAnsi="Courier New" w:cs="Courier New"/>
                  <w:color w:val="3A37FF"/>
                  <w:sz w:val="18"/>
                  <w:szCs w:val="18"/>
                  <w:lang w:eastAsia="fi-FI"/>
                </w:rPr>
                <w:delText>"</w:delText>
              </w:r>
              <w:r w:rsidR="00E24B40" w:rsidRPr="004F7283" w:rsidDel="00A609EC">
                <w:rPr>
                  <w:rFonts w:ascii="Courier New" w:hAnsi="Courier New" w:cs="Courier New"/>
                  <w:i/>
                  <w:iCs/>
                  <w:color w:val="308D85"/>
                  <w:sz w:val="18"/>
                  <w:szCs w:val="18"/>
                  <w:lang w:eastAsia="fi-FI"/>
                </w:rPr>
                <w:delText xml:space="preserve"> </w:delText>
              </w:r>
              <w:bookmarkStart w:id="2397" w:name="_Toc428350084"/>
              <w:bookmarkEnd w:id="2397"/>
            </w:del>
          </w:p>
          <w:p w14:paraId="326FB574" w14:textId="77777777" w:rsidR="00E24B40" w:rsidRPr="004F7283" w:rsidDel="00A609EC" w:rsidRDefault="00031295" w:rsidP="004F7283">
            <w:pPr>
              <w:autoSpaceDE w:val="0"/>
              <w:autoSpaceDN w:val="0"/>
              <w:adjustRightInd w:val="0"/>
              <w:ind w:left="852"/>
              <w:jc w:val="left"/>
              <w:rPr>
                <w:del w:id="2398" w:author="Tekijä"/>
                <w:rFonts w:ascii="Courier New" w:hAnsi="Courier New" w:cs="Courier New"/>
                <w:color w:val="3A37FF"/>
                <w:sz w:val="18"/>
                <w:szCs w:val="18"/>
                <w:lang w:eastAsia="fi-FI"/>
              </w:rPr>
            </w:pPr>
            <w:del w:id="2399" w:author="Tekijä">
              <w:r w:rsidDel="00A609EC">
                <w:rPr>
                  <w:rFonts w:ascii="Courier New" w:hAnsi="Courier New" w:cs="Courier New"/>
                  <w:i/>
                  <w:iCs/>
                  <w:color w:val="308D85"/>
                  <w:sz w:val="18"/>
                  <w:szCs w:val="18"/>
                  <w:lang w:eastAsia="fi-FI"/>
                </w:rPr>
                <w:delText xml:space="preserve">   </w:delText>
              </w:r>
              <w:r w:rsidR="00E24B40" w:rsidRPr="004F7283" w:rsidDel="00A609EC">
                <w:rPr>
                  <w:rFonts w:ascii="Courier New" w:hAnsi="Courier New" w:cs="Courier New"/>
                  <w:color w:val="FF3835"/>
                  <w:sz w:val="18"/>
                  <w:szCs w:val="18"/>
                  <w:lang w:eastAsia="fi-FI"/>
                </w:rPr>
                <w:delText>displayName</w:delText>
              </w:r>
              <w:r w:rsidR="00E24B40" w:rsidRPr="004F7283" w:rsidDel="00A609EC">
                <w:rPr>
                  <w:rFonts w:ascii="Courier New" w:hAnsi="Courier New" w:cs="Courier New"/>
                  <w:color w:val="3A37FF"/>
                  <w:sz w:val="18"/>
                  <w:szCs w:val="18"/>
                  <w:lang w:eastAsia="fi-FI"/>
                </w:rPr>
                <w:delText>="</w:delText>
              </w:r>
              <w:r w:rsidR="00E24B40" w:rsidRPr="004F7283" w:rsidDel="00A609EC">
                <w:rPr>
                  <w:rFonts w:ascii="Courier New" w:hAnsi="Courier New" w:cs="Courier New"/>
                  <w:color w:val="1A2E39"/>
                  <w:sz w:val="18"/>
                  <w:szCs w:val="18"/>
                  <w:lang w:eastAsia="fi-FI"/>
                </w:rPr>
                <w:delText>Merkinnän hyväksyjä</w:delText>
              </w:r>
              <w:r w:rsidR="00E24B40" w:rsidRPr="004F7283" w:rsidDel="00A609EC">
                <w:rPr>
                  <w:rFonts w:ascii="Courier New" w:hAnsi="Courier New" w:cs="Courier New"/>
                  <w:color w:val="3A37FF"/>
                  <w:sz w:val="18"/>
                  <w:szCs w:val="18"/>
                  <w:lang w:eastAsia="fi-FI"/>
                </w:rPr>
                <w:delText>"/&gt;</w:delText>
              </w:r>
              <w:bookmarkStart w:id="2400" w:name="_Toc428350085"/>
              <w:bookmarkEnd w:id="2400"/>
            </w:del>
          </w:p>
          <w:p w14:paraId="0290EBAD" w14:textId="77777777" w:rsidR="00E24B40" w:rsidRPr="004F7283" w:rsidDel="00A609EC" w:rsidRDefault="00E24B40" w:rsidP="004F7283">
            <w:pPr>
              <w:autoSpaceDE w:val="0"/>
              <w:autoSpaceDN w:val="0"/>
              <w:adjustRightInd w:val="0"/>
              <w:ind w:left="852"/>
              <w:jc w:val="left"/>
              <w:rPr>
                <w:del w:id="2401" w:author="Tekijä"/>
                <w:rFonts w:ascii="Courier New" w:hAnsi="Courier New" w:cs="Courier New"/>
                <w:color w:val="3A37FF"/>
                <w:sz w:val="18"/>
                <w:szCs w:val="18"/>
                <w:lang w:eastAsia="fi-FI"/>
              </w:rPr>
            </w:pPr>
            <w:del w:id="2402"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iCs/>
                  <w:color w:val="969596"/>
                  <w:sz w:val="18"/>
                  <w:szCs w:val="18"/>
                  <w:lang w:eastAsia="fi-FI"/>
                </w:rPr>
                <w:delText xml:space="preserve"> Ammattihenkilön merkinnän tekoaika </w:delText>
              </w:r>
              <w:r w:rsidRPr="004F7283" w:rsidDel="00A609EC">
                <w:rPr>
                  <w:rFonts w:ascii="Courier New" w:hAnsi="Courier New" w:cs="Courier New"/>
                  <w:color w:val="3A37FF"/>
                  <w:sz w:val="18"/>
                  <w:szCs w:val="18"/>
                  <w:lang w:eastAsia="fi-FI"/>
                </w:rPr>
                <w:delText>--&gt;</w:delText>
              </w:r>
              <w:bookmarkStart w:id="2403" w:name="_Toc428350086"/>
              <w:bookmarkEnd w:id="2403"/>
            </w:del>
          </w:p>
          <w:p w14:paraId="0CADF8BC" w14:textId="77777777" w:rsidR="00E24B40" w:rsidRPr="004F7283" w:rsidDel="00A609EC" w:rsidRDefault="00E24B40" w:rsidP="004F7283">
            <w:pPr>
              <w:autoSpaceDE w:val="0"/>
              <w:autoSpaceDN w:val="0"/>
              <w:adjustRightInd w:val="0"/>
              <w:ind w:left="852"/>
              <w:jc w:val="left"/>
              <w:rPr>
                <w:del w:id="2404" w:author="Tekijä"/>
                <w:rFonts w:ascii="Courier New" w:hAnsi="Courier New" w:cs="Courier New"/>
                <w:color w:val="3A37FF"/>
                <w:sz w:val="18"/>
                <w:szCs w:val="18"/>
                <w:lang w:eastAsia="fi-FI"/>
              </w:rPr>
            </w:pPr>
            <w:del w:id="2405"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color w:val="942334"/>
                  <w:sz w:val="18"/>
                  <w:szCs w:val="18"/>
                  <w:lang w:eastAsia="fi-FI"/>
                </w:rPr>
                <w:delText>time</w:delText>
              </w:r>
              <w:r w:rsidRPr="004F7283" w:rsidDel="00A609EC">
                <w:rPr>
                  <w:rFonts w:ascii="Courier New" w:hAnsi="Courier New" w:cs="Courier New"/>
                  <w:i/>
                  <w:iCs/>
                  <w:color w:val="308D85"/>
                  <w:sz w:val="18"/>
                  <w:szCs w:val="18"/>
                  <w:lang w:eastAsia="fi-FI"/>
                </w:rPr>
                <w:delText xml:space="preserve"> </w:delText>
              </w:r>
              <w:r w:rsidRPr="004F7283" w:rsidDel="00A609EC">
                <w:rPr>
                  <w:rFonts w:ascii="Courier New" w:hAnsi="Courier New" w:cs="Courier New"/>
                  <w:color w:val="FF3835"/>
                  <w:sz w:val="18"/>
                  <w:szCs w:val="18"/>
                  <w:lang w:eastAsia="fi-FI"/>
                </w:rPr>
                <w:delText>value</w:delText>
              </w:r>
              <w:r w:rsidRPr="004F7283" w:rsidDel="00A609EC">
                <w:rPr>
                  <w:rFonts w:ascii="Courier New" w:hAnsi="Courier New" w:cs="Courier New"/>
                  <w:color w:val="3A37FF"/>
                  <w:sz w:val="18"/>
                  <w:szCs w:val="18"/>
                  <w:lang w:eastAsia="fi-FI"/>
                </w:rPr>
                <w:delText>="</w:delText>
              </w:r>
              <w:r w:rsidRPr="004F7283" w:rsidDel="00A609EC">
                <w:rPr>
                  <w:rFonts w:ascii="Courier New" w:hAnsi="Courier New" w:cs="Courier New"/>
                  <w:color w:val="1A2E39"/>
                  <w:sz w:val="18"/>
                  <w:szCs w:val="18"/>
                  <w:lang w:eastAsia="fi-FI"/>
                </w:rPr>
                <w:delText>20130601</w:delText>
              </w:r>
            </w:del>
            <w:ins w:id="2406" w:author="Tekijä">
              <w:del w:id="2407" w:author="Tekijä">
                <w:r w:rsidR="005507B3" w:rsidDel="00A609EC">
                  <w:rPr>
                    <w:rFonts w:ascii="Courier New" w:hAnsi="Courier New" w:cs="Courier New"/>
                    <w:color w:val="1A2E39"/>
                    <w:sz w:val="18"/>
                    <w:szCs w:val="18"/>
                    <w:lang w:eastAsia="fi-FI"/>
                  </w:rPr>
                  <w:delText>20150601</w:delText>
                </w:r>
              </w:del>
            </w:ins>
            <w:del w:id="2408" w:author="Tekijä">
              <w:r w:rsidRPr="004F7283" w:rsidDel="00A609EC">
                <w:rPr>
                  <w:rFonts w:ascii="Courier New" w:hAnsi="Courier New" w:cs="Courier New"/>
                  <w:color w:val="1A2E39"/>
                  <w:sz w:val="18"/>
                  <w:szCs w:val="18"/>
                  <w:lang w:eastAsia="fi-FI"/>
                </w:rPr>
                <w:delText>141059</w:delText>
              </w:r>
              <w:r w:rsidRPr="004F7283" w:rsidDel="00A609EC">
                <w:rPr>
                  <w:rFonts w:ascii="Courier New" w:hAnsi="Courier New" w:cs="Courier New"/>
                  <w:color w:val="3A37FF"/>
                  <w:sz w:val="18"/>
                  <w:szCs w:val="18"/>
                  <w:lang w:eastAsia="fi-FI"/>
                </w:rPr>
                <w:delText>"/&gt;</w:delText>
              </w:r>
              <w:bookmarkStart w:id="2409" w:name="_Toc428350087"/>
              <w:bookmarkEnd w:id="2409"/>
            </w:del>
          </w:p>
          <w:p w14:paraId="092BF036" w14:textId="77777777" w:rsidR="00E24B40" w:rsidRPr="004F7283" w:rsidDel="00A609EC" w:rsidRDefault="00E24B40" w:rsidP="004F7283">
            <w:pPr>
              <w:autoSpaceDE w:val="0"/>
              <w:autoSpaceDN w:val="0"/>
              <w:adjustRightInd w:val="0"/>
              <w:ind w:left="852"/>
              <w:jc w:val="left"/>
              <w:rPr>
                <w:del w:id="2410" w:author="Tekijä"/>
                <w:rFonts w:ascii="Courier New" w:hAnsi="Courier New" w:cs="Courier New"/>
                <w:color w:val="3A37FF"/>
                <w:sz w:val="18"/>
                <w:szCs w:val="18"/>
                <w:lang w:eastAsia="fi-FI"/>
              </w:rPr>
            </w:pPr>
            <w:del w:id="2411"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color w:val="942334"/>
                  <w:sz w:val="18"/>
                  <w:szCs w:val="18"/>
                  <w:lang w:eastAsia="fi-FI"/>
                </w:rPr>
                <w:delText>assignedAuthor</w:delText>
              </w:r>
              <w:r w:rsidRPr="004F7283" w:rsidDel="00A609EC">
                <w:rPr>
                  <w:rFonts w:ascii="Courier New" w:hAnsi="Courier New" w:cs="Courier New"/>
                  <w:color w:val="3A37FF"/>
                  <w:sz w:val="18"/>
                  <w:szCs w:val="18"/>
                  <w:lang w:eastAsia="fi-FI"/>
                </w:rPr>
                <w:delText>&gt;</w:delText>
              </w:r>
              <w:bookmarkStart w:id="2412" w:name="_Toc428350088"/>
              <w:bookmarkEnd w:id="2412"/>
            </w:del>
          </w:p>
          <w:p w14:paraId="75AAFCA7" w14:textId="77777777" w:rsidR="00E24B40" w:rsidRPr="004F7283" w:rsidDel="00A609EC" w:rsidRDefault="00E24B40" w:rsidP="004F7283">
            <w:pPr>
              <w:autoSpaceDE w:val="0"/>
              <w:autoSpaceDN w:val="0"/>
              <w:adjustRightInd w:val="0"/>
              <w:ind w:left="1136"/>
              <w:jc w:val="left"/>
              <w:rPr>
                <w:del w:id="2413" w:author="Tekijä"/>
                <w:rFonts w:ascii="Courier New" w:hAnsi="Courier New" w:cs="Courier New"/>
                <w:color w:val="3A37FF"/>
                <w:sz w:val="18"/>
                <w:szCs w:val="18"/>
                <w:lang w:eastAsia="fi-FI"/>
              </w:rPr>
            </w:pPr>
            <w:del w:id="2414"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iCs/>
                  <w:color w:val="969596"/>
                  <w:sz w:val="18"/>
                  <w:szCs w:val="18"/>
                  <w:lang w:eastAsia="fi-FI"/>
                </w:rPr>
                <w:delText xml:space="preserve"> Ammattihenkilön perustunniste henkilötunnus </w:delText>
              </w:r>
              <w:r w:rsidRPr="004F7283" w:rsidDel="00A609EC">
                <w:rPr>
                  <w:rFonts w:ascii="Courier New" w:hAnsi="Courier New" w:cs="Courier New"/>
                  <w:color w:val="3A37FF"/>
                  <w:sz w:val="18"/>
                  <w:szCs w:val="18"/>
                  <w:lang w:eastAsia="fi-FI"/>
                </w:rPr>
                <w:delText>--&gt;</w:delText>
              </w:r>
              <w:bookmarkStart w:id="2415" w:name="_Toc428350089"/>
              <w:bookmarkEnd w:id="2415"/>
            </w:del>
          </w:p>
          <w:p w14:paraId="3BAB9AB1" w14:textId="77777777" w:rsidR="00E24B40" w:rsidRPr="004F7283" w:rsidDel="00A609EC" w:rsidRDefault="00E24B40" w:rsidP="004F7283">
            <w:pPr>
              <w:autoSpaceDE w:val="0"/>
              <w:autoSpaceDN w:val="0"/>
              <w:adjustRightInd w:val="0"/>
              <w:ind w:left="1136"/>
              <w:jc w:val="left"/>
              <w:rPr>
                <w:del w:id="2416" w:author="Tekijä"/>
                <w:rFonts w:ascii="Courier New" w:hAnsi="Courier New" w:cs="Courier New"/>
                <w:color w:val="3A37FF"/>
                <w:sz w:val="18"/>
                <w:szCs w:val="18"/>
                <w:lang w:eastAsia="fi-FI"/>
              </w:rPr>
            </w:pPr>
            <w:del w:id="2417"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color w:val="942334"/>
                  <w:sz w:val="18"/>
                  <w:szCs w:val="18"/>
                  <w:lang w:eastAsia="fi-FI"/>
                </w:rPr>
                <w:delText>id</w:delText>
              </w:r>
              <w:r w:rsidRPr="004F7283" w:rsidDel="00A609EC">
                <w:rPr>
                  <w:rFonts w:ascii="Courier New" w:hAnsi="Courier New" w:cs="Courier New"/>
                  <w:i/>
                  <w:iCs/>
                  <w:color w:val="308D85"/>
                  <w:sz w:val="18"/>
                  <w:szCs w:val="18"/>
                  <w:lang w:eastAsia="fi-FI"/>
                </w:rPr>
                <w:delText xml:space="preserve"> </w:delText>
              </w:r>
              <w:r w:rsidRPr="004F7283" w:rsidDel="00A609EC">
                <w:rPr>
                  <w:rFonts w:ascii="Courier New" w:hAnsi="Courier New" w:cs="Courier New"/>
                  <w:color w:val="FF3835"/>
                  <w:sz w:val="18"/>
                  <w:szCs w:val="18"/>
                  <w:lang w:eastAsia="fi-FI"/>
                </w:rPr>
                <w:delText>extension</w:delText>
              </w:r>
              <w:r w:rsidRPr="004F7283" w:rsidDel="00A609EC">
                <w:rPr>
                  <w:rFonts w:ascii="Courier New" w:hAnsi="Courier New" w:cs="Courier New"/>
                  <w:color w:val="3A37FF"/>
                  <w:sz w:val="18"/>
                  <w:szCs w:val="18"/>
                  <w:lang w:eastAsia="fi-FI"/>
                </w:rPr>
                <w:delText>="</w:delText>
              </w:r>
              <w:r w:rsidRPr="004F7283" w:rsidDel="00A609EC">
                <w:rPr>
                  <w:rFonts w:ascii="Courier New" w:hAnsi="Courier New" w:cs="Courier New"/>
                  <w:color w:val="1A2E39"/>
                  <w:sz w:val="18"/>
                  <w:szCs w:val="18"/>
                  <w:lang w:eastAsia="fi-FI"/>
                </w:rPr>
                <w:delText>123456-1234</w:delText>
              </w:r>
              <w:r w:rsidRPr="004F7283" w:rsidDel="00A609EC">
                <w:rPr>
                  <w:rFonts w:ascii="Courier New" w:hAnsi="Courier New" w:cs="Courier New"/>
                  <w:color w:val="3A37FF"/>
                  <w:sz w:val="18"/>
                  <w:szCs w:val="18"/>
                  <w:lang w:eastAsia="fi-FI"/>
                </w:rPr>
                <w:delText>"</w:delText>
              </w:r>
              <w:r w:rsidRPr="004F7283" w:rsidDel="00A609EC">
                <w:rPr>
                  <w:rFonts w:ascii="Courier New" w:hAnsi="Courier New" w:cs="Courier New"/>
                  <w:i/>
                  <w:iCs/>
                  <w:color w:val="308D85"/>
                  <w:sz w:val="18"/>
                  <w:szCs w:val="18"/>
                  <w:lang w:eastAsia="fi-FI"/>
                </w:rPr>
                <w:delText xml:space="preserve"> </w:delText>
              </w:r>
              <w:r w:rsidRPr="004F7283" w:rsidDel="00A609EC">
                <w:rPr>
                  <w:rFonts w:ascii="Courier New" w:hAnsi="Courier New" w:cs="Courier New"/>
                  <w:color w:val="FF3835"/>
                  <w:sz w:val="18"/>
                  <w:szCs w:val="18"/>
                  <w:lang w:eastAsia="fi-FI"/>
                </w:rPr>
                <w:delText>root</w:delText>
              </w:r>
              <w:r w:rsidRPr="004F7283" w:rsidDel="00A609EC">
                <w:rPr>
                  <w:rFonts w:ascii="Courier New" w:hAnsi="Courier New" w:cs="Courier New"/>
                  <w:color w:val="3A37FF"/>
                  <w:sz w:val="18"/>
                  <w:szCs w:val="18"/>
                  <w:lang w:eastAsia="fi-FI"/>
                </w:rPr>
                <w:delText>="</w:delText>
              </w:r>
              <w:r w:rsidRPr="004F7283" w:rsidDel="00A609EC">
                <w:rPr>
                  <w:rFonts w:ascii="Courier New" w:hAnsi="Courier New" w:cs="Courier New"/>
                  <w:color w:val="1A2E39"/>
                  <w:sz w:val="18"/>
                  <w:szCs w:val="18"/>
                  <w:lang w:eastAsia="fi-FI"/>
                </w:rPr>
                <w:delText>1.2.246.21</w:delText>
              </w:r>
              <w:r w:rsidRPr="004F7283" w:rsidDel="00A609EC">
                <w:rPr>
                  <w:rFonts w:ascii="Courier New" w:hAnsi="Courier New" w:cs="Courier New"/>
                  <w:color w:val="3A37FF"/>
                  <w:sz w:val="18"/>
                  <w:szCs w:val="18"/>
                  <w:lang w:eastAsia="fi-FI"/>
                </w:rPr>
                <w:delText>"/&gt;</w:delText>
              </w:r>
              <w:bookmarkStart w:id="2418" w:name="_Toc428350090"/>
              <w:bookmarkEnd w:id="2418"/>
            </w:del>
          </w:p>
          <w:p w14:paraId="415A4D32" w14:textId="77777777" w:rsidR="00E24B40" w:rsidRPr="004F7283" w:rsidDel="00A609EC" w:rsidRDefault="00E24B40" w:rsidP="004F7283">
            <w:pPr>
              <w:autoSpaceDE w:val="0"/>
              <w:autoSpaceDN w:val="0"/>
              <w:adjustRightInd w:val="0"/>
              <w:ind w:left="1420"/>
              <w:jc w:val="left"/>
              <w:rPr>
                <w:del w:id="2419" w:author="Tekijä"/>
                <w:rFonts w:ascii="Courier New" w:hAnsi="Courier New" w:cs="Courier New"/>
                <w:color w:val="3A37FF"/>
                <w:sz w:val="18"/>
                <w:szCs w:val="18"/>
                <w:lang w:eastAsia="fi-FI"/>
              </w:rPr>
            </w:pPr>
            <w:del w:id="2420"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iCs/>
                  <w:color w:val="969596"/>
                  <w:sz w:val="18"/>
                  <w:szCs w:val="18"/>
                  <w:lang w:eastAsia="fi-FI"/>
                </w:rPr>
                <w:delText xml:space="preserve"> Ammattihenkilön nimi </w:delText>
              </w:r>
              <w:r w:rsidRPr="004F7283" w:rsidDel="00A609EC">
                <w:rPr>
                  <w:rFonts w:ascii="Courier New" w:hAnsi="Courier New" w:cs="Courier New"/>
                  <w:color w:val="3A37FF"/>
                  <w:sz w:val="18"/>
                  <w:szCs w:val="18"/>
                  <w:lang w:eastAsia="fi-FI"/>
                </w:rPr>
                <w:delText>--&gt;</w:delText>
              </w:r>
              <w:bookmarkStart w:id="2421" w:name="_Toc428350091"/>
              <w:bookmarkEnd w:id="2421"/>
            </w:del>
          </w:p>
          <w:p w14:paraId="40504949" w14:textId="77777777" w:rsidR="00E24B40" w:rsidRPr="0056620E" w:rsidDel="00A609EC" w:rsidRDefault="00E24B40" w:rsidP="004F7283">
            <w:pPr>
              <w:autoSpaceDE w:val="0"/>
              <w:autoSpaceDN w:val="0"/>
              <w:adjustRightInd w:val="0"/>
              <w:ind w:left="1420"/>
              <w:jc w:val="left"/>
              <w:rPr>
                <w:del w:id="2422" w:author="Tekijä"/>
                <w:rFonts w:ascii="Courier New" w:hAnsi="Courier New" w:cs="Courier New"/>
                <w:color w:val="3A37FF"/>
                <w:sz w:val="18"/>
                <w:szCs w:val="18"/>
                <w:lang w:eastAsia="fi-FI"/>
              </w:rPr>
            </w:pPr>
            <w:del w:id="2423"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assignedPerson</w:delText>
              </w:r>
              <w:r w:rsidRPr="0056620E" w:rsidDel="00A609EC">
                <w:rPr>
                  <w:rFonts w:ascii="Courier New" w:hAnsi="Courier New" w:cs="Courier New"/>
                  <w:color w:val="3A37FF"/>
                  <w:sz w:val="18"/>
                  <w:szCs w:val="18"/>
                  <w:lang w:eastAsia="fi-FI"/>
                </w:rPr>
                <w:delText>&gt;</w:delText>
              </w:r>
              <w:bookmarkStart w:id="2424" w:name="_Toc428350092"/>
              <w:bookmarkEnd w:id="2424"/>
            </w:del>
          </w:p>
          <w:p w14:paraId="6318525B" w14:textId="77777777" w:rsidR="00E24B40" w:rsidRPr="0056620E" w:rsidDel="00A609EC" w:rsidRDefault="00E24B40" w:rsidP="004F7283">
            <w:pPr>
              <w:autoSpaceDE w:val="0"/>
              <w:autoSpaceDN w:val="0"/>
              <w:adjustRightInd w:val="0"/>
              <w:ind w:left="1704"/>
              <w:jc w:val="left"/>
              <w:rPr>
                <w:del w:id="2425" w:author="Tekijä"/>
                <w:rFonts w:ascii="Courier New" w:hAnsi="Courier New" w:cs="Courier New"/>
                <w:color w:val="3A37FF"/>
                <w:sz w:val="18"/>
                <w:szCs w:val="18"/>
                <w:lang w:eastAsia="fi-FI"/>
              </w:rPr>
            </w:pPr>
            <w:del w:id="2426"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name</w:delText>
              </w:r>
              <w:r w:rsidRPr="0056620E" w:rsidDel="00A609EC">
                <w:rPr>
                  <w:rFonts w:ascii="Courier New" w:hAnsi="Courier New" w:cs="Courier New"/>
                  <w:color w:val="3A37FF"/>
                  <w:sz w:val="18"/>
                  <w:szCs w:val="18"/>
                  <w:lang w:eastAsia="fi-FI"/>
                </w:rPr>
                <w:delText>&gt;</w:delText>
              </w:r>
              <w:bookmarkStart w:id="2427" w:name="_Toc428350093"/>
              <w:bookmarkEnd w:id="2427"/>
            </w:del>
          </w:p>
          <w:p w14:paraId="371C48EC" w14:textId="77777777" w:rsidR="00E24B40" w:rsidRPr="0056620E" w:rsidDel="00A609EC" w:rsidRDefault="00E24B40" w:rsidP="004F7283">
            <w:pPr>
              <w:autoSpaceDE w:val="0"/>
              <w:autoSpaceDN w:val="0"/>
              <w:adjustRightInd w:val="0"/>
              <w:ind w:left="1988"/>
              <w:jc w:val="left"/>
              <w:rPr>
                <w:del w:id="2428" w:author="Tekijä"/>
                <w:rFonts w:ascii="Courier New" w:hAnsi="Courier New" w:cs="Courier New"/>
                <w:color w:val="3A37FF"/>
                <w:sz w:val="18"/>
                <w:szCs w:val="18"/>
                <w:lang w:eastAsia="fi-FI"/>
              </w:rPr>
            </w:pPr>
            <w:del w:id="2429"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given</w:delText>
              </w:r>
              <w:r w:rsidRPr="0056620E" w:rsidDel="00A609EC">
                <w:rPr>
                  <w:rFonts w:ascii="Courier New" w:hAnsi="Courier New" w:cs="Courier New"/>
                  <w:color w:val="3A37FF"/>
                  <w:sz w:val="18"/>
                  <w:szCs w:val="18"/>
                  <w:lang w:eastAsia="fi-FI"/>
                </w:rPr>
                <w:delText>&gt;</w:delText>
              </w:r>
              <w:r w:rsidRPr="0056620E" w:rsidDel="00A609EC">
                <w:rPr>
                  <w:rFonts w:ascii="Courier New" w:hAnsi="Courier New" w:cs="Courier New"/>
                  <w:color w:val="383739"/>
                  <w:sz w:val="18"/>
                  <w:szCs w:val="18"/>
                  <w:lang w:eastAsia="fi-FI"/>
                </w:rPr>
                <w:delText>Pekka</w:delText>
              </w:r>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given</w:delText>
              </w:r>
              <w:r w:rsidRPr="0056620E" w:rsidDel="00A609EC">
                <w:rPr>
                  <w:rFonts w:ascii="Courier New" w:hAnsi="Courier New" w:cs="Courier New"/>
                  <w:color w:val="3A37FF"/>
                  <w:sz w:val="18"/>
                  <w:szCs w:val="18"/>
                  <w:lang w:eastAsia="fi-FI"/>
                </w:rPr>
                <w:delText>&gt;</w:delText>
              </w:r>
              <w:bookmarkStart w:id="2430" w:name="_Toc428350094"/>
              <w:bookmarkEnd w:id="2430"/>
            </w:del>
          </w:p>
          <w:p w14:paraId="532653BC" w14:textId="77777777" w:rsidR="00E24B40" w:rsidRPr="0056620E" w:rsidDel="00A609EC" w:rsidRDefault="00E24B40" w:rsidP="004F7283">
            <w:pPr>
              <w:autoSpaceDE w:val="0"/>
              <w:autoSpaceDN w:val="0"/>
              <w:adjustRightInd w:val="0"/>
              <w:ind w:left="1988"/>
              <w:jc w:val="left"/>
              <w:rPr>
                <w:del w:id="2431" w:author="Tekijä"/>
                <w:rFonts w:ascii="Courier New" w:hAnsi="Courier New" w:cs="Courier New"/>
                <w:color w:val="3A37FF"/>
                <w:sz w:val="18"/>
                <w:szCs w:val="18"/>
                <w:lang w:eastAsia="fi-FI"/>
              </w:rPr>
            </w:pPr>
            <w:del w:id="2432"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family</w:delText>
              </w:r>
              <w:r w:rsidRPr="0056620E" w:rsidDel="00A609EC">
                <w:rPr>
                  <w:rFonts w:ascii="Courier New" w:hAnsi="Courier New" w:cs="Courier New"/>
                  <w:color w:val="3A37FF"/>
                  <w:sz w:val="18"/>
                  <w:szCs w:val="18"/>
                  <w:lang w:eastAsia="fi-FI"/>
                </w:rPr>
                <w:delText>&gt;</w:delText>
              </w:r>
              <w:r w:rsidRPr="0056620E" w:rsidDel="00A609EC">
                <w:rPr>
                  <w:rFonts w:ascii="Courier New" w:hAnsi="Courier New" w:cs="Courier New"/>
                  <w:color w:val="383739"/>
                  <w:sz w:val="18"/>
                  <w:szCs w:val="18"/>
                  <w:lang w:eastAsia="fi-FI"/>
                </w:rPr>
                <w:delText>Päivystäjä</w:delText>
              </w:r>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family</w:delText>
              </w:r>
              <w:r w:rsidRPr="0056620E" w:rsidDel="00A609EC">
                <w:rPr>
                  <w:rFonts w:ascii="Courier New" w:hAnsi="Courier New" w:cs="Courier New"/>
                  <w:color w:val="3A37FF"/>
                  <w:sz w:val="18"/>
                  <w:szCs w:val="18"/>
                  <w:lang w:eastAsia="fi-FI"/>
                </w:rPr>
                <w:delText>&gt;</w:delText>
              </w:r>
              <w:bookmarkStart w:id="2433" w:name="_Toc428350095"/>
              <w:bookmarkEnd w:id="2433"/>
            </w:del>
          </w:p>
          <w:p w14:paraId="00673083" w14:textId="77777777" w:rsidR="00E24B40" w:rsidRPr="0056620E" w:rsidDel="00A609EC" w:rsidRDefault="00E24B40" w:rsidP="004F7283">
            <w:pPr>
              <w:autoSpaceDE w:val="0"/>
              <w:autoSpaceDN w:val="0"/>
              <w:adjustRightInd w:val="0"/>
              <w:ind w:left="1988"/>
              <w:jc w:val="left"/>
              <w:rPr>
                <w:del w:id="2434" w:author="Tekijä"/>
                <w:rFonts w:ascii="Courier New" w:hAnsi="Courier New" w:cs="Courier New"/>
                <w:color w:val="3A37FF"/>
                <w:sz w:val="18"/>
                <w:szCs w:val="18"/>
                <w:lang w:eastAsia="fi-FI"/>
              </w:rPr>
            </w:pPr>
            <w:del w:id="2435"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suffix</w:delText>
              </w:r>
              <w:r w:rsidRPr="0056620E" w:rsidDel="00A609EC">
                <w:rPr>
                  <w:rFonts w:ascii="Courier New" w:hAnsi="Courier New" w:cs="Courier New"/>
                  <w:color w:val="3A37FF"/>
                  <w:sz w:val="18"/>
                  <w:szCs w:val="18"/>
                  <w:lang w:eastAsia="fi-FI"/>
                </w:rPr>
                <w:delText>&gt;</w:delText>
              </w:r>
              <w:r w:rsidRPr="0056620E" w:rsidDel="00A609EC">
                <w:rPr>
                  <w:rFonts w:ascii="Courier New" w:hAnsi="Courier New" w:cs="Courier New"/>
                  <w:color w:val="383739"/>
                  <w:sz w:val="18"/>
                  <w:szCs w:val="18"/>
                  <w:lang w:eastAsia="fi-FI"/>
                </w:rPr>
                <w:delText>HLL</w:delText>
              </w:r>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suffix</w:delText>
              </w:r>
              <w:r w:rsidRPr="0056620E" w:rsidDel="00A609EC">
                <w:rPr>
                  <w:rFonts w:ascii="Courier New" w:hAnsi="Courier New" w:cs="Courier New"/>
                  <w:color w:val="3A37FF"/>
                  <w:sz w:val="18"/>
                  <w:szCs w:val="18"/>
                  <w:lang w:eastAsia="fi-FI"/>
                </w:rPr>
                <w:delText>&gt;</w:delText>
              </w:r>
              <w:bookmarkStart w:id="2436" w:name="_Toc428350096"/>
              <w:bookmarkEnd w:id="2436"/>
            </w:del>
          </w:p>
          <w:p w14:paraId="11BCC392" w14:textId="77777777" w:rsidR="00E24B40" w:rsidRPr="0056620E" w:rsidDel="00A609EC" w:rsidRDefault="00E24B40" w:rsidP="004F7283">
            <w:pPr>
              <w:autoSpaceDE w:val="0"/>
              <w:autoSpaceDN w:val="0"/>
              <w:adjustRightInd w:val="0"/>
              <w:ind w:left="1704"/>
              <w:jc w:val="left"/>
              <w:rPr>
                <w:del w:id="2437" w:author="Tekijä"/>
                <w:rFonts w:ascii="Courier New" w:hAnsi="Courier New" w:cs="Courier New"/>
                <w:color w:val="3A37FF"/>
                <w:sz w:val="18"/>
                <w:szCs w:val="18"/>
                <w:lang w:eastAsia="fi-FI"/>
              </w:rPr>
            </w:pPr>
            <w:del w:id="2438"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name</w:delText>
              </w:r>
              <w:r w:rsidRPr="0056620E" w:rsidDel="00A609EC">
                <w:rPr>
                  <w:rFonts w:ascii="Courier New" w:hAnsi="Courier New" w:cs="Courier New"/>
                  <w:color w:val="3A37FF"/>
                  <w:sz w:val="18"/>
                  <w:szCs w:val="18"/>
                  <w:lang w:eastAsia="fi-FI"/>
                </w:rPr>
                <w:delText>&gt;</w:delText>
              </w:r>
              <w:bookmarkStart w:id="2439" w:name="_Toc428350097"/>
              <w:bookmarkEnd w:id="2439"/>
            </w:del>
          </w:p>
          <w:p w14:paraId="11A77170" w14:textId="77777777" w:rsidR="00E24B40" w:rsidRPr="0056620E" w:rsidDel="00A609EC" w:rsidRDefault="00E24B40" w:rsidP="004F7283">
            <w:pPr>
              <w:autoSpaceDE w:val="0"/>
              <w:autoSpaceDN w:val="0"/>
              <w:adjustRightInd w:val="0"/>
              <w:ind w:left="1420"/>
              <w:jc w:val="left"/>
              <w:rPr>
                <w:del w:id="2440" w:author="Tekijä"/>
                <w:rFonts w:ascii="Courier New" w:hAnsi="Courier New" w:cs="Courier New"/>
                <w:color w:val="3A37FF"/>
                <w:sz w:val="18"/>
                <w:szCs w:val="18"/>
                <w:lang w:eastAsia="fi-FI"/>
              </w:rPr>
            </w:pPr>
            <w:del w:id="2441"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assignedPerson</w:delText>
              </w:r>
              <w:r w:rsidRPr="0056620E" w:rsidDel="00A609EC">
                <w:rPr>
                  <w:rFonts w:ascii="Courier New" w:hAnsi="Courier New" w:cs="Courier New"/>
                  <w:color w:val="3A37FF"/>
                  <w:sz w:val="18"/>
                  <w:szCs w:val="18"/>
                  <w:lang w:eastAsia="fi-FI"/>
                </w:rPr>
                <w:delText>&gt;</w:delText>
              </w:r>
              <w:bookmarkStart w:id="2442" w:name="_Toc428350098"/>
              <w:bookmarkEnd w:id="2442"/>
            </w:del>
          </w:p>
          <w:p w14:paraId="5FB79CC6" w14:textId="77777777" w:rsidR="00E24B40" w:rsidRPr="0056620E" w:rsidDel="00A609EC" w:rsidRDefault="00E24B40" w:rsidP="004F7283">
            <w:pPr>
              <w:autoSpaceDE w:val="0"/>
              <w:autoSpaceDN w:val="0"/>
              <w:adjustRightInd w:val="0"/>
              <w:ind w:left="852"/>
              <w:jc w:val="left"/>
              <w:rPr>
                <w:del w:id="2443" w:author="Tekijä"/>
                <w:rFonts w:ascii="Courier New" w:hAnsi="Courier New" w:cs="Courier New"/>
                <w:color w:val="3A37FF"/>
                <w:sz w:val="18"/>
                <w:szCs w:val="18"/>
                <w:lang w:eastAsia="fi-FI"/>
              </w:rPr>
            </w:pPr>
            <w:del w:id="2444"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assignedAuthor</w:delText>
              </w:r>
              <w:r w:rsidRPr="0056620E" w:rsidDel="00A609EC">
                <w:rPr>
                  <w:rFonts w:ascii="Courier New" w:hAnsi="Courier New" w:cs="Courier New"/>
                  <w:color w:val="3A37FF"/>
                  <w:sz w:val="18"/>
                  <w:szCs w:val="18"/>
                  <w:lang w:eastAsia="fi-FI"/>
                </w:rPr>
                <w:delText>&gt;</w:delText>
              </w:r>
              <w:bookmarkStart w:id="2445" w:name="_Toc428350099"/>
              <w:bookmarkEnd w:id="2445"/>
            </w:del>
          </w:p>
          <w:p w14:paraId="22064815" w14:textId="77777777" w:rsidR="00E24B40" w:rsidRPr="0056620E" w:rsidDel="00A609EC" w:rsidRDefault="00E24B40" w:rsidP="004F7283">
            <w:pPr>
              <w:autoSpaceDE w:val="0"/>
              <w:autoSpaceDN w:val="0"/>
              <w:adjustRightInd w:val="0"/>
              <w:ind w:left="568"/>
              <w:jc w:val="left"/>
              <w:rPr>
                <w:del w:id="2446" w:author="Tekijä"/>
                <w:rFonts w:ascii="Courier New" w:hAnsi="Courier New" w:cs="Courier New"/>
                <w:color w:val="3A37FF"/>
                <w:sz w:val="18"/>
                <w:szCs w:val="18"/>
                <w:lang w:eastAsia="fi-FI"/>
              </w:rPr>
            </w:pPr>
            <w:del w:id="2447"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author</w:delText>
              </w:r>
              <w:r w:rsidRPr="0056620E" w:rsidDel="00A609EC">
                <w:rPr>
                  <w:rFonts w:ascii="Courier New" w:hAnsi="Courier New" w:cs="Courier New"/>
                  <w:color w:val="3A37FF"/>
                  <w:sz w:val="18"/>
                  <w:szCs w:val="18"/>
                  <w:lang w:eastAsia="fi-FI"/>
                </w:rPr>
                <w:delText>&gt;</w:delText>
              </w:r>
              <w:bookmarkStart w:id="2448" w:name="_Toc428350100"/>
              <w:bookmarkEnd w:id="2448"/>
            </w:del>
          </w:p>
          <w:p w14:paraId="660805C0" w14:textId="77777777" w:rsidR="00E24B40" w:rsidRPr="0056620E" w:rsidDel="00A609EC" w:rsidRDefault="00E24B40" w:rsidP="004F7283">
            <w:pPr>
              <w:autoSpaceDE w:val="0"/>
              <w:autoSpaceDN w:val="0"/>
              <w:adjustRightInd w:val="0"/>
              <w:ind w:left="568"/>
              <w:jc w:val="left"/>
              <w:rPr>
                <w:del w:id="2449" w:author="Tekijä"/>
                <w:rFonts w:ascii="Courier New" w:hAnsi="Courier New" w:cs="Courier New"/>
                <w:color w:val="3A37FF"/>
                <w:sz w:val="18"/>
                <w:szCs w:val="18"/>
                <w:lang w:eastAsia="fi-FI"/>
              </w:rPr>
            </w:pPr>
            <w:del w:id="2450"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author</w:delText>
              </w:r>
              <w:r w:rsidRPr="0056620E" w:rsidDel="00A609EC">
                <w:rPr>
                  <w:rFonts w:ascii="Courier New" w:hAnsi="Courier New" w:cs="Courier New"/>
                  <w:color w:val="3A37FF"/>
                  <w:sz w:val="18"/>
                  <w:szCs w:val="18"/>
                  <w:lang w:eastAsia="fi-FI"/>
                </w:rPr>
                <w:delText>&gt;</w:delText>
              </w:r>
              <w:bookmarkStart w:id="2451" w:name="_Toc428350101"/>
              <w:bookmarkEnd w:id="2451"/>
            </w:del>
          </w:p>
          <w:p w14:paraId="5CD17276" w14:textId="77777777" w:rsidR="00E24B40" w:rsidRPr="004F7283" w:rsidDel="00A609EC" w:rsidRDefault="00E24B40" w:rsidP="004F7283">
            <w:pPr>
              <w:autoSpaceDE w:val="0"/>
              <w:autoSpaceDN w:val="0"/>
              <w:adjustRightInd w:val="0"/>
              <w:ind w:left="852"/>
              <w:jc w:val="left"/>
              <w:rPr>
                <w:del w:id="2452" w:author="Tekijä"/>
                <w:rFonts w:ascii="Courier New" w:hAnsi="Courier New" w:cs="Courier New"/>
                <w:color w:val="3A37FF"/>
                <w:sz w:val="18"/>
                <w:szCs w:val="18"/>
                <w:lang w:eastAsia="fi-FI"/>
              </w:rPr>
            </w:pPr>
            <w:del w:id="2453"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iCs/>
                  <w:color w:val="969596"/>
                  <w:sz w:val="18"/>
                  <w:szCs w:val="18"/>
                  <w:lang w:eastAsia="fi-FI"/>
                </w:rPr>
                <w:delText xml:space="preserve"> Merkinnän tekijän rooli on aina MER </w:delText>
              </w:r>
              <w:r w:rsidRPr="004F7283" w:rsidDel="00A609EC">
                <w:rPr>
                  <w:rFonts w:ascii="Courier New" w:hAnsi="Courier New" w:cs="Courier New"/>
                  <w:color w:val="3A37FF"/>
                  <w:sz w:val="18"/>
                  <w:szCs w:val="18"/>
                  <w:lang w:eastAsia="fi-FI"/>
                </w:rPr>
                <w:delText>--&gt;</w:delText>
              </w:r>
              <w:bookmarkStart w:id="2454" w:name="_Toc428350102"/>
              <w:bookmarkEnd w:id="2454"/>
            </w:del>
          </w:p>
          <w:p w14:paraId="6A20FF4B" w14:textId="77777777" w:rsidR="00031295" w:rsidRPr="0056620E" w:rsidDel="00A609EC" w:rsidRDefault="00E24B40" w:rsidP="004F7283">
            <w:pPr>
              <w:autoSpaceDE w:val="0"/>
              <w:autoSpaceDN w:val="0"/>
              <w:adjustRightInd w:val="0"/>
              <w:ind w:left="852"/>
              <w:jc w:val="left"/>
              <w:rPr>
                <w:del w:id="2455" w:author="Tekijä"/>
                <w:rFonts w:ascii="Courier New" w:hAnsi="Courier New" w:cs="Courier New"/>
                <w:i/>
                <w:iCs/>
                <w:color w:val="308D85"/>
                <w:sz w:val="18"/>
                <w:szCs w:val="18"/>
                <w:lang w:eastAsia="fi-FI"/>
              </w:rPr>
            </w:pPr>
            <w:del w:id="2456"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functionCode</w:delText>
              </w:r>
              <w:r w:rsidRPr="0056620E" w:rsidDel="00A609EC">
                <w:rPr>
                  <w:rFonts w:ascii="Courier New" w:hAnsi="Courier New" w:cs="Courier New"/>
                  <w:i/>
                  <w:iCs/>
                  <w:color w:val="308D85"/>
                  <w:sz w:val="18"/>
                  <w:szCs w:val="18"/>
                  <w:lang w:eastAsia="fi-FI"/>
                </w:rPr>
                <w:delText xml:space="preserve"> </w:delText>
              </w:r>
              <w:r w:rsidRPr="0056620E" w:rsidDel="00A609EC">
                <w:rPr>
                  <w:rFonts w:ascii="Courier New" w:hAnsi="Courier New" w:cs="Courier New"/>
                  <w:color w:val="FF3835"/>
                  <w:sz w:val="18"/>
                  <w:szCs w:val="18"/>
                  <w:lang w:eastAsia="fi-FI"/>
                </w:rPr>
                <w:delText>code</w:delText>
              </w:r>
              <w:r w:rsidRPr="0056620E" w:rsidDel="00A609EC">
                <w:rPr>
                  <w:rFonts w:ascii="Courier New" w:hAnsi="Courier New" w:cs="Courier New"/>
                  <w:color w:val="3A37FF"/>
                  <w:sz w:val="18"/>
                  <w:szCs w:val="18"/>
                  <w:lang w:eastAsia="fi-FI"/>
                </w:rPr>
                <w:delText>="</w:delText>
              </w:r>
              <w:r w:rsidRPr="0056620E" w:rsidDel="00A609EC">
                <w:rPr>
                  <w:rFonts w:ascii="Courier New" w:hAnsi="Courier New" w:cs="Courier New"/>
                  <w:color w:val="1A2E39"/>
                  <w:sz w:val="18"/>
                  <w:szCs w:val="18"/>
                  <w:lang w:eastAsia="fi-FI"/>
                </w:rPr>
                <w:delText>MER</w:delText>
              </w:r>
              <w:r w:rsidRPr="0056620E" w:rsidDel="00A609EC">
                <w:rPr>
                  <w:rFonts w:ascii="Courier New" w:hAnsi="Courier New" w:cs="Courier New"/>
                  <w:color w:val="3A37FF"/>
                  <w:sz w:val="18"/>
                  <w:szCs w:val="18"/>
                  <w:lang w:eastAsia="fi-FI"/>
                </w:rPr>
                <w:delText>"</w:delText>
              </w:r>
              <w:r w:rsidRPr="0056620E" w:rsidDel="00A609EC">
                <w:rPr>
                  <w:rFonts w:ascii="Courier New" w:hAnsi="Courier New" w:cs="Courier New"/>
                  <w:i/>
                  <w:iCs/>
                  <w:color w:val="308D85"/>
                  <w:sz w:val="18"/>
                  <w:szCs w:val="18"/>
                  <w:lang w:eastAsia="fi-FI"/>
                </w:rPr>
                <w:delText xml:space="preserve"> </w:delText>
              </w:r>
              <w:r w:rsidRPr="0056620E" w:rsidDel="00A609EC">
                <w:rPr>
                  <w:rFonts w:ascii="Courier New" w:hAnsi="Courier New" w:cs="Courier New"/>
                  <w:color w:val="FF3835"/>
                  <w:sz w:val="18"/>
                  <w:szCs w:val="18"/>
                  <w:lang w:eastAsia="fi-FI"/>
                </w:rPr>
                <w:delText>codeSystem</w:delText>
              </w:r>
              <w:r w:rsidRPr="0056620E" w:rsidDel="00A609EC">
                <w:rPr>
                  <w:rFonts w:ascii="Courier New" w:hAnsi="Courier New" w:cs="Courier New"/>
                  <w:color w:val="3A37FF"/>
                  <w:sz w:val="18"/>
                  <w:szCs w:val="18"/>
                  <w:lang w:eastAsia="fi-FI"/>
                </w:rPr>
                <w:delText>="</w:delText>
              </w:r>
              <w:r w:rsidRPr="0056620E" w:rsidDel="00A609EC">
                <w:rPr>
                  <w:rFonts w:ascii="Courier New" w:hAnsi="Courier New" w:cs="Courier New"/>
                  <w:color w:val="1A2E39"/>
                  <w:sz w:val="18"/>
                  <w:szCs w:val="18"/>
                  <w:lang w:eastAsia="fi-FI"/>
                </w:rPr>
                <w:delText>1.2.246.537.5.40006.2003</w:delText>
              </w:r>
              <w:r w:rsidRPr="0056620E" w:rsidDel="00A609EC">
                <w:rPr>
                  <w:rFonts w:ascii="Courier New" w:hAnsi="Courier New" w:cs="Courier New"/>
                  <w:color w:val="3A37FF"/>
                  <w:sz w:val="18"/>
                  <w:szCs w:val="18"/>
                  <w:lang w:eastAsia="fi-FI"/>
                </w:rPr>
                <w:delText>"</w:delText>
              </w:r>
              <w:r w:rsidRPr="0056620E" w:rsidDel="00A609EC">
                <w:rPr>
                  <w:rFonts w:ascii="Courier New" w:hAnsi="Courier New" w:cs="Courier New"/>
                  <w:i/>
                  <w:iCs/>
                  <w:color w:val="308D85"/>
                  <w:sz w:val="18"/>
                  <w:szCs w:val="18"/>
                  <w:lang w:eastAsia="fi-FI"/>
                </w:rPr>
                <w:delText xml:space="preserve"> </w:delText>
              </w:r>
              <w:bookmarkStart w:id="2457" w:name="_Toc428350103"/>
              <w:bookmarkEnd w:id="2457"/>
            </w:del>
          </w:p>
          <w:p w14:paraId="0EEEC5B4" w14:textId="77777777" w:rsidR="00031295" w:rsidRPr="0056620E" w:rsidDel="00A609EC" w:rsidRDefault="00031295" w:rsidP="004F7283">
            <w:pPr>
              <w:autoSpaceDE w:val="0"/>
              <w:autoSpaceDN w:val="0"/>
              <w:adjustRightInd w:val="0"/>
              <w:ind w:left="852"/>
              <w:jc w:val="left"/>
              <w:rPr>
                <w:del w:id="2458" w:author="Tekijä"/>
                <w:rFonts w:ascii="Courier New" w:hAnsi="Courier New" w:cs="Courier New"/>
                <w:i/>
                <w:iCs/>
                <w:color w:val="308D85"/>
                <w:sz w:val="18"/>
                <w:szCs w:val="18"/>
                <w:lang w:eastAsia="fi-FI"/>
              </w:rPr>
            </w:pPr>
            <w:del w:id="2459" w:author="Tekijä">
              <w:r w:rsidRPr="0056620E" w:rsidDel="00A609EC">
                <w:rPr>
                  <w:rFonts w:ascii="Courier New" w:hAnsi="Courier New" w:cs="Courier New"/>
                  <w:i/>
                  <w:iCs/>
                  <w:color w:val="308D85"/>
                  <w:sz w:val="18"/>
                  <w:szCs w:val="18"/>
                  <w:lang w:eastAsia="fi-FI"/>
                </w:rPr>
                <w:delText xml:space="preserve">   </w:delText>
              </w:r>
              <w:r w:rsidR="00E24B40" w:rsidRPr="0056620E" w:rsidDel="00A609EC">
                <w:rPr>
                  <w:rFonts w:ascii="Courier New" w:hAnsi="Courier New" w:cs="Courier New"/>
                  <w:color w:val="FF3835"/>
                  <w:sz w:val="18"/>
                  <w:szCs w:val="18"/>
                  <w:lang w:eastAsia="fi-FI"/>
                </w:rPr>
                <w:delText>codeSystemName</w:delText>
              </w:r>
              <w:r w:rsidR="00E24B40" w:rsidRPr="0056620E" w:rsidDel="00A609EC">
                <w:rPr>
                  <w:rFonts w:ascii="Courier New" w:hAnsi="Courier New" w:cs="Courier New"/>
                  <w:color w:val="3A37FF"/>
                  <w:sz w:val="18"/>
                  <w:szCs w:val="18"/>
                  <w:lang w:eastAsia="fi-FI"/>
                </w:rPr>
                <w:delText>="</w:delText>
              </w:r>
              <w:r w:rsidR="00E24B40" w:rsidRPr="0056620E" w:rsidDel="00A609EC">
                <w:rPr>
                  <w:rFonts w:ascii="Courier New" w:hAnsi="Courier New" w:cs="Courier New"/>
                  <w:color w:val="1A2E39"/>
                  <w:sz w:val="18"/>
                  <w:szCs w:val="18"/>
                  <w:lang w:eastAsia="fi-FI"/>
                </w:rPr>
                <w:delText>eArkisto - tekninen CDA R2 henkilötarkennin</w:delText>
              </w:r>
              <w:r w:rsidR="00E24B40" w:rsidRPr="0056620E" w:rsidDel="00A609EC">
                <w:rPr>
                  <w:rFonts w:ascii="Courier New" w:hAnsi="Courier New" w:cs="Courier New"/>
                  <w:color w:val="3A37FF"/>
                  <w:sz w:val="18"/>
                  <w:szCs w:val="18"/>
                  <w:lang w:eastAsia="fi-FI"/>
                </w:rPr>
                <w:delText>"</w:delText>
              </w:r>
              <w:r w:rsidR="00E24B40" w:rsidRPr="0056620E" w:rsidDel="00A609EC">
                <w:rPr>
                  <w:rFonts w:ascii="Courier New" w:hAnsi="Courier New" w:cs="Courier New"/>
                  <w:i/>
                  <w:iCs/>
                  <w:color w:val="308D85"/>
                  <w:sz w:val="18"/>
                  <w:szCs w:val="18"/>
                  <w:lang w:eastAsia="fi-FI"/>
                </w:rPr>
                <w:delText xml:space="preserve"> </w:delText>
              </w:r>
              <w:bookmarkStart w:id="2460" w:name="_Toc428350104"/>
              <w:bookmarkEnd w:id="2460"/>
            </w:del>
          </w:p>
          <w:p w14:paraId="79233B9E" w14:textId="77777777" w:rsidR="00E24B40" w:rsidRPr="004F7283" w:rsidDel="00A609EC" w:rsidRDefault="00031295" w:rsidP="004F7283">
            <w:pPr>
              <w:autoSpaceDE w:val="0"/>
              <w:autoSpaceDN w:val="0"/>
              <w:adjustRightInd w:val="0"/>
              <w:ind w:left="852"/>
              <w:jc w:val="left"/>
              <w:rPr>
                <w:del w:id="2461" w:author="Tekijä"/>
                <w:rFonts w:ascii="Courier New" w:hAnsi="Courier New" w:cs="Courier New"/>
                <w:color w:val="3A37FF"/>
                <w:sz w:val="18"/>
                <w:szCs w:val="18"/>
                <w:lang w:eastAsia="fi-FI"/>
              </w:rPr>
            </w:pPr>
            <w:del w:id="2462" w:author="Tekijä">
              <w:r w:rsidRPr="0056620E" w:rsidDel="00A609EC">
                <w:rPr>
                  <w:rFonts w:ascii="Courier New" w:hAnsi="Courier New" w:cs="Courier New"/>
                  <w:i/>
                  <w:iCs/>
                  <w:color w:val="308D85"/>
                  <w:sz w:val="18"/>
                  <w:szCs w:val="18"/>
                  <w:lang w:eastAsia="fi-FI"/>
                </w:rPr>
                <w:delText xml:space="preserve">   </w:delText>
              </w:r>
              <w:r w:rsidR="00E24B40" w:rsidRPr="004F7283" w:rsidDel="00A609EC">
                <w:rPr>
                  <w:rFonts w:ascii="Courier New" w:hAnsi="Courier New" w:cs="Courier New"/>
                  <w:color w:val="FF3835"/>
                  <w:sz w:val="18"/>
                  <w:szCs w:val="18"/>
                  <w:lang w:eastAsia="fi-FI"/>
                </w:rPr>
                <w:delText>displayName</w:delText>
              </w:r>
              <w:r w:rsidR="00E24B40" w:rsidRPr="004F7283" w:rsidDel="00A609EC">
                <w:rPr>
                  <w:rFonts w:ascii="Courier New" w:hAnsi="Courier New" w:cs="Courier New"/>
                  <w:color w:val="3A37FF"/>
                  <w:sz w:val="18"/>
                  <w:szCs w:val="18"/>
                  <w:lang w:eastAsia="fi-FI"/>
                </w:rPr>
                <w:delText>="</w:delText>
              </w:r>
              <w:r w:rsidR="00E24B40" w:rsidRPr="004F7283" w:rsidDel="00A609EC">
                <w:rPr>
                  <w:rFonts w:ascii="Courier New" w:hAnsi="Courier New" w:cs="Courier New"/>
                  <w:color w:val="1A2E39"/>
                  <w:sz w:val="18"/>
                  <w:szCs w:val="18"/>
                  <w:lang w:eastAsia="fi-FI"/>
                </w:rPr>
                <w:delText>Merkinnän tekijä</w:delText>
              </w:r>
              <w:r w:rsidR="00E24B40" w:rsidRPr="004F7283" w:rsidDel="00A609EC">
                <w:rPr>
                  <w:rFonts w:ascii="Courier New" w:hAnsi="Courier New" w:cs="Courier New"/>
                  <w:color w:val="3A37FF"/>
                  <w:sz w:val="18"/>
                  <w:szCs w:val="18"/>
                  <w:lang w:eastAsia="fi-FI"/>
                </w:rPr>
                <w:delText>"/&gt;</w:delText>
              </w:r>
              <w:bookmarkStart w:id="2463" w:name="_Toc428350105"/>
              <w:bookmarkEnd w:id="2463"/>
            </w:del>
          </w:p>
          <w:p w14:paraId="57B30333" w14:textId="77777777" w:rsidR="00E24B40" w:rsidRPr="004F7283" w:rsidDel="00A609EC" w:rsidRDefault="00E24B40" w:rsidP="004F7283">
            <w:pPr>
              <w:autoSpaceDE w:val="0"/>
              <w:autoSpaceDN w:val="0"/>
              <w:adjustRightInd w:val="0"/>
              <w:ind w:left="852"/>
              <w:jc w:val="left"/>
              <w:rPr>
                <w:del w:id="2464" w:author="Tekijä"/>
                <w:rFonts w:ascii="Courier New" w:hAnsi="Courier New" w:cs="Courier New"/>
                <w:color w:val="3A37FF"/>
                <w:sz w:val="18"/>
                <w:szCs w:val="18"/>
                <w:lang w:eastAsia="fi-FI"/>
              </w:rPr>
            </w:pPr>
            <w:del w:id="2465"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iCs/>
                  <w:color w:val="969596"/>
                  <w:sz w:val="18"/>
                  <w:szCs w:val="18"/>
                  <w:lang w:eastAsia="fi-FI"/>
                </w:rPr>
                <w:delText xml:space="preserve"> Ammattihenkilön merkinnän tekoaika </w:delText>
              </w:r>
              <w:r w:rsidRPr="004F7283" w:rsidDel="00A609EC">
                <w:rPr>
                  <w:rFonts w:ascii="Courier New" w:hAnsi="Courier New" w:cs="Courier New"/>
                  <w:color w:val="3A37FF"/>
                  <w:sz w:val="18"/>
                  <w:szCs w:val="18"/>
                  <w:lang w:eastAsia="fi-FI"/>
                </w:rPr>
                <w:delText>--&gt;</w:delText>
              </w:r>
              <w:bookmarkStart w:id="2466" w:name="_Toc428350106"/>
              <w:bookmarkEnd w:id="2466"/>
            </w:del>
          </w:p>
          <w:p w14:paraId="098E9D76" w14:textId="77777777" w:rsidR="00E24B40" w:rsidRPr="004F7283" w:rsidDel="00A609EC" w:rsidRDefault="00E24B40" w:rsidP="004F7283">
            <w:pPr>
              <w:autoSpaceDE w:val="0"/>
              <w:autoSpaceDN w:val="0"/>
              <w:adjustRightInd w:val="0"/>
              <w:ind w:left="852"/>
              <w:jc w:val="left"/>
              <w:rPr>
                <w:del w:id="2467" w:author="Tekijä"/>
                <w:rFonts w:ascii="Courier New" w:hAnsi="Courier New" w:cs="Courier New"/>
                <w:color w:val="3A37FF"/>
                <w:sz w:val="18"/>
                <w:szCs w:val="18"/>
                <w:lang w:eastAsia="fi-FI"/>
              </w:rPr>
            </w:pPr>
            <w:del w:id="2468"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color w:val="942334"/>
                  <w:sz w:val="18"/>
                  <w:szCs w:val="18"/>
                  <w:lang w:eastAsia="fi-FI"/>
                </w:rPr>
                <w:delText>time</w:delText>
              </w:r>
              <w:r w:rsidRPr="004F7283" w:rsidDel="00A609EC">
                <w:rPr>
                  <w:rFonts w:ascii="Courier New" w:hAnsi="Courier New" w:cs="Courier New"/>
                  <w:i/>
                  <w:iCs/>
                  <w:color w:val="308D85"/>
                  <w:sz w:val="18"/>
                  <w:szCs w:val="18"/>
                  <w:lang w:eastAsia="fi-FI"/>
                </w:rPr>
                <w:delText xml:space="preserve"> </w:delText>
              </w:r>
              <w:r w:rsidRPr="004F7283" w:rsidDel="00A609EC">
                <w:rPr>
                  <w:rFonts w:ascii="Courier New" w:hAnsi="Courier New" w:cs="Courier New"/>
                  <w:color w:val="FF3835"/>
                  <w:sz w:val="18"/>
                  <w:szCs w:val="18"/>
                  <w:lang w:eastAsia="fi-FI"/>
                </w:rPr>
                <w:delText>value</w:delText>
              </w:r>
              <w:r w:rsidRPr="004F7283" w:rsidDel="00A609EC">
                <w:rPr>
                  <w:rFonts w:ascii="Courier New" w:hAnsi="Courier New" w:cs="Courier New"/>
                  <w:color w:val="3A37FF"/>
                  <w:sz w:val="18"/>
                  <w:szCs w:val="18"/>
                  <w:lang w:eastAsia="fi-FI"/>
                </w:rPr>
                <w:delText>="</w:delText>
              </w:r>
              <w:r w:rsidRPr="004F7283" w:rsidDel="00A609EC">
                <w:rPr>
                  <w:rFonts w:ascii="Courier New" w:hAnsi="Courier New" w:cs="Courier New"/>
                  <w:color w:val="1A2E39"/>
                  <w:sz w:val="18"/>
                  <w:szCs w:val="18"/>
                  <w:lang w:eastAsia="fi-FI"/>
                </w:rPr>
                <w:delText>20130601</w:delText>
              </w:r>
            </w:del>
            <w:ins w:id="2469" w:author="Tekijä">
              <w:del w:id="2470" w:author="Tekijä">
                <w:r w:rsidR="005507B3" w:rsidDel="00A609EC">
                  <w:rPr>
                    <w:rFonts w:ascii="Courier New" w:hAnsi="Courier New" w:cs="Courier New"/>
                    <w:color w:val="1A2E39"/>
                    <w:sz w:val="18"/>
                    <w:szCs w:val="18"/>
                    <w:lang w:eastAsia="fi-FI"/>
                  </w:rPr>
                  <w:delText>20150601</w:delText>
                </w:r>
              </w:del>
            </w:ins>
            <w:del w:id="2471" w:author="Tekijä">
              <w:r w:rsidRPr="004F7283" w:rsidDel="00A609EC">
                <w:rPr>
                  <w:rFonts w:ascii="Courier New" w:hAnsi="Courier New" w:cs="Courier New"/>
                  <w:color w:val="1A2E39"/>
                  <w:sz w:val="18"/>
                  <w:szCs w:val="18"/>
                  <w:lang w:eastAsia="fi-FI"/>
                </w:rPr>
                <w:delText>1410</w:delText>
              </w:r>
              <w:r w:rsidRPr="004F7283" w:rsidDel="00A609EC">
                <w:rPr>
                  <w:rFonts w:ascii="Courier New" w:hAnsi="Courier New" w:cs="Courier New"/>
                  <w:color w:val="3A37FF"/>
                  <w:sz w:val="18"/>
                  <w:szCs w:val="18"/>
                  <w:lang w:eastAsia="fi-FI"/>
                </w:rPr>
                <w:delText>"/&gt;</w:delText>
              </w:r>
              <w:bookmarkStart w:id="2472" w:name="_Toc428350107"/>
              <w:bookmarkEnd w:id="2472"/>
            </w:del>
          </w:p>
          <w:p w14:paraId="3F3B7ADA" w14:textId="77777777" w:rsidR="00E24B40" w:rsidRPr="004F7283" w:rsidDel="00A609EC" w:rsidRDefault="00E24B40" w:rsidP="004F7283">
            <w:pPr>
              <w:autoSpaceDE w:val="0"/>
              <w:autoSpaceDN w:val="0"/>
              <w:adjustRightInd w:val="0"/>
              <w:ind w:left="1136"/>
              <w:jc w:val="left"/>
              <w:rPr>
                <w:del w:id="2473" w:author="Tekijä"/>
                <w:rFonts w:ascii="Courier New" w:hAnsi="Courier New" w:cs="Courier New"/>
                <w:color w:val="3A37FF"/>
                <w:sz w:val="18"/>
                <w:szCs w:val="18"/>
                <w:lang w:eastAsia="fi-FI"/>
              </w:rPr>
            </w:pPr>
            <w:del w:id="2474"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color w:val="942334"/>
                  <w:sz w:val="18"/>
                  <w:szCs w:val="18"/>
                  <w:lang w:eastAsia="fi-FI"/>
                </w:rPr>
                <w:delText>assignedAuthor</w:delText>
              </w:r>
              <w:r w:rsidRPr="004F7283" w:rsidDel="00A609EC">
                <w:rPr>
                  <w:rFonts w:ascii="Courier New" w:hAnsi="Courier New" w:cs="Courier New"/>
                  <w:color w:val="3A37FF"/>
                  <w:sz w:val="18"/>
                  <w:szCs w:val="18"/>
                  <w:lang w:eastAsia="fi-FI"/>
                </w:rPr>
                <w:delText>&gt;</w:delText>
              </w:r>
              <w:bookmarkStart w:id="2475" w:name="_Toc428350108"/>
              <w:bookmarkEnd w:id="2475"/>
            </w:del>
          </w:p>
          <w:p w14:paraId="67E4E5DE" w14:textId="77777777" w:rsidR="00E24B40" w:rsidRPr="004F7283" w:rsidDel="00A609EC" w:rsidRDefault="00E24B40" w:rsidP="004F7283">
            <w:pPr>
              <w:autoSpaceDE w:val="0"/>
              <w:autoSpaceDN w:val="0"/>
              <w:adjustRightInd w:val="0"/>
              <w:ind w:left="1420"/>
              <w:jc w:val="left"/>
              <w:rPr>
                <w:del w:id="2476" w:author="Tekijä"/>
                <w:rFonts w:ascii="Courier New" w:hAnsi="Courier New" w:cs="Courier New"/>
                <w:color w:val="3A37FF"/>
                <w:sz w:val="18"/>
                <w:szCs w:val="18"/>
                <w:lang w:eastAsia="fi-FI"/>
              </w:rPr>
            </w:pPr>
            <w:del w:id="2477"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iCs/>
                  <w:color w:val="969596"/>
                  <w:sz w:val="18"/>
                  <w:szCs w:val="18"/>
                  <w:lang w:eastAsia="fi-FI"/>
                </w:rPr>
                <w:delText xml:space="preserve"> Ammattihenkilön perustunniste henkilötunnus</w:delText>
              </w:r>
              <w:r w:rsidRPr="004F7283" w:rsidDel="00A609EC">
                <w:rPr>
                  <w:rFonts w:ascii="Courier New" w:hAnsi="Courier New" w:cs="Courier New"/>
                  <w:color w:val="3A37FF"/>
                  <w:sz w:val="18"/>
                  <w:szCs w:val="18"/>
                  <w:lang w:eastAsia="fi-FI"/>
                </w:rPr>
                <w:delText>--&gt;</w:delText>
              </w:r>
              <w:bookmarkStart w:id="2478" w:name="_Toc428350109"/>
              <w:bookmarkEnd w:id="2478"/>
            </w:del>
          </w:p>
          <w:p w14:paraId="53536C56" w14:textId="77777777" w:rsidR="00E24B40" w:rsidRPr="004F7283" w:rsidDel="00A609EC" w:rsidRDefault="00E24B40" w:rsidP="004F7283">
            <w:pPr>
              <w:autoSpaceDE w:val="0"/>
              <w:autoSpaceDN w:val="0"/>
              <w:adjustRightInd w:val="0"/>
              <w:ind w:left="1420"/>
              <w:jc w:val="left"/>
              <w:rPr>
                <w:del w:id="2479" w:author="Tekijä"/>
                <w:rFonts w:ascii="Courier New" w:hAnsi="Courier New" w:cs="Courier New"/>
                <w:color w:val="3A37FF"/>
                <w:sz w:val="18"/>
                <w:szCs w:val="18"/>
                <w:lang w:eastAsia="fi-FI"/>
              </w:rPr>
            </w:pPr>
            <w:del w:id="2480"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color w:val="942334"/>
                  <w:sz w:val="18"/>
                  <w:szCs w:val="18"/>
                  <w:lang w:eastAsia="fi-FI"/>
                </w:rPr>
                <w:delText>id</w:delText>
              </w:r>
              <w:r w:rsidRPr="004F7283" w:rsidDel="00A609EC">
                <w:rPr>
                  <w:rFonts w:ascii="Courier New" w:hAnsi="Courier New" w:cs="Courier New"/>
                  <w:i/>
                  <w:iCs/>
                  <w:color w:val="308D85"/>
                  <w:sz w:val="18"/>
                  <w:szCs w:val="18"/>
                  <w:lang w:eastAsia="fi-FI"/>
                </w:rPr>
                <w:delText xml:space="preserve"> </w:delText>
              </w:r>
              <w:r w:rsidRPr="004F7283" w:rsidDel="00A609EC">
                <w:rPr>
                  <w:rFonts w:ascii="Courier New" w:hAnsi="Courier New" w:cs="Courier New"/>
                  <w:color w:val="FF3835"/>
                  <w:sz w:val="18"/>
                  <w:szCs w:val="18"/>
                  <w:lang w:eastAsia="fi-FI"/>
                </w:rPr>
                <w:delText>extension</w:delText>
              </w:r>
              <w:r w:rsidRPr="004F7283" w:rsidDel="00A609EC">
                <w:rPr>
                  <w:rFonts w:ascii="Courier New" w:hAnsi="Courier New" w:cs="Courier New"/>
                  <w:color w:val="3A37FF"/>
                  <w:sz w:val="18"/>
                  <w:szCs w:val="18"/>
                  <w:lang w:eastAsia="fi-FI"/>
                </w:rPr>
                <w:delText>="</w:delText>
              </w:r>
              <w:r w:rsidRPr="004F7283" w:rsidDel="00A609EC">
                <w:rPr>
                  <w:rFonts w:ascii="Courier New" w:hAnsi="Courier New" w:cs="Courier New"/>
                  <w:color w:val="1A2E39"/>
                  <w:sz w:val="18"/>
                  <w:szCs w:val="18"/>
                  <w:lang w:eastAsia="fi-FI"/>
                </w:rPr>
                <w:delText>123456-1234</w:delText>
              </w:r>
              <w:r w:rsidRPr="004F7283" w:rsidDel="00A609EC">
                <w:rPr>
                  <w:rFonts w:ascii="Courier New" w:hAnsi="Courier New" w:cs="Courier New"/>
                  <w:color w:val="3A37FF"/>
                  <w:sz w:val="18"/>
                  <w:szCs w:val="18"/>
                  <w:lang w:eastAsia="fi-FI"/>
                </w:rPr>
                <w:delText>"</w:delText>
              </w:r>
              <w:r w:rsidRPr="004F7283" w:rsidDel="00A609EC">
                <w:rPr>
                  <w:rFonts w:ascii="Courier New" w:hAnsi="Courier New" w:cs="Courier New"/>
                  <w:i/>
                  <w:iCs/>
                  <w:color w:val="308D85"/>
                  <w:sz w:val="18"/>
                  <w:szCs w:val="18"/>
                  <w:lang w:eastAsia="fi-FI"/>
                </w:rPr>
                <w:delText xml:space="preserve"> </w:delText>
              </w:r>
              <w:r w:rsidRPr="004F7283" w:rsidDel="00A609EC">
                <w:rPr>
                  <w:rFonts w:ascii="Courier New" w:hAnsi="Courier New" w:cs="Courier New"/>
                  <w:color w:val="FF3835"/>
                  <w:sz w:val="18"/>
                  <w:szCs w:val="18"/>
                  <w:lang w:eastAsia="fi-FI"/>
                </w:rPr>
                <w:delText>root</w:delText>
              </w:r>
              <w:r w:rsidRPr="004F7283" w:rsidDel="00A609EC">
                <w:rPr>
                  <w:rFonts w:ascii="Courier New" w:hAnsi="Courier New" w:cs="Courier New"/>
                  <w:color w:val="3A37FF"/>
                  <w:sz w:val="18"/>
                  <w:szCs w:val="18"/>
                  <w:lang w:eastAsia="fi-FI"/>
                </w:rPr>
                <w:delText>="</w:delText>
              </w:r>
              <w:r w:rsidRPr="004F7283" w:rsidDel="00A609EC">
                <w:rPr>
                  <w:rFonts w:ascii="Courier New" w:hAnsi="Courier New" w:cs="Courier New"/>
                  <w:color w:val="1A2E39"/>
                  <w:sz w:val="18"/>
                  <w:szCs w:val="18"/>
                  <w:lang w:eastAsia="fi-FI"/>
                </w:rPr>
                <w:delText>1.2.246.21</w:delText>
              </w:r>
              <w:r w:rsidRPr="004F7283" w:rsidDel="00A609EC">
                <w:rPr>
                  <w:rFonts w:ascii="Courier New" w:hAnsi="Courier New" w:cs="Courier New"/>
                  <w:color w:val="3A37FF"/>
                  <w:sz w:val="18"/>
                  <w:szCs w:val="18"/>
                  <w:lang w:eastAsia="fi-FI"/>
                </w:rPr>
                <w:delText>"/&gt;</w:delText>
              </w:r>
              <w:bookmarkStart w:id="2481" w:name="_Toc428350110"/>
              <w:bookmarkEnd w:id="2481"/>
            </w:del>
          </w:p>
          <w:p w14:paraId="426FEE4B" w14:textId="77777777" w:rsidR="00E24B40" w:rsidRPr="004F7283" w:rsidDel="00A609EC" w:rsidRDefault="00E24B40" w:rsidP="004F7283">
            <w:pPr>
              <w:autoSpaceDE w:val="0"/>
              <w:autoSpaceDN w:val="0"/>
              <w:adjustRightInd w:val="0"/>
              <w:ind w:left="1420"/>
              <w:jc w:val="left"/>
              <w:rPr>
                <w:del w:id="2482" w:author="Tekijä"/>
                <w:rFonts w:ascii="Courier New" w:hAnsi="Courier New" w:cs="Courier New"/>
                <w:color w:val="3A37FF"/>
                <w:sz w:val="18"/>
                <w:szCs w:val="18"/>
                <w:lang w:eastAsia="fi-FI"/>
              </w:rPr>
            </w:pPr>
            <w:del w:id="2483"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iCs/>
                  <w:color w:val="969596"/>
                  <w:sz w:val="18"/>
                  <w:szCs w:val="18"/>
                  <w:lang w:eastAsia="fi-FI"/>
                </w:rPr>
                <w:delText xml:space="preserve"> Ammattihenkilön nimi </w:delText>
              </w:r>
              <w:r w:rsidRPr="004F7283" w:rsidDel="00A609EC">
                <w:rPr>
                  <w:rFonts w:ascii="Courier New" w:hAnsi="Courier New" w:cs="Courier New"/>
                  <w:color w:val="3A37FF"/>
                  <w:sz w:val="18"/>
                  <w:szCs w:val="18"/>
                  <w:lang w:eastAsia="fi-FI"/>
                </w:rPr>
                <w:delText>--&gt;</w:delText>
              </w:r>
              <w:bookmarkStart w:id="2484" w:name="_Toc428350111"/>
              <w:bookmarkEnd w:id="2484"/>
            </w:del>
          </w:p>
          <w:p w14:paraId="5B157EEC" w14:textId="77777777" w:rsidR="00E24B40" w:rsidRPr="0056620E" w:rsidDel="00A609EC" w:rsidRDefault="00E24B40" w:rsidP="004F7283">
            <w:pPr>
              <w:autoSpaceDE w:val="0"/>
              <w:autoSpaceDN w:val="0"/>
              <w:adjustRightInd w:val="0"/>
              <w:ind w:left="1420"/>
              <w:jc w:val="left"/>
              <w:rPr>
                <w:del w:id="2485" w:author="Tekijä"/>
                <w:rFonts w:ascii="Courier New" w:hAnsi="Courier New" w:cs="Courier New"/>
                <w:color w:val="3A37FF"/>
                <w:sz w:val="18"/>
                <w:szCs w:val="18"/>
                <w:lang w:eastAsia="fi-FI"/>
              </w:rPr>
            </w:pPr>
            <w:del w:id="2486"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assignedPerson</w:delText>
              </w:r>
              <w:r w:rsidRPr="0056620E" w:rsidDel="00A609EC">
                <w:rPr>
                  <w:rFonts w:ascii="Courier New" w:hAnsi="Courier New" w:cs="Courier New"/>
                  <w:color w:val="3A37FF"/>
                  <w:sz w:val="18"/>
                  <w:szCs w:val="18"/>
                  <w:lang w:eastAsia="fi-FI"/>
                </w:rPr>
                <w:delText>&gt;</w:delText>
              </w:r>
              <w:bookmarkStart w:id="2487" w:name="_Toc428350112"/>
              <w:bookmarkEnd w:id="2487"/>
            </w:del>
          </w:p>
          <w:p w14:paraId="62B30F1B" w14:textId="77777777" w:rsidR="00E24B40" w:rsidRPr="0056620E" w:rsidDel="00A609EC" w:rsidRDefault="00E24B40" w:rsidP="004F7283">
            <w:pPr>
              <w:autoSpaceDE w:val="0"/>
              <w:autoSpaceDN w:val="0"/>
              <w:adjustRightInd w:val="0"/>
              <w:ind w:left="1704"/>
              <w:jc w:val="left"/>
              <w:rPr>
                <w:del w:id="2488" w:author="Tekijä"/>
                <w:rFonts w:ascii="Courier New" w:hAnsi="Courier New" w:cs="Courier New"/>
                <w:color w:val="3A37FF"/>
                <w:sz w:val="18"/>
                <w:szCs w:val="18"/>
                <w:lang w:eastAsia="fi-FI"/>
              </w:rPr>
            </w:pPr>
            <w:del w:id="2489"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name</w:delText>
              </w:r>
              <w:r w:rsidRPr="0056620E" w:rsidDel="00A609EC">
                <w:rPr>
                  <w:rFonts w:ascii="Courier New" w:hAnsi="Courier New" w:cs="Courier New"/>
                  <w:color w:val="3A37FF"/>
                  <w:sz w:val="18"/>
                  <w:szCs w:val="18"/>
                  <w:lang w:eastAsia="fi-FI"/>
                </w:rPr>
                <w:delText>&gt;</w:delText>
              </w:r>
              <w:bookmarkStart w:id="2490" w:name="_Toc428350113"/>
              <w:bookmarkEnd w:id="2490"/>
            </w:del>
          </w:p>
          <w:p w14:paraId="0A5763D1" w14:textId="77777777" w:rsidR="00E24B40" w:rsidRPr="0056620E" w:rsidDel="00A609EC" w:rsidRDefault="00E24B40" w:rsidP="004F7283">
            <w:pPr>
              <w:autoSpaceDE w:val="0"/>
              <w:autoSpaceDN w:val="0"/>
              <w:adjustRightInd w:val="0"/>
              <w:ind w:left="1988"/>
              <w:jc w:val="left"/>
              <w:rPr>
                <w:del w:id="2491" w:author="Tekijä"/>
                <w:rFonts w:ascii="Courier New" w:hAnsi="Courier New" w:cs="Courier New"/>
                <w:color w:val="3A37FF"/>
                <w:sz w:val="18"/>
                <w:szCs w:val="18"/>
                <w:lang w:eastAsia="fi-FI"/>
              </w:rPr>
            </w:pPr>
            <w:del w:id="2492"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given</w:delText>
              </w:r>
              <w:r w:rsidRPr="0056620E" w:rsidDel="00A609EC">
                <w:rPr>
                  <w:rFonts w:ascii="Courier New" w:hAnsi="Courier New" w:cs="Courier New"/>
                  <w:color w:val="3A37FF"/>
                  <w:sz w:val="18"/>
                  <w:szCs w:val="18"/>
                  <w:lang w:eastAsia="fi-FI"/>
                </w:rPr>
                <w:delText>&gt;</w:delText>
              </w:r>
              <w:r w:rsidRPr="0056620E" w:rsidDel="00A609EC">
                <w:rPr>
                  <w:rFonts w:ascii="Courier New" w:hAnsi="Courier New" w:cs="Courier New"/>
                  <w:color w:val="383739"/>
                  <w:sz w:val="18"/>
                  <w:szCs w:val="18"/>
                  <w:lang w:eastAsia="fi-FI"/>
                </w:rPr>
                <w:delText>Hellä</w:delText>
              </w:r>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given</w:delText>
              </w:r>
              <w:r w:rsidRPr="0056620E" w:rsidDel="00A609EC">
                <w:rPr>
                  <w:rFonts w:ascii="Courier New" w:hAnsi="Courier New" w:cs="Courier New"/>
                  <w:color w:val="3A37FF"/>
                  <w:sz w:val="18"/>
                  <w:szCs w:val="18"/>
                  <w:lang w:eastAsia="fi-FI"/>
                </w:rPr>
                <w:delText>&gt;</w:delText>
              </w:r>
              <w:bookmarkStart w:id="2493" w:name="_Toc428350114"/>
              <w:bookmarkEnd w:id="2493"/>
            </w:del>
          </w:p>
          <w:p w14:paraId="559CF6B5" w14:textId="77777777" w:rsidR="00E24B40" w:rsidRPr="0056620E" w:rsidDel="00A609EC" w:rsidRDefault="00E24B40" w:rsidP="004F7283">
            <w:pPr>
              <w:autoSpaceDE w:val="0"/>
              <w:autoSpaceDN w:val="0"/>
              <w:adjustRightInd w:val="0"/>
              <w:ind w:left="1988"/>
              <w:jc w:val="left"/>
              <w:rPr>
                <w:del w:id="2494" w:author="Tekijä"/>
                <w:rFonts w:ascii="Courier New" w:hAnsi="Courier New" w:cs="Courier New"/>
                <w:color w:val="3A37FF"/>
                <w:sz w:val="18"/>
                <w:szCs w:val="18"/>
                <w:lang w:eastAsia="fi-FI"/>
              </w:rPr>
            </w:pPr>
            <w:del w:id="2495"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family</w:delText>
              </w:r>
              <w:r w:rsidRPr="0056620E" w:rsidDel="00A609EC">
                <w:rPr>
                  <w:rFonts w:ascii="Courier New" w:hAnsi="Courier New" w:cs="Courier New"/>
                  <w:color w:val="3A37FF"/>
                  <w:sz w:val="18"/>
                  <w:szCs w:val="18"/>
                  <w:lang w:eastAsia="fi-FI"/>
                </w:rPr>
                <w:delText>&gt;</w:delText>
              </w:r>
              <w:r w:rsidRPr="0056620E" w:rsidDel="00A609EC">
                <w:rPr>
                  <w:rFonts w:ascii="Courier New" w:hAnsi="Courier New" w:cs="Courier New"/>
                  <w:color w:val="383739"/>
                  <w:sz w:val="18"/>
                  <w:szCs w:val="18"/>
                  <w:lang w:eastAsia="fi-FI"/>
                </w:rPr>
                <w:delText>Hoitaja</w:delText>
              </w:r>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family</w:delText>
              </w:r>
              <w:r w:rsidRPr="0056620E" w:rsidDel="00A609EC">
                <w:rPr>
                  <w:rFonts w:ascii="Courier New" w:hAnsi="Courier New" w:cs="Courier New"/>
                  <w:color w:val="3A37FF"/>
                  <w:sz w:val="18"/>
                  <w:szCs w:val="18"/>
                  <w:lang w:eastAsia="fi-FI"/>
                </w:rPr>
                <w:delText>&gt;</w:delText>
              </w:r>
              <w:bookmarkStart w:id="2496" w:name="_Toc428350115"/>
              <w:bookmarkEnd w:id="2496"/>
            </w:del>
          </w:p>
          <w:p w14:paraId="01B156EC" w14:textId="77777777" w:rsidR="00E24B40" w:rsidRPr="0056620E" w:rsidDel="00A609EC" w:rsidRDefault="00E24B40" w:rsidP="004F7283">
            <w:pPr>
              <w:autoSpaceDE w:val="0"/>
              <w:autoSpaceDN w:val="0"/>
              <w:adjustRightInd w:val="0"/>
              <w:ind w:left="1988"/>
              <w:jc w:val="left"/>
              <w:rPr>
                <w:del w:id="2497" w:author="Tekijä"/>
                <w:rFonts w:ascii="Courier New" w:hAnsi="Courier New" w:cs="Courier New"/>
                <w:color w:val="3A37FF"/>
                <w:sz w:val="18"/>
                <w:szCs w:val="18"/>
                <w:lang w:eastAsia="fi-FI"/>
              </w:rPr>
            </w:pPr>
            <w:del w:id="2498"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suffix</w:delText>
              </w:r>
              <w:r w:rsidRPr="0056620E" w:rsidDel="00A609EC">
                <w:rPr>
                  <w:rFonts w:ascii="Courier New" w:hAnsi="Courier New" w:cs="Courier New"/>
                  <w:color w:val="3A37FF"/>
                  <w:sz w:val="18"/>
                  <w:szCs w:val="18"/>
                  <w:lang w:eastAsia="fi-FI"/>
                </w:rPr>
                <w:delText>&gt;</w:delText>
              </w:r>
              <w:r w:rsidRPr="0056620E" w:rsidDel="00A609EC">
                <w:rPr>
                  <w:rFonts w:ascii="Courier New" w:hAnsi="Courier New" w:cs="Courier New"/>
                  <w:color w:val="383739"/>
                  <w:sz w:val="18"/>
                  <w:szCs w:val="18"/>
                  <w:lang w:eastAsia="fi-FI"/>
                </w:rPr>
                <w:delText>hammashoitaja</w:delText>
              </w:r>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suffix</w:delText>
              </w:r>
              <w:r w:rsidRPr="0056620E" w:rsidDel="00A609EC">
                <w:rPr>
                  <w:rFonts w:ascii="Courier New" w:hAnsi="Courier New" w:cs="Courier New"/>
                  <w:color w:val="3A37FF"/>
                  <w:sz w:val="18"/>
                  <w:szCs w:val="18"/>
                  <w:lang w:eastAsia="fi-FI"/>
                </w:rPr>
                <w:delText>&gt;</w:delText>
              </w:r>
              <w:bookmarkStart w:id="2499" w:name="_Toc428350116"/>
              <w:bookmarkEnd w:id="2499"/>
            </w:del>
          </w:p>
          <w:p w14:paraId="0B60550F" w14:textId="77777777" w:rsidR="00E24B40" w:rsidRPr="0056620E" w:rsidDel="00A609EC" w:rsidRDefault="00E24B40" w:rsidP="004F7283">
            <w:pPr>
              <w:autoSpaceDE w:val="0"/>
              <w:autoSpaceDN w:val="0"/>
              <w:adjustRightInd w:val="0"/>
              <w:ind w:left="1704"/>
              <w:jc w:val="left"/>
              <w:rPr>
                <w:del w:id="2500" w:author="Tekijä"/>
                <w:rFonts w:ascii="Courier New" w:hAnsi="Courier New" w:cs="Courier New"/>
                <w:color w:val="3A37FF"/>
                <w:sz w:val="18"/>
                <w:szCs w:val="18"/>
                <w:lang w:eastAsia="fi-FI"/>
              </w:rPr>
            </w:pPr>
            <w:del w:id="2501"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name</w:delText>
              </w:r>
              <w:r w:rsidRPr="0056620E" w:rsidDel="00A609EC">
                <w:rPr>
                  <w:rFonts w:ascii="Courier New" w:hAnsi="Courier New" w:cs="Courier New"/>
                  <w:color w:val="3A37FF"/>
                  <w:sz w:val="18"/>
                  <w:szCs w:val="18"/>
                  <w:lang w:eastAsia="fi-FI"/>
                </w:rPr>
                <w:delText>&gt;</w:delText>
              </w:r>
              <w:bookmarkStart w:id="2502" w:name="_Toc428350117"/>
              <w:bookmarkEnd w:id="2502"/>
            </w:del>
          </w:p>
          <w:p w14:paraId="09ABD235" w14:textId="77777777" w:rsidR="00E24B40" w:rsidRPr="0056620E" w:rsidDel="00A609EC" w:rsidRDefault="00E24B40" w:rsidP="004F7283">
            <w:pPr>
              <w:autoSpaceDE w:val="0"/>
              <w:autoSpaceDN w:val="0"/>
              <w:adjustRightInd w:val="0"/>
              <w:ind w:left="1420"/>
              <w:jc w:val="left"/>
              <w:rPr>
                <w:del w:id="2503" w:author="Tekijä"/>
                <w:rFonts w:ascii="Courier New" w:hAnsi="Courier New" w:cs="Courier New"/>
                <w:color w:val="3A37FF"/>
                <w:sz w:val="18"/>
                <w:szCs w:val="18"/>
                <w:lang w:eastAsia="fi-FI"/>
              </w:rPr>
            </w:pPr>
            <w:del w:id="2504"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assignedPerson</w:delText>
              </w:r>
              <w:r w:rsidRPr="0056620E" w:rsidDel="00A609EC">
                <w:rPr>
                  <w:rFonts w:ascii="Courier New" w:hAnsi="Courier New" w:cs="Courier New"/>
                  <w:color w:val="3A37FF"/>
                  <w:sz w:val="18"/>
                  <w:szCs w:val="18"/>
                  <w:lang w:eastAsia="fi-FI"/>
                </w:rPr>
                <w:delText>&gt;</w:delText>
              </w:r>
              <w:bookmarkStart w:id="2505" w:name="_Toc428350118"/>
              <w:bookmarkEnd w:id="2505"/>
            </w:del>
          </w:p>
          <w:p w14:paraId="1FABF6BD" w14:textId="77777777" w:rsidR="00E24B40" w:rsidRPr="0056620E" w:rsidDel="00A609EC" w:rsidRDefault="00E24B40" w:rsidP="004F7283">
            <w:pPr>
              <w:autoSpaceDE w:val="0"/>
              <w:autoSpaceDN w:val="0"/>
              <w:adjustRightInd w:val="0"/>
              <w:ind w:left="1420"/>
              <w:jc w:val="left"/>
              <w:rPr>
                <w:del w:id="2506" w:author="Tekijä"/>
                <w:rFonts w:ascii="Courier New" w:hAnsi="Courier New" w:cs="Courier New"/>
                <w:color w:val="3A37FF"/>
                <w:sz w:val="18"/>
                <w:szCs w:val="18"/>
                <w:lang w:eastAsia="fi-FI"/>
              </w:rPr>
            </w:pPr>
            <w:del w:id="2507"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representedOrganization</w:delText>
              </w:r>
              <w:r w:rsidRPr="0056620E" w:rsidDel="00A609EC">
                <w:rPr>
                  <w:rFonts w:ascii="Courier New" w:hAnsi="Courier New" w:cs="Courier New"/>
                  <w:color w:val="3A37FF"/>
                  <w:sz w:val="18"/>
                  <w:szCs w:val="18"/>
                  <w:lang w:eastAsia="fi-FI"/>
                </w:rPr>
                <w:delText>&gt;</w:delText>
              </w:r>
              <w:bookmarkStart w:id="2508" w:name="_Toc428350119"/>
              <w:bookmarkEnd w:id="2508"/>
            </w:del>
          </w:p>
          <w:p w14:paraId="232583C9" w14:textId="77777777" w:rsidR="00E24B40" w:rsidRPr="0056620E" w:rsidDel="00A609EC" w:rsidRDefault="00E24B40" w:rsidP="004F7283">
            <w:pPr>
              <w:autoSpaceDE w:val="0"/>
              <w:autoSpaceDN w:val="0"/>
              <w:adjustRightInd w:val="0"/>
              <w:ind w:left="1704"/>
              <w:jc w:val="left"/>
              <w:rPr>
                <w:del w:id="2509" w:author="Tekijä"/>
                <w:rFonts w:ascii="Courier New" w:hAnsi="Courier New" w:cs="Courier New"/>
                <w:color w:val="3A37FF"/>
                <w:sz w:val="18"/>
                <w:szCs w:val="18"/>
                <w:lang w:eastAsia="fi-FI"/>
              </w:rPr>
            </w:pPr>
            <w:del w:id="2510"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iCs/>
                  <w:color w:val="969596"/>
                  <w:sz w:val="18"/>
                  <w:szCs w:val="18"/>
                  <w:lang w:eastAsia="fi-FI"/>
                </w:rPr>
                <w:delText xml:space="preserve"> Ammattihenkilön palveluyksikkö </w:delText>
              </w:r>
              <w:r w:rsidRPr="0056620E" w:rsidDel="00A609EC">
                <w:rPr>
                  <w:rFonts w:ascii="Courier New" w:hAnsi="Courier New" w:cs="Courier New"/>
                  <w:color w:val="3A37FF"/>
                  <w:sz w:val="18"/>
                  <w:szCs w:val="18"/>
                  <w:lang w:eastAsia="fi-FI"/>
                </w:rPr>
                <w:delText>--&gt;</w:delText>
              </w:r>
              <w:bookmarkStart w:id="2511" w:name="_Toc428350120"/>
              <w:bookmarkEnd w:id="2511"/>
            </w:del>
          </w:p>
          <w:p w14:paraId="713D81C5" w14:textId="77777777" w:rsidR="00E24B40" w:rsidRPr="0056620E" w:rsidDel="00A609EC" w:rsidRDefault="00E24B40" w:rsidP="004F7283">
            <w:pPr>
              <w:autoSpaceDE w:val="0"/>
              <w:autoSpaceDN w:val="0"/>
              <w:adjustRightInd w:val="0"/>
              <w:ind w:left="1704"/>
              <w:jc w:val="left"/>
              <w:rPr>
                <w:del w:id="2512" w:author="Tekijä"/>
                <w:rFonts w:ascii="Courier New" w:hAnsi="Courier New" w:cs="Courier New"/>
                <w:color w:val="3A37FF"/>
                <w:sz w:val="18"/>
                <w:szCs w:val="18"/>
                <w:lang w:eastAsia="fi-FI"/>
              </w:rPr>
            </w:pPr>
            <w:del w:id="2513"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id</w:delText>
              </w:r>
              <w:r w:rsidRPr="0056620E" w:rsidDel="00A609EC">
                <w:rPr>
                  <w:rFonts w:ascii="Courier New" w:hAnsi="Courier New" w:cs="Courier New"/>
                  <w:i/>
                  <w:iCs/>
                  <w:color w:val="308D85"/>
                  <w:sz w:val="18"/>
                  <w:szCs w:val="18"/>
                  <w:lang w:eastAsia="fi-FI"/>
                </w:rPr>
                <w:delText xml:space="preserve"> </w:delText>
              </w:r>
              <w:r w:rsidRPr="0056620E" w:rsidDel="00A609EC">
                <w:rPr>
                  <w:rFonts w:ascii="Courier New" w:hAnsi="Courier New" w:cs="Courier New"/>
                  <w:color w:val="FF3835"/>
                  <w:sz w:val="18"/>
                  <w:szCs w:val="18"/>
                  <w:lang w:eastAsia="fi-FI"/>
                </w:rPr>
                <w:delText>extension</w:delText>
              </w:r>
              <w:r w:rsidRPr="0056620E" w:rsidDel="00A609EC">
                <w:rPr>
                  <w:rFonts w:ascii="Courier New" w:hAnsi="Courier New" w:cs="Courier New"/>
                  <w:color w:val="3A37FF"/>
                  <w:sz w:val="18"/>
                  <w:szCs w:val="18"/>
                  <w:lang w:eastAsia="fi-FI"/>
                </w:rPr>
                <w:delText>="</w:delText>
              </w:r>
              <w:r w:rsidRPr="0056620E" w:rsidDel="00A609EC">
                <w:rPr>
                  <w:rFonts w:ascii="Courier New" w:hAnsi="Courier New" w:cs="Courier New"/>
                  <w:color w:val="1A2E39"/>
                  <w:sz w:val="18"/>
                  <w:szCs w:val="18"/>
                  <w:lang w:eastAsia="fi-FI"/>
                </w:rPr>
                <w:delText>102</w:delText>
              </w:r>
              <w:r w:rsidRPr="0056620E" w:rsidDel="00A609EC">
                <w:rPr>
                  <w:rFonts w:ascii="Courier New" w:hAnsi="Courier New" w:cs="Courier New"/>
                  <w:color w:val="3A37FF"/>
                  <w:sz w:val="18"/>
                  <w:szCs w:val="18"/>
                  <w:lang w:eastAsia="fi-FI"/>
                </w:rPr>
                <w:delText>"</w:delText>
              </w:r>
              <w:r w:rsidRPr="0056620E" w:rsidDel="00A609EC">
                <w:rPr>
                  <w:rFonts w:ascii="Courier New" w:hAnsi="Courier New" w:cs="Courier New"/>
                  <w:i/>
                  <w:iCs/>
                  <w:color w:val="308D85"/>
                  <w:sz w:val="18"/>
                  <w:szCs w:val="18"/>
                  <w:lang w:eastAsia="fi-FI"/>
                </w:rPr>
                <w:delText xml:space="preserve"> </w:delText>
              </w:r>
              <w:r w:rsidRPr="0056620E" w:rsidDel="00A609EC">
                <w:rPr>
                  <w:rFonts w:ascii="Courier New" w:hAnsi="Courier New" w:cs="Courier New"/>
                  <w:color w:val="FF3835"/>
                  <w:sz w:val="18"/>
                  <w:szCs w:val="18"/>
                  <w:lang w:eastAsia="fi-FI"/>
                </w:rPr>
                <w:delText>root</w:delText>
              </w:r>
              <w:r w:rsidRPr="0056620E" w:rsidDel="00A609EC">
                <w:rPr>
                  <w:rFonts w:ascii="Courier New" w:hAnsi="Courier New" w:cs="Courier New"/>
                  <w:color w:val="3A37FF"/>
                  <w:sz w:val="18"/>
                  <w:szCs w:val="18"/>
                  <w:lang w:eastAsia="fi-FI"/>
                </w:rPr>
                <w:delText>="</w:delText>
              </w:r>
              <w:r w:rsidRPr="0056620E" w:rsidDel="00A609EC">
                <w:rPr>
                  <w:rFonts w:ascii="Courier New" w:hAnsi="Courier New" w:cs="Courier New"/>
                  <w:color w:val="1A2E39"/>
                  <w:sz w:val="18"/>
                  <w:szCs w:val="18"/>
                  <w:lang w:eastAsia="fi-FI"/>
                </w:rPr>
                <w:delText>1.2.246.10.1234567.10</w:delText>
              </w:r>
              <w:r w:rsidRPr="0056620E" w:rsidDel="00A609EC">
                <w:rPr>
                  <w:rFonts w:ascii="Courier New" w:hAnsi="Courier New" w:cs="Courier New"/>
                  <w:color w:val="3A37FF"/>
                  <w:sz w:val="18"/>
                  <w:szCs w:val="18"/>
                  <w:lang w:eastAsia="fi-FI"/>
                </w:rPr>
                <w:delText>"/&gt;</w:delText>
              </w:r>
              <w:bookmarkStart w:id="2514" w:name="_Toc428350121"/>
              <w:bookmarkEnd w:id="2514"/>
            </w:del>
          </w:p>
          <w:p w14:paraId="5FA854E8" w14:textId="77777777" w:rsidR="00E24B40" w:rsidRPr="0056620E" w:rsidDel="00A609EC" w:rsidRDefault="00E24B40" w:rsidP="004F7283">
            <w:pPr>
              <w:autoSpaceDE w:val="0"/>
              <w:autoSpaceDN w:val="0"/>
              <w:adjustRightInd w:val="0"/>
              <w:ind w:left="1704"/>
              <w:jc w:val="left"/>
              <w:rPr>
                <w:del w:id="2515" w:author="Tekijä"/>
                <w:rFonts w:ascii="Courier New" w:hAnsi="Courier New" w:cs="Courier New"/>
                <w:color w:val="3A37FF"/>
                <w:sz w:val="18"/>
                <w:szCs w:val="18"/>
                <w:lang w:eastAsia="fi-FI"/>
              </w:rPr>
            </w:pPr>
            <w:del w:id="2516"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name</w:delText>
              </w:r>
              <w:r w:rsidRPr="0056620E" w:rsidDel="00A609EC">
                <w:rPr>
                  <w:rFonts w:ascii="Courier New" w:hAnsi="Courier New" w:cs="Courier New"/>
                  <w:color w:val="3A37FF"/>
                  <w:sz w:val="18"/>
                  <w:szCs w:val="18"/>
                  <w:lang w:eastAsia="fi-FI"/>
                </w:rPr>
                <w:delText>&gt;</w:delText>
              </w:r>
              <w:r w:rsidRPr="0056620E" w:rsidDel="00A609EC">
                <w:rPr>
                  <w:rFonts w:ascii="Courier New" w:hAnsi="Courier New" w:cs="Courier New"/>
                  <w:color w:val="383739"/>
                  <w:sz w:val="18"/>
                  <w:szCs w:val="18"/>
                  <w:lang w:eastAsia="fi-FI"/>
                </w:rPr>
                <w:delText>XXX terveysasema</w:delText>
              </w:r>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name</w:delText>
              </w:r>
              <w:r w:rsidRPr="0056620E" w:rsidDel="00A609EC">
                <w:rPr>
                  <w:rFonts w:ascii="Courier New" w:hAnsi="Courier New" w:cs="Courier New"/>
                  <w:color w:val="3A37FF"/>
                  <w:sz w:val="18"/>
                  <w:szCs w:val="18"/>
                  <w:lang w:eastAsia="fi-FI"/>
                </w:rPr>
                <w:delText>&gt;</w:delText>
              </w:r>
              <w:bookmarkStart w:id="2517" w:name="_Toc428350122"/>
              <w:bookmarkEnd w:id="2517"/>
            </w:del>
          </w:p>
          <w:p w14:paraId="57CE2950" w14:textId="77777777" w:rsidR="00E24B40" w:rsidRPr="0056620E" w:rsidDel="00A609EC" w:rsidRDefault="00E24B40" w:rsidP="004F7283">
            <w:pPr>
              <w:autoSpaceDE w:val="0"/>
              <w:autoSpaceDN w:val="0"/>
              <w:adjustRightInd w:val="0"/>
              <w:ind w:left="1420"/>
              <w:jc w:val="left"/>
              <w:rPr>
                <w:del w:id="2518" w:author="Tekijä"/>
                <w:rFonts w:ascii="Courier New" w:hAnsi="Courier New" w:cs="Courier New"/>
                <w:color w:val="3A37FF"/>
                <w:sz w:val="18"/>
                <w:szCs w:val="18"/>
                <w:lang w:eastAsia="fi-FI"/>
              </w:rPr>
            </w:pPr>
            <w:del w:id="2519"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representedOrganization</w:delText>
              </w:r>
              <w:r w:rsidRPr="0056620E" w:rsidDel="00A609EC">
                <w:rPr>
                  <w:rFonts w:ascii="Courier New" w:hAnsi="Courier New" w:cs="Courier New"/>
                  <w:color w:val="3A37FF"/>
                  <w:sz w:val="18"/>
                  <w:szCs w:val="18"/>
                  <w:lang w:eastAsia="fi-FI"/>
                </w:rPr>
                <w:delText>&gt;</w:delText>
              </w:r>
              <w:bookmarkStart w:id="2520" w:name="_Toc428350123"/>
              <w:bookmarkEnd w:id="2520"/>
            </w:del>
          </w:p>
          <w:p w14:paraId="1B13C485" w14:textId="77777777" w:rsidR="00E24B40" w:rsidRPr="004F7283" w:rsidDel="00A609EC" w:rsidRDefault="00E24B40" w:rsidP="004F7283">
            <w:pPr>
              <w:autoSpaceDE w:val="0"/>
              <w:autoSpaceDN w:val="0"/>
              <w:adjustRightInd w:val="0"/>
              <w:ind w:left="1136"/>
              <w:jc w:val="left"/>
              <w:rPr>
                <w:del w:id="2521" w:author="Tekijä"/>
                <w:rFonts w:ascii="Courier New" w:hAnsi="Courier New" w:cs="Courier New"/>
                <w:color w:val="3A37FF"/>
                <w:sz w:val="18"/>
                <w:szCs w:val="18"/>
                <w:lang w:eastAsia="fi-FI"/>
              </w:rPr>
            </w:pPr>
            <w:del w:id="2522"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color w:val="942334"/>
                  <w:sz w:val="18"/>
                  <w:szCs w:val="18"/>
                  <w:lang w:eastAsia="fi-FI"/>
                </w:rPr>
                <w:delText>assignedAuthor</w:delText>
              </w:r>
              <w:r w:rsidRPr="004F7283" w:rsidDel="00A609EC">
                <w:rPr>
                  <w:rFonts w:ascii="Courier New" w:hAnsi="Courier New" w:cs="Courier New"/>
                  <w:color w:val="3A37FF"/>
                  <w:sz w:val="18"/>
                  <w:szCs w:val="18"/>
                  <w:lang w:eastAsia="fi-FI"/>
                </w:rPr>
                <w:delText>&gt;</w:delText>
              </w:r>
              <w:bookmarkStart w:id="2523" w:name="_Toc428350124"/>
              <w:bookmarkEnd w:id="2523"/>
            </w:del>
          </w:p>
          <w:p w14:paraId="6066EFB7" w14:textId="77777777" w:rsidR="00E24B40" w:rsidRPr="004F7283" w:rsidDel="00A609EC" w:rsidRDefault="00E24B40" w:rsidP="004F7283">
            <w:pPr>
              <w:autoSpaceDE w:val="0"/>
              <w:autoSpaceDN w:val="0"/>
              <w:adjustRightInd w:val="0"/>
              <w:ind w:left="568"/>
              <w:jc w:val="left"/>
              <w:rPr>
                <w:del w:id="2524" w:author="Tekijä"/>
                <w:rFonts w:ascii="Courier New" w:hAnsi="Courier New" w:cs="Courier New"/>
                <w:color w:val="3A37FF"/>
                <w:sz w:val="18"/>
                <w:szCs w:val="18"/>
                <w:lang w:eastAsia="fi-FI"/>
              </w:rPr>
            </w:pPr>
            <w:del w:id="2525"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color w:val="942334"/>
                  <w:sz w:val="18"/>
                  <w:szCs w:val="18"/>
                  <w:lang w:eastAsia="fi-FI"/>
                </w:rPr>
                <w:delText>author</w:delText>
              </w:r>
              <w:r w:rsidRPr="004F7283" w:rsidDel="00A609EC">
                <w:rPr>
                  <w:rFonts w:ascii="Courier New" w:hAnsi="Courier New" w:cs="Courier New"/>
                  <w:color w:val="3A37FF"/>
                  <w:sz w:val="18"/>
                  <w:szCs w:val="18"/>
                  <w:lang w:eastAsia="fi-FI"/>
                </w:rPr>
                <w:delText>&gt;</w:delText>
              </w:r>
              <w:bookmarkStart w:id="2526" w:name="_Toc428350125"/>
              <w:bookmarkEnd w:id="2526"/>
            </w:del>
          </w:p>
          <w:p w14:paraId="680731AB" w14:textId="77777777" w:rsidR="00E24B40" w:rsidRPr="004F7283" w:rsidDel="00A609EC" w:rsidRDefault="00E24B40" w:rsidP="004F7283">
            <w:pPr>
              <w:autoSpaceDE w:val="0"/>
              <w:autoSpaceDN w:val="0"/>
              <w:adjustRightInd w:val="0"/>
              <w:ind w:left="568"/>
              <w:jc w:val="left"/>
              <w:rPr>
                <w:del w:id="2527" w:author="Tekijä"/>
                <w:rFonts w:ascii="Courier New" w:hAnsi="Courier New" w:cs="Courier New"/>
                <w:color w:val="3A37FF"/>
                <w:sz w:val="18"/>
                <w:szCs w:val="18"/>
                <w:lang w:eastAsia="fi-FI"/>
              </w:rPr>
            </w:pPr>
            <w:del w:id="2528"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iCs/>
                  <w:color w:val="969596"/>
                  <w:sz w:val="18"/>
                  <w:szCs w:val="18"/>
                  <w:lang w:eastAsia="fi-FI"/>
                </w:rPr>
                <w:delText xml:space="preserve"> Hoitoprosessin vaihe "Hoidon toteutus" </w:delText>
              </w:r>
              <w:r w:rsidRPr="004F7283" w:rsidDel="00A609EC">
                <w:rPr>
                  <w:rFonts w:ascii="Courier New" w:hAnsi="Courier New" w:cs="Courier New"/>
                  <w:color w:val="3A37FF"/>
                  <w:sz w:val="18"/>
                  <w:szCs w:val="18"/>
                  <w:lang w:eastAsia="fi-FI"/>
                </w:rPr>
                <w:delText>--&gt;</w:delText>
              </w:r>
              <w:bookmarkStart w:id="2529" w:name="_Toc428350126"/>
              <w:bookmarkEnd w:id="2529"/>
            </w:del>
          </w:p>
          <w:p w14:paraId="7709666D" w14:textId="77777777" w:rsidR="00E24B40" w:rsidRPr="0056620E" w:rsidDel="00A609EC" w:rsidRDefault="00E24B40" w:rsidP="004F7283">
            <w:pPr>
              <w:autoSpaceDE w:val="0"/>
              <w:autoSpaceDN w:val="0"/>
              <w:adjustRightInd w:val="0"/>
              <w:ind w:left="568"/>
              <w:jc w:val="left"/>
              <w:rPr>
                <w:del w:id="2530" w:author="Tekijä"/>
                <w:rFonts w:ascii="Courier New" w:hAnsi="Courier New" w:cs="Courier New"/>
                <w:color w:val="3A37FF"/>
                <w:sz w:val="18"/>
                <w:szCs w:val="18"/>
                <w:lang w:eastAsia="fi-FI"/>
              </w:rPr>
            </w:pPr>
            <w:del w:id="2531"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component</w:delText>
              </w:r>
              <w:r w:rsidRPr="0056620E" w:rsidDel="00A609EC">
                <w:rPr>
                  <w:rFonts w:ascii="Courier New" w:hAnsi="Courier New" w:cs="Courier New"/>
                  <w:color w:val="3A37FF"/>
                  <w:sz w:val="18"/>
                  <w:szCs w:val="18"/>
                  <w:lang w:eastAsia="fi-FI"/>
                </w:rPr>
                <w:delText>&gt;</w:delText>
              </w:r>
              <w:bookmarkStart w:id="2532" w:name="_Toc428350127"/>
              <w:bookmarkEnd w:id="2532"/>
            </w:del>
          </w:p>
          <w:p w14:paraId="3EAB66B9" w14:textId="77777777" w:rsidR="00E24B40" w:rsidRPr="0056620E" w:rsidDel="00A609EC" w:rsidRDefault="00E24B40" w:rsidP="004F7283">
            <w:pPr>
              <w:autoSpaceDE w:val="0"/>
              <w:autoSpaceDN w:val="0"/>
              <w:adjustRightInd w:val="0"/>
              <w:ind w:left="852"/>
              <w:jc w:val="left"/>
              <w:rPr>
                <w:del w:id="2533" w:author="Tekijä"/>
                <w:rFonts w:ascii="Courier New" w:hAnsi="Courier New" w:cs="Courier New"/>
                <w:color w:val="3A37FF"/>
                <w:sz w:val="18"/>
                <w:szCs w:val="18"/>
                <w:lang w:eastAsia="fi-FI"/>
              </w:rPr>
            </w:pPr>
            <w:del w:id="2534"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section</w:delText>
              </w:r>
              <w:r w:rsidRPr="0056620E" w:rsidDel="00A609EC">
                <w:rPr>
                  <w:rFonts w:ascii="Courier New" w:hAnsi="Courier New" w:cs="Courier New"/>
                  <w:color w:val="3A37FF"/>
                  <w:sz w:val="18"/>
                  <w:szCs w:val="18"/>
                  <w:lang w:eastAsia="fi-FI"/>
                </w:rPr>
                <w:delText>&gt;</w:delText>
              </w:r>
              <w:bookmarkStart w:id="2535" w:name="_Toc428350128"/>
              <w:bookmarkEnd w:id="2535"/>
            </w:del>
          </w:p>
          <w:p w14:paraId="50909C40" w14:textId="77777777" w:rsidR="00031295" w:rsidRPr="0056620E" w:rsidDel="00A609EC" w:rsidRDefault="00E24B40" w:rsidP="004F7283">
            <w:pPr>
              <w:autoSpaceDE w:val="0"/>
              <w:autoSpaceDN w:val="0"/>
              <w:adjustRightInd w:val="0"/>
              <w:ind w:left="1136"/>
              <w:jc w:val="left"/>
              <w:rPr>
                <w:del w:id="2536" w:author="Tekijä"/>
                <w:rFonts w:ascii="Courier New" w:hAnsi="Courier New" w:cs="Courier New"/>
                <w:i/>
                <w:iCs/>
                <w:color w:val="308D85"/>
                <w:sz w:val="18"/>
                <w:szCs w:val="18"/>
                <w:lang w:eastAsia="fi-FI"/>
              </w:rPr>
            </w:pPr>
            <w:del w:id="2537"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code</w:delText>
              </w:r>
              <w:r w:rsidRPr="0056620E" w:rsidDel="00A609EC">
                <w:rPr>
                  <w:rFonts w:ascii="Courier New" w:hAnsi="Courier New" w:cs="Courier New"/>
                  <w:i/>
                  <w:iCs/>
                  <w:color w:val="308D85"/>
                  <w:sz w:val="18"/>
                  <w:szCs w:val="18"/>
                  <w:lang w:eastAsia="fi-FI"/>
                </w:rPr>
                <w:delText xml:space="preserve"> </w:delText>
              </w:r>
              <w:r w:rsidRPr="0056620E" w:rsidDel="00A609EC">
                <w:rPr>
                  <w:rFonts w:ascii="Courier New" w:hAnsi="Courier New" w:cs="Courier New"/>
                  <w:color w:val="FF3835"/>
                  <w:sz w:val="18"/>
                  <w:szCs w:val="18"/>
                  <w:lang w:eastAsia="fi-FI"/>
                </w:rPr>
                <w:delText>code</w:delText>
              </w:r>
              <w:r w:rsidRPr="0056620E" w:rsidDel="00A609EC">
                <w:rPr>
                  <w:rFonts w:ascii="Courier New" w:hAnsi="Courier New" w:cs="Courier New"/>
                  <w:color w:val="3A37FF"/>
                  <w:sz w:val="18"/>
                  <w:szCs w:val="18"/>
                  <w:lang w:eastAsia="fi-FI"/>
                </w:rPr>
                <w:delText>="</w:delText>
              </w:r>
              <w:r w:rsidRPr="0056620E" w:rsidDel="00A609EC">
                <w:rPr>
                  <w:rFonts w:ascii="Courier New" w:hAnsi="Courier New" w:cs="Courier New"/>
                  <w:color w:val="1A2E39"/>
                  <w:sz w:val="18"/>
                  <w:szCs w:val="18"/>
                  <w:lang w:eastAsia="fi-FI"/>
                </w:rPr>
                <w:delText>15</w:delText>
              </w:r>
              <w:r w:rsidRPr="0056620E" w:rsidDel="00A609EC">
                <w:rPr>
                  <w:rFonts w:ascii="Courier New" w:hAnsi="Courier New" w:cs="Courier New"/>
                  <w:color w:val="3A37FF"/>
                  <w:sz w:val="18"/>
                  <w:szCs w:val="18"/>
                  <w:lang w:eastAsia="fi-FI"/>
                </w:rPr>
                <w:delText>"</w:delText>
              </w:r>
              <w:r w:rsidRPr="0056620E" w:rsidDel="00A609EC">
                <w:rPr>
                  <w:rFonts w:ascii="Courier New" w:hAnsi="Courier New" w:cs="Courier New"/>
                  <w:i/>
                  <w:iCs/>
                  <w:color w:val="308D85"/>
                  <w:sz w:val="18"/>
                  <w:szCs w:val="18"/>
                  <w:lang w:eastAsia="fi-FI"/>
                </w:rPr>
                <w:delText xml:space="preserve"> </w:delText>
              </w:r>
              <w:r w:rsidRPr="0056620E" w:rsidDel="00A609EC">
                <w:rPr>
                  <w:rFonts w:ascii="Courier New" w:hAnsi="Courier New" w:cs="Courier New"/>
                  <w:color w:val="FF3835"/>
                  <w:sz w:val="18"/>
                  <w:szCs w:val="18"/>
                  <w:lang w:eastAsia="fi-FI"/>
                </w:rPr>
                <w:delText>codeSystem</w:delText>
              </w:r>
              <w:r w:rsidRPr="0056620E" w:rsidDel="00A609EC">
                <w:rPr>
                  <w:rFonts w:ascii="Courier New" w:hAnsi="Courier New" w:cs="Courier New"/>
                  <w:color w:val="3A37FF"/>
                  <w:sz w:val="18"/>
                  <w:szCs w:val="18"/>
                  <w:lang w:eastAsia="fi-FI"/>
                </w:rPr>
                <w:delText>="</w:delText>
              </w:r>
              <w:r w:rsidRPr="0056620E" w:rsidDel="00A609EC">
                <w:rPr>
                  <w:rFonts w:ascii="Courier New" w:hAnsi="Courier New" w:cs="Courier New"/>
                  <w:color w:val="1A2E39"/>
                  <w:sz w:val="18"/>
                  <w:szCs w:val="18"/>
                  <w:lang w:eastAsia="fi-FI"/>
                </w:rPr>
                <w:delText>1.2.246.537.6.13.2006</w:delText>
              </w:r>
              <w:r w:rsidRPr="0056620E" w:rsidDel="00A609EC">
                <w:rPr>
                  <w:rFonts w:ascii="Courier New" w:hAnsi="Courier New" w:cs="Courier New"/>
                  <w:color w:val="3A37FF"/>
                  <w:sz w:val="18"/>
                  <w:szCs w:val="18"/>
                  <w:lang w:eastAsia="fi-FI"/>
                </w:rPr>
                <w:delText>"</w:delText>
              </w:r>
              <w:r w:rsidRPr="0056620E" w:rsidDel="00A609EC">
                <w:rPr>
                  <w:rFonts w:ascii="Courier New" w:hAnsi="Courier New" w:cs="Courier New"/>
                  <w:i/>
                  <w:iCs/>
                  <w:color w:val="308D85"/>
                  <w:sz w:val="18"/>
                  <w:szCs w:val="18"/>
                  <w:lang w:eastAsia="fi-FI"/>
                </w:rPr>
                <w:delText xml:space="preserve"> </w:delText>
              </w:r>
              <w:bookmarkStart w:id="2538" w:name="_Toc428350129"/>
              <w:bookmarkEnd w:id="2538"/>
            </w:del>
          </w:p>
          <w:p w14:paraId="56C7234F" w14:textId="77777777" w:rsidR="00031295" w:rsidRPr="004F7283" w:rsidDel="00A609EC" w:rsidRDefault="00031295" w:rsidP="004F7283">
            <w:pPr>
              <w:autoSpaceDE w:val="0"/>
              <w:autoSpaceDN w:val="0"/>
              <w:adjustRightInd w:val="0"/>
              <w:ind w:left="1136"/>
              <w:jc w:val="left"/>
              <w:rPr>
                <w:del w:id="2539" w:author="Tekijä"/>
                <w:rFonts w:ascii="Courier New" w:hAnsi="Courier New" w:cs="Courier New"/>
                <w:i/>
                <w:iCs/>
                <w:color w:val="308D85"/>
                <w:sz w:val="18"/>
                <w:szCs w:val="18"/>
                <w:lang w:eastAsia="fi-FI"/>
              </w:rPr>
            </w:pPr>
            <w:del w:id="2540" w:author="Tekijä">
              <w:r w:rsidRPr="0056620E" w:rsidDel="00A609EC">
                <w:rPr>
                  <w:rFonts w:ascii="Courier New" w:hAnsi="Courier New" w:cs="Courier New"/>
                  <w:color w:val="FF3835"/>
                  <w:sz w:val="18"/>
                  <w:szCs w:val="18"/>
                  <w:lang w:eastAsia="fi-FI"/>
                </w:rPr>
                <w:delText xml:space="preserve">   </w:delText>
              </w:r>
              <w:r w:rsidR="00E24B40" w:rsidRPr="004F7283" w:rsidDel="00A609EC">
                <w:rPr>
                  <w:rFonts w:ascii="Courier New" w:hAnsi="Courier New" w:cs="Courier New"/>
                  <w:color w:val="FF3835"/>
                  <w:sz w:val="18"/>
                  <w:szCs w:val="18"/>
                  <w:lang w:eastAsia="fi-FI"/>
                </w:rPr>
                <w:delText>codeSystemName</w:delText>
              </w:r>
              <w:r w:rsidR="00E24B40" w:rsidRPr="004F7283" w:rsidDel="00A609EC">
                <w:rPr>
                  <w:rFonts w:ascii="Courier New" w:hAnsi="Courier New" w:cs="Courier New"/>
                  <w:color w:val="3A37FF"/>
                  <w:sz w:val="18"/>
                  <w:szCs w:val="18"/>
                  <w:lang w:eastAsia="fi-FI"/>
                </w:rPr>
                <w:delText>="</w:delText>
              </w:r>
              <w:r w:rsidR="00E24B40" w:rsidRPr="004F7283" w:rsidDel="00A609EC">
                <w:rPr>
                  <w:rFonts w:ascii="Courier New" w:hAnsi="Courier New" w:cs="Courier New"/>
                  <w:color w:val="1A2E39"/>
                  <w:sz w:val="18"/>
                  <w:szCs w:val="18"/>
                  <w:lang w:eastAsia="fi-FI"/>
                </w:rPr>
                <w:delText>AR/YDIN - Hoitoprosessin vaihe</w:delText>
              </w:r>
              <w:r w:rsidR="00E24B40" w:rsidRPr="004F7283" w:rsidDel="00A609EC">
                <w:rPr>
                  <w:rFonts w:ascii="Courier New" w:hAnsi="Courier New" w:cs="Courier New"/>
                  <w:color w:val="3A37FF"/>
                  <w:sz w:val="18"/>
                  <w:szCs w:val="18"/>
                  <w:lang w:eastAsia="fi-FI"/>
                </w:rPr>
                <w:delText>"</w:delText>
              </w:r>
              <w:r w:rsidR="00E24B40" w:rsidRPr="004F7283" w:rsidDel="00A609EC">
                <w:rPr>
                  <w:rFonts w:ascii="Courier New" w:hAnsi="Courier New" w:cs="Courier New"/>
                  <w:i/>
                  <w:iCs/>
                  <w:color w:val="308D85"/>
                  <w:sz w:val="18"/>
                  <w:szCs w:val="18"/>
                  <w:lang w:eastAsia="fi-FI"/>
                </w:rPr>
                <w:delText xml:space="preserve"> </w:delText>
              </w:r>
              <w:bookmarkStart w:id="2541" w:name="_Toc428350130"/>
              <w:bookmarkEnd w:id="2541"/>
            </w:del>
          </w:p>
          <w:p w14:paraId="30A2624B" w14:textId="77777777" w:rsidR="00E24B40" w:rsidRPr="004F7283" w:rsidDel="00A609EC" w:rsidRDefault="00031295" w:rsidP="004F7283">
            <w:pPr>
              <w:autoSpaceDE w:val="0"/>
              <w:autoSpaceDN w:val="0"/>
              <w:adjustRightInd w:val="0"/>
              <w:ind w:left="1136"/>
              <w:jc w:val="left"/>
              <w:rPr>
                <w:del w:id="2542" w:author="Tekijä"/>
                <w:rFonts w:ascii="Courier New" w:hAnsi="Courier New" w:cs="Courier New"/>
                <w:color w:val="3A37FF"/>
                <w:sz w:val="18"/>
                <w:szCs w:val="18"/>
                <w:lang w:eastAsia="fi-FI"/>
              </w:rPr>
            </w:pPr>
            <w:del w:id="2543" w:author="Tekijä">
              <w:r w:rsidRPr="004F7283" w:rsidDel="00A609EC">
                <w:rPr>
                  <w:rFonts w:ascii="Courier New" w:hAnsi="Courier New" w:cs="Courier New"/>
                  <w:color w:val="FF3835"/>
                  <w:sz w:val="18"/>
                  <w:szCs w:val="18"/>
                  <w:lang w:eastAsia="fi-FI"/>
                </w:rPr>
                <w:delText xml:space="preserve">   </w:delText>
              </w:r>
              <w:r w:rsidR="00E24B40" w:rsidRPr="004F7283" w:rsidDel="00A609EC">
                <w:rPr>
                  <w:rFonts w:ascii="Courier New" w:hAnsi="Courier New" w:cs="Courier New"/>
                  <w:color w:val="FF3835"/>
                  <w:sz w:val="18"/>
                  <w:szCs w:val="18"/>
                  <w:lang w:eastAsia="fi-FI"/>
                </w:rPr>
                <w:delText>displayName</w:delText>
              </w:r>
              <w:r w:rsidR="00E24B40" w:rsidRPr="004F7283" w:rsidDel="00A609EC">
                <w:rPr>
                  <w:rFonts w:ascii="Courier New" w:hAnsi="Courier New" w:cs="Courier New"/>
                  <w:color w:val="3A37FF"/>
                  <w:sz w:val="18"/>
                  <w:szCs w:val="18"/>
                  <w:lang w:eastAsia="fi-FI"/>
                </w:rPr>
                <w:delText>="</w:delText>
              </w:r>
              <w:r w:rsidR="00E24B40" w:rsidRPr="004F7283" w:rsidDel="00A609EC">
                <w:rPr>
                  <w:rFonts w:ascii="Courier New" w:hAnsi="Courier New" w:cs="Courier New"/>
                  <w:color w:val="1A2E39"/>
                  <w:sz w:val="18"/>
                  <w:szCs w:val="18"/>
                  <w:lang w:eastAsia="fi-FI"/>
                </w:rPr>
                <w:delText>Hoidon toteutus</w:delText>
              </w:r>
              <w:r w:rsidR="00E24B40" w:rsidRPr="004F7283" w:rsidDel="00A609EC">
                <w:rPr>
                  <w:rFonts w:ascii="Courier New" w:hAnsi="Courier New" w:cs="Courier New"/>
                  <w:color w:val="3A37FF"/>
                  <w:sz w:val="18"/>
                  <w:szCs w:val="18"/>
                  <w:lang w:eastAsia="fi-FI"/>
                </w:rPr>
                <w:delText>"/&gt;</w:delText>
              </w:r>
              <w:bookmarkStart w:id="2544" w:name="_Toc428350131"/>
              <w:bookmarkEnd w:id="2544"/>
            </w:del>
          </w:p>
          <w:p w14:paraId="60A1B3DB" w14:textId="77777777" w:rsidR="00E24B40" w:rsidRPr="004F7283" w:rsidDel="00A609EC" w:rsidRDefault="00E24B40" w:rsidP="004F7283">
            <w:pPr>
              <w:autoSpaceDE w:val="0"/>
              <w:autoSpaceDN w:val="0"/>
              <w:adjustRightInd w:val="0"/>
              <w:ind w:left="1136"/>
              <w:jc w:val="left"/>
              <w:rPr>
                <w:del w:id="2545" w:author="Tekijä"/>
                <w:rFonts w:ascii="Courier New" w:hAnsi="Courier New" w:cs="Courier New"/>
                <w:color w:val="3A37FF"/>
                <w:sz w:val="18"/>
                <w:szCs w:val="18"/>
                <w:lang w:eastAsia="fi-FI"/>
              </w:rPr>
            </w:pPr>
            <w:del w:id="2546"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color w:val="942334"/>
                  <w:sz w:val="18"/>
                  <w:szCs w:val="18"/>
                  <w:lang w:eastAsia="fi-FI"/>
                </w:rPr>
                <w:delText>title</w:delText>
              </w:r>
              <w:r w:rsidRPr="004F7283" w:rsidDel="00A609EC">
                <w:rPr>
                  <w:rFonts w:ascii="Courier New" w:hAnsi="Courier New" w:cs="Courier New"/>
                  <w:color w:val="3A37FF"/>
                  <w:sz w:val="18"/>
                  <w:szCs w:val="18"/>
                  <w:lang w:eastAsia="fi-FI"/>
                </w:rPr>
                <w:delText>&gt;</w:delText>
              </w:r>
              <w:r w:rsidRPr="004F7283" w:rsidDel="00A609EC">
                <w:rPr>
                  <w:rFonts w:ascii="Courier New" w:hAnsi="Courier New" w:cs="Courier New"/>
                  <w:color w:val="383739"/>
                  <w:sz w:val="18"/>
                  <w:szCs w:val="18"/>
                  <w:lang w:eastAsia="fi-FI"/>
                </w:rPr>
                <w:delText>Hoidon toteutus</w:delText>
              </w:r>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color w:val="942334"/>
                  <w:sz w:val="18"/>
                  <w:szCs w:val="18"/>
                  <w:lang w:eastAsia="fi-FI"/>
                </w:rPr>
                <w:delText>title</w:delText>
              </w:r>
              <w:r w:rsidRPr="004F7283" w:rsidDel="00A609EC">
                <w:rPr>
                  <w:rFonts w:ascii="Courier New" w:hAnsi="Courier New" w:cs="Courier New"/>
                  <w:color w:val="3A37FF"/>
                  <w:sz w:val="18"/>
                  <w:szCs w:val="18"/>
                  <w:lang w:eastAsia="fi-FI"/>
                </w:rPr>
                <w:delText>&gt;</w:delText>
              </w:r>
              <w:bookmarkStart w:id="2547" w:name="_Toc428350132"/>
              <w:bookmarkEnd w:id="2547"/>
            </w:del>
          </w:p>
          <w:p w14:paraId="367DC5E1" w14:textId="77777777" w:rsidR="00E24B40" w:rsidRPr="004F7283" w:rsidDel="00A609EC" w:rsidRDefault="00E24B40" w:rsidP="004F7283">
            <w:pPr>
              <w:autoSpaceDE w:val="0"/>
              <w:autoSpaceDN w:val="0"/>
              <w:adjustRightInd w:val="0"/>
              <w:ind w:left="1136"/>
              <w:jc w:val="left"/>
              <w:rPr>
                <w:del w:id="2548" w:author="Tekijä"/>
                <w:rFonts w:ascii="Courier New" w:hAnsi="Courier New" w:cs="Courier New"/>
                <w:color w:val="3A37FF"/>
                <w:sz w:val="18"/>
                <w:szCs w:val="18"/>
                <w:lang w:eastAsia="fi-FI"/>
              </w:rPr>
            </w:pPr>
            <w:del w:id="2549"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iCs/>
                  <w:color w:val="969596"/>
                  <w:sz w:val="18"/>
                  <w:szCs w:val="18"/>
                  <w:lang w:eastAsia="fi-FI"/>
                </w:rPr>
                <w:delText xml:space="preserve"> Riskitiedot-otsikon ilmaiseva section </w:delText>
              </w:r>
              <w:r w:rsidRPr="004F7283" w:rsidDel="00A609EC">
                <w:rPr>
                  <w:rFonts w:ascii="Courier New" w:hAnsi="Courier New" w:cs="Courier New"/>
                  <w:color w:val="3A37FF"/>
                  <w:sz w:val="18"/>
                  <w:szCs w:val="18"/>
                  <w:lang w:eastAsia="fi-FI"/>
                </w:rPr>
                <w:delText>--&gt;</w:delText>
              </w:r>
              <w:bookmarkStart w:id="2550" w:name="_Toc428350133"/>
              <w:bookmarkEnd w:id="2550"/>
            </w:del>
          </w:p>
          <w:p w14:paraId="121D231B" w14:textId="77777777" w:rsidR="00E24B40" w:rsidRPr="0056620E" w:rsidDel="00A609EC" w:rsidRDefault="00E24B40" w:rsidP="004F7283">
            <w:pPr>
              <w:autoSpaceDE w:val="0"/>
              <w:autoSpaceDN w:val="0"/>
              <w:adjustRightInd w:val="0"/>
              <w:ind w:left="1136"/>
              <w:jc w:val="left"/>
              <w:rPr>
                <w:del w:id="2551" w:author="Tekijä"/>
                <w:rFonts w:ascii="Courier New" w:hAnsi="Courier New" w:cs="Courier New"/>
                <w:color w:val="3A37FF"/>
                <w:sz w:val="18"/>
                <w:szCs w:val="18"/>
                <w:lang w:eastAsia="fi-FI"/>
              </w:rPr>
            </w:pPr>
            <w:del w:id="2552"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component</w:delText>
              </w:r>
              <w:r w:rsidRPr="0056620E" w:rsidDel="00A609EC">
                <w:rPr>
                  <w:rFonts w:ascii="Courier New" w:hAnsi="Courier New" w:cs="Courier New"/>
                  <w:color w:val="3A37FF"/>
                  <w:sz w:val="18"/>
                  <w:szCs w:val="18"/>
                  <w:lang w:eastAsia="fi-FI"/>
                </w:rPr>
                <w:delText>&gt;</w:delText>
              </w:r>
              <w:bookmarkStart w:id="2553" w:name="_Toc428350134"/>
              <w:bookmarkEnd w:id="2553"/>
            </w:del>
          </w:p>
          <w:p w14:paraId="02D87889" w14:textId="77777777" w:rsidR="00E24B40" w:rsidRPr="0056620E" w:rsidDel="00A609EC" w:rsidRDefault="00E24B40" w:rsidP="004F7283">
            <w:pPr>
              <w:autoSpaceDE w:val="0"/>
              <w:autoSpaceDN w:val="0"/>
              <w:adjustRightInd w:val="0"/>
              <w:ind w:left="1420"/>
              <w:jc w:val="left"/>
              <w:rPr>
                <w:del w:id="2554" w:author="Tekijä"/>
                <w:rFonts w:ascii="Courier New" w:hAnsi="Courier New" w:cs="Courier New"/>
                <w:color w:val="3A37FF"/>
                <w:sz w:val="18"/>
                <w:szCs w:val="18"/>
                <w:lang w:eastAsia="fi-FI"/>
              </w:rPr>
            </w:pPr>
            <w:del w:id="2555"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section</w:delText>
              </w:r>
              <w:r w:rsidRPr="0056620E" w:rsidDel="00A609EC">
                <w:rPr>
                  <w:rFonts w:ascii="Courier New" w:hAnsi="Courier New" w:cs="Courier New"/>
                  <w:color w:val="3A37FF"/>
                  <w:sz w:val="18"/>
                  <w:szCs w:val="18"/>
                  <w:lang w:eastAsia="fi-FI"/>
                </w:rPr>
                <w:delText>&gt;</w:delText>
              </w:r>
              <w:bookmarkStart w:id="2556" w:name="_Toc428350135"/>
              <w:bookmarkEnd w:id="2556"/>
            </w:del>
          </w:p>
          <w:p w14:paraId="4594DC50" w14:textId="77777777" w:rsidR="00031295" w:rsidRPr="0056620E" w:rsidDel="00A609EC" w:rsidRDefault="00E24B40" w:rsidP="004F7283">
            <w:pPr>
              <w:autoSpaceDE w:val="0"/>
              <w:autoSpaceDN w:val="0"/>
              <w:adjustRightInd w:val="0"/>
              <w:ind w:left="1704"/>
              <w:jc w:val="left"/>
              <w:rPr>
                <w:del w:id="2557" w:author="Tekijä"/>
                <w:rFonts w:ascii="Courier New" w:hAnsi="Courier New" w:cs="Courier New"/>
                <w:i/>
                <w:iCs/>
                <w:color w:val="308D85"/>
                <w:sz w:val="18"/>
                <w:szCs w:val="18"/>
                <w:lang w:eastAsia="fi-FI"/>
              </w:rPr>
            </w:pPr>
            <w:del w:id="2558"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code</w:delText>
              </w:r>
              <w:r w:rsidRPr="0056620E" w:rsidDel="00A609EC">
                <w:rPr>
                  <w:rFonts w:ascii="Courier New" w:hAnsi="Courier New" w:cs="Courier New"/>
                  <w:i/>
                  <w:iCs/>
                  <w:color w:val="308D85"/>
                  <w:sz w:val="18"/>
                  <w:szCs w:val="18"/>
                  <w:lang w:eastAsia="fi-FI"/>
                </w:rPr>
                <w:delText xml:space="preserve"> </w:delText>
              </w:r>
              <w:r w:rsidRPr="0056620E" w:rsidDel="00A609EC">
                <w:rPr>
                  <w:rFonts w:ascii="Courier New" w:hAnsi="Courier New" w:cs="Courier New"/>
                  <w:color w:val="FF3835"/>
                  <w:sz w:val="18"/>
                  <w:szCs w:val="18"/>
                  <w:lang w:eastAsia="fi-FI"/>
                </w:rPr>
                <w:delText>code</w:delText>
              </w:r>
              <w:r w:rsidRPr="0056620E" w:rsidDel="00A609EC">
                <w:rPr>
                  <w:rFonts w:ascii="Courier New" w:hAnsi="Courier New" w:cs="Courier New"/>
                  <w:color w:val="3A37FF"/>
                  <w:sz w:val="18"/>
                  <w:szCs w:val="18"/>
                  <w:lang w:eastAsia="fi-FI"/>
                </w:rPr>
                <w:delText>="</w:delText>
              </w:r>
              <w:r w:rsidRPr="0056620E" w:rsidDel="00A609EC">
                <w:rPr>
                  <w:rFonts w:ascii="Courier New" w:hAnsi="Courier New" w:cs="Courier New"/>
                  <w:color w:val="1A2E39"/>
                  <w:sz w:val="18"/>
                  <w:szCs w:val="18"/>
                  <w:lang w:eastAsia="fi-FI"/>
                </w:rPr>
                <w:delText>43</w:delText>
              </w:r>
              <w:r w:rsidRPr="0056620E" w:rsidDel="00A609EC">
                <w:rPr>
                  <w:rFonts w:ascii="Courier New" w:hAnsi="Courier New" w:cs="Courier New"/>
                  <w:color w:val="3A37FF"/>
                  <w:sz w:val="18"/>
                  <w:szCs w:val="18"/>
                  <w:lang w:eastAsia="fi-FI"/>
                </w:rPr>
                <w:delText>"</w:delText>
              </w:r>
              <w:r w:rsidRPr="0056620E" w:rsidDel="00A609EC">
                <w:rPr>
                  <w:rFonts w:ascii="Courier New" w:hAnsi="Courier New" w:cs="Courier New"/>
                  <w:i/>
                  <w:iCs/>
                  <w:color w:val="308D85"/>
                  <w:sz w:val="18"/>
                  <w:szCs w:val="18"/>
                  <w:lang w:eastAsia="fi-FI"/>
                </w:rPr>
                <w:delText xml:space="preserve"> </w:delText>
              </w:r>
              <w:r w:rsidRPr="0056620E" w:rsidDel="00A609EC">
                <w:rPr>
                  <w:rFonts w:ascii="Courier New" w:hAnsi="Courier New" w:cs="Courier New"/>
                  <w:color w:val="FF3835"/>
                  <w:sz w:val="18"/>
                  <w:szCs w:val="18"/>
                  <w:lang w:eastAsia="fi-FI"/>
                </w:rPr>
                <w:delText>codeSystem</w:delText>
              </w:r>
              <w:r w:rsidRPr="0056620E" w:rsidDel="00A609EC">
                <w:rPr>
                  <w:rFonts w:ascii="Courier New" w:hAnsi="Courier New" w:cs="Courier New"/>
                  <w:color w:val="3A37FF"/>
                  <w:sz w:val="18"/>
                  <w:szCs w:val="18"/>
                  <w:lang w:eastAsia="fi-FI"/>
                </w:rPr>
                <w:delText>="</w:delText>
              </w:r>
              <w:r w:rsidRPr="0056620E" w:rsidDel="00A609EC">
                <w:rPr>
                  <w:rFonts w:ascii="Courier New" w:hAnsi="Courier New" w:cs="Courier New"/>
                  <w:color w:val="1A2E39"/>
                  <w:sz w:val="18"/>
                  <w:szCs w:val="18"/>
                  <w:lang w:eastAsia="fi-FI"/>
                </w:rPr>
                <w:delText>1.2.246.537.6.14.2006</w:delText>
              </w:r>
              <w:r w:rsidRPr="0056620E" w:rsidDel="00A609EC">
                <w:rPr>
                  <w:rFonts w:ascii="Courier New" w:hAnsi="Courier New" w:cs="Courier New"/>
                  <w:color w:val="3A37FF"/>
                  <w:sz w:val="18"/>
                  <w:szCs w:val="18"/>
                  <w:lang w:eastAsia="fi-FI"/>
                </w:rPr>
                <w:delText>"</w:delText>
              </w:r>
              <w:r w:rsidRPr="0056620E" w:rsidDel="00A609EC">
                <w:rPr>
                  <w:rFonts w:ascii="Courier New" w:hAnsi="Courier New" w:cs="Courier New"/>
                  <w:i/>
                  <w:iCs/>
                  <w:color w:val="308D85"/>
                  <w:sz w:val="18"/>
                  <w:szCs w:val="18"/>
                  <w:lang w:eastAsia="fi-FI"/>
                </w:rPr>
                <w:delText xml:space="preserve"> </w:delText>
              </w:r>
              <w:bookmarkStart w:id="2559" w:name="_Toc428350136"/>
              <w:bookmarkEnd w:id="2559"/>
            </w:del>
          </w:p>
          <w:p w14:paraId="7AD4B9E9" w14:textId="77777777" w:rsidR="00031295" w:rsidRPr="0056620E" w:rsidDel="00A609EC" w:rsidRDefault="00031295" w:rsidP="004F7283">
            <w:pPr>
              <w:autoSpaceDE w:val="0"/>
              <w:autoSpaceDN w:val="0"/>
              <w:adjustRightInd w:val="0"/>
              <w:ind w:left="1704"/>
              <w:jc w:val="left"/>
              <w:rPr>
                <w:del w:id="2560" w:author="Tekijä"/>
                <w:rFonts w:ascii="Courier New" w:hAnsi="Courier New" w:cs="Courier New"/>
                <w:i/>
                <w:iCs/>
                <w:color w:val="308D85"/>
                <w:sz w:val="18"/>
                <w:szCs w:val="18"/>
                <w:lang w:eastAsia="fi-FI"/>
              </w:rPr>
            </w:pPr>
            <w:del w:id="2561" w:author="Tekijä">
              <w:r w:rsidRPr="0056620E" w:rsidDel="00A609EC">
                <w:rPr>
                  <w:rFonts w:ascii="Courier New" w:hAnsi="Courier New" w:cs="Courier New"/>
                  <w:i/>
                  <w:iCs/>
                  <w:color w:val="308D85"/>
                  <w:sz w:val="18"/>
                  <w:szCs w:val="18"/>
                  <w:lang w:eastAsia="fi-FI"/>
                </w:rPr>
                <w:delText xml:space="preserve">   </w:delText>
              </w:r>
              <w:r w:rsidR="00E24B40" w:rsidRPr="0056620E" w:rsidDel="00A609EC">
                <w:rPr>
                  <w:rFonts w:ascii="Courier New" w:hAnsi="Courier New" w:cs="Courier New"/>
                  <w:color w:val="FF3835"/>
                  <w:sz w:val="18"/>
                  <w:szCs w:val="18"/>
                  <w:lang w:eastAsia="fi-FI"/>
                </w:rPr>
                <w:delText>codeSystemName</w:delText>
              </w:r>
              <w:r w:rsidR="00E24B40" w:rsidRPr="0056620E" w:rsidDel="00A609EC">
                <w:rPr>
                  <w:rFonts w:ascii="Courier New" w:hAnsi="Courier New" w:cs="Courier New"/>
                  <w:color w:val="3A37FF"/>
                  <w:sz w:val="18"/>
                  <w:szCs w:val="18"/>
                  <w:lang w:eastAsia="fi-FI"/>
                </w:rPr>
                <w:delText>="</w:delText>
              </w:r>
              <w:r w:rsidR="00E24B40" w:rsidRPr="0056620E" w:rsidDel="00A609EC">
                <w:rPr>
                  <w:rFonts w:ascii="Courier New" w:hAnsi="Courier New" w:cs="Courier New"/>
                  <w:color w:val="1A2E39"/>
                  <w:sz w:val="18"/>
                  <w:szCs w:val="18"/>
                  <w:lang w:eastAsia="fi-FI"/>
                </w:rPr>
                <w:delText>AR/YDIN - Otsikot</w:delText>
              </w:r>
              <w:r w:rsidR="00E24B40" w:rsidRPr="0056620E" w:rsidDel="00A609EC">
                <w:rPr>
                  <w:rFonts w:ascii="Courier New" w:hAnsi="Courier New" w:cs="Courier New"/>
                  <w:color w:val="3A37FF"/>
                  <w:sz w:val="18"/>
                  <w:szCs w:val="18"/>
                  <w:lang w:eastAsia="fi-FI"/>
                </w:rPr>
                <w:delText>"</w:delText>
              </w:r>
              <w:r w:rsidR="00E24B40" w:rsidRPr="0056620E" w:rsidDel="00A609EC">
                <w:rPr>
                  <w:rFonts w:ascii="Courier New" w:hAnsi="Courier New" w:cs="Courier New"/>
                  <w:i/>
                  <w:iCs/>
                  <w:color w:val="308D85"/>
                  <w:sz w:val="18"/>
                  <w:szCs w:val="18"/>
                  <w:lang w:eastAsia="fi-FI"/>
                </w:rPr>
                <w:delText xml:space="preserve"> </w:delText>
              </w:r>
              <w:bookmarkStart w:id="2562" w:name="_Toc428350137"/>
              <w:bookmarkEnd w:id="2562"/>
            </w:del>
          </w:p>
          <w:p w14:paraId="4DED101D" w14:textId="77777777" w:rsidR="00E24B40" w:rsidRPr="0056620E" w:rsidDel="00A609EC" w:rsidRDefault="00031295" w:rsidP="004F7283">
            <w:pPr>
              <w:autoSpaceDE w:val="0"/>
              <w:autoSpaceDN w:val="0"/>
              <w:adjustRightInd w:val="0"/>
              <w:ind w:left="1704"/>
              <w:jc w:val="left"/>
              <w:rPr>
                <w:del w:id="2563" w:author="Tekijä"/>
                <w:rFonts w:ascii="Courier New" w:hAnsi="Courier New" w:cs="Courier New"/>
                <w:color w:val="3A37FF"/>
                <w:sz w:val="18"/>
                <w:szCs w:val="18"/>
                <w:lang w:eastAsia="fi-FI"/>
              </w:rPr>
            </w:pPr>
            <w:del w:id="2564" w:author="Tekijä">
              <w:r w:rsidRPr="0056620E" w:rsidDel="00A609EC">
                <w:rPr>
                  <w:rFonts w:ascii="Courier New" w:hAnsi="Courier New" w:cs="Courier New"/>
                  <w:i/>
                  <w:iCs/>
                  <w:color w:val="308D85"/>
                  <w:sz w:val="18"/>
                  <w:szCs w:val="18"/>
                  <w:lang w:eastAsia="fi-FI"/>
                </w:rPr>
                <w:delText xml:space="preserve">   </w:delText>
              </w:r>
              <w:r w:rsidR="00E24B40" w:rsidRPr="0056620E" w:rsidDel="00A609EC">
                <w:rPr>
                  <w:rFonts w:ascii="Courier New" w:hAnsi="Courier New" w:cs="Courier New"/>
                  <w:color w:val="FF3835"/>
                  <w:sz w:val="18"/>
                  <w:szCs w:val="18"/>
                  <w:lang w:eastAsia="fi-FI"/>
                </w:rPr>
                <w:delText>displayName</w:delText>
              </w:r>
              <w:r w:rsidR="00E24B40" w:rsidRPr="0056620E" w:rsidDel="00A609EC">
                <w:rPr>
                  <w:rFonts w:ascii="Courier New" w:hAnsi="Courier New" w:cs="Courier New"/>
                  <w:color w:val="3A37FF"/>
                  <w:sz w:val="18"/>
                  <w:szCs w:val="18"/>
                  <w:lang w:eastAsia="fi-FI"/>
                </w:rPr>
                <w:delText>="</w:delText>
              </w:r>
              <w:r w:rsidR="00E24B40" w:rsidRPr="0056620E" w:rsidDel="00A609EC">
                <w:rPr>
                  <w:rFonts w:ascii="Courier New" w:hAnsi="Courier New" w:cs="Courier New"/>
                  <w:color w:val="1A2E39"/>
                  <w:sz w:val="18"/>
                  <w:szCs w:val="18"/>
                  <w:lang w:eastAsia="fi-FI"/>
                </w:rPr>
                <w:delText>Riskitiedot</w:delText>
              </w:r>
              <w:r w:rsidR="00E24B40" w:rsidRPr="0056620E" w:rsidDel="00A609EC">
                <w:rPr>
                  <w:rFonts w:ascii="Courier New" w:hAnsi="Courier New" w:cs="Courier New"/>
                  <w:color w:val="3A37FF"/>
                  <w:sz w:val="18"/>
                  <w:szCs w:val="18"/>
                  <w:lang w:eastAsia="fi-FI"/>
                </w:rPr>
                <w:delText>"/&gt;</w:delText>
              </w:r>
              <w:bookmarkStart w:id="2565" w:name="_Toc428350138"/>
              <w:bookmarkEnd w:id="2565"/>
            </w:del>
          </w:p>
          <w:p w14:paraId="1A8FF4BD" w14:textId="77777777" w:rsidR="00E24B40" w:rsidRPr="0056620E" w:rsidDel="00A609EC" w:rsidRDefault="00E24B40" w:rsidP="004F7283">
            <w:pPr>
              <w:autoSpaceDE w:val="0"/>
              <w:autoSpaceDN w:val="0"/>
              <w:adjustRightInd w:val="0"/>
              <w:ind w:left="1704"/>
              <w:jc w:val="left"/>
              <w:rPr>
                <w:del w:id="2566" w:author="Tekijä"/>
                <w:rFonts w:ascii="Courier New" w:hAnsi="Courier New" w:cs="Courier New"/>
                <w:color w:val="3A37FF"/>
                <w:sz w:val="18"/>
                <w:szCs w:val="18"/>
                <w:lang w:eastAsia="fi-FI"/>
              </w:rPr>
            </w:pPr>
            <w:del w:id="2567"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title</w:delText>
              </w:r>
              <w:r w:rsidRPr="0056620E" w:rsidDel="00A609EC">
                <w:rPr>
                  <w:rFonts w:ascii="Courier New" w:hAnsi="Courier New" w:cs="Courier New"/>
                  <w:color w:val="3A37FF"/>
                  <w:sz w:val="18"/>
                  <w:szCs w:val="18"/>
                  <w:lang w:eastAsia="fi-FI"/>
                </w:rPr>
                <w:delText>&gt;</w:delText>
              </w:r>
              <w:r w:rsidRPr="0056620E" w:rsidDel="00A609EC">
                <w:rPr>
                  <w:rFonts w:ascii="Courier New" w:hAnsi="Courier New" w:cs="Courier New"/>
                  <w:color w:val="383739"/>
                  <w:sz w:val="18"/>
                  <w:szCs w:val="18"/>
                  <w:lang w:eastAsia="fi-FI"/>
                </w:rPr>
                <w:delText>Riskitiedot</w:delText>
              </w:r>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title</w:delText>
              </w:r>
              <w:r w:rsidRPr="0056620E" w:rsidDel="00A609EC">
                <w:rPr>
                  <w:rFonts w:ascii="Courier New" w:hAnsi="Courier New" w:cs="Courier New"/>
                  <w:color w:val="3A37FF"/>
                  <w:sz w:val="18"/>
                  <w:szCs w:val="18"/>
                  <w:lang w:eastAsia="fi-FI"/>
                </w:rPr>
                <w:delText>&gt;</w:delText>
              </w:r>
              <w:bookmarkStart w:id="2568" w:name="_Toc428350139"/>
              <w:bookmarkEnd w:id="2568"/>
            </w:del>
          </w:p>
          <w:p w14:paraId="1FACC616" w14:textId="77777777" w:rsidR="00031295" w:rsidRPr="0056620E" w:rsidDel="00A609EC" w:rsidRDefault="00031295" w:rsidP="004F7283">
            <w:pPr>
              <w:autoSpaceDE w:val="0"/>
              <w:autoSpaceDN w:val="0"/>
              <w:adjustRightInd w:val="0"/>
              <w:ind w:left="1704"/>
              <w:jc w:val="left"/>
              <w:rPr>
                <w:del w:id="2569" w:author="Tekijä"/>
                <w:rFonts w:ascii="Courier New" w:hAnsi="Courier New" w:cs="Courier New"/>
                <w:color w:val="3A37FF"/>
                <w:sz w:val="20"/>
                <w:lang w:eastAsia="fi-FI"/>
              </w:rPr>
            </w:pPr>
            <w:del w:id="2570" w:author="Tekijä">
              <w:r w:rsidRPr="0056620E" w:rsidDel="00A609EC">
                <w:rPr>
                  <w:rFonts w:ascii="Courier New" w:hAnsi="Courier New" w:cs="Courier New"/>
                  <w:color w:val="3A37FF"/>
                  <w:sz w:val="18"/>
                  <w:szCs w:val="18"/>
                  <w:lang w:eastAsia="fi-FI"/>
                </w:rPr>
                <w:delText>...</w:delText>
              </w:r>
              <w:bookmarkStart w:id="2571" w:name="_Toc428350140"/>
              <w:bookmarkEnd w:id="2571"/>
            </w:del>
          </w:p>
        </w:tc>
        <w:bookmarkStart w:id="2572" w:name="_Toc428350141"/>
        <w:bookmarkEnd w:id="2572"/>
      </w:tr>
    </w:tbl>
    <w:p w14:paraId="79B74292" w14:textId="77777777" w:rsidR="0074796C" w:rsidDel="00A609EC" w:rsidRDefault="0074796C" w:rsidP="006D608D">
      <w:pPr>
        <w:rPr>
          <w:del w:id="2573" w:author="Tekijä"/>
        </w:rPr>
      </w:pPr>
      <w:bookmarkStart w:id="2574" w:name="_Toc428350142"/>
      <w:bookmarkEnd w:id="2574"/>
    </w:p>
    <w:p w14:paraId="0681C1EB" w14:textId="77777777" w:rsidR="0074796C" w:rsidRPr="00245A1D" w:rsidDel="00A609EC" w:rsidRDefault="0074796C" w:rsidP="0074796C">
      <w:pPr>
        <w:rPr>
          <w:del w:id="2575" w:author="Tekijä"/>
        </w:rPr>
      </w:pPr>
      <w:del w:id="2576" w:author="Tekijä">
        <w:r w:rsidDel="00A609EC">
          <w:delText>Näyttömuodon toteutusohjeistus on Ke</w:delText>
        </w:r>
        <w:r w:rsidR="0084352F" w:rsidDel="00A609EC">
          <w:delText>rtomus ja lomakkeet -oppaassa [8</w:delText>
        </w:r>
        <w:r w:rsidDel="00A609EC">
          <w:delText xml:space="preserve">]. </w:delText>
        </w:r>
        <w:r w:rsidR="00013EE4" w:rsidRPr="00013EE4" w:rsidDel="00A609EC">
          <w:delText xml:space="preserve">Käyttäjän syöttämät näyttötietokentät merkataan antamalla tietokentälle attribuutti </w:delText>
        </w:r>
        <w:r w:rsidR="00013EE4" w:rsidRPr="00013EE4" w:rsidDel="00A609EC">
          <w:rPr>
            <w:rFonts w:ascii="Arial" w:hAnsi="Arial" w:cs="Arial"/>
            <w:color w:val="FF0000"/>
            <w:sz w:val="20"/>
            <w:highlight w:val="white"/>
            <w:lang w:eastAsia="fi-FI"/>
          </w:rPr>
          <w:delText>styleCode</w:delText>
        </w:r>
        <w:r w:rsidR="00013EE4" w:rsidRPr="00013EE4" w:rsidDel="00A609EC">
          <w:rPr>
            <w:rFonts w:ascii="Arial" w:hAnsi="Arial" w:cs="Arial"/>
            <w:color w:val="0000FF"/>
            <w:sz w:val="20"/>
            <w:highlight w:val="white"/>
            <w:lang w:eastAsia="fi-FI"/>
          </w:rPr>
          <w:delText>="</w:delText>
        </w:r>
        <w:r w:rsidR="00013EE4" w:rsidRPr="00013EE4" w:rsidDel="00A609EC">
          <w:rPr>
            <w:rFonts w:ascii="Arial" w:hAnsi="Arial" w:cs="Arial"/>
            <w:color w:val="000000"/>
            <w:sz w:val="20"/>
            <w:highlight w:val="white"/>
            <w:lang w:eastAsia="fi-FI"/>
          </w:rPr>
          <w:delText>xUnstructured</w:delText>
        </w:r>
        <w:r w:rsidR="00013EE4" w:rsidRPr="00013EE4" w:rsidDel="00A609EC">
          <w:rPr>
            <w:rFonts w:ascii="Arial" w:hAnsi="Arial" w:cs="Arial"/>
            <w:color w:val="0000FF"/>
            <w:sz w:val="20"/>
            <w:highlight w:val="white"/>
            <w:lang w:eastAsia="fi-FI"/>
          </w:rPr>
          <w:delText>"</w:delText>
        </w:r>
        <w:r w:rsidR="00013EE4" w:rsidRPr="00013EE4" w:rsidDel="00A609EC">
          <w:delText>.</w:delText>
        </w:r>
        <w:r w:rsidR="00013EE4" w:rsidDel="00A609EC">
          <w:delText xml:space="preserve"> </w:delText>
        </w:r>
        <w:r w:rsidR="00582C3D" w:rsidRPr="00582C3D" w:rsidDel="00A609EC">
          <w:delText xml:space="preserve">Alla on esimerkki näyttömuotoon tuotavista tiedoista. </w:delText>
        </w:r>
        <w:bookmarkStart w:id="2577" w:name="_Toc428350143"/>
        <w:bookmarkEnd w:id="2577"/>
      </w:del>
    </w:p>
    <w:p w14:paraId="3AF916FC" w14:textId="77777777" w:rsidR="0074796C" w:rsidRPr="00245A1D" w:rsidDel="00A609EC" w:rsidRDefault="0074796C" w:rsidP="0074796C">
      <w:pPr>
        <w:rPr>
          <w:del w:id="2578" w:author="Tekijä"/>
        </w:rPr>
      </w:pPr>
      <w:bookmarkStart w:id="2579" w:name="_Toc428350144"/>
      <w:bookmarkEnd w:id="2579"/>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74796C" w:rsidRPr="0056620E" w:rsidDel="00A609EC" w14:paraId="7B620379" w14:textId="77777777" w:rsidTr="008E3344">
        <w:trPr>
          <w:del w:id="2580" w:author="Tekijä"/>
        </w:trPr>
        <w:tc>
          <w:tcPr>
            <w:tcW w:w="9779" w:type="dxa"/>
            <w:tcBorders>
              <w:top w:val="single" w:sz="4" w:space="0" w:color="000000"/>
              <w:left w:val="single" w:sz="4" w:space="0" w:color="000000"/>
              <w:bottom w:val="single" w:sz="4" w:space="0" w:color="000000"/>
              <w:right w:val="single" w:sz="4" w:space="0" w:color="000000"/>
            </w:tcBorders>
            <w:hideMark/>
          </w:tcPr>
          <w:p w14:paraId="00F38762" w14:textId="77777777" w:rsidR="009F4AC7" w:rsidRPr="004F7283" w:rsidDel="00A609EC" w:rsidRDefault="009F4AC7" w:rsidP="00780987">
            <w:pPr>
              <w:autoSpaceDE w:val="0"/>
              <w:autoSpaceDN w:val="0"/>
              <w:adjustRightInd w:val="0"/>
              <w:jc w:val="left"/>
              <w:rPr>
                <w:del w:id="2581" w:author="Tekijä"/>
                <w:rFonts w:ascii="Courier New" w:hAnsi="Courier New" w:cs="Courier New"/>
                <w:color w:val="3A37FF"/>
                <w:sz w:val="18"/>
                <w:lang w:eastAsia="fi-FI"/>
              </w:rPr>
            </w:pPr>
            <w:del w:id="2582" w:author="Tekijä">
              <w:r w:rsidRPr="004F7283" w:rsidDel="00A609EC">
                <w:rPr>
                  <w:rFonts w:ascii="Courier New" w:hAnsi="Courier New" w:cs="Courier New"/>
                  <w:color w:val="3A37FF"/>
                  <w:sz w:val="18"/>
                  <w:lang w:eastAsia="fi-FI"/>
                </w:rPr>
                <w:delText>&lt;</w:delText>
              </w:r>
              <w:r w:rsidRPr="004F7283" w:rsidDel="00A609EC">
                <w:rPr>
                  <w:rFonts w:ascii="Courier New" w:hAnsi="Courier New" w:cs="Courier New"/>
                  <w:color w:val="942334"/>
                  <w:sz w:val="18"/>
                  <w:lang w:eastAsia="fi-FI"/>
                </w:rPr>
                <w:delText>text</w:delText>
              </w:r>
              <w:r w:rsidRPr="004F7283" w:rsidDel="00A609EC">
                <w:rPr>
                  <w:rFonts w:ascii="Courier New" w:hAnsi="Courier New" w:cs="Courier New"/>
                  <w:i/>
                  <w:iCs/>
                  <w:color w:val="308D85"/>
                  <w:sz w:val="18"/>
                  <w:lang w:eastAsia="fi-FI"/>
                </w:rPr>
                <w:delText xml:space="preserve"> </w:delText>
              </w:r>
              <w:r w:rsidRPr="004F7283" w:rsidDel="00A609EC">
                <w:rPr>
                  <w:rFonts w:ascii="Courier New" w:hAnsi="Courier New" w:cs="Courier New"/>
                  <w:color w:val="FF3835"/>
                  <w:sz w:val="18"/>
                  <w:lang w:eastAsia="fi-FI"/>
                </w:rPr>
                <w:delText>ID</w:delText>
              </w:r>
              <w:r w:rsidRPr="004F7283" w:rsidDel="00A609EC">
                <w:rPr>
                  <w:rFonts w:ascii="Courier New" w:hAnsi="Courier New" w:cs="Courier New"/>
                  <w:color w:val="3A37FF"/>
                  <w:sz w:val="18"/>
                  <w:lang w:eastAsia="fi-FI"/>
                </w:rPr>
                <w:delText>="</w:delText>
              </w:r>
              <w:r w:rsidRPr="004F7283" w:rsidDel="00A609EC">
                <w:rPr>
                  <w:rFonts w:ascii="Courier New" w:hAnsi="Courier New" w:cs="Courier New"/>
                  <w:color w:val="1A2E39"/>
                  <w:sz w:val="18"/>
                  <w:lang w:eastAsia="fi-FI"/>
                </w:rPr>
                <w:delText>OID1.2.246.10.1234567.14.2013.123.100.3.1</w:delText>
              </w:r>
              <w:r w:rsidRPr="004F7283" w:rsidDel="00A609EC">
                <w:rPr>
                  <w:rFonts w:ascii="Courier New" w:hAnsi="Courier New" w:cs="Courier New"/>
                  <w:color w:val="3A37FF"/>
                  <w:sz w:val="18"/>
                  <w:lang w:eastAsia="fi-FI"/>
                </w:rPr>
                <w:delText>"&gt;</w:delText>
              </w:r>
              <w:bookmarkStart w:id="2583" w:name="_Toc428350145"/>
              <w:bookmarkEnd w:id="2583"/>
            </w:del>
          </w:p>
          <w:p w14:paraId="199D792B" w14:textId="77777777" w:rsidR="009F4AC7" w:rsidRPr="004F7283" w:rsidDel="00A609EC" w:rsidRDefault="009F4AC7" w:rsidP="004F7283">
            <w:pPr>
              <w:autoSpaceDE w:val="0"/>
              <w:autoSpaceDN w:val="0"/>
              <w:adjustRightInd w:val="0"/>
              <w:ind w:left="284"/>
              <w:jc w:val="left"/>
              <w:rPr>
                <w:del w:id="2584" w:author="Tekijä"/>
                <w:rFonts w:ascii="Courier New" w:hAnsi="Courier New" w:cs="Courier New"/>
                <w:color w:val="3A37FF"/>
                <w:sz w:val="18"/>
                <w:lang w:eastAsia="fi-FI"/>
              </w:rPr>
            </w:pPr>
            <w:del w:id="2585" w:author="Tekijä">
              <w:r w:rsidRPr="004F7283" w:rsidDel="00A609EC">
                <w:rPr>
                  <w:rFonts w:ascii="Courier New" w:hAnsi="Courier New" w:cs="Courier New"/>
                  <w:color w:val="3A37FF"/>
                  <w:sz w:val="18"/>
                  <w:lang w:eastAsia="fi-FI"/>
                </w:rPr>
                <w:delText>&lt;!--</w:delText>
              </w:r>
              <w:r w:rsidRPr="004F7283" w:rsidDel="00A609EC">
                <w:rPr>
                  <w:rFonts w:ascii="Courier New" w:hAnsi="Courier New" w:cs="Courier New"/>
                  <w:iCs/>
                  <w:color w:val="969596"/>
                  <w:sz w:val="18"/>
                  <w:lang w:eastAsia="fi-FI"/>
                </w:rPr>
                <w:delText xml:space="preserve"> Riskitiedon antaja ja aika </w:delText>
              </w:r>
              <w:r w:rsidRPr="004F7283" w:rsidDel="00A609EC">
                <w:rPr>
                  <w:rFonts w:ascii="Courier New" w:hAnsi="Courier New" w:cs="Courier New"/>
                  <w:color w:val="3A37FF"/>
                  <w:sz w:val="18"/>
                  <w:lang w:eastAsia="fi-FI"/>
                </w:rPr>
                <w:delText>--&gt;</w:delText>
              </w:r>
              <w:bookmarkStart w:id="2586" w:name="_Toc428350146"/>
              <w:bookmarkEnd w:id="2586"/>
            </w:del>
          </w:p>
          <w:p w14:paraId="493E33CC" w14:textId="77777777" w:rsidR="009F4AC7" w:rsidRPr="004F7283" w:rsidDel="00A609EC" w:rsidRDefault="009F4AC7" w:rsidP="004F7283">
            <w:pPr>
              <w:autoSpaceDE w:val="0"/>
              <w:autoSpaceDN w:val="0"/>
              <w:adjustRightInd w:val="0"/>
              <w:ind w:left="284"/>
              <w:jc w:val="left"/>
              <w:rPr>
                <w:del w:id="2587" w:author="Tekijä"/>
                <w:rFonts w:ascii="Courier New" w:hAnsi="Courier New" w:cs="Courier New"/>
                <w:color w:val="3A37FF"/>
                <w:sz w:val="18"/>
                <w:lang w:eastAsia="fi-FI"/>
              </w:rPr>
            </w:pPr>
            <w:del w:id="2588" w:author="Tekijä">
              <w:r w:rsidRPr="004F7283" w:rsidDel="00A609EC">
                <w:rPr>
                  <w:rFonts w:ascii="Courier New" w:hAnsi="Courier New" w:cs="Courier New"/>
                  <w:color w:val="3A37FF"/>
                  <w:sz w:val="18"/>
                  <w:lang w:eastAsia="fi-FI"/>
                </w:rPr>
                <w:delText>&lt;</w:delText>
              </w:r>
              <w:r w:rsidRPr="004F7283" w:rsidDel="00A609EC">
                <w:rPr>
                  <w:rFonts w:ascii="Courier New" w:hAnsi="Courier New" w:cs="Courier New"/>
                  <w:color w:val="942334"/>
                  <w:sz w:val="18"/>
                  <w:lang w:eastAsia="fi-FI"/>
                </w:rPr>
                <w:delText>paragraph</w:delText>
              </w:r>
              <w:r w:rsidRPr="004F7283" w:rsidDel="00A609EC">
                <w:rPr>
                  <w:rFonts w:ascii="Courier New" w:hAnsi="Courier New" w:cs="Courier New"/>
                  <w:color w:val="3A37FF"/>
                  <w:sz w:val="18"/>
                  <w:lang w:eastAsia="fi-FI"/>
                </w:rPr>
                <w:delText>&gt;</w:delText>
              </w:r>
              <w:bookmarkStart w:id="2589" w:name="_Toc428350147"/>
              <w:bookmarkEnd w:id="2589"/>
            </w:del>
          </w:p>
          <w:p w14:paraId="725601E5" w14:textId="77777777" w:rsidR="009F4AC7" w:rsidRPr="004F7283" w:rsidDel="00A609EC" w:rsidRDefault="009F4AC7" w:rsidP="004F7283">
            <w:pPr>
              <w:autoSpaceDE w:val="0"/>
              <w:autoSpaceDN w:val="0"/>
              <w:adjustRightInd w:val="0"/>
              <w:ind w:left="568"/>
              <w:jc w:val="left"/>
              <w:rPr>
                <w:del w:id="2590" w:author="Tekijä"/>
                <w:rFonts w:ascii="Courier New" w:hAnsi="Courier New" w:cs="Courier New"/>
                <w:color w:val="3A37FF"/>
                <w:sz w:val="18"/>
                <w:lang w:eastAsia="fi-FI"/>
              </w:rPr>
            </w:pPr>
            <w:del w:id="2591" w:author="Tekijä">
              <w:r w:rsidRPr="004F7283" w:rsidDel="00A609EC">
                <w:rPr>
                  <w:rFonts w:ascii="Courier New" w:hAnsi="Courier New" w:cs="Courier New"/>
                  <w:color w:val="3A37FF"/>
                  <w:sz w:val="18"/>
                  <w:lang w:eastAsia="fi-FI"/>
                </w:rPr>
                <w:delText>&lt;</w:delText>
              </w:r>
              <w:r w:rsidRPr="004F7283" w:rsidDel="00A609EC">
                <w:rPr>
                  <w:rFonts w:ascii="Courier New" w:hAnsi="Courier New" w:cs="Courier New"/>
                  <w:color w:val="942334"/>
                  <w:sz w:val="18"/>
                  <w:lang w:eastAsia="fi-FI"/>
                </w:rPr>
                <w:delText>content</w:delText>
              </w:r>
              <w:r w:rsidRPr="004F7283" w:rsidDel="00A609EC">
                <w:rPr>
                  <w:rFonts w:ascii="Courier New" w:hAnsi="Courier New" w:cs="Courier New"/>
                  <w:color w:val="3A37FF"/>
                  <w:sz w:val="18"/>
                  <w:lang w:eastAsia="fi-FI"/>
                </w:rPr>
                <w:delText>&gt;</w:delText>
              </w:r>
              <w:r w:rsidRPr="004F7283" w:rsidDel="00A609EC">
                <w:rPr>
                  <w:rFonts w:ascii="Courier New" w:hAnsi="Courier New" w:cs="Courier New"/>
                  <w:color w:val="383739"/>
                  <w:sz w:val="18"/>
                  <w:lang w:eastAsia="fi-FI"/>
                </w:rPr>
                <w:delText>Riskitiedon havainnut henkilö: Pekka Päivystäjä, HLL 1.6.2013 Palveluy</w:delText>
              </w:r>
              <w:r w:rsidRPr="004F7283" w:rsidDel="00A609EC">
                <w:rPr>
                  <w:rFonts w:ascii="Courier New" w:hAnsi="Courier New" w:cs="Courier New"/>
                  <w:color w:val="383739"/>
                  <w:sz w:val="18"/>
                  <w:lang w:eastAsia="fi-FI"/>
                </w:rPr>
                <w:delText>k</w:delText>
              </w:r>
              <w:r w:rsidRPr="004F7283" w:rsidDel="00A609EC">
                <w:rPr>
                  <w:rFonts w:ascii="Courier New" w:hAnsi="Courier New" w:cs="Courier New"/>
                  <w:color w:val="383739"/>
                  <w:sz w:val="18"/>
                  <w:lang w:eastAsia="fi-FI"/>
                </w:rPr>
                <w:delText>sikkö: XXX terveyskeskus</w:delText>
              </w:r>
              <w:r w:rsidRPr="004F7283" w:rsidDel="00A609EC">
                <w:rPr>
                  <w:rFonts w:ascii="Courier New" w:hAnsi="Courier New" w:cs="Courier New"/>
                  <w:color w:val="3A37FF"/>
                  <w:sz w:val="18"/>
                  <w:lang w:eastAsia="fi-FI"/>
                </w:rPr>
                <w:delText>&lt;/</w:delText>
              </w:r>
              <w:r w:rsidRPr="004F7283" w:rsidDel="00A609EC">
                <w:rPr>
                  <w:rFonts w:ascii="Courier New" w:hAnsi="Courier New" w:cs="Courier New"/>
                  <w:color w:val="942334"/>
                  <w:sz w:val="18"/>
                  <w:lang w:eastAsia="fi-FI"/>
                </w:rPr>
                <w:delText>content</w:delText>
              </w:r>
              <w:r w:rsidRPr="004F7283" w:rsidDel="00A609EC">
                <w:rPr>
                  <w:rFonts w:ascii="Courier New" w:hAnsi="Courier New" w:cs="Courier New"/>
                  <w:color w:val="3A37FF"/>
                  <w:sz w:val="18"/>
                  <w:lang w:eastAsia="fi-FI"/>
                </w:rPr>
                <w:delText>&gt;</w:delText>
              </w:r>
              <w:bookmarkStart w:id="2592" w:name="_Toc428350148"/>
              <w:bookmarkEnd w:id="2592"/>
            </w:del>
          </w:p>
          <w:p w14:paraId="68939C2F" w14:textId="77777777" w:rsidR="009F4AC7" w:rsidRPr="004F7283" w:rsidDel="00A609EC" w:rsidRDefault="009F4AC7" w:rsidP="004F7283">
            <w:pPr>
              <w:autoSpaceDE w:val="0"/>
              <w:autoSpaceDN w:val="0"/>
              <w:adjustRightInd w:val="0"/>
              <w:ind w:left="284"/>
              <w:jc w:val="left"/>
              <w:rPr>
                <w:del w:id="2593" w:author="Tekijä"/>
                <w:rFonts w:ascii="Courier New" w:hAnsi="Courier New" w:cs="Courier New"/>
                <w:color w:val="3A37FF"/>
                <w:sz w:val="18"/>
                <w:lang w:eastAsia="fi-FI"/>
              </w:rPr>
            </w:pPr>
            <w:del w:id="2594" w:author="Tekijä">
              <w:r w:rsidRPr="004F7283" w:rsidDel="00A609EC">
                <w:rPr>
                  <w:rFonts w:ascii="Courier New" w:hAnsi="Courier New" w:cs="Courier New"/>
                  <w:color w:val="3A37FF"/>
                  <w:sz w:val="18"/>
                  <w:lang w:eastAsia="fi-FI"/>
                </w:rPr>
                <w:delText>&lt;/</w:delText>
              </w:r>
              <w:r w:rsidRPr="004F7283" w:rsidDel="00A609EC">
                <w:rPr>
                  <w:rFonts w:ascii="Courier New" w:hAnsi="Courier New" w:cs="Courier New"/>
                  <w:color w:val="942334"/>
                  <w:sz w:val="18"/>
                  <w:lang w:eastAsia="fi-FI"/>
                </w:rPr>
                <w:delText>paragraph</w:delText>
              </w:r>
              <w:r w:rsidRPr="004F7283" w:rsidDel="00A609EC">
                <w:rPr>
                  <w:rFonts w:ascii="Courier New" w:hAnsi="Courier New" w:cs="Courier New"/>
                  <w:color w:val="3A37FF"/>
                  <w:sz w:val="18"/>
                  <w:lang w:eastAsia="fi-FI"/>
                </w:rPr>
                <w:delText>&gt;</w:delText>
              </w:r>
              <w:bookmarkStart w:id="2595" w:name="_Toc428350149"/>
              <w:bookmarkEnd w:id="2595"/>
            </w:del>
          </w:p>
          <w:p w14:paraId="01DBA9CB" w14:textId="77777777" w:rsidR="009F4AC7" w:rsidRPr="004F7283" w:rsidDel="00A609EC" w:rsidRDefault="009F4AC7" w:rsidP="004F7283">
            <w:pPr>
              <w:autoSpaceDE w:val="0"/>
              <w:autoSpaceDN w:val="0"/>
              <w:adjustRightInd w:val="0"/>
              <w:ind w:left="284"/>
              <w:jc w:val="left"/>
              <w:rPr>
                <w:del w:id="2596" w:author="Tekijä"/>
                <w:rFonts w:ascii="Courier New" w:hAnsi="Courier New" w:cs="Courier New"/>
                <w:color w:val="3A37FF"/>
                <w:sz w:val="18"/>
                <w:lang w:eastAsia="fi-FI"/>
              </w:rPr>
            </w:pPr>
            <w:del w:id="2597" w:author="Tekijä">
              <w:r w:rsidRPr="004F7283" w:rsidDel="00A609EC">
                <w:rPr>
                  <w:rFonts w:ascii="Courier New" w:hAnsi="Courier New" w:cs="Courier New"/>
                  <w:color w:val="3A37FF"/>
                  <w:sz w:val="18"/>
                  <w:lang w:eastAsia="fi-FI"/>
                </w:rPr>
                <w:delText>&lt;!--</w:delText>
              </w:r>
              <w:r w:rsidRPr="004F7283" w:rsidDel="00A609EC">
                <w:rPr>
                  <w:rFonts w:ascii="Courier New" w:hAnsi="Courier New" w:cs="Courier New"/>
                  <w:iCs/>
                  <w:color w:val="969596"/>
                  <w:sz w:val="18"/>
                  <w:lang w:eastAsia="fi-FI"/>
                </w:rPr>
                <w:delText xml:space="preserve"> Riskin nimi ja kuvaus </w:delText>
              </w:r>
              <w:r w:rsidRPr="004F7283" w:rsidDel="00A609EC">
                <w:rPr>
                  <w:rFonts w:ascii="Courier New" w:hAnsi="Courier New" w:cs="Courier New"/>
                  <w:color w:val="3A37FF"/>
                  <w:sz w:val="18"/>
                  <w:lang w:eastAsia="fi-FI"/>
                </w:rPr>
                <w:delText>--&gt;</w:delText>
              </w:r>
              <w:bookmarkStart w:id="2598" w:name="_Toc428350150"/>
              <w:bookmarkEnd w:id="2598"/>
            </w:del>
          </w:p>
          <w:p w14:paraId="630D87BE" w14:textId="77777777" w:rsidR="009F4AC7" w:rsidRPr="004F7283" w:rsidDel="00A609EC" w:rsidRDefault="009F4AC7" w:rsidP="004F7283">
            <w:pPr>
              <w:autoSpaceDE w:val="0"/>
              <w:autoSpaceDN w:val="0"/>
              <w:adjustRightInd w:val="0"/>
              <w:ind w:left="284"/>
              <w:jc w:val="left"/>
              <w:rPr>
                <w:del w:id="2599" w:author="Tekijä"/>
                <w:rFonts w:ascii="Courier New" w:hAnsi="Courier New" w:cs="Courier New"/>
                <w:color w:val="3A37FF"/>
                <w:sz w:val="18"/>
                <w:lang w:eastAsia="fi-FI"/>
              </w:rPr>
            </w:pPr>
            <w:del w:id="2600" w:author="Tekijä">
              <w:r w:rsidRPr="004F7283" w:rsidDel="00A609EC">
                <w:rPr>
                  <w:rFonts w:ascii="Courier New" w:hAnsi="Courier New" w:cs="Courier New"/>
                  <w:color w:val="3A37FF"/>
                  <w:sz w:val="18"/>
                  <w:lang w:eastAsia="fi-FI"/>
                </w:rPr>
                <w:delText>&lt;</w:delText>
              </w:r>
              <w:r w:rsidRPr="004F7283" w:rsidDel="00A609EC">
                <w:rPr>
                  <w:rFonts w:ascii="Courier New" w:hAnsi="Courier New" w:cs="Courier New"/>
                  <w:color w:val="942334"/>
                  <w:sz w:val="18"/>
                  <w:lang w:eastAsia="fi-FI"/>
                </w:rPr>
                <w:delText>paragraph</w:delText>
              </w:r>
              <w:r w:rsidRPr="004F7283" w:rsidDel="00A609EC">
                <w:rPr>
                  <w:rFonts w:ascii="Courier New" w:hAnsi="Courier New" w:cs="Courier New"/>
                  <w:color w:val="3A37FF"/>
                  <w:sz w:val="18"/>
                  <w:lang w:eastAsia="fi-FI"/>
                </w:rPr>
                <w:delText>&gt;</w:delText>
              </w:r>
              <w:bookmarkStart w:id="2601" w:name="_Toc428350151"/>
              <w:bookmarkEnd w:id="2601"/>
            </w:del>
          </w:p>
          <w:p w14:paraId="191D6A4E" w14:textId="77777777" w:rsidR="009F4AC7" w:rsidRPr="004F7283" w:rsidDel="00A609EC" w:rsidRDefault="009F4AC7" w:rsidP="004F7283">
            <w:pPr>
              <w:autoSpaceDE w:val="0"/>
              <w:autoSpaceDN w:val="0"/>
              <w:adjustRightInd w:val="0"/>
              <w:ind w:left="568"/>
              <w:jc w:val="left"/>
              <w:rPr>
                <w:del w:id="2602" w:author="Tekijä"/>
                <w:rFonts w:ascii="Courier New" w:hAnsi="Courier New" w:cs="Courier New"/>
                <w:color w:val="383739"/>
                <w:sz w:val="18"/>
                <w:lang w:eastAsia="fi-FI"/>
              </w:rPr>
            </w:pPr>
            <w:del w:id="2603" w:author="Tekijä">
              <w:r w:rsidRPr="004F7283" w:rsidDel="00A609EC">
                <w:rPr>
                  <w:rFonts w:ascii="Courier New" w:hAnsi="Courier New" w:cs="Courier New"/>
                  <w:color w:val="3A37FF"/>
                  <w:sz w:val="18"/>
                  <w:lang w:eastAsia="fi-FI"/>
                </w:rPr>
                <w:delText>&lt;</w:delText>
              </w:r>
              <w:r w:rsidRPr="004F7283" w:rsidDel="00A609EC">
                <w:rPr>
                  <w:rFonts w:ascii="Courier New" w:hAnsi="Courier New" w:cs="Courier New"/>
                  <w:color w:val="942334"/>
                  <w:sz w:val="18"/>
                  <w:lang w:eastAsia="fi-FI"/>
                </w:rPr>
                <w:delText>content</w:delText>
              </w:r>
              <w:r w:rsidRPr="004F7283" w:rsidDel="00A609EC">
                <w:rPr>
                  <w:rFonts w:ascii="Courier New" w:hAnsi="Courier New" w:cs="Courier New"/>
                  <w:color w:val="3A37FF"/>
                  <w:sz w:val="18"/>
                  <w:lang w:eastAsia="fi-FI"/>
                </w:rPr>
                <w:delText>&gt;</w:delText>
              </w:r>
              <w:r w:rsidRPr="004F7283" w:rsidDel="00A609EC">
                <w:rPr>
                  <w:rFonts w:ascii="Courier New" w:hAnsi="Courier New" w:cs="Courier New"/>
                  <w:color w:val="383739"/>
                  <w:sz w:val="18"/>
                  <w:lang w:eastAsia="fi-FI"/>
                </w:rPr>
                <w:delText>Diagnoosi: Z88.4 Aikaisemmin esiintynyt puuduteyliherkkyys.</w:delText>
              </w:r>
              <w:bookmarkStart w:id="2604" w:name="_Toc428350152"/>
              <w:bookmarkEnd w:id="2604"/>
            </w:del>
          </w:p>
          <w:p w14:paraId="1883FA7F" w14:textId="77777777" w:rsidR="009F4AC7" w:rsidRPr="004F7283" w:rsidDel="00A609EC" w:rsidRDefault="009F4AC7" w:rsidP="004F7283">
            <w:pPr>
              <w:autoSpaceDE w:val="0"/>
              <w:autoSpaceDN w:val="0"/>
              <w:adjustRightInd w:val="0"/>
              <w:ind w:left="852"/>
              <w:jc w:val="left"/>
              <w:rPr>
                <w:del w:id="2605" w:author="Tekijä"/>
                <w:rFonts w:ascii="Courier New" w:hAnsi="Courier New" w:cs="Courier New"/>
                <w:color w:val="3A37FF"/>
                <w:sz w:val="18"/>
                <w:lang w:eastAsia="fi-FI"/>
              </w:rPr>
            </w:pPr>
            <w:del w:id="2606" w:author="Tekijä">
              <w:r w:rsidRPr="004F7283" w:rsidDel="00A609EC">
                <w:rPr>
                  <w:rFonts w:ascii="Courier New" w:hAnsi="Courier New" w:cs="Courier New"/>
                  <w:color w:val="3A37FF"/>
                  <w:sz w:val="18"/>
                  <w:lang w:eastAsia="fi-FI"/>
                </w:rPr>
                <w:delText>&lt;!--</w:delText>
              </w:r>
              <w:r w:rsidRPr="004F7283" w:rsidDel="00A609EC">
                <w:rPr>
                  <w:rFonts w:ascii="Courier New" w:hAnsi="Courier New" w:cs="Courier New"/>
                  <w:iCs/>
                  <w:color w:val="969596"/>
                  <w:sz w:val="18"/>
                  <w:lang w:eastAsia="fi-FI"/>
                </w:rPr>
                <w:delText xml:space="preserve"> Tässä välissä lääkärin syöttämä tarkenne </w:delText>
              </w:r>
              <w:r w:rsidRPr="004F7283" w:rsidDel="00A609EC">
                <w:rPr>
                  <w:rFonts w:ascii="Courier New" w:hAnsi="Courier New" w:cs="Courier New"/>
                  <w:color w:val="3A37FF"/>
                  <w:sz w:val="18"/>
                  <w:lang w:eastAsia="fi-FI"/>
                </w:rPr>
                <w:delText>--&gt;</w:delText>
              </w:r>
              <w:bookmarkStart w:id="2607" w:name="_Toc428350153"/>
              <w:bookmarkEnd w:id="2607"/>
            </w:del>
          </w:p>
          <w:p w14:paraId="1A2D8A8B" w14:textId="77777777" w:rsidR="009F4AC7" w:rsidRPr="0056620E" w:rsidDel="00A609EC" w:rsidRDefault="009F4AC7" w:rsidP="004F7283">
            <w:pPr>
              <w:autoSpaceDE w:val="0"/>
              <w:autoSpaceDN w:val="0"/>
              <w:adjustRightInd w:val="0"/>
              <w:ind w:left="852"/>
              <w:jc w:val="left"/>
              <w:rPr>
                <w:del w:id="2608" w:author="Tekijä"/>
                <w:rFonts w:ascii="Courier New" w:hAnsi="Courier New" w:cs="Courier New"/>
                <w:color w:val="3A37FF"/>
                <w:sz w:val="18"/>
                <w:lang w:eastAsia="fi-FI"/>
              </w:rPr>
            </w:pPr>
            <w:del w:id="2609" w:author="Tekijä">
              <w:r w:rsidRPr="0056620E" w:rsidDel="00A609EC">
                <w:rPr>
                  <w:rFonts w:ascii="Courier New" w:hAnsi="Courier New" w:cs="Courier New"/>
                  <w:color w:val="3A37FF"/>
                  <w:sz w:val="18"/>
                  <w:lang w:eastAsia="fi-FI"/>
                </w:rPr>
                <w:delText>&lt;</w:delText>
              </w:r>
              <w:r w:rsidRPr="0056620E" w:rsidDel="00A609EC">
                <w:rPr>
                  <w:rFonts w:ascii="Courier New" w:hAnsi="Courier New" w:cs="Courier New"/>
                  <w:color w:val="942334"/>
                  <w:sz w:val="18"/>
                  <w:lang w:eastAsia="fi-FI"/>
                </w:rPr>
                <w:delText>content</w:delText>
              </w:r>
              <w:r w:rsidRPr="0056620E" w:rsidDel="00A609EC">
                <w:rPr>
                  <w:rFonts w:ascii="Courier New" w:hAnsi="Courier New" w:cs="Courier New"/>
                  <w:i/>
                  <w:iCs/>
                  <w:color w:val="308D85"/>
                  <w:sz w:val="18"/>
                  <w:lang w:eastAsia="fi-FI"/>
                </w:rPr>
                <w:delText xml:space="preserve"> </w:delText>
              </w:r>
              <w:r w:rsidRPr="0056620E" w:rsidDel="00A609EC">
                <w:rPr>
                  <w:rFonts w:ascii="Courier New" w:hAnsi="Courier New" w:cs="Courier New"/>
                  <w:color w:val="FF3835"/>
                  <w:sz w:val="18"/>
                  <w:lang w:eastAsia="fi-FI"/>
                </w:rPr>
                <w:delText>styleCode</w:delText>
              </w:r>
              <w:r w:rsidRPr="0056620E" w:rsidDel="00A609EC">
                <w:rPr>
                  <w:rFonts w:ascii="Courier New" w:hAnsi="Courier New" w:cs="Courier New"/>
                  <w:color w:val="3A37FF"/>
                  <w:sz w:val="18"/>
                  <w:lang w:eastAsia="fi-FI"/>
                </w:rPr>
                <w:delText>="</w:delText>
              </w:r>
              <w:r w:rsidRPr="0056620E" w:rsidDel="00A609EC">
                <w:rPr>
                  <w:rFonts w:ascii="Courier New" w:hAnsi="Courier New" w:cs="Courier New"/>
                  <w:color w:val="1A2E39"/>
                  <w:sz w:val="18"/>
                  <w:lang w:eastAsia="fi-FI"/>
                </w:rPr>
                <w:delText>xUnstructured</w:delText>
              </w:r>
              <w:r w:rsidRPr="0056620E" w:rsidDel="00A609EC">
                <w:rPr>
                  <w:rFonts w:ascii="Courier New" w:hAnsi="Courier New" w:cs="Courier New"/>
                  <w:color w:val="3A37FF"/>
                  <w:sz w:val="18"/>
                  <w:lang w:eastAsia="fi-FI"/>
                </w:rPr>
                <w:delText>"</w:delText>
              </w:r>
              <w:r w:rsidRPr="0056620E" w:rsidDel="00A609EC">
                <w:rPr>
                  <w:rFonts w:ascii="Courier New" w:hAnsi="Courier New" w:cs="Courier New"/>
                  <w:i/>
                  <w:iCs/>
                  <w:color w:val="308D85"/>
                  <w:sz w:val="18"/>
                  <w:lang w:eastAsia="fi-FI"/>
                </w:rPr>
                <w:delText xml:space="preserve"> </w:delText>
              </w:r>
              <w:r w:rsidRPr="0056620E" w:rsidDel="00A609EC">
                <w:rPr>
                  <w:rFonts w:ascii="Courier New" w:hAnsi="Courier New" w:cs="Courier New"/>
                  <w:color w:val="FF3835"/>
                  <w:sz w:val="18"/>
                  <w:lang w:eastAsia="fi-FI"/>
                </w:rPr>
                <w:delText>ID</w:delText>
              </w:r>
              <w:r w:rsidRPr="0056620E" w:rsidDel="00A609EC">
                <w:rPr>
                  <w:rFonts w:ascii="Courier New" w:hAnsi="Courier New" w:cs="Courier New"/>
                  <w:color w:val="3A37FF"/>
                  <w:sz w:val="18"/>
                  <w:lang w:eastAsia="fi-FI"/>
                </w:rPr>
                <w:delText>="</w:delText>
              </w:r>
              <w:r w:rsidRPr="0056620E" w:rsidDel="00A609EC">
                <w:rPr>
                  <w:rFonts w:ascii="Courier New" w:hAnsi="Courier New" w:cs="Courier New"/>
                  <w:color w:val="1A2E39"/>
                  <w:sz w:val="18"/>
                  <w:lang w:eastAsia="fi-FI"/>
                </w:rPr>
                <w:delText>OID1.2.246.10.1234567.14.2013.123.100.3.2</w:delText>
              </w:r>
              <w:r w:rsidRPr="0056620E" w:rsidDel="00A609EC">
                <w:rPr>
                  <w:rFonts w:ascii="Courier New" w:hAnsi="Courier New" w:cs="Courier New"/>
                  <w:color w:val="3A37FF"/>
                  <w:sz w:val="18"/>
                  <w:lang w:eastAsia="fi-FI"/>
                </w:rPr>
                <w:delText>"&gt;</w:delText>
              </w:r>
              <w:r w:rsidRPr="0056620E" w:rsidDel="00A609EC">
                <w:rPr>
                  <w:rFonts w:ascii="Courier New" w:hAnsi="Courier New" w:cs="Courier New"/>
                  <w:color w:val="383739"/>
                  <w:sz w:val="18"/>
                  <w:lang w:eastAsia="fi-FI"/>
                </w:rPr>
                <w:delText>Puudutuspistoksen jälkeinen vo</w:delText>
              </w:r>
              <w:r w:rsidRPr="0056620E" w:rsidDel="00A609EC">
                <w:rPr>
                  <w:rFonts w:ascii="Courier New" w:hAnsi="Courier New" w:cs="Courier New"/>
                  <w:color w:val="383739"/>
                  <w:sz w:val="18"/>
                  <w:lang w:eastAsia="fi-FI"/>
                </w:rPr>
                <w:delText>i</w:delText>
              </w:r>
              <w:r w:rsidRPr="0056620E" w:rsidDel="00A609EC">
                <w:rPr>
                  <w:rFonts w:ascii="Courier New" w:hAnsi="Courier New" w:cs="Courier New"/>
                  <w:color w:val="383739"/>
                  <w:sz w:val="18"/>
                  <w:lang w:eastAsia="fi-FI"/>
                </w:rPr>
                <w:delText>makas allergiareaktio.</w:delText>
              </w:r>
              <w:r w:rsidRPr="0056620E" w:rsidDel="00A609EC">
                <w:rPr>
                  <w:rFonts w:ascii="Courier New" w:hAnsi="Courier New" w:cs="Courier New"/>
                  <w:color w:val="3A37FF"/>
                  <w:sz w:val="18"/>
                  <w:lang w:eastAsia="fi-FI"/>
                </w:rPr>
                <w:delText>&lt;/</w:delText>
              </w:r>
              <w:r w:rsidRPr="0056620E" w:rsidDel="00A609EC">
                <w:rPr>
                  <w:rFonts w:ascii="Courier New" w:hAnsi="Courier New" w:cs="Courier New"/>
                  <w:color w:val="942334"/>
                  <w:sz w:val="18"/>
                  <w:lang w:eastAsia="fi-FI"/>
                </w:rPr>
                <w:delText>content</w:delText>
              </w:r>
              <w:r w:rsidRPr="0056620E" w:rsidDel="00A609EC">
                <w:rPr>
                  <w:rFonts w:ascii="Courier New" w:hAnsi="Courier New" w:cs="Courier New"/>
                  <w:color w:val="3A37FF"/>
                  <w:sz w:val="18"/>
                  <w:lang w:eastAsia="fi-FI"/>
                </w:rPr>
                <w:delText>&gt;</w:delText>
              </w:r>
              <w:bookmarkStart w:id="2610" w:name="_Toc428350154"/>
              <w:bookmarkEnd w:id="2610"/>
            </w:del>
          </w:p>
          <w:p w14:paraId="6028B702" w14:textId="77777777" w:rsidR="009F4AC7" w:rsidRPr="0056620E" w:rsidDel="00A609EC" w:rsidRDefault="009F4AC7" w:rsidP="004F7283">
            <w:pPr>
              <w:autoSpaceDE w:val="0"/>
              <w:autoSpaceDN w:val="0"/>
              <w:adjustRightInd w:val="0"/>
              <w:ind w:left="568"/>
              <w:jc w:val="left"/>
              <w:rPr>
                <w:del w:id="2611" w:author="Tekijä"/>
                <w:rFonts w:ascii="Courier New" w:hAnsi="Courier New" w:cs="Courier New"/>
                <w:color w:val="3A37FF"/>
                <w:sz w:val="18"/>
                <w:lang w:eastAsia="fi-FI"/>
              </w:rPr>
            </w:pPr>
            <w:del w:id="2612" w:author="Tekijä">
              <w:r w:rsidRPr="0056620E" w:rsidDel="00A609EC">
                <w:rPr>
                  <w:rFonts w:ascii="Courier New" w:hAnsi="Courier New" w:cs="Courier New"/>
                  <w:color w:val="3A37FF"/>
                  <w:sz w:val="18"/>
                  <w:lang w:eastAsia="fi-FI"/>
                </w:rPr>
                <w:delText>&lt;/</w:delText>
              </w:r>
              <w:r w:rsidRPr="0056620E" w:rsidDel="00A609EC">
                <w:rPr>
                  <w:rFonts w:ascii="Courier New" w:hAnsi="Courier New" w:cs="Courier New"/>
                  <w:color w:val="942334"/>
                  <w:sz w:val="18"/>
                  <w:lang w:eastAsia="fi-FI"/>
                </w:rPr>
                <w:delText>content</w:delText>
              </w:r>
              <w:r w:rsidRPr="0056620E" w:rsidDel="00A609EC">
                <w:rPr>
                  <w:rFonts w:ascii="Courier New" w:hAnsi="Courier New" w:cs="Courier New"/>
                  <w:color w:val="3A37FF"/>
                  <w:sz w:val="18"/>
                  <w:lang w:eastAsia="fi-FI"/>
                </w:rPr>
                <w:delText>&gt;</w:delText>
              </w:r>
              <w:bookmarkStart w:id="2613" w:name="_Toc428350155"/>
              <w:bookmarkEnd w:id="2613"/>
            </w:del>
          </w:p>
          <w:p w14:paraId="1501B0A1" w14:textId="77777777" w:rsidR="009F4AC7" w:rsidRPr="0056620E" w:rsidDel="00A609EC" w:rsidRDefault="009F4AC7" w:rsidP="004F7283">
            <w:pPr>
              <w:autoSpaceDE w:val="0"/>
              <w:autoSpaceDN w:val="0"/>
              <w:adjustRightInd w:val="0"/>
              <w:ind w:left="284"/>
              <w:jc w:val="left"/>
              <w:rPr>
                <w:del w:id="2614" w:author="Tekijä"/>
                <w:rFonts w:ascii="Courier New" w:hAnsi="Courier New" w:cs="Courier New"/>
                <w:color w:val="3A37FF"/>
                <w:sz w:val="18"/>
                <w:lang w:eastAsia="fi-FI"/>
              </w:rPr>
            </w:pPr>
            <w:del w:id="2615" w:author="Tekijä">
              <w:r w:rsidRPr="0056620E" w:rsidDel="00A609EC">
                <w:rPr>
                  <w:rFonts w:ascii="Courier New" w:hAnsi="Courier New" w:cs="Courier New"/>
                  <w:color w:val="3A37FF"/>
                  <w:sz w:val="18"/>
                  <w:lang w:eastAsia="fi-FI"/>
                </w:rPr>
                <w:delText>&lt;/</w:delText>
              </w:r>
              <w:r w:rsidRPr="0056620E" w:rsidDel="00A609EC">
                <w:rPr>
                  <w:rFonts w:ascii="Courier New" w:hAnsi="Courier New" w:cs="Courier New"/>
                  <w:color w:val="942334"/>
                  <w:sz w:val="18"/>
                  <w:lang w:eastAsia="fi-FI"/>
                </w:rPr>
                <w:delText>paragraph</w:delText>
              </w:r>
              <w:r w:rsidRPr="0056620E" w:rsidDel="00A609EC">
                <w:rPr>
                  <w:rFonts w:ascii="Courier New" w:hAnsi="Courier New" w:cs="Courier New"/>
                  <w:color w:val="3A37FF"/>
                  <w:sz w:val="18"/>
                  <w:lang w:eastAsia="fi-FI"/>
                </w:rPr>
                <w:delText>&gt;</w:delText>
              </w:r>
              <w:bookmarkStart w:id="2616" w:name="_Toc428350156"/>
              <w:bookmarkEnd w:id="2616"/>
            </w:del>
          </w:p>
          <w:p w14:paraId="7CE1CF5A" w14:textId="77777777" w:rsidR="009F4AC7" w:rsidRPr="004F7283" w:rsidDel="00A609EC" w:rsidRDefault="009F4AC7" w:rsidP="004F7283">
            <w:pPr>
              <w:autoSpaceDE w:val="0"/>
              <w:autoSpaceDN w:val="0"/>
              <w:adjustRightInd w:val="0"/>
              <w:ind w:left="284"/>
              <w:jc w:val="left"/>
              <w:rPr>
                <w:del w:id="2617" w:author="Tekijä"/>
                <w:rFonts w:ascii="Courier New" w:hAnsi="Courier New" w:cs="Courier New"/>
                <w:color w:val="3A37FF"/>
                <w:sz w:val="18"/>
                <w:lang w:eastAsia="fi-FI"/>
              </w:rPr>
            </w:pPr>
            <w:del w:id="2618" w:author="Tekijä">
              <w:r w:rsidRPr="004F7283" w:rsidDel="00A609EC">
                <w:rPr>
                  <w:rFonts w:ascii="Courier New" w:hAnsi="Courier New" w:cs="Courier New"/>
                  <w:color w:val="3A37FF"/>
                  <w:sz w:val="18"/>
                  <w:lang w:eastAsia="fi-FI"/>
                </w:rPr>
                <w:delText>&lt;!--</w:delText>
              </w:r>
              <w:r w:rsidRPr="004F7283" w:rsidDel="00A609EC">
                <w:rPr>
                  <w:rFonts w:ascii="Courier New" w:hAnsi="Courier New" w:cs="Courier New"/>
                  <w:iCs/>
                  <w:color w:val="969596"/>
                  <w:sz w:val="18"/>
                  <w:lang w:eastAsia="fi-FI"/>
                </w:rPr>
                <w:delText xml:space="preserve"> Riskitiedon aste </w:delText>
              </w:r>
              <w:r w:rsidRPr="004F7283" w:rsidDel="00A609EC">
                <w:rPr>
                  <w:rFonts w:ascii="Courier New" w:hAnsi="Courier New" w:cs="Courier New"/>
                  <w:color w:val="3A37FF"/>
                  <w:sz w:val="18"/>
                  <w:lang w:eastAsia="fi-FI"/>
                </w:rPr>
                <w:delText>--&gt;</w:delText>
              </w:r>
              <w:bookmarkStart w:id="2619" w:name="_Toc428350157"/>
              <w:bookmarkEnd w:id="2619"/>
            </w:del>
          </w:p>
          <w:p w14:paraId="7DDC98BE" w14:textId="77777777" w:rsidR="009F4AC7" w:rsidRPr="004F7283" w:rsidDel="00A609EC" w:rsidRDefault="009F4AC7" w:rsidP="004F7283">
            <w:pPr>
              <w:autoSpaceDE w:val="0"/>
              <w:autoSpaceDN w:val="0"/>
              <w:adjustRightInd w:val="0"/>
              <w:ind w:left="284"/>
              <w:jc w:val="left"/>
              <w:rPr>
                <w:del w:id="2620" w:author="Tekijä"/>
                <w:rFonts w:ascii="Courier New" w:hAnsi="Courier New" w:cs="Courier New"/>
                <w:color w:val="3A37FF"/>
                <w:sz w:val="18"/>
                <w:lang w:eastAsia="fi-FI"/>
              </w:rPr>
            </w:pPr>
            <w:del w:id="2621" w:author="Tekijä">
              <w:r w:rsidRPr="004F7283" w:rsidDel="00A609EC">
                <w:rPr>
                  <w:rFonts w:ascii="Courier New" w:hAnsi="Courier New" w:cs="Courier New"/>
                  <w:color w:val="3A37FF"/>
                  <w:sz w:val="18"/>
                  <w:lang w:eastAsia="fi-FI"/>
                </w:rPr>
                <w:delText>&lt;</w:delText>
              </w:r>
              <w:r w:rsidRPr="004F7283" w:rsidDel="00A609EC">
                <w:rPr>
                  <w:rFonts w:ascii="Courier New" w:hAnsi="Courier New" w:cs="Courier New"/>
                  <w:color w:val="942334"/>
                  <w:sz w:val="18"/>
                  <w:lang w:eastAsia="fi-FI"/>
                </w:rPr>
                <w:delText>paragraph</w:delText>
              </w:r>
              <w:r w:rsidRPr="004F7283" w:rsidDel="00A609EC">
                <w:rPr>
                  <w:rFonts w:ascii="Courier New" w:hAnsi="Courier New" w:cs="Courier New"/>
                  <w:i/>
                  <w:iCs/>
                  <w:color w:val="308D85"/>
                  <w:sz w:val="18"/>
                  <w:lang w:eastAsia="fi-FI"/>
                </w:rPr>
                <w:delText xml:space="preserve"> </w:delText>
              </w:r>
              <w:r w:rsidRPr="004F7283" w:rsidDel="00A609EC">
                <w:rPr>
                  <w:rFonts w:ascii="Courier New" w:hAnsi="Courier New" w:cs="Courier New"/>
                  <w:color w:val="FF3835"/>
                  <w:sz w:val="18"/>
                  <w:lang w:eastAsia="fi-FI"/>
                </w:rPr>
                <w:delText>ID</w:delText>
              </w:r>
              <w:r w:rsidRPr="004F7283" w:rsidDel="00A609EC">
                <w:rPr>
                  <w:rFonts w:ascii="Courier New" w:hAnsi="Courier New" w:cs="Courier New"/>
                  <w:color w:val="3A37FF"/>
                  <w:sz w:val="18"/>
                  <w:lang w:eastAsia="fi-FI"/>
                </w:rPr>
                <w:delText>="</w:delText>
              </w:r>
              <w:r w:rsidRPr="004F7283" w:rsidDel="00A609EC">
                <w:rPr>
                  <w:rFonts w:ascii="Courier New" w:hAnsi="Courier New" w:cs="Courier New"/>
                  <w:color w:val="1A2E39"/>
                  <w:sz w:val="18"/>
                  <w:lang w:eastAsia="fi-FI"/>
                </w:rPr>
                <w:delText>OID1.2.246.10.1234567.14.2013.123.100.3.3</w:delText>
              </w:r>
              <w:r w:rsidRPr="004F7283" w:rsidDel="00A609EC">
                <w:rPr>
                  <w:rFonts w:ascii="Courier New" w:hAnsi="Courier New" w:cs="Courier New"/>
                  <w:color w:val="3A37FF"/>
                  <w:sz w:val="18"/>
                  <w:lang w:eastAsia="fi-FI"/>
                </w:rPr>
                <w:delText>"&gt;</w:delText>
              </w:r>
              <w:bookmarkStart w:id="2622" w:name="_Toc428350158"/>
              <w:bookmarkEnd w:id="2622"/>
            </w:del>
          </w:p>
          <w:p w14:paraId="12DCA457" w14:textId="77777777" w:rsidR="009F4AC7" w:rsidRPr="0056620E" w:rsidDel="00A609EC" w:rsidRDefault="009F4AC7" w:rsidP="004F7283">
            <w:pPr>
              <w:autoSpaceDE w:val="0"/>
              <w:autoSpaceDN w:val="0"/>
              <w:adjustRightInd w:val="0"/>
              <w:ind w:left="568"/>
              <w:jc w:val="left"/>
              <w:rPr>
                <w:del w:id="2623" w:author="Tekijä"/>
                <w:rFonts w:ascii="Courier New" w:hAnsi="Courier New" w:cs="Courier New"/>
                <w:color w:val="3A37FF"/>
                <w:sz w:val="18"/>
                <w:lang w:eastAsia="fi-FI"/>
              </w:rPr>
            </w:pPr>
            <w:del w:id="2624" w:author="Tekijä">
              <w:r w:rsidRPr="0056620E" w:rsidDel="00A609EC">
                <w:rPr>
                  <w:rFonts w:ascii="Courier New" w:hAnsi="Courier New" w:cs="Courier New"/>
                  <w:color w:val="3A37FF"/>
                  <w:sz w:val="18"/>
                  <w:lang w:eastAsia="fi-FI"/>
                </w:rPr>
                <w:delText>&lt;</w:delText>
              </w:r>
              <w:r w:rsidRPr="0056620E" w:rsidDel="00A609EC">
                <w:rPr>
                  <w:rFonts w:ascii="Courier New" w:hAnsi="Courier New" w:cs="Courier New"/>
                  <w:color w:val="942334"/>
                  <w:sz w:val="18"/>
                  <w:lang w:eastAsia="fi-FI"/>
                </w:rPr>
                <w:delText>caption</w:delText>
              </w:r>
              <w:r w:rsidRPr="0056620E" w:rsidDel="00A609EC">
                <w:rPr>
                  <w:rFonts w:ascii="Courier New" w:hAnsi="Courier New" w:cs="Courier New"/>
                  <w:color w:val="3A37FF"/>
                  <w:sz w:val="18"/>
                  <w:lang w:eastAsia="fi-FI"/>
                </w:rPr>
                <w:delText>&gt;</w:delText>
              </w:r>
              <w:r w:rsidRPr="0056620E" w:rsidDel="00A609EC">
                <w:rPr>
                  <w:rFonts w:ascii="Courier New" w:hAnsi="Courier New" w:cs="Courier New"/>
                  <w:color w:val="383739"/>
                  <w:sz w:val="18"/>
                  <w:lang w:eastAsia="fi-FI"/>
                </w:rPr>
                <w:delText>Riskitiedon aste</w:delText>
              </w:r>
              <w:r w:rsidRPr="0056620E" w:rsidDel="00A609EC">
                <w:rPr>
                  <w:rFonts w:ascii="Courier New" w:hAnsi="Courier New" w:cs="Courier New"/>
                  <w:color w:val="3A37FF"/>
                  <w:sz w:val="18"/>
                  <w:lang w:eastAsia="fi-FI"/>
                </w:rPr>
                <w:delText>&lt;/</w:delText>
              </w:r>
              <w:r w:rsidRPr="0056620E" w:rsidDel="00A609EC">
                <w:rPr>
                  <w:rFonts w:ascii="Courier New" w:hAnsi="Courier New" w:cs="Courier New"/>
                  <w:color w:val="942334"/>
                  <w:sz w:val="18"/>
                  <w:lang w:eastAsia="fi-FI"/>
                </w:rPr>
                <w:delText>caption</w:delText>
              </w:r>
              <w:r w:rsidRPr="0056620E" w:rsidDel="00A609EC">
                <w:rPr>
                  <w:rFonts w:ascii="Courier New" w:hAnsi="Courier New" w:cs="Courier New"/>
                  <w:color w:val="3A37FF"/>
                  <w:sz w:val="18"/>
                  <w:lang w:eastAsia="fi-FI"/>
                </w:rPr>
                <w:delText>&gt;</w:delText>
              </w:r>
              <w:bookmarkStart w:id="2625" w:name="_Toc428350159"/>
              <w:bookmarkEnd w:id="2625"/>
            </w:del>
          </w:p>
          <w:p w14:paraId="35996610" w14:textId="77777777" w:rsidR="009F4AC7" w:rsidRPr="0056620E" w:rsidDel="00A609EC" w:rsidRDefault="009F4AC7" w:rsidP="004F7283">
            <w:pPr>
              <w:autoSpaceDE w:val="0"/>
              <w:autoSpaceDN w:val="0"/>
              <w:adjustRightInd w:val="0"/>
              <w:ind w:left="568"/>
              <w:jc w:val="left"/>
              <w:rPr>
                <w:del w:id="2626" w:author="Tekijä"/>
                <w:rFonts w:ascii="Courier New" w:hAnsi="Courier New" w:cs="Courier New"/>
                <w:color w:val="3A37FF"/>
                <w:sz w:val="18"/>
                <w:lang w:eastAsia="fi-FI"/>
              </w:rPr>
            </w:pPr>
            <w:del w:id="2627" w:author="Tekijä">
              <w:r w:rsidRPr="0056620E" w:rsidDel="00A609EC">
                <w:rPr>
                  <w:rFonts w:ascii="Courier New" w:hAnsi="Courier New" w:cs="Courier New"/>
                  <w:color w:val="3A37FF"/>
                  <w:sz w:val="18"/>
                  <w:lang w:eastAsia="fi-FI"/>
                </w:rPr>
                <w:delText>&lt;</w:delText>
              </w:r>
              <w:r w:rsidRPr="0056620E" w:rsidDel="00A609EC">
                <w:rPr>
                  <w:rFonts w:ascii="Courier New" w:hAnsi="Courier New" w:cs="Courier New"/>
                  <w:color w:val="942334"/>
                  <w:sz w:val="18"/>
                  <w:lang w:eastAsia="fi-FI"/>
                </w:rPr>
                <w:delText>content</w:delText>
              </w:r>
              <w:r w:rsidRPr="0056620E" w:rsidDel="00A609EC">
                <w:rPr>
                  <w:rFonts w:ascii="Courier New" w:hAnsi="Courier New" w:cs="Courier New"/>
                  <w:color w:val="3A37FF"/>
                  <w:sz w:val="18"/>
                  <w:lang w:eastAsia="fi-FI"/>
                </w:rPr>
                <w:delText>&gt;</w:delText>
              </w:r>
              <w:r w:rsidRPr="0056620E" w:rsidDel="00A609EC">
                <w:rPr>
                  <w:rFonts w:ascii="Courier New" w:hAnsi="Courier New" w:cs="Courier New"/>
                  <w:color w:val="383739"/>
                  <w:sz w:val="18"/>
                  <w:lang w:eastAsia="fi-FI"/>
                </w:rPr>
                <w:delText>aste...</w:delText>
              </w:r>
              <w:r w:rsidRPr="0056620E" w:rsidDel="00A609EC">
                <w:rPr>
                  <w:rFonts w:ascii="Courier New" w:hAnsi="Courier New" w:cs="Courier New"/>
                  <w:color w:val="3A37FF"/>
                  <w:sz w:val="18"/>
                  <w:lang w:eastAsia="fi-FI"/>
                </w:rPr>
                <w:delText>&lt;/</w:delText>
              </w:r>
              <w:r w:rsidRPr="0056620E" w:rsidDel="00A609EC">
                <w:rPr>
                  <w:rFonts w:ascii="Courier New" w:hAnsi="Courier New" w:cs="Courier New"/>
                  <w:color w:val="942334"/>
                  <w:sz w:val="18"/>
                  <w:lang w:eastAsia="fi-FI"/>
                </w:rPr>
                <w:delText>content</w:delText>
              </w:r>
              <w:r w:rsidRPr="0056620E" w:rsidDel="00A609EC">
                <w:rPr>
                  <w:rFonts w:ascii="Courier New" w:hAnsi="Courier New" w:cs="Courier New"/>
                  <w:color w:val="3A37FF"/>
                  <w:sz w:val="18"/>
                  <w:lang w:eastAsia="fi-FI"/>
                </w:rPr>
                <w:delText>&gt;</w:delText>
              </w:r>
              <w:bookmarkStart w:id="2628" w:name="_Toc428350160"/>
              <w:bookmarkEnd w:id="2628"/>
            </w:del>
          </w:p>
          <w:p w14:paraId="58ED4017" w14:textId="77777777" w:rsidR="009F4AC7" w:rsidRPr="004F7283" w:rsidDel="00A609EC" w:rsidRDefault="009F4AC7" w:rsidP="004F7283">
            <w:pPr>
              <w:autoSpaceDE w:val="0"/>
              <w:autoSpaceDN w:val="0"/>
              <w:adjustRightInd w:val="0"/>
              <w:ind w:left="284"/>
              <w:jc w:val="left"/>
              <w:rPr>
                <w:del w:id="2629" w:author="Tekijä"/>
                <w:rFonts w:ascii="Courier New" w:hAnsi="Courier New" w:cs="Courier New"/>
                <w:color w:val="3A37FF"/>
                <w:sz w:val="18"/>
                <w:lang w:eastAsia="fi-FI"/>
              </w:rPr>
            </w:pPr>
            <w:del w:id="2630" w:author="Tekijä">
              <w:r w:rsidRPr="004F7283" w:rsidDel="00A609EC">
                <w:rPr>
                  <w:rFonts w:ascii="Courier New" w:hAnsi="Courier New" w:cs="Courier New"/>
                  <w:color w:val="3A37FF"/>
                  <w:sz w:val="18"/>
                  <w:lang w:eastAsia="fi-FI"/>
                </w:rPr>
                <w:delText>&lt;/</w:delText>
              </w:r>
              <w:r w:rsidRPr="004F7283" w:rsidDel="00A609EC">
                <w:rPr>
                  <w:rFonts w:ascii="Courier New" w:hAnsi="Courier New" w:cs="Courier New"/>
                  <w:color w:val="942334"/>
                  <w:sz w:val="18"/>
                  <w:lang w:eastAsia="fi-FI"/>
                </w:rPr>
                <w:delText>paragraph</w:delText>
              </w:r>
              <w:r w:rsidRPr="004F7283" w:rsidDel="00A609EC">
                <w:rPr>
                  <w:rFonts w:ascii="Courier New" w:hAnsi="Courier New" w:cs="Courier New"/>
                  <w:color w:val="3A37FF"/>
                  <w:sz w:val="18"/>
                  <w:lang w:eastAsia="fi-FI"/>
                </w:rPr>
                <w:delText>&gt;</w:delText>
              </w:r>
              <w:bookmarkStart w:id="2631" w:name="_Toc428350161"/>
              <w:bookmarkEnd w:id="2631"/>
            </w:del>
          </w:p>
          <w:p w14:paraId="20C088C0" w14:textId="77777777" w:rsidR="009F4AC7" w:rsidRPr="004F7283" w:rsidDel="00A609EC" w:rsidRDefault="009F4AC7" w:rsidP="004F7283">
            <w:pPr>
              <w:autoSpaceDE w:val="0"/>
              <w:autoSpaceDN w:val="0"/>
              <w:adjustRightInd w:val="0"/>
              <w:ind w:left="284"/>
              <w:jc w:val="left"/>
              <w:rPr>
                <w:del w:id="2632" w:author="Tekijä"/>
                <w:rFonts w:ascii="Courier New" w:hAnsi="Courier New" w:cs="Courier New"/>
                <w:color w:val="3A37FF"/>
                <w:sz w:val="18"/>
                <w:lang w:eastAsia="fi-FI"/>
              </w:rPr>
            </w:pPr>
            <w:del w:id="2633" w:author="Tekijä">
              <w:r w:rsidRPr="004F7283" w:rsidDel="00A609EC">
                <w:rPr>
                  <w:rFonts w:ascii="Courier New" w:hAnsi="Courier New" w:cs="Courier New"/>
                  <w:color w:val="3A37FF"/>
                  <w:sz w:val="18"/>
                  <w:lang w:eastAsia="fi-FI"/>
                </w:rPr>
                <w:delText>&lt;!--</w:delText>
              </w:r>
              <w:r w:rsidRPr="004F7283" w:rsidDel="00A609EC">
                <w:rPr>
                  <w:rFonts w:ascii="Courier New" w:hAnsi="Courier New" w:cs="Courier New"/>
                  <w:iCs/>
                  <w:color w:val="969596"/>
                  <w:sz w:val="18"/>
                  <w:lang w:eastAsia="fi-FI"/>
                </w:rPr>
                <w:delText xml:space="preserve"> Riskitiedon tyyppi </w:delText>
              </w:r>
              <w:r w:rsidRPr="004F7283" w:rsidDel="00A609EC">
                <w:rPr>
                  <w:rFonts w:ascii="Courier New" w:hAnsi="Courier New" w:cs="Courier New"/>
                  <w:color w:val="3A37FF"/>
                  <w:sz w:val="18"/>
                  <w:lang w:eastAsia="fi-FI"/>
                </w:rPr>
                <w:delText>--&gt;</w:delText>
              </w:r>
              <w:bookmarkStart w:id="2634" w:name="_Toc428350162"/>
              <w:bookmarkEnd w:id="2634"/>
            </w:del>
          </w:p>
          <w:p w14:paraId="154AF1CA" w14:textId="77777777" w:rsidR="009F4AC7" w:rsidRPr="004F7283" w:rsidDel="00A609EC" w:rsidRDefault="009F4AC7" w:rsidP="004F7283">
            <w:pPr>
              <w:autoSpaceDE w:val="0"/>
              <w:autoSpaceDN w:val="0"/>
              <w:adjustRightInd w:val="0"/>
              <w:ind w:left="284"/>
              <w:jc w:val="left"/>
              <w:rPr>
                <w:del w:id="2635" w:author="Tekijä"/>
                <w:rFonts w:ascii="Courier New" w:hAnsi="Courier New" w:cs="Courier New"/>
                <w:color w:val="3A37FF"/>
                <w:sz w:val="18"/>
                <w:lang w:eastAsia="fi-FI"/>
              </w:rPr>
            </w:pPr>
            <w:del w:id="2636" w:author="Tekijä">
              <w:r w:rsidRPr="004F7283" w:rsidDel="00A609EC">
                <w:rPr>
                  <w:rFonts w:ascii="Courier New" w:hAnsi="Courier New" w:cs="Courier New"/>
                  <w:color w:val="3A37FF"/>
                  <w:sz w:val="18"/>
                  <w:lang w:eastAsia="fi-FI"/>
                </w:rPr>
                <w:delText>&lt;</w:delText>
              </w:r>
              <w:r w:rsidRPr="004F7283" w:rsidDel="00A609EC">
                <w:rPr>
                  <w:rFonts w:ascii="Courier New" w:hAnsi="Courier New" w:cs="Courier New"/>
                  <w:color w:val="942334"/>
                  <w:sz w:val="18"/>
                  <w:lang w:eastAsia="fi-FI"/>
                </w:rPr>
                <w:delText>paragraph</w:delText>
              </w:r>
              <w:r w:rsidRPr="004F7283" w:rsidDel="00A609EC">
                <w:rPr>
                  <w:rFonts w:ascii="Courier New" w:hAnsi="Courier New" w:cs="Courier New"/>
                  <w:i/>
                  <w:iCs/>
                  <w:color w:val="308D85"/>
                  <w:sz w:val="18"/>
                  <w:lang w:eastAsia="fi-FI"/>
                </w:rPr>
                <w:delText xml:space="preserve"> </w:delText>
              </w:r>
              <w:r w:rsidRPr="004F7283" w:rsidDel="00A609EC">
                <w:rPr>
                  <w:rFonts w:ascii="Courier New" w:hAnsi="Courier New" w:cs="Courier New"/>
                  <w:color w:val="FF3835"/>
                  <w:sz w:val="18"/>
                  <w:lang w:eastAsia="fi-FI"/>
                </w:rPr>
                <w:delText>ID</w:delText>
              </w:r>
              <w:r w:rsidRPr="004F7283" w:rsidDel="00A609EC">
                <w:rPr>
                  <w:rFonts w:ascii="Courier New" w:hAnsi="Courier New" w:cs="Courier New"/>
                  <w:color w:val="3A37FF"/>
                  <w:sz w:val="18"/>
                  <w:lang w:eastAsia="fi-FI"/>
                </w:rPr>
                <w:delText>="</w:delText>
              </w:r>
              <w:r w:rsidRPr="004F7283" w:rsidDel="00A609EC">
                <w:rPr>
                  <w:rFonts w:ascii="Courier New" w:hAnsi="Courier New" w:cs="Courier New"/>
                  <w:color w:val="1A2E39"/>
                  <w:sz w:val="18"/>
                  <w:lang w:eastAsia="fi-FI"/>
                </w:rPr>
                <w:delText>OID1.2.246.10.1234567.14.2013.123.100.3.4</w:delText>
              </w:r>
              <w:r w:rsidRPr="004F7283" w:rsidDel="00A609EC">
                <w:rPr>
                  <w:rFonts w:ascii="Courier New" w:hAnsi="Courier New" w:cs="Courier New"/>
                  <w:color w:val="3A37FF"/>
                  <w:sz w:val="18"/>
                  <w:lang w:eastAsia="fi-FI"/>
                </w:rPr>
                <w:delText>"&gt;</w:delText>
              </w:r>
              <w:bookmarkStart w:id="2637" w:name="_Toc428350163"/>
              <w:bookmarkEnd w:id="2637"/>
            </w:del>
          </w:p>
          <w:p w14:paraId="772A8328" w14:textId="77777777" w:rsidR="009F4AC7" w:rsidRPr="0056620E" w:rsidDel="00A609EC" w:rsidRDefault="009F4AC7" w:rsidP="004F7283">
            <w:pPr>
              <w:autoSpaceDE w:val="0"/>
              <w:autoSpaceDN w:val="0"/>
              <w:adjustRightInd w:val="0"/>
              <w:ind w:left="568"/>
              <w:jc w:val="left"/>
              <w:rPr>
                <w:del w:id="2638" w:author="Tekijä"/>
                <w:rFonts w:ascii="Courier New" w:hAnsi="Courier New" w:cs="Courier New"/>
                <w:color w:val="3A37FF"/>
                <w:sz w:val="18"/>
                <w:lang w:eastAsia="fi-FI"/>
              </w:rPr>
            </w:pPr>
            <w:del w:id="2639" w:author="Tekijä">
              <w:r w:rsidRPr="0056620E" w:rsidDel="00A609EC">
                <w:rPr>
                  <w:rFonts w:ascii="Courier New" w:hAnsi="Courier New" w:cs="Courier New"/>
                  <w:color w:val="3A37FF"/>
                  <w:sz w:val="18"/>
                  <w:lang w:eastAsia="fi-FI"/>
                </w:rPr>
                <w:delText>&lt;</w:delText>
              </w:r>
              <w:r w:rsidRPr="0056620E" w:rsidDel="00A609EC">
                <w:rPr>
                  <w:rFonts w:ascii="Courier New" w:hAnsi="Courier New" w:cs="Courier New"/>
                  <w:color w:val="942334"/>
                  <w:sz w:val="18"/>
                  <w:lang w:eastAsia="fi-FI"/>
                </w:rPr>
                <w:delText>caption</w:delText>
              </w:r>
              <w:r w:rsidRPr="0056620E" w:rsidDel="00A609EC">
                <w:rPr>
                  <w:rFonts w:ascii="Courier New" w:hAnsi="Courier New" w:cs="Courier New"/>
                  <w:color w:val="3A37FF"/>
                  <w:sz w:val="18"/>
                  <w:lang w:eastAsia="fi-FI"/>
                </w:rPr>
                <w:delText>&gt;</w:delText>
              </w:r>
              <w:r w:rsidRPr="0056620E" w:rsidDel="00A609EC">
                <w:rPr>
                  <w:rFonts w:ascii="Courier New" w:hAnsi="Courier New" w:cs="Courier New"/>
                  <w:color w:val="383739"/>
                  <w:sz w:val="18"/>
                  <w:lang w:eastAsia="fi-FI"/>
                </w:rPr>
                <w:delText>Riskitiedon tyyppi</w:delText>
              </w:r>
              <w:r w:rsidRPr="0056620E" w:rsidDel="00A609EC">
                <w:rPr>
                  <w:rFonts w:ascii="Courier New" w:hAnsi="Courier New" w:cs="Courier New"/>
                  <w:color w:val="3A37FF"/>
                  <w:sz w:val="18"/>
                  <w:lang w:eastAsia="fi-FI"/>
                </w:rPr>
                <w:delText>&lt;/</w:delText>
              </w:r>
              <w:r w:rsidRPr="0056620E" w:rsidDel="00A609EC">
                <w:rPr>
                  <w:rFonts w:ascii="Courier New" w:hAnsi="Courier New" w:cs="Courier New"/>
                  <w:color w:val="942334"/>
                  <w:sz w:val="18"/>
                  <w:lang w:eastAsia="fi-FI"/>
                </w:rPr>
                <w:delText>caption</w:delText>
              </w:r>
              <w:r w:rsidRPr="0056620E" w:rsidDel="00A609EC">
                <w:rPr>
                  <w:rFonts w:ascii="Courier New" w:hAnsi="Courier New" w:cs="Courier New"/>
                  <w:color w:val="3A37FF"/>
                  <w:sz w:val="18"/>
                  <w:lang w:eastAsia="fi-FI"/>
                </w:rPr>
                <w:delText>&gt;</w:delText>
              </w:r>
              <w:bookmarkStart w:id="2640" w:name="_Toc428350164"/>
              <w:bookmarkEnd w:id="2640"/>
            </w:del>
          </w:p>
          <w:p w14:paraId="34F69F40" w14:textId="77777777" w:rsidR="009F4AC7" w:rsidRPr="0056620E" w:rsidDel="00A609EC" w:rsidRDefault="009F4AC7" w:rsidP="004F7283">
            <w:pPr>
              <w:autoSpaceDE w:val="0"/>
              <w:autoSpaceDN w:val="0"/>
              <w:adjustRightInd w:val="0"/>
              <w:ind w:left="568"/>
              <w:jc w:val="left"/>
              <w:rPr>
                <w:del w:id="2641" w:author="Tekijä"/>
                <w:rFonts w:ascii="Courier New" w:hAnsi="Courier New" w:cs="Courier New"/>
                <w:color w:val="3A37FF"/>
                <w:sz w:val="18"/>
                <w:lang w:eastAsia="fi-FI"/>
              </w:rPr>
            </w:pPr>
            <w:del w:id="2642" w:author="Tekijä">
              <w:r w:rsidRPr="0056620E" w:rsidDel="00A609EC">
                <w:rPr>
                  <w:rFonts w:ascii="Courier New" w:hAnsi="Courier New" w:cs="Courier New"/>
                  <w:color w:val="3A37FF"/>
                  <w:sz w:val="18"/>
                  <w:lang w:eastAsia="fi-FI"/>
                </w:rPr>
                <w:delText>&lt;</w:delText>
              </w:r>
              <w:r w:rsidRPr="0056620E" w:rsidDel="00A609EC">
                <w:rPr>
                  <w:rFonts w:ascii="Courier New" w:hAnsi="Courier New" w:cs="Courier New"/>
                  <w:color w:val="942334"/>
                  <w:sz w:val="18"/>
                  <w:lang w:eastAsia="fi-FI"/>
                </w:rPr>
                <w:delText>content</w:delText>
              </w:r>
              <w:r w:rsidRPr="0056620E" w:rsidDel="00A609EC">
                <w:rPr>
                  <w:rFonts w:ascii="Courier New" w:hAnsi="Courier New" w:cs="Courier New"/>
                  <w:color w:val="3A37FF"/>
                  <w:sz w:val="18"/>
                  <w:lang w:eastAsia="fi-FI"/>
                </w:rPr>
                <w:delText>&gt;</w:delText>
              </w:r>
              <w:r w:rsidRPr="0056620E" w:rsidDel="00A609EC">
                <w:rPr>
                  <w:rFonts w:ascii="Courier New" w:hAnsi="Courier New" w:cs="Courier New"/>
                  <w:color w:val="383739"/>
                  <w:sz w:val="18"/>
                  <w:lang w:eastAsia="fi-FI"/>
                </w:rPr>
                <w:delText>tyyppi...</w:delText>
              </w:r>
              <w:r w:rsidRPr="0056620E" w:rsidDel="00A609EC">
                <w:rPr>
                  <w:rFonts w:ascii="Courier New" w:hAnsi="Courier New" w:cs="Courier New"/>
                  <w:color w:val="3A37FF"/>
                  <w:sz w:val="18"/>
                  <w:lang w:eastAsia="fi-FI"/>
                </w:rPr>
                <w:delText>&lt;/</w:delText>
              </w:r>
              <w:r w:rsidRPr="0056620E" w:rsidDel="00A609EC">
                <w:rPr>
                  <w:rFonts w:ascii="Courier New" w:hAnsi="Courier New" w:cs="Courier New"/>
                  <w:color w:val="942334"/>
                  <w:sz w:val="18"/>
                  <w:lang w:eastAsia="fi-FI"/>
                </w:rPr>
                <w:delText>content</w:delText>
              </w:r>
              <w:r w:rsidRPr="0056620E" w:rsidDel="00A609EC">
                <w:rPr>
                  <w:rFonts w:ascii="Courier New" w:hAnsi="Courier New" w:cs="Courier New"/>
                  <w:color w:val="3A37FF"/>
                  <w:sz w:val="18"/>
                  <w:lang w:eastAsia="fi-FI"/>
                </w:rPr>
                <w:delText>&gt;</w:delText>
              </w:r>
              <w:bookmarkStart w:id="2643" w:name="_Toc428350165"/>
              <w:bookmarkEnd w:id="2643"/>
            </w:del>
          </w:p>
          <w:p w14:paraId="74482EB1" w14:textId="77777777" w:rsidR="009F4AC7" w:rsidRPr="004F7283" w:rsidDel="00A609EC" w:rsidRDefault="009F4AC7" w:rsidP="004F7283">
            <w:pPr>
              <w:autoSpaceDE w:val="0"/>
              <w:autoSpaceDN w:val="0"/>
              <w:adjustRightInd w:val="0"/>
              <w:ind w:left="284"/>
              <w:jc w:val="left"/>
              <w:rPr>
                <w:del w:id="2644" w:author="Tekijä"/>
                <w:rFonts w:ascii="Courier New" w:hAnsi="Courier New" w:cs="Courier New"/>
                <w:color w:val="3A37FF"/>
                <w:sz w:val="18"/>
                <w:lang w:eastAsia="fi-FI"/>
              </w:rPr>
            </w:pPr>
            <w:del w:id="2645" w:author="Tekijä">
              <w:r w:rsidRPr="004F7283" w:rsidDel="00A609EC">
                <w:rPr>
                  <w:rFonts w:ascii="Courier New" w:hAnsi="Courier New" w:cs="Courier New"/>
                  <w:color w:val="3A37FF"/>
                  <w:sz w:val="18"/>
                  <w:lang w:eastAsia="fi-FI"/>
                </w:rPr>
                <w:delText>&lt;/</w:delText>
              </w:r>
              <w:r w:rsidRPr="004F7283" w:rsidDel="00A609EC">
                <w:rPr>
                  <w:rFonts w:ascii="Courier New" w:hAnsi="Courier New" w:cs="Courier New"/>
                  <w:color w:val="942334"/>
                  <w:sz w:val="18"/>
                  <w:lang w:eastAsia="fi-FI"/>
                </w:rPr>
                <w:delText>paragraph</w:delText>
              </w:r>
              <w:r w:rsidRPr="004F7283" w:rsidDel="00A609EC">
                <w:rPr>
                  <w:rFonts w:ascii="Courier New" w:hAnsi="Courier New" w:cs="Courier New"/>
                  <w:color w:val="3A37FF"/>
                  <w:sz w:val="18"/>
                  <w:lang w:eastAsia="fi-FI"/>
                </w:rPr>
                <w:delText>&gt;</w:delText>
              </w:r>
              <w:bookmarkStart w:id="2646" w:name="_Toc428350166"/>
              <w:bookmarkEnd w:id="2646"/>
            </w:del>
          </w:p>
          <w:p w14:paraId="10343158" w14:textId="77777777" w:rsidR="009F4AC7" w:rsidRPr="004F7283" w:rsidDel="00A609EC" w:rsidRDefault="009F4AC7" w:rsidP="004F7283">
            <w:pPr>
              <w:autoSpaceDE w:val="0"/>
              <w:autoSpaceDN w:val="0"/>
              <w:adjustRightInd w:val="0"/>
              <w:ind w:left="284"/>
              <w:jc w:val="left"/>
              <w:rPr>
                <w:del w:id="2647" w:author="Tekijä"/>
                <w:rFonts w:ascii="Courier New" w:hAnsi="Courier New" w:cs="Courier New"/>
                <w:color w:val="3A37FF"/>
                <w:sz w:val="18"/>
                <w:lang w:eastAsia="fi-FI"/>
              </w:rPr>
            </w:pPr>
            <w:del w:id="2648" w:author="Tekijä">
              <w:r w:rsidRPr="004F7283" w:rsidDel="00A609EC">
                <w:rPr>
                  <w:rFonts w:ascii="Courier New" w:hAnsi="Courier New" w:cs="Courier New"/>
                  <w:color w:val="3A37FF"/>
                  <w:sz w:val="18"/>
                  <w:lang w:eastAsia="fi-FI"/>
                </w:rPr>
                <w:delText>&lt;</w:delText>
              </w:r>
              <w:r w:rsidRPr="004F7283" w:rsidDel="00A609EC">
                <w:rPr>
                  <w:rFonts w:ascii="Courier New" w:hAnsi="Courier New" w:cs="Courier New"/>
                  <w:color w:val="942334"/>
                  <w:sz w:val="18"/>
                  <w:lang w:eastAsia="fi-FI"/>
                </w:rPr>
                <w:delText>paragraph</w:delText>
              </w:r>
              <w:r w:rsidRPr="004F7283" w:rsidDel="00A609EC">
                <w:rPr>
                  <w:rFonts w:ascii="Courier New" w:hAnsi="Courier New" w:cs="Courier New"/>
                  <w:color w:val="3A37FF"/>
                  <w:sz w:val="18"/>
                  <w:lang w:eastAsia="fi-FI"/>
                </w:rPr>
                <w:delText>&gt;</w:delText>
              </w:r>
              <w:bookmarkStart w:id="2649" w:name="_Toc428350167"/>
              <w:bookmarkEnd w:id="2649"/>
            </w:del>
          </w:p>
          <w:p w14:paraId="3D55A5F4" w14:textId="77777777" w:rsidR="009F4AC7" w:rsidRPr="004F7283" w:rsidDel="00A609EC" w:rsidRDefault="009F4AC7" w:rsidP="004F7283">
            <w:pPr>
              <w:autoSpaceDE w:val="0"/>
              <w:autoSpaceDN w:val="0"/>
              <w:adjustRightInd w:val="0"/>
              <w:ind w:left="568"/>
              <w:jc w:val="left"/>
              <w:rPr>
                <w:del w:id="2650" w:author="Tekijä"/>
                <w:rFonts w:ascii="Courier New" w:hAnsi="Courier New" w:cs="Courier New"/>
                <w:color w:val="3A37FF"/>
                <w:sz w:val="18"/>
                <w:lang w:eastAsia="fi-FI"/>
              </w:rPr>
            </w:pPr>
            <w:del w:id="2651" w:author="Tekijä">
              <w:r w:rsidRPr="004F7283" w:rsidDel="00A609EC">
                <w:rPr>
                  <w:rFonts w:ascii="Courier New" w:hAnsi="Courier New" w:cs="Courier New"/>
                  <w:color w:val="3A37FF"/>
                  <w:sz w:val="18"/>
                  <w:lang w:eastAsia="fi-FI"/>
                </w:rPr>
                <w:delText>&lt;!--</w:delText>
              </w:r>
              <w:r w:rsidRPr="004F7283" w:rsidDel="00A609EC">
                <w:rPr>
                  <w:rFonts w:ascii="Courier New" w:hAnsi="Courier New" w:cs="Courier New"/>
                  <w:iCs/>
                  <w:color w:val="969596"/>
                  <w:sz w:val="18"/>
                  <w:lang w:eastAsia="fi-FI"/>
                </w:rPr>
                <w:delText xml:space="preserve"> ATC-koodi, ja perässä lääkärin syöttämä tieto lääkkeestä </w:delText>
              </w:r>
              <w:r w:rsidRPr="004F7283" w:rsidDel="00A609EC">
                <w:rPr>
                  <w:rFonts w:ascii="Courier New" w:hAnsi="Courier New" w:cs="Courier New"/>
                  <w:color w:val="3A37FF"/>
                  <w:sz w:val="18"/>
                  <w:lang w:eastAsia="fi-FI"/>
                </w:rPr>
                <w:delText>--&gt;</w:delText>
              </w:r>
              <w:bookmarkStart w:id="2652" w:name="_Toc428350168"/>
              <w:bookmarkEnd w:id="2652"/>
            </w:del>
          </w:p>
          <w:p w14:paraId="19CC6932" w14:textId="77777777" w:rsidR="009F4AC7" w:rsidRPr="0056620E" w:rsidDel="00A609EC" w:rsidRDefault="009F4AC7" w:rsidP="004F7283">
            <w:pPr>
              <w:autoSpaceDE w:val="0"/>
              <w:autoSpaceDN w:val="0"/>
              <w:adjustRightInd w:val="0"/>
              <w:ind w:left="568"/>
              <w:jc w:val="left"/>
              <w:rPr>
                <w:del w:id="2653" w:author="Tekijä"/>
                <w:rFonts w:ascii="Courier New" w:hAnsi="Courier New" w:cs="Courier New"/>
                <w:color w:val="3A37FF"/>
                <w:sz w:val="18"/>
                <w:lang w:eastAsia="fi-FI"/>
              </w:rPr>
            </w:pPr>
            <w:del w:id="2654" w:author="Tekijä">
              <w:r w:rsidRPr="0056620E" w:rsidDel="00A609EC">
                <w:rPr>
                  <w:rFonts w:ascii="Courier New" w:hAnsi="Courier New" w:cs="Courier New"/>
                  <w:color w:val="3A37FF"/>
                  <w:sz w:val="18"/>
                  <w:lang w:eastAsia="fi-FI"/>
                </w:rPr>
                <w:delText>&lt;</w:delText>
              </w:r>
              <w:r w:rsidRPr="0056620E" w:rsidDel="00A609EC">
                <w:rPr>
                  <w:rFonts w:ascii="Courier New" w:hAnsi="Courier New" w:cs="Courier New"/>
                  <w:color w:val="942334"/>
                  <w:sz w:val="18"/>
                  <w:lang w:eastAsia="fi-FI"/>
                </w:rPr>
                <w:delText>content</w:delText>
              </w:r>
              <w:r w:rsidRPr="0056620E" w:rsidDel="00A609EC">
                <w:rPr>
                  <w:rFonts w:ascii="Courier New" w:hAnsi="Courier New" w:cs="Courier New"/>
                  <w:i/>
                  <w:iCs/>
                  <w:color w:val="308D85"/>
                  <w:sz w:val="18"/>
                  <w:lang w:eastAsia="fi-FI"/>
                </w:rPr>
                <w:delText xml:space="preserve"> </w:delText>
              </w:r>
              <w:r w:rsidRPr="0056620E" w:rsidDel="00A609EC">
                <w:rPr>
                  <w:rFonts w:ascii="Courier New" w:hAnsi="Courier New" w:cs="Courier New"/>
                  <w:color w:val="FF3835"/>
                  <w:sz w:val="18"/>
                  <w:lang w:eastAsia="fi-FI"/>
                </w:rPr>
                <w:delText>ID</w:delText>
              </w:r>
              <w:r w:rsidRPr="0056620E" w:rsidDel="00A609EC">
                <w:rPr>
                  <w:rFonts w:ascii="Courier New" w:hAnsi="Courier New" w:cs="Courier New"/>
                  <w:color w:val="3A37FF"/>
                  <w:sz w:val="18"/>
                  <w:lang w:eastAsia="fi-FI"/>
                </w:rPr>
                <w:delText>="</w:delText>
              </w:r>
              <w:r w:rsidRPr="0056620E" w:rsidDel="00A609EC">
                <w:rPr>
                  <w:rFonts w:ascii="Courier New" w:hAnsi="Courier New" w:cs="Courier New"/>
                  <w:color w:val="1A2E39"/>
                  <w:sz w:val="18"/>
                  <w:lang w:eastAsia="fi-FI"/>
                </w:rPr>
                <w:delText>OID1.2.246.10.1234567.14.2013.123.100.3.5</w:delText>
              </w:r>
              <w:r w:rsidRPr="0056620E" w:rsidDel="00A609EC">
                <w:rPr>
                  <w:rFonts w:ascii="Courier New" w:hAnsi="Courier New" w:cs="Courier New"/>
                  <w:color w:val="3A37FF"/>
                  <w:sz w:val="18"/>
                  <w:lang w:eastAsia="fi-FI"/>
                </w:rPr>
                <w:delText>"&gt;</w:delText>
              </w:r>
              <w:r w:rsidRPr="0056620E" w:rsidDel="00A609EC">
                <w:rPr>
                  <w:rFonts w:ascii="Courier New" w:hAnsi="Courier New" w:cs="Courier New"/>
                  <w:color w:val="383739"/>
                  <w:sz w:val="18"/>
                  <w:lang w:eastAsia="fi-FI"/>
                </w:rPr>
                <w:delText xml:space="preserve">ATC-koodi: N01BB58, lääke: </w:delText>
              </w:r>
              <w:r w:rsidRPr="0056620E" w:rsidDel="00A609EC">
                <w:rPr>
                  <w:rFonts w:ascii="Courier New" w:hAnsi="Courier New" w:cs="Courier New"/>
                  <w:color w:val="3A37FF"/>
                  <w:sz w:val="18"/>
                  <w:lang w:eastAsia="fi-FI"/>
                </w:rPr>
                <w:delText>&lt;</w:delText>
              </w:r>
              <w:r w:rsidRPr="0056620E" w:rsidDel="00A609EC">
                <w:rPr>
                  <w:rFonts w:ascii="Courier New" w:hAnsi="Courier New" w:cs="Courier New"/>
                  <w:color w:val="942334"/>
                  <w:sz w:val="18"/>
                  <w:lang w:eastAsia="fi-FI"/>
                </w:rPr>
                <w:delText>content</w:delText>
              </w:r>
              <w:r w:rsidRPr="0056620E" w:rsidDel="00A609EC">
                <w:rPr>
                  <w:rFonts w:ascii="Courier New" w:hAnsi="Courier New" w:cs="Courier New"/>
                  <w:i/>
                  <w:iCs/>
                  <w:color w:val="308D85"/>
                  <w:sz w:val="18"/>
                  <w:lang w:eastAsia="fi-FI"/>
                </w:rPr>
                <w:delText xml:space="preserve"> </w:delText>
              </w:r>
              <w:r w:rsidRPr="0056620E" w:rsidDel="00A609EC">
                <w:rPr>
                  <w:rFonts w:ascii="Courier New" w:hAnsi="Courier New" w:cs="Courier New"/>
                  <w:color w:val="FF3835"/>
                  <w:sz w:val="18"/>
                  <w:lang w:eastAsia="fi-FI"/>
                </w:rPr>
                <w:delText>styleCode</w:delText>
              </w:r>
              <w:r w:rsidRPr="0056620E" w:rsidDel="00A609EC">
                <w:rPr>
                  <w:rFonts w:ascii="Courier New" w:hAnsi="Courier New" w:cs="Courier New"/>
                  <w:color w:val="3A37FF"/>
                  <w:sz w:val="18"/>
                  <w:lang w:eastAsia="fi-FI"/>
                </w:rPr>
                <w:delText>="</w:delText>
              </w:r>
              <w:r w:rsidRPr="0056620E" w:rsidDel="00A609EC">
                <w:rPr>
                  <w:rFonts w:ascii="Courier New" w:hAnsi="Courier New" w:cs="Courier New"/>
                  <w:color w:val="1A2E39"/>
                  <w:sz w:val="18"/>
                  <w:lang w:eastAsia="fi-FI"/>
                </w:rPr>
                <w:delText>xUnstructured</w:delText>
              </w:r>
              <w:r w:rsidRPr="0056620E" w:rsidDel="00A609EC">
                <w:rPr>
                  <w:rFonts w:ascii="Courier New" w:hAnsi="Courier New" w:cs="Courier New"/>
                  <w:color w:val="3A37FF"/>
                  <w:sz w:val="18"/>
                  <w:lang w:eastAsia="fi-FI"/>
                </w:rPr>
                <w:delText>"</w:delText>
              </w:r>
              <w:r w:rsidRPr="0056620E" w:rsidDel="00A609EC">
                <w:rPr>
                  <w:rFonts w:ascii="Courier New" w:hAnsi="Courier New" w:cs="Courier New"/>
                  <w:i/>
                  <w:iCs/>
                  <w:color w:val="308D85"/>
                  <w:sz w:val="18"/>
                  <w:lang w:eastAsia="fi-FI"/>
                </w:rPr>
                <w:delText xml:space="preserve"> </w:delText>
              </w:r>
              <w:r w:rsidRPr="0056620E" w:rsidDel="00A609EC">
                <w:rPr>
                  <w:rFonts w:ascii="Courier New" w:hAnsi="Courier New" w:cs="Courier New"/>
                  <w:color w:val="FF3835"/>
                  <w:sz w:val="18"/>
                  <w:lang w:eastAsia="fi-FI"/>
                </w:rPr>
                <w:delText>ID</w:delText>
              </w:r>
              <w:r w:rsidRPr="0056620E" w:rsidDel="00A609EC">
                <w:rPr>
                  <w:rFonts w:ascii="Courier New" w:hAnsi="Courier New" w:cs="Courier New"/>
                  <w:color w:val="3A37FF"/>
                  <w:sz w:val="18"/>
                  <w:lang w:eastAsia="fi-FI"/>
                </w:rPr>
                <w:delText>="</w:delText>
              </w:r>
              <w:r w:rsidRPr="0056620E" w:rsidDel="00A609EC">
                <w:rPr>
                  <w:rFonts w:ascii="Courier New" w:hAnsi="Courier New" w:cs="Courier New"/>
                  <w:color w:val="1A2E39"/>
                  <w:sz w:val="18"/>
                  <w:lang w:eastAsia="fi-FI"/>
                </w:rPr>
                <w:delText>OID1.2.246.10.1234567.14.2013.123.3.6</w:delText>
              </w:r>
              <w:r w:rsidRPr="0056620E" w:rsidDel="00A609EC">
                <w:rPr>
                  <w:rFonts w:ascii="Courier New" w:hAnsi="Courier New" w:cs="Courier New"/>
                  <w:color w:val="3A37FF"/>
                  <w:sz w:val="18"/>
                  <w:lang w:eastAsia="fi-FI"/>
                </w:rPr>
                <w:delText>"&gt;</w:delText>
              </w:r>
              <w:r w:rsidRPr="0056620E" w:rsidDel="00A609EC">
                <w:rPr>
                  <w:rFonts w:ascii="Courier New" w:hAnsi="Courier New" w:cs="Courier New"/>
                  <w:color w:val="383739"/>
                  <w:sz w:val="18"/>
                  <w:lang w:eastAsia="fi-FI"/>
                </w:rPr>
                <w:delText>Ubistesin 40 mg/ml + 5 mikrogra</w:delText>
              </w:r>
              <w:r w:rsidRPr="0056620E" w:rsidDel="00A609EC">
                <w:rPr>
                  <w:rFonts w:ascii="Courier New" w:hAnsi="Courier New" w:cs="Courier New"/>
                  <w:color w:val="383739"/>
                  <w:sz w:val="18"/>
                  <w:lang w:eastAsia="fi-FI"/>
                </w:rPr>
                <w:delText>m</w:delText>
              </w:r>
              <w:r w:rsidRPr="0056620E" w:rsidDel="00A609EC">
                <w:rPr>
                  <w:rFonts w:ascii="Courier New" w:hAnsi="Courier New" w:cs="Courier New"/>
                  <w:color w:val="383739"/>
                  <w:sz w:val="18"/>
                  <w:lang w:eastAsia="fi-FI"/>
                </w:rPr>
                <w:delText>maa/ml.</w:delText>
              </w:r>
              <w:r w:rsidRPr="0056620E" w:rsidDel="00A609EC">
                <w:rPr>
                  <w:rFonts w:ascii="Courier New" w:hAnsi="Courier New" w:cs="Courier New"/>
                  <w:color w:val="3A37FF"/>
                  <w:sz w:val="18"/>
                  <w:lang w:eastAsia="fi-FI"/>
                </w:rPr>
                <w:delText>&lt;/</w:delText>
              </w:r>
              <w:r w:rsidRPr="0056620E" w:rsidDel="00A609EC">
                <w:rPr>
                  <w:rFonts w:ascii="Courier New" w:hAnsi="Courier New" w:cs="Courier New"/>
                  <w:color w:val="942334"/>
                  <w:sz w:val="18"/>
                  <w:lang w:eastAsia="fi-FI"/>
                </w:rPr>
                <w:delText>content</w:delText>
              </w:r>
              <w:r w:rsidRPr="0056620E" w:rsidDel="00A609EC">
                <w:rPr>
                  <w:rFonts w:ascii="Courier New" w:hAnsi="Courier New" w:cs="Courier New"/>
                  <w:color w:val="3A37FF"/>
                  <w:sz w:val="18"/>
                  <w:lang w:eastAsia="fi-FI"/>
                </w:rPr>
                <w:delText>&gt;</w:delText>
              </w:r>
              <w:bookmarkStart w:id="2655" w:name="_Toc428350169"/>
              <w:bookmarkEnd w:id="2655"/>
            </w:del>
          </w:p>
          <w:p w14:paraId="51EC57B0" w14:textId="77777777" w:rsidR="009F4AC7" w:rsidRPr="004F7283" w:rsidDel="00A609EC" w:rsidRDefault="009F4AC7" w:rsidP="004F7283">
            <w:pPr>
              <w:autoSpaceDE w:val="0"/>
              <w:autoSpaceDN w:val="0"/>
              <w:adjustRightInd w:val="0"/>
              <w:ind w:left="568"/>
              <w:jc w:val="left"/>
              <w:rPr>
                <w:del w:id="2656" w:author="Tekijä"/>
                <w:rFonts w:ascii="Courier New" w:hAnsi="Courier New" w:cs="Courier New"/>
                <w:color w:val="3A37FF"/>
                <w:sz w:val="18"/>
                <w:lang w:eastAsia="fi-FI"/>
              </w:rPr>
            </w:pPr>
            <w:del w:id="2657" w:author="Tekijä">
              <w:r w:rsidRPr="004F7283" w:rsidDel="00A609EC">
                <w:rPr>
                  <w:rFonts w:ascii="Courier New" w:hAnsi="Courier New" w:cs="Courier New"/>
                  <w:color w:val="3A37FF"/>
                  <w:sz w:val="18"/>
                  <w:lang w:eastAsia="fi-FI"/>
                </w:rPr>
                <w:delText>&lt;/</w:delText>
              </w:r>
              <w:r w:rsidRPr="004F7283" w:rsidDel="00A609EC">
                <w:rPr>
                  <w:rFonts w:ascii="Courier New" w:hAnsi="Courier New" w:cs="Courier New"/>
                  <w:color w:val="942334"/>
                  <w:sz w:val="18"/>
                  <w:lang w:eastAsia="fi-FI"/>
                </w:rPr>
                <w:delText>content</w:delText>
              </w:r>
              <w:r w:rsidRPr="004F7283" w:rsidDel="00A609EC">
                <w:rPr>
                  <w:rFonts w:ascii="Courier New" w:hAnsi="Courier New" w:cs="Courier New"/>
                  <w:color w:val="3A37FF"/>
                  <w:sz w:val="18"/>
                  <w:lang w:eastAsia="fi-FI"/>
                </w:rPr>
                <w:delText>&gt;</w:delText>
              </w:r>
              <w:bookmarkStart w:id="2658" w:name="_Toc428350170"/>
              <w:bookmarkEnd w:id="2658"/>
            </w:del>
          </w:p>
          <w:p w14:paraId="72ECE170" w14:textId="77777777" w:rsidR="009F4AC7" w:rsidRPr="004F7283" w:rsidDel="00A609EC" w:rsidRDefault="009F4AC7" w:rsidP="004F7283">
            <w:pPr>
              <w:autoSpaceDE w:val="0"/>
              <w:autoSpaceDN w:val="0"/>
              <w:adjustRightInd w:val="0"/>
              <w:ind w:left="284"/>
              <w:jc w:val="left"/>
              <w:rPr>
                <w:del w:id="2659" w:author="Tekijä"/>
                <w:rFonts w:ascii="Courier New" w:hAnsi="Courier New" w:cs="Courier New"/>
                <w:color w:val="3A37FF"/>
                <w:sz w:val="18"/>
                <w:lang w:eastAsia="fi-FI"/>
              </w:rPr>
            </w:pPr>
            <w:del w:id="2660" w:author="Tekijä">
              <w:r w:rsidRPr="004F7283" w:rsidDel="00A609EC">
                <w:rPr>
                  <w:rFonts w:ascii="Courier New" w:hAnsi="Courier New" w:cs="Courier New"/>
                  <w:color w:val="3A37FF"/>
                  <w:sz w:val="18"/>
                  <w:lang w:eastAsia="fi-FI"/>
                </w:rPr>
                <w:delText>&lt;/</w:delText>
              </w:r>
              <w:r w:rsidRPr="004F7283" w:rsidDel="00A609EC">
                <w:rPr>
                  <w:rFonts w:ascii="Courier New" w:hAnsi="Courier New" w:cs="Courier New"/>
                  <w:color w:val="942334"/>
                  <w:sz w:val="18"/>
                  <w:lang w:eastAsia="fi-FI"/>
                </w:rPr>
                <w:delText>paragraph</w:delText>
              </w:r>
              <w:r w:rsidRPr="004F7283" w:rsidDel="00A609EC">
                <w:rPr>
                  <w:rFonts w:ascii="Courier New" w:hAnsi="Courier New" w:cs="Courier New"/>
                  <w:color w:val="3A37FF"/>
                  <w:sz w:val="18"/>
                  <w:lang w:eastAsia="fi-FI"/>
                </w:rPr>
                <w:delText>&gt;</w:delText>
              </w:r>
              <w:bookmarkStart w:id="2661" w:name="_Toc428350171"/>
              <w:bookmarkEnd w:id="2661"/>
            </w:del>
          </w:p>
          <w:p w14:paraId="0491721D" w14:textId="77777777" w:rsidR="009F4AC7" w:rsidRPr="004F7283" w:rsidDel="00A609EC" w:rsidRDefault="009F4AC7" w:rsidP="004F7283">
            <w:pPr>
              <w:autoSpaceDE w:val="0"/>
              <w:autoSpaceDN w:val="0"/>
              <w:adjustRightInd w:val="0"/>
              <w:ind w:left="284"/>
              <w:jc w:val="left"/>
              <w:rPr>
                <w:del w:id="2662" w:author="Tekijä"/>
                <w:rFonts w:ascii="Courier New" w:hAnsi="Courier New" w:cs="Courier New"/>
                <w:color w:val="3A37FF"/>
                <w:sz w:val="18"/>
                <w:lang w:eastAsia="fi-FI"/>
              </w:rPr>
            </w:pPr>
            <w:del w:id="2663" w:author="Tekijä">
              <w:r w:rsidRPr="004F7283" w:rsidDel="00A609EC">
                <w:rPr>
                  <w:rFonts w:ascii="Courier New" w:hAnsi="Courier New" w:cs="Courier New"/>
                  <w:color w:val="3A37FF"/>
                  <w:sz w:val="18"/>
                  <w:lang w:eastAsia="fi-FI"/>
                </w:rPr>
                <w:delText>&lt;</w:delText>
              </w:r>
              <w:r w:rsidRPr="004F7283" w:rsidDel="00A609EC">
                <w:rPr>
                  <w:rFonts w:ascii="Courier New" w:hAnsi="Courier New" w:cs="Courier New"/>
                  <w:color w:val="942334"/>
                  <w:sz w:val="18"/>
                  <w:lang w:eastAsia="fi-FI"/>
                </w:rPr>
                <w:delText>paragraph</w:delText>
              </w:r>
              <w:r w:rsidRPr="004F7283" w:rsidDel="00A609EC">
                <w:rPr>
                  <w:rFonts w:ascii="Courier New" w:hAnsi="Courier New" w:cs="Courier New"/>
                  <w:color w:val="3A37FF"/>
                  <w:sz w:val="18"/>
                  <w:lang w:eastAsia="fi-FI"/>
                </w:rPr>
                <w:delText>&gt;</w:delText>
              </w:r>
              <w:bookmarkStart w:id="2664" w:name="_Toc428350172"/>
              <w:bookmarkEnd w:id="2664"/>
            </w:del>
          </w:p>
          <w:p w14:paraId="5AD36FB7" w14:textId="77777777" w:rsidR="009F4AC7" w:rsidRPr="004F7283" w:rsidDel="00A609EC" w:rsidRDefault="009F4AC7" w:rsidP="004F7283">
            <w:pPr>
              <w:autoSpaceDE w:val="0"/>
              <w:autoSpaceDN w:val="0"/>
              <w:adjustRightInd w:val="0"/>
              <w:ind w:left="284"/>
              <w:jc w:val="left"/>
              <w:rPr>
                <w:del w:id="2665" w:author="Tekijä"/>
                <w:rFonts w:ascii="Courier New" w:hAnsi="Courier New" w:cs="Courier New"/>
                <w:color w:val="3A37FF"/>
                <w:sz w:val="18"/>
                <w:lang w:eastAsia="fi-FI"/>
              </w:rPr>
            </w:pPr>
            <w:del w:id="2666" w:author="Tekijä">
              <w:r w:rsidRPr="004F7283" w:rsidDel="00A609EC">
                <w:rPr>
                  <w:rFonts w:ascii="Courier New" w:hAnsi="Courier New" w:cs="Courier New"/>
                  <w:iCs/>
                  <w:color w:val="308D85"/>
                  <w:sz w:val="18"/>
                  <w:lang w:eastAsia="fi-FI"/>
                </w:rPr>
                <w:tab/>
              </w:r>
              <w:r w:rsidRPr="004F7283" w:rsidDel="00A609EC">
                <w:rPr>
                  <w:rFonts w:ascii="Courier New" w:hAnsi="Courier New" w:cs="Courier New"/>
                  <w:color w:val="3A37FF"/>
                  <w:sz w:val="18"/>
                  <w:lang w:eastAsia="fi-FI"/>
                </w:rPr>
                <w:delText>&lt;!--</w:delText>
              </w:r>
              <w:r w:rsidRPr="004F7283" w:rsidDel="00A609EC">
                <w:rPr>
                  <w:rFonts w:ascii="Courier New" w:hAnsi="Courier New" w:cs="Courier New"/>
                  <w:iCs/>
                  <w:color w:val="969596"/>
                  <w:sz w:val="18"/>
                  <w:lang w:eastAsia="fi-FI"/>
                </w:rPr>
                <w:delText xml:space="preserve"> Selite, riskin huomiointi potilaan hoidossa </w:delText>
              </w:r>
              <w:r w:rsidRPr="004F7283" w:rsidDel="00A609EC">
                <w:rPr>
                  <w:rFonts w:ascii="Courier New" w:hAnsi="Courier New" w:cs="Courier New"/>
                  <w:color w:val="3A37FF"/>
                  <w:sz w:val="18"/>
                  <w:lang w:eastAsia="fi-FI"/>
                </w:rPr>
                <w:delText>--&gt;</w:delText>
              </w:r>
              <w:bookmarkStart w:id="2667" w:name="_Toc428350173"/>
              <w:bookmarkEnd w:id="2667"/>
            </w:del>
          </w:p>
          <w:p w14:paraId="7C71AD9F" w14:textId="77777777" w:rsidR="009F4AC7" w:rsidRPr="004F7283" w:rsidDel="00A609EC" w:rsidRDefault="009F4AC7" w:rsidP="004F7283">
            <w:pPr>
              <w:autoSpaceDE w:val="0"/>
              <w:autoSpaceDN w:val="0"/>
              <w:adjustRightInd w:val="0"/>
              <w:ind w:left="568"/>
              <w:jc w:val="left"/>
              <w:rPr>
                <w:del w:id="2668" w:author="Tekijä"/>
                <w:rFonts w:ascii="Courier New" w:hAnsi="Courier New" w:cs="Courier New"/>
                <w:color w:val="3A37FF"/>
                <w:sz w:val="18"/>
                <w:lang w:eastAsia="fi-FI"/>
              </w:rPr>
            </w:pPr>
            <w:del w:id="2669" w:author="Tekijä">
              <w:r w:rsidRPr="004F7283" w:rsidDel="00A609EC">
                <w:rPr>
                  <w:rFonts w:ascii="Courier New" w:hAnsi="Courier New" w:cs="Courier New"/>
                  <w:color w:val="3A37FF"/>
                  <w:sz w:val="18"/>
                  <w:lang w:eastAsia="fi-FI"/>
                </w:rPr>
                <w:delText>&lt;</w:delText>
              </w:r>
              <w:r w:rsidRPr="004F7283" w:rsidDel="00A609EC">
                <w:rPr>
                  <w:rFonts w:ascii="Courier New" w:hAnsi="Courier New" w:cs="Courier New"/>
                  <w:color w:val="942334"/>
                  <w:sz w:val="18"/>
                  <w:lang w:eastAsia="fi-FI"/>
                </w:rPr>
                <w:delText>content</w:delText>
              </w:r>
              <w:r w:rsidRPr="004F7283" w:rsidDel="00A609EC">
                <w:rPr>
                  <w:rFonts w:ascii="Courier New" w:hAnsi="Courier New" w:cs="Courier New"/>
                  <w:i/>
                  <w:iCs/>
                  <w:color w:val="308D85"/>
                  <w:sz w:val="18"/>
                  <w:lang w:eastAsia="fi-FI"/>
                </w:rPr>
                <w:delText xml:space="preserve"> </w:delText>
              </w:r>
              <w:r w:rsidRPr="004F7283" w:rsidDel="00A609EC">
                <w:rPr>
                  <w:rFonts w:ascii="Courier New" w:hAnsi="Courier New" w:cs="Courier New"/>
                  <w:color w:val="FF3835"/>
                  <w:sz w:val="18"/>
                  <w:lang w:eastAsia="fi-FI"/>
                </w:rPr>
                <w:delText>styleCode</w:delText>
              </w:r>
              <w:r w:rsidRPr="004F7283" w:rsidDel="00A609EC">
                <w:rPr>
                  <w:rFonts w:ascii="Courier New" w:hAnsi="Courier New" w:cs="Courier New"/>
                  <w:color w:val="3A37FF"/>
                  <w:sz w:val="18"/>
                  <w:lang w:eastAsia="fi-FI"/>
                </w:rPr>
                <w:delText>="</w:delText>
              </w:r>
              <w:r w:rsidRPr="004F7283" w:rsidDel="00A609EC">
                <w:rPr>
                  <w:rFonts w:ascii="Courier New" w:hAnsi="Courier New" w:cs="Courier New"/>
                  <w:color w:val="1A2E39"/>
                  <w:sz w:val="18"/>
                  <w:lang w:eastAsia="fi-FI"/>
                </w:rPr>
                <w:delText>xUnstructured</w:delText>
              </w:r>
              <w:r w:rsidRPr="004F7283" w:rsidDel="00A609EC">
                <w:rPr>
                  <w:rFonts w:ascii="Courier New" w:hAnsi="Courier New" w:cs="Courier New"/>
                  <w:color w:val="3A37FF"/>
                  <w:sz w:val="18"/>
                  <w:lang w:eastAsia="fi-FI"/>
                </w:rPr>
                <w:delText>"</w:delText>
              </w:r>
              <w:r w:rsidRPr="004F7283" w:rsidDel="00A609EC">
                <w:rPr>
                  <w:rFonts w:ascii="Courier New" w:hAnsi="Courier New" w:cs="Courier New"/>
                  <w:i/>
                  <w:iCs/>
                  <w:color w:val="308D85"/>
                  <w:sz w:val="18"/>
                  <w:lang w:eastAsia="fi-FI"/>
                </w:rPr>
                <w:delText xml:space="preserve"> </w:delText>
              </w:r>
              <w:r w:rsidRPr="004F7283" w:rsidDel="00A609EC">
                <w:rPr>
                  <w:rFonts w:ascii="Courier New" w:hAnsi="Courier New" w:cs="Courier New"/>
                  <w:color w:val="FF3835"/>
                  <w:sz w:val="18"/>
                  <w:lang w:eastAsia="fi-FI"/>
                </w:rPr>
                <w:delText>ID</w:delText>
              </w:r>
              <w:r w:rsidRPr="004F7283" w:rsidDel="00A609EC">
                <w:rPr>
                  <w:rFonts w:ascii="Courier New" w:hAnsi="Courier New" w:cs="Courier New"/>
                  <w:color w:val="3A37FF"/>
                  <w:sz w:val="18"/>
                  <w:lang w:eastAsia="fi-FI"/>
                </w:rPr>
                <w:delText>="</w:delText>
              </w:r>
              <w:r w:rsidRPr="004F7283" w:rsidDel="00A609EC">
                <w:rPr>
                  <w:rFonts w:ascii="Courier New" w:hAnsi="Courier New" w:cs="Courier New"/>
                  <w:color w:val="1A2E39"/>
                  <w:sz w:val="18"/>
                  <w:lang w:eastAsia="fi-FI"/>
                </w:rPr>
                <w:delText>OID1.2.246.10.1234567.14.2013.123.100.3.7</w:delText>
              </w:r>
              <w:r w:rsidRPr="004F7283" w:rsidDel="00A609EC">
                <w:rPr>
                  <w:rFonts w:ascii="Courier New" w:hAnsi="Courier New" w:cs="Courier New"/>
                  <w:color w:val="3A37FF"/>
                  <w:sz w:val="18"/>
                  <w:lang w:eastAsia="fi-FI"/>
                </w:rPr>
                <w:delText>"&gt;</w:delText>
              </w:r>
              <w:r w:rsidRPr="004F7283" w:rsidDel="00A609EC">
                <w:rPr>
                  <w:rFonts w:ascii="Courier New" w:hAnsi="Courier New" w:cs="Courier New"/>
                  <w:color w:val="383739"/>
                  <w:sz w:val="18"/>
                  <w:lang w:eastAsia="fi-FI"/>
                </w:rPr>
                <w:delText>Ei saa käyttää mainittua puud</w:delText>
              </w:r>
              <w:r w:rsidRPr="004F7283" w:rsidDel="00A609EC">
                <w:rPr>
                  <w:rFonts w:ascii="Courier New" w:hAnsi="Courier New" w:cs="Courier New"/>
                  <w:color w:val="383739"/>
                  <w:sz w:val="18"/>
                  <w:lang w:eastAsia="fi-FI"/>
                </w:rPr>
                <w:delText>u</w:delText>
              </w:r>
              <w:r w:rsidRPr="004F7283" w:rsidDel="00A609EC">
                <w:rPr>
                  <w:rFonts w:ascii="Courier New" w:hAnsi="Courier New" w:cs="Courier New"/>
                  <w:color w:val="383739"/>
                  <w:sz w:val="18"/>
                  <w:lang w:eastAsia="fi-FI"/>
                </w:rPr>
                <w:delText>tusainetta!</w:delText>
              </w:r>
              <w:r w:rsidRPr="004F7283" w:rsidDel="00A609EC">
                <w:rPr>
                  <w:rFonts w:ascii="Courier New" w:hAnsi="Courier New" w:cs="Courier New"/>
                  <w:color w:val="3A37FF"/>
                  <w:sz w:val="18"/>
                  <w:lang w:eastAsia="fi-FI"/>
                </w:rPr>
                <w:delText>&lt;/</w:delText>
              </w:r>
              <w:r w:rsidRPr="004F7283" w:rsidDel="00A609EC">
                <w:rPr>
                  <w:rFonts w:ascii="Courier New" w:hAnsi="Courier New" w:cs="Courier New"/>
                  <w:color w:val="942334"/>
                  <w:sz w:val="18"/>
                  <w:lang w:eastAsia="fi-FI"/>
                </w:rPr>
                <w:delText>content</w:delText>
              </w:r>
              <w:r w:rsidRPr="004F7283" w:rsidDel="00A609EC">
                <w:rPr>
                  <w:rFonts w:ascii="Courier New" w:hAnsi="Courier New" w:cs="Courier New"/>
                  <w:color w:val="3A37FF"/>
                  <w:sz w:val="18"/>
                  <w:lang w:eastAsia="fi-FI"/>
                </w:rPr>
                <w:delText>&gt;</w:delText>
              </w:r>
              <w:bookmarkStart w:id="2670" w:name="_Toc428350174"/>
              <w:bookmarkEnd w:id="2670"/>
            </w:del>
          </w:p>
          <w:p w14:paraId="301EAD6A" w14:textId="77777777" w:rsidR="009F4AC7" w:rsidRPr="0056620E" w:rsidDel="00A609EC" w:rsidRDefault="009F4AC7" w:rsidP="004F7283">
            <w:pPr>
              <w:autoSpaceDE w:val="0"/>
              <w:autoSpaceDN w:val="0"/>
              <w:adjustRightInd w:val="0"/>
              <w:ind w:left="284"/>
              <w:jc w:val="left"/>
              <w:rPr>
                <w:del w:id="2671" w:author="Tekijä"/>
                <w:rFonts w:ascii="Courier New" w:hAnsi="Courier New" w:cs="Courier New"/>
                <w:color w:val="3A37FF"/>
                <w:sz w:val="18"/>
                <w:lang w:eastAsia="fi-FI"/>
              </w:rPr>
            </w:pPr>
            <w:del w:id="2672" w:author="Tekijä">
              <w:r w:rsidRPr="0056620E" w:rsidDel="00A609EC">
                <w:rPr>
                  <w:rFonts w:ascii="Courier New" w:hAnsi="Courier New" w:cs="Courier New"/>
                  <w:color w:val="3A37FF"/>
                  <w:sz w:val="18"/>
                  <w:lang w:eastAsia="fi-FI"/>
                </w:rPr>
                <w:delText>&lt;/</w:delText>
              </w:r>
              <w:r w:rsidRPr="0056620E" w:rsidDel="00A609EC">
                <w:rPr>
                  <w:rFonts w:ascii="Courier New" w:hAnsi="Courier New" w:cs="Courier New"/>
                  <w:color w:val="942334"/>
                  <w:sz w:val="18"/>
                  <w:lang w:eastAsia="fi-FI"/>
                </w:rPr>
                <w:delText>paragraph</w:delText>
              </w:r>
              <w:r w:rsidRPr="0056620E" w:rsidDel="00A609EC">
                <w:rPr>
                  <w:rFonts w:ascii="Courier New" w:hAnsi="Courier New" w:cs="Courier New"/>
                  <w:color w:val="3A37FF"/>
                  <w:sz w:val="18"/>
                  <w:lang w:eastAsia="fi-FI"/>
                </w:rPr>
                <w:delText>&gt;</w:delText>
              </w:r>
              <w:bookmarkStart w:id="2673" w:name="_Toc428350175"/>
              <w:bookmarkEnd w:id="2673"/>
            </w:del>
          </w:p>
          <w:p w14:paraId="23EF90B4" w14:textId="77777777" w:rsidR="009F4AC7" w:rsidRPr="0056620E" w:rsidDel="00A609EC" w:rsidRDefault="009F4AC7" w:rsidP="004F7283">
            <w:pPr>
              <w:autoSpaceDE w:val="0"/>
              <w:autoSpaceDN w:val="0"/>
              <w:adjustRightInd w:val="0"/>
              <w:ind w:left="284"/>
              <w:jc w:val="left"/>
              <w:rPr>
                <w:del w:id="2674" w:author="Tekijä"/>
                <w:rFonts w:ascii="Courier New" w:hAnsi="Courier New" w:cs="Courier New"/>
                <w:color w:val="3A37FF"/>
                <w:sz w:val="18"/>
                <w:lang w:eastAsia="fi-FI"/>
              </w:rPr>
            </w:pPr>
            <w:del w:id="2675" w:author="Tekijä">
              <w:r w:rsidRPr="0056620E" w:rsidDel="00A609EC">
                <w:rPr>
                  <w:rFonts w:ascii="Courier New" w:hAnsi="Courier New" w:cs="Courier New"/>
                  <w:color w:val="3A37FF"/>
                  <w:sz w:val="18"/>
                  <w:lang w:eastAsia="fi-FI"/>
                </w:rPr>
                <w:delText>&lt;</w:delText>
              </w:r>
              <w:r w:rsidRPr="0056620E" w:rsidDel="00A609EC">
                <w:rPr>
                  <w:rFonts w:ascii="Courier New" w:hAnsi="Courier New" w:cs="Courier New"/>
                  <w:color w:val="942334"/>
                  <w:sz w:val="18"/>
                  <w:lang w:eastAsia="fi-FI"/>
                </w:rPr>
                <w:delText>paragraph</w:delText>
              </w:r>
              <w:r w:rsidRPr="0056620E" w:rsidDel="00A609EC">
                <w:rPr>
                  <w:rFonts w:ascii="Courier New" w:hAnsi="Courier New" w:cs="Courier New"/>
                  <w:color w:val="3A37FF"/>
                  <w:sz w:val="18"/>
                  <w:lang w:eastAsia="fi-FI"/>
                </w:rPr>
                <w:delText>&gt;</w:delText>
              </w:r>
              <w:bookmarkStart w:id="2676" w:name="_Toc428350176"/>
              <w:bookmarkEnd w:id="2676"/>
            </w:del>
          </w:p>
          <w:p w14:paraId="388F1106" w14:textId="77777777" w:rsidR="009F4AC7" w:rsidRPr="0056620E" w:rsidDel="00A609EC" w:rsidRDefault="009F4AC7" w:rsidP="004F7283">
            <w:pPr>
              <w:autoSpaceDE w:val="0"/>
              <w:autoSpaceDN w:val="0"/>
              <w:adjustRightInd w:val="0"/>
              <w:ind w:left="568"/>
              <w:jc w:val="left"/>
              <w:rPr>
                <w:del w:id="2677" w:author="Tekijä"/>
                <w:rFonts w:ascii="Courier New" w:hAnsi="Courier New" w:cs="Courier New"/>
                <w:color w:val="3A37FF"/>
                <w:sz w:val="18"/>
                <w:lang w:eastAsia="fi-FI"/>
              </w:rPr>
            </w:pPr>
            <w:del w:id="2678" w:author="Tekijä">
              <w:r w:rsidRPr="0056620E" w:rsidDel="00A609EC">
                <w:rPr>
                  <w:rFonts w:ascii="Courier New" w:hAnsi="Courier New" w:cs="Courier New"/>
                  <w:color w:val="3A37FF"/>
                  <w:sz w:val="18"/>
                  <w:lang w:eastAsia="fi-FI"/>
                </w:rPr>
                <w:delText>&lt;</w:delText>
              </w:r>
              <w:r w:rsidRPr="0056620E" w:rsidDel="00A609EC">
                <w:rPr>
                  <w:rFonts w:ascii="Courier New" w:hAnsi="Courier New" w:cs="Courier New"/>
                  <w:color w:val="942334"/>
                  <w:sz w:val="18"/>
                  <w:lang w:eastAsia="fi-FI"/>
                </w:rPr>
                <w:delText>content</w:delText>
              </w:r>
              <w:r w:rsidRPr="0056620E" w:rsidDel="00A609EC">
                <w:rPr>
                  <w:rFonts w:ascii="Courier New" w:hAnsi="Courier New" w:cs="Courier New"/>
                  <w:i/>
                  <w:iCs/>
                  <w:color w:val="308D85"/>
                  <w:sz w:val="18"/>
                  <w:lang w:eastAsia="fi-FI"/>
                </w:rPr>
                <w:delText xml:space="preserve"> </w:delText>
              </w:r>
              <w:r w:rsidRPr="0056620E" w:rsidDel="00A609EC">
                <w:rPr>
                  <w:rFonts w:ascii="Courier New" w:hAnsi="Courier New" w:cs="Courier New"/>
                  <w:color w:val="FF3835"/>
                  <w:sz w:val="18"/>
                  <w:lang w:eastAsia="fi-FI"/>
                </w:rPr>
                <w:delText>ID</w:delText>
              </w:r>
              <w:r w:rsidRPr="0056620E" w:rsidDel="00A609EC">
                <w:rPr>
                  <w:rFonts w:ascii="Courier New" w:hAnsi="Courier New" w:cs="Courier New"/>
                  <w:color w:val="3A37FF"/>
                  <w:sz w:val="18"/>
                  <w:lang w:eastAsia="fi-FI"/>
                </w:rPr>
                <w:delText>="</w:delText>
              </w:r>
              <w:r w:rsidRPr="0056620E" w:rsidDel="00A609EC">
                <w:rPr>
                  <w:rFonts w:ascii="Courier New" w:hAnsi="Courier New" w:cs="Courier New"/>
                  <w:color w:val="1A2E39"/>
                  <w:sz w:val="18"/>
                  <w:lang w:eastAsia="fi-FI"/>
                </w:rPr>
                <w:delText>OID1.2.246.10.1234567.14.2013.123.100.3.8</w:delText>
              </w:r>
              <w:r w:rsidRPr="0056620E" w:rsidDel="00A609EC">
                <w:rPr>
                  <w:rFonts w:ascii="Courier New" w:hAnsi="Courier New" w:cs="Courier New"/>
                  <w:color w:val="3A37FF"/>
                  <w:sz w:val="18"/>
                  <w:lang w:eastAsia="fi-FI"/>
                </w:rPr>
                <w:delText>"&gt;</w:delText>
              </w:r>
              <w:r w:rsidRPr="0056620E" w:rsidDel="00A609EC">
                <w:rPr>
                  <w:rFonts w:ascii="Courier New" w:hAnsi="Courier New" w:cs="Courier New"/>
                  <w:color w:val="383739"/>
                  <w:sz w:val="18"/>
                  <w:lang w:eastAsia="fi-FI"/>
                </w:rPr>
                <w:delText>Pysyvyys: Pysyvä</w:delText>
              </w:r>
              <w:r w:rsidRPr="0056620E" w:rsidDel="00A609EC">
                <w:rPr>
                  <w:rFonts w:ascii="Courier New" w:hAnsi="Courier New" w:cs="Courier New"/>
                  <w:color w:val="3A37FF"/>
                  <w:sz w:val="18"/>
                  <w:lang w:eastAsia="fi-FI"/>
                </w:rPr>
                <w:delText>&lt;/</w:delText>
              </w:r>
              <w:r w:rsidRPr="0056620E" w:rsidDel="00A609EC">
                <w:rPr>
                  <w:rFonts w:ascii="Courier New" w:hAnsi="Courier New" w:cs="Courier New"/>
                  <w:color w:val="942334"/>
                  <w:sz w:val="18"/>
                  <w:lang w:eastAsia="fi-FI"/>
                </w:rPr>
                <w:delText>content</w:delText>
              </w:r>
              <w:r w:rsidRPr="0056620E" w:rsidDel="00A609EC">
                <w:rPr>
                  <w:rFonts w:ascii="Courier New" w:hAnsi="Courier New" w:cs="Courier New"/>
                  <w:color w:val="3A37FF"/>
                  <w:sz w:val="18"/>
                  <w:lang w:eastAsia="fi-FI"/>
                </w:rPr>
                <w:delText>&gt;</w:delText>
              </w:r>
              <w:bookmarkStart w:id="2679" w:name="_Toc428350177"/>
              <w:bookmarkEnd w:id="2679"/>
            </w:del>
          </w:p>
          <w:p w14:paraId="638CDF88" w14:textId="77777777" w:rsidR="009F4AC7" w:rsidRPr="0056620E" w:rsidDel="00A609EC" w:rsidRDefault="009F4AC7" w:rsidP="004F7283">
            <w:pPr>
              <w:autoSpaceDE w:val="0"/>
              <w:autoSpaceDN w:val="0"/>
              <w:adjustRightInd w:val="0"/>
              <w:ind w:left="284"/>
              <w:jc w:val="left"/>
              <w:rPr>
                <w:del w:id="2680" w:author="Tekijä"/>
                <w:rFonts w:ascii="Courier New" w:hAnsi="Courier New" w:cs="Courier New"/>
                <w:color w:val="3A37FF"/>
                <w:sz w:val="18"/>
                <w:lang w:eastAsia="fi-FI"/>
              </w:rPr>
            </w:pPr>
            <w:del w:id="2681" w:author="Tekijä">
              <w:r w:rsidRPr="0056620E" w:rsidDel="00A609EC">
                <w:rPr>
                  <w:rFonts w:ascii="Courier New" w:hAnsi="Courier New" w:cs="Courier New"/>
                  <w:color w:val="3A37FF"/>
                  <w:sz w:val="18"/>
                  <w:lang w:eastAsia="fi-FI"/>
                </w:rPr>
                <w:delText>&lt;/</w:delText>
              </w:r>
              <w:r w:rsidRPr="0056620E" w:rsidDel="00A609EC">
                <w:rPr>
                  <w:rFonts w:ascii="Courier New" w:hAnsi="Courier New" w:cs="Courier New"/>
                  <w:color w:val="942334"/>
                  <w:sz w:val="18"/>
                  <w:lang w:eastAsia="fi-FI"/>
                </w:rPr>
                <w:delText>paragraph</w:delText>
              </w:r>
              <w:r w:rsidRPr="0056620E" w:rsidDel="00A609EC">
                <w:rPr>
                  <w:rFonts w:ascii="Courier New" w:hAnsi="Courier New" w:cs="Courier New"/>
                  <w:color w:val="3A37FF"/>
                  <w:sz w:val="18"/>
                  <w:lang w:eastAsia="fi-FI"/>
                </w:rPr>
                <w:delText>&gt;</w:delText>
              </w:r>
              <w:bookmarkStart w:id="2682" w:name="_Toc428350178"/>
              <w:bookmarkEnd w:id="2682"/>
            </w:del>
          </w:p>
          <w:p w14:paraId="2E6841C5" w14:textId="77777777" w:rsidR="009F4AC7" w:rsidRPr="0056620E" w:rsidDel="00A609EC" w:rsidRDefault="009F4AC7" w:rsidP="004F7283">
            <w:pPr>
              <w:autoSpaceDE w:val="0"/>
              <w:autoSpaceDN w:val="0"/>
              <w:adjustRightInd w:val="0"/>
              <w:ind w:left="284"/>
              <w:jc w:val="left"/>
              <w:rPr>
                <w:del w:id="2683" w:author="Tekijä"/>
                <w:rFonts w:ascii="Courier New" w:hAnsi="Courier New" w:cs="Courier New"/>
                <w:color w:val="3A37FF"/>
                <w:sz w:val="18"/>
                <w:lang w:eastAsia="fi-FI"/>
              </w:rPr>
            </w:pPr>
            <w:del w:id="2684" w:author="Tekijä">
              <w:r w:rsidRPr="0056620E" w:rsidDel="00A609EC">
                <w:rPr>
                  <w:rFonts w:ascii="Courier New" w:hAnsi="Courier New" w:cs="Courier New"/>
                  <w:color w:val="3A37FF"/>
                  <w:sz w:val="18"/>
                  <w:lang w:eastAsia="fi-FI"/>
                </w:rPr>
                <w:delText>&lt;</w:delText>
              </w:r>
              <w:r w:rsidRPr="0056620E" w:rsidDel="00A609EC">
                <w:rPr>
                  <w:rFonts w:ascii="Courier New" w:hAnsi="Courier New" w:cs="Courier New"/>
                  <w:color w:val="942334"/>
                  <w:sz w:val="18"/>
                  <w:lang w:eastAsia="fi-FI"/>
                </w:rPr>
                <w:delText>paragraph</w:delText>
              </w:r>
              <w:r w:rsidRPr="0056620E" w:rsidDel="00A609EC">
                <w:rPr>
                  <w:rFonts w:ascii="Courier New" w:hAnsi="Courier New" w:cs="Courier New"/>
                  <w:color w:val="3A37FF"/>
                  <w:sz w:val="18"/>
                  <w:lang w:eastAsia="fi-FI"/>
                </w:rPr>
                <w:delText>&gt;</w:delText>
              </w:r>
              <w:bookmarkStart w:id="2685" w:name="_Toc428350179"/>
              <w:bookmarkEnd w:id="2685"/>
            </w:del>
          </w:p>
          <w:p w14:paraId="70AFE27A" w14:textId="77777777" w:rsidR="009F4AC7" w:rsidRPr="0056620E" w:rsidDel="00A609EC" w:rsidRDefault="009F4AC7" w:rsidP="004F7283">
            <w:pPr>
              <w:autoSpaceDE w:val="0"/>
              <w:autoSpaceDN w:val="0"/>
              <w:adjustRightInd w:val="0"/>
              <w:ind w:left="568"/>
              <w:jc w:val="left"/>
              <w:rPr>
                <w:del w:id="2686" w:author="Tekijä"/>
                <w:rFonts w:ascii="Courier New" w:hAnsi="Courier New" w:cs="Courier New"/>
                <w:color w:val="3A37FF"/>
                <w:sz w:val="18"/>
                <w:lang w:eastAsia="fi-FI"/>
              </w:rPr>
            </w:pPr>
            <w:del w:id="2687" w:author="Tekijä">
              <w:r w:rsidRPr="0056620E" w:rsidDel="00A609EC">
                <w:rPr>
                  <w:rFonts w:ascii="Courier New" w:hAnsi="Courier New" w:cs="Courier New"/>
                  <w:color w:val="3A37FF"/>
                  <w:sz w:val="18"/>
                  <w:lang w:eastAsia="fi-FI"/>
                </w:rPr>
                <w:delText>&lt;</w:delText>
              </w:r>
              <w:r w:rsidRPr="0056620E" w:rsidDel="00A609EC">
                <w:rPr>
                  <w:rFonts w:ascii="Courier New" w:hAnsi="Courier New" w:cs="Courier New"/>
                  <w:color w:val="942334"/>
                  <w:sz w:val="18"/>
                  <w:lang w:eastAsia="fi-FI"/>
                </w:rPr>
                <w:delText>content</w:delText>
              </w:r>
              <w:r w:rsidRPr="0056620E" w:rsidDel="00A609EC">
                <w:rPr>
                  <w:rFonts w:ascii="Courier New" w:hAnsi="Courier New" w:cs="Courier New"/>
                  <w:i/>
                  <w:iCs/>
                  <w:color w:val="308D85"/>
                  <w:sz w:val="18"/>
                  <w:lang w:eastAsia="fi-FI"/>
                </w:rPr>
                <w:delText xml:space="preserve"> </w:delText>
              </w:r>
              <w:r w:rsidRPr="0056620E" w:rsidDel="00A609EC">
                <w:rPr>
                  <w:rFonts w:ascii="Courier New" w:hAnsi="Courier New" w:cs="Courier New"/>
                  <w:color w:val="FF3835"/>
                  <w:sz w:val="18"/>
                  <w:lang w:eastAsia="fi-FI"/>
                </w:rPr>
                <w:delText>ID</w:delText>
              </w:r>
              <w:r w:rsidRPr="0056620E" w:rsidDel="00A609EC">
                <w:rPr>
                  <w:rFonts w:ascii="Courier New" w:hAnsi="Courier New" w:cs="Courier New"/>
                  <w:color w:val="3A37FF"/>
                  <w:sz w:val="18"/>
                  <w:lang w:eastAsia="fi-FI"/>
                </w:rPr>
                <w:delText>="</w:delText>
              </w:r>
              <w:r w:rsidRPr="0056620E" w:rsidDel="00A609EC">
                <w:rPr>
                  <w:rFonts w:ascii="Courier New" w:hAnsi="Courier New" w:cs="Courier New"/>
                  <w:color w:val="1A2E39"/>
                  <w:sz w:val="18"/>
                  <w:lang w:eastAsia="fi-FI"/>
                </w:rPr>
                <w:delText>OID1.2.246.10.1234567.14.2013.123.100.3.9</w:delText>
              </w:r>
              <w:r w:rsidRPr="0056620E" w:rsidDel="00A609EC">
                <w:rPr>
                  <w:rFonts w:ascii="Courier New" w:hAnsi="Courier New" w:cs="Courier New"/>
                  <w:color w:val="3A37FF"/>
                  <w:sz w:val="18"/>
                  <w:lang w:eastAsia="fi-FI"/>
                </w:rPr>
                <w:delText>"&gt;</w:delText>
              </w:r>
              <w:r w:rsidRPr="0056620E" w:rsidDel="00A609EC">
                <w:rPr>
                  <w:rFonts w:ascii="Courier New" w:hAnsi="Courier New" w:cs="Courier New"/>
                  <w:color w:val="383739"/>
                  <w:sz w:val="18"/>
                  <w:lang w:eastAsia="fi-FI"/>
                </w:rPr>
                <w:delText>Varmuusaste: Va</w:delText>
              </w:r>
              <w:r w:rsidRPr="0056620E" w:rsidDel="00A609EC">
                <w:rPr>
                  <w:rFonts w:ascii="Courier New" w:hAnsi="Courier New" w:cs="Courier New"/>
                  <w:color w:val="383739"/>
                  <w:sz w:val="18"/>
                  <w:lang w:eastAsia="fi-FI"/>
                </w:rPr>
                <w:delText>r</w:delText>
              </w:r>
              <w:r w:rsidRPr="0056620E" w:rsidDel="00A609EC">
                <w:rPr>
                  <w:rFonts w:ascii="Courier New" w:hAnsi="Courier New" w:cs="Courier New"/>
                  <w:color w:val="383739"/>
                  <w:sz w:val="18"/>
                  <w:lang w:eastAsia="fi-FI"/>
                </w:rPr>
                <w:delText>ma</w:delText>
              </w:r>
              <w:r w:rsidRPr="0056620E" w:rsidDel="00A609EC">
                <w:rPr>
                  <w:rFonts w:ascii="Courier New" w:hAnsi="Courier New" w:cs="Courier New"/>
                  <w:color w:val="3A37FF"/>
                  <w:sz w:val="18"/>
                  <w:lang w:eastAsia="fi-FI"/>
                </w:rPr>
                <w:delText>&lt;/</w:delText>
              </w:r>
              <w:r w:rsidRPr="0056620E" w:rsidDel="00A609EC">
                <w:rPr>
                  <w:rFonts w:ascii="Courier New" w:hAnsi="Courier New" w:cs="Courier New"/>
                  <w:color w:val="942334"/>
                  <w:sz w:val="18"/>
                  <w:lang w:eastAsia="fi-FI"/>
                </w:rPr>
                <w:delText>content</w:delText>
              </w:r>
              <w:r w:rsidRPr="0056620E" w:rsidDel="00A609EC">
                <w:rPr>
                  <w:rFonts w:ascii="Courier New" w:hAnsi="Courier New" w:cs="Courier New"/>
                  <w:color w:val="3A37FF"/>
                  <w:sz w:val="18"/>
                  <w:lang w:eastAsia="fi-FI"/>
                </w:rPr>
                <w:delText>&gt;</w:delText>
              </w:r>
              <w:bookmarkStart w:id="2688" w:name="_Toc428350180"/>
              <w:bookmarkEnd w:id="2688"/>
            </w:del>
          </w:p>
          <w:p w14:paraId="26906034" w14:textId="77777777" w:rsidR="009F4AC7" w:rsidRPr="0056620E" w:rsidDel="00A609EC" w:rsidRDefault="009F4AC7" w:rsidP="004F7283">
            <w:pPr>
              <w:autoSpaceDE w:val="0"/>
              <w:autoSpaceDN w:val="0"/>
              <w:adjustRightInd w:val="0"/>
              <w:ind w:left="284"/>
              <w:jc w:val="left"/>
              <w:rPr>
                <w:del w:id="2689" w:author="Tekijä"/>
                <w:rFonts w:ascii="Courier New" w:hAnsi="Courier New" w:cs="Courier New"/>
                <w:color w:val="3A37FF"/>
                <w:sz w:val="18"/>
                <w:lang w:eastAsia="fi-FI"/>
              </w:rPr>
            </w:pPr>
            <w:del w:id="2690" w:author="Tekijä">
              <w:r w:rsidRPr="0056620E" w:rsidDel="00A609EC">
                <w:rPr>
                  <w:rFonts w:ascii="Courier New" w:hAnsi="Courier New" w:cs="Courier New"/>
                  <w:color w:val="3A37FF"/>
                  <w:sz w:val="18"/>
                  <w:lang w:eastAsia="fi-FI"/>
                </w:rPr>
                <w:delText>&lt;/</w:delText>
              </w:r>
              <w:r w:rsidRPr="0056620E" w:rsidDel="00A609EC">
                <w:rPr>
                  <w:rFonts w:ascii="Courier New" w:hAnsi="Courier New" w:cs="Courier New"/>
                  <w:color w:val="942334"/>
                  <w:sz w:val="18"/>
                  <w:lang w:eastAsia="fi-FI"/>
                </w:rPr>
                <w:delText>paragraph</w:delText>
              </w:r>
              <w:r w:rsidRPr="0056620E" w:rsidDel="00A609EC">
                <w:rPr>
                  <w:rFonts w:ascii="Courier New" w:hAnsi="Courier New" w:cs="Courier New"/>
                  <w:color w:val="3A37FF"/>
                  <w:sz w:val="18"/>
                  <w:lang w:eastAsia="fi-FI"/>
                </w:rPr>
                <w:delText>&gt;</w:delText>
              </w:r>
              <w:bookmarkStart w:id="2691" w:name="_Toc428350181"/>
              <w:bookmarkEnd w:id="2691"/>
            </w:del>
          </w:p>
          <w:p w14:paraId="0BC7645D" w14:textId="77777777" w:rsidR="009F4AC7" w:rsidRPr="0056620E" w:rsidDel="00A609EC" w:rsidRDefault="009F4AC7" w:rsidP="008E3344">
            <w:pPr>
              <w:autoSpaceDE w:val="0"/>
              <w:autoSpaceDN w:val="0"/>
              <w:adjustRightInd w:val="0"/>
              <w:jc w:val="left"/>
              <w:rPr>
                <w:del w:id="2692" w:author="Tekijä"/>
                <w:rFonts w:ascii="Courier New" w:hAnsi="Courier New" w:cs="Courier New"/>
                <w:color w:val="3A37FF"/>
                <w:sz w:val="20"/>
                <w:lang w:eastAsia="fi-FI"/>
              </w:rPr>
            </w:pPr>
            <w:del w:id="2693" w:author="Tekijä">
              <w:r w:rsidRPr="0056620E" w:rsidDel="00A609EC">
                <w:rPr>
                  <w:rFonts w:ascii="Courier New" w:hAnsi="Courier New" w:cs="Courier New"/>
                  <w:color w:val="3A37FF"/>
                  <w:sz w:val="18"/>
                  <w:lang w:eastAsia="fi-FI"/>
                </w:rPr>
                <w:delText>&lt;/</w:delText>
              </w:r>
              <w:r w:rsidRPr="0056620E" w:rsidDel="00A609EC">
                <w:rPr>
                  <w:rFonts w:ascii="Courier New" w:hAnsi="Courier New" w:cs="Courier New"/>
                  <w:color w:val="942334"/>
                  <w:sz w:val="18"/>
                  <w:lang w:eastAsia="fi-FI"/>
                </w:rPr>
                <w:delText>text</w:delText>
              </w:r>
              <w:r w:rsidRPr="0056620E" w:rsidDel="00A609EC">
                <w:rPr>
                  <w:rFonts w:ascii="Courier New" w:hAnsi="Courier New" w:cs="Courier New"/>
                  <w:color w:val="3A37FF"/>
                  <w:sz w:val="18"/>
                  <w:lang w:eastAsia="fi-FI"/>
                </w:rPr>
                <w:delText>&gt;</w:delText>
              </w:r>
              <w:bookmarkStart w:id="2694" w:name="_Toc428350182"/>
              <w:bookmarkEnd w:id="2694"/>
            </w:del>
          </w:p>
        </w:tc>
        <w:bookmarkStart w:id="2695" w:name="_Toc428350183"/>
        <w:bookmarkEnd w:id="2695"/>
      </w:tr>
    </w:tbl>
    <w:p w14:paraId="7A2C21EE" w14:textId="77777777" w:rsidR="0074796C" w:rsidRPr="0056620E" w:rsidDel="00A609EC" w:rsidRDefault="0074796C" w:rsidP="0074796C">
      <w:pPr>
        <w:rPr>
          <w:del w:id="2696" w:author="Tekijä"/>
        </w:rPr>
      </w:pPr>
      <w:bookmarkStart w:id="2697" w:name="_Toc428350184"/>
      <w:bookmarkEnd w:id="2697"/>
    </w:p>
    <w:p w14:paraId="0A1E93BC" w14:textId="77777777" w:rsidR="0074796C" w:rsidRPr="00245A1D" w:rsidDel="00A609EC" w:rsidRDefault="0074796C" w:rsidP="00013EE4">
      <w:pPr>
        <w:spacing w:after="200"/>
        <w:rPr>
          <w:del w:id="2698" w:author="Tekijä"/>
        </w:rPr>
      </w:pPr>
      <w:del w:id="2699" w:author="Tekijä">
        <w:r w:rsidDel="00A609EC">
          <w:delText>Riskitiedon t</w:delText>
        </w:r>
        <w:r w:rsidRPr="00F21639" w:rsidDel="00A609EC">
          <w:delText xml:space="preserve">ietorakenne tunnistetaan templateId root-attribuuttiin sijoitettavalla KanTa-palvelut - tekninen CDA R2 </w:delText>
        </w:r>
        <w:r w:rsidDel="00A609EC">
          <w:delText>-</w:delText>
        </w:r>
        <w:r w:rsidRPr="00F21639" w:rsidDel="00A609EC">
          <w:delText xml:space="preserve">rakennekoodiston arvolla </w:delText>
        </w:r>
        <w:r w:rsidDel="00A609EC">
          <w:delText>13</w:delText>
        </w:r>
        <w:r w:rsidRPr="00F21639" w:rsidDel="00A609EC">
          <w:delText xml:space="preserve">. </w:delText>
        </w:r>
        <w:r w:rsidR="00013EE4" w:rsidDel="00A609EC">
          <w:delText xml:space="preserve">Riskin koodi -ydintiedon ilmaisemiseen käytetään Kertomus ja lomakkeet -oppaan [8] Riskitieto-kohdassa </w:delText>
        </w:r>
        <w:r w:rsidR="009B73EB" w:rsidDel="00A609EC">
          <w:delText xml:space="preserve">ilmaistuja koodistoja; </w:delText>
        </w:r>
        <w:r w:rsidR="00013EE4" w:rsidDel="00A609EC">
          <w:delText xml:space="preserve">esimerkissä </w:delText>
        </w:r>
        <w:r w:rsidR="009B73EB" w:rsidDel="00A609EC">
          <w:delText xml:space="preserve">on </w:delText>
        </w:r>
        <w:r w:rsidR="00013EE4" w:rsidDel="00A609EC">
          <w:delText>kä</w:delText>
        </w:r>
        <w:r w:rsidR="00013EE4" w:rsidDel="00A609EC">
          <w:delText>y</w:delText>
        </w:r>
        <w:r w:rsidR="00013EE4" w:rsidDel="00A609EC">
          <w:delText xml:space="preserve">tetty </w:delText>
        </w:r>
        <w:r w:rsidR="00013EE4" w:rsidRPr="00013EE4" w:rsidDel="00A609EC">
          <w:delText>THL - Tautiluokitus ICD-10</w:delText>
        </w:r>
        <w:r w:rsidR="00013EE4" w:rsidDel="00A609EC">
          <w:delText xml:space="preserve"> -koodistoa (</w:delText>
        </w:r>
        <w:r w:rsidR="00013EE4" w:rsidRPr="00013EE4" w:rsidDel="00A609EC">
          <w:delText>OID: 1.2.246.537.6.1.1999</w:delText>
        </w:r>
        <w:r w:rsidR="00013EE4" w:rsidDel="00A609EC">
          <w:delText>).</w:delText>
        </w:r>
        <w:r w:rsidR="00BF7F3B" w:rsidDel="00A609EC">
          <w:delText xml:space="preserve"> Riskin koodi voidaan kirjata myös THL - </w:delText>
        </w:r>
        <w:r w:rsidR="00422FAD" w:rsidDel="00A609EC">
          <w:delText>S</w:delText>
        </w:r>
        <w:r w:rsidR="00BF7F3B" w:rsidDel="00A609EC">
          <w:delText>uun terveydenhuollon toim</w:delText>
        </w:r>
        <w:r w:rsidR="0003189E" w:rsidDel="00A609EC">
          <w:delText>e</w:delText>
        </w:r>
        <w:r w:rsidR="00BF7F3B" w:rsidDel="00A609EC">
          <w:delText xml:space="preserve">npideluokituksen </w:delText>
        </w:r>
        <w:r w:rsidR="00747AA9" w:rsidDel="00A609EC">
          <w:delText>(</w:delText>
        </w:r>
        <w:r w:rsidR="00747AA9" w:rsidRPr="00747AA9" w:rsidDel="00A609EC">
          <w:delText>OID</w:delText>
        </w:r>
        <w:r w:rsidR="00747AA9" w:rsidDel="00A609EC">
          <w:delText xml:space="preserve">: </w:delText>
        </w:r>
        <w:r w:rsidR="00747AA9" w:rsidRPr="00747AA9" w:rsidDel="00A609EC">
          <w:delText>1.2.246.537.6.33.2005</w:delText>
        </w:r>
        <w:r w:rsidR="00747AA9" w:rsidDel="00A609EC">
          <w:delText xml:space="preserve">) </w:delText>
        </w:r>
        <w:r w:rsidR="00BF7F3B" w:rsidDel="00A609EC">
          <w:delText>arvolla</w:delText>
        </w:r>
        <w:r w:rsidR="00970724" w:rsidDel="00A609EC">
          <w:delText>.</w:delText>
        </w:r>
        <w:bookmarkStart w:id="2700" w:name="_Toc428350185"/>
        <w:bookmarkEnd w:id="2700"/>
      </w:del>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74796C" w:rsidDel="00A609EC" w14:paraId="471BBF71" w14:textId="77777777" w:rsidTr="008E3344">
        <w:trPr>
          <w:del w:id="2701" w:author="Tekijä"/>
        </w:trPr>
        <w:tc>
          <w:tcPr>
            <w:tcW w:w="9779" w:type="dxa"/>
            <w:tcBorders>
              <w:top w:val="single" w:sz="4" w:space="0" w:color="000000"/>
              <w:left w:val="single" w:sz="4" w:space="0" w:color="000000"/>
              <w:bottom w:val="single" w:sz="4" w:space="0" w:color="000000"/>
              <w:right w:val="single" w:sz="4" w:space="0" w:color="000000"/>
            </w:tcBorders>
            <w:hideMark/>
          </w:tcPr>
          <w:p w14:paraId="521658E8" w14:textId="77777777" w:rsidR="00780987" w:rsidRPr="004F7283" w:rsidDel="00A609EC" w:rsidRDefault="00780987" w:rsidP="00780987">
            <w:pPr>
              <w:autoSpaceDE w:val="0"/>
              <w:autoSpaceDN w:val="0"/>
              <w:adjustRightInd w:val="0"/>
              <w:jc w:val="left"/>
              <w:rPr>
                <w:del w:id="2702" w:author="Tekijä"/>
                <w:rFonts w:ascii="Courier New" w:hAnsi="Courier New" w:cs="Courier New"/>
                <w:color w:val="3A37FF"/>
                <w:sz w:val="18"/>
                <w:szCs w:val="18"/>
                <w:lang w:eastAsia="fi-FI"/>
              </w:rPr>
            </w:pPr>
            <w:del w:id="2703"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color w:val="942334"/>
                  <w:sz w:val="18"/>
                  <w:szCs w:val="18"/>
                  <w:lang w:eastAsia="fi-FI"/>
                </w:rPr>
                <w:delText>entry</w:delText>
              </w:r>
              <w:r w:rsidRPr="004F7283" w:rsidDel="00A609EC">
                <w:rPr>
                  <w:rFonts w:ascii="Courier New" w:hAnsi="Courier New" w:cs="Courier New"/>
                  <w:i/>
                  <w:iCs/>
                  <w:color w:val="308D85"/>
                  <w:sz w:val="18"/>
                  <w:szCs w:val="18"/>
                  <w:lang w:eastAsia="fi-FI"/>
                </w:rPr>
                <w:delText xml:space="preserve"> </w:delText>
              </w:r>
              <w:r w:rsidRPr="004F7283" w:rsidDel="00A609EC">
                <w:rPr>
                  <w:rFonts w:ascii="Courier New" w:hAnsi="Courier New" w:cs="Courier New"/>
                  <w:color w:val="FF3835"/>
                  <w:sz w:val="18"/>
                  <w:szCs w:val="18"/>
                  <w:lang w:eastAsia="fi-FI"/>
                </w:rPr>
                <w:delText>typeCode</w:delText>
              </w:r>
              <w:r w:rsidRPr="004F7283" w:rsidDel="00A609EC">
                <w:rPr>
                  <w:rFonts w:ascii="Courier New" w:hAnsi="Courier New" w:cs="Courier New"/>
                  <w:color w:val="3A37FF"/>
                  <w:sz w:val="18"/>
                  <w:szCs w:val="18"/>
                  <w:lang w:eastAsia="fi-FI"/>
                </w:rPr>
                <w:delText>="</w:delText>
              </w:r>
              <w:r w:rsidRPr="004F7283" w:rsidDel="00A609EC">
                <w:rPr>
                  <w:rFonts w:ascii="Courier New" w:hAnsi="Courier New" w:cs="Courier New"/>
                  <w:color w:val="1A2E39"/>
                  <w:sz w:val="18"/>
                  <w:szCs w:val="18"/>
                  <w:lang w:eastAsia="fi-FI"/>
                </w:rPr>
                <w:delText>COMP</w:delText>
              </w:r>
              <w:r w:rsidRPr="004F7283" w:rsidDel="00A609EC">
                <w:rPr>
                  <w:rFonts w:ascii="Courier New" w:hAnsi="Courier New" w:cs="Courier New"/>
                  <w:color w:val="3A37FF"/>
                  <w:sz w:val="18"/>
                  <w:szCs w:val="18"/>
                  <w:lang w:eastAsia="fi-FI"/>
                </w:rPr>
                <w:delText>"&gt;</w:delText>
              </w:r>
              <w:bookmarkStart w:id="2704" w:name="_Toc428350186"/>
              <w:bookmarkEnd w:id="2704"/>
            </w:del>
          </w:p>
          <w:p w14:paraId="3E5D8C4E" w14:textId="77777777" w:rsidR="00780987" w:rsidRPr="004F7283" w:rsidDel="00A609EC" w:rsidRDefault="00780987" w:rsidP="004F7283">
            <w:pPr>
              <w:autoSpaceDE w:val="0"/>
              <w:autoSpaceDN w:val="0"/>
              <w:adjustRightInd w:val="0"/>
              <w:ind w:left="284"/>
              <w:jc w:val="left"/>
              <w:rPr>
                <w:del w:id="2705" w:author="Tekijä"/>
                <w:rFonts w:ascii="Courier New" w:hAnsi="Courier New" w:cs="Courier New"/>
                <w:iCs/>
                <w:color w:val="969596"/>
                <w:sz w:val="18"/>
                <w:szCs w:val="18"/>
                <w:lang w:eastAsia="fi-FI"/>
              </w:rPr>
            </w:pPr>
            <w:del w:id="2706"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iCs/>
                  <w:color w:val="969596"/>
                  <w:sz w:val="18"/>
                  <w:szCs w:val="18"/>
                  <w:lang w:eastAsia="fi-FI"/>
                </w:rPr>
                <w:delText xml:space="preserve"> Koosteasiakirjoja varten tieto, minkä määrityksen mukaan tieto on tuotettu.</w:delText>
              </w:r>
              <w:bookmarkStart w:id="2707" w:name="_Toc428350187"/>
              <w:bookmarkEnd w:id="2707"/>
            </w:del>
          </w:p>
          <w:p w14:paraId="25DC65E1" w14:textId="77777777" w:rsidR="00780987" w:rsidRPr="004F7283" w:rsidDel="00A609EC" w:rsidRDefault="00780987" w:rsidP="004F7283">
            <w:pPr>
              <w:autoSpaceDE w:val="0"/>
              <w:autoSpaceDN w:val="0"/>
              <w:adjustRightInd w:val="0"/>
              <w:ind w:left="284"/>
              <w:jc w:val="left"/>
              <w:rPr>
                <w:del w:id="2708" w:author="Tekijä"/>
                <w:rFonts w:ascii="Courier New" w:hAnsi="Courier New" w:cs="Courier New"/>
                <w:color w:val="3A37FF"/>
                <w:sz w:val="18"/>
                <w:szCs w:val="18"/>
                <w:lang w:eastAsia="fi-FI"/>
              </w:rPr>
            </w:pPr>
            <w:del w:id="2709" w:author="Tekijä">
              <w:r w:rsidRPr="004F7283" w:rsidDel="00A609EC">
                <w:rPr>
                  <w:rFonts w:ascii="Courier New" w:hAnsi="Courier New" w:cs="Courier New"/>
                  <w:iCs/>
                  <w:color w:val="969596"/>
                  <w:sz w:val="18"/>
                  <w:szCs w:val="18"/>
                  <w:lang w:eastAsia="fi-FI"/>
                </w:rPr>
                <w:delText xml:space="preserve">     CDA R2 Kertomus ja lomakkeet versio 5.00 2013-12-12 </w:delText>
              </w:r>
              <w:r w:rsidRPr="004F7283" w:rsidDel="00A609EC">
                <w:rPr>
                  <w:rFonts w:ascii="Courier New" w:hAnsi="Courier New" w:cs="Courier New"/>
                  <w:color w:val="3A37FF"/>
                  <w:sz w:val="18"/>
                  <w:szCs w:val="18"/>
                  <w:lang w:eastAsia="fi-FI"/>
                </w:rPr>
                <w:delText>--&gt;</w:delText>
              </w:r>
              <w:bookmarkStart w:id="2710" w:name="_Toc428350188"/>
              <w:bookmarkEnd w:id="2710"/>
            </w:del>
          </w:p>
          <w:p w14:paraId="133D1E8A" w14:textId="77777777" w:rsidR="00780987" w:rsidRPr="0056620E" w:rsidDel="00A609EC" w:rsidRDefault="00780987" w:rsidP="004F7283">
            <w:pPr>
              <w:autoSpaceDE w:val="0"/>
              <w:autoSpaceDN w:val="0"/>
              <w:adjustRightInd w:val="0"/>
              <w:ind w:left="284"/>
              <w:jc w:val="left"/>
              <w:rPr>
                <w:del w:id="2711" w:author="Tekijä"/>
                <w:rFonts w:ascii="Courier New" w:hAnsi="Courier New" w:cs="Courier New"/>
                <w:color w:val="3A37FF"/>
                <w:sz w:val="18"/>
                <w:szCs w:val="18"/>
                <w:lang w:eastAsia="fi-FI"/>
              </w:rPr>
            </w:pPr>
            <w:del w:id="2712"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templateId</w:delText>
              </w:r>
              <w:r w:rsidRPr="0056620E" w:rsidDel="00A609EC">
                <w:rPr>
                  <w:rFonts w:ascii="Courier New" w:hAnsi="Courier New" w:cs="Courier New"/>
                  <w:i/>
                  <w:iCs/>
                  <w:color w:val="308D85"/>
                  <w:sz w:val="18"/>
                  <w:szCs w:val="18"/>
                  <w:lang w:eastAsia="fi-FI"/>
                </w:rPr>
                <w:delText xml:space="preserve"> </w:delText>
              </w:r>
              <w:r w:rsidRPr="0056620E" w:rsidDel="00A609EC">
                <w:rPr>
                  <w:rFonts w:ascii="Courier New" w:hAnsi="Courier New" w:cs="Courier New"/>
                  <w:color w:val="FF3835"/>
                  <w:sz w:val="18"/>
                  <w:szCs w:val="18"/>
                  <w:lang w:eastAsia="fi-FI"/>
                </w:rPr>
                <w:delText>root</w:delText>
              </w:r>
              <w:r w:rsidRPr="0056620E" w:rsidDel="00A609EC">
                <w:rPr>
                  <w:rFonts w:ascii="Courier New" w:hAnsi="Courier New" w:cs="Courier New"/>
                  <w:color w:val="3A37FF"/>
                  <w:sz w:val="18"/>
                  <w:szCs w:val="18"/>
                  <w:lang w:eastAsia="fi-FI"/>
                </w:rPr>
                <w:delText>="</w:delText>
              </w:r>
              <w:r w:rsidRPr="0056620E" w:rsidDel="00A609EC">
                <w:rPr>
                  <w:rFonts w:ascii="Courier New" w:hAnsi="Courier New" w:cs="Courier New"/>
                  <w:color w:val="1A2E39"/>
                  <w:sz w:val="18"/>
                  <w:szCs w:val="18"/>
                  <w:lang w:eastAsia="fi-FI"/>
                </w:rPr>
                <w:delText>1.2.246.777.11.2013.23</w:delText>
              </w:r>
              <w:r w:rsidRPr="0056620E" w:rsidDel="00A609EC">
                <w:rPr>
                  <w:rFonts w:ascii="Courier New" w:hAnsi="Courier New" w:cs="Courier New"/>
                  <w:color w:val="3A37FF"/>
                  <w:sz w:val="18"/>
                  <w:szCs w:val="18"/>
                  <w:lang w:eastAsia="fi-FI"/>
                </w:rPr>
                <w:delText>"/&gt;</w:delText>
              </w:r>
              <w:bookmarkStart w:id="2713" w:name="_Toc428350189"/>
              <w:bookmarkEnd w:id="2713"/>
            </w:del>
          </w:p>
          <w:p w14:paraId="2AC957A5" w14:textId="77777777" w:rsidR="00780987" w:rsidRPr="0056620E" w:rsidDel="00A609EC" w:rsidRDefault="00780987" w:rsidP="004F7283">
            <w:pPr>
              <w:autoSpaceDE w:val="0"/>
              <w:autoSpaceDN w:val="0"/>
              <w:adjustRightInd w:val="0"/>
              <w:ind w:left="284"/>
              <w:jc w:val="left"/>
              <w:rPr>
                <w:del w:id="2714" w:author="Tekijä"/>
                <w:rFonts w:ascii="Courier New" w:hAnsi="Courier New" w:cs="Courier New"/>
                <w:color w:val="3A37FF"/>
                <w:sz w:val="18"/>
                <w:szCs w:val="18"/>
                <w:lang w:eastAsia="fi-FI"/>
              </w:rPr>
            </w:pPr>
            <w:del w:id="2715"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iCs/>
                  <w:color w:val="969596"/>
                  <w:sz w:val="18"/>
                  <w:szCs w:val="18"/>
                  <w:lang w:eastAsia="fi-FI"/>
                </w:rPr>
                <w:delText xml:space="preserve"> Riskitiedon päähavainto </w:delText>
              </w:r>
              <w:r w:rsidRPr="0056620E" w:rsidDel="00A609EC">
                <w:rPr>
                  <w:rFonts w:ascii="Courier New" w:hAnsi="Courier New" w:cs="Courier New"/>
                  <w:color w:val="3A37FF"/>
                  <w:sz w:val="18"/>
                  <w:szCs w:val="18"/>
                  <w:lang w:eastAsia="fi-FI"/>
                </w:rPr>
                <w:delText>--&gt;</w:delText>
              </w:r>
              <w:bookmarkStart w:id="2716" w:name="_Toc428350190"/>
              <w:bookmarkEnd w:id="2716"/>
            </w:del>
          </w:p>
          <w:p w14:paraId="093421AC" w14:textId="77777777" w:rsidR="00780987" w:rsidRPr="0056620E" w:rsidDel="00A609EC" w:rsidRDefault="00780987" w:rsidP="004F7283">
            <w:pPr>
              <w:autoSpaceDE w:val="0"/>
              <w:autoSpaceDN w:val="0"/>
              <w:adjustRightInd w:val="0"/>
              <w:ind w:left="284"/>
              <w:jc w:val="left"/>
              <w:rPr>
                <w:del w:id="2717" w:author="Tekijä"/>
                <w:rFonts w:ascii="Courier New" w:hAnsi="Courier New" w:cs="Courier New"/>
                <w:color w:val="3A37FF"/>
                <w:sz w:val="18"/>
                <w:szCs w:val="18"/>
                <w:lang w:eastAsia="fi-FI"/>
              </w:rPr>
            </w:pPr>
            <w:del w:id="2718"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observation</w:delText>
              </w:r>
              <w:r w:rsidRPr="0056620E" w:rsidDel="00A609EC">
                <w:rPr>
                  <w:rFonts w:ascii="Courier New" w:hAnsi="Courier New" w:cs="Courier New"/>
                  <w:i/>
                  <w:iCs/>
                  <w:color w:val="308D85"/>
                  <w:sz w:val="18"/>
                  <w:szCs w:val="18"/>
                  <w:lang w:eastAsia="fi-FI"/>
                </w:rPr>
                <w:delText xml:space="preserve"> </w:delText>
              </w:r>
              <w:r w:rsidRPr="0056620E" w:rsidDel="00A609EC">
                <w:rPr>
                  <w:rFonts w:ascii="Courier New" w:hAnsi="Courier New" w:cs="Courier New"/>
                  <w:color w:val="FF3835"/>
                  <w:sz w:val="18"/>
                  <w:szCs w:val="18"/>
                  <w:lang w:eastAsia="fi-FI"/>
                </w:rPr>
                <w:delText>classCode</w:delText>
              </w:r>
              <w:r w:rsidRPr="0056620E" w:rsidDel="00A609EC">
                <w:rPr>
                  <w:rFonts w:ascii="Courier New" w:hAnsi="Courier New" w:cs="Courier New"/>
                  <w:color w:val="3A37FF"/>
                  <w:sz w:val="18"/>
                  <w:szCs w:val="18"/>
                  <w:lang w:eastAsia="fi-FI"/>
                </w:rPr>
                <w:delText>="</w:delText>
              </w:r>
              <w:r w:rsidRPr="0056620E" w:rsidDel="00A609EC">
                <w:rPr>
                  <w:rFonts w:ascii="Courier New" w:hAnsi="Courier New" w:cs="Courier New"/>
                  <w:color w:val="1A2E39"/>
                  <w:sz w:val="18"/>
                  <w:szCs w:val="18"/>
                  <w:lang w:eastAsia="fi-FI"/>
                </w:rPr>
                <w:delText>COND</w:delText>
              </w:r>
              <w:r w:rsidRPr="0056620E" w:rsidDel="00A609EC">
                <w:rPr>
                  <w:rFonts w:ascii="Courier New" w:hAnsi="Courier New" w:cs="Courier New"/>
                  <w:color w:val="3A37FF"/>
                  <w:sz w:val="18"/>
                  <w:szCs w:val="18"/>
                  <w:lang w:eastAsia="fi-FI"/>
                </w:rPr>
                <w:delText>"</w:delText>
              </w:r>
              <w:r w:rsidRPr="0056620E" w:rsidDel="00A609EC">
                <w:rPr>
                  <w:rFonts w:ascii="Courier New" w:hAnsi="Courier New" w:cs="Courier New"/>
                  <w:i/>
                  <w:iCs/>
                  <w:color w:val="308D85"/>
                  <w:sz w:val="18"/>
                  <w:szCs w:val="18"/>
                  <w:lang w:eastAsia="fi-FI"/>
                </w:rPr>
                <w:delText xml:space="preserve"> </w:delText>
              </w:r>
              <w:r w:rsidRPr="0056620E" w:rsidDel="00A609EC">
                <w:rPr>
                  <w:rFonts w:ascii="Courier New" w:hAnsi="Courier New" w:cs="Courier New"/>
                  <w:color w:val="FF3835"/>
                  <w:sz w:val="18"/>
                  <w:szCs w:val="18"/>
                  <w:lang w:eastAsia="fi-FI"/>
                </w:rPr>
                <w:delText>moodCode</w:delText>
              </w:r>
              <w:r w:rsidRPr="0056620E" w:rsidDel="00A609EC">
                <w:rPr>
                  <w:rFonts w:ascii="Courier New" w:hAnsi="Courier New" w:cs="Courier New"/>
                  <w:color w:val="3A37FF"/>
                  <w:sz w:val="18"/>
                  <w:szCs w:val="18"/>
                  <w:lang w:eastAsia="fi-FI"/>
                </w:rPr>
                <w:delText>="</w:delText>
              </w:r>
              <w:r w:rsidRPr="0056620E" w:rsidDel="00A609EC">
                <w:rPr>
                  <w:rFonts w:ascii="Courier New" w:hAnsi="Courier New" w:cs="Courier New"/>
                  <w:color w:val="1A2E39"/>
                  <w:sz w:val="18"/>
                  <w:szCs w:val="18"/>
                  <w:lang w:eastAsia="fi-FI"/>
                </w:rPr>
                <w:delText>EVN</w:delText>
              </w:r>
              <w:r w:rsidRPr="0056620E" w:rsidDel="00A609EC">
                <w:rPr>
                  <w:rFonts w:ascii="Courier New" w:hAnsi="Courier New" w:cs="Courier New"/>
                  <w:color w:val="3A37FF"/>
                  <w:sz w:val="18"/>
                  <w:szCs w:val="18"/>
                  <w:lang w:eastAsia="fi-FI"/>
                </w:rPr>
                <w:delText>"&gt;</w:delText>
              </w:r>
              <w:bookmarkStart w:id="2719" w:name="_Toc428350191"/>
              <w:bookmarkEnd w:id="2719"/>
            </w:del>
          </w:p>
          <w:p w14:paraId="2FFC76F6" w14:textId="77777777" w:rsidR="00780987" w:rsidRPr="0056620E" w:rsidDel="00A609EC" w:rsidRDefault="00780987" w:rsidP="004F7283">
            <w:pPr>
              <w:autoSpaceDE w:val="0"/>
              <w:autoSpaceDN w:val="0"/>
              <w:adjustRightInd w:val="0"/>
              <w:ind w:left="568"/>
              <w:jc w:val="left"/>
              <w:rPr>
                <w:del w:id="2720" w:author="Tekijä"/>
                <w:rFonts w:ascii="Courier New" w:hAnsi="Courier New" w:cs="Courier New"/>
                <w:color w:val="3A37FF"/>
                <w:sz w:val="18"/>
                <w:szCs w:val="18"/>
                <w:lang w:eastAsia="fi-FI"/>
              </w:rPr>
            </w:pPr>
            <w:del w:id="2721"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templateId</w:delText>
              </w:r>
              <w:r w:rsidRPr="0056620E" w:rsidDel="00A609EC">
                <w:rPr>
                  <w:rFonts w:ascii="Courier New" w:hAnsi="Courier New" w:cs="Courier New"/>
                  <w:i/>
                  <w:iCs/>
                  <w:color w:val="308D85"/>
                  <w:sz w:val="18"/>
                  <w:szCs w:val="18"/>
                  <w:lang w:eastAsia="fi-FI"/>
                </w:rPr>
                <w:delText xml:space="preserve"> </w:delText>
              </w:r>
              <w:r w:rsidRPr="0056620E" w:rsidDel="00A609EC">
                <w:rPr>
                  <w:rFonts w:ascii="Courier New" w:hAnsi="Courier New" w:cs="Courier New"/>
                  <w:color w:val="FF3835"/>
                  <w:sz w:val="18"/>
                  <w:szCs w:val="18"/>
                  <w:lang w:eastAsia="fi-FI"/>
                </w:rPr>
                <w:delText>root</w:delText>
              </w:r>
              <w:r w:rsidRPr="0056620E" w:rsidDel="00A609EC">
                <w:rPr>
                  <w:rFonts w:ascii="Courier New" w:hAnsi="Courier New" w:cs="Courier New"/>
                  <w:color w:val="3A37FF"/>
                  <w:sz w:val="18"/>
                  <w:szCs w:val="18"/>
                  <w:lang w:eastAsia="fi-FI"/>
                </w:rPr>
                <w:delText>="</w:delText>
              </w:r>
              <w:r w:rsidRPr="0056620E" w:rsidDel="00A609EC">
                <w:rPr>
                  <w:rFonts w:ascii="Courier New" w:hAnsi="Courier New" w:cs="Courier New"/>
                  <w:color w:val="1A2E39"/>
                  <w:sz w:val="18"/>
                  <w:szCs w:val="18"/>
                  <w:lang w:eastAsia="fi-FI"/>
                </w:rPr>
                <w:delText>1.2.246.537.6.12.999.2003.13</w:delText>
              </w:r>
              <w:r w:rsidRPr="0056620E" w:rsidDel="00A609EC">
                <w:rPr>
                  <w:rFonts w:ascii="Courier New" w:hAnsi="Courier New" w:cs="Courier New"/>
                  <w:color w:val="3A37FF"/>
                  <w:sz w:val="18"/>
                  <w:szCs w:val="18"/>
                  <w:lang w:eastAsia="fi-FI"/>
                </w:rPr>
                <w:delText>"/&gt;</w:delText>
              </w:r>
              <w:bookmarkStart w:id="2722" w:name="_Toc428350192"/>
              <w:bookmarkEnd w:id="2722"/>
            </w:del>
          </w:p>
          <w:p w14:paraId="036C8D0B" w14:textId="77777777" w:rsidR="00780987" w:rsidRPr="0056620E" w:rsidDel="00A609EC" w:rsidRDefault="00780987" w:rsidP="004F7283">
            <w:pPr>
              <w:autoSpaceDE w:val="0"/>
              <w:autoSpaceDN w:val="0"/>
              <w:adjustRightInd w:val="0"/>
              <w:ind w:left="568"/>
              <w:jc w:val="left"/>
              <w:rPr>
                <w:del w:id="2723" w:author="Tekijä"/>
                <w:rFonts w:ascii="Courier New" w:hAnsi="Courier New" w:cs="Courier New"/>
                <w:color w:val="3A37FF"/>
                <w:sz w:val="18"/>
                <w:szCs w:val="18"/>
                <w:lang w:eastAsia="fi-FI"/>
              </w:rPr>
            </w:pPr>
            <w:del w:id="2724"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id</w:delText>
              </w:r>
              <w:r w:rsidRPr="0056620E" w:rsidDel="00A609EC">
                <w:rPr>
                  <w:rFonts w:ascii="Courier New" w:hAnsi="Courier New" w:cs="Courier New"/>
                  <w:i/>
                  <w:iCs/>
                  <w:color w:val="308D85"/>
                  <w:sz w:val="18"/>
                  <w:szCs w:val="18"/>
                  <w:lang w:eastAsia="fi-FI"/>
                </w:rPr>
                <w:delText xml:space="preserve"> </w:delText>
              </w:r>
              <w:r w:rsidRPr="0056620E" w:rsidDel="00A609EC">
                <w:rPr>
                  <w:rFonts w:ascii="Courier New" w:hAnsi="Courier New" w:cs="Courier New"/>
                  <w:color w:val="FF3835"/>
                  <w:sz w:val="18"/>
                  <w:szCs w:val="18"/>
                  <w:lang w:eastAsia="fi-FI"/>
                </w:rPr>
                <w:delText>root</w:delText>
              </w:r>
              <w:r w:rsidRPr="0056620E" w:rsidDel="00A609EC">
                <w:rPr>
                  <w:rFonts w:ascii="Courier New" w:hAnsi="Courier New" w:cs="Courier New"/>
                  <w:color w:val="3A37FF"/>
                  <w:sz w:val="18"/>
                  <w:szCs w:val="18"/>
                  <w:lang w:eastAsia="fi-FI"/>
                </w:rPr>
                <w:delText>="</w:delText>
              </w:r>
              <w:r w:rsidRPr="0056620E" w:rsidDel="00A609EC">
                <w:rPr>
                  <w:rFonts w:ascii="Courier New" w:hAnsi="Courier New" w:cs="Courier New"/>
                  <w:color w:val="1A2E39"/>
                  <w:sz w:val="18"/>
                  <w:szCs w:val="18"/>
                  <w:lang w:eastAsia="fi-FI"/>
                </w:rPr>
                <w:delText>1.2.246.10.1234567.14.2013.123.100.106</w:delText>
              </w:r>
              <w:r w:rsidRPr="0056620E" w:rsidDel="00A609EC">
                <w:rPr>
                  <w:rFonts w:ascii="Courier New" w:hAnsi="Courier New" w:cs="Courier New"/>
                  <w:color w:val="3A37FF"/>
                  <w:sz w:val="18"/>
                  <w:szCs w:val="18"/>
                  <w:lang w:eastAsia="fi-FI"/>
                </w:rPr>
                <w:delText>"/&gt;</w:delText>
              </w:r>
              <w:bookmarkStart w:id="2725" w:name="_Toc428350193"/>
              <w:bookmarkEnd w:id="2725"/>
            </w:del>
          </w:p>
          <w:p w14:paraId="766B9205" w14:textId="77777777" w:rsidR="00780987" w:rsidRPr="0056620E" w:rsidDel="00A609EC" w:rsidRDefault="00780987" w:rsidP="004F7283">
            <w:pPr>
              <w:autoSpaceDE w:val="0"/>
              <w:autoSpaceDN w:val="0"/>
              <w:adjustRightInd w:val="0"/>
              <w:ind w:left="568"/>
              <w:jc w:val="left"/>
              <w:rPr>
                <w:del w:id="2726" w:author="Tekijä"/>
                <w:rFonts w:ascii="Courier New" w:hAnsi="Courier New" w:cs="Courier New"/>
                <w:color w:val="3A37FF"/>
                <w:sz w:val="18"/>
                <w:szCs w:val="18"/>
                <w:lang w:eastAsia="fi-FI"/>
              </w:rPr>
            </w:pPr>
            <w:del w:id="2727"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code</w:delText>
              </w:r>
              <w:r w:rsidRPr="0056620E" w:rsidDel="00A609EC">
                <w:rPr>
                  <w:rFonts w:ascii="Courier New" w:hAnsi="Courier New" w:cs="Courier New"/>
                  <w:i/>
                  <w:iCs/>
                  <w:color w:val="308D85"/>
                  <w:sz w:val="18"/>
                  <w:szCs w:val="18"/>
                  <w:lang w:eastAsia="fi-FI"/>
                </w:rPr>
                <w:delText xml:space="preserve"> </w:delText>
              </w:r>
              <w:r w:rsidRPr="0056620E" w:rsidDel="00A609EC">
                <w:rPr>
                  <w:rFonts w:ascii="Courier New" w:hAnsi="Courier New" w:cs="Courier New"/>
                  <w:color w:val="FF3835"/>
                  <w:sz w:val="18"/>
                  <w:szCs w:val="18"/>
                  <w:lang w:eastAsia="fi-FI"/>
                </w:rPr>
                <w:delText>code</w:delText>
              </w:r>
              <w:r w:rsidRPr="0056620E" w:rsidDel="00A609EC">
                <w:rPr>
                  <w:rFonts w:ascii="Courier New" w:hAnsi="Courier New" w:cs="Courier New"/>
                  <w:color w:val="3A37FF"/>
                  <w:sz w:val="18"/>
                  <w:szCs w:val="18"/>
                  <w:lang w:eastAsia="fi-FI"/>
                </w:rPr>
                <w:delText>="</w:delText>
              </w:r>
              <w:r w:rsidRPr="0056620E" w:rsidDel="00A609EC">
                <w:rPr>
                  <w:rFonts w:ascii="Courier New" w:hAnsi="Courier New" w:cs="Courier New"/>
                  <w:color w:val="1A2E39"/>
                  <w:sz w:val="18"/>
                  <w:szCs w:val="18"/>
                  <w:lang w:eastAsia="fi-FI"/>
                </w:rPr>
                <w:delText>13</w:delText>
              </w:r>
              <w:r w:rsidRPr="0056620E" w:rsidDel="00A609EC">
                <w:rPr>
                  <w:rFonts w:ascii="Courier New" w:hAnsi="Courier New" w:cs="Courier New"/>
                  <w:color w:val="3A37FF"/>
                  <w:sz w:val="18"/>
                  <w:szCs w:val="18"/>
                  <w:lang w:eastAsia="fi-FI"/>
                </w:rPr>
                <w:delText>"</w:delText>
              </w:r>
              <w:r w:rsidRPr="0056620E" w:rsidDel="00A609EC">
                <w:rPr>
                  <w:rFonts w:ascii="Courier New" w:hAnsi="Courier New" w:cs="Courier New"/>
                  <w:i/>
                  <w:iCs/>
                  <w:color w:val="308D85"/>
                  <w:sz w:val="18"/>
                  <w:szCs w:val="18"/>
                  <w:lang w:eastAsia="fi-FI"/>
                </w:rPr>
                <w:delText xml:space="preserve"> </w:delText>
              </w:r>
              <w:r w:rsidRPr="0056620E" w:rsidDel="00A609EC">
                <w:rPr>
                  <w:rFonts w:ascii="Courier New" w:hAnsi="Courier New" w:cs="Courier New"/>
                  <w:color w:val="FF3835"/>
                  <w:sz w:val="18"/>
                  <w:szCs w:val="18"/>
                  <w:lang w:eastAsia="fi-FI"/>
                </w:rPr>
                <w:delText>codeSystem</w:delText>
              </w:r>
              <w:r w:rsidRPr="0056620E" w:rsidDel="00A609EC">
                <w:rPr>
                  <w:rFonts w:ascii="Courier New" w:hAnsi="Courier New" w:cs="Courier New"/>
                  <w:color w:val="3A37FF"/>
                  <w:sz w:val="18"/>
                  <w:szCs w:val="18"/>
                  <w:lang w:eastAsia="fi-FI"/>
                </w:rPr>
                <w:delText>="</w:delText>
              </w:r>
              <w:r w:rsidRPr="0056620E" w:rsidDel="00A609EC">
                <w:rPr>
                  <w:rFonts w:ascii="Courier New" w:hAnsi="Courier New" w:cs="Courier New"/>
                  <w:color w:val="1A2E39"/>
                  <w:sz w:val="18"/>
                  <w:szCs w:val="18"/>
                  <w:lang w:eastAsia="fi-FI"/>
                </w:rPr>
                <w:delText>1.2.246.537.6.12.999.2003</w:delText>
              </w:r>
              <w:r w:rsidRPr="0056620E" w:rsidDel="00A609EC">
                <w:rPr>
                  <w:rFonts w:ascii="Courier New" w:hAnsi="Courier New" w:cs="Courier New"/>
                  <w:color w:val="3A37FF"/>
                  <w:sz w:val="18"/>
                  <w:szCs w:val="18"/>
                  <w:lang w:eastAsia="fi-FI"/>
                </w:rPr>
                <w:delText>"</w:delText>
              </w:r>
              <w:r w:rsidRPr="0056620E" w:rsidDel="00A609EC">
                <w:rPr>
                  <w:rFonts w:ascii="Courier New" w:hAnsi="Courier New" w:cs="Courier New"/>
                  <w:i/>
                  <w:iCs/>
                  <w:color w:val="308D85"/>
                  <w:sz w:val="18"/>
                  <w:szCs w:val="18"/>
                  <w:lang w:eastAsia="fi-FI"/>
                </w:rPr>
                <w:delText xml:space="preserve"> </w:delText>
              </w:r>
              <w:r w:rsidRPr="0056620E" w:rsidDel="00A609EC">
                <w:rPr>
                  <w:rFonts w:ascii="Courier New" w:hAnsi="Courier New" w:cs="Courier New"/>
                  <w:color w:val="FF3835"/>
                  <w:sz w:val="18"/>
                  <w:szCs w:val="18"/>
                  <w:lang w:eastAsia="fi-FI"/>
                </w:rPr>
                <w:delText>displayName</w:delText>
              </w:r>
              <w:r w:rsidRPr="0056620E" w:rsidDel="00A609EC">
                <w:rPr>
                  <w:rFonts w:ascii="Courier New" w:hAnsi="Courier New" w:cs="Courier New"/>
                  <w:color w:val="3A37FF"/>
                  <w:sz w:val="18"/>
                  <w:szCs w:val="18"/>
                  <w:lang w:eastAsia="fi-FI"/>
                </w:rPr>
                <w:delText>="</w:delText>
              </w:r>
              <w:r w:rsidRPr="0056620E" w:rsidDel="00A609EC">
                <w:rPr>
                  <w:rFonts w:ascii="Courier New" w:hAnsi="Courier New" w:cs="Courier New"/>
                  <w:color w:val="1A2E39"/>
                  <w:sz w:val="18"/>
                  <w:szCs w:val="18"/>
                  <w:lang w:eastAsia="fi-FI"/>
                </w:rPr>
                <w:delText>Riskitieto</w:delText>
              </w:r>
              <w:r w:rsidRPr="0056620E" w:rsidDel="00A609EC">
                <w:rPr>
                  <w:rFonts w:ascii="Courier New" w:hAnsi="Courier New" w:cs="Courier New"/>
                  <w:color w:val="3A37FF"/>
                  <w:sz w:val="18"/>
                  <w:szCs w:val="18"/>
                  <w:lang w:eastAsia="fi-FI"/>
                </w:rPr>
                <w:delText>"/&gt;</w:delText>
              </w:r>
              <w:bookmarkStart w:id="2728" w:name="_Toc428350194"/>
              <w:bookmarkEnd w:id="2728"/>
            </w:del>
          </w:p>
          <w:p w14:paraId="17CDBE68" w14:textId="77777777" w:rsidR="00780987" w:rsidRPr="0056620E" w:rsidDel="00A609EC" w:rsidRDefault="00780987" w:rsidP="004F7283">
            <w:pPr>
              <w:autoSpaceDE w:val="0"/>
              <w:autoSpaceDN w:val="0"/>
              <w:adjustRightInd w:val="0"/>
              <w:ind w:left="568"/>
              <w:jc w:val="left"/>
              <w:rPr>
                <w:del w:id="2729" w:author="Tekijä"/>
                <w:rFonts w:ascii="Courier New" w:hAnsi="Courier New" w:cs="Courier New"/>
                <w:color w:val="3A37FF"/>
                <w:sz w:val="18"/>
                <w:szCs w:val="18"/>
                <w:lang w:eastAsia="fi-FI"/>
              </w:rPr>
            </w:pPr>
            <w:del w:id="2730"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text</w:delText>
              </w:r>
              <w:r w:rsidRPr="0056620E" w:rsidDel="00A609EC">
                <w:rPr>
                  <w:rFonts w:ascii="Courier New" w:hAnsi="Courier New" w:cs="Courier New"/>
                  <w:color w:val="3A37FF"/>
                  <w:sz w:val="18"/>
                  <w:szCs w:val="18"/>
                  <w:lang w:eastAsia="fi-FI"/>
                </w:rPr>
                <w:delText>&gt;</w:delText>
              </w:r>
              <w:bookmarkStart w:id="2731" w:name="_Toc428350195"/>
              <w:bookmarkEnd w:id="2731"/>
            </w:del>
          </w:p>
          <w:p w14:paraId="4B0E6789" w14:textId="77777777" w:rsidR="00780987" w:rsidRPr="0056620E" w:rsidDel="00A609EC" w:rsidRDefault="00780987" w:rsidP="004F7283">
            <w:pPr>
              <w:autoSpaceDE w:val="0"/>
              <w:autoSpaceDN w:val="0"/>
              <w:adjustRightInd w:val="0"/>
              <w:ind w:left="852"/>
              <w:jc w:val="left"/>
              <w:rPr>
                <w:del w:id="2732" w:author="Tekijä"/>
                <w:rFonts w:ascii="Courier New" w:hAnsi="Courier New" w:cs="Courier New"/>
                <w:color w:val="3A37FF"/>
                <w:sz w:val="18"/>
                <w:szCs w:val="18"/>
                <w:lang w:eastAsia="fi-FI"/>
              </w:rPr>
            </w:pPr>
            <w:del w:id="2733"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reference</w:delText>
              </w:r>
              <w:r w:rsidRPr="0056620E" w:rsidDel="00A609EC">
                <w:rPr>
                  <w:rFonts w:ascii="Courier New" w:hAnsi="Courier New" w:cs="Courier New"/>
                  <w:i/>
                  <w:iCs/>
                  <w:color w:val="308D85"/>
                  <w:sz w:val="18"/>
                  <w:szCs w:val="18"/>
                  <w:lang w:eastAsia="fi-FI"/>
                </w:rPr>
                <w:delText xml:space="preserve"> </w:delText>
              </w:r>
              <w:r w:rsidRPr="0056620E" w:rsidDel="00A609EC">
                <w:rPr>
                  <w:rFonts w:ascii="Courier New" w:hAnsi="Courier New" w:cs="Courier New"/>
                  <w:color w:val="FF3835"/>
                  <w:sz w:val="18"/>
                  <w:szCs w:val="18"/>
                  <w:lang w:eastAsia="fi-FI"/>
                </w:rPr>
                <w:delText>value</w:delText>
              </w:r>
              <w:r w:rsidRPr="0056620E" w:rsidDel="00A609EC">
                <w:rPr>
                  <w:rFonts w:ascii="Courier New" w:hAnsi="Courier New" w:cs="Courier New"/>
                  <w:color w:val="3A37FF"/>
                  <w:sz w:val="18"/>
                  <w:szCs w:val="18"/>
                  <w:lang w:eastAsia="fi-FI"/>
                </w:rPr>
                <w:delText>="</w:delText>
              </w:r>
              <w:r w:rsidRPr="0056620E" w:rsidDel="00A609EC">
                <w:rPr>
                  <w:rFonts w:ascii="Courier New" w:hAnsi="Courier New" w:cs="Courier New"/>
                  <w:color w:val="1A2E39"/>
                  <w:sz w:val="18"/>
                  <w:szCs w:val="18"/>
                  <w:lang w:eastAsia="fi-FI"/>
                </w:rPr>
                <w:delText>#OID1.2.246.10.1234567.14.2013.123.100.3.1</w:delText>
              </w:r>
              <w:r w:rsidRPr="0056620E" w:rsidDel="00A609EC">
                <w:rPr>
                  <w:rFonts w:ascii="Courier New" w:hAnsi="Courier New" w:cs="Courier New"/>
                  <w:color w:val="3A37FF"/>
                  <w:sz w:val="18"/>
                  <w:szCs w:val="18"/>
                  <w:lang w:eastAsia="fi-FI"/>
                </w:rPr>
                <w:delText>"/&gt;</w:delText>
              </w:r>
              <w:bookmarkStart w:id="2734" w:name="_Toc428350196"/>
              <w:bookmarkEnd w:id="2734"/>
            </w:del>
          </w:p>
          <w:p w14:paraId="02A6BEC0" w14:textId="77777777" w:rsidR="00780987" w:rsidRPr="0056620E" w:rsidDel="00A609EC" w:rsidRDefault="00780987" w:rsidP="004F7283">
            <w:pPr>
              <w:autoSpaceDE w:val="0"/>
              <w:autoSpaceDN w:val="0"/>
              <w:adjustRightInd w:val="0"/>
              <w:ind w:left="568"/>
              <w:jc w:val="left"/>
              <w:rPr>
                <w:del w:id="2735" w:author="Tekijä"/>
                <w:rFonts w:ascii="Courier New" w:hAnsi="Courier New" w:cs="Courier New"/>
                <w:color w:val="3A37FF"/>
                <w:sz w:val="18"/>
                <w:szCs w:val="18"/>
                <w:lang w:eastAsia="fi-FI"/>
              </w:rPr>
            </w:pPr>
            <w:del w:id="2736"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text</w:delText>
              </w:r>
              <w:r w:rsidRPr="0056620E" w:rsidDel="00A609EC">
                <w:rPr>
                  <w:rFonts w:ascii="Courier New" w:hAnsi="Courier New" w:cs="Courier New"/>
                  <w:color w:val="3A37FF"/>
                  <w:sz w:val="18"/>
                  <w:szCs w:val="18"/>
                  <w:lang w:eastAsia="fi-FI"/>
                </w:rPr>
                <w:delText>&gt;</w:delText>
              </w:r>
              <w:bookmarkStart w:id="2737" w:name="_Toc428350197"/>
              <w:bookmarkEnd w:id="2737"/>
            </w:del>
          </w:p>
          <w:p w14:paraId="51F08645" w14:textId="77777777" w:rsidR="00780987" w:rsidRPr="004F7283" w:rsidDel="00A609EC" w:rsidRDefault="00780987" w:rsidP="004F7283">
            <w:pPr>
              <w:autoSpaceDE w:val="0"/>
              <w:autoSpaceDN w:val="0"/>
              <w:adjustRightInd w:val="0"/>
              <w:ind w:left="568"/>
              <w:jc w:val="left"/>
              <w:rPr>
                <w:del w:id="2738" w:author="Tekijä"/>
                <w:rFonts w:ascii="Courier New" w:hAnsi="Courier New" w:cs="Courier New"/>
                <w:color w:val="3A37FF"/>
                <w:sz w:val="18"/>
                <w:szCs w:val="18"/>
                <w:lang w:eastAsia="fi-FI"/>
              </w:rPr>
            </w:pPr>
            <w:del w:id="2739"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iCs/>
                  <w:color w:val="969596"/>
                  <w:sz w:val="18"/>
                  <w:szCs w:val="18"/>
                  <w:lang w:eastAsia="fi-FI"/>
                </w:rPr>
                <w:delText xml:space="preserve"> Riskin toteamispäivä </w:delText>
              </w:r>
              <w:r w:rsidRPr="004F7283" w:rsidDel="00A609EC">
                <w:rPr>
                  <w:rFonts w:ascii="Courier New" w:hAnsi="Courier New" w:cs="Courier New"/>
                  <w:color w:val="3A37FF"/>
                  <w:sz w:val="18"/>
                  <w:szCs w:val="18"/>
                  <w:lang w:eastAsia="fi-FI"/>
                </w:rPr>
                <w:delText>--&gt;</w:delText>
              </w:r>
              <w:bookmarkStart w:id="2740" w:name="_Toc428350198"/>
              <w:bookmarkEnd w:id="2740"/>
            </w:del>
          </w:p>
          <w:p w14:paraId="135BD997" w14:textId="77777777" w:rsidR="00780987" w:rsidRPr="004F7283" w:rsidDel="00A609EC" w:rsidRDefault="00780987" w:rsidP="004F7283">
            <w:pPr>
              <w:autoSpaceDE w:val="0"/>
              <w:autoSpaceDN w:val="0"/>
              <w:adjustRightInd w:val="0"/>
              <w:ind w:left="568"/>
              <w:jc w:val="left"/>
              <w:rPr>
                <w:del w:id="2741" w:author="Tekijä"/>
                <w:rFonts w:ascii="Courier New" w:hAnsi="Courier New" w:cs="Courier New"/>
                <w:color w:val="3A37FF"/>
                <w:sz w:val="18"/>
                <w:szCs w:val="18"/>
                <w:lang w:eastAsia="fi-FI"/>
              </w:rPr>
            </w:pPr>
            <w:del w:id="2742"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color w:val="942334"/>
                  <w:sz w:val="18"/>
                  <w:szCs w:val="18"/>
                  <w:lang w:eastAsia="fi-FI"/>
                </w:rPr>
                <w:delText>effectiveTime</w:delText>
              </w:r>
              <w:r w:rsidRPr="004F7283" w:rsidDel="00A609EC">
                <w:rPr>
                  <w:rFonts w:ascii="Courier New" w:hAnsi="Courier New" w:cs="Courier New"/>
                  <w:i/>
                  <w:iCs/>
                  <w:color w:val="308D85"/>
                  <w:sz w:val="18"/>
                  <w:szCs w:val="18"/>
                  <w:lang w:eastAsia="fi-FI"/>
                </w:rPr>
                <w:delText xml:space="preserve"> </w:delText>
              </w:r>
              <w:r w:rsidRPr="004F7283" w:rsidDel="00A609EC">
                <w:rPr>
                  <w:rFonts w:ascii="Courier New" w:hAnsi="Courier New" w:cs="Courier New"/>
                  <w:color w:val="FF3835"/>
                  <w:sz w:val="18"/>
                  <w:szCs w:val="18"/>
                  <w:lang w:eastAsia="fi-FI"/>
                </w:rPr>
                <w:delText>value</w:delText>
              </w:r>
              <w:r w:rsidRPr="004F7283" w:rsidDel="00A609EC">
                <w:rPr>
                  <w:rFonts w:ascii="Courier New" w:hAnsi="Courier New" w:cs="Courier New"/>
                  <w:color w:val="3A37FF"/>
                  <w:sz w:val="18"/>
                  <w:szCs w:val="18"/>
                  <w:lang w:eastAsia="fi-FI"/>
                </w:rPr>
                <w:delText>="</w:delText>
              </w:r>
              <w:r w:rsidRPr="004F7283" w:rsidDel="00A609EC">
                <w:rPr>
                  <w:rFonts w:ascii="Courier New" w:hAnsi="Courier New" w:cs="Courier New"/>
                  <w:color w:val="1A2E39"/>
                  <w:sz w:val="18"/>
                  <w:szCs w:val="18"/>
                  <w:lang w:eastAsia="fi-FI"/>
                </w:rPr>
                <w:delText>20130601</w:delText>
              </w:r>
            </w:del>
            <w:ins w:id="2743" w:author="Tekijä">
              <w:del w:id="2744" w:author="Tekijä">
                <w:r w:rsidR="005507B3" w:rsidDel="00A609EC">
                  <w:rPr>
                    <w:rFonts w:ascii="Courier New" w:hAnsi="Courier New" w:cs="Courier New"/>
                    <w:color w:val="1A2E39"/>
                    <w:sz w:val="18"/>
                    <w:szCs w:val="18"/>
                    <w:lang w:eastAsia="fi-FI"/>
                  </w:rPr>
                  <w:delText>20150601</w:delText>
                </w:r>
              </w:del>
            </w:ins>
            <w:del w:id="2745" w:author="Tekijä">
              <w:r w:rsidRPr="004F7283" w:rsidDel="00A609EC">
                <w:rPr>
                  <w:rFonts w:ascii="Courier New" w:hAnsi="Courier New" w:cs="Courier New"/>
                  <w:color w:val="3A37FF"/>
                  <w:sz w:val="18"/>
                  <w:szCs w:val="18"/>
                  <w:lang w:eastAsia="fi-FI"/>
                </w:rPr>
                <w:delText>"/&gt;</w:delText>
              </w:r>
              <w:bookmarkStart w:id="2746" w:name="_Toc428350199"/>
              <w:bookmarkEnd w:id="2746"/>
            </w:del>
          </w:p>
          <w:p w14:paraId="45B73C23" w14:textId="77777777" w:rsidR="00780987" w:rsidRPr="004F7283" w:rsidDel="00A609EC" w:rsidRDefault="00780987" w:rsidP="004F7283">
            <w:pPr>
              <w:autoSpaceDE w:val="0"/>
              <w:autoSpaceDN w:val="0"/>
              <w:adjustRightInd w:val="0"/>
              <w:ind w:left="568"/>
              <w:jc w:val="left"/>
              <w:rPr>
                <w:del w:id="2747" w:author="Tekijä"/>
                <w:rFonts w:ascii="Courier New" w:hAnsi="Courier New" w:cs="Courier New"/>
                <w:color w:val="3A37FF"/>
                <w:sz w:val="18"/>
                <w:szCs w:val="18"/>
                <w:lang w:eastAsia="fi-FI"/>
              </w:rPr>
            </w:pPr>
            <w:del w:id="2748"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iCs/>
                  <w:color w:val="969596"/>
                  <w:sz w:val="18"/>
                  <w:szCs w:val="18"/>
                  <w:lang w:eastAsia="fi-FI"/>
                </w:rPr>
                <w:delText xml:space="preserve"> Riskin koodi ja käytetty koodisto/luokitus </w:delText>
              </w:r>
              <w:r w:rsidRPr="004F7283" w:rsidDel="00A609EC">
                <w:rPr>
                  <w:rFonts w:ascii="Courier New" w:hAnsi="Courier New" w:cs="Courier New"/>
                  <w:color w:val="3A37FF"/>
                  <w:sz w:val="18"/>
                  <w:szCs w:val="18"/>
                  <w:lang w:eastAsia="fi-FI"/>
                </w:rPr>
                <w:delText>--&gt;</w:delText>
              </w:r>
              <w:bookmarkStart w:id="2749" w:name="_Toc428350200"/>
              <w:bookmarkEnd w:id="2749"/>
            </w:del>
          </w:p>
          <w:p w14:paraId="218AF318" w14:textId="77777777" w:rsidR="00780987" w:rsidRPr="004F7283" w:rsidDel="00A609EC" w:rsidRDefault="00780987" w:rsidP="004F7283">
            <w:pPr>
              <w:autoSpaceDE w:val="0"/>
              <w:autoSpaceDN w:val="0"/>
              <w:adjustRightInd w:val="0"/>
              <w:ind w:left="568"/>
              <w:jc w:val="left"/>
              <w:rPr>
                <w:del w:id="2750" w:author="Tekijä"/>
                <w:rFonts w:ascii="Courier New" w:hAnsi="Courier New" w:cs="Courier New"/>
                <w:color w:val="3A37FF"/>
                <w:sz w:val="18"/>
                <w:szCs w:val="18"/>
                <w:lang w:eastAsia="fi-FI"/>
              </w:rPr>
            </w:pPr>
            <w:del w:id="2751"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color w:val="942334"/>
                  <w:sz w:val="18"/>
                  <w:szCs w:val="18"/>
                  <w:lang w:eastAsia="fi-FI"/>
                </w:rPr>
                <w:delText>value</w:delText>
              </w:r>
              <w:r w:rsidRPr="004F7283" w:rsidDel="00A609EC">
                <w:rPr>
                  <w:rFonts w:ascii="Courier New" w:hAnsi="Courier New" w:cs="Courier New"/>
                  <w:i/>
                  <w:iCs/>
                  <w:color w:val="308D85"/>
                  <w:sz w:val="18"/>
                  <w:szCs w:val="18"/>
                  <w:lang w:eastAsia="fi-FI"/>
                </w:rPr>
                <w:delText xml:space="preserve"> </w:delText>
              </w:r>
              <w:r w:rsidRPr="004F7283" w:rsidDel="00A609EC">
                <w:rPr>
                  <w:rFonts w:ascii="Courier New" w:hAnsi="Courier New" w:cs="Courier New"/>
                  <w:color w:val="FF3835"/>
                  <w:sz w:val="18"/>
                  <w:szCs w:val="18"/>
                  <w:lang w:eastAsia="fi-FI"/>
                </w:rPr>
                <w:delText>xsi:type</w:delText>
              </w:r>
              <w:r w:rsidRPr="004F7283" w:rsidDel="00A609EC">
                <w:rPr>
                  <w:rFonts w:ascii="Courier New" w:hAnsi="Courier New" w:cs="Courier New"/>
                  <w:color w:val="3A37FF"/>
                  <w:sz w:val="18"/>
                  <w:szCs w:val="18"/>
                  <w:lang w:eastAsia="fi-FI"/>
                </w:rPr>
                <w:delText>="</w:delText>
              </w:r>
              <w:r w:rsidRPr="004F7283" w:rsidDel="00A609EC">
                <w:rPr>
                  <w:rFonts w:ascii="Courier New" w:hAnsi="Courier New" w:cs="Courier New"/>
                  <w:color w:val="1A2E39"/>
                  <w:sz w:val="18"/>
                  <w:szCs w:val="18"/>
                  <w:lang w:eastAsia="fi-FI"/>
                </w:rPr>
                <w:delText>CV</w:delText>
              </w:r>
              <w:r w:rsidRPr="004F7283" w:rsidDel="00A609EC">
                <w:rPr>
                  <w:rFonts w:ascii="Courier New" w:hAnsi="Courier New" w:cs="Courier New"/>
                  <w:color w:val="3A37FF"/>
                  <w:sz w:val="18"/>
                  <w:szCs w:val="18"/>
                  <w:lang w:eastAsia="fi-FI"/>
                </w:rPr>
                <w:delText>"</w:delText>
              </w:r>
              <w:r w:rsidRPr="004F7283" w:rsidDel="00A609EC">
                <w:rPr>
                  <w:rFonts w:ascii="Courier New" w:hAnsi="Courier New" w:cs="Courier New"/>
                  <w:i/>
                  <w:iCs/>
                  <w:color w:val="308D85"/>
                  <w:sz w:val="18"/>
                  <w:szCs w:val="18"/>
                  <w:lang w:eastAsia="fi-FI"/>
                </w:rPr>
                <w:delText xml:space="preserve"> </w:delText>
              </w:r>
              <w:r w:rsidRPr="004F7283" w:rsidDel="00A609EC">
                <w:rPr>
                  <w:rFonts w:ascii="Courier New" w:hAnsi="Courier New" w:cs="Courier New"/>
                  <w:color w:val="FF3835"/>
                  <w:sz w:val="18"/>
                  <w:szCs w:val="18"/>
                  <w:lang w:eastAsia="fi-FI"/>
                </w:rPr>
                <w:delText>code</w:delText>
              </w:r>
              <w:r w:rsidRPr="004F7283" w:rsidDel="00A609EC">
                <w:rPr>
                  <w:rFonts w:ascii="Courier New" w:hAnsi="Courier New" w:cs="Courier New"/>
                  <w:color w:val="3A37FF"/>
                  <w:sz w:val="18"/>
                  <w:szCs w:val="18"/>
                  <w:lang w:eastAsia="fi-FI"/>
                </w:rPr>
                <w:delText>="</w:delText>
              </w:r>
              <w:r w:rsidRPr="004F7283" w:rsidDel="00A609EC">
                <w:rPr>
                  <w:rFonts w:ascii="Courier New" w:hAnsi="Courier New" w:cs="Courier New"/>
                  <w:color w:val="1A2E39"/>
                  <w:sz w:val="18"/>
                  <w:szCs w:val="18"/>
                  <w:lang w:eastAsia="fi-FI"/>
                </w:rPr>
                <w:delText>Z88.4</w:delText>
              </w:r>
              <w:r w:rsidRPr="004F7283" w:rsidDel="00A609EC">
                <w:rPr>
                  <w:rFonts w:ascii="Courier New" w:hAnsi="Courier New" w:cs="Courier New"/>
                  <w:color w:val="3A37FF"/>
                  <w:sz w:val="18"/>
                  <w:szCs w:val="18"/>
                  <w:lang w:eastAsia="fi-FI"/>
                </w:rPr>
                <w:delText>"</w:delText>
              </w:r>
              <w:r w:rsidRPr="004F7283" w:rsidDel="00A609EC">
                <w:rPr>
                  <w:rFonts w:ascii="Courier New" w:hAnsi="Courier New" w:cs="Courier New"/>
                  <w:i/>
                  <w:iCs/>
                  <w:color w:val="308D85"/>
                  <w:sz w:val="18"/>
                  <w:szCs w:val="18"/>
                  <w:lang w:eastAsia="fi-FI"/>
                </w:rPr>
                <w:delText xml:space="preserve"> </w:delText>
              </w:r>
              <w:r w:rsidRPr="004F7283" w:rsidDel="00A609EC">
                <w:rPr>
                  <w:rFonts w:ascii="Courier New" w:hAnsi="Courier New" w:cs="Courier New"/>
                  <w:color w:val="FF3835"/>
                  <w:sz w:val="18"/>
                  <w:szCs w:val="18"/>
                  <w:lang w:eastAsia="fi-FI"/>
                </w:rPr>
                <w:delText>displayName</w:delText>
              </w:r>
              <w:r w:rsidRPr="004F7283" w:rsidDel="00A609EC">
                <w:rPr>
                  <w:rFonts w:ascii="Courier New" w:hAnsi="Courier New" w:cs="Courier New"/>
                  <w:color w:val="3A37FF"/>
                  <w:sz w:val="18"/>
                  <w:szCs w:val="18"/>
                  <w:lang w:eastAsia="fi-FI"/>
                </w:rPr>
                <w:delText>="</w:delText>
              </w:r>
              <w:r w:rsidRPr="004F7283" w:rsidDel="00A609EC">
                <w:rPr>
                  <w:rFonts w:ascii="Courier New" w:hAnsi="Courier New" w:cs="Courier New"/>
                  <w:color w:val="1A2E39"/>
                  <w:sz w:val="18"/>
                  <w:szCs w:val="18"/>
                  <w:lang w:eastAsia="fi-FI"/>
                </w:rPr>
                <w:delText>Aikaisemmin esiintynyt puuduteyl</w:delText>
              </w:r>
              <w:r w:rsidRPr="004F7283" w:rsidDel="00A609EC">
                <w:rPr>
                  <w:rFonts w:ascii="Courier New" w:hAnsi="Courier New" w:cs="Courier New"/>
                  <w:color w:val="1A2E39"/>
                  <w:sz w:val="18"/>
                  <w:szCs w:val="18"/>
                  <w:lang w:eastAsia="fi-FI"/>
                </w:rPr>
                <w:delText>i</w:delText>
              </w:r>
              <w:r w:rsidRPr="004F7283" w:rsidDel="00A609EC">
                <w:rPr>
                  <w:rFonts w:ascii="Courier New" w:hAnsi="Courier New" w:cs="Courier New"/>
                  <w:color w:val="1A2E39"/>
                  <w:sz w:val="18"/>
                  <w:szCs w:val="18"/>
                  <w:lang w:eastAsia="fi-FI"/>
                </w:rPr>
                <w:delText>herkkyys</w:delText>
              </w:r>
              <w:r w:rsidRPr="004F7283" w:rsidDel="00A609EC">
                <w:rPr>
                  <w:rFonts w:ascii="Courier New" w:hAnsi="Courier New" w:cs="Courier New"/>
                  <w:color w:val="3A37FF"/>
                  <w:sz w:val="18"/>
                  <w:szCs w:val="18"/>
                  <w:lang w:eastAsia="fi-FI"/>
                </w:rPr>
                <w:delText>"</w:delText>
              </w:r>
              <w:r w:rsidRPr="004F7283" w:rsidDel="00A609EC">
                <w:rPr>
                  <w:rFonts w:ascii="Courier New" w:hAnsi="Courier New" w:cs="Courier New"/>
                  <w:i/>
                  <w:iCs/>
                  <w:color w:val="308D85"/>
                  <w:sz w:val="18"/>
                  <w:szCs w:val="18"/>
                  <w:lang w:eastAsia="fi-FI"/>
                </w:rPr>
                <w:delText xml:space="preserve"> </w:delText>
              </w:r>
              <w:r w:rsidRPr="004F7283" w:rsidDel="00A609EC">
                <w:rPr>
                  <w:rFonts w:ascii="Courier New" w:hAnsi="Courier New" w:cs="Courier New"/>
                  <w:color w:val="FF3835"/>
                  <w:sz w:val="18"/>
                  <w:szCs w:val="18"/>
                  <w:lang w:eastAsia="fi-FI"/>
                </w:rPr>
                <w:delText>codeSystem</w:delText>
              </w:r>
              <w:r w:rsidRPr="004F7283" w:rsidDel="00A609EC">
                <w:rPr>
                  <w:rFonts w:ascii="Courier New" w:hAnsi="Courier New" w:cs="Courier New"/>
                  <w:color w:val="3A37FF"/>
                  <w:sz w:val="18"/>
                  <w:szCs w:val="18"/>
                  <w:lang w:eastAsia="fi-FI"/>
                </w:rPr>
                <w:delText>="</w:delText>
              </w:r>
              <w:r w:rsidRPr="004F7283" w:rsidDel="00A609EC">
                <w:rPr>
                  <w:rFonts w:ascii="Courier New" w:hAnsi="Courier New" w:cs="Courier New"/>
                  <w:color w:val="1A2E39"/>
                  <w:sz w:val="18"/>
                  <w:szCs w:val="18"/>
                  <w:lang w:eastAsia="fi-FI"/>
                </w:rPr>
                <w:delText>1.2.246.537.6.1.1999</w:delText>
              </w:r>
              <w:r w:rsidRPr="004F7283" w:rsidDel="00A609EC">
                <w:rPr>
                  <w:rFonts w:ascii="Courier New" w:hAnsi="Courier New" w:cs="Courier New"/>
                  <w:color w:val="3A37FF"/>
                  <w:sz w:val="18"/>
                  <w:szCs w:val="18"/>
                  <w:lang w:eastAsia="fi-FI"/>
                </w:rPr>
                <w:delText>"</w:delText>
              </w:r>
              <w:r w:rsidRPr="004F7283" w:rsidDel="00A609EC">
                <w:rPr>
                  <w:rFonts w:ascii="Courier New" w:hAnsi="Courier New" w:cs="Courier New"/>
                  <w:i/>
                  <w:iCs/>
                  <w:color w:val="308D85"/>
                  <w:sz w:val="18"/>
                  <w:szCs w:val="18"/>
                  <w:lang w:eastAsia="fi-FI"/>
                </w:rPr>
                <w:delText xml:space="preserve"> </w:delText>
              </w:r>
              <w:r w:rsidRPr="004F7283" w:rsidDel="00A609EC">
                <w:rPr>
                  <w:rFonts w:ascii="Courier New" w:hAnsi="Courier New" w:cs="Courier New"/>
                  <w:color w:val="FF3835"/>
                  <w:sz w:val="18"/>
                  <w:szCs w:val="18"/>
                  <w:lang w:eastAsia="fi-FI"/>
                </w:rPr>
                <w:delText>codeSystemName</w:delText>
              </w:r>
              <w:r w:rsidRPr="004F7283" w:rsidDel="00A609EC">
                <w:rPr>
                  <w:rFonts w:ascii="Courier New" w:hAnsi="Courier New" w:cs="Courier New"/>
                  <w:color w:val="3A37FF"/>
                  <w:sz w:val="18"/>
                  <w:szCs w:val="18"/>
                  <w:lang w:eastAsia="fi-FI"/>
                </w:rPr>
                <w:delText>="</w:delText>
              </w:r>
              <w:r w:rsidRPr="004F7283" w:rsidDel="00A609EC">
                <w:rPr>
                  <w:rFonts w:ascii="Courier New" w:hAnsi="Courier New" w:cs="Courier New"/>
                  <w:color w:val="1A2E39"/>
                  <w:sz w:val="18"/>
                  <w:szCs w:val="18"/>
                  <w:lang w:eastAsia="fi-FI"/>
                </w:rPr>
                <w:delText>ICD-10</w:delText>
              </w:r>
              <w:r w:rsidRPr="004F7283" w:rsidDel="00A609EC">
                <w:rPr>
                  <w:rFonts w:ascii="Courier New" w:hAnsi="Courier New" w:cs="Courier New"/>
                  <w:color w:val="3A37FF"/>
                  <w:sz w:val="18"/>
                  <w:szCs w:val="18"/>
                  <w:lang w:eastAsia="fi-FI"/>
                </w:rPr>
                <w:delText>"&gt;</w:delText>
              </w:r>
              <w:bookmarkStart w:id="2752" w:name="_Toc428350201"/>
              <w:bookmarkEnd w:id="2752"/>
            </w:del>
          </w:p>
          <w:p w14:paraId="6A9C942B" w14:textId="77777777" w:rsidR="00780987" w:rsidRPr="0056620E" w:rsidDel="00A609EC" w:rsidRDefault="00780987" w:rsidP="004F7283">
            <w:pPr>
              <w:autoSpaceDE w:val="0"/>
              <w:autoSpaceDN w:val="0"/>
              <w:adjustRightInd w:val="0"/>
              <w:ind w:left="852"/>
              <w:jc w:val="left"/>
              <w:rPr>
                <w:del w:id="2753" w:author="Tekijä"/>
                <w:rFonts w:ascii="Courier New" w:hAnsi="Courier New" w:cs="Courier New"/>
                <w:color w:val="3A37FF"/>
                <w:sz w:val="18"/>
                <w:szCs w:val="18"/>
                <w:lang w:eastAsia="fi-FI"/>
              </w:rPr>
            </w:pPr>
            <w:del w:id="2754"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originalText</w:delText>
              </w:r>
              <w:r w:rsidRPr="0056620E" w:rsidDel="00A609EC">
                <w:rPr>
                  <w:rFonts w:ascii="Courier New" w:hAnsi="Courier New" w:cs="Courier New"/>
                  <w:color w:val="3A37FF"/>
                  <w:sz w:val="18"/>
                  <w:szCs w:val="18"/>
                  <w:lang w:eastAsia="fi-FI"/>
                </w:rPr>
                <w:delText>&gt;</w:delText>
              </w:r>
              <w:bookmarkStart w:id="2755" w:name="_Toc428350202"/>
              <w:bookmarkEnd w:id="2755"/>
            </w:del>
          </w:p>
          <w:p w14:paraId="13ED1528" w14:textId="77777777" w:rsidR="00780987" w:rsidRPr="0056620E" w:rsidDel="00A609EC" w:rsidRDefault="00780987" w:rsidP="004F7283">
            <w:pPr>
              <w:autoSpaceDE w:val="0"/>
              <w:autoSpaceDN w:val="0"/>
              <w:adjustRightInd w:val="0"/>
              <w:ind w:left="1136"/>
              <w:jc w:val="left"/>
              <w:rPr>
                <w:del w:id="2756" w:author="Tekijä"/>
                <w:rFonts w:ascii="Courier New" w:hAnsi="Courier New" w:cs="Courier New"/>
                <w:color w:val="3A37FF"/>
                <w:sz w:val="18"/>
                <w:szCs w:val="18"/>
                <w:lang w:eastAsia="fi-FI"/>
              </w:rPr>
            </w:pPr>
            <w:del w:id="2757"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reference</w:delText>
              </w:r>
              <w:r w:rsidRPr="0056620E" w:rsidDel="00A609EC">
                <w:rPr>
                  <w:rFonts w:ascii="Courier New" w:hAnsi="Courier New" w:cs="Courier New"/>
                  <w:i/>
                  <w:iCs/>
                  <w:color w:val="308D85"/>
                  <w:sz w:val="18"/>
                  <w:szCs w:val="18"/>
                  <w:lang w:eastAsia="fi-FI"/>
                </w:rPr>
                <w:delText xml:space="preserve"> </w:delText>
              </w:r>
              <w:r w:rsidRPr="0056620E" w:rsidDel="00A609EC">
                <w:rPr>
                  <w:rFonts w:ascii="Courier New" w:hAnsi="Courier New" w:cs="Courier New"/>
                  <w:color w:val="FF3835"/>
                  <w:sz w:val="18"/>
                  <w:szCs w:val="18"/>
                  <w:lang w:eastAsia="fi-FI"/>
                </w:rPr>
                <w:delText>value</w:delText>
              </w:r>
              <w:r w:rsidRPr="0056620E" w:rsidDel="00A609EC">
                <w:rPr>
                  <w:rFonts w:ascii="Courier New" w:hAnsi="Courier New" w:cs="Courier New"/>
                  <w:color w:val="3A37FF"/>
                  <w:sz w:val="18"/>
                  <w:szCs w:val="18"/>
                  <w:lang w:eastAsia="fi-FI"/>
                </w:rPr>
                <w:delText>="</w:delText>
              </w:r>
              <w:r w:rsidRPr="0056620E" w:rsidDel="00A609EC">
                <w:rPr>
                  <w:rFonts w:ascii="Courier New" w:hAnsi="Courier New" w:cs="Courier New"/>
                  <w:color w:val="1A2E39"/>
                  <w:sz w:val="18"/>
                  <w:szCs w:val="18"/>
                  <w:lang w:eastAsia="fi-FI"/>
                </w:rPr>
                <w:delText>#OID1.2.246.10.1234567.14.2013.123.100.3.2</w:delText>
              </w:r>
              <w:r w:rsidRPr="0056620E" w:rsidDel="00A609EC">
                <w:rPr>
                  <w:rFonts w:ascii="Courier New" w:hAnsi="Courier New" w:cs="Courier New"/>
                  <w:color w:val="3A37FF"/>
                  <w:sz w:val="18"/>
                  <w:szCs w:val="18"/>
                  <w:lang w:eastAsia="fi-FI"/>
                </w:rPr>
                <w:delText>"/&gt;</w:delText>
              </w:r>
              <w:bookmarkStart w:id="2758" w:name="_Toc428350203"/>
              <w:bookmarkEnd w:id="2758"/>
            </w:del>
          </w:p>
          <w:p w14:paraId="095169B7" w14:textId="77777777" w:rsidR="00780987" w:rsidRPr="0056620E" w:rsidDel="00A609EC" w:rsidRDefault="00780987" w:rsidP="004F7283">
            <w:pPr>
              <w:autoSpaceDE w:val="0"/>
              <w:autoSpaceDN w:val="0"/>
              <w:adjustRightInd w:val="0"/>
              <w:ind w:left="852"/>
              <w:jc w:val="left"/>
              <w:rPr>
                <w:del w:id="2759" w:author="Tekijä"/>
                <w:rFonts w:ascii="Courier New" w:hAnsi="Courier New" w:cs="Courier New"/>
                <w:color w:val="3A37FF"/>
                <w:sz w:val="18"/>
                <w:szCs w:val="18"/>
                <w:lang w:eastAsia="fi-FI"/>
              </w:rPr>
            </w:pPr>
            <w:del w:id="2760"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originalText</w:delText>
              </w:r>
              <w:r w:rsidRPr="0056620E" w:rsidDel="00A609EC">
                <w:rPr>
                  <w:rFonts w:ascii="Courier New" w:hAnsi="Courier New" w:cs="Courier New"/>
                  <w:color w:val="3A37FF"/>
                  <w:sz w:val="18"/>
                  <w:szCs w:val="18"/>
                  <w:lang w:eastAsia="fi-FI"/>
                </w:rPr>
                <w:delText>&gt;</w:delText>
              </w:r>
              <w:bookmarkStart w:id="2761" w:name="_Toc428350204"/>
              <w:bookmarkEnd w:id="2761"/>
            </w:del>
          </w:p>
          <w:p w14:paraId="13513E37" w14:textId="77777777" w:rsidR="00780987" w:rsidRPr="004F7283" w:rsidDel="00A609EC" w:rsidRDefault="00780987" w:rsidP="004F7283">
            <w:pPr>
              <w:autoSpaceDE w:val="0"/>
              <w:autoSpaceDN w:val="0"/>
              <w:adjustRightInd w:val="0"/>
              <w:ind w:left="568"/>
              <w:jc w:val="left"/>
              <w:rPr>
                <w:del w:id="2762" w:author="Tekijä"/>
                <w:rFonts w:ascii="Courier New" w:hAnsi="Courier New" w:cs="Courier New"/>
                <w:color w:val="3A37FF"/>
                <w:sz w:val="18"/>
                <w:szCs w:val="18"/>
                <w:lang w:eastAsia="fi-FI"/>
              </w:rPr>
            </w:pPr>
            <w:del w:id="2763"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color w:val="942334"/>
                  <w:sz w:val="18"/>
                  <w:szCs w:val="18"/>
                  <w:lang w:eastAsia="fi-FI"/>
                </w:rPr>
                <w:delText>value</w:delText>
              </w:r>
              <w:r w:rsidRPr="004F7283" w:rsidDel="00A609EC">
                <w:rPr>
                  <w:rFonts w:ascii="Courier New" w:hAnsi="Courier New" w:cs="Courier New"/>
                  <w:color w:val="3A37FF"/>
                  <w:sz w:val="18"/>
                  <w:szCs w:val="18"/>
                  <w:lang w:eastAsia="fi-FI"/>
                </w:rPr>
                <w:delText>&gt;</w:delText>
              </w:r>
              <w:bookmarkStart w:id="2764" w:name="_Toc428350205"/>
              <w:bookmarkEnd w:id="2764"/>
            </w:del>
          </w:p>
          <w:p w14:paraId="2ECC8851" w14:textId="77777777" w:rsidR="00780987" w:rsidRPr="004F7283" w:rsidDel="00A609EC" w:rsidRDefault="00780987" w:rsidP="004F7283">
            <w:pPr>
              <w:autoSpaceDE w:val="0"/>
              <w:autoSpaceDN w:val="0"/>
              <w:adjustRightInd w:val="0"/>
              <w:ind w:left="568"/>
              <w:jc w:val="left"/>
              <w:rPr>
                <w:del w:id="2765" w:author="Tekijä"/>
                <w:rFonts w:ascii="Courier New" w:hAnsi="Courier New" w:cs="Courier New"/>
                <w:color w:val="3A37FF"/>
                <w:sz w:val="18"/>
                <w:szCs w:val="18"/>
                <w:lang w:eastAsia="fi-FI"/>
              </w:rPr>
            </w:pPr>
            <w:del w:id="2766" w:author="Tekijä">
              <w:r w:rsidRPr="004F7283" w:rsidDel="00A609EC">
                <w:rPr>
                  <w:rFonts w:ascii="Courier New" w:hAnsi="Courier New" w:cs="Courier New"/>
                  <w:color w:val="3A37FF"/>
                  <w:sz w:val="18"/>
                  <w:szCs w:val="18"/>
                  <w:lang w:eastAsia="fi-FI"/>
                </w:rPr>
                <w:delText>&lt;!--</w:delText>
              </w:r>
              <w:r w:rsidRPr="004F7283" w:rsidDel="00A609EC">
                <w:rPr>
                  <w:rFonts w:ascii="Courier New" w:hAnsi="Courier New" w:cs="Courier New"/>
                  <w:iCs/>
                  <w:color w:val="969596"/>
                  <w:sz w:val="18"/>
                  <w:szCs w:val="18"/>
                  <w:lang w:eastAsia="fi-FI"/>
                </w:rPr>
                <w:delText xml:space="preserve"> Ammattihenkilö ja toimipaikka, tähän riskitietojen käsittelyn omat roolit </w:delText>
              </w:r>
              <w:r w:rsidRPr="004F7283" w:rsidDel="00A609EC">
                <w:rPr>
                  <w:rFonts w:ascii="Courier New" w:hAnsi="Courier New" w:cs="Courier New"/>
                  <w:color w:val="3A37FF"/>
                  <w:sz w:val="18"/>
                  <w:szCs w:val="18"/>
                  <w:lang w:eastAsia="fi-FI"/>
                </w:rPr>
                <w:delText>--&gt;</w:delText>
              </w:r>
              <w:bookmarkStart w:id="2767" w:name="_Toc428350206"/>
              <w:bookmarkEnd w:id="2767"/>
            </w:del>
          </w:p>
          <w:p w14:paraId="77965813" w14:textId="77777777" w:rsidR="00780987" w:rsidRPr="0056620E" w:rsidDel="00A609EC" w:rsidRDefault="00780987" w:rsidP="004F7283">
            <w:pPr>
              <w:autoSpaceDE w:val="0"/>
              <w:autoSpaceDN w:val="0"/>
              <w:adjustRightInd w:val="0"/>
              <w:ind w:left="568"/>
              <w:jc w:val="left"/>
              <w:rPr>
                <w:del w:id="2768" w:author="Tekijä"/>
                <w:rFonts w:ascii="Courier New" w:hAnsi="Courier New" w:cs="Courier New"/>
                <w:color w:val="3A37FF"/>
                <w:sz w:val="18"/>
                <w:szCs w:val="18"/>
                <w:lang w:eastAsia="fi-FI"/>
              </w:rPr>
            </w:pPr>
            <w:del w:id="2769"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author</w:delText>
              </w:r>
              <w:r w:rsidRPr="0056620E" w:rsidDel="00A609EC">
                <w:rPr>
                  <w:rFonts w:ascii="Courier New" w:hAnsi="Courier New" w:cs="Courier New"/>
                  <w:color w:val="3A37FF"/>
                  <w:sz w:val="18"/>
                  <w:szCs w:val="18"/>
                  <w:lang w:eastAsia="fi-FI"/>
                </w:rPr>
                <w:delText>&gt;</w:delText>
              </w:r>
              <w:bookmarkStart w:id="2770" w:name="_Toc428350207"/>
              <w:bookmarkEnd w:id="2770"/>
            </w:del>
          </w:p>
          <w:p w14:paraId="5DBDCA23" w14:textId="77777777" w:rsidR="00780987" w:rsidRPr="0056620E" w:rsidDel="00A609EC" w:rsidRDefault="00780987" w:rsidP="004F7283">
            <w:pPr>
              <w:autoSpaceDE w:val="0"/>
              <w:autoSpaceDN w:val="0"/>
              <w:adjustRightInd w:val="0"/>
              <w:ind w:left="852"/>
              <w:jc w:val="left"/>
              <w:rPr>
                <w:del w:id="2771" w:author="Tekijä"/>
                <w:rFonts w:ascii="Courier New" w:hAnsi="Courier New" w:cs="Courier New"/>
                <w:color w:val="383739"/>
                <w:sz w:val="18"/>
                <w:szCs w:val="18"/>
                <w:lang w:eastAsia="fi-FI"/>
              </w:rPr>
            </w:pPr>
            <w:del w:id="2772" w:author="Tekijä">
              <w:r w:rsidRPr="0056620E" w:rsidDel="00A609EC">
                <w:rPr>
                  <w:rFonts w:ascii="Courier New" w:hAnsi="Courier New" w:cs="Courier New"/>
                  <w:color w:val="383739"/>
                  <w:sz w:val="18"/>
                  <w:szCs w:val="18"/>
                  <w:lang w:eastAsia="fi-FI"/>
                </w:rPr>
                <w:delText>...</w:delText>
              </w:r>
              <w:bookmarkStart w:id="2773" w:name="_Toc428350208"/>
              <w:bookmarkEnd w:id="2773"/>
            </w:del>
          </w:p>
          <w:p w14:paraId="550076A8" w14:textId="77777777" w:rsidR="00780987" w:rsidRPr="0056620E" w:rsidDel="00A609EC" w:rsidRDefault="00780987" w:rsidP="004F7283">
            <w:pPr>
              <w:autoSpaceDE w:val="0"/>
              <w:autoSpaceDN w:val="0"/>
              <w:adjustRightInd w:val="0"/>
              <w:ind w:left="568"/>
              <w:jc w:val="left"/>
              <w:rPr>
                <w:del w:id="2774" w:author="Tekijä"/>
                <w:rFonts w:ascii="Courier New" w:hAnsi="Courier New" w:cs="Courier New"/>
                <w:color w:val="3A37FF"/>
                <w:sz w:val="18"/>
                <w:szCs w:val="18"/>
                <w:lang w:eastAsia="fi-FI"/>
              </w:rPr>
            </w:pPr>
            <w:del w:id="2775"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author</w:delText>
              </w:r>
              <w:r w:rsidRPr="0056620E" w:rsidDel="00A609EC">
                <w:rPr>
                  <w:rFonts w:ascii="Courier New" w:hAnsi="Courier New" w:cs="Courier New"/>
                  <w:color w:val="3A37FF"/>
                  <w:sz w:val="18"/>
                  <w:szCs w:val="18"/>
                  <w:lang w:eastAsia="fi-FI"/>
                </w:rPr>
                <w:delText>&gt;</w:delText>
              </w:r>
              <w:bookmarkStart w:id="2776" w:name="_Toc428350209"/>
              <w:bookmarkEnd w:id="2776"/>
            </w:del>
          </w:p>
          <w:p w14:paraId="0DD4F1FC" w14:textId="77777777" w:rsidR="00780987" w:rsidRPr="0056620E" w:rsidDel="00A609EC" w:rsidRDefault="00780987" w:rsidP="00780987">
            <w:pPr>
              <w:autoSpaceDE w:val="0"/>
              <w:autoSpaceDN w:val="0"/>
              <w:adjustRightInd w:val="0"/>
              <w:ind w:left="568"/>
              <w:jc w:val="left"/>
              <w:rPr>
                <w:del w:id="2777" w:author="Tekijä"/>
                <w:rFonts w:ascii="Courier New" w:hAnsi="Courier New" w:cs="Courier New"/>
                <w:color w:val="0000FF"/>
                <w:sz w:val="18"/>
                <w:lang w:eastAsia="fi-FI"/>
              </w:rPr>
            </w:pPr>
            <w:del w:id="2778" w:author="Tekijä">
              <w:r w:rsidRPr="0056620E" w:rsidDel="00A609EC">
                <w:rPr>
                  <w:rFonts w:ascii="Courier New" w:hAnsi="Courier New" w:cs="Courier New"/>
                  <w:color w:val="0000FF"/>
                  <w:sz w:val="18"/>
                  <w:lang w:eastAsia="fi-FI"/>
                </w:rPr>
                <w:delText xml:space="preserve">... </w:delText>
              </w:r>
              <w:r w:rsidRPr="0056620E" w:rsidDel="00A609EC">
                <w:rPr>
                  <w:rFonts w:ascii="Courier New" w:hAnsi="Courier New" w:cs="Courier New"/>
                  <w:color w:val="585858"/>
                  <w:sz w:val="18"/>
                  <w:lang w:eastAsia="fi-FI"/>
                </w:rPr>
                <w:delText>täydentävät observationit...</w:delText>
              </w:r>
              <w:bookmarkStart w:id="2779" w:name="_Toc428350210"/>
              <w:bookmarkEnd w:id="2779"/>
            </w:del>
          </w:p>
          <w:p w14:paraId="3D541A0D" w14:textId="77777777" w:rsidR="00780987" w:rsidRPr="0056620E" w:rsidDel="00A609EC" w:rsidRDefault="00780987" w:rsidP="004F7283">
            <w:pPr>
              <w:autoSpaceDE w:val="0"/>
              <w:autoSpaceDN w:val="0"/>
              <w:adjustRightInd w:val="0"/>
              <w:ind w:left="284"/>
              <w:jc w:val="left"/>
              <w:rPr>
                <w:del w:id="2780" w:author="Tekijä"/>
                <w:rFonts w:ascii="Courier New" w:hAnsi="Courier New" w:cs="Courier New"/>
                <w:color w:val="3A37FF"/>
                <w:sz w:val="18"/>
                <w:szCs w:val="18"/>
                <w:lang w:eastAsia="fi-FI"/>
              </w:rPr>
            </w:pPr>
            <w:del w:id="2781"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observation</w:delText>
              </w:r>
              <w:r w:rsidRPr="0056620E" w:rsidDel="00A609EC">
                <w:rPr>
                  <w:rFonts w:ascii="Courier New" w:hAnsi="Courier New" w:cs="Courier New"/>
                  <w:color w:val="3A37FF"/>
                  <w:sz w:val="18"/>
                  <w:szCs w:val="18"/>
                  <w:lang w:eastAsia="fi-FI"/>
                </w:rPr>
                <w:delText>&gt;</w:delText>
              </w:r>
              <w:bookmarkStart w:id="2782" w:name="_Toc428350211"/>
              <w:bookmarkEnd w:id="2782"/>
            </w:del>
          </w:p>
          <w:p w14:paraId="5E7845D4" w14:textId="77777777" w:rsidR="00780987" w:rsidRPr="0056620E" w:rsidDel="00A609EC" w:rsidRDefault="00780987" w:rsidP="008E3344">
            <w:pPr>
              <w:autoSpaceDE w:val="0"/>
              <w:autoSpaceDN w:val="0"/>
              <w:adjustRightInd w:val="0"/>
              <w:jc w:val="left"/>
              <w:rPr>
                <w:del w:id="2783" w:author="Tekijä"/>
                <w:rFonts w:ascii="Courier New" w:hAnsi="Courier New" w:cs="Courier New"/>
                <w:color w:val="3A37FF"/>
                <w:sz w:val="20"/>
                <w:lang w:eastAsia="fi-FI"/>
              </w:rPr>
            </w:pPr>
            <w:del w:id="2784" w:author="Tekijä">
              <w:r w:rsidRPr="0056620E" w:rsidDel="00A609EC">
                <w:rPr>
                  <w:rFonts w:ascii="Courier New" w:hAnsi="Courier New" w:cs="Courier New"/>
                  <w:color w:val="3A37FF"/>
                  <w:sz w:val="18"/>
                  <w:szCs w:val="18"/>
                  <w:lang w:eastAsia="fi-FI"/>
                </w:rPr>
                <w:delText>&lt;/</w:delText>
              </w:r>
              <w:r w:rsidRPr="0056620E" w:rsidDel="00A609EC">
                <w:rPr>
                  <w:rFonts w:ascii="Courier New" w:hAnsi="Courier New" w:cs="Courier New"/>
                  <w:color w:val="942334"/>
                  <w:sz w:val="18"/>
                  <w:szCs w:val="18"/>
                  <w:lang w:eastAsia="fi-FI"/>
                </w:rPr>
                <w:delText>entry</w:delText>
              </w:r>
              <w:r w:rsidRPr="0056620E" w:rsidDel="00A609EC">
                <w:rPr>
                  <w:rFonts w:ascii="Courier New" w:hAnsi="Courier New" w:cs="Courier New"/>
                  <w:color w:val="3A37FF"/>
                  <w:sz w:val="18"/>
                  <w:szCs w:val="18"/>
                  <w:lang w:eastAsia="fi-FI"/>
                </w:rPr>
                <w:delText>&gt;</w:delText>
              </w:r>
              <w:bookmarkStart w:id="2785" w:name="_Toc428350212"/>
              <w:bookmarkEnd w:id="2785"/>
            </w:del>
          </w:p>
        </w:tc>
        <w:bookmarkStart w:id="2786" w:name="_Toc428350213"/>
        <w:bookmarkEnd w:id="2786"/>
      </w:tr>
    </w:tbl>
    <w:p w14:paraId="0E8C1B56" w14:textId="77777777" w:rsidR="0074796C" w:rsidDel="00A609EC" w:rsidRDefault="0074796C" w:rsidP="00BD302E">
      <w:pPr>
        <w:rPr>
          <w:del w:id="2787" w:author="Tekijä"/>
        </w:rPr>
      </w:pPr>
      <w:bookmarkStart w:id="2788" w:name="_Toc428350214"/>
      <w:bookmarkEnd w:id="2788"/>
    </w:p>
    <w:p w14:paraId="30015815" w14:textId="77777777" w:rsidR="00F16B26" w:rsidRDefault="00F16B26" w:rsidP="008E33EF">
      <w:pPr>
        <w:pStyle w:val="Otsikko2"/>
      </w:pPr>
      <w:bookmarkStart w:id="2789" w:name="_Toc436732643"/>
      <w:r>
        <w:t>Terveyteen vaikuttavat tekijät</w:t>
      </w:r>
      <w:bookmarkEnd w:id="2789"/>
    </w:p>
    <w:p w14:paraId="3E9CED0E" w14:textId="77777777" w:rsidR="00F36B22" w:rsidDel="00BD302E" w:rsidRDefault="00F36B22" w:rsidP="00F36B22">
      <w:pPr>
        <w:rPr>
          <w:del w:id="2790" w:author="Tekijä"/>
        </w:rPr>
      </w:pPr>
      <w:r w:rsidRPr="0033096A">
        <w:t>Terveyteen vaikuttavia tekijöitä ovat mm. el</w:t>
      </w:r>
      <w:r>
        <w:t>ämänt</w:t>
      </w:r>
      <w:r w:rsidRPr="0033096A">
        <w:t>avat kuten</w:t>
      </w:r>
      <w:r>
        <w:t xml:space="preserve"> </w:t>
      </w:r>
      <w:r w:rsidRPr="0033096A">
        <w:t xml:space="preserve">liikunta ja ravitsemus, </w:t>
      </w:r>
      <w:r>
        <w:t>tupakointi ja päihteiden käyttö</w:t>
      </w:r>
      <w:r w:rsidRPr="0033096A">
        <w:t>.</w:t>
      </w:r>
      <w:r w:rsidRPr="00B32357">
        <w:t xml:space="preserve"> </w:t>
      </w:r>
      <w:r>
        <w:t>Yleisten terveyteen vaikuttavien tekijöiden lisäksi s</w:t>
      </w:r>
      <w:r w:rsidRPr="00B32357">
        <w:t>uun terveydenh</w:t>
      </w:r>
      <w:r>
        <w:t>uollossa r</w:t>
      </w:r>
      <w:r>
        <w:t>a</w:t>
      </w:r>
      <w:r>
        <w:t xml:space="preserve">kenteisina tietoina kirjataan edellä mainittujen </w:t>
      </w:r>
      <w:r w:rsidRPr="00B32357">
        <w:t xml:space="preserve">lisäksi </w:t>
      </w:r>
      <w:r>
        <w:t>suun terveyteen vaikuttavat tekijät, jotka ki</w:t>
      </w:r>
      <w:r>
        <w:t>r</w:t>
      </w:r>
      <w:r>
        <w:t xml:space="preserve">jataan osana esitietoja ja omahoitoa. Näiltä osin määrittelyt ovat vielä kesken ja esitiedot ja </w:t>
      </w:r>
      <w:r w:rsidRPr="00B32357">
        <w:t>omaho</w:t>
      </w:r>
      <w:r w:rsidRPr="00B32357">
        <w:t>i</w:t>
      </w:r>
      <w:r w:rsidRPr="00B32357">
        <w:t>to</w:t>
      </w:r>
      <w:r>
        <w:t>,</w:t>
      </w:r>
      <w:r w:rsidRPr="00B32357">
        <w:t xml:space="preserve"> </w:t>
      </w:r>
      <w:r>
        <w:t xml:space="preserve">harjauskertojen määrää lukuun ottamatta, tulevat rakenteisesti vaadittaviin tietoihin </w:t>
      </w:r>
      <w:del w:id="2791" w:author="Tekijä">
        <w:r w:rsidDel="00BD302E">
          <w:delText>vasta aika</w:delText>
        </w:r>
        <w:r w:rsidDel="00BD302E">
          <w:delText>i</w:delText>
        </w:r>
        <w:r w:rsidDel="00BD302E">
          <w:delText>sintaan vuonna 2018</w:delText>
        </w:r>
      </w:del>
      <w:ins w:id="2792" w:author="Tekijä">
        <w:r w:rsidR="00BD302E">
          <w:t>tulevissa k</w:t>
        </w:r>
        <w:r w:rsidR="00BD302E">
          <w:t>e</w:t>
        </w:r>
        <w:r w:rsidR="00BD302E">
          <w:t>hityskierroksissa (aikataulu kirjoitushetkellä avoin)</w:t>
        </w:r>
      </w:ins>
      <w:r>
        <w:t>.</w:t>
      </w:r>
    </w:p>
    <w:p w14:paraId="253EFA3E" w14:textId="77777777" w:rsidR="00554F18" w:rsidRPr="00B32357" w:rsidRDefault="00554F18" w:rsidP="0033096A"/>
    <w:p w14:paraId="7C12F349" w14:textId="77777777" w:rsidR="00F16B26" w:rsidRDefault="00F16B26" w:rsidP="008E33EF">
      <w:pPr>
        <w:pStyle w:val="Otsikko2"/>
      </w:pPr>
      <w:bookmarkStart w:id="2793" w:name="_Toc436732644"/>
      <w:r>
        <w:t>Fysiologiset mittaukset</w:t>
      </w:r>
      <w:bookmarkEnd w:id="2793"/>
    </w:p>
    <w:p w14:paraId="7E0C44C2" w14:textId="77777777" w:rsidR="002266EB" w:rsidRDefault="002266EB" w:rsidP="002266EB">
      <w:r w:rsidRPr="002266EB">
        <w:t xml:space="preserve">Fysiologiset mittaukset käsittävät </w:t>
      </w:r>
      <w:r w:rsidRPr="00B32357">
        <w:t>tietoja, jotka kuvaavat henkilön terveyteen tai sairauteen liittyviä mitattavia fysiologisia suureita. Tietoja ovat esimerkiksi verenpaine, pituus ja paino. Suun terve</w:t>
      </w:r>
      <w:r w:rsidRPr="00B32357">
        <w:t>y</w:t>
      </w:r>
      <w:r w:rsidRPr="00B32357">
        <w:t>denhuollossa ilmaistaan ydintiedoissa määriteltyjen fysiologisten mittausten lisäksi onko syljen ominaisuuksien mittauksia tehty.</w:t>
      </w:r>
      <w:r w:rsidR="004530C5">
        <w:t xml:space="preserve"> [1]</w:t>
      </w:r>
      <w:r w:rsidR="00B32357" w:rsidRPr="00B32357">
        <w:t xml:space="preserve"> </w:t>
      </w:r>
      <w:r w:rsidR="00B9148C">
        <w:t>Yleisimmät syljen ominaisuudet on kirjattu nykytilaosuuteen</w:t>
      </w:r>
      <w:r w:rsidR="00B32357">
        <w:t>.</w:t>
      </w:r>
    </w:p>
    <w:p w14:paraId="37B6AF74" w14:textId="77777777" w:rsidR="00B9148C" w:rsidRDefault="00B9148C" w:rsidP="002266EB"/>
    <w:p w14:paraId="7675BB0C" w14:textId="77777777" w:rsidR="00B9148C" w:rsidRPr="00B32357" w:rsidRDefault="00B9148C" w:rsidP="002266EB">
      <w:r>
        <w:t xml:space="preserve">Fysiologisten mittausten </w:t>
      </w:r>
      <w:r w:rsidR="00970724">
        <w:t xml:space="preserve">osalta toteutus </w:t>
      </w:r>
      <w:r w:rsidR="00655DE7">
        <w:t>K</w:t>
      </w:r>
      <w:r w:rsidR="00970724">
        <w:t xml:space="preserve">ertomus ja lomakkeet </w:t>
      </w:r>
      <w:r w:rsidR="00655DE7">
        <w:t>-</w:t>
      </w:r>
      <w:r w:rsidR="00970724">
        <w:t>oppaan</w:t>
      </w:r>
      <w:r w:rsidR="004530C5">
        <w:t xml:space="preserve"> (kohta </w:t>
      </w:r>
      <w:del w:id="2794" w:author="Tekijä">
        <w:r w:rsidR="004530C5" w:rsidDel="00BD302E">
          <w:delText>3.5</w:delText>
        </w:r>
        <w:r w:rsidR="004530C5" w:rsidRPr="004530C5" w:rsidDel="00BD302E">
          <w:delText>.4</w:delText>
        </w:r>
      </w:del>
      <w:ins w:id="2795" w:author="Tekijä">
        <w:r w:rsidR="00BD302E">
          <w:t>4.13</w:t>
        </w:r>
      </w:ins>
      <w:r w:rsidR="004530C5" w:rsidRPr="004530C5">
        <w:t xml:space="preserve"> </w:t>
      </w:r>
      <w:r w:rsidR="004530C5">
        <w:t>Fysiolog</w:t>
      </w:r>
      <w:r w:rsidR="004530C5">
        <w:t>i</w:t>
      </w:r>
      <w:r w:rsidR="004530C5">
        <w:t>set mittaukset</w:t>
      </w:r>
      <w:r w:rsidR="004530C5" w:rsidRPr="004530C5">
        <w:t>)</w:t>
      </w:r>
      <w:r w:rsidR="004530C5">
        <w:t xml:space="preserve"> [8]</w:t>
      </w:r>
      <w:r w:rsidR="00970724">
        <w:t xml:space="preserve"> ohjeistuksen mukaisesti. </w:t>
      </w:r>
    </w:p>
    <w:p w14:paraId="1D95A742" w14:textId="77777777" w:rsidR="00F16B26" w:rsidRDefault="00F36B22" w:rsidP="008E33EF">
      <w:pPr>
        <w:pStyle w:val="Otsikko2"/>
      </w:pPr>
      <w:bookmarkStart w:id="2796" w:name="_Toc436732645"/>
      <w:r>
        <w:t>Laboratorio</w:t>
      </w:r>
      <w:bookmarkEnd w:id="2796"/>
    </w:p>
    <w:p w14:paraId="113E5809" w14:textId="77777777" w:rsidR="002266EB" w:rsidRDefault="002266EB" w:rsidP="00F77120">
      <w:pPr>
        <w:autoSpaceDE w:val="0"/>
        <w:autoSpaceDN w:val="0"/>
        <w:adjustRightInd w:val="0"/>
        <w:rPr>
          <w:sz w:val="23"/>
          <w:szCs w:val="23"/>
          <w:lang w:eastAsia="fi-FI"/>
        </w:rPr>
      </w:pPr>
      <w:r>
        <w:rPr>
          <w:sz w:val="23"/>
          <w:szCs w:val="23"/>
          <w:lang w:eastAsia="fi-FI"/>
        </w:rPr>
        <w:t>Tutkimukset käsittävät laboratorion ja radiologian tutkimusten nimet, kliinisesti merkittävät havainnot esimerkiksi poikkeamat ja tulokset, joita käytetään potilaan diagnoosin ja hoidon perustelun tai hoidon ja toimenpiteiden tulosten arvioimiseksi. Tutkimukset antavat lisätietoja diagnoosin tekemiseksi, hoidon suunnittelemiseksi, toteuttamiseksi ja seuraamiseksi.</w:t>
      </w:r>
      <w:r w:rsidR="00A876E1">
        <w:rPr>
          <w:sz w:val="23"/>
          <w:szCs w:val="23"/>
          <w:lang w:eastAsia="fi-FI"/>
        </w:rPr>
        <w:t xml:space="preserve"> [1]</w:t>
      </w:r>
    </w:p>
    <w:p w14:paraId="1FC40892" w14:textId="77777777" w:rsidR="00D56188" w:rsidRDefault="00D56188" w:rsidP="00F77120">
      <w:pPr>
        <w:autoSpaceDE w:val="0"/>
        <w:autoSpaceDN w:val="0"/>
        <w:adjustRightInd w:val="0"/>
        <w:rPr>
          <w:sz w:val="23"/>
          <w:szCs w:val="23"/>
          <w:lang w:eastAsia="fi-FI"/>
        </w:rPr>
      </w:pPr>
    </w:p>
    <w:p w14:paraId="3E897E77" w14:textId="77777777" w:rsidR="006A75E7" w:rsidDel="00BD302E" w:rsidRDefault="006A75E7" w:rsidP="00F77120">
      <w:pPr>
        <w:rPr>
          <w:del w:id="2797" w:author="Tekijä"/>
        </w:rPr>
      </w:pPr>
    </w:p>
    <w:p w14:paraId="3BC56243" w14:textId="77777777" w:rsidR="006A75E7" w:rsidRDefault="00A74E93" w:rsidP="006A75E7">
      <w:r>
        <w:t>Tutkimus</w:t>
      </w:r>
      <w:r w:rsidR="00522F71" w:rsidRPr="00522F71">
        <w:t xml:space="preserve">tietojen kuvaamisessa noudatetaan </w:t>
      </w:r>
      <w:del w:id="2798" w:author="Tekijä">
        <w:r w:rsidR="006A75E7" w:rsidRPr="006A75E7" w:rsidDel="00BD302E">
          <w:delText xml:space="preserve">Laboratoriovastauksien </w:delText>
        </w:r>
      </w:del>
      <w:ins w:id="2799" w:author="Tekijä">
        <w:r w:rsidR="00BD302E" w:rsidRPr="006A75E7">
          <w:t>Laboratorio</w:t>
        </w:r>
        <w:r w:rsidR="00BD302E">
          <w:t>n</w:t>
        </w:r>
        <w:r w:rsidR="00BD302E" w:rsidRPr="006A75E7">
          <w:t xml:space="preserve"> </w:t>
        </w:r>
      </w:ins>
      <w:r w:rsidR="006A75E7" w:rsidRPr="006A75E7">
        <w:t xml:space="preserve">CDA R2 </w:t>
      </w:r>
      <w:del w:id="2800" w:author="Tekijä">
        <w:r w:rsidR="006A75E7" w:rsidRPr="006A75E7" w:rsidDel="00BD302E">
          <w:delText>-rakenne</w:delText>
        </w:r>
      </w:del>
      <w:ins w:id="2801" w:author="Tekijä">
        <w:r w:rsidR="00BD302E">
          <w:t>merkinnät</w:t>
        </w:r>
      </w:ins>
      <w:r w:rsidR="006A75E7">
        <w:t xml:space="preserve"> -määrityksen [17] </w:t>
      </w:r>
      <w:r w:rsidR="00522F71" w:rsidRPr="00522F71">
        <w:t>ohjeistusta</w:t>
      </w:r>
      <w:r w:rsidR="006A75E7">
        <w:t xml:space="preserve"> ja tiedot annetaan omassa merkinnä</w:t>
      </w:r>
      <w:r w:rsidR="006A75E7">
        <w:t>s</w:t>
      </w:r>
      <w:r w:rsidR="006A75E7">
        <w:t xml:space="preserve">sään/näkymässään </w:t>
      </w:r>
      <w:del w:id="2802" w:author="Tekijä">
        <w:r w:rsidR="006A75E7" w:rsidDel="00BD302E">
          <w:delText>LAB</w:delText>
        </w:r>
      </w:del>
      <w:ins w:id="2803" w:author="Tekijä">
        <w:r w:rsidR="00BD302E">
          <w:t>Laboratorio</w:t>
        </w:r>
      </w:ins>
      <w:r w:rsidR="006A75E7">
        <w:t xml:space="preserve">-näkymälle. </w:t>
      </w:r>
    </w:p>
    <w:p w14:paraId="1E5785AD" w14:textId="77777777" w:rsidR="006A75E7" w:rsidDel="00BD302E" w:rsidRDefault="006A75E7" w:rsidP="006A75E7">
      <w:pPr>
        <w:rPr>
          <w:del w:id="2804" w:author="Tekijä"/>
        </w:rPr>
      </w:pPr>
    </w:p>
    <w:p w14:paraId="1EAFEF74" w14:textId="77777777" w:rsidR="006A75E7" w:rsidDel="00BD302E" w:rsidRDefault="006A75E7" w:rsidP="006A75E7">
      <w:pPr>
        <w:rPr>
          <w:del w:id="2805" w:author="Tekijä"/>
        </w:rPr>
      </w:pPr>
      <w:del w:id="2806" w:author="Tekijä">
        <w:r w:rsidDel="00BD302E">
          <w:delText>Suun terveydenhuollon tietojen osalta merkinnän tekijä on usein hammashoitaja. Hoitavan hammas-lääkärin tiedot annetaan myös merkintätasolla. Merkinnän tekoon osallistuneiden tiedot ja päiväys näyttömuodossa text-elementissä; merkinnän käsittelyyn osallistujien (KIR, SAN, SANKIR, HYV, OHJ) osalta palveluyksikkötieto ei ole pakollinen [8].</w:delText>
        </w:r>
      </w:del>
    </w:p>
    <w:p w14:paraId="5E81F20E" w14:textId="77777777" w:rsidR="006A75E7" w:rsidRDefault="006A75E7" w:rsidP="006A75E7"/>
    <w:p w14:paraId="3A2FF6C7" w14:textId="77777777" w:rsidR="00D56188" w:rsidRDefault="00F867DC" w:rsidP="00F77120">
      <w:r>
        <w:t>Suun terveydenhuollon tutkimusten osalta kyse on pääsääntöisesti tutkimuspyynnöistä</w:t>
      </w:r>
      <w:r w:rsidR="00500E97">
        <w:t xml:space="preserve"> ja niiden vastauksista. </w:t>
      </w:r>
      <w:del w:id="2807" w:author="Tekijä">
        <w:r w:rsidR="00500E97" w:rsidDel="00BD302E">
          <w:delText>P</w:delText>
        </w:r>
        <w:r w:rsidDel="00BD302E">
          <w:delText xml:space="preserve">yynnön tiedot kirjataan </w:delText>
        </w:r>
        <w:r w:rsidR="006A75E7" w:rsidDel="00BD302E">
          <w:delText xml:space="preserve">Hoidon </w:delText>
        </w:r>
        <w:r w:rsidDel="00BD302E">
          <w:delText xml:space="preserve">suunnittelu </w:delText>
        </w:r>
        <w:r w:rsidR="006A75E7" w:rsidDel="00BD302E">
          <w:delText>-vaiheen alle.</w:delText>
        </w:r>
        <w:r w:rsidDel="00BD302E">
          <w:delText xml:space="preserve"> </w:delText>
        </w:r>
        <w:r w:rsidR="00233880" w:rsidDel="00BD302E">
          <w:delText>Tutkimusten osalta o</w:delText>
        </w:r>
        <w:r w:rsidR="00D56188" w:rsidDel="00BD302E">
          <w:delText>tsi</w:delText>
        </w:r>
        <w:r w:rsidR="00D56188" w:rsidDel="00BD302E">
          <w:delText>k</w:delText>
        </w:r>
        <w:r w:rsidR="00D56188" w:rsidDel="00BD302E">
          <w:delText xml:space="preserve">kona </w:delText>
        </w:r>
        <w:r w:rsidR="00233880" w:rsidDel="00BD302E">
          <w:delText xml:space="preserve">on </w:delText>
        </w:r>
        <w:r w:rsidR="00D56188" w:rsidDel="00BD302E">
          <w:delText>AR/YDIN – Otsikot koodistosta</w:delText>
        </w:r>
        <w:r w:rsidR="00D56188" w:rsidRPr="00F25068" w:rsidDel="00BD302E">
          <w:delText xml:space="preserve"> </w:delText>
        </w:r>
        <w:r w:rsidR="00D56188" w:rsidDel="00BD302E">
          <w:delText>’Tutkimukset’, koodiarvo 53.</w:delText>
        </w:r>
      </w:del>
    </w:p>
    <w:p w14:paraId="5D1AF527" w14:textId="77777777" w:rsidR="00A06908" w:rsidDel="00BD302E" w:rsidRDefault="00A06908" w:rsidP="002266EB">
      <w:pPr>
        <w:autoSpaceDE w:val="0"/>
        <w:autoSpaceDN w:val="0"/>
        <w:adjustRightInd w:val="0"/>
        <w:jc w:val="left"/>
        <w:rPr>
          <w:del w:id="2808" w:author="Tekijä"/>
          <w:sz w:val="23"/>
          <w:szCs w:val="23"/>
          <w:lang w:eastAsia="fi-FI"/>
        </w:rPr>
      </w:pPr>
      <w:bookmarkStart w:id="2809" w:name="_Toc428350218"/>
      <w:bookmarkEnd w:id="2809"/>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A06908" w:rsidDel="00BD302E" w14:paraId="1145FFF0" w14:textId="77777777" w:rsidTr="00BD302E">
        <w:trPr>
          <w:del w:id="2810" w:author="Tekijä"/>
        </w:trPr>
        <w:tc>
          <w:tcPr>
            <w:tcW w:w="9779" w:type="dxa"/>
            <w:tcBorders>
              <w:top w:val="single" w:sz="4" w:space="0" w:color="000000"/>
              <w:left w:val="single" w:sz="4" w:space="0" w:color="000000"/>
              <w:bottom w:val="single" w:sz="4" w:space="0" w:color="000000"/>
              <w:right w:val="single" w:sz="4" w:space="0" w:color="000000"/>
            </w:tcBorders>
          </w:tcPr>
          <w:p w14:paraId="6E3BB03B" w14:textId="77777777" w:rsidR="00626AE0" w:rsidRPr="004F7283" w:rsidDel="00BD302E" w:rsidRDefault="00626AE0" w:rsidP="00500E97">
            <w:pPr>
              <w:autoSpaceDE w:val="0"/>
              <w:autoSpaceDN w:val="0"/>
              <w:adjustRightInd w:val="0"/>
              <w:jc w:val="left"/>
              <w:rPr>
                <w:del w:id="2811" w:author="Tekijä"/>
                <w:rFonts w:ascii="Courier New" w:hAnsi="Courier New" w:cs="Courier New"/>
                <w:color w:val="3A37FF"/>
                <w:sz w:val="18"/>
                <w:szCs w:val="18"/>
                <w:lang w:eastAsia="fi-FI"/>
              </w:rPr>
            </w:pPr>
            <w:del w:id="2812" w:author="Tekijä">
              <w:r w:rsidRPr="004F7283" w:rsidDel="00BD302E">
                <w:rPr>
                  <w:rFonts w:ascii="Courier New" w:hAnsi="Courier New" w:cs="Courier New"/>
                  <w:color w:val="3A37FF"/>
                  <w:sz w:val="18"/>
                  <w:szCs w:val="18"/>
                  <w:lang w:eastAsia="fi-FI"/>
                </w:rPr>
                <w:delText>&lt;!--</w:delText>
              </w:r>
              <w:r w:rsidRPr="004F7283" w:rsidDel="00BD302E">
                <w:rPr>
                  <w:rFonts w:ascii="Courier New" w:hAnsi="Courier New" w:cs="Courier New"/>
                  <w:iCs/>
                  <w:color w:val="969596"/>
                  <w:sz w:val="18"/>
                  <w:szCs w:val="18"/>
                  <w:lang w:eastAsia="fi-FI"/>
                </w:rPr>
                <w:delText xml:space="preserve"> Merkintä, joka sisältää tutkimuspyynnön kirjauksen omaan näkymään LAB </w:delText>
              </w:r>
              <w:r w:rsidRPr="004F7283" w:rsidDel="00BD302E">
                <w:rPr>
                  <w:rFonts w:ascii="Courier New" w:hAnsi="Courier New" w:cs="Courier New"/>
                  <w:color w:val="3A37FF"/>
                  <w:sz w:val="18"/>
                  <w:szCs w:val="18"/>
                  <w:lang w:eastAsia="fi-FI"/>
                </w:rPr>
                <w:delText>--&gt;</w:delText>
              </w:r>
              <w:bookmarkStart w:id="2813" w:name="_Toc428350219"/>
              <w:bookmarkEnd w:id="2813"/>
            </w:del>
          </w:p>
          <w:p w14:paraId="02E4CA30" w14:textId="77777777" w:rsidR="00626AE0" w:rsidRPr="0056620E" w:rsidDel="00BD302E" w:rsidRDefault="00626AE0" w:rsidP="00626AE0">
            <w:pPr>
              <w:autoSpaceDE w:val="0"/>
              <w:autoSpaceDN w:val="0"/>
              <w:adjustRightInd w:val="0"/>
              <w:jc w:val="left"/>
              <w:rPr>
                <w:del w:id="2814" w:author="Tekijä"/>
                <w:rFonts w:ascii="Courier New" w:hAnsi="Courier New" w:cs="Courier New"/>
                <w:color w:val="3A37FF"/>
                <w:sz w:val="18"/>
                <w:szCs w:val="18"/>
                <w:lang w:eastAsia="fi-FI"/>
              </w:rPr>
            </w:pPr>
            <w:del w:id="2815" w:author="Tekijä">
              <w:r w:rsidRPr="0056620E" w:rsidDel="00BD302E">
                <w:rPr>
                  <w:rFonts w:ascii="Courier New" w:hAnsi="Courier New" w:cs="Courier New"/>
                  <w:color w:val="3A37FF"/>
                  <w:sz w:val="18"/>
                  <w:szCs w:val="18"/>
                  <w:lang w:eastAsia="fi-FI"/>
                </w:rPr>
                <w:delText>&lt;</w:delText>
              </w:r>
              <w:r w:rsidRPr="0056620E" w:rsidDel="00BD302E">
                <w:rPr>
                  <w:rFonts w:ascii="Courier New" w:hAnsi="Courier New" w:cs="Courier New"/>
                  <w:color w:val="942334"/>
                  <w:sz w:val="18"/>
                  <w:szCs w:val="18"/>
                  <w:lang w:eastAsia="fi-FI"/>
                </w:rPr>
                <w:delText>component</w:delText>
              </w:r>
              <w:r w:rsidRPr="0056620E" w:rsidDel="00BD302E">
                <w:rPr>
                  <w:rFonts w:ascii="Courier New" w:hAnsi="Courier New" w:cs="Courier New"/>
                  <w:color w:val="3A37FF"/>
                  <w:sz w:val="18"/>
                  <w:szCs w:val="18"/>
                  <w:lang w:eastAsia="fi-FI"/>
                </w:rPr>
                <w:delText>&gt;</w:delText>
              </w:r>
              <w:bookmarkStart w:id="2816" w:name="_Toc428350220"/>
              <w:bookmarkEnd w:id="2816"/>
            </w:del>
          </w:p>
          <w:p w14:paraId="1E2D4591" w14:textId="77777777" w:rsidR="00626AE0" w:rsidRPr="0056620E" w:rsidDel="00BD302E" w:rsidRDefault="00626AE0" w:rsidP="004F7283">
            <w:pPr>
              <w:autoSpaceDE w:val="0"/>
              <w:autoSpaceDN w:val="0"/>
              <w:adjustRightInd w:val="0"/>
              <w:ind w:left="284"/>
              <w:jc w:val="left"/>
              <w:rPr>
                <w:del w:id="2817" w:author="Tekijä"/>
                <w:rFonts w:ascii="Courier New" w:hAnsi="Courier New" w:cs="Courier New"/>
                <w:color w:val="3A37FF"/>
                <w:sz w:val="18"/>
                <w:szCs w:val="18"/>
                <w:lang w:eastAsia="fi-FI"/>
              </w:rPr>
            </w:pPr>
            <w:del w:id="2818" w:author="Tekijä">
              <w:r w:rsidRPr="0056620E" w:rsidDel="00BD302E">
                <w:rPr>
                  <w:rFonts w:ascii="Courier New" w:hAnsi="Courier New" w:cs="Courier New"/>
                  <w:color w:val="3A37FF"/>
                  <w:sz w:val="18"/>
                  <w:szCs w:val="18"/>
                  <w:lang w:eastAsia="fi-FI"/>
                </w:rPr>
                <w:delText>&lt;</w:delText>
              </w:r>
              <w:r w:rsidRPr="0056620E" w:rsidDel="00BD302E">
                <w:rPr>
                  <w:rFonts w:ascii="Courier New" w:hAnsi="Courier New" w:cs="Courier New"/>
                  <w:color w:val="942334"/>
                  <w:sz w:val="18"/>
                  <w:szCs w:val="18"/>
                  <w:lang w:eastAsia="fi-FI"/>
                </w:rPr>
                <w:delText>section</w:delText>
              </w:r>
              <w:r w:rsidRPr="0056620E" w:rsidDel="00BD302E">
                <w:rPr>
                  <w:rFonts w:ascii="Courier New" w:hAnsi="Courier New" w:cs="Courier New"/>
                  <w:color w:val="3A37FF"/>
                  <w:sz w:val="18"/>
                  <w:szCs w:val="18"/>
                  <w:lang w:eastAsia="fi-FI"/>
                </w:rPr>
                <w:delText>&gt;</w:delText>
              </w:r>
              <w:bookmarkStart w:id="2819" w:name="_Toc428350221"/>
              <w:bookmarkEnd w:id="2819"/>
            </w:del>
          </w:p>
          <w:p w14:paraId="49D29302" w14:textId="77777777" w:rsidR="00626AE0" w:rsidRPr="0056620E" w:rsidDel="00BD302E" w:rsidRDefault="00626AE0" w:rsidP="004F7283">
            <w:pPr>
              <w:autoSpaceDE w:val="0"/>
              <w:autoSpaceDN w:val="0"/>
              <w:adjustRightInd w:val="0"/>
              <w:ind w:left="568"/>
              <w:jc w:val="left"/>
              <w:rPr>
                <w:del w:id="2820" w:author="Tekijä"/>
                <w:rFonts w:ascii="Courier New" w:hAnsi="Courier New" w:cs="Courier New"/>
                <w:color w:val="3A37FF"/>
                <w:sz w:val="18"/>
                <w:szCs w:val="18"/>
                <w:lang w:eastAsia="fi-FI"/>
              </w:rPr>
            </w:pPr>
            <w:del w:id="2821" w:author="Tekijä">
              <w:r w:rsidRPr="0056620E" w:rsidDel="00BD302E">
                <w:rPr>
                  <w:rFonts w:ascii="Courier New" w:hAnsi="Courier New" w:cs="Courier New"/>
                  <w:color w:val="3A37FF"/>
                  <w:sz w:val="18"/>
                  <w:szCs w:val="18"/>
                  <w:lang w:eastAsia="fi-FI"/>
                </w:rPr>
                <w:delText>&lt;</w:delText>
              </w:r>
              <w:r w:rsidRPr="0056620E" w:rsidDel="00BD302E">
                <w:rPr>
                  <w:rFonts w:ascii="Courier New" w:hAnsi="Courier New" w:cs="Courier New"/>
                  <w:color w:val="942334"/>
                  <w:sz w:val="18"/>
                  <w:szCs w:val="18"/>
                  <w:lang w:eastAsia="fi-FI"/>
                </w:rPr>
                <w:delText>id</w:delText>
              </w:r>
              <w:r w:rsidRPr="0056620E" w:rsidDel="00BD302E">
                <w:rPr>
                  <w:rFonts w:ascii="Courier New" w:hAnsi="Courier New" w:cs="Courier New"/>
                  <w:i/>
                  <w:iCs/>
                  <w:color w:val="308D85"/>
                  <w:sz w:val="18"/>
                  <w:szCs w:val="18"/>
                  <w:lang w:eastAsia="fi-FI"/>
                </w:rPr>
                <w:delText xml:space="preserve"> </w:delText>
              </w:r>
              <w:r w:rsidRPr="0056620E" w:rsidDel="00BD302E">
                <w:rPr>
                  <w:rFonts w:ascii="Courier New" w:hAnsi="Courier New" w:cs="Courier New"/>
                  <w:color w:val="FF3835"/>
                  <w:sz w:val="18"/>
                  <w:szCs w:val="18"/>
                  <w:lang w:eastAsia="fi-FI"/>
                </w:rPr>
                <w:delText>root</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color w:val="1A2E39"/>
                  <w:sz w:val="18"/>
                  <w:szCs w:val="18"/>
                  <w:lang w:eastAsia="fi-FI"/>
                </w:rPr>
                <w:delText>1.2.246.10.1234567.14.2013.123.22</w:delText>
              </w:r>
              <w:r w:rsidRPr="0056620E" w:rsidDel="00BD302E">
                <w:rPr>
                  <w:rFonts w:ascii="Courier New" w:hAnsi="Courier New" w:cs="Courier New"/>
                  <w:color w:val="3A37FF"/>
                  <w:sz w:val="18"/>
                  <w:szCs w:val="18"/>
                  <w:lang w:eastAsia="fi-FI"/>
                </w:rPr>
                <w:delText>"/&gt;</w:delText>
              </w:r>
              <w:bookmarkStart w:id="2822" w:name="_Toc428350222"/>
              <w:bookmarkEnd w:id="2822"/>
            </w:del>
          </w:p>
          <w:p w14:paraId="2E5EA193" w14:textId="77777777" w:rsidR="00626AE0" w:rsidRPr="0056620E" w:rsidDel="00BD302E" w:rsidRDefault="00626AE0" w:rsidP="004F7283">
            <w:pPr>
              <w:autoSpaceDE w:val="0"/>
              <w:autoSpaceDN w:val="0"/>
              <w:adjustRightInd w:val="0"/>
              <w:ind w:left="568"/>
              <w:jc w:val="left"/>
              <w:rPr>
                <w:del w:id="2823" w:author="Tekijä"/>
                <w:rFonts w:ascii="Courier New" w:hAnsi="Courier New" w:cs="Courier New"/>
                <w:i/>
                <w:iCs/>
                <w:color w:val="308D85"/>
                <w:sz w:val="18"/>
                <w:szCs w:val="18"/>
                <w:lang w:eastAsia="fi-FI"/>
              </w:rPr>
            </w:pPr>
            <w:del w:id="2824" w:author="Tekijä">
              <w:r w:rsidRPr="0056620E" w:rsidDel="00BD302E">
                <w:rPr>
                  <w:rFonts w:ascii="Courier New" w:hAnsi="Courier New" w:cs="Courier New"/>
                  <w:color w:val="3A37FF"/>
                  <w:sz w:val="18"/>
                  <w:szCs w:val="18"/>
                  <w:lang w:eastAsia="fi-FI"/>
                </w:rPr>
                <w:delText>&lt;</w:delText>
              </w:r>
              <w:r w:rsidRPr="0056620E" w:rsidDel="00BD302E">
                <w:rPr>
                  <w:rFonts w:ascii="Courier New" w:hAnsi="Courier New" w:cs="Courier New"/>
                  <w:color w:val="942334"/>
                  <w:sz w:val="18"/>
                  <w:szCs w:val="18"/>
                  <w:lang w:eastAsia="fi-FI"/>
                </w:rPr>
                <w:delText>code</w:delText>
              </w:r>
              <w:r w:rsidRPr="0056620E" w:rsidDel="00BD302E">
                <w:rPr>
                  <w:rFonts w:ascii="Courier New" w:hAnsi="Courier New" w:cs="Courier New"/>
                  <w:i/>
                  <w:iCs/>
                  <w:color w:val="308D85"/>
                  <w:sz w:val="18"/>
                  <w:szCs w:val="18"/>
                  <w:lang w:eastAsia="fi-FI"/>
                </w:rPr>
                <w:delText xml:space="preserve"> </w:delText>
              </w:r>
              <w:r w:rsidRPr="0056620E" w:rsidDel="00BD302E">
                <w:rPr>
                  <w:rFonts w:ascii="Courier New" w:hAnsi="Courier New" w:cs="Courier New"/>
                  <w:color w:val="FF3835"/>
                  <w:sz w:val="18"/>
                  <w:szCs w:val="18"/>
                  <w:lang w:eastAsia="fi-FI"/>
                </w:rPr>
                <w:delText>code</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color w:val="1A2E39"/>
                  <w:sz w:val="18"/>
                  <w:szCs w:val="18"/>
                  <w:lang w:eastAsia="fi-FI"/>
                </w:rPr>
                <w:delText>103</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i/>
                  <w:iCs/>
                  <w:color w:val="308D85"/>
                  <w:sz w:val="18"/>
                  <w:szCs w:val="18"/>
                  <w:lang w:eastAsia="fi-FI"/>
                </w:rPr>
                <w:delText xml:space="preserve"> </w:delText>
              </w:r>
              <w:r w:rsidRPr="0056620E" w:rsidDel="00BD302E">
                <w:rPr>
                  <w:rFonts w:ascii="Courier New" w:hAnsi="Courier New" w:cs="Courier New"/>
                  <w:color w:val="FF3835"/>
                  <w:sz w:val="18"/>
                  <w:szCs w:val="18"/>
                  <w:lang w:eastAsia="fi-FI"/>
                </w:rPr>
                <w:delText>codeSystem</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color w:val="1A2E39"/>
                  <w:sz w:val="18"/>
                  <w:szCs w:val="18"/>
                  <w:lang w:eastAsia="fi-FI"/>
                </w:rPr>
                <w:delText>1.2.246.537.6.12.2002</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i/>
                  <w:iCs/>
                  <w:color w:val="308D85"/>
                  <w:sz w:val="18"/>
                  <w:szCs w:val="18"/>
                  <w:lang w:eastAsia="fi-FI"/>
                </w:rPr>
                <w:delText xml:space="preserve"> </w:delText>
              </w:r>
              <w:bookmarkStart w:id="2825" w:name="_Toc428350223"/>
              <w:bookmarkEnd w:id="2825"/>
            </w:del>
          </w:p>
          <w:p w14:paraId="7F6942D0" w14:textId="77777777" w:rsidR="00626AE0" w:rsidRPr="0056620E" w:rsidDel="00BD302E" w:rsidRDefault="00626AE0" w:rsidP="004F7283">
            <w:pPr>
              <w:autoSpaceDE w:val="0"/>
              <w:autoSpaceDN w:val="0"/>
              <w:adjustRightInd w:val="0"/>
              <w:ind w:left="568"/>
              <w:jc w:val="left"/>
              <w:rPr>
                <w:del w:id="2826" w:author="Tekijä"/>
                <w:rFonts w:ascii="Courier New" w:hAnsi="Courier New" w:cs="Courier New"/>
                <w:color w:val="3A37FF"/>
                <w:sz w:val="18"/>
                <w:szCs w:val="18"/>
                <w:lang w:eastAsia="fi-FI"/>
              </w:rPr>
            </w:pPr>
            <w:del w:id="2827" w:author="Tekijä">
              <w:r w:rsidRPr="0056620E" w:rsidDel="00BD302E">
                <w:rPr>
                  <w:rFonts w:ascii="Courier New" w:hAnsi="Courier New" w:cs="Courier New"/>
                  <w:i/>
                  <w:iCs/>
                  <w:color w:val="308D85"/>
                  <w:sz w:val="18"/>
                  <w:szCs w:val="18"/>
                  <w:lang w:eastAsia="fi-FI"/>
                </w:rPr>
                <w:delText xml:space="preserve">   </w:delText>
              </w:r>
              <w:r w:rsidRPr="0056620E" w:rsidDel="00BD302E">
                <w:rPr>
                  <w:rFonts w:ascii="Courier New" w:hAnsi="Courier New" w:cs="Courier New"/>
                  <w:color w:val="FF3835"/>
                  <w:sz w:val="18"/>
                  <w:szCs w:val="18"/>
                  <w:lang w:eastAsia="fi-FI"/>
                </w:rPr>
                <w:delText>codeSystemName</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color w:val="1A2E39"/>
                  <w:sz w:val="18"/>
                  <w:szCs w:val="18"/>
                  <w:lang w:eastAsia="fi-FI"/>
                </w:rPr>
                <w:delText>AR/YDIN - Näkymät</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i/>
                  <w:iCs/>
                  <w:color w:val="308D85"/>
                  <w:sz w:val="18"/>
                  <w:szCs w:val="18"/>
                  <w:lang w:eastAsia="fi-FI"/>
                </w:rPr>
                <w:delText xml:space="preserve"> </w:delText>
              </w:r>
              <w:r w:rsidRPr="0056620E" w:rsidDel="00BD302E">
                <w:rPr>
                  <w:rFonts w:ascii="Courier New" w:hAnsi="Courier New" w:cs="Courier New"/>
                  <w:color w:val="FF3835"/>
                  <w:sz w:val="18"/>
                  <w:szCs w:val="18"/>
                  <w:lang w:eastAsia="fi-FI"/>
                </w:rPr>
                <w:delText>displayName</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color w:val="1A2E39"/>
                  <w:sz w:val="18"/>
                  <w:szCs w:val="18"/>
                  <w:lang w:eastAsia="fi-FI"/>
                </w:rPr>
                <w:delText>LAB</w:delText>
              </w:r>
              <w:r w:rsidRPr="0056620E" w:rsidDel="00BD302E">
                <w:rPr>
                  <w:rFonts w:ascii="Courier New" w:hAnsi="Courier New" w:cs="Courier New"/>
                  <w:color w:val="3A37FF"/>
                  <w:sz w:val="18"/>
                  <w:szCs w:val="18"/>
                  <w:lang w:eastAsia="fi-FI"/>
                </w:rPr>
                <w:delText>"/&gt;</w:delText>
              </w:r>
              <w:bookmarkStart w:id="2828" w:name="_Toc428350224"/>
              <w:bookmarkEnd w:id="2828"/>
            </w:del>
          </w:p>
          <w:p w14:paraId="04353188" w14:textId="77777777" w:rsidR="00626AE0" w:rsidRPr="0056620E" w:rsidDel="00BD302E" w:rsidRDefault="00626AE0" w:rsidP="004F7283">
            <w:pPr>
              <w:autoSpaceDE w:val="0"/>
              <w:autoSpaceDN w:val="0"/>
              <w:adjustRightInd w:val="0"/>
              <w:ind w:left="568"/>
              <w:jc w:val="left"/>
              <w:rPr>
                <w:del w:id="2829" w:author="Tekijä"/>
                <w:rFonts w:ascii="Courier New" w:hAnsi="Courier New" w:cs="Courier New"/>
                <w:color w:val="3A37FF"/>
                <w:sz w:val="18"/>
                <w:szCs w:val="18"/>
                <w:lang w:eastAsia="fi-FI"/>
              </w:rPr>
            </w:pPr>
            <w:del w:id="2830" w:author="Tekijä">
              <w:r w:rsidRPr="0056620E" w:rsidDel="00BD302E">
                <w:rPr>
                  <w:rFonts w:ascii="Courier New" w:hAnsi="Courier New" w:cs="Courier New"/>
                  <w:color w:val="3A37FF"/>
                  <w:sz w:val="18"/>
                  <w:szCs w:val="18"/>
                  <w:lang w:eastAsia="fi-FI"/>
                </w:rPr>
                <w:delText>&lt;</w:delText>
              </w:r>
              <w:r w:rsidRPr="0056620E" w:rsidDel="00BD302E">
                <w:rPr>
                  <w:rFonts w:ascii="Courier New" w:hAnsi="Courier New" w:cs="Courier New"/>
                  <w:color w:val="942334"/>
                  <w:sz w:val="18"/>
                  <w:szCs w:val="18"/>
                  <w:lang w:eastAsia="fi-FI"/>
                </w:rPr>
                <w:delText>title</w:delText>
              </w:r>
              <w:r w:rsidRPr="0056620E" w:rsidDel="00BD302E">
                <w:rPr>
                  <w:rFonts w:ascii="Courier New" w:hAnsi="Courier New" w:cs="Courier New"/>
                  <w:color w:val="3A37FF"/>
                  <w:sz w:val="18"/>
                  <w:szCs w:val="18"/>
                  <w:lang w:eastAsia="fi-FI"/>
                </w:rPr>
                <w:delText>&gt;</w:delText>
              </w:r>
              <w:r w:rsidRPr="0056620E" w:rsidDel="00BD302E">
                <w:rPr>
                  <w:rFonts w:ascii="Courier New" w:hAnsi="Courier New" w:cs="Courier New"/>
                  <w:color w:val="383739"/>
                  <w:sz w:val="18"/>
                  <w:szCs w:val="18"/>
                  <w:lang w:eastAsia="fi-FI"/>
                </w:rPr>
                <w:delText>LAB</w:delText>
              </w:r>
              <w:r w:rsidRPr="0056620E" w:rsidDel="00BD302E">
                <w:rPr>
                  <w:rFonts w:ascii="Courier New" w:hAnsi="Courier New" w:cs="Courier New"/>
                  <w:color w:val="3A37FF"/>
                  <w:sz w:val="18"/>
                  <w:szCs w:val="18"/>
                  <w:lang w:eastAsia="fi-FI"/>
                </w:rPr>
                <w:delText>&lt;/</w:delText>
              </w:r>
              <w:r w:rsidRPr="0056620E" w:rsidDel="00BD302E">
                <w:rPr>
                  <w:rFonts w:ascii="Courier New" w:hAnsi="Courier New" w:cs="Courier New"/>
                  <w:color w:val="942334"/>
                  <w:sz w:val="18"/>
                  <w:szCs w:val="18"/>
                  <w:lang w:eastAsia="fi-FI"/>
                </w:rPr>
                <w:delText>title</w:delText>
              </w:r>
              <w:r w:rsidRPr="0056620E" w:rsidDel="00BD302E">
                <w:rPr>
                  <w:rFonts w:ascii="Courier New" w:hAnsi="Courier New" w:cs="Courier New"/>
                  <w:color w:val="3A37FF"/>
                  <w:sz w:val="18"/>
                  <w:szCs w:val="18"/>
                  <w:lang w:eastAsia="fi-FI"/>
                </w:rPr>
                <w:delText>&gt;</w:delText>
              </w:r>
              <w:bookmarkStart w:id="2831" w:name="_Toc428350225"/>
              <w:bookmarkEnd w:id="2831"/>
            </w:del>
          </w:p>
          <w:p w14:paraId="07B9ED93" w14:textId="77777777" w:rsidR="00626AE0" w:rsidRPr="0056620E" w:rsidDel="00BD302E" w:rsidRDefault="00626AE0" w:rsidP="004F7283">
            <w:pPr>
              <w:autoSpaceDE w:val="0"/>
              <w:autoSpaceDN w:val="0"/>
              <w:adjustRightInd w:val="0"/>
              <w:ind w:left="568"/>
              <w:jc w:val="left"/>
              <w:rPr>
                <w:del w:id="2832" w:author="Tekijä"/>
                <w:rFonts w:ascii="Courier New" w:hAnsi="Courier New" w:cs="Courier New"/>
                <w:color w:val="3A37FF"/>
                <w:sz w:val="18"/>
                <w:szCs w:val="18"/>
                <w:lang w:eastAsia="fi-FI"/>
              </w:rPr>
            </w:pPr>
            <w:del w:id="2833" w:author="Tekijä">
              <w:r w:rsidRPr="0056620E" w:rsidDel="00BD302E">
                <w:rPr>
                  <w:rFonts w:ascii="Courier New" w:hAnsi="Courier New" w:cs="Courier New"/>
                  <w:color w:val="3A37FF"/>
                  <w:sz w:val="18"/>
                  <w:szCs w:val="18"/>
                  <w:lang w:eastAsia="fi-FI"/>
                </w:rPr>
                <w:delText>&lt;</w:delText>
              </w:r>
              <w:r w:rsidRPr="0056620E" w:rsidDel="00BD302E">
                <w:rPr>
                  <w:rFonts w:ascii="Courier New" w:hAnsi="Courier New" w:cs="Courier New"/>
                  <w:color w:val="942334"/>
                  <w:sz w:val="18"/>
                  <w:szCs w:val="18"/>
                  <w:lang w:eastAsia="fi-FI"/>
                </w:rPr>
                <w:delText>text</w:delText>
              </w:r>
              <w:r w:rsidRPr="0056620E" w:rsidDel="00BD302E">
                <w:rPr>
                  <w:rFonts w:ascii="Courier New" w:hAnsi="Courier New" w:cs="Courier New"/>
                  <w:color w:val="3A37FF"/>
                  <w:sz w:val="18"/>
                  <w:szCs w:val="18"/>
                  <w:lang w:eastAsia="fi-FI"/>
                </w:rPr>
                <w:delText>&gt;</w:delText>
              </w:r>
              <w:bookmarkStart w:id="2834" w:name="_Toc428350226"/>
              <w:bookmarkEnd w:id="2834"/>
            </w:del>
          </w:p>
          <w:p w14:paraId="02DBD89A" w14:textId="77777777" w:rsidR="00626AE0" w:rsidRPr="0056620E" w:rsidDel="00BD302E" w:rsidRDefault="00626AE0" w:rsidP="004F7283">
            <w:pPr>
              <w:autoSpaceDE w:val="0"/>
              <w:autoSpaceDN w:val="0"/>
              <w:adjustRightInd w:val="0"/>
              <w:ind w:left="852"/>
              <w:jc w:val="left"/>
              <w:rPr>
                <w:del w:id="2835" w:author="Tekijä"/>
                <w:rFonts w:ascii="Courier New" w:hAnsi="Courier New" w:cs="Courier New"/>
                <w:color w:val="3A37FF"/>
                <w:sz w:val="18"/>
                <w:szCs w:val="18"/>
                <w:lang w:eastAsia="fi-FI"/>
              </w:rPr>
            </w:pPr>
            <w:del w:id="2836" w:author="Tekijä">
              <w:r w:rsidRPr="0056620E" w:rsidDel="00BD302E">
                <w:rPr>
                  <w:rFonts w:ascii="Courier New" w:hAnsi="Courier New" w:cs="Courier New"/>
                  <w:color w:val="3A37FF"/>
                  <w:sz w:val="18"/>
                  <w:szCs w:val="18"/>
                  <w:lang w:eastAsia="fi-FI"/>
                </w:rPr>
                <w:delText>&lt;</w:delText>
              </w:r>
              <w:r w:rsidRPr="0056620E" w:rsidDel="00BD302E">
                <w:rPr>
                  <w:rFonts w:ascii="Courier New" w:hAnsi="Courier New" w:cs="Courier New"/>
                  <w:color w:val="942334"/>
                  <w:sz w:val="18"/>
                  <w:szCs w:val="18"/>
                  <w:lang w:eastAsia="fi-FI"/>
                </w:rPr>
                <w:delText>paragraph</w:delText>
              </w:r>
              <w:r w:rsidRPr="0056620E" w:rsidDel="00BD302E">
                <w:rPr>
                  <w:rFonts w:ascii="Courier New" w:hAnsi="Courier New" w:cs="Courier New"/>
                  <w:color w:val="3A37FF"/>
                  <w:sz w:val="18"/>
                  <w:szCs w:val="18"/>
                  <w:lang w:eastAsia="fi-FI"/>
                </w:rPr>
                <w:delText>&gt;</w:delText>
              </w:r>
              <w:r w:rsidRPr="0056620E" w:rsidDel="00BD302E">
                <w:rPr>
                  <w:rFonts w:ascii="Courier New" w:hAnsi="Courier New" w:cs="Courier New"/>
                  <w:color w:val="383739"/>
                  <w:sz w:val="18"/>
                  <w:szCs w:val="18"/>
                  <w:lang w:eastAsia="fi-FI"/>
                </w:rPr>
                <w:delText>XXX Terveysasema</w:delText>
              </w:r>
              <w:r w:rsidRPr="0056620E" w:rsidDel="00BD302E">
                <w:rPr>
                  <w:rFonts w:ascii="Courier New" w:hAnsi="Courier New" w:cs="Courier New"/>
                  <w:color w:val="3A37FF"/>
                  <w:sz w:val="18"/>
                  <w:szCs w:val="18"/>
                  <w:lang w:eastAsia="fi-FI"/>
                </w:rPr>
                <w:delText>&lt;/</w:delText>
              </w:r>
              <w:r w:rsidRPr="0056620E" w:rsidDel="00BD302E">
                <w:rPr>
                  <w:rFonts w:ascii="Courier New" w:hAnsi="Courier New" w:cs="Courier New"/>
                  <w:color w:val="942334"/>
                  <w:sz w:val="18"/>
                  <w:szCs w:val="18"/>
                  <w:lang w:eastAsia="fi-FI"/>
                </w:rPr>
                <w:delText>paragraph</w:delText>
              </w:r>
              <w:r w:rsidRPr="0056620E" w:rsidDel="00BD302E">
                <w:rPr>
                  <w:rFonts w:ascii="Courier New" w:hAnsi="Courier New" w:cs="Courier New"/>
                  <w:color w:val="3A37FF"/>
                  <w:sz w:val="18"/>
                  <w:szCs w:val="18"/>
                  <w:lang w:eastAsia="fi-FI"/>
                </w:rPr>
                <w:delText>&gt;</w:delText>
              </w:r>
              <w:bookmarkStart w:id="2837" w:name="_Toc428350227"/>
              <w:bookmarkEnd w:id="2837"/>
            </w:del>
          </w:p>
          <w:p w14:paraId="47114843" w14:textId="77777777" w:rsidR="00626AE0" w:rsidRPr="004F7283" w:rsidDel="00BD302E" w:rsidRDefault="00626AE0" w:rsidP="004F7283">
            <w:pPr>
              <w:autoSpaceDE w:val="0"/>
              <w:autoSpaceDN w:val="0"/>
              <w:adjustRightInd w:val="0"/>
              <w:ind w:left="852"/>
              <w:jc w:val="left"/>
              <w:rPr>
                <w:del w:id="2838" w:author="Tekijä"/>
                <w:rFonts w:ascii="Courier New" w:hAnsi="Courier New" w:cs="Courier New"/>
                <w:color w:val="3A37FF"/>
                <w:sz w:val="18"/>
                <w:szCs w:val="18"/>
                <w:lang w:eastAsia="fi-FI"/>
              </w:rPr>
            </w:pPr>
            <w:del w:id="2839" w:author="Tekijä">
              <w:r w:rsidRPr="004F7283" w:rsidDel="00BD302E">
                <w:rPr>
                  <w:rFonts w:ascii="Courier New" w:hAnsi="Courier New" w:cs="Courier New"/>
                  <w:color w:val="3A37FF"/>
                  <w:sz w:val="18"/>
                  <w:szCs w:val="18"/>
                  <w:lang w:eastAsia="fi-FI"/>
                </w:rPr>
                <w:delText>&lt;</w:delText>
              </w:r>
              <w:r w:rsidRPr="004F7283" w:rsidDel="00BD302E">
                <w:rPr>
                  <w:rFonts w:ascii="Courier New" w:hAnsi="Courier New" w:cs="Courier New"/>
                  <w:color w:val="942334"/>
                  <w:sz w:val="18"/>
                  <w:szCs w:val="18"/>
                  <w:lang w:eastAsia="fi-FI"/>
                </w:rPr>
                <w:delText>paragraph</w:delText>
              </w:r>
              <w:r w:rsidRPr="004F7283" w:rsidDel="00BD302E">
                <w:rPr>
                  <w:rFonts w:ascii="Courier New" w:hAnsi="Courier New" w:cs="Courier New"/>
                  <w:color w:val="3A37FF"/>
                  <w:sz w:val="18"/>
                  <w:szCs w:val="18"/>
                  <w:lang w:eastAsia="fi-FI"/>
                </w:rPr>
                <w:delText>&gt;</w:delText>
              </w:r>
              <w:r w:rsidRPr="004F7283" w:rsidDel="00BD302E">
                <w:rPr>
                  <w:rFonts w:ascii="Courier New" w:hAnsi="Courier New" w:cs="Courier New"/>
                  <w:color w:val="383739"/>
                  <w:sz w:val="18"/>
                  <w:szCs w:val="18"/>
                  <w:lang w:eastAsia="fi-FI"/>
                </w:rPr>
                <w:delText>HLL Pekka Päivystäjä</w:delText>
              </w:r>
              <w:r w:rsidRPr="004F7283" w:rsidDel="00BD302E">
                <w:rPr>
                  <w:rFonts w:ascii="Courier New" w:hAnsi="Courier New" w:cs="Courier New"/>
                  <w:color w:val="3A37FF"/>
                  <w:sz w:val="18"/>
                  <w:szCs w:val="18"/>
                  <w:lang w:eastAsia="fi-FI"/>
                </w:rPr>
                <w:delText>&lt;/</w:delText>
              </w:r>
              <w:r w:rsidRPr="004F7283" w:rsidDel="00BD302E">
                <w:rPr>
                  <w:rFonts w:ascii="Courier New" w:hAnsi="Courier New" w:cs="Courier New"/>
                  <w:color w:val="942334"/>
                  <w:sz w:val="18"/>
                  <w:szCs w:val="18"/>
                  <w:lang w:eastAsia="fi-FI"/>
                </w:rPr>
                <w:delText>paragraph</w:delText>
              </w:r>
              <w:r w:rsidRPr="004F7283" w:rsidDel="00BD302E">
                <w:rPr>
                  <w:rFonts w:ascii="Courier New" w:hAnsi="Courier New" w:cs="Courier New"/>
                  <w:color w:val="3A37FF"/>
                  <w:sz w:val="18"/>
                  <w:szCs w:val="18"/>
                  <w:lang w:eastAsia="fi-FI"/>
                </w:rPr>
                <w:delText>&gt;</w:delText>
              </w:r>
              <w:bookmarkStart w:id="2840" w:name="_Toc428350228"/>
              <w:bookmarkEnd w:id="2840"/>
            </w:del>
          </w:p>
          <w:p w14:paraId="7D0E14A5" w14:textId="77777777" w:rsidR="00626AE0" w:rsidRPr="004F7283" w:rsidDel="00BD302E" w:rsidRDefault="00626AE0" w:rsidP="004F7283">
            <w:pPr>
              <w:autoSpaceDE w:val="0"/>
              <w:autoSpaceDN w:val="0"/>
              <w:adjustRightInd w:val="0"/>
              <w:ind w:left="852"/>
              <w:jc w:val="left"/>
              <w:rPr>
                <w:del w:id="2841" w:author="Tekijä"/>
                <w:rFonts w:ascii="Courier New" w:hAnsi="Courier New" w:cs="Courier New"/>
                <w:color w:val="3A37FF"/>
                <w:sz w:val="18"/>
                <w:szCs w:val="18"/>
                <w:lang w:eastAsia="fi-FI"/>
              </w:rPr>
            </w:pPr>
            <w:del w:id="2842" w:author="Tekijä">
              <w:r w:rsidRPr="004F7283" w:rsidDel="00BD302E">
                <w:rPr>
                  <w:rFonts w:ascii="Courier New" w:hAnsi="Courier New" w:cs="Courier New"/>
                  <w:color w:val="3A37FF"/>
                  <w:sz w:val="18"/>
                  <w:szCs w:val="18"/>
                  <w:lang w:eastAsia="fi-FI"/>
                </w:rPr>
                <w:delText>&lt;</w:delText>
              </w:r>
              <w:r w:rsidRPr="004F7283" w:rsidDel="00BD302E">
                <w:rPr>
                  <w:rFonts w:ascii="Courier New" w:hAnsi="Courier New" w:cs="Courier New"/>
                  <w:color w:val="942334"/>
                  <w:sz w:val="18"/>
                  <w:szCs w:val="18"/>
                  <w:lang w:eastAsia="fi-FI"/>
                </w:rPr>
                <w:delText>paragraph</w:delText>
              </w:r>
              <w:r w:rsidRPr="004F7283" w:rsidDel="00BD302E">
                <w:rPr>
                  <w:rFonts w:ascii="Courier New" w:hAnsi="Courier New" w:cs="Courier New"/>
                  <w:color w:val="3A37FF"/>
                  <w:sz w:val="18"/>
                  <w:szCs w:val="18"/>
                  <w:lang w:eastAsia="fi-FI"/>
                </w:rPr>
                <w:delText>&gt;</w:delText>
              </w:r>
              <w:r w:rsidRPr="004F7283" w:rsidDel="00BD302E">
                <w:rPr>
                  <w:rFonts w:ascii="Courier New" w:hAnsi="Courier New" w:cs="Courier New"/>
                  <w:color w:val="383739"/>
                  <w:sz w:val="18"/>
                  <w:szCs w:val="18"/>
                  <w:lang w:eastAsia="fi-FI"/>
                </w:rPr>
                <w:delText>Hammashoitaja Hellä Hoitaja</w:delText>
              </w:r>
              <w:r w:rsidRPr="004F7283" w:rsidDel="00BD302E">
                <w:rPr>
                  <w:rFonts w:ascii="Courier New" w:hAnsi="Courier New" w:cs="Courier New"/>
                  <w:color w:val="3A37FF"/>
                  <w:sz w:val="18"/>
                  <w:szCs w:val="18"/>
                  <w:lang w:eastAsia="fi-FI"/>
                </w:rPr>
                <w:delText>&lt;/</w:delText>
              </w:r>
              <w:r w:rsidRPr="004F7283" w:rsidDel="00BD302E">
                <w:rPr>
                  <w:rFonts w:ascii="Courier New" w:hAnsi="Courier New" w:cs="Courier New"/>
                  <w:color w:val="942334"/>
                  <w:sz w:val="18"/>
                  <w:szCs w:val="18"/>
                  <w:lang w:eastAsia="fi-FI"/>
                </w:rPr>
                <w:delText>paragraph</w:delText>
              </w:r>
              <w:r w:rsidRPr="004F7283" w:rsidDel="00BD302E">
                <w:rPr>
                  <w:rFonts w:ascii="Courier New" w:hAnsi="Courier New" w:cs="Courier New"/>
                  <w:color w:val="3A37FF"/>
                  <w:sz w:val="18"/>
                  <w:szCs w:val="18"/>
                  <w:lang w:eastAsia="fi-FI"/>
                </w:rPr>
                <w:delText>&gt;</w:delText>
              </w:r>
              <w:bookmarkStart w:id="2843" w:name="_Toc428350229"/>
              <w:bookmarkEnd w:id="2843"/>
            </w:del>
          </w:p>
          <w:p w14:paraId="203AFAC6" w14:textId="77777777" w:rsidR="00626AE0" w:rsidRPr="004F7283" w:rsidDel="00BD302E" w:rsidRDefault="00626AE0" w:rsidP="004F7283">
            <w:pPr>
              <w:autoSpaceDE w:val="0"/>
              <w:autoSpaceDN w:val="0"/>
              <w:adjustRightInd w:val="0"/>
              <w:ind w:left="852"/>
              <w:jc w:val="left"/>
              <w:rPr>
                <w:del w:id="2844" w:author="Tekijä"/>
                <w:rFonts w:ascii="Courier New" w:hAnsi="Courier New" w:cs="Courier New"/>
                <w:color w:val="3A37FF"/>
                <w:sz w:val="18"/>
                <w:szCs w:val="18"/>
                <w:lang w:eastAsia="fi-FI"/>
              </w:rPr>
            </w:pPr>
            <w:del w:id="2845" w:author="Tekijä">
              <w:r w:rsidRPr="004F7283" w:rsidDel="00BD302E">
                <w:rPr>
                  <w:rFonts w:ascii="Courier New" w:hAnsi="Courier New" w:cs="Courier New"/>
                  <w:color w:val="3A37FF"/>
                  <w:sz w:val="18"/>
                  <w:szCs w:val="18"/>
                  <w:lang w:eastAsia="fi-FI"/>
                </w:rPr>
                <w:delText>&lt;</w:delText>
              </w:r>
              <w:r w:rsidRPr="004F7283" w:rsidDel="00BD302E">
                <w:rPr>
                  <w:rFonts w:ascii="Courier New" w:hAnsi="Courier New" w:cs="Courier New"/>
                  <w:color w:val="942334"/>
                  <w:sz w:val="18"/>
                  <w:szCs w:val="18"/>
                  <w:lang w:eastAsia="fi-FI"/>
                </w:rPr>
                <w:delText>paragraph</w:delText>
              </w:r>
              <w:r w:rsidRPr="004F7283" w:rsidDel="00BD302E">
                <w:rPr>
                  <w:rFonts w:ascii="Courier New" w:hAnsi="Courier New" w:cs="Courier New"/>
                  <w:color w:val="3A37FF"/>
                  <w:sz w:val="18"/>
                  <w:szCs w:val="18"/>
                  <w:lang w:eastAsia="fi-FI"/>
                </w:rPr>
                <w:delText>&gt;</w:delText>
              </w:r>
              <w:r w:rsidRPr="004F7283" w:rsidDel="00BD302E">
                <w:rPr>
                  <w:rFonts w:ascii="Courier New" w:hAnsi="Courier New" w:cs="Courier New"/>
                  <w:color w:val="383739"/>
                  <w:sz w:val="18"/>
                  <w:szCs w:val="18"/>
                  <w:lang w:eastAsia="fi-FI"/>
                </w:rPr>
                <w:delText>01.06.2013</w:delText>
              </w:r>
            </w:del>
            <w:ins w:id="2846" w:author="Tekijä">
              <w:del w:id="2847" w:author="Tekijä">
                <w:r w:rsidR="007B743B" w:rsidDel="00BD302E">
                  <w:rPr>
                    <w:rFonts w:ascii="Courier New" w:hAnsi="Courier New" w:cs="Courier New"/>
                    <w:color w:val="383739"/>
                    <w:sz w:val="18"/>
                    <w:szCs w:val="18"/>
                    <w:lang w:eastAsia="fi-FI"/>
                  </w:rPr>
                  <w:delText>01.06.2015</w:delText>
                </w:r>
              </w:del>
            </w:ins>
            <w:del w:id="2848" w:author="Tekijä">
              <w:r w:rsidRPr="004F7283" w:rsidDel="00BD302E">
                <w:rPr>
                  <w:rFonts w:ascii="Courier New" w:hAnsi="Courier New" w:cs="Courier New"/>
                  <w:color w:val="383739"/>
                  <w:sz w:val="18"/>
                  <w:szCs w:val="18"/>
                  <w:lang w:eastAsia="fi-FI"/>
                </w:rPr>
                <w:delText xml:space="preserve"> 14:10</w:delText>
              </w:r>
              <w:r w:rsidRPr="004F7283" w:rsidDel="00BD302E">
                <w:rPr>
                  <w:rFonts w:ascii="Courier New" w:hAnsi="Courier New" w:cs="Courier New"/>
                  <w:color w:val="3A37FF"/>
                  <w:sz w:val="18"/>
                  <w:szCs w:val="18"/>
                  <w:lang w:eastAsia="fi-FI"/>
                </w:rPr>
                <w:delText>&lt;/</w:delText>
              </w:r>
              <w:r w:rsidRPr="004F7283" w:rsidDel="00BD302E">
                <w:rPr>
                  <w:rFonts w:ascii="Courier New" w:hAnsi="Courier New" w:cs="Courier New"/>
                  <w:color w:val="942334"/>
                  <w:sz w:val="18"/>
                  <w:szCs w:val="18"/>
                  <w:lang w:eastAsia="fi-FI"/>
                </w:rPr>
                <w:delText>paragraph</w:delText>
              </w:r>
              <w:r w:rsidRPr="004F7283" w:rsidDel="00BD302E">
                <w:rPr>
                  <w:rFonts w:ascii="Courier New" w:hAnsi="Courier New" w:cs="Courier New"/>
                  <w:color w:val="3A37FF"/>
                  <w:sz w:val="18"/>
                  <w:szCs w:val="18"/>
                  <w:lang w:eastAsia="fi-FI"/>
                </w:rPr>
                <w:delText>&gt;</w:delText>
              </w:r>
              <w:bookmarkStart w:id="2849" w:name="_Toc428350230"/>
              <w:bookmarkEnd w:id="2849"/>
            </w:del>
          </w:p>
          <w:p w14:paraId="11B34916" w14:textId="77777777" w:rsidR="00626AE0" w:rsidRPr="004F7283" w:rsidDel="00BD302E" w:rsidRDefault="00626AE0" w:rsidP="004F7283">
            <w:pPr>
              <w:autoSpaceDE w:val="0"/>
              <w:autoSpaceDN w:val="0"/>
              <w:adjustRightInd w:val="0"/>
              <w:ind w:left="852"/>
              <w:jc w:val="left"/>
              <w:rPr>
                <w:del w:id="2850" w:author="Tekijä"/>
                <w:rFonts w:ascii="Courier New" w:hAnsi="Courier New" w:cs="Courier New"/>
                <w:color w:val="3A37FF"/>
                <w:sz w:val="18"/>
                <w:szCs w:val="18"/>
                <w:lang w:eastAsia="fi-FI"/>
              </w:rPr>
            </w:pPr>
            <w:del w:id="2851" w:author="Tekijä">
              <w:r w:rsidRPr="004F7283" w:rsidDel="00BD302E">
                <w:rPr>
                  <w:rFonts w:ascii="Courier New" w:hAnsi="Courier New" w:cs="Courier New"/>
                  <w:color w:val="3A37FF"/>
                  <w:sz w:val="18"/>
                  <w:szCs w:val="18"/>
                  <w:lang w:eastAsia="fi-FI"/>
                </w:rPr>
                <w:delText>&lt;</w:delText>
              </w:r>
              <w:r w:rsidRPr="004F7283" w:rsidDel="00BD302E">
                <w:rPr>
                  <w:rFonts w:ascii="Courier New" w:hAnsi="Courier New" w:cs="Courier New"/>
                  <w:color w:val="942334"/>
                  <w:sz w:val="18"/>
                  <w:szCs w:val="18"/>
                  <w:lang w:eastAsia="fi-FI"/>
                </w:rPr>
                <w:delText>br</w:delText>
              </w:r>
              <w:r w:rsidRPr="004F7283" w:rsidDel="00BD302E">
                <w:rPr>
                  <w:rFonts w:ascii="Courier New" w:hAnsi="Courier New" w:cs="Courier New"/>
                  <w:color w:val="3A37FF"/>
                  <w:sz w:val="18"/>
                  <w:szCs w:val="18"/>
                  <w:lang w:eastAsia="fi-FI"/>
                </w:rPr>
                <w:delText>/&gt;</w:delText>
              </w:r>
              <w:bookmarkStart w:id="2852" w:name="_Toc428350231"/>
              <w:bookmarkEnd w:id="2852"/>
            </w:del>
          </w:p>
          <w:p w14:paraId="26078B97" w14:textId="77777777" w:rsidR="00626AE0" w:rsidRPr="004F7283" w:rsidDel="00BD302E" w:rsidRDefault="00626AE0" w:rsidP="004F7283">
            <w:pPr>
              <w:autoSpaceDE w:val="0"/>
              <w:autoSpaceDN w:val="0"/>
              <w:adjustRightInd w:val="0"/>
              <w:ind w:left="568"/>
              <w:jc w:val="left"/>
              <w:rPr>
                <w:del w:id="2853" w:author="Tekijä"/>
                <w:rFonts w:ascii="Courier New" w:hAnsi="Courier New" w:cs="Courier New"/>
                <w:color w:val="3A37FF"/>
                <w:sz w:val="18"/>
                <w:szCs w:val="18"/>
                <w:lang w:eastAsia="fi-FI"/>
              </w:rPr>
            </w:pPr>
            <w:del w:id="2854" w:author="Tekijä">
              <w:r w:rsidRPr="004F7283" w:rsidDel="00BD302E">
                <w:rPr>
                  <w:rFonts w:ascii="Courier New" w:hAnsi="Courier New" w:cs="Courier New"/>
                  <w:color w:val="3A37FF"/>
                  <w:sz w:val="18"/>
                  <w:szCs w:val="18"/>
                  <w:lang w:eastAsia="fi-FI"/>
                </w:rPr>
                <w:delText>&lt;/</w:delText>
              </w:r>
              <w:r w:rsidRPr="004F7283" w:rsidDel="00BD302E">
                <w:rPr>
                  <w:rFonts w:ascii="Courier New" w:hAnsi="Courier New" w:cs="Courier New"/>
                  <w:color w:val="942334"/>
                  <w:sz w:val="18"/>
                  <w:szCs w:val="18"/>
                  <w:lang w:eastAsia="fi-FI"/>
                </w:rPr>
                <w:delText>text</w:delText>
              </w:r>
              <w:r w:rsidRPr="004F7283" w:rsidDel="00BD302E">
                <w:rPr>
                  <w:rFonts w:ascii="Courier New" w:hAnsi="Courier New" w:cs="Courier New"/>
                  <w:color w:val="3A37FF"/>
                  <w:sz w:val="18"/>
                  <w:szCs w:val="18"/>
                  <w:lang w:eastAsia="fi-FI"/>
                </w:rPr>
                <w:delText>&gt;</w:delText>
              </w:r>
              <w:bookmarkStart w:id="2855" w:name="_Toc428350232"/>
              <w:bookmarkEnd w:id="2855"/>
            </w:del>
          </w:p>
          <w:p w14:paraId="0A82D4FC" w14:textId="77777777" w:rsidR="00626AE0" w:rsidRPr="004F7283" w:rsidDel="00BD302E" w:rsidRDefault="00626AE0" w:rsidP="004F7283">
            <w:pPr>
              <w:autoSpaceDE w:val="0"/>
              <w:autoSpaceDN w:val="0"/>
              <w:adjustRightInd w:val="0"/>
              <w:ind w:left="568"/>
              <w:jc w:val="left"/>
              <w:rPr>
                <w:del w:id="2856" w:author="Tekijä"/>
                <w:rFonts w:ascii="Courier New" w:hAnsi="Courier New" w:cs="Courier New"/>
                <w:color w:val="3A37FF"/>
                <w:sz w:val="18"/>
                <w:szCs w:val="18"/>
                <w:lang w:eastAsia="fi-FI"/>
              </w:rPr>
            </w:pPr>
            <w:del w:id="2857" w:author="Tekijä">
              <w:r w:rsidRPr="004F7283" w:rsidDel="00BD302E">
                <w:rPr>
                  <w:rFonts w:ascii="Courier New" w:hAnsi="Courier New" w:cs="Courier New"/>
                  <w:color w:val="3A37FF"/>
                  <w:sz w:val="18"/>
                  <w:szCs w:val="18"/>
                  <w:lang w:eastAsia="fi-FI"/>
                </w:rPr>
                <w:delText>&lt;!--</w:delText>
              </w:r>
              <w:r w:rsidRPr="004F7283" w:rsidDel="00BD302E">
                <w:rPr>
                  <w:rFonts w:ascii="Courier New" w:hAnsi="Courier New" w:cs="Courier New"/>
                  <w:iCs/>
                  <w:color w:val="969596"/>
                  <w:sz w:val="18"/>
                  <w:szCs w:val="18"/>
                  <w:lang w:eastAsia="fi-FI"/>
                </w:rPr>
                <w:delText xml:space="preserve"> subject jos omassa asiakirjassa </w:delText>
              </w:r>
              <w:r w:rsidRPr="004F7283" w:rsidDel="00BD302E">
                <w:rPr>
                  <w:rFonts w:ascii="Courier New" w:hAnsi="Courier New" w:cs="Courier New"/>
                  <w:color w:val="3A37FF"/>
                  <w:sz w:val="18"/>
                  <w:szCs w:val="18"/>
                  <w:lang w:eastAsia="fi-FI"/>
                </w:rPr>
                <w:delText>--&gt;</w:delText>
              </w:r>
              <w:bookmarkStart w:id="2858" w:name="_Toc428350233"/>
              <w:bookmarkEnd w:id="2858"/>
            </w:del>
          </w:p>
          <w:p w14:paraId="583172B4" w14:textId="77777777" w:rsidR="00626AE0" w:rsidRPr="004F7283" w:rsidDel="00BD302E" w:rsidRDefault="00626AE0" w:rsidP="004F7283">
            <w:pPr>
              <w:autoSpaceDE w:val="0"/>
              <w:autoSpaceDN w:val="0"/>
              <w:adjustRightInd w:val="0"/>
              <w:ind w:left="568"/>
              <w:jc w:val="left"/>
              <w:rPr>
                <w:del w:id="2859" w:author="Tekijä"/>
                <w:rFonts w:ascii="Courier New" w:hAnsi="Courier New" w:cs="Courier New"/>
                <w:color w:val="3A37FF"/>
                <w:sz w:val="18"/>
                <w:szCs w:val="18"/>
                <w:lang w:eastAsia="fi-FI"/>
              </w:rPr>
            </w:pPr>
            <w:del w:id="2860" w:author="Tekijä">
              <w:r w:rsidRPr="004F7283" w:rsidDel="00BD302E">
                <w:rPr>
                  <w:rFonts w:ascii="Courier New" w:hAnsi="Courier New" w:cs="Courier New"/>
                  <w:color w:val="3A37FF"/>
                  <w:sz w:val="18"/>
                  <w:szCs w:val="18"/>
                  <w:lang w:eastAsia="fi-FI"/>
                </w:rPr>
                <w:delText>&lt;!--</w:delText>
              </w:r>
              <w:r w:rsidRPr="004F7283" w:rsidDel="00BD302E">
                <w:rPr>
                  <w:rFonts w:ascii="Courier New" w:hAnsi="Courier New" w:cs="Courier New"/>
                  <w:iCs/>
                  <w:color w:val="969596"/>
                  <w:sz w:val="18"/>
                  <w:szCs w:val="18"/>
                  <w:lang w:eastAsia="fi-FI"/>
                </w:rPr>
                <w:delText xml:space="preserve"> Merkinnän tekijät, palveluyksikkö ja tapahtuma-aika </w:delText>
              </w:r>
              <w:r w:rsidRPr="004F7283" w:rsidDel="00BD302E">
                <w:rPr>
                  <w:rFonts w:ascii="Courier New" w:hAnsi="Courier New" w:cs="Courier New"/>
                  <w:color w:val="3A37FF"/>
                  <w:sz w:val="18"/>
                  <w:szCs w:val="18"/>
                  <w:lang w:eastAsia="fi-FI"/>
                </w:rPr>
                <w:delText>--&gt;</w:delText>
              </w:r>
              <w:bookmarkStart w:id="2861" w:name="_Toc428350234"/>
              <w:bookmarkEnd w:id="2861"/>
            </w:del>
          </w:p>
          <w:p w14:paraId="7C0A5534" w14:textId="77777777" w:rsidR="00626AE0" w:rsidRPr="004F7283" w:rsidDel="00BD302E" w:rsidRDefault="00626AE0" w:rsidP="004F7283">
            <w:pPr>
              <w:autoSpaceDE w:val="0"/>
              <w:autoSpaceDN w:val="0"/>
              <w:adjustRightInd w:val="0"/>
              <w:ind w:left="568"/>
              <w:jc w:val="left"/>
              <w:rPr>
                <w:del w:id="2862" w:author="Tekijä"/>
                <w:rFonts w:ascii="Courier New" w:hAnsi="Courier New" w:cs="Courier New"/>
                <w:color w:val="3A37FF"/>
                <w:sz w:val="18"/>
                <w:szCs w:val="18"/>
                <w:lang w:eastAsia="fi-FI"/>
              </w:rPr>
            </w:pPr>
            <w:del w:id="2863" w:author="Tekijä">
              <w:r w:rsidRPr="004F7283" w:rsidDel="00BD302E">
                <w:rPr>
                  <w:rFonts w:ascii="Courier New" w:hAnsi="Courier New" w:cs="Courier New"/>
                  <w:color w:val="3A37FF"/>
                  <w:sz w:val="18"/>
                  <w:szCs w:val="18"/>
                  <w:lang w:eastAsia="fi-FI"/>
                </w:rPr>
                <w:delText>&lt;</w:delText>
              </w:r>
              <w:r w:rsidRPr="004F7283" w:rsidDel="00BD302E">
                <w:rPr>
                  <w:rFonts w:ascii="Courier New" w:hAnsi="Courier New" w:cs="Courier New"/>
                  <w:color w:val="942334"/>
                  <w:sz w:val="18"/>
                  <w:szCs w:val="18"/>
                  <w:lang w:eastAsia="fi-FI"/>
                </w:rPr>
                <w:delText>author</w:delText>
              </w:r>
              <w:r w:rsidRPr="004F7283" w:rsidDel="00BD302E">
                <w:rPr>
                  <w:rFonts w:ascii="Courier New" w:hAnsi="Courier New" w:cs="Courier New"/>
                  <w:color w:val="3A37FF"/>
                  <w:sz w:val="18"/>
                  <w:szCs w:val="18"/>
                  <w:lang w:eastAsia="fi-FI"/>
                </w:rPr>
                <w:delText>&gt;</w:delText>
              </w:r>
              <w:bookmarkStart w:id="2864" w:name="_Toc428350235"/>
              <w:bookmarkEnd w:id="2864"/>
            </w:del>
          </w:p>
          <w:p w14:paraId="3373A8B9" w14:textId="77777777" w:rsidR="00626AE0" w:rsidRPr="004F7283" w:rsidDel="00BD302E" w:rsidRDefault="00626AE0" w:rsidP="004F7283">
            <w:pPr>
              <w:autoSpaceDE w:val="0"/>
              <w:autoSpaceDN w:val="0"/>
              <w:adjustRightInd w:val="0"/>
              <w:ind w:left="852"/>
              <w:jc w:val="left"/>
              <w:rPr>
                <w:del w:id="2865" w:author="Tekijä"/>
                <w:rFonts w:ascii="Courier New" w:hAnsi="Courier New" w:cs="Courier New"/>
                <w:i/>
                <w:iCs/>
                <w:color w:val="308D85"/>
                <w:sz w:val="18"/>
                <w:szCs w:val="18"/>
                <w:lang w:eastAsia="fi-FI"/>
              </w:rPr>
            </w:pPr>
            <w:del w:id="2866" w:author="Tekijä">
              <w:r w:rsidRPr="004F7283" w:rsidDel="00BD302E">
                <w:rPr>
                  <w:rFonts w:ascii="Courier New" w:hAnsi="Courier New" w:cs="Courier New"/>
                  <w:i/>
                  <w:iCs/>
                  <w:color w:val="308D85"/>
                  <w:sz w:val="18"/>
                  <w:szCs w:val="18"/>
                  <w:lang w:eastAsia="fi-FI"/>
                </w:rPr>
                <w:delText>...</w:delText>
              </w:r>
              <w:bookmarkStart w:id="2867" w:name="_Toc428350236"/>
              <w:bookmarkEnd w:id="2867"/>
            </w:del>
          </w:p>
          <w:p w14:paraId="771C8C5B" w14:textId="77777777" w:rsidR="00626AE0" w:rsidRPr="004F7283" w:rsidDel="00BD302E" w:rsidRDefault="00626AE0" w:rsidP="004F7283">
            <w:pPr>
              <w:autoSpaceDE w:val="0"/>
              <w:autoSpaceDN w:val="0"/>
              <w:adjustRightInd w:val="0"/>
              <w:ind w:left="568"/>
              <w:jc w:val="left"/>
              <w:rPr>
                <w:del w:id="2868" w:author="Tekijä"/>
                <w:rFonts w:ascii="Courier New" w:hAnsi="Courier New" w:cs="Courier New"/>
                <w:color w:val="3A37FF"/>
                <w:sz w:val="18"/>
                <w:szCs w:val="18"/>
                <w:lang w:eastAsia="fi-FI"/>
              </w:rPr>
            </w:pPr>
            <w:del w:id="2869" w:author="Tekijä">
              <w:r w:rsidRPr="004F7283" w:rsidDel="00BD302E">
                <w:rPr>
                  <w:rFonts w:ascii="Courier New" w:hAnsi="Courier New" w:cs="Courier New"/>
                  <w:color w:val="3A37FF"/>
                  <w:sz w:val="18"/>
                  <w:szCs w:val="18"/>
                  <w:lang w:eastAsia="fi-FI"/>
                </w:rPr>
                <w:delText>&lt;/</w:delText>
              </w:r>
              <w:r w:rsidRPr="004F7283" w:rsidDel="00BD302E">
                <w:rPr>
                  <w:rFonts w:ascii="Courier New" w:hAnsi="Courier New" w:cs="Courier New"/>
                  <w:color w:val="942334"/>
                  <w:sz w:val="18"/>
                  <w:szCs w:val="18"/>
                  <w:lang w:eastAsia="fi-FI"/>
                </w:rPr>
                <w:delText>author</w:delText>
              </w:r>
              <w:r w:rsidRPr="004F7283" w:rsidDel="00BD302E">
                <w:rPr>
                  <w:rFonts w:ascii="Courier New" w:hAnsi="Courier New" w:cs="Courier New"/>
                  <w:color w:val="3A37FF"/>
                  <w:sz w:val="18"/>
                  <w:szCs w:val="18"/>
                  <w:lang w:eastAsia="fi-FI"/>
                </w:rPr>
                <w:delText>&gt;</w:delText>
              </w:r>
              <w:bookmarkStart w:id="2870" w:name="_Toc428350237"/>
              <w:bookmarkEnd w:id="2870"/>
            </w:del>
          </w:p>
          <w:p w14:paraId="1D418662" w14:textId="77777777" w:rsidR="00626AE0" w:rsidRPr="004F7283" w:rsidDel="00BD302E" w:rsidRDefault="00626AE0" w:rsidP="004F7283">
            <w:pPr>
              <w:autoSpaceDE w:val="0"/>
              <w:autoSpaceDN w:val="0"/>
              <w:adjustRightInd w:val="0"/>
              <w:ind w:left="568"/>
              <w:jc w:val="left"/>
              <w:rPr>
                <w:del w:id="2871" w:author="Tekijä"/>
                <w:rFonts w:ascii="Courier New" w:hAnsi="Courier New" w:cs="Courier New"/>
                <w:color w:val="3A37FF"/>
                <w:sz w:val="18"/>
                <w:szCs w:val="18"/>
                <w:lang w:eastAsia="fi-FI"/>
              </w:rPr>
            </w:pPr>
            <w:del w:id="2872" w:author="Tekijä">
              <w:r w:rsidRPr="004F7283" w:rsidDel="00BD302E">
                <w:rPr>
                  <w:rFonts w:ascii="Courier New" w:hAnsi="Courier New" w:cs="Courier New"/>
                  <w:color w:val="3A37FF"/>
                  <w:sz w:val="18"/>
                  <w:szCs w:val="18"/>
                  <w:lang w:eastAsia="fi-FI"/>
                </w:rPr>
                <w:delText>&lt;</w:delText>
              </w:r>
              <w:r w:rsidRPr="004F7283" w:rsidDel="00BD302E">
                <w:rPr>
                  <w:rFonts w:ascii="Courier New" w:hAnsi="Courier New" w:cs="Courier New"/>
                  <w:color w:val="942334"/>
                  <w:sz w:val="18"/>
                  <w:szCs w:val="18"/>
                  <w:lang w:eastAsia="fi-FI"/>
                </w:rPr>
                <w:delText>author</w:delText>
              </w:r>
              <w:r w:rsidRPr="004F7283" w:rsidDel="00BD302E">
                <w:rPr>
                  <w:rFonts w:ascii="Courier New" w:hAnsi="Courier New" w:cs="Courier New"/>
                  <w:color w:val="3A37FF"/>
                  <w:sz w:val="18"/>
                  <w:szCs w:val="18"/>
                  <w:lang w:eastAsia="fi-FI"/>
                </w:rPr>
                <w:delText>&gt;</w:delText>
              </w:r>
              <w:bookmarkStart w:id="2873" w:name="_Toc428350238"/>
              <w:bookmarkEnd w:id="2873"/>
            </w:del>
          </w:p>
          <w:p w14:paraId="75CD12DF" w14:textId="77777777" w:rsidR="00626AE0" w:rsidRPr="004F7283" w:rsidDel="00BD302E" w:rsidRDefault="00626AE0" w:rsidP="004F7283">
            <w:pPr>
              <w:autoSpaceDE w:val="0"/>
              <w:autoSpaceDN w:val="0"/>
              <w:adjustRightInd w:val="0"/>
              <w:ind w:left="852"/>
              <w:jc w:val="left"/>
              <w:rPr>
                <w:del w:id="2874" w:author="Tekijä"/>
                <w:rFonts w:ascii="Courier New" w:hAnsi="Courier New" w:cs="Courier New"/>
                <w:i/>
                <w:iCs/>
                <w:color w:val="308D85"/>
                <w:sz w:val="18"/>
                <w:szCs w:val="18"/>
                <w:lang w:eastAsia="fi-FI"/>
              </w:rPr>
            </w:pPr>
            <w:del w:id="2875" w:author="Tekijä">
              <w:r w:rsidRPr="004F7283" w:rsidDel="00BD302E">
                <w:rPr>
                  <w:rFonts w:ascii="Courier New" w:hAnsi="Courier New" w:cs="Courier New"/>
                  <w:i/>
                  <w:iCs/>
                  <w:color w:val="308D85"/>
                  <w:sz w:val="18"/>
                  <w:szCs w:val="18"/>
                  <w:lang w:eastAsia="fi-FI"/>
                </w:rPr>
                <w:delText>...</w:delText>
              </w:r>
              <w:bookmarkStart w:id="2876" w:name="_Toc428350239"/>
              <w:bookmarkEnd w:id="2876"/>
            </w:del>
          </w:p>
          <w:p w14:paraId="5759FAD5" w14:textId="77777777" w:rsidR="00626AE0" w:rsidRPr="004F7283" w:rsidDel="00BD302E" w:rsidRDefault="00626AE0" w:rsidP="004F7283">
            <w:pPr>
              <w:autoSpaceDE w:val="0"/>
              <w:autoSpaceDN w:val="0"/>
              <w:adjustRightInd w:val="0"/>
              <w:ind w:left="568"/>
              <w:jc w:val="left"/>
              <w:rPr>
                <w:del w:id="2877" w:author="Tekijä"/>
                <w:rFonts w:ascii="Courier New" w:hAnsi="Courier New" w:cs="Courier New"/>
                <w:color w:val="3A37FF"/>
                <w:sz w:val="18"/>
                <w:szCs w:val="18"/>
                <w:lang w:eastAsia="fi-FI"/>
              </w:rPr>
            </w:pPr>
            <w:del w:id="2878" w:author="Tekijä">
              <w:r w:rsidRPr="004F7283" w:rsidDel="00BD302E">
                <w:rPr>
                  <w:rFonts w:ascii="Courier New" w:hAnsi="Courier New" w:cs="Courier New"/>
                  <w:color w:val="3A37FF"/>
                  <w:sz w:val="18"/>
                  <w:szCs w:val="18"/>
                  <w:lang w:eastAsia="fi-FI"/>
                </w:rPr>
                <w:delText>&lt;/</w:delText>
              </w:r>
              <w:r w:rsidRPr="004F7283" w:rsidDel="00BD302E">
                <w:rPr>
                  <w:rFonts w:ascii="Courier New" w:hAnsi="Courier New" w:cs="Courier New"/>
                  <w:color w:val="942334"/>
                  <w:sz w:val="18"/>
                  <w:szCs w:val="18"/>
                  <w:lang w:eastAsia="fi-FI"/>
                </w:rPr>
                <w:delText>author</w:delText>
              </w:r>
              <w:r w:rsidRPr="004F7283" w:rsidDel="00BD302E">
                <w:rPr>
                  <w:rFonts w:ascii="Courier New" w:hAnsi="Courier New" w:cs="Courier New"/>
                  <w:color w:val="3A37FF"/>
                  <w:sz w:val="18"/>
                  <w:szCs w:val="18"/>
                  <w:lang w:eastAsia="fi-FI"/>
                </w:rPr>
                <w:delText>&gt;</w:delText>
              </w:r>
              <w:bookmarkStart w:id="2879" w:name="_Toc428350240"/>
              <w:bookmarkEnd w:id="2879"/>
            </w:del>
          </w:p>
          <w:p w14:paraId="31F8A71B" w14:textId="77777777" w:rsidR="00626AE0" w:rsidRPr="004F7283" w:rsidDel="00BD302E" w:rsidRDefault="00626AE0" w:rsidP="004F7283">
            <w:pPr>
              <w:autoSpaceDE w:val="0"/>
              <w:autoSpaceDN w:val="0"/>
              <w:adjustRightInd w:val="0"/>
              <w:ind w:left="568"/>
              <w:jc w:val="left"/>
              <w:rPr>
                <w:del w:id="2880" w:author="Tekijä"/>
                <w:rFonts w:ascii="Courier New" w:hAnsi="Courier New" w:cs="Courier New"/>
                <w:color w:val="3A37FF"/>
                <w:sz w:val="18"/>
                <w:szCs w:val="18"/>
                <w:lang w:eastAsia="fi-FI"/>
              </w:rPr>
            </w:pPr>
            <w:del w:id="2881" w:author="Tekijä">
              <w:r w:rsidRPr="004F7283" w:rsidDel="00BD302E">
                <w:rPr>
                  <w:rFonts w:ascii="Courier New" w:hAnsi="Courier New" w:cs="Courier New"/>
                  <w:color w:val="3A37FF"/>
                  <w:sz w:val="18"/>
                  <w:szCs w:val="18"/>
                  <w:lang w:eastAsia="fi-FI"/>
                </w:rPr>
                <w:delText>&lt;!--</w:delText>
              </w:r>
              <w:r w:rsidRPr="004F7283" w:rsidDel="00BD302E">
                <w:rPr>
                  <w:rFonts w:ascii="Courier New" w:hAnsi="Courier New" w:cs="Courier New"/>
                  <w:iCs/>
                  <w:color w:val="969596"/>
                  <w:sz w:val="18"/>
                  <w:szCs w:val="18"/>
                  <w:lang w:eastAsia="fi-FI"/>
                </w:rPr>
                <w:delText xml:space="preserve"> Hoitoprosessin vaihe "Hoidon suunnittelu", pyynnöt </w:delText>
              </w:r>
              <w:r w:rsidRPr="004F7283" w:rsidDel="00BD302E">
                <w:rPr>
                  <w:rFonts w:ascii="Courier New" w:hAnsi="Courier New" w:cs="Courier New"/>
                  <w:color w:val="3A37FF"/>
                  <w:sz w:val="18"/>
                  <w:szCs w:val="18"/>
                  <w:lang w:eastAsia="fi-FI"/>
                </w:rPr>
                <w:delText>--&gt;</w:delText>
              </w:r>
              <w:bookmarkStart w:id="2882" w:name="_Toc428350241"/>
              <w:bookmarkEnd w:id="2882"/>
            </w:del>
          </w:p>
          <w:p w14:paraId="2B2F759A" w14:textId="77777777" w:rsidR="00626AE0" w:rsidRPr="0056620E" w:rsidDel="00BD302E" w:rsidRDefault="00626AE0" w:rsidP="004F7283">
            <w:pPr>
              <w:autoSpaceDE w:val="0"/>
              <w:autoSpaceDN w:val="0"/>
              <w:adjustRightInd w:val="0"/>
              <w:ind w:left="568"/>
              <w:jc w:val="left"/>
              <w:rPr>
                <w:del w:id="2883" w:author="Tekijä"/>
                <w:rFonts w:ascii="Courier New" w:hAnsi="Courier New" w:cs="Courier New"/>
                <w:color w:val="3A37FF"/>
                <w:sz w:val="18"/>
                <w:szCs w:val="18"/>
                <w:lang w:eastAsia="fi-FI"/>
              </w:rPr>
            </w:pPr>
            <w:del w:id="2884" w:author="Tekijä">
              <w:r w:rsidRPr="0056620E" w:rsidDel="00BD302E">
                <w:rPr>
                  <w:rFonts w:ascii="Courier New" w:hAnsi="Courier New" w:cs="Courier New"/>
                  <w:color w:val="3A37FF"/>
                  <w:sz w:val="18"/>
                  <w:szCs w:val="18"/>
                  <w:lang w:eastAsia="fi-FI"/>
                </w:rPr>
                <w:delText>&lt;</w:delText>
              </w:r>
              <w:r w:rsidRPr="0056620E" w:rsidDel="00BD302E">
                <w:rPr>
                  <w:rFonts w:ascii="Courier New" w:hAnsi="Courier New" w:cs="Courier New"/>
                  <w:color w:val="942334"/>
                  <w:sz w:val="18"/>
                  <w:szCs w:val="18"/>
                  <w:lang w:eastAsia="fi-FI"/>
                </w:rPr>
                <w:delText>component</w:delText>
              </w:r>
              <w:r w:rsidRPr="0056620E" w:rsidDel="00BD302E">
                <w:rPr>
                  <w:rFonts w:ascii="Courier New" w:hAnsi="Courier New" w:cs="Courier New"/>
                  <w:color w:val="3A37FF"/>
                  <w:sz w:val="18"/>
                  <w:szCs w:val="18"/>
                  <w:lang w:eastAsia="fi-FI"/>
                </w:rPr>
                <w:delText>&gt;</w:delText>
              </w:r>
              <w:bookmarkStart w:id="2885" w:name="_Toc428350242"/>
              <w:bookmarkEnd w:id="2885"/>
            </w:del>
          </w:p>
          <w:p w14:paraId="56BF50A9" w14:textId="77777777" w:rsidR="00626AE0" w:rsidRPr="0056620E" w:rsidDel="00BD302E" w:rsidRDefault="00626AE0" w:rsidP="004F7283">
            <w:pPr>
              <w:autoSpaceDE w:val="0"/>
              <w:autoSpaceDN w:val="0"/>
              <w:adjustRightInd w:val="0"/>
              <w:ind w:left="852"/>
              <w:jc w:val="left"/>
              <w:rPr>
                <w:del w:id="2886" w:author="Tekijä"/>
                <w:rFonts w:ascii="Courier New" w:hAnsi="Courier New" w:cs="Courier New"/>
                <w:color w:val="3A37FF"/>
                <w:sz w:val="18"/>
                <w:szCs w:val="18"/>
                <w:lang w:eastAsia="fi-FI"/>
              </w:rPr>
            </w:pPr>
            <w:del w:id="2887" w:author="Tekijä">
              <w:r w:rsidRPr="0056620E" w:rsidDel="00BD302E">
                <w:rPr>
                  <w:rFonts w:ascii="Courier New" w:hAnsi="Courier New" w:cs="Courier New"/>
                  <w:color w:val="3A37FF"/>
                  <w:sz w:val="18"/>
                  <w:szCs w:val="18"/>
                  <w:lang w:eastAsia="fi-FI"/>
                </w:rPr>
                <w:delText>&lt;</w:delText>
              </w:r>
              <w:r w:rsidRPr="0056620E" w:rsidDel="00BD302E">
                <w:rPr>
                  <w:rFonts w:ascii="Courier New" w:hAnsi="Courier New" w:cs="Courier New"/>
                  <w:color w:val="942334"/>
                  <w:sz w:val="18"/>
                  <w:szCs w:val="18"/>
                  <w:lang w:eastAsia="fi-FI"/>
                </w:rPr>
                <w:delText>section</w:delText>
              </w:r>
              <w:r w:rsidRPr="0056620E" w:rsidDel="00BD302E">
                <w:rPr>
                  <w:rFonts w:ascii="Courier New" w:hAnsi="Courier New" w:cs="Courier New"/>
                  <w:color w:val="3A37FF"/>
                  <w:sz w:val="18"/>
                  <w:szCs w:val="18"/>
                  <w:lang w:eastAsia="fi-FI"/>
                </w:rPr>
                <w:delText>&gt;</w:delText>
              </w:r>
              <w:bookmarkStart w:id="2888" w:name="_Toc428350243"/>
              <w:bookmarkEnd w:id="2888"/>
            </w:del>
          </w:p>
          <w:p w14:paraId="04865AAF" w14:textId="77777777" w:rsidR="00626AE0" w:rsidRPr="0056620E" w:rsidDel="00BD302E" w:rsidRDefault="00626AE0" w:rsidP="004F7283">
            <w:pPr>
              <w:autoSpaceDE w:val="0"/>
              <w:autoSpaceDN w:val="0"/>
              <w:adjustRightInd w:val="0"/>
              <w:ind w:left="1136"/>
              <w:jc w:val="left"/>
              <w:rPr>
                <w:del w:id="2889" w:author="Tekijä"/>
                <w:rFonts w:ascii="Courier New" w:hAnsi="Courier New" w:cs="Courier New"/>
                <w:i/>
                <w:iCs/>
                <w:color w:val="308D85"/>
                <w:sz w:val="18"/>
                <w:szCs w:val="18"/>
                <w:lang w:eastAsia="fi-FI"/>
              </w:rPr>
            </w:pPr>
            <w:del w:id="2890" w:author="Tekijä">
              <w:r w:rsidRPr="0056620E" w:rsidDel="00BD302E">
                <w:rPr>
                  <w:rFonts w:ascii="Courier New" w:hAnsi="Courier New" w:cs="Courier New"/>
                  <w:color w:val="3A37FF"/>
                  <w:sz w:val="18"/>
                  <w:szCs w:val="18"/>
                  <w:lang w:eastAsia="fi-FI"/>
                </w:rPr>
                <w:delText>&lt;</w:delText>
              </w:r>
              <w:r w:rsidRPr="0056620E" w:rsidDel="00BD302E">
                <w:rPr>
                  <w:rFonts w:ascii="Courier New" w:hAnsi="Courier New" w:cs="Courier New"/>
                  <w:color w:val="942334"/>
                  <w:sz w:val="18"/>
                  <w:szCs w:val="18"/>
                  <w:lang w:eastAsia="fi-FI"/>
                </w:rPr>
                <w:delText>code</w:delText>
              </w:r>
              <w:r w:rsidRPr="0056620E" w:rsidDel="00BD302E">
                <w:rPr>
                  <w:rFonts w:ascii="Courier New" w:hAnsi="Courier New" w:cs="Courier New"/>
                  <w:i/>
                  <w:iCs/>
                  <w:color w:val="308D85"/>
                  <w:sz w:val="18"/>
                  <w:szCs w:val="18"/>
                  <w:lang w:eastAsia="fi-FI"/>
                </w:rPr>
                <w:delText xml:space="preserve"> </w:delText>
              </w:r>
              <w:r w:rsidRPr="0056620E" w:rsidDel="00BD302E">
                <w:rPr>
                  <w:rFonts w:ascii="Courier New" w:hAnsi="Courier New" w:cs="Courier New"/>
                  <w:color w:val="FF3835"/>
                  <w:sz w:val="18"/>
                  <w:szCs w:val="18"/>
                  <w:lang w:eastAsia="fi-FI"/>
                </w:rPr>
                <w:delText>code</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color w:val="1A2E39"/>
                  <w:sz w:val="18"/>
                  <w:szCs w:val="18"/>
                  <w:lang w:eastAsia="fi-FI"/>
                </w:rPr>
                <w:delText>14</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i/>
                  <w:iCs/>
                  <w:color w:val="308D85"/>
                  <w:sz w:val="18"/>
                  <w:szCs w:val="18"/>
                  <w:lang w:eastAsia="fi-FI"/>
                </w:rPr>
                <w:delText xml:space="preserve"> </w:delText>
              </w:r>
              <w:r w:rsidRPr="0056620E" w:rsidDel="00BD302E">
                <w:rPr>
                  <w:rFonts w:ascii="Courier New" w:hAnsi="Courier New" w:cs="Courier New"/>
                  <w:color w:val="FF3835"/>
                  <w:sz w:val="18"/>
                  <w:szCs w:val="18"/>
                  <w:lang w:eastAsia="fi-FI"/>
                </w:rPr>
                <w:delText>codeSystem</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color w:val="1A2E39"/>
                  <w:sz w:val="18"/>
                  <w:szCs w:val="18"/>
                  <w:lang w:eastAsia="fi-FI"/>
                </w:rPr>
                <w:delText>1.2.246.537.6.13.2006</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i/>
                  <w:iCs/>
                  <w:color w:val="308D85"/>
                  <w:sz w:val="18"/>
                  <w:szCs w:val="18"/>
                  <w:lang w:eastAsia="fi-FI"/>
                </w:rPr>
                <w:delText xml:space="preserve"> </w:delText>
              </w:r>
              <w:bookmarkStart w:id="2891" w:name="_Toc428350244"/>
              <w:bookmarkEnd w:id="2891"/>
            </w:del>
          </w:p>
          <w:p w14:paraId="3151A5A5" w14:textId="77777777" w:rsidR="00626AE0" w:rsidDel="00BD302E" w:rsidRDefault="00626AE0" w:rsidP="004F7283">
            <w:pPr>
              <w:autoSpaceDE w:val="0"/>
              <w:autoSpaceDN w:val="0"/>
              <w:adjustRightInd w:val="0"/>
              <w:ind w:left="1136"/>
              <w:jc w:val="left"/>
              <w:rPr>
                <w:del w:id="2892" w:author="Tekijä"/>
                <w:rFonts w:ascii="Courier New" w:hAnsi="Courier New" w:cs="Courier New"/>
                <w:i/>
                <w:iCs/>
                <w:color w:val="308D85"/>
                <w:sz w:val="18"/>
                <w:szCs w:val="18"/>
                <w:lang w:eastAsia="fi-FI"/>
              </w:rPr>
            </w:pPr>
            <w:del w:id="2893" w:author="Tekijä">
              <w:r w:rsidRPr="0056620E" w:rsidDel="00BD302E">
                <w:rPr>
                  <w:rFonts w:ascii="Courier New" w:hAnsi="Courier New" w:cs="Courier New"/>
                  <w:i/>
                  <w:iCs/>
                  <w:color w:val="308D85"/>
                  <w:sz w:val="18"/>
                  <w:szCs w:val="18"/>
                  <w:lang w:eastAsia="fi-FI"/>
                </w:rPr>
                <w:delText xml:space="preserve">   </w:delText>
              </w:r>
              <w:r w:rsidRPr="004F7283" w:rsidDel="00BD302E">
                <w:rPr>
                  <w:rFonts w:ascii="Courier New" w:hAnsi="Courier New" w:cs="Courier New"/>
                  <w:color w:val="FF3835"/>
                  <w:sz w:val="18"/>
                  <w:szCs w:val="18"/>
                  <w:lang w:eastAsia="fi-FI"/>
                </w:rPr>
                <w:delText>codeSystemName</w:delText>
              </w:r>
              <w:r w:rsidRPr="004F7283" w:rsidDel="00BD302E">
                <w:rPr>
                  <w:rFonts w:ascii="Courier New" w:hAnsi="Courier New" w:cs="Courier New"/>
                  <w:color w:val="3A37FF"/>
                  <w:sz w:val="18"/>
                  <w:szCs w:val="18"/>
                  <w:lang w:eastAsia="fi-FI"/>
                </w:rPr>
                <w:delText>="</w:delText>
              </w:r>
              <w:r w:rsidRPr="004F7283" w:rsidDel="00BD302E">
                <w:rPr>
                  <w:rFonts w:ascii="Courier New" w:hAnsi="Courier New" w:cs="Courier New"/>
                  <w:color w:val="1A2E39"/>
                  <w:sz w:val="18"/>
                  <w:szCs w:val="18"/>
                  <w:lang w:eastAsia="fi-FI"/>
                </w:rPr>
                <w:delText>AR/YDIN - Hoitoprosessin vaihe</w:delText>
              </w:r>
              <w:r w:rsidRPr="004F7283" w:rsidDel="00BD302E">
                <w:rPr>
                  <w:rFonts w:ascii="Courier New" w:hAnsi="Courier New" w:cs="Courier New"/>
                  <w:color w:val="3A37FF"/>
                  <w:sz w:val="18"/>
                  <w:szCs w:val="18"/>
                  <w:lang w:eastAsia="fi-FI"/>
                </w:rPr>
                <w:delText>"</w:delText>
              </w:r>
              <w:r w:rsidRPr="004F7283" w:rsidDel="00BD302E">
                <w:rPr>
                  <w:rFonts w:ascii="Courier New" w:hAnsi="Courier New" w:cs="Courier New"/>
                  <w:i/>
                  <w:iCs/>
                  <w:color w:val="308D85"/>
                  <w:sz w:val="18"/>
                  <w:szCs w:val="18"/>
                  <w:lang w:eastAsia="fi-FI"/>
                </w:rPr>
                <w:delText xml:space="preserve"> </w:delText>
              </w:r>
              <w:bookmarkStart w:id="2894" w:name="_Toc428350245"/>
              <w:bookmarkEnd w:id="2894"/>
            </w:del>
          </w:p>
          <w:p w14:paraId="244C7C04" w14:textId="77777777" w:rsidR="00626AE0" w:rsidRPr="004F7283" w:rsidDel="00BD302E" w:rsidRDefault="00626AE0" w:rsidP="004F7283">
            <w:pPr>
              <w:autoSpaceDE w:val="0"/>
              <w:autoSpaceDN w:val="0"/>
              <w:adjustRightInd w:val="0"/>
              <w:ind w:left="1136"/>
              <w:jc w:val="left"/>
              <w:rPr>
                <w:del w:id="2895" w:author="Tekijä"/>
                <w:rFonts w:ascii="Courier New" w:hAnsi="Courier New" w:cs="Courier New"/>
                <w:color w:val="3A37FF"/>
                <w:sz w:val="18"/>
                <w:szCs w:val="18"/>
                <w:lang w:eastAsia="fi-FI"/>
              </w:rPr>
            </w:pPr>
            <w:del w:id="2896" w:author="Tekijä">
              <w:r w:rsidDel="00BD302E">
                <w:rPr>
                  <w:rFonts w:ascii="Courier New" w:hAnsi="Courier New" w:cs="Courier New"/>
                  <w:i/>
                  <w:iCs/>
                  <w:color w:val="308D85"/>
                  <w:sz w:val="18"/>
                  <w:szCs w:val="18"/>
                  <w:lang w:eastAsia="fi-FI"/>
                </w:rPr>
                <w:delText xml:space="preserve">   </w:delText>
              </w:r>
              <w:r w:rsidRPr="004F7283" w:rsidDel="00BD302E">
                <w:rPr>
                  <w:rFonts w:ascii="Courier New" w:hAnsi="Courier New" w:cs="Courier New"/>
                  <w:color w:val="FF3835"/>
                  <w:sz w:val="18"/>
                  <w:szCs w:val="18"/>
                  <w:lang w:eastAsia="fi-FI"/>
                </w:rPr>
                <w:delText>displayName</w:delText>
              </w:r>
              <w:r w:rsidRPr="004F7283" w:rsidDel="00BD302E">
                <w:rPr>
                  <w:rFonts w:ascii="Courier New" w:hAnsi="Courier New" w:cs="Courier New"/>
                  <w:color w:val="3A37FF"/>
                  <w:sz w:val="18"/>
                  <w:szCs w:val="18"/>
                  <w:lang w:eastAsia="fi-FI"/>
                </w:rPr>
                <w:delText>="</w:delText>
              </w:r>
              <w:r w:rsidRPr="004F7283" w:rsidDel="00BD302E">
                <w:rPr>
                  <w:rFonts w:ascii="Courier New" w:hAnsi="Courier New" w:cs="Courier New"/>
                  <w:color w:val="1A2E39"/>
                  <w:sz w:val="18"/>
                  <w:szCs w:val="18"/>
                  <w:lang w:eastAsia="fi-FI"/>
                </w:rPr>
                <w:delText>Hoidon suunnittelu</w:delText>
              </w:r>
              <w:r w:rsidRPr="004F7283" w:rsidDel="00BD302E">
                <w:rPr>
                  <w:rFonts w:ascii="Courier New" w:hAnsi="Courier New" w:cs="Courier New"/>
                  <w:color w:val="3A37FF"/>
                  <w:sz w:val="18"/>
                  <w:szCs w:val="18"/>
                  <w:lang w:eastAsia="fi-FI"/>
                </w:rPr>
                <w:delText>"/&gt;</w:delText>
              </w:r>
              <w:bookmarkStart w:id="2897" w:name="_Toc428350246"/>
              <w:bookmarkEnd w:id="2897"/>
            </w:del>
          </w:p>
          <w:p w14:paraId="253E6D76" w14:textId="77777777" w:rsidR="00626AE0" w:rsidRPr="004F7283" w:rsidDel="00BD302E" w:rsidRDefault="00626AE0" w:rsidP="004F7283">
            <w:pPr>
              <w:autoSpaceDE w:val="0"/>
              <w:autoSpaceDN w:val="0"/>
              <w:adjustRightInd w:val="0"/>
              <w:ind w:left="1136"/>
              <w:jc w:val="left"/>
              <w:rPr>
                <w:del w:id="2898" w:author="Tekijä"/>
                <w:rFonts w:ascii="Courier New" w:hAnsi="Courier New" w:cs="Courier New"/>
                <w:color w:val="3A37FF"/>
                <w:sz w:val="18"/>
                <w:szCs w:val="18"/>
                <w:lang w:eastAsia="fi-FI"/>
              </w:rPr>
            </w:pPr>
            <w:del w:id="2899" w:author="Tekijä">
              <w:r w:rsidRPr="004F7283" w:rsidDel="00BD302E">
                <w:rPr>
                  <w:rFonts w:ascii="Courier New" w:hAnsi="Courier New" w:cs="Courier New"/>
                  <w:color w:val="3A37FF"/>
                  <w:sz w:val="18"/>
                  <w:szCs w:val="18"/>
                  <w:lang w:eastAsia="fi-FI"/>
                </w:rPr>
                <w:delText>&lt;</w:delText>
              </w:r>
              <w:r w:rsidRPr="004F7283" w:rsidDel="00BD302E">
                <w:rPr>
                  <w:rFonts w:ascii="Courier New" w:hAnsi="Courier New" w:cs="Courier New"/>
                  <w:color w:val="942334"/>
                  <w:sz w:val="18"/>
                  <w:szCs w:val="18"/>
                  <w:lang w:eastAsia="fi-FI"/>
                </w:rPr>
                <w:delText>title</w:delText>
              </w:r>
              <w:r w:rsidRPr="004F7283" w:rsidDel="00BD302E">
                <w:rPr>
                  <w:rFonts w:ascii="Courier New" w:hAnsi="Courier New" w:cs="Courier New"/>
                  <w:color w:val="3A37FF"/>
                  <w:sz w:val="18"/>
                  <w:szCs w:val="18"/>
                  <w:lang w:eastAsia="fi-FI"/>
                </w:rPr>
                <w:delText>&gt;</w:delText>
              </w:r>
              <w:r w:rsidRPr="004F7283" w:rsidDel="00BD302E">
                <w:rPr>
                  <w:rFonts w:ascii="Courier New" w:hAnsi="Courier New" w:cs="Courier New"/>
                  <w:color w:val="383739"/>
                  <w:sz w:val="18"/>
                  <w:szCs w:val="18"/>
                  <w:lang w:eastAsia="fi-FI"/>
                </w:rPr>
                <w:delText>Hoidon suunnittelu</w:delText>
              </w:r>
              <w:r w:rsidRPr="004F7283" w:rsidDel="00BD302E">
                <w:rPr>
                  <w:rFonts w:ascii="Courier New" w:hAnsi="Courier New" w:cs="Courier New"/>
                  <w:color w:val="3A37FF"/>
                  <w:sz w:val="18"/>
                  <w:szCs w:val="18"/>
                  <w:lang w:eastAsia="fi-FI"/>
                </w:rPr>
                <w:delText>&lt;/</w:delText>
              </w:r>
              <w:r w:rsidRPr="004F7283" w:rsidDel="00BD302E">
                <w:rPr>
                  <w:rFonts w:ascii="Courier New" w:hAnsi="Courier New" w:cs="Courier New"/>
                  <w:color w:val="942334"/>
                  <w:sz w:val="18"/>
                  <w:szCs w:val="18"/>
                  <w:lang w:eastAsia="fi-FI"/>
                </w:rPr>
                <w:delText>title</w:delText>
              </w:r>
              <w:r w:rsidRPr="004F7283" w:rsidDel="00BD302E">
                <w:rPr>
                  <w:rFonts w:ascii="Courier New" w:hAnsi="Courier New" w:cs="Courier New"/>
                  <w:color w:val="3A37FF"/>
                  <w:sz w:val="18"/>
                  <w:szCs w:val="18"/>
                  <w:lang w:eastAsia="fi-FI"/>
                </w:rPr>
                <w:delText>&gt;</w:delText>
              </w:r>
              <w:bookmarkStart w:id="2900" w:name="_Toc428350247"/>
              <w:bookmarkEnd w:id="2900"/>
            </w:del>
          </w:p>
          <w:p w14:paraId="66FA10B2" w14:textId="77777777" w:rsidR="00626AE0" w:rsidRPr="0056620E" w:rsidDel="00BD302E" w:rsidRDefault="00626AE0" w:rsidP="004F7283">
            <w:pPr>
              <w:autoSpaceDE w:val="0"/>
              <w:autoSpaceDN w:val="0"/>
              <w:adjustRightInd w:val="0"/>
              <w:ind w:left="1136"/>
              <w:jc w:val="left"/>
              <w:rPr>
                <w:del w:id="2901" w:author="Tekijä"/>
                <w:rFonts w:ascii="Courier New" w:hAnsi="Courier New" w:cs="Courier New"/>
                <w:color w:val="3A37FF"/>
                <w:sz w:val="18"/>
                <w:szCs w:val="18"/>
                <w:lang w:eastAsia="fi-FI"/>
              </w:rPr>
            </w:pPr>
            <w:del w:id="2902" w:author="Tekijä">
              <w:r w:rsidRPr="0056620E" w:rsidDel="00BD302E">
                <w:rPr>
                  <w:rFonts w:ascii="Courier New" w:hAnsi="Courier New" w:cs="Courier New"/>
                  <w:color w:val="3A37FF"/>
                  <w:sz w:val="18"/>
                  <w:szCs w:val="18"/>
                  <w:lang w:eastAsia="fi-FI"/>
                </w:rPr>
                <w:delText>&lt;</w:delText>
              </w:r>
              <w:r w:rsidRPr="0056620E" w:rsidDel="00BD302E">
                <w:rPr>
                  <w:rFonts w:ascii="Courier New" w:hAnsi="Courier New" w:cs="Courier New"/>
                  <w:color w:val="942334"/>
                  <w:sz w:val="18"/>
                  <w:szCs w:val="18"/>
                  <w:lang w:eastAsia="fi-FI"/>
                </w:rPr>
                <w:delText>component</w:delText>
              </w:r>
              <w:r w:rsidRPr="0056620E" w:rsidDel="00BD302E">
                <w:rPr>
                  <w:rFonts w:ascii="Courier New" w:hAnsi="Courier New" w:cs="Courier New"/>
                  <w:color w:val="3A37FF"/>
                  <w:sz w:val="18"/>
                  <w:szCs w:val="18"/>
                  <w:lang w:eastAsia="fi-FI"/>
                </w:rPr>
                <w:delText>&gt;</w:delText>
              </w:r>
              <w:bookmarkStart w:id="2903" w:name="_Toc428350248"/>
              <w:bookmarkEnd w:id="2903"/>
            </w:del>
          </w:p>
          <w:p w14:paraId="225F6BC9" w14:textId="77777777" w:rsidR="00626AE0" w:rsidRPr="0056620E" w:rsidDel="00BD302E" w:rsidRDefault="00626AE0" w:rsidP="004F7283">
            <w:pPr>
              <w:autoSpaceDE w:val="0"/>
              <w:autoSpaceDN w:val="0"/>
              <w:adjustRightInd w:val="0"/>
              <w:ind w:left="1420"/>
              <w:jc w:val="left"/>
              <w:rPr>
                <w:del w:id="2904" w:author="Tekijä"/>
                <w:rFonts w:ascii="Courier New" w:hAnsi="Courier New" w:cs="Courier New"/>
                <w:color w:val="3A37FF"/>
                <w:sz w:val="18"/>
                <w:szCs w:val="18"/>
                <w:lang w:eastAsia="fi-FI"/>
              </w:rPr>
            </w:pPr>
            <w:del w:id="2905" w:author="Tekijä">
              <w:r w:rsidRPr="0056620E" w:rsidDel="00BD302E">
                <w:rPr>
                  <w:rFonts w:ascii="Courier New" w:hAnsi="Courier New" w:cs="Courier New"/>
                  <w:color w:val="3A37FF"/>
                  <w:sz w:val="18"/>
                  <w:szCs w:val="18"/>
                  <w:lang w:eastAsia="fi-FI"/>
                </w:rPr>
                <w:delText>&lt;</w:delText>
              </w:r>
              <w:r w:rsidRPr="0056620E" w:rsidDel="00BD302E">
                <w:rPr>
                  <w:rFonts w:ascii="Courier New" w:hAnsi="Courier New" w:cs="Courier New"/>
                  <w:color w:val="942334"/>
                  <w:sz w:val="18"/>
                  <w:szCs w:val="18"/>
                  <w:lang w:eastAsia="fi-FI"/>
                </w:rPr>
                <w:delText>section</w:delText>
              </w:r>
              <w:r w:rsidRPr="0056620E" w:rsidDel="00BD302E">
                <w:rPr>
                  <w:rFonts w:ascii="Courier New" w:hAnsi="Courier New" w:cs="Courier New"/>
                  <w:color w:val="3A37FF"/>
                  <w:sz w:val="18"/>
                  <w:szCs w:val="18"/>
                  <w:lang w:eastAsia="fi-FI"/>
                </w:rPr>
                <w:delText>&gt;</w:delText>
              </w:r>
              <w:bookmarkStart w:id="2906" w:name="_Toc428350249"/>
              <w:bookmarkEnd w:id="2906"/>
            </w:del>
          </w:p>
          <w:p w14:paraId="41B6BFCF" w14:textId="77777777" w:rsidR="00626AE0" w:rsidRPr="0056620E" w:rsidDel="00BD302E" w:rsidRDefault="00626AE0" w:rsidP="004F7283">
            <w:pPr>
              <w:autoSpaceDE w:val="0"/>
              <w:autoSpaceDN w:val="0"/>
              <w:adjustRightInd w:val="0"/>
              <w:ind w:left="1704"/>
              <w:jc w:val="left"/>
              <w:rPr>
                <w:del w:id="2907" w:author="Tekijä"/>
                <w:rFonts w:ascii="Courier New" w:hAnsi="Courier New" w:cs="Courier New"/>
                <w:i/>
                <w:iCs/>
                <w:color w:val="308D85"/>
                <w:sz w:val="18"/>
                <w:szCs w:val="18"/>
                <w:lang w:eastAsia="fi-FI"/>
              </w:rPr>
            </w:pPr>
            <w:del w:id="2908" w:author="Tekijä">
              <w:r w:rsidRPr="0056620E" w:rsidDel="00BD302E">
                <w:rPr>
                  <w:rFonts w:ascii="Courier New" w:hAnsi="Courier New" w:cs="Courier New"/>
                  <w:color w:val="3A37FF"/>
                  <w:sz w:val="18"/>
                  <w:szCs w:val="18"/>
                  <w:lang w:eastAsia="fi-FI"/>
                </w:rPr>
                <w:delText>&lt;</w:delText>
              </w:r>
              <w:r w:rsidRPr="0056620E" w:rsidDel="00BD302E">
                <w:rPr>
                  <w:rFonts w:ascii="Courier New" w:hAnsi="Courier New" w:cs="Courier New"/>
                  <w:color w:val="942334"/>
                  <w:sz w:val="18"/>
                  <w:szCs w:val="18"/>
                  <w:lang w:eastAsia="fi-FI"/>
                </w:rPr>
                <w:delText>code</w:delText>
              </w:r>
              <w:r w:rsidRPr="0056620E" w:rsidDel="00BD302E">
                <w:rPr>
                  <w:rFonts w:ascii="Courier New" w:hAnsi="Courier New" w:cs="Courier New"/>
                  <w:i/>
                  <w:iCs/>
                  <w:color w:val="308D85"/>
                  <w:sz w:val="18"/>
                  <w:szCs w:val="18"/>
                  <w:lang w:eastAsia="fi-FI"/>
                </w:rPr>
                <w:delText xml:space="preserve"> </w:delText>
              </w:r>
              <w:r w:rsidRPr="0056620E" w:rsidDel="00BD302E">
                <w:rPr>
                  <w:rFonts w:ascii="Courier New" w:hAnsi="Courier New" w:cs="Courier New"/>
                  <w:color w:val="FF3835"/>
                  <w:sz w:val="18"/>
                  <w:szCs w:val="18"/>
                  <w:lang w:eastAsia="fi-FI"/>
                </w:rPr>
                <w:delText>code</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color w:val="1A2E39"/>
                  <w:sz w:val="18"/>
                  <w:szCs w:val="18"/>
                  <w:lang w:eastAsia="fi-FI"/>
                </w:rPr>
                <w:delText>53</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i/>
                  <w:iCs/>
                  <w:color w:val="308D85"/>
                  <w:sz w:val="18"/>
                  <w:szCs w:val="18"/>
                  <w:lang w:eastAsia="fi-FI"/>
                </w:rPr>
                <w:delText xml:space="preserve"> </w:delText>
              </w:r>
              <w:r w:rsidRPr="0056620E" w:rsidDel="00BD302E">
                <w:rPr>
                  <w:rFonts w:ascii="Courier New" w:hAnsi="Courier New" w:cs="Courier New"/>
                  <w:color w:val="FF3835"/>
                  <w:sz w:val="18"/>
                  <w:szCs w:val="18"/>
                  <w:lang w:eastAsia="fi-FI"/>
                </w:rPr>
                <w:delText>codeSystem</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color w:val="1A2E39"/>
                  <w:sz w:val="18"/>
                  <w:szCs w:val="18"/>
                  <w:lang w:eastAsia="fi-FI"/>
                </w:rPr>
                <w:delText>1.2.246.537.6.14.2006</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i/>
                  <w:iCs/>
                  <w:color w:val="308D85"/>
                  <w:sz w:val="18"/>
                  <w:szCs w:val="18"/>
                  <w:lang w:eastAsia="fi-FI"/>
                </w:rPr>
                <w:delText xml:space="preserve"> </w:delText>
              </w:r>
              <w:bookmarkStart w:id="2909" w:name="_Toc428350250"/>
              <w:bookmarkEnd w:id="2909"/>
            </w:del>
          </w:p>
          <w:p w14:paraId="1AE92E1C" w14:textId="77777777" w:rsidR="00626AE0" w:rsidRPr="00F36B22" w:rsidDel="00BD302E" w:rsidRDefault="00626AE0" w:rsidP="004F7283">
            <w:pPr>
              <w:autoSpaceDE w:val="0"/>
              <w:autoSpaceDN w:val="0"/>
              <w:adjustRightInd w:val="0"/>
              <w:ind w:left="1704"/>
              <w:jc w:val="left"/>
              <w:rPr>
                <w:del w:id="2910" w:author="Tekijä"/>
                <w:rFonts w:ascii="Courier New" w:hAnsi="Courier New" w:cs="Courier New"/>
                <w:color w:val="3A37FF"/>
                <w:sz w:val="18"/>
                <w:szCs w:val="18"/>
                <w:lang w:eastAsia="fi-FI"/>
              </w:rPr>
            </w:pPr>
            <w:del w:id="2911" w:author="Tekijä">
              <w:r w:rsidRPr="0056620E" w:rsidDel="00BD302E">
                <w:rPr>
                  <w:rFonts w:ascii="Courier New" w:hAnsi="Courier New" w:cs="Courier New"/>
                  <w:i/>
                  <w:iCs/>
                  <w:color w:val="308D85"/>
                  <w:sz w:val="18"/>
                  <w:szCs w:val="18"/>
                  <w:lang w:eastAsia="fi-FI"/>
                </w:rPr>
                <w:delText xml:space="preserve">   </w:delText>
              </w:r>
              <w:r w:rsidRPr="00F36B22" w:rsidDel="00BD302E">
                <w:rPr>
                  <w:rFonts w:ascii="Courier New" w:hAnsi="Courier New" w:cs="Courier New"/>
                  <w:color w:val="FF3835"/>
                  <w:sz w:val="18"/>
                  <w:szCs w:val="18"/>
                  <w:lang w:eastAsia="fi-FI"/>
                </w:rPr>
                <w:delText>codeSystemName</w:delText>
              </w:r>
              <w:r w:rsidRPr="00F36B22" w:rsidDel="00BD302E">
                <w:rPr>
                  <w:rFonts w:ascii="Courier New" w:hAnsi="Courier New" w:cs="Courier New"/>
                  <w:color w:val="3A37FF"/>
                  <w:sz w:val="18"/>
                  <w:szCs w:val="18"/>
                  <w:lang w:eastAsia="fi-FI"/>
                </w:rPr>
                <w:delText>="</w:delText>
              </w:r>
              <w:r w:rsidRPr="00F36B22" w:rsidDel="00BD302E">
                <w:rPr>
                  <w:rFonts w:ascii="Courier New" w:hAnsi="Courier New" w:cs="Courier New"/>
                  <w:color w:val="1A2E39"/>
                  <w:sz w:val="18"/>
                  <w:szCs w:val="18"/>
                  <w:lang w:eastAsia="fi-FI"/>
                </w:rPr>
                <w:delText>AR/YDIN - Otsikot</w:delText>
              </w:r>
              <w:r w:rsidRPr="00F36B22" w:rsidDel="00BD302E">
                <w:rPr>
                  <w:rFonts w:ascii="Courier New" w:hAnsi="Courier New" w:cs="Courier New"/>
                  <w:color w:val="3A37FF"/>
                  <w:sz w:val="18"/>
                  <w:szCs w:val="18"/>
                  <w:lang w:eastAsia="fi-FI"/>
                </w:rPr>
                <w:delText>"</w:delText>
              </w:r>
              <w:r w:rsidRPr="00F36B22" w:rsidDel="00BD302E">
                <w:rPr>
                  <w:rFonts w:ascii="Courier New" w:hAnsi="Courier New" w:cs="Courier New"/>
                  <w:i/>
                  <w:iCs/>
                  <w:color w:val="308D85"/>
                  <w:sz w:val="18"/>
                  <w:szCs w:val="18"/>
                  <w:lang w:eastAsia="fi-FI"/>
                </w:rPr>
                <w:delText xml:space="preserve"> </w:delText>
              </w:r>
              <w:r w:rsidRPr="00F36B22" w:rsidDel="00BD302E">
                <w:rPr>
                  <w:rFonts w:ascii="Courier New" w:hAnsi="Courier New" w:cs="Courier New"/>
                  <w:color w:val="FF3835"/>
                  <w:sz w:val="18"/>
                  <w:szCs w:val="18"/>
                  <w:lang w:eastAsia="fi-FI"/>
                </w:rPr>
                <w:delText>displayName</w:delText>
              </w:r>
              <w:r w:rsidRPr="00F36B22" w:rsidDel="00BD302E">
                <w:rPr>
                  <w:rFonts w:ascii="Courier New" w:hAnsi="Courier New" w:cs="Courier New"/>
                  <w:color w:val="3A37FF"/>
                  <w:sz w:val="18"/>
                  <w:szCs w:val="18"/>
                  <w:lang w:eastAsia="fi-FI"/>
                </w:rPr>
                <w:delText>="</w:delText>
              </w:r>
              <w:r w:rsidRPr="00F36B22" w:rsidDel="00BD302E">
                <w:rPr>
                  <w:rFonts w:ascii="Courier New" w:hAnsi="Courier New" w:cs="Courier New"/>
                  <w:color w:val="1A2E39"/>
                  <w:sz w:val="18"/>
                  <w:szCs w:val="18"/>
                  <w:lang w:eastAsia="fi-FI"/>
                </w:rPr>
                <w:delText>Tutkimukset</w:delText>
              </w:r>
              <w:r w:rsidRPr="00F36B22" w:rsidDel="00BD302E">
                <w:rPr>
                  <w:rFonts w:ascii="Courier New" w:hAnsi="Courier New" w:cs="Courier New"/>
                  <w:color w:val="3A37FF"/>
                  <w:sz w:val="18"/>
                  <w:szCs w:val="18"/>
                  <w:lang w:eastAsia="fi-FI"/>
                </w:rPr>
                <w:delText>"/&gt;</w:delText>
              </w:r>
              <w:bookmarkStart w:id="2912" w:name="_Toc428350251"/>
              <w:bookmarkEnd w:id="2912"/>
            </w:del>
          </w:p>
          <w:p w14:paraId="7E9AADB4" w14:textId="77777777" w:rsidR="00626AE0" w:rsidRPr="004F7283" w:rsidDel="00BD302E" w:rsidRDefault="00626AE0" w:rsidP="004F7283">
            <w:pPr>
              <w:autoSpaceDE w:val="0"/>
              <w:autoSpaceDN w:val="0"/>
              <w:adjustRightInd w:val="0"/>
              <w:ind w:left="1704"/>
              <w:jc w:val="left"/>
              <w:rPr>
                <w:del w:id="2913" w:author="Tekijä"/>
                <w:rFonts w:ascii="Courier New" w:hAnsi="Courier New" w:cs="Courier New"/>
                <w:color w:val="3A37FF"/>
                <w:sz w:val="18"/>
                <w:szCs w:val="18"/>
                <w:lang w:eastAsia="fi-FI"/>
              </w:rPr>
            </w:pPr>
            <w:del w:id="2914" w:author="Tekijä">
              <w:r w:rsidRPr="004F7283" w:rsidDel="00BD302E">
                <w:rPr>
                  <w:rFonts w:ascii="Courier New" w:hAnsi="Courier New" w:cs="Courier New"/>
                  <w:color w:val="3A37FF"/>
                  <w:sz w:val="18"/>
                  <w:szCs w:val="18"/>
                  <w:lang w:eastAsia="fi-FI"/>
                </w:rPr>
                <w:delText>&lt;</w:delText>
              </w:r>
              <w:r w:rsidRPr="004F7283" w:rsidDel="00BD302E">
                <w:rPr>
                  <w:rFonts w:ascii="Courier New" w:hAnsi="Courier New" w:cs="Courier New"/>
                  <w:color w:val="942334"/>
                  <w:sz w:val="18"/>
                  <w:szCs w:val="18"/>
                  <w:lang w:eastAsia="fi-FI"/>
                </w:rPr>
                <w:delText>title</w:delText>
              </w:r>
              <w:r w:rsidRPr="004F7283" w:rsidDel="00BD302E">
                <w:rPr>
                  <w:rFonts w:ascii="Courier New" w:hAnsi="Courier New" w:cs="Courier New"/>
                  <w:color w:val="3A37FF"/>
                  <w:sz w:val="18"/>
                  <w:szCs w:val="18"/>
                  <w:lang w:eastAsia="fi-FI"/>
                </w:rPr>
                <w:delText>&gt;</w:delText>
              </w:r>
              <w:r w:rsidRPr="004F7283" w:rsidDel="00BD302E">
                <w:rPr>
                  <w:rFonts w:ascii="Courier New" w:hAnsi="Courier New" w:cs="Courier New"/>
                  <w:color w:val="383739"/>
                  <w:sz w:val="18"/>
                  <w:szCs w:val="18"/>
                  <w:lang w:eastAsia="fi-FI"/>
                </w:rPr>
                <w:delText>Tilaukset/määräykset</w:delText>
              </w:r>
              <w:r w:rsidRPr="004F7283" w:rsidDel="00BD302E">
                <w:rPr>
                  <w:rFonts w:ascii="Courier New" w:hAnsi="Courier New" w:cs="Courier New"/>
                  <w:color w:val="3A37FF"/>
                  <w:sz w:val="18"/>
                  <w:szCs w:val="18"/>
                  <w:lang w:eastAsia="fi-FI"/>
                </w:rPr>
                <w:delText>&lt;/</w:delText>
              </w:r>
              <w:r w:rsidRPr="004F7283" w:rsidDel="00BD302E">
                <w:rPr>
                  <w:rFonts w:ascii="Courier New" w:hAnsi="Courier New" w:cs="Courier New"/>
                  <w:color w:val="942334"/>
                  <w:sz w:val="18"/>
                  <w:szCs w:val="18"/>
                  <w:lang w:eastAsia="fi-FI"/>
                </w:rPr>
                <w:delText>title</w:delText>
              </w:r>
              <w:r w:rsidRPr="004F7283" w:rsidDel="00BD302E">
                <w:rPr>
                  <w:rFonts w:ascii="Courier New" w:hAnsi="Courier New" w:cs="Courier New"/>
                  <w:color w:val="3A37FF"/>
                  <w:sz w:val="18"/>
                  <w:szCs w:val="18"/>
                  <w:lang w:eastAsia="fi-FI"/>
                </w:rPr>
                <w:delText>&gt;</w:delText>
              </w:r>
              <w:bookmarkStart w:id="2915" w:name="_Toc428350252"/>
              <w:bookmarkEnd w:id="2915"/>
            </w:del>
          </w:p>
          <w:p w14:paraId="0F06C1D0" w14:textId="77777777" w:rsidR="00626AE0" w:rsidRPr="004F7283" w:rsidDel="00BD302E" w:rsidRDefault="00626AE0" w:rsidP="004F7283">
            <w:pPr>
              <w:autoSpaceDE w:val="0"/>
              <w:autoSpaceDN w:val="0"/>
              <w:adjustRightInd w:val="0"/>
              <w:ind w:left="1704"/>
              <w:jc w:val="left"/>
              <w:rPr>
                <w:del w:id="2916" w:author="Tekijä"/>
                <w:rFonts w:ascii="Courier New" w:hAnsi="Courier New" w:cs="Courier New"/>
                <w:color w:val="3A37FF"/>
                <w:sz w:val="20"/>
                <w:lang w:eastAsia="fi-FI"/>
              </w:rPr>
            </w:pPr>
            <w:del w:id="2917" w:author="Tekijä">
              <w:r w:rsidRPr="004F7283" w:rsidDel="00BD302E">
                <w:rPr>
                  <w:rFonts w:ascii="Courier New" w:hAnsi="Courier New" w:cs="Courier New"/>
                  <w:color w:val="3A37FF"/>
                  <w:sz w:val="18"/>
                  <w:szCs w:val="18"/>
                  <w:lang w:eastAsia="fi-FI"/>
                </w:rPr>
                <w:delText>...</w:delText>
              </w:r>
              <w:bookmarkStart w:id="2918" w:name="_Toc428350253"/>
              <w:bookmarkEnd w:id="2918"/>
            </w:del>
          </w:p>
        </w:tc>
        <w:bookmarkStart w:id="2919" w:name="_Toc428350254"/>
        <w:bookmarkEnd w:id="2919"/>
      </w:tr>
    </w:tbl>
    <w:p w14:paraId="45785694" w14:textId="77777777" w:rsidR="00A06908" w:rsidDel="00BD302E" w:rsidRDefault="00A06908" w:rsidP="002266EB">
      <w:pPr>
        <w:autoSpaceDE w:val="0"/>
        <w:autoSpaceDN w:val="0"/>
        <w:adjustRightInd w:val="0"/>
        <w:jc w:val="left"/>
        <w:rPr>
          <w:del w:id="2920" w:author="Tekijä"/>
        </w:rPr>
      </w:pPr>
      <w:bookmarkStart w:id="2921" w:name="_Toc428350255"/>
      <w:bookmarkEnd w:id="2921"/>
    </w:p>
    <w:p w14:paraId="349E550A" w14:textId="77777777" w:rsidR="00D56188" w:rsidDel="00BD302E" w:rsidRDefault="00415998" w:rsidP="00F77120">
      <w:pPr>
        <w:autoSpaceDE w:val="0"/>
        <w:autoSpaceDN w:val="0"/>
        <w:adjustRightInd w:val="0"/>
        <w:rPr>
          <w:del w:id="2922" w:author="Tekijä"/>
        </w:rPr>
      </w:pPr>
      <w:del w:id="2923" w:author="Tekijä">
        <w:r w:rsidDel="00BD302E">
          <w:delText xml:space="preserve">Seuraavaan esimerkkiin on kuvattu näyttömuoto ja entry </w:delText>
        </w:r>
        <w:r w:rsidR="00063C61" w:rsidDel="00BD302E">
          <w:delText>yhden laboratiotutkimus</w:delText>
        </w:r>
        <w:r w:rsidR="008D3BD4" w:rsidDel="00BD302E">
          <w:delText>pyynnö</w:delText>
        </w:r>
        <w:r w:rsidR="00063C61" w:rsidDel="00BD302E">
          <w:delText xml:space="preserve">n eli </w:delText>
        </w:r>
        <w:r w:rsidR="00063C61" w:rsidRPr="00063C61" w:rsidDel="00BD302E">
          <w:delText>Pt-Syljen eritysnopeus</w:delText>
        </w:r>
        <w:r w:rsidR="00063C61" w:rsidDel="00BD302E">
          <w:delText xml:space="preserve"> -mittauksen osalta. </w:delText>
        </w:r>
        <w:bookmarkStart w:id="2924" w:name="_Toc428350256"/>
        <w:bookmarkEnd w:id="2924"/>
      </w:del>
    </w:p>
    <w:p w14:paraId="39314257" w14:textId="77777777" w:rsidR="00063C61" w:rsidDel="00BD302E" w:rsidRDefault="00063C61" w:rsidP="00F77120">
      <w:pPr>
        <w:autoSpaceDE w:val="0"/>
        <w:autoSpaceDN w:val="0"/>
        <w:adjustRightInd w:val="0"/>
        <w:rPr>
          <w:del w:id="2925" w:author="Tekijä"/>
        </w:rPr>
      </w:pPr>
      <w:bookmarkStart w:id="2926" w:name="_Toc428350257"/>
      <w:bookmarkEnd w:id="2926"/>
    </w:p>
    <w:p w14:paraId="31CAD80D" w14:textId="77777777" w:rsidR="00063C61" w:rsidDel="00BD302E" w:rsidRDefault="00F77120" w:rsidP="00F77120">
      <w:pPr>
        <w:autoSpaceDE w:val="0"/>
        <w:autoSpaceDN w:val="0"/>
        <w:adjustRightInd w:val="0"/>
        <w:rPr>
          <w:del w:id="2927" w:author="Tekijä"/>
        </w:rPr>
      </w:pPr>
      <w:del w:id="2928" w:author="Tekijä">
        <w:r w:rsidDel="00BD302E">
          <w:delText>Laboratoriotutkimuksen tapauksessa t</w:delText>
        </w:r>
        <w:r w:rsidR="00042823" w:rsidDel="00BD302E">
          <w:delText>utkimuksen koodi ilmaistaan observation</w:delText>
        </w:r>
        <w:r w:rsidDel="00BD302E">
          <w:delText xml:space="preserve">-elementin </w:delText>
        </w:r>
        <w:r w:rsidR="00042823" w:rsidDel="00BD302E">
          <w:delText>code -</w:delText>
        </w:r>
        <w:r w:rsidR="00247177" w:rsidDel="00BD302E">
          <w:delText xml:space="preserve">attribuutilla </w:delText>
        </w:r>
        <w:r w:rsidR="00042823" w:rsidDel="00BD302E">
          <w:delText xml:space="preserve">käyttäen </w:delText>
        </w:r>
        <w:r w:rsidR="00063C61" w:rsidRPr="00063C61" w:rsidDel="00BD302E">
          <w:delText xml:space="preserve">Kuntaliitto </w:delText>
        </w:r>
        <w:r w:rsidR="00042823" w:rsidDel="00BD302E">
          <w:delText>–</w:delText>
        </w:r>
        <w:r w:rsidR="00063C61" w:rsidRPr="00063C61" w:rsidDel="00BD302E">
          <w:delText xml:space="preserve"> Laboratoriotutkimusnimikkeistö</w:delText>
        </w:r>
        <w:r w:rsidR="00042823" w:rsidDel="00BD302E">
          <w:delText xml:space="preserve"> -koodistoa (OID </w:delText>
        </w:r>
        <w:r w:rsidR="00042823" w:rsidRPr="00063C61" w:rsidDel="00BD302E">
          <w:delText>1.2.246.537.6.3</w:delText>
        </w:r>
        <w:r w:rsidR="00997900" w:rsidDel="00BD302E">
          <w:delText>.200</w:delText>
        </w:r>
        <w:r w:rsidR="00AE3FC9" w:rsidDel="00BD302E">
          <w:delText>6</w:delText>
        </w:r>
        <w:r w:rsidR="000311EF" w:rsidDel="00BD302E">
          <w:delText>)</w:delText>
        </w:r>
        <w:r w:rsidR="00042823" w:rsidDel="00BD302E">
          <w:delText xml:space="preserve">. </w:delText>
        </w:r>
        <w:bookmarkStart w:id="2929" w:name="_Toc428350258"/>
        <w:bookmarkEnd w:id="2929"/>
      </w:del>
    </w:p>
    <w:p w14:paraId="4DCF3966" w14:textId="77777777" w:rsidR="00063C61" w:rsidDel="00BD302E" w:rsidRDefault="00063C61" w:rsidP="002266EB">
      <w:pPr>
        <w:autoSpaceDE w:val="0"/>
        <w:autoSpaceDN w:val="0"/>
        <w:adjustRightInd w:val="0"/>
        <w:jc w:val="left"/>
        <w:rPr>
          <w:del w:id="2930" w:author="Tekijä"/>
        </w:rPr>
      </w:pPr>
      <w:bookmarkStart w:id="2931" w:name="_Toc428350259"/>
      <w:bookmarkEnd w:id="293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440F8E" w:rsidRPr="0056620E" w:rsidDel="00BD302E" w14:paraId="3026A91B" w14:textId="77777777" w:rsidTr="00E257CB">
        <w:trPr>
          <w:del w:id="2932" w:author="Tekijä"/>
        </w:trPr>
        <w:tc>
          <w:tcPr>
            <w:tcW w:w="9779" w:type="dxa"/>
            <w:tcBorders>
              <w:top w:val="single" w:sz="4" w:space="0" w:color="000000"/>
              <w:left w:val="single" w:sz="4" w:space="0" w:color="000000"/>
              <w:bottom w:val="single" w:sz="4" w:space="0" w:color="000000"/>
              <w:right w:val="single" w:sz="4" w:space="0" w:color="000000"/>
            </w:tcBorders>
            <w:hideMark/>
          </w:tcPr>
          <w:p w14:paraId="21D9CD42" w14:textId="77777777" w:rsidR="005F5456" w:rsidRPr="0056620E" w:rsidDel="00BD302E" w:rsidRDefault="005F5456" w:rsidP="005F5456">
            <w:pPr>
              <w:autoSpaceDE w:val="0"/>
              <w:autoSpaceDN w:val="0"/>
              <w:adjustRightInd w:val="0"/>
              <w:jc w:val="left"/>
              <w:rPr>
                <w:del w:id="2933" w:author="Tekijä"/>
                <w:rFonts w:ascii="Courier New" w:hAnsi="Courier New" w:cs="Courier New"/>
                <w:color w:val="3A37FF"/>
                <w:sz w:val="18"/>
                <w:szCs w:val="18"/>
                <w:lang w:eastAsia="fi-FI"/>
              </w:rPr>
            </w:pPr>
            <w:del w:id="2934" w:author="Tekijä">
              <w:r w:rsidRPr="0056620E" w:rsidDel="00BD302E">
                <w:rPr>
                  <w:rFonts w:ascii="Courier New" w:hAnsi="Courier New" w:cs="Courier New"/>
                  <w:color w:val="3A37FF"/>
                  <w:sz w:val="18"/>
                  <w:szCs w:val="18"/>
                  <w:lang w:eastAsia="fi-FI"/>
                </w:rPr>
                <w:delText>&lt;</w:delText>
              </w:r>
              <w:r w:rsidRPr="0056620E" w:rsidDel="00BD302E">
                <w:rPr>
                  <w:rFonts w:ascii="Courier New" w:hAnsi="Courier New" w:cs="Courier New"/>
                  <w:color w:val="942334"/>
                  <w:sz w:val="18"/>
                  <w:szCs w:val="18"/>
                  <w:lang w:eastAsia="fi-FI"/>
                </w:rPr>
                <w:delText>text</w:delText>
              </w:r>
              <w:r w:rsidRPr="0056620E" w:rsidDel="00BD302E">
                <w:rPr>
                  <w:rFonts w:ascii="Courier New" w:hAnsi="Courier New" w:cs="Courier New"/>
                  <w:i/>
                  <w:iCs/>
                  <w:color w:val="308D85"/>
                  <w:sz w:val="18"/>
                  <w:szCs w:val="18"/>
                  <w:lang w:eastAsia="fi-FI"/>
                </w:rPr>
                <w:delText xml:space="preserve"> </w:delText>
              </w:r>
              <w:r w:rsidRPr="0056620E" w:rsidDel="00BD302E">
                <w:rPr>
                  <w:rFonts w:ascii="Courier New" w:hAnsi="Courier New" w:cs="Courier New"/>
                  <w:color w:val="FF3835"/>
                  <w:sz w:val="18"/>
                  <w:szCs w:val="18"/>
                  <w:lang w:eastAsia="fi-FI"/>
                </w:rPr>
                <w:delText>ID</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color w:val="1A2E39"/>
                  <w:sz w:val="18"/>
                  <w:szCs w:val="18"/>
                  <w:lang w:eastAsia="fi-FI"/>
                </w:rPr>
                <w:delText>OID1.2.246.10.1234567.14.2013.123.5.1</w:delText>
              </w:r>
              <w:r w:rsidRPr="0056620E" w:rsidDel="00BD302E">
                <w:rPr>
                  <w:rFonts w:ascii="Courier New" w:hAnsi="Courier New" w:cs="Courier New"/>
                  <w:color w:val="3A37FF"/>
                  <w:sz w:val="18"/>
                  <w:szCs w:val="18"/>
                  <w:lang w:eastAsia="fi-FI"/>
                </w:rPr>
                <w:delText>"&gt;</w:delText>
              </w:r>
              <w:bookmarkStart w:id="2935" w:name="_Toc428350260"/>
              <w:bookmarkEnd w:id="2935"/>
            </w:del>
          </w:p>
          <w:p w14:paraId="3BA4103A" w14:textId="77777777" w:rsidR="005F5456" w:rsidRPr="0056620E" w:rsidDel="00BD302E" w:rsidRDefault="005F5456" w:rsidP="004F7283">
            <w:pPr>
              <w:autoSpaceDE w:val="0"/>
              <w:autoSpaceDN w:val="0"/>
              <w:adjustRightInd w:val="0"/>
              <w:ind w:left="284"/>
              <w:jc w:val="left"/>
              <w:rPr>
                <w:del w:id="2936" w:author="Tekijä"/>
                <w:rFonts w:ascii="Courier New" w:hAnsi="Courier New" w:cs="Courier New"/>
                <w:color w:val="3A37FF"/>
                <w:sz w:val="18"/>
                <w:szCs w:val="18"/>
                <w:lang w:eastAsia="fi-FI"/>
              </w:rPr>
            </w:pPr>
            <w:del w:id="2937" w:author="Tekijä">
              <w:r w:rsidRPr="0056620E" w:rsidDel="00BD302E">
                <w:rPr>
                  <w:rFonts w:ascii="Courier New" w:hAnsi="Courier New" w:cs="Courier New"/>
                  <w:color w:val="3A37FF"/>
                  <w:sz w:val="18"/>
                  <w:szCs w:val="18"/>
                  <w:lang w:eastAsia="fi-FI"/>
                </w:rPr>
                <w:delText>&lt;</w:delText>
              </w:r>
              <w:r w:rsidRPr="0056620E" w:rsidDel="00BD302E">
                <w:rPr>
                  <w:rFonts w:ascii="Courier New" w:hAnsi="Courier New" w:cs="Courier New"/>
                  <w:color w:val="942334"/>
                  <w:sz w:val="18"/>
                  <w:szCs w:val="18"/>
                  <w:lang w:eastAsia="fi-FI"/>
                </w:rPr>
                <w:delText>paragraph</w:delText>
              </w:r>
              <w:r w:rsidRPr="0056620E" w:rsidDel="00BD302E">
                <w:rPr>
                  <w:rFonts w:ascii="Courier New" w:hAnsi="Courier New" w:cs="Courier New"/>
                  <w:color w:val="3A37FF"/>
                  <w:sz w:val="18"/>
                  <w:szCs w:val="18"/>
                  <w:lang w:eastAsia="fi-FI"/>
                </w:rPr>
                <w:delText>&gt;</w:delText>
              </w:r>
              <w:bookmarkStart w:id="2938" w:name="_Toc428350261"/>
              <w:bookmarkEnd w:id="2938"/>
            </w:del>
          </w:p>
          <w:p w14:paraId="200F6434" w14:textId="77777777" w:rsidR="005F5456" w:rsidRPr="0056620E" w:rsidDel="00BD302E" w:rsidRDefault="005F5456" w:rsidP="004F7283">
            <w:pPr>
              <w:autoSpaceDE w:val="0"/>
              <w:autoSpaceDN w:val="0"/>
              <w:adjustRightInd w:val="0"/>
              <w:ind w:left="568"/>
              <w:jc w:val="left"/>
              <w:rPr>
                <w:del w:id="2939" w:author="Tekijä"/>
                <w:rFonts w:ascii="Courier New" w:hAnsi="Courier New" w:cs="Courier New"/>
                <w:color w:val="3A37FF"/>
                <w:sz w:val="18"/>
                <w:szCs w:val="18"/>
                <w:lang w:eastAsia="fi-FI"/>
              </w:rPr>
            </w:pPr>
            <w:del w:id="2940" w:author="Tekijä">
              <w:r w:rsidRPr="0056620E" w:rsidDel="00BD302E">
                <w:rPr>
                  <w:rFonts w:ascii="Courier New" w:hAnsi="Courier New" w:cs="Courier New"/>
                  <w:color w:val="3A37FF"/>
                  <w:sz w:val="18"/>
                  <w:szCs w:val="18"/>
                  <w:lang w:eastAsia="fi-FI"/>
                </w:rPr>
                <w:delText>&lt;</w:delText>
              </w:r>
              <w:r w:rsidRPr="0056620E" w:rsidDel="00BD302E">
                <w:rPr>
                  <w:rFonts w:ascii="Courier New" w:hAnsi="Courier New" w:cs="Courier New"/>
                  <w:color w:val="942334"/>
                  <w:sz w:val="18"/>
                  <w:szCs w:val="18"/>
                  <w:lang w:eastAsia="fi-FI"/>
                </w:rPr>
                <w:delText>content</w:delText>
              </w:r>
              <w:r w:rsidRPr="0056620E" w:rsidDel="00BD302E">
                <w:rPr>
                  <w:rFonts w:ascii="Courier New" w:hAnsi="Courier New" w:cs="Courier New"/>
                  <w:i/>
                  <w:iCs/>
                  <w:color w:val="308D85"/>
                  <w:sz w:val="18"/>
                  <w:szCs w:val="18"/>
                  <w:lang w:eastAsia="fi-FI"/>
                </w:rPr>
                <w:delText xml:space="preserve"> </w:delText>
              </w:r>
              <w:r w:rsidRPr="0056620E" w:rsidDel="00BD302E">
                <w:rPr>
                  <w:rFonts w:ascii="Courier New" w:hAnsi="Courier New" w:cs="Courier New"/>
                  <w:color w:val="FF3835"/>
                  <w:sz w:val="18"/>
                  <w:szCs w:val="18"/>
                  <w:lang w:eastAsia="fi-FI"/>
                </w:rPr>
                <w:delText>ID</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color w:val="1A2E39"/>
                  <w:sz w:val="18"/>
                  <w:szCs w:val="18"/>
                  <w:lang w:eastAsia="fi-FI"/>
                </w:rPr>
                <w:delText>OID1.2.246.10.1234567.14.2013.123.5.2.1</w:delText>
              </w:r>
              <w:r w:rsidRPr="0056620E" w:rsidDel="00BD302E">
                <w:rPr>
                  <w:rFonts w:ascii="Courier New" w:hAnsi="Courier New" w:cs="Courier New"/>
                  <w:color w:val="3A37FF"/>
                  <w:sz w:val="18"/>
                  <w:szCs w:val="18"/>
                  <w:lang w:eastAsia="fi-FI"/>
                </w:rPr>
                <w:delText>"&gt;</w:delText>
              </w:r>
              <w:r w:rsidRPr="0056620E" w:rsidDel="00BD302E">
                <w:rPr>
                  <w:rFonts w:ascii="Courier New" w:hAnsi="Courier New" w:cs="Courier New"/>
                  <w:color w:val="383739"/>
                  <w:sz w:val="18"/>
                  <w:szCs w:val="18"/>
                  <w:lang w:eastAsia="fi-FI"/>
                </w:rPr>
                <w:delText xml:space="preserve">Pt-SaEr </w:delText>
              </w:r>
              <w:r w:rsidRPr="0056620E" w:rsidDel="00BD302E">
                <w:rPr>
                  <w:rFonts w:ascii="Courier New" w:hAnsi="Courier New" w:cs="Courier New"/>
                  <w:color w:val="3A37FF"/>
                  <w:sz w:val="18"/>
                  <w:szCs w:val="18"/>
                  <w:lang w:eastAsia="fi-FI"/>
                </w:rPr>
                <w:delText>&lt;</w:delText>
              </w:r>
              <w:r w:rsidRPr="0056620E" w:rsidDel="00BD302E">
                <w:rPr>
                  <w:rFonts w:ascii="Courier New" w:hAnsi="Courier New" w:cs="Courier New"/>
                  <w:color w:val="942334"/>
                  <w:sz w:val="18"/>
                  <w:szCs w:val="18"/>
                  <w:lang w:eastAsia="fi-FI"/>
                </w:rPr>
                <w:delText>content</w:delText>
              </w:r>
              <w:r w:rsidRPr="0056620E" w:rsidDel="00BD302E">
                <w:rPr>
                  <w:rFonts w:ascii="Courier New" w:hAnsi="Courier New" w:cs="Courier New"/>
                  <w:i/>
                  <w:iCs/>
                  <w:color w:val="308D85"/>
                  <w:sz w:val="18"/>
                  <w:szCs w:val="18"/>
                  <w:lang w:eastAsia="fi-FI"/>
                </w:rPr>
                <w:delText xml:space="preserve"> </w:delText>
              </w:r>
              <w:r w:rsidRPr="0056620E" w:rsidDel="00BD302E">
                <w:rPr>
                  <w:rFonts w:ascii="Courier New" w:hAnsi="Courier New" w:cs="Courier New"/>
                  <w:color w:val="FF3835"/>
                  <w:sz w:val="18"/>
                  <w:szCs w:val="18"/>
                  <w:lang w:eastAsia="fi-FI"/>
                </w:rPr>
                <w:delText>ID</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color w:val="1A2E39"/>
                  <w:sz w:val="18"/>
                  <w:szCs w:val="18"/>
                  <w:lang w:eastAsia="fi-FI"/>
                </w:rPr>
                <w:delText>OID1.2.246.10.1234567.14.2013.123.5.2.2</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i/>
                  <w:iCs/>
                  <w:color w:val="308D85"/>
                  <w:sz w:val="18"/>
                  <w:szCs w:val="18"/>
                  <w:lang w:eastAsia="fi-FI"/>
                </w:rPr>
                <w:delText xml:space="preserve"> </w:delText>
              </w:r>
              <w:r w:rsidRPr="0056620E" w:rsidDel="00BD302E">
                <w:rPr>
                  <w:rFonts w:ascii="Courier New" w:hAnsi="Courier New" w:cs="Courier New"/>
                  <w:color w:val="FF3835"/>
                  <w:sz w:val="18"/>
                  <w:szCs w:val="18"/>
                  <w:lang w:eastAsia="fi-FI"/>
                </w:rPr>
                <w:delText>styleCode</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color w:val="1A2E39"/>
                  <w:sz w:val="18"/>
                  <w:szCs w:val="18"/>
                  <w:lang w:eastAsia="fi-FI"/>
                </w:rPr>
                <w:delText>xUnstructured</w:delText>
              </w:r>
              <w:r w:rsidRPr="0056620E" w:rsidDel="00BD302E">
                <w:rPr>
                  <w:rFonts w:ascii="Courier New" w:hAnsi="Courier New" w:cs="Courier New"/>
                  <w:color w:val="3A37FF"/>
                  <w:sz w:val="18"/>
                  <w:szCs w:val="18"/>
                  <w:lang w:eastAsia="fi-FI"/>
                </w:rPr>
                <w:delText>"&gt;</w:delText>
              </w:r>
              <w:r w:rsidRPr="0056620E" w:rsidDel="00BD302E">
                <w:rPr>
                  <w:rFonts w:ascii="Courier New" w:hAnsi="Courier New" w:cs="Courier New"/>
                  <w:color w:val="383739"/>
                  <w:sz w:val="18"/>
                  <w:szCs w:val="18"/>
                  <w:lang w:eastAsia="fi-FI"/>
                </w:rPr>
                <w:delText xml:space="preserve"> Suunniteltu näytteenottoaika: 23.1.2013 08:00</w:delText>
              </w:r>
              <w:r w:rsidRPr="0056620E" w:rsidDel="00BD302E">
                <w:rPr>
                  <w:rFonts w:ascii="Courier New" w:hAnsi="Courier New" w:cs="Courier New"/>
                  <w:color w:val="3A37FF"/>
                  <w:sz w:val="18"/>
                  <w:szCs w:val="18"/>
                  <w:lang w:eastAsia="fi-FI"/>
                </w:rPr>
                <w:delText>&lt;/</w:delText>
              </w:r>
              <w:r w:rsidRPr="0056620E" w:rsidDel="00BD302E">
                <w:rPr>
                  <w:rFonts w:ascii="Courier New" w:hAnsi="Courier New" w:cs="Courier New"/>
                  <w:color w:val="942334"/>
                  <w:sz w:val="18"/>
                  <w:szCs w:val="18"/>
                  <w:lang w:eastAsia="fi-FI"/>
                </w:rPr>
                <w:delText>content</w:delText>
              </w:r>
              <w:r w:rsidRPr="0056620E" w:rsidDel="00BD302E">
                <w:rPr>
                  <w:rFonts w:ascii="Courier New" w:hAnsi="Courier New" w:cs="Courier New"/>
                  <w:color w:val="3A37FF"/>
                  <w:sz w:val="18"/>
                  <w:szCs w:val="18"/>
                  <w:lang w:eastAsia="fi-FI"/>
                </w:rPr>
                <w:delText>&gt;</w:delText>
              </w:r>
              <w:bookmarkStart w:id="2941" w:name="_Toc428350262"/>
              <w:bookmarkEnd w:id="2941"/>
            </w:del>
          </w:p>
          <w:p w14:paraId="0983DE49" w14:textId="77777777" w:rsidR="005F5456" w:rsidRPr="0056620E" w:rsidDel="00BD302E" w:rsidRDefault="005F5456" w:rsidP="004F7283">
            <w:pPr>
              <w:autoSpaceDE w:val="0"/>
              <w:autoSpaceDN w:val="0"/>
              <w:adjustRightInd w:val="0"/>
              <w:ind w:left="568"/>
              <w:jc w:val="left"/>
              <w:rPr>
                <w:del w:id="2942" w:author="Tekijä"/>
                <w:rFonts w:ascii="Courier New" w:hAnsi="Courier New" w:cs="Courier New"/>
                <w:color w:val="3A37FF"/>
                <w:sz w:val="18"/>
                <w:szCs w:val="18"/>
                <w:lang w:eastAsia="fi-FI"/>
              </w:rPr>
            </w:pPr>
            <w:del w:id="2943" w:author="Tekijä">
              <w:r w:rsidRPr="0056620E" w:rsidDel="00BD302E">
                <w:rPr>
                  <w:rFonts w:ascii="Courier New" w:hAnsi="Courier New" w:cs="Courier New"/>
                  <w:color w:val="3A37FF"/>
                  <w:sz w:val="18"/>
                  <w:szCs w:val="18"/>
                  <w:lang w:eastAsia="fi-FI"/>
                </w:rPr>
                <w:delText>&lt;</w:delText>
              </w:r>
              <w:r w:rsidRPr="0056620E" w:rsidDel="00BD302E">
                <w:rPr>
                  <w:rFonts w:ascii="Courier New" w:hAnsi="Courier New" w:cs="Courier New"/>
                  <w:color w:val="942334"/>
                  <w:sz w:val="18"/>
                  <w:szCs w:val="18"/>
                  <w:lang w:eastAsia="fi-FI"/>
                </w:rPr>
                <w:delText>content</w:delText>
              </w:r>
              <w:r w:rsidRPr="0056620E" w:rsidDel="00BD302E">
                <w:rPr>
                  <w:rFonts w:ascii="Courier New" w:hAnsi="Courier New" w:cs="Courier New"/>
                  <w:i/>
                  <w:iCs/>
                  <w:color w:val="308D85"/>
                  <w:sz w:val="18"/>
                  <w:szCs w:val="18"/>
                  <w:lang w:eastAsia="fi-FI"/>
                </w:rPr>
                <w:delText xml:space="preserve"> </w:delText>
              </w:r>
              <w:r w:rsidRPr="0056620E" w:rsidDel="00BD302E">
                <w:rPr>
                  <w:rFonts w:ascii="Courier New" w:hAnsi="Courier New" w:cs="Courier New"/>
                  <w:color w:val="FF3835"/>
                  <w:sz w:val="18"/>
                  <w:szCs w:val="18"/>
                  <w:lang w:eastAsia="fi-FI"/>
                </w:rPr>
                <w:delText>ID</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color w:val="1A2E39"/>
                  <w:sz w:val="18"/>
                  <w:szCs w:val="18"/>
                  <w:lang w:eastAsia="fi-FI"/>
                </w:rPr>
                <w:delText>OID1.2.246.10.1234567.14.2013.123.5.2.3</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i/>
                  <w:iCs/>
                  <w:color w:val="308D85"/>
                  <w:sz w:val="18"/>
                  <w:szCs w:val="18"/>
                  <w:lang w:eastAsia="fi-FI"/>
                </w:rPr>
                <w:delText xml:space="preserve"> </w:delText>
              </w:r>
              <w:r w:rsidRPr="0056620E" w:rsidDel="00BD302E">
                <w:rPr>
                  <w:rFonts w:ascii="Courier New" w:hAnsi="Courier New" w:cs="Courier New"/>
                  <w:color w:val="FF3835"/>
                  <w:sz w:val="18"/>
                  <w:szCs w:val="18"/>
                  <w:lang w:eastAsia="fi-FI"/>
                </w:rPr>
                <w:delText>styleCode</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color w:val="1A2E39"/>
                  <w:sz w:val="18"/>
                  <w:szCs w:val="18"/>
                  <w:lang w:eastAsia="fi-FI"/>
                </w:rPr>
                <w:delText>xUnstructured</w:delText>
              </w:r>
              <w:r w:rsidRPr="0056620E" w:rsidDel="00BD302E">
                <w:rPr>
                  <w:rFonts w:ascii="Courier New" w:hAnsi="Courier New" w:cs="Courier New"/>
                  <w:color w:val="3A37FF"/>
                  <w:sz w:val="18"/>
                  <w:szCs w:val="18"/>
                  <w:lang w:eastAsia="fi-FI"/>
                </w:rPr>
                <w:delText>"&gt;</w:delText>
              </w:r>
              <w:r w:rsidRPr="0056620E" w:rsidDel="00BD302E">
                <w:rPr>
                  <w:rFonts w:ascii="Courier New" w:hAnsi="Courier New" w:cs="Courier New"/>
                  <w:color w:val="383739"/>
                  <w:sz w:val="18"/>
                  <w:szCs w:val="18"/>
                  <w:lang w:eastAsia="fi-FI"/>
                </w:rPr>
                <w:delText xml:space="preserve"> Anamnestiset tiedot: Potilas on oireeton</w:delText>
              </w:r>
              <w:r w:rsidRPr="0056620E" w:rsidDel="00BD302E">
                <w:rPr>
                  <w:rFonts w:ascii="Courier New" w:hAnsi="Courier New" w:cs="Courier New"/>
                  <w:color w:val="3A37FF"/>
                  <w:sz w:val="18"/>
                  <w:szCs w:val="18"/>
                  <w:lang w:eastAsia="fi-FI"/>
                </w:rPr>
                <w:delText>&lt;/</w:delText>
              </w:r>
              <w:r w:rsidRPr="0056620E" w:rsidDel="00BD302E">
                <w:rPr>
                  <w:rFonts w:ascii="Courier New" w:hAnsi="Courier New" w:cs="Courier New"/>
                  <w:color w:val="942334"/>
                  <w:sz w:val="18"/>
                  <w:szCs w:val="18"/>
                  <w:lang w:eastAsia="fi-FI"/>
                </w:rPr>
                <w:delText>content</w:delText>
              </w:r>
              <w:r w:rsidRPr="0056620E" w:rsidDel="00BD302E">
                <w:rPr>
                  <w:rFonts w:ascii="Courier New" w:hAnsi="Courier New" w:cs="Courier New"/>
                  <w:color w:val="3A37FF"/>
                  <w:sz w:val="18"/>
                  <w:szCs w:val="18"/>
                  <w:lang w:eastAsia="fi-FI"/>
                </w:rPr>
                <w:delText>&gt;</w:delText>
              </w:r>
              <w:bookmarkStart w:id="2944" w:name="_Toc428350263"/>
              <w:bookmarkEnd w:id="2944"/>
            </w:del>
          </w:p>
          <w:p w14:paraId="22F33D42" w14:textId="77777777" w:rsidR="005F5456" w:rsidRPr="004F7283" w:rsidDel="00BD302E" w:rsidRDefault="005F5456" w:rsidP="004F7283">
            <w:pPr>
              <w:autoSpaceDE w:val="0"/>
              <w:autoSpaceDN w:val="0"/>
              <w:adjustRightInd w:val="0"/>
              <w:ind w:left="568"/>
              <w:jc w:val="left"/>
              <w:rPr>
                <w:del w:id="2945" w:author="Tekijä"/>
                <w:rFonts w:ascii="Courier New" w:hAnsi="Courier New" w:cs="Courier New"/>
                <w:color w:val="3A37FF"/>
                <w:sz w:val="18"/>
                <w:szCs w:val="18"/>
                <w:lang w:eastAsia="fi-FI"/>
              </w:rPr>
            </w:pPr>
            <w:del w:id="2946" w:author="Tekijä">
              <w:r w:rsidRPr="004F7283" w:rsidDel="00BD302E">
                <w:rPr>
                  <w:rFonts w:ascii="Courier New" w:hAnsi="Courier New" w:cs="Courier New"/>
                  <w:color w:val="3A37FF"/>
                  <w:sz w:val="18"/>
                  <w:szCs w:val="18"/>
                  <w:lang w:eastAsia="fi-FI"/>
                </w:rPr>
                <w:delText>&lt;/</w:delText>
              </w:r>
              <w:r w:rsidRPr="004F7283" w:rsidDel="00BD302E">
                <w:rPr>
                  <w:rFonts w:ascii="Courier New" w:hAnsi="Courier New" w:cs="Courier New"/>
                  <w:color w:val="942334"/>
                  <w:sz w:val="18"/>
                  <w:szCs w:val="18"/>
                  <w:lang w:eastAsia="fi-FI"/>
                </w:rPr>
                <w:delText>content</w:delText>
              </w:r>
              <w:r w:rsidRPr="004F7283" w:rsidDel="00BD302E">
                <w:rPr>
                  <w:rFonts w:ascii="Courier New" w:hAnsi="Courier New" w:cs="Courier New"/>
                  <w:color w:val="3A37FF"/>
                  <w:sz w:val="18"/>
                  <w:szCs w:val="18"/>
                  <w:lang w:eastAsia="fi-FI"/>
                </w:rPr>
                <w:delText>&gt;</w:delText>
              </w:r>
              <w:bookmarkStart w:id="2947" w:name="_Toc428350264"/>
              <w:bookmarkEnd w:id="2947"/>
            </w:del>
          </w:p>
          <w:p w14:paraId="6881E34B" w14:textId="77777777" w:rsidR="005F5456" w:rsidRPr="004F7283" w:rsidDel="00BD302E" w:rsidRDefault="005F5456" w:rsidP="004F7283">
            <w:pPr>
              <w:autoSpaceDE w:val="0"/>
              <w:autoSpaceDN w:val="0"/>
              <w:adjustRightInd w:val="0"/>
              <w:ind w:left="284"/>
              <w:jc w:val="left"/>
              <w:rPr>
                <w:del w:id="2948" w:author="Tekijä"/>
                <w:rFonts w:ascii="Courier New" w:hAnsi="Courier New" w:cs="Courier New"/>
                <w:color w:val="3A37FF"/>
                <w:sz w:val="18"/>
                <w:szCs w:val="18"/>
                <w:lang w:eastAsia="fi-FI"/>
              </w:rPr>
            </w:pPr>
            <w:del w:id="2949" w:author="Tekijä">
              <w:r w:rsidRPr="004F7283" w:rsidDel="00BD302E">
                <w:rPr>
                  <w:rFonts w:ascii="Courier New" w:hAnsi="Courier New" w:cs="Courier New"/>
                  <w:color w:val="3A37FF"/>
                  <w:sz w:val="18"/>
                  <w:szCs w:val="18"/>
                  <w:lang w:eastAsia="fi-FI"/>
                </w:rPr>
                <w:delText>&lt;/</w:delText>
              </w:r>
              <w:r w:rsidRPr="004F7283" w:rsidDel="00BD302E">
                <w:rPr>
                  <w:rFonts w:ascii="Courier New" w:hAnsi="Courier New" w:cs="Courier New"/>
                  <w:color w:val="942334"/>
                  <w:sz w:val="18"/>
                  <w:szCs w:val="18"/>
                  <w:lang w:eastAsia="fi-FI"/>
                </w:rPr>
                <w:delText>paragraph</w:delText>
              </w:r>
              <w:r w:rsidRPr="004F7283" w:rsidDel="00BD302E">
                <w:rPr>
                  <w:rFonts w:ascii="Courier New" w:hAnsi="Courier New" w:cs="Courier New"/>
                  <w:color w:val="3A37FF"/>
                  <w:sz w:val="18"/>
                  <w:szCs w:val="18"/>
                  <w:lang w:eastAsia="fi-FI"/>
                </w:rPr>
                <w:delText>&gt;</w:delText>
              </w:r>
              <w:bookmarkStart w:id="2950" w:name="_Toc428350265"/>
              <w:bookmarkEnd w:id="2950"/>
            </w:del>
          </w:p>
          <w:p w14:paraId="59F997AD" w14:textId="77777777" w:rsidR="005F5456" w:rsidRPr="004F7283" w:rsidDel="00BD302E" w:rsidRDefault="005F5456" w:rsidP="005F5456">
            <w:pPr>
              <w:autoSpaceDE w:val="0"/>
              <w:autoSpaceDN w:val="0"/>
              <w:adjustRightInd w:val="0"/>
              <w:jc w:val="left"/>
              <w:rPr>
                <w:del w:id="2951" w:author="Tekijä"/>
                <w:rFonts w:ascii="Courier New" w:hAnsi="Courier New" w:cs="Courier New"/>
                <w:color w:val="3A37FF"/>
                <w:sz w:val="18"/>
                <w:szCs w:val="18"/>
                <w:lang w:eastAsia="fi-FI"/>
              </w:rPr>
            </w:pPr>
            <w:del w:id="2952" w:author="Tekijä">
              <w:r w:rsidRPr="004F7283" w:rsidDel="00BD302E">
                <w:rPr>
                  <w:rFonts w:ascii="Courier New" w:hAnsi="Courier New" w:cs="Courier New"/>
                  <w:color w:val="3A37FF"/>
                  <w:sz w:val="18"/>
                  <w:szCs w:val="18"/>
                  <w:lang w:eastAsia="fi-FI"/>
                </w:rPr>
                <w:delText>&lt;/</w:delText>
              </w:r>
              <w:r w:rsidRPr="004F7283" w:rsidDel="00BD302E">
                <w:rPr>
                  <w:rFonts w:ascii="Courier New" w:hAnsi="Courier New" w:cs="Courier New"/>
                  <w:color w:val="942334"/>
                  <w:sz w:val="18"/>
                  <w:szCs w:val="18"/>
                  <w:lang w:eastAsia="fi-FI"/>
                </w:rPr>
                <w:delText>text</w:delText>
              </w:r>
              <w:r w:rsidRPr="004F7283" w:rsidDel="00BD302E">
                <w:rPr>
                  <w:rFonts w:ascii="Courier New" w:hAnsi="Courier New" w:cs="Courier New"/>
                  <w:color w:val="3A37FF"/>
                  <w:sz w:val="18"/>
                  <w:szCs w:val="18"/>
                  <w:lang w:eastAsia="fi-FI"/>
                </w:rPr>
                <w:delText>&gt;</w:delText>
              </w:r>
              <w:bookmarkStart w:id="2953" w:name="_Toc428350266"/>
              <w:bookmarkEnd w:id="2953"/>
            </w:del>
          </w:p>
          <w:p w14:paraId="573CA31C" w14:textId="77777777" w:rsidR="005F5456" w:rsidRPr="004F7283" w:rsidDel="00BD302E" w:rsidRDefault="005F5456" w:rsidP="005F5456">
            <w:pPr>
              <w:autoSpaceDE w:val="0"/>
              <w:autoSpaceDN w:val="0"/>
              <w:adjustRightInd w:val="0"/>
              <w:jc w:val="left"/>
              <w:rPr>
                <w:del w:id="2954" w:author="Tekijä"/>
                <w:rFonts w:ascii="Courier New" w:hAnsi="Courier New" w:cs="Courier New"/>
                <w:color w:val="3A37FF"/>
                <w:sz w:val="18"/>
                <w:szCs w:val="18"/>
                <w:lang w:eastAsia="fi-FI"/>
              </w:rPr>
            </w:pPr>
            <w:del w:id="2955" w:author="Tekijä">
              <w:r w:rsidRPr="004F7283" w:rsidDel="00BD302E">
                <w:rPr>
                  <w:rFonts w:ascii="Courier New" w:hAnsi="Courier New" w:cs="Courier New"/>
                  <w:color w:val="3A37FF"/>
                  <w:sz w:val="18"/>
                  <w:szCs w:val="18"/>
                  <w:lang w:eastAsia="fi-FI"/>
                </w:rPr>
                <w:delText>&lt;!--</w:delText>
              </w:r>
              <w:r w:rsidRPr="004F7283" w:rsidDel="00BD302E">
                <w:rPr>
                  <w:rFonts w:ascii="Courier New" w:hAnsi="Courier New" w:cs="Courier New"/>
                  <w:iCs/>
                  <w:color w:val="969596"/>
                  <w:sz w:val="18"/>
                  <w:szCs w:val="18"/>
                  <w:lang w:eastAsia="fi-FI"/>
                </w:rPr>
                <w:delText xml:space="preserve"> Pyynnön tiedot rakenteisessa muodossa </w:delText>
              </w:r>
              <w:r w:rsidRPr="004F7283" w:rsidDel="00BD302E">
                <w:rPr>
                  <w:rFonts w:ascii="Courier New" w:hAnsi="Courier New" w:cs="Courier New"/>
                  <w:color w:val="3A37FF"/>
                  <w:sz w:val="18"/>
                  <w:szCs w:val="18"/>
                  <w:lang w:eastAsia="fi-FI"/>
                </w:rPr>
                <w:delText>--&gt;</w:delText>
              </w:r>
              <w:bookmarkStart w:id="2956" w:name="_Toc428350267"/>
              <w:bookmarkEnd w:id="2956"/>
            </w:del>
          </w:p>
          <w:p w14:paraId="4C4A4C27" w14:textId="77777777" w:rsidR="005F5456" w:rsidRPr="004F7283" w:rsidDel="00BD302E" w:rsidRDefault="005F5456" w:rsidP="005F5456">
            <w:pPr>
              <w:autoSpaceDE w:val="0"/>
              <w:autoSpaceDN w:val="0"/>
              <w:adjustRightInd w:val="0"/>
              <w:jc w:val="left"/>
              <w:rPr>
                <w:del w:id="2957" w:author="Tekijä"/>
                <w:rFonts w:ascii="Courier New" w:hAnsi="Courier New" w:cs="Courier New"/>
                <w:color w:val="3A37FF"/>
                <w:sz w:val="18"/>
                <w:szCs w:val="18"/>
                <w:lang w:eastAsia="fi-FI"/>
              </w:rPr>
            </w:pPr>
            <w:del w:id="2958" w:author="Tekijä">
              <w:r w:rsidRPr="004F7283" w:rsidDel="00BD302E">
                <w:rPr>
                  <w:rFonts w:ascii="Courier New" w:hAnsi="Courier New" w:cs="Courier New"/>
                  <w:color w:val="3A37FF"/>
                  <w:sz w:val="18"/>
                  <w:szCs w:val="18"/>
                  <w:lang w:eastAsia="fi-FI"/>
                </w:rPr>
                <w:delText>&lt;!--</w:delText>
              </w:r>
              <w:r w:rsidRPr="004F7283" w:rsidDel="00BD302E">
                <w:rPr>
                  <w:rFonts w:ascii="Courier New" w:hAnsi="Courier New" w:cs="Courier New"/>
                  <w:iCs/>
                  <w:color w:val="969596"/>
                  <w:sz w:val="18"/>
                  <w:szCs w:val="18"/>
                  <w:lang w:eastAsia="fi-FI"/>
                </w:rPr>
                <w:delText xml:space="preserve"> Pyydetty tutkimus: Pt-Syljen eritysnopeus </w:delText>
              </w:r>
              <w:r w:rsidRPr="004F7283" w:rsidDel="00BD302E">
                <w:rPr>
                  <w:rFonts w:ascii="Courier New" w:hAnsi="Courier New" w:cs="Courier New"/>
                  <w:color w:val="3A37FF"/>
                  <w:sz w:val="18"/>
                  <w:szCs w:val="18"/>
                  <w:lang w:eastAsia="fi-FI"/>
                </w:rPr>
                <w:delText>--&gt;</w:delText>
              </w:r>
              <w:bookmarkStart w:id="2959" w:name="_Toc428350268"/>
              <w:bookmarkEnd w:id="2959"/>
            </w:del>
          </w:p>
          <w:p w14:paraId="59584BFC" w14:textId="77777777" w:rsidR="005F5456" w:rsidRPr="004F7283" w:rsidDel="00BD302E" w:rsidRDefault="005F5456" w:rsidP="005F5456">
            <w:pPr>
              <w:autoSpaceDE w:val="0"/>
              <w:autoSpaceDN w:val="0"/>
              <w:adjustRightInd w:val="0"/>
              <w:jc w:val="left"/>
              <w:rPr>
                <w:del w:id="2960" w:author="Tekijä"/>
                <w:rFonts w:ascii="Courier New" w:hAnsi="Courier New" w:cs="Courier New"/>
                <w:color w:val="3A37FF"/>
                <w:sz w:val="18"/>
                <w:szCs w:val="18"/>
                <w:lang w:eastAsia="fi-FI"/>
              </w:rPr>
            </w:pPr>
            <w:del w:id="2961" w:author="Tekijä">
              <w:r w:rsidRPr="004F7283" w:rsidDel="00BD302E">
                <w:rPr>
                  <w:rFonts w:ascii="Courier New" w:hAnsi="Courier New" w:cs="Courier New"/>
                  <w:color w:val="3A37FF"/>
                  <w:sz w:val="18"/>
                  <w:szCs w:val="18"/>
                  <w:lang w:eastAsia="fi-FI"/>
                </w:rPr>
                <w:delText>&lt;</w:delText>
              </w:r>
              <w:r w:rsidRPr="004F7283" w:rsidDel="00BD302E">
                <w:rPr>
                  <w:rFonts w:ascii="Courier New" w:hAnsi="Courier New" w:cs="Courier New"/>
                  <w:color w:val="942334"/>
                  <w:sz w:val="18"/>
                  <w:szCs w:val="18"/>
                  <w:lang w:eastAsia="fi-FI"/>
                </w:rPr>
                <w:delText>entry</w:delText>
              </w:r>
              <w:r w:rsidRPr="004F7283" w:rsidDel="00BD302E">
                <w:rPr>
                  <w:rFonts w:ascii="Courier New" w:hAnsi="Courier New" w:cs="Courier New"/>
                  <w:color w:val="3A37FF"/>
                  <w:sz w:val="18"/>
                  <w:szCs w:val="18"/>
                  <w:lang w:eastAsia="fi-FI"/>
                </w:rPr>
                <w:delText>&gt;</w:delText>
              </w:r>
              <w:bookmarkStart w:id="2962" w:name="_Toc428350269"/>
              <w:bookmarkEnd w:id="2962"/>
            </w:del>
          </w:p>
          <w:p w14:paraId="2B67D7E4" w14:textId="77777777" w:rsidR="005F5456" w:rsidRPr="0056620E" w:rsidDel="00BD302E" w:rsidRDefault="005F5456" w:rsidP="004F7283">
            <w:pPr>
              <w:autoSpaceDE w:val="0"/>
              <w:autoSpaceDN w:val="0"/>
              <w:adjustRightInd w:val="0"/>
              <w:ind w:left="284"/>
              <w:jc w:val="left"/>
              <w:rPr>
                <w:del w:id="2963" w:author="Tekijä"/>
                <w:rFonts w:ascii="Courier New" w:hAnsi="Courier New" w:cs="Courier New"/>
                <w:color w:val="3A37FF"/>
                <w:sz w:val="18"/>
                <w:szCs w:val="18"/>
                <w:lang w:eastAsia="fi-FI"/>
              </w:rPr>
            </w:pPr>
            <w:del w:id="2964" w:author="Tekijä">
              <w:r w:rsidRPr="004F7283" w:rsidDel="00BD302E">
                <w:rPr>
                  <w:rFonts w:ascii="Courier New" w:hAnsi="Courier New" w:cs="Courier New"/>
                  <w:color w:val="3A37FF"/>
                  <w:sz w:val="18"/>
                  <w:szCs w:val="18"/>
                  <w:lang w:eastAsia="fi-FI"/>
                </w:rPr>
                <w:delText>&lt;!--</w:delText>
              </w:r>
              <w:r w:rsidRPr="004F7283" w:rsidDel="00BD302E">
                <w:rPr>
                  <w:rFonts w:ascii="Courier New" w:hAnsi="Courier New" w:cs="Courier New"/>
                  <w:iCs/>
                  <w:color w:val="969596"/>
                  <w:sz w:val="18"/>
                  <w:szCs w:val="18"/>
                  <w:lang w:eastAsia="fi-FI"/>
                </w:rPr>
                <w:delText xml:space="preserve"> Koosteasiakirjoja varten tieto, minkä määrityksen mukaan entry on tuotettu. </w:delText>
              </w:r>
              <w:r w:rsidRPr="0056620E" w:rsidDel="00BD302E">
                <w:rPr>
                  <w:rFonts w:ascii="Courier New" w:hAnsi="Courier New" w:cs="Courier New"/>
                  <w:iCs/>
                  <w:color w:val="969596"/>
                  <w:sz w:val="18"/>
                  <w:szCs w:val="18"/>
                  <w:lang w:eastAsia="fi-FI"/>
                </w:rPr>
                <w:delText>L</w:delText>
              </w:r>
              <w:r w:rsidRPr="0056620E" w:rsidDel="00BD302E">
                <w:rPr>
                  <w:rFonts w:ascii="Courier New" w:hAnsi="Courier New" w:cs="Courier New"/>
                  <w:iCs/>
                  <w:color w:val="969596"/>
                  <w:sz w:val="18"/>
                  <w:szCs w:val="18"/>
                  <w:lang w:eastAsia="fi-FI"/>
                </w:rPr>
                <w:delText>a</w:delText>
              </w:r>
              <w:r w:rsidRPr="0056620E" w:rsidDel="00BD302E">
                <w:rPr>
                  <w:rFonts w:ascii="Courier New" w:hAnsi="Courier New" w:cs="Courier New"/>
                  <w:iCs/>
                  <w:color w:val="969596"/>
                  <w:sz w:val="18"/>
                  <w:szCs w:val="18"/>
                  <w:lang w:eastAsia="fi-FI"/>
                </w:rPr>
                <w:delText xml:space="preserve">boratoriovastauksien CDA R2-rakenne 4.0 2013-12-12 </w:delText>
              </w:r>
              <w:r w:rsidRPr="0056620E" w:rsidDel="00BD302E">
                <w:rPr>
                  <w:rFonts w:ascii="Courier New" w:hAnsi="Courier New" w:cs="Courier New"/>
                  <w:color w:val="3A37FF"/>
                  <w:sz w:val="18"/>
                  <w:szCs w:val="18"/>
                  <w:lang w:eastAsia="fi-FI"/>
                </w:rPr>
                <w:delText>--&gt;</w:delText>
              </w:r>
              <w:bookmarkStart w:id="2965" w:name="_Toc428350270"/>
              <w:bookmarkEnd w:id="2965"/>
            </w:del>
          </w:p>
          <w:p w14:paraId="49D21B65" w14:textId="77777777" w:rsidR="005F5456" w:rsidRPr="0056620E" w:rsidDel="00BD302E" w:rsidRDefault="005F5456" w:rsidP="004F7283">
            <w:pPr>
              <w:autoSpaceDE w:val="0"/>
              <w:autoSpaceDN w:val="0"/>
              <w:adjustRightInd w:val="0"/>
              <w:ind w:left="284"/>
              <w:jc w:val="left"/>
              <w:rPr>
                <w:del w:id="2966" w:author="Tekijä"/>
                <w:rFonts w:ascii="Courier New" w:hAnsi="Courier New" w:cs="Courier New"/>
                <w:color w:val="3A37FF"/>
                <w:sz w:val="18"/>
                <w:szCs w:val="18"/>
                <w:lang w:eastAsia="fi-FI"/>
              </w:rPr>
            </w:pPr>
            <w:del w:id="2967" w:author="Tekijä">
              <w:r w:rsidRPr="0056620E" w:rsidDel="00BD302E">
                <w:rPr>
                  <w:rFonts w:ascii="Courier New" w:hAnsi="Courier New" w:cs="Courier New"/>
                  <w:color w:val="3A37FF"/>
                  <w:sz w:val="18"/>
                  <w:szCs w:val="18"/>
                  <w:lang w:eastAsia="fi-FI"/>
                </w:rPr>
                <w:delText>&lt;</w:delText>
              </w:r>
              <w:r w:rsidRPr="0056620E" w:rsidDel="00BD302E">
                <w:rPr>
                  <w:rFonts w:ascii="Courier New" w:hAnsi="Courier New" w:cs="Courier New"/>
                  <w:color w:val="942334"/>
                  <w:sz w:val="18"/>
                  <w:szCs w:val="18"/>
                  <w:lang w:eastAsia="fi-FI"/>
                </w:rPr>
                <w:delText>templateId</w:delText>
              </w:r>
              <w:r w:rsidRPr="0056620E" w:rsidDel="00BD302E">
                <w:rPr>
                  <w:rFonts w:ascii="Courier New" w:hAnsi="Courier New" w:cs="Courier New"/>
                  <w:i/>
                  <w:iCs/>
                  <w:color w:val="308D85"/>
                  <w:sz w:val="18"/>
                  <w:szCs w:val="18"/>
                  <w:lang w:eastAsia="fi-FI"/>
                </w:rPr>
                <w:delText xml:space="preserve"> </w:delText>
              </w:r>
              <w:r w:rsidRPr="0056620E" w:rsidDel="00BD302E">
                <w:rPr>
                  <w:rFonts w:ascii="Courier New" w:hAnsi="Courier New" w:cs="Courier New"/>
                  <w:color w:val="FF3835"/>
                  <w:sz w:val="18"/>
                  <w:szCs w:val="18"/>
                  <w:lang w:eastAsia="fi-FI"/>
                </w:rPr>
                <w:delText>root</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color w:val="1A2E39"/>
                  <w:sz w:val="18"/>
                  <w:szCs w:val="18"/>
                  <w:lang w:eastAsia="fi-FI"/>
                </w:rPr>
                <w:delText>1.2.246.777.11.2013.25</w:delText>
              </w:r>
              <w:r w:rsidRPr="0056620E" w:rsidDel="00BD302E">
                <w:rPr>
                  <w:rFonts w:ascii="Courier New" w:hAnsi="Courier New" w:cs="Courier New"/>
                  <w:color w:val="3A37FF"/>
                  <w:sz w:val="18"/>
                  <w:szCs w:val="18"/>
                  <w:lang w:eastAsia="fi-FI"/>
                </w:rPr>
                <w:delText>"/&gt;</w:delText>
              </w:r>
              <w:bookmarkStart w:id="2968" w:name="_Toc428350271"/>
              <w:bookmarkEnd w:id="2968"/>
            </w:del>
          </w:p>
          <w:p w14:paraId="1C71DC2B" w14:textId="77777777" w:rsidR="005F5456" w:rsidRPr="0056620E" w:rsidDel="00BD302E" w:rsidRDefault="005F5456" w:rsidP="004F7283">
            <w:pPr>
              <w:autoSpaceDE w:val="0"/>
              <w:autoSpaceDN w:val="0"/>
              <w:adjustRightInd w:val="0"/>
              <w:ind w:left="284"/>
              <w:jc w:val="left"/>
              <w:rPr>
                <w:del w:id="2969" w:author="Tekijä"/>
                <w:rFonts w:ascii="Courier New" w:hAnsi="Courier New" w:cs="Courier New"/>
                <w:color w:val="3A37FF"/>
                <w:sz w:val="18"/>
                <w:szCs w:val="18"/>
                <w:lang w:eastAsia="fi-FI"/>
              </w:rPr>
            </w:pPr>
            <w:del w:id="2970" w:author="Tekijä">
              <w:r w:rsidRPr="0056620E" w:rsidDel="00BD302E">
                <w:rPr>
                  <w:rFonts w:ascii="Courier New" w:hAnsi="Courier New" w:cs="Courier New"/>
                  <w:color w:val="3A37FF"/>
                  <w:sz w:val="18"/>
                  <w:szCs w:val="18"/>
                  <w:lang w:eastAsia="fi-FI"/>
                </w:rPr>
                <w:delText>&lt;</w:delText>
              </w:r>
              <w:r w:rsidRPr="0056620E" w:rsidDel="00BD302E">
                <w:rPr>
                  <w:rFonts w:ascii="Courier New" w:hAnsi="Courier New" w:cs="Courier New"/>
                  <w:color w:val="942334"/>
                  <w:sz w:val="18"/>
                  <w:szCs w:val="18"/>
                  <w:lang w:eastAsia="fi-FI"/>
                </w:rPr>
                <w:delText>observation</w:delText>
              </w:r>
              <w:r w:rsidRPr="0056620E" w:rsidDel="00BD302E">
                <w:rPr>
                  <w:rFonts w:ascii="Courier New" w:hAnsi="Courier New" w:cs="Courier New"/>
                  <w:i/>
                  <w:iCs/>
                  <w:color w:val="308D85"/>
                  <w:sz w:val="18"/>
                  <w:szCs w:val="18"/>
                  <w:lang w:eastAsia="fi-FI"/>
                </w:rPr>
                <w:delText xml:space="preserve"> </w:delText>
              </w:r>
              <w:r w:rsidRPr="0056620E" w:rsidDel="00BD302E">
                <w:rPr>
                  <w:rFonts w:ascii="Courier New" w:hAnsi="Courier New" w:cs="Courier New"/>
                  <w:color w:val="FF3835"/>
                  <w:sz w:val="18"/>
                  <w:szCs w:val="18"/>
                  <w:lang w:eastAsia="fi-FI"/>
                </w:rPr>
                <w:delText>classCode</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color w:val="1A2E39"/>
                  <w:sz w:val="18"/>
                  <w:szCs w:val="18"/>
                  <w:lang w:eastAsia="fi-FI"/>
                </w:rPr>
                <w:delText>OBS</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i/>
                  <w:iCs/>
                  <w:color w:val="308D85"/>
                  <w:sz w:val="18"/>
                  <w:szCs w:val="18"/>
                  <w:lang w:eastAsia="fi-FI"/>
                </w:rPr>
                <w:delText xml:space="preserve"> </w:delText>
              </w:r>
              <w:r w:rsidRPr="0056620E" w:rsidDel="00BD302E">
                <w:rPr>
                  <w:rFonts w:ascii="Courier New" w:hAnsi="Courier New" w:cs="Courier New"/>
                  <w:color w:val="FF3835"/>
                  <w:sz w:val="18"/>
                  <w:szCs w:val="18"/>
                  <w:lang w:eastAsia="fi-FI"/>
                </w:rPr>
                <w:delText>moodCode</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color w:val="1A2E39"/>
                  <w:sz w:val="18"/>
                  <w:szCs w:val="18"/>
                  <w:lang w:eastAsia="fi-FI"/>
                </w:rPr>
                <w:delText>RQO</w:delText>
              </w:r>
              <w:r w:rsidRPr="0056620E" w:rsidDel="00BD302E">
                <w:rPr>
                  <w:rFonts w:ascii="Courier New" w:hAnsi="Courier New" w:cs="Courier New"/>
                  <w:color w:val="3A37FF"/>
                  <w:sz w:val="18"/>
                  <w:szCs w:val="18"/>
                  <w:lang w:eastAsia="fi-FI"/>
                </w:rPr>
                <w:delText>"&gt;</w:delText>
              </w:r>
              <w:bookmarkStart w:id="2971" w:name="_Toc428350272"/>
              <w:bookmarkEnd w:id="2971"/>
            </w:del>
          </w:p>
          <w:p w14:paraId="5718155E" w14:textId="77777777" w:rsidR="005F5456" w:rsidRPr="004F7283" w:rsidDel="00BD302E" w:rsidRDefault="005F5456" w:rsidP="004F7283">
            <w:pPr>
              <w:autoSpaceDE w:val="0"/>
              <w:autoSpaceDN w:val="0"/>
              <w:adjustRightInd w:val="0"/>
              <w:ind w:left="568"/>
              <w:jc w:val="left"/>
              <w:rPr>
                <w:del w:id="2972" w:author="Tekijä"/>
                <w:rFonts w:ascii="Courier New" w:hAnsi="Courier New" w:cs="Courier New"/>
                <w:color w:val="3A37FF"/>
                <w:sz w:val="18"/>
                <w:szCs w:val="18"/>
                <w:lang w:eastAsia="fi-FI"/>
              </w:rPr>
            </w:pPr>
            <w:del w:id="2973" w:author="Tekijä">
              <w:r w:rsidRPr="004F7283" w:rsidDel="00BD302E">
                <w:rPr>
                  <w:rFonts w:ascii="Courier New" w:hAnsi="Courier New" w:cs="Courier New"/>
                  <w:color w:val="3A37FF"/>
                  <w:sz w:val="18"/>
                  <w:szCs w:val="18"/>
                  <w:lang w:eastAsia="fi-FI"/>
                </w:rPr>
                <w:delText>&lt;!--</w:delText>
              </w:r>
              <w:r w:rsidRPr="004F7283" w:rsidDel="00BD302E">
                <w:rPr>
                  <w:rFonts w:ascii="Courier New" w:hAnsi="Courier New" w:cs="Courier New"/>
                  <w:iCs/>
                  <w:color w:val="969596"/>
                  <w:sz w:val="18"/>
                  <w:szCs w:val="18"/>
                  <w:lang w:eastAsia="fi-FI"/>
                </w:rPr>
                <w:delText xml:space="preserve"> Laboratoriotutkimukset templateid </w:delText>
              </w:r>
              <w:r w:rsidRPr="004F7283" w:rsidDel="00BD302E">
                <w:rPr>
                  <w:rFonts w:ascii="Courier New" w:hAnsi="Courier New" w:cs="Courier New"/>
                  <w:color w:val="3A37FF"/>
                  <w:sz w:val="18"/>
                  <w:szCs w:val="18"/>
                  <w:lang w:eastAsia="fi-FI"/>
                </w:rPr>
                <w:delText>--&gt;</w:delText>
              </w:r>
              <w:bookmarkStart w:id="2974" w:name="_Toc428350273"/>
              <w:bookmarkEnd w:id="2974"/>
            </w:del>
          </w:p>
          <w:p w14:paraId="51F89662" w14:textId="77777777" w:rsidR="005F5456" w:rsidRPr="004F7283" w:rsidDel="00BD302E" w:rsidRDefault="005F5456" w:rsidP="004F7283">
            <w:pPr>
              <w:autoSpaceDE w:val="0"/>
              <w:autoSpaceDN w:val="0"/>
              <w:adjustRightInd w:val="0"/>
              <w:ind w:left="568"/>
              <w:jc w:val="left"/>
              <w:rPr>
                <w:del w:id="2975" w:author="Tekijä"/>
                <w:rFonts w:ascii="Courier New" w:hAnsi="Courier New" w:cs="Courier New"/>
                <w:color w:val="3A37FF"/>
                <w:sz w:val="18"/>
                <w:szCs w:val="18"/>
                <w:lang w:eastAsia="fi-FI"/>
              </w:rPr>
            </w:pPr>
            <w:del w:id="2976" w:author="Tekijä">
              <w:r w:rsidRPr="004F7283" w:rsidDel="00BD302E">
                <w:rPr>
                  <w:rFonts w:ascii="Courier New" w:hAnsi="Courier New" w:cs="Courier New"/>
                  <w:color w:val="3A37FF"/>
                  <w:sz w:val="18"/>
                  <w:szCs w:val="18"/>
                  <w:lang w:eastAsia="fi-FI"/>
                </w:rPr>
                <w:delText>&lt;</w:delText>
              </w:r>
              <w:r w:rsidRPr="004F7283" w:rsidDel="00BD302E">
                <w:rPr>
                  <w:rFonts w:ascii="Courier New" w:hAnsi="Courier New" w:cs="Courier New"/>
                  <w:color w:val="942334"/>
                  <w:sz w:val="18"/>
                  <w:szCs w:val="18"/>
                  <w:lang w:eastAsia="fi-FI"/>
                </w:rPr>
                <w:delText>templateId</w:delText>
              </w:r>
              <w:r w:rsidRPr="004F7283" w:rsidDel="00BD302E">
                <w:rPr>
                  <w:rFonts w:ascii="Courier New" w:hAnsi="Courier New" w:cs="Courier New"/>
                  <w:i/>
                  <w:iCs/>
                  <w:color w:val="308D85"/>
                  <w:sz w:val="18"/>
                  <w:szCs w:val="18"/>
                  <w:lang w:eastAsia="fi-FI"/>
                </w:rPr>
                <w:delText xml:space="preserve"> </w:delText>
              </w:r>
              <w:r w:rsidRPr="004F7283" w:rsidDel="00BD302E">
                <w:rPr>
                  <w:rFonts w:ascii="Courier New" w:hAnsi="Courier New" w:cs="Courier New"/>
                  <w:color w:val="FF3835"/>
                  <w:sz w:val="18"/>
                  <w:szCs w:val="18"/>
                  <w:lang w:eastAsia="fi-FI"/>
                </w:rPr>
                <w:delText>root</w:delText>
              </w:r>
              <w:r w:rsidRPr="004F7283" w:rsidDel="00BD302E">
                <w:rPr>
                  <w:rFonts w:ascii="Courier New" w:hAnsi="Courier New" w:cs="Courier New"/>
                  <w:color w:val="3A37FF"/>
                  <w:sz w:val="18"/>
                  <w:szCs w:val="18"/>
                  <w:lang w:eastAsia="fi-FI"/>
                </w:rPr>
                <w:delText>="</w:delText>
              </w:r>
              <w:r w:rsidRPr="004F7283" w:rsidDel="00BD302E">
                <w:rPr>
                  <w:rFonts w:ascii="Courier New" w:hAnsi="Courier New" w:cs="Courier New"/>
                  <w:color w:val="1A2E39"/>
                  <w:sz w:val="18"/>
                  <w:szCs w:val="18"/>
                  <w:lang w:eastAsia="fi-FI"/>
                </w:rPr>
                <w:delText>1.2.246.537.6.12.999.2003.21</w:delText>
              </w:r>
              <w:r w:rsidRPr="004F7283" w:rsidDel="00BD302E">
                <w:rPr>
                  <w:rFonts w:ascii="Courier New" w:hAnsi="Courier New" w:cs="Courier New"/>
                  <w:color w:val="3A37FF"/>
                  <w:sz w:val="18"/>
                  <w:szCs w:val="18"/>
                  <w:lang w:eastAsia="fi-FI"/>
                </w:rPr>
                <w:delText>"/&gt;</w:delText>
              </w:r>
              <w:bookmarkStart w:id="2977" w:name="_Toc428350274"/>
              <w:bookmarkEnd w:id="2977"/>
            </w:del>
          </w:p>
          <w:p w14:paraId="48AE0245" w14:textId="77777777" w:rsidR="005F5456" w:rsidRPr="004F7283" w:rsidDel="00BD302E" w:rsidRDefault="005F5456" w:rsidP="004F7283">
            <w:pPr>
              <w:autoSpaceDE w:val="0"/>
              <w:autoSpaceDN w:val="0"/>
              <w:adjustRightInd w:val="0"/>
              <w:ind w:left="568"/>
              <w:jc w:val="left"/>
              <w:rPr>
                <w:del w:id="2978" w:author="Tekijä"/>
                <w:rFonts w:ascii="Courier New" w:hAnsi="Courier New" w:cs="Courier New"/>
                <w:color w:val="3A37FF"/>
                <w:sz w:val="18"/>
                <w:szCs w:val="18"/>
                <w:lang w:eastAsia="fi-FI"/>
              </w:rPr>
            </w:pPr>
            <w:del w:id="2979" w:author="Tekijä">
              <w:r w:rsidRPr="004F7283" w:rsidDel="00BD302E">
                <w:rPr>
                  <w:rFonts w:ascii="Courier New" w:hAnsi="Courier New" w:cs="Courier New"/>
                  <w:color w:val="3A37FF"/>
                  <w:sz w:val="18"/>
                  <w:szCs w:val="18"/>
                  <w:lang w:eastAsia="fi-FI"/>
                </w:rPr>
                <w:delText>&lt;!--</w:delText>
              </w:r>
              <w:r w:rsidRPr="004F7283" w:rsidDel="00BD302E">
                <w:rPr>
                  <w:rFonts w:ascii="Courier New" w:hAnsi="Courier New" w:cs="Courier New"/>
                  <w:iCs/>
                  <w:color w:val="969596"/>
                  <w:sz w:val="18"/>
                  <w:szCs w:val="18"/>
                  <w:lang w:eastAsia="fi-FI"/>
                </w:rPr>
                <w:delText xml:space="preserve"> Pyynnön entryn yksikäsitteinen tunnus </w:delText>
              </w:r>
              <w:r w:rsidRPr="004F7283" w:rsidDel="00BD302E">
                <w:rPr>
                  <w:rFonts w:ascii="Courier New" w:hAnsi="Courier New" w:cs="Courier New"/>
                  <w:color w:val="3A37FF"/>
                  <w:sz w:val="18"/>
                  <w:szCs w:val="18"/>
                  <w:lang w:eastAsia="fi-FI"/>
                </w:rPr>
                <w:delText>--&gt;</w:delText>
              </w:r>
              <w:bookmarkStart w:id="2980" w:name="_Toc428350275"/>
              <w:bookmarkEnd w:id="2980"/>
            </w:del>
          </w:p>
          <w:p w14:paraId="5699F4A5" w14:textId="77777777" w:rsidR="005F5456" w:rsidRPr="004F7283" w:rsidDel="00BD302E" w:rsidRDefault="005F5456" w:rsidP="004F7283">
            <w:pPr>
              <w:autoSpaceDE w:val="0"/>
              <w:autoSpaceDN w:val="0"/>
              <w:adjustRightInd w:val="0"/>
              <w:ind w:left="568"/>
              <w:jc w:val="left"/>
              <w:rPr>
                <w:del w:id="2981" w:author="Tekijä"/>
                <w:rFonts w:ascii="Courier New" w:hAnsi="Courier New" w:cs="Courier New"/>
                <w:color w:val="3A37FF"/>
                <w:sz w:val="18"/>
                <w:szCs w:val="18"/>
                <w:lang w:eastAsia="fi-FI"/>
              </w:rPr>
            </w:pPr>
            <w:del w:id="2982" w:author="Tekijä">
              <w:r w:rsidRPr="004F7283" w:rsidDel="00BD302E">
                <w:rPr>
                  <w:rFonts w:ascii="Courier New" w:hAnsi="Courier New" w:cs="Courier New"/>
                  <w:color w:val="3A37FF"/>
                  <w:sz w:val="18"/>
                  <w:szCs w:val="18"/>
                  <w:lang w:eastAsia="fi-FI"/>
                </w:rPr>
                <w:delText>&lt;</w:delText>
              </w:r>
              <w:r w:rsidRPr="004F7283" w:rsidDel="00BD302E">
                <w:rPr>
                  <w:rFonts w:ascii="Courier New" w:hAnsi="Courier New" w:cs="Courier New"/>
                  <w:color w:val="942334"/>
                  <w:sz w:val="18"/>
                  <w:szCs w:val="18"/>
                  <w:lang w:eastAsia="fi-FI"/>
                </w:rPr>
                <w:delText>id</w:delText>
              </w:r>
              <w:r w:rsidRPr="004F7283" w:rsidDel="00BD302E">
                <w:rPr>
                  <w:rFonts w:ascii="Courier New" w:hAnsi="Courier New" w:cs="Courier New"/>
                  <w:i/>
                  <w:iCs/>
                  <w:color w:val="308D85"/>
                  <w:sz w:val="18"/>
                  <w:szCs w:val="18"/>
                  <w:lang w:eastAsia="fi-FI"/>
                </w:rPr>
                <w:delText xml:space="preserve"> </w:delText>
              </w:r>
              <w:r w:rsidRPr="004F7283" w:rsidDel="00BD302E">
                <w:rPr>
                  <w:rFonts w:ascii="Courier New" w:hAnsi="Courier New" w:cs="Courier New"/>
                  <w:color w:val="FF3835"/>
                  <w:sz w:val="18"/>
                  <w:szCs w:val="18"/>
                  <w:lang w:eastAsia="fi-FI"/>
                </w:rPr>
                <w:delText>root</w:delText>
              </w:r>
              <w:r w:rsidRPr="004F7283" w:rsidDel="00BD302E">
                <w:rPr>
                  <w:rFonts w:ascii="Courier New" w:hAnsi="Courier New" w:cs="Courier New"/>
                  <w:color w:val="3A37FF"/>
                  <w:sz w:val="18"/>
                  <w:szCs w:val="18"/>
                  <w:lang w:eastAsia="fi-FI"/>
                </w:rPr>
                <w:delText>="</w:delText>
              </w:r>
              <w:r w:rsidRPr="004F7283" w:rsidDel="00BD302E">
                <w:rPr>
                  <w:rFonts w:ascii="Courier New" w:hAnsi="Courier New" w:cs="Courier New"/>
                  <w:color w:val="1A2E39"/>
                  <w:sz w:val="18"/>
                  <w:szCs w:val="18"/>
                  <w:lang w:eastAsia="fi-FI"/>
                </w:rPr>
                <w:delText>1.2.246.10.1234567.14.2013.123.5.2</w:delText>
              </w:r>
              <w:r w:rsidRPr="004F7283" w:rsidDel="00BD302E">
                <w:rPr>
                  <w:rFonts w:ascii="Courier New" w:hAnsi="Courier New" w:cs="Courier New"/>
                  <w:color w:val="3A37FF"/>
                  <w:sz w:val="18"/>
                  <w:szCs w:val="18"/>
                  <w:lang w:eastAsia="fi-FI"/>
                </w:rPr>
                <w:delText>"/&gt;</w:delText>
              </w:r>
              <w:bookmarkStart w:id="2983" w:name="_Toc428350276"/>
              <w:bookmarkEnd w:id="2983"/>
            </w:del>
          </w:p>
          <w:p w14:paraId="6B4B4723" w14:textId="77777777" w:rsidR="005F5456" w:rsidRPr="004F7283" w:rsidDel="00BD302E" w:rsidRDefault="005F5456" w:rsidP="004F7283">
            <w:pPr>
              <w:autoSpaceDE w:val="0"/>
              <w:autoSpaceDN w:val="0"/>
              <w:adjustRightInd w:val="0"/>
              <w:ind w:left="568"/>
              <w:jc w:val="left"/>
              <w:rPr>
                <w:del w:id="2984" w:author="Tekijä"/>
                <w:rFonts w:ascii="Courier New" w:hAnsi="Courier New" w:cs="Courier New"/>
                <w:color w:val="3A37FF"/>
                <w:sz w:val="18"/>
                <w:szCs w:val="18"/>
                <w:lang w:eastAsia="fi-FI"/>
              </w:rPr>
            </w:pPr>
            <w:del w:id="2985" w:author="Tekijä">
              <w:r w:rsidRPr="004F7283" w:rsidDel="00BD302E">
                <w:rPr>
                  <w:rFonts w:ascii="Courier New" w:hAnsi="Courier New" w:cs="Courier New"/>
                  <w:color w:val="3A37FF"/>
                  <w:sz w:val="18"/>
                  <w:szCs w:val="18"/>
                  <w:lang w:eastAsia="fi-FI"/>
                </w:rPr>
                <w:delText>&lt;!--</w:delText>
              </w:r>
              <w:r w:rsidRPr="004F7283" w:rsidDel="00BD302E">
                <w:rPr>
                  <w:rFonts w:ascii="Courier New" w:hAnsi="Courier New" w:cs="Courier New"/>
                  <w:iCs/>
                  <w:color w:val="969596"/>
                  <w:sz w:val="18"/>
                  <w:szCs w:val="18"/>
                  <w:lang w:eastAsia="fi-FI"/>
                </w:rPr>
                <w:delText xml:space="preserve"> Tutkimuksen koodi (Kuntaliiton tutkimusnimikkeistö ja selväkielinen nimi dis</w:delText>
              </w:r>
              <w:r w:rsidRPr="004F7283" w:rsidDel="00BD302E">
                <w:rPr>
                  <w:rFonts w:ascii="Courier New" w:hAnsi="Courier New" w:cs="Courier New"/>
                  <w:iCs/>
                  <w:color w:val="969596"/>
                  <w:sz w:val="18"/>
                  <w:szCs w:val="18"/>
                  <w:lang w:eastAsia="fi-FI"/>
                </w:rPr>
                <w:delText>p</w:delText>
              </w:r>
              <w:r w:rsidRPr="004F7283" w:rsidDel="00BD302E">
                <w:rPr>
                  <w:rFonts w:ascii="Courier New" w:hAnsi="Courier New" w:cs="Courier New"/>
                  <w:iCs/>
                  <w:color w:val="969596"/>
                  <w:sz w:val="18"/>
                  <w:szCs w:val="18"/>
                  <w:lang w:eastAsia="fi-FI"/>
                </w:rPr>
                <w:delText xml:space="preserve">layname-attribuutissa </w:delText>
              </w:r>
              <w:r w:rsidRPr="004F7283" w:rsidDel="00BD302E">
                <w:rPr>
                  <w:rFonts w:ascii="Courier New" w:hAnsi="Courier New" w:cs="Courier New"/>
                  <w:color w:val="3A37FF"/>
                  <w:sz w:val="18"/>
                  <w:szCs w:val="18"/>
                  <w:lang w:eastAsia="fi-FI"/>
                </w:rPr>
                <w:delText>--&gt;</w:delText>
              </w:r>
              <w:bookmarkStart w:id="2986" w:name="_Toc428350277"/>
              <w:bookmarkEnd w:id="2986"/>
            </w:del>
          </w:p>
          <w:p w14:paraId="41F50AD1" w14:textId="77777777" w:rsidR="008D3BD4" w:rsidRPr="0056620E" w:rsidDel="00BD302E" w:rsidRDefault="005F5456" w:rsidP="004F7283">
            <w:pPr>
              <w:autoSpaceDE w:val="0"/>
              <w:autoSpaceDN w:val="0"/>
              <w:adjustRightInd w:val="0"/>
              <w:ind w:left="568"/>
              <w:jc w:val="left"/>
              <w:rPr>
                <w:del w:id="2987" w:author="Tekijä"/>
                <w:rFonts w:ascii="Courier New" w:hAnsi="Courier New" w:cs="Courier New"/>
                <w:i/>
                <w:iCs/>
                <w:color w:val="308D85"/>
                <w:sz w:val="18"/>
                <w:szCs w:val="18"/>
                <w:lang w:eastAsia="fi-FI"/>
              </w:rPr>
            </w:pPr>
            <w:del w:id="2988" w:author="Tekijä">
              <w:r w:rsidRPr="0056620E" w:rsidDel="00BD302E">
                <w:rPr>
                  <w:rFonts w:ascii="Courier New" w:hAnsi="Courier New" w:cs="Courier New"/>
                  <w:color w:val="3A37FF"/>
                  <w:sz w:val="18"/>
                  <w:szCs w:val="18"/>
                  <w:lang w:eastAsia="fi-FI"/>
                </w:rPr>
                <w:delText>&lt;</w:delText>
              </w:r>
              <w:r w:rsidRPr="0056620E" w:rsidDel="00BD302E">
                <w:rPr>
                  <w:rFonts w:ascii="Courier New" w:hAnsi="Courier New" w:cs="Courier New"/>
                  <w:color w:val="942334"/>
                  <w:sz w:val="18"/>
                  <w:szCs w:val="18"/>
                  <w:lang w:eastAsia="fi-FI"/>
                </w:rPr>
                <w:delText>code</w:delText>
              </w:r>
              <w:r w:rsidRPr="0056620E" w:rsidDel="00BD302E">
                <w:rPr>
                  <w:rFonts w:ascii="Courier New" w:hAnsi="Courier New" w:cs="Courier New"/>
                  <w:i/>
                  <w:iCs/>
                  <w:color w:val="308D85"/>
                  <w:sz w:val="18"/>
                  <w:szCs w:val="18"/>
                  <w:lang w:eastAsia="fi-FI"/>
                </w:rPr>
                <w:delText xml:space="preserve"> </w:delText>
              </w:r>
              <w:r w:rsidRPr="0056620E" w:rsidDel="00BD302E">
                <w:rPr>
                  <w:rFonts w:ascii="Courier New" w:hAnsi="Courier New" w:cs="Courier New"/>
                  <w:color w:val="FF3835"/>
                  <w:sz w:val="18"/>
                  <w:szCs w:val="18"/>
                  <w:lang w:eastAsia="fi-FI"/>
                </w:rPr>
                <w:delText>code</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color w:val="1A2E39"/>
                  <w:sz w:val="18"/>
                  <w:szCs w:val="18"/>
                  <w:lang w:eastAsia="fi-FI"/>
                </w:rPr>
                <w:delText>3565</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i/>
                  <w:iCs/>
                  <w:color w:val="308D85"/>
                  <w:sz w:val="18"/>
                  <w:szCs w:val="18"/>
                  <w:lang w:eastAsia="fi-FI"/>
                </w:rPr>
                <w:delText xml:space="preserve"> </w:delText>
              </w:r>
              <w:r w:rsidRPr="0056620E" w:rsidDel="00BD302E">
                <w:rPr>
                  <w:rFonts w:ascii="Courier New" w:hAnsi="Courier New" w:cs="Courier New"/>
                  <w:color w:val="FF3835"/>
                  <w:sz w:val="18"/>
                  <w:szCs w:val="18"/>
                  <w:lang w:eastAsia="fi-FI"/>
                </w:rPr>
                <w:delText>codeSystem</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color w:val="1A2E39"/>
                  <w:sz w:val="18"/>
                  <w:szCs w:val="18"/>
                  <w:lang w:eastAsia="fi-FI"/>
                </w:rPr>
                <w:delText>1.2.246.537.6.3.2006</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i/>
                  <w:iCs/>
                  <w:color w:val="308D85"/>
                  <w:sz w:val="18"/>
                  <w:szCs w:val="18"/>
                  <w:lang w:eastAsia="fi-FI"/>
                </w:rPr>
                <w:delText xml:space="preserve"> </w:delText>
              </w:r>
              <w:bookmarkStart w:id="2989" w:name="_Toc428350278"/>
              <w:bookmarkEnd w:id="2989"/>
            </w:del>
          </w:p>
          <w:p w14:paraId="70ACCC90" w14:textId="77777777" w:rsidR="005F5456" w:rsidRPr="0056620E" w:rsidDel="00BD302E" w:rsidRDefault="008D3BD4" w:rsidP="004F7283">
            <w:pPr>
              <w:autoSpaceDE w:val="0"/>
              <w:autoSpaceDN w:val="0"/>
              <w:adjustRightInd w:val="0"/>
              <w:ind w:left="568"/>
              <w:jc w:val="left"/>
              <w:rPr>
                <w:del w:id="2990" w:author="Tekijä"/>
                <w:rFonts w:ascii="Courier New" w:hAnsi="Courier New" w:cs="Courier New"/>
                <w:color w:val="3A37FF"/>
                <w:sz w:val="18"/>
                <w:szCs w:val="18"/>
                <w:lang w:eastAsia="fi-FI"/>
              </w:rPr>
            </w:pPr>
            <w:del w:id="2991" w:author="Tekijä">
              <w:r w:rsidRPr="0056620E" w:rsidDel="00BD302E">
                <w:rPr>
                  <w:rFonts w:ascii="Courier New" w:hAnsi="Courier New" w:cs="Courier New"/>
                  <w:i/>
                  <w:iCs/>
                  <w:color w:val="308D85"/>
                  <w:sz w:val="18"/>
                  <w:szCs w:val="18"/>
                  <w:lang w:eastAsia="fi-FI"/>
                </w:rPr>
                <w:delText xml:space="preserve">   </w:delText>
              </w:r>
              <w:r w:rsidR="005F5456" w:rsidRPr="0056620E" w:rsidDel="00BD302E">
                <w:rPr>
                  <w:rFonts w:ascii="Courier New" w:hAnsi="Courier New" w:cs="Courier New"/>
                  <w:color w:val="FF3835"/>
                  <w:sz w:val="18"/>
                  <w:szCs w:val="18"/>
                  <w:lang w:eastAsia="fi-FI"/>
                </w:rPr>
                <w:delText>codeSystemName</w:delText>
              </w:r>
              <w:r w:rsidR="005F5456" w:rsidRPr="0056620E" w:rsidDel="00BD302E">
                <w:rPr>
                  <w:rFonts w:ascii="Courier New" w:hAnsi="Courier New" w:cs="Courier New"/>
                  <w:color w:val="3A37FF"/>
                  <w:sz w:val="18"/>
                  <w:szCs w:val="18"/>
                  <w:lang w:eastAsia="fi-FI"/>
                </w:rPr>
                <w:delText>="</w:delText>
              </w:r>
              <w:r w:rsidR="005F5456" w:rsidRPr="0056620E" w:rsidDel="00BD302E">
                <w:rPr>
                  <w:rFonts w:ascii="Courier New" w:hAnsi="Courier New" w:cs="Courier New"/>
                  <w:color w:val="1A2E39"/>
                  <w:sz w:val="18"/>
                  <w:szCs w:val="18"/>
                  <w:lang w:eastAsia="fi-FI"/>
                </w:rPr>
                <w:delText>Laboratoriotutkimusnimikkeistö 2007</w:delText>
              </w:r>
              <w:r w:rsidR="005F5456" w:rsidRPr="0056620E" w:rsidDel="00BD302E">
                <w:rPr>
                  <w:rFonts w:ascii="Courier New" w:hAnsi="Courier New" w:cs="Courier New"/>
                  <w:color w:val="3A37FF"/>
                  <w:sz w:val="18"/>
                  <w:szCs w:val="18"/>
                  <w:lang w:eastAsia="fi-FI"/>
                </w:rPr>
                <w:delText>"</w:delText>
              </w:r>
              <w:r w:rsidR="005F5456" w:rsidRPr="0056620E" w:rsidDel="00BD302E">
                <w:rPr>
                  <w:rFonts w:ascii="Courier New" w:hAnsi="Courier New" w:cs="Courier New"/>
                  <w:i/>
                  <w:iCs/>
                  <w:color w:val="308D85"/>
                  <w:sz w:val="18"/>
                  <w:szCs w:val="18"/>
                  <w:lang w:eastAsia="fi-FI"/>
                </w:rPr>
                <w:delText xml:space="preserve"> </w:delText>
              </w:r>
              <w:r w:rsidR="005F5456" w:rsidRPr="0056620E" w:rsidDel="00BD302E">
                <w:rPr>
                  <w:rFonts w:ascii="Courier New" w:hAnsi="Courier New" w:cs="Courier New"/>
                  <w:color w:val="FF3835"/>
                  <w:sz w:val="18"/>
                  <w:szCs w:val="18"/>
                  <w:lang w:eastAsia="fi-FI"/>
                </w:rPr>
                <w:delText>displayName</w:delText>
              </w:r>
              <w:r w:rsidR="005F5456" w:rsidRPr="0056620E" w:rsidDel="00BD302E">
                <w:rPr>
                  <w:rFonts w:ascii="Courier New" w:hAnsi="Courier New" w:cs="Courier New"/>
                  <w:color w:val="3A37FF"/>
                  <w:sz w:val="18"/>
                  <w:szCs w:val="18"/>
                  <w:lang w:eastAsia="fi-FI"/>
                </w:rPr>
                <w:delText>="</w:delText>
              </w:r>
              <w:r w:rsidR="005F5456" w:rsidRPr="0056620E" w:rsidDel="00BD302E">
                <w:rPr>
                  <w:rFonts w:ascii="Courier New" w:hAnsi="Courier New" w:cs="Courier New"/>
                  <w:color w:val="1A2E39"/>
                  <w:sz w:val="18"/>
                  <w:szCs w:val="18"/>
                  <w:lang w:eastAsia="fi-FI"/>
                </w:rPr>
                <w:delText>Pt-SaEr</w:delText>
              </w:r>
              <w:r w:rsidR="005F5456" w:rsidRPr="0056620E" w:rsidDel="00BD302E">
                <w:rPr>
                  <w:rFonts w:ascii="Courier New" w:hAnsi="Courier New" w:cs="Courier New"/>
                  <w:color w:val="3A37FF"/>
                  <w:sz w:val="18"/>
                  <w:szCs w:val="18"/>
                  <w:lang w:eastAsia="fi-FI"/>
                </w:rPr>
                <w:delText>"/&gt;</w:delText>
              </w:r>
              <w:bookmarkStart w:id="2992" w:name="_Toc428350279"/>
              <w:bookmarkEnd w:id="2992"/>
            </w:del>
          </w:p>
          <w:p w14:paraId="3030ABF2" w14:textId="77777777" w:rsidR="005F5456" w:rsidRPr="0056620E" w:rsidDel="00BD302E" w:rsidRDefault="005F5456" w:rsidP="004F7283">
            <w:pPr>
              <w:autoSpaceDE w:val="0"/>
              <w:autoSpaceDN w:val="0"/>
              <w:adjustRightInd w:val="0"/>
              <w:ind w:left="568"/>
              <w:jc w:val="left"/>
              <w:rPr>
                <w:del w:id="2993" w:author="Tekijä"/>
                <w:rFonts w:ascii="Courier New" w:hAnsi="Courier New" w:cs="Courier New"/>
                <w:color w:val="3A37FF"/>
                <w:sz w:val="18"/>
                <w:szCs w:val="18"/>
                <w:lang w:eastAsia="fi-FI"/>
              </w:rPr>
            </w:pPr>
            <w:del w:id="2994" w:author="Tekijä">
              <w:r w:rsidRPr="0056620E" w:rsidDel="00BD302E">
                <w:rPr>
                  <w:rFonts w:ascii="Courier New" w:hAnsi="Courier New" w:cs="Courier New"/>
                  <w:color w:val="3A37FF"/>
                  <w:sz w:val="18"/>
                  <w:szCs w:val="18"/>
                  <w:lang w:eastAsia="fi-FI"/>
                </w:rPr>
                <w:delText>&lt;</w:delText>
              </w:r>
              <w:r w:rsidRPr="0056620E" w:rsidDel="00BD302E">
                <w:rPr>
                  <w:rFonts w:ascii="Courier New" w:hAnsi="Courier New" w:cs="Courier New"/>
                  <w:color w:val="942334"/>
                  <w:sz w:val="18"/>
                  <w:szCs w:val="18"/>
                  <w:lang w:eastAsia="fi-FI"/>
                </w:rPr>
                <w:delText>text</w:delText>
              </w:r>
              <w:r w:rsidRPr="0056620E" w:rsidDel="00BD302E">
                <w:rPr>
                  <w:rFonts w:ascii="Courier New" w:hAnsi="Courier New" w:cs="Courier New"/>
                  <w:color w:val="3A37FF"/>
                  <w:sz w:val="18"/>
                  <w:szCs w:val="18"/>
                  <w:lang w:eastAsia="fi-FI"/>
                </w:rPr>
                <w:delText>&gt;</w:delText>
              </w:r>
              <w:bookmarkStart w:id="2995" w:name="_Toc428350280"/>
              <w:bookmarkEnd w:id="2995"/>
            </w:del>
          </w:p>
          <w:p w14:paraId="564131AA" w14:textId="77777777" w:rsidR="005F5456" w:rsidRPr="0056620E" w:rsidDel="00BD302E" w:rsidRDefault="005F5456" w:rsidP="004F7283">
            <w:pPr>
              <w:autoSpaceDE w:val="0"/>
              <w:autoSpaceDN w:val="0"/>
              <w:adjustRightInd w:val="0"/>
              <w:ind w:left="852"/>
              <w:jc w:val="left"/>
              <w:rPr>
                <w:del w:id="2996" w:author="Tekijä"/>
                <w:rFonts w:ascii="Courier New" w:hAnsi="Courier New" w:cs="Courier New"/>
                <w:color w:val="3A37FF"/>
                <w:sz w:val="18"/>
                <w:szCs w:val="18"/>
                <w:lang w:eastAsia="fi-FI"/>
              </w:rPr>
            </w:pPr>
            <w:del w:id="2997" w:author="Tekijä">
              <w:r w:rsidRPr="0056620E" w:rsidDel="00BD302E">
                <w:rPr>
                  <w:rFonts w:ascii="Courier New" w:hAnsi="Courier New" w:cs="Courier New"/>
                  <w:color w:val="3A37FF"/>
                  <w:sz w:val="18"/>
                  <w:szCs w:val="18"/>
                  <w:lang w:eastAsia="fi-FI"/>
                </w:rPr>
                <w:delText>&lt;</w:delText>
              </w:r>
              <w:r w:rsidRPr="0056620E" w:rsidDel="00BD302E">
                <w:rPr>
                  <w:rFonts w:ascii="Courier New" w:hAnsi="Courier New" w:cs="Courier New"/>
                  <w:color w:val="942334"/>
                  <w:sz w:val="18"/>
                  <w:szCs w:val="18"/>
                  <w:lang w:eastAsia="fi-FI"/>
                </w:rPr>
                <w:delText>reference</w:delText>
              </w:r>
              <w:r w:rsidRPr="0056620E" w:rsidDel="00BD302E">
                <w:rPr>
                  <w:rFonts w:ascii="Courier New" w:hAnsi="Courier New" w:cs="Courier New"/>
                  <w:i/>
                  <w:iCs/>
                  <w:color w:val="308D85"/>
                  <w:sz w:val="18"/>
                  <w:szCs w:val="18"/>
                  <w:lang w:eastAsia="fi-FI"/>
                </w:rPr>
                <w:delText xml:space="preserve"> </w:delText>
              </w:r>
              <w:r w:rsidRPr="0056620E" w:rsidDel="00BD302E">
                <w:rPr>
                  <w:rFonts w:ascii="Courier New" w:hAnsi="Courier New" w:cs="Courier New"/>
                  <w:color w:val="FF3835"/>
                  <w:sz w:val="18"/>
                  <w:szCs w:val="18"/>
                  <w:lang w:eastAsia="fi-FI"/>
                </w:rPr>
                <w:delText>value</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color w:val="1A2E39"/>
                  <w:sz w:val="18"/>
                  <w:szCs w:val="18"/>
                  <w:lang w:eastAsia="fi-FI"/>
                </w:rPr>
                <w:delText>#OID1.2.246.10.1234567.14.2013.123.5.2.1</w:delText>
              </w:r>
              <w:r w:rsidRPr="0056620E" w:rsidDel="00BD302E">
                <w:rPr>
                  <w:rFonts w:ascii="Courier New" w:hAnsi="Courier New" w:cs="Courier New"/>
                  <w:color w:val="3A37FF"/>
                  <w:sz w:val="18"/>
                  <w:szCs w:val="18"/>
                  <w:lang w:eastAsia="fi-FI"/>
                </w:rPr>
                <w:delText>"/&gt;</w:delText>
              </w:r>
              <w:bookmarkStart w:id="2998" w:name="_Toc428350281"/>
              <w:bookmarkEnd w:id="2998"/>
            </w:del>
          </w:p>
          <w:p w14:paraId="1E1B1CEE" w14:textId="77777777" w:rsidR="005F5456" w:rsidRPr="0056620E" w:rsidDel="00BD302E" w:rsidRDefault="005F5456" w:rsidP="004F7283">
            <w:pPr>
              <w:autoSpaceDE w:val="0"/>
              <w:autoSpaceDN w:val="0"/>
              <w:adjustRightInd w:val="0"/>
              <w:ind w:left="568"/>
              <w:jc w:val="left"/>
              <w:rPr>
                <w:del w:id="2999" w:author="Tekijä"/>
                <w:rFonts w:ascii="Courier New" w:hAnsi="Courier New" w:cs="Courier New"/>
                <w:color w:val="3A37FF"/>
                <w:sz w:val="18"/>
                <w:szCs w:val="18"/>
                <w:lang w:eastAsia="fi-FI"/>
              </w:rPr>
            </w:pPr>
            <w:del w:id="3000" w:author="Tekijä">
              <w:r w:rsidRPr="0056620E" w:rsidDel="00BD302E">
                <w:rPr>
                  <w:rFonts w:ascii="Courier New" w:hAnsi="Courier New" w:cs="Courier New"/>
                  <w:color w:val="3A37FF"/>
                  <w:sz w:val="18"/>
                  <w:szCs w:val="18"/>
                  <w:lang w:eastAsia="fi-FI"/>
                </w:rPr>
                <w:delText>&lt;/</w:delText>
              </w:r>
              <w:r w:rsidRPr="0056620E" w:rsidDel="00BD302E">
                <w:rPr>
                  <w:rFonts w:ascii="Courier New" w:hAnsi="Courier New" w:cs="Courier New"/>
                  <w:color w:val="942334"/>
                  <w:sz w:val="18"/>
                  <w:szCs w:val="18"/>
                  <w:lang w:eastAsia="fi-FI"/>
                </w:rPr>
                <w:delText>text</w:delText>
              </w:r>
              <w:r w:rsidRPr="0056620E" w:rsidDel="00BD302E">
                <w:rPr>
                  <w:rFonts w:ascii="Courier New" w:hAnsi="Courier New" w:cs="Courier New"/>
                  <w:color w:val="3A37FF"/>
                  <w:sz w:val="18"/>
                  <w:szCs w:val="18"/>
                  <w:lang w:eastAsia="fi-FI"/>
                </w:rPr>
                <w:delText>&gt;</w:delText>
              </w:r>
              <w:bookmarkStart w:id="3001" w:name="_Toc428350282"/>
              <w:bookmarkEnd w:id="3001"/>
            </w:del>
          </w:p>
          <w:p w14:paraId="11318598" w14:textId="77777777" w:rsidR="005F5456" w:rsidRPr="0056620E" w:rsidDel="00BD302E" w:rsidRDefault="005F5456" w:rsidP="004F7283">
            <w:pPr>
              <w:autoSpaceDE w:val="0"/>
              <w:autoSpaceDN w:val="0"/>
              <w:adjustRightInd w:val="0"/>
              <w:ind w:left="568"/>
              <w:jc w:val="left"/>
              <w:rPr>
                <w:del w:id="3002" w:author="Tekijä"/>
                <w:rFonts w:ascii="Courier New" w:hAnsi="Courier New" w:cs="Courier New"/>
                <w:color w:val="3A37FF"/>
                <w:sz w:val="18"/>
                <w:szCs w:val="18"/>
                <w:lang w:eastAsia="fi-FI"/>
              </w:rPr>
            </w:pPr>
            <w:del w:id="3003" w:author="Tekijä">
              <w:r w:rsidRPr="0056620E" w:rsidDel="00BD302E">
                <w:rPr>
                  <w:rFonts w:ascii="Courier New" w:hAnsi="Courier New" w:cs="Courier New"/>
                  <w:color w:val="3A37FF"/>
                  <w:sz w:val="18"/>
                  <w:szCs w:val="18"/>
                  <w:lang w:eastAsia="fi-FI"/>
                </w:rPr>
                <w:delText>&lt;!--</w:delText>
              </w:r>
              <w:r w:rsidRPr="0056620E" w:rsidDel="00BD302E">
                <w:rPr>
                  <w:rFonts w:ascii="Courier New" w:hAnsi="Courier New" w:cs="Courier New"/>
                  <w:iCs/>
                  <w:color w:val="969596"/>
                  <w:sz w:val="18"/>
                  <w:szCs w:val="18"/>
                  <w:lang w:eastAsia="fi-FI"/>
                </w:rPr>
                <w:delText xml:space="preserve"> statusCode tietotyyppi CS </w:delText>
              </w:r>
              <w:r w:rsidRPr="0056620E" w:rsidDel="00BD302E">
                <w:rPr>
                  <w:rFonts w:ascii="Courier New" w:hAnsi="Courier New" w:cs="Courier New"/>
                  <w:color w:val="3A37FF"/>
                  <w:sz w:val="18"/>
                  <w:szCs w:val="18"/>
                  <w:lang w:eastAsia="fi-FI"/>
                </w:rPr>
                <w:delText>--&gt;</w:delText>
              </w:r>
              <w:bookmarkStart w:id="3004" w:name="_Toc428350283"/>
              <w:bookmarkEnd w:id="3004"/>
            </w:del>
          </w:p>
          <w:p w14:paraId="33DED55C" w14:textId="77777777" w:rsidR="005F5456" w:rsidRPr="0056620E" w:rsidDel="00BD302E" w:rsidRDefault="005F5456" w:rsidP="004F7283">
            <w:pPr>
              <w:autoSpaceDE w:val="0"/>
              <w:autoSpaceDN w:val="0"/>
              <w:adjustRightInd w:val="0"/>
              <w:ind w:left="568"/>
              <w:jc w:val="left"/>
              <w:rPr>
                <w:del w:id="3005" w:author="Tekijä"/>
                <w:rFonts w:ascii="Courier New" w:hAnsi="Courier New" w:cs="Courier New"/>
                <w:color w:val="3A37FF"/>
                <w:sz w:val="18"/>
                <w:szCs w:val="18"/>
                <w:lang w:eastAsia="fi-FI"/>
              </w:rPr>
            </w:pPr>
            <w:del w:id="3006" w:author="Tekijä">
              <w:r w:rsidRPr="0056620E" w:rsidDel="00BD302E">
                <w:rPr>
                  <w:rFonts w:ascii="Courier New" w:hAnsi="Courier New" w:cs="Courier New"/>
                  <w:color w:val="3A37FF"/>
                  <w:sz w:val="18"/>
                  <w:szCs w:val="18"/>
                  <w:lang w:eastAsia="fi-FI"/>
                </w:rPr>
                <w:delText>&lt;</w:delText>
              </w:r>
              <w:r w:rsidRPr="0056620E" w:rsidDel="00BD302E">
                <w:rPr>
                  <w:rFonts w:ascii="Courier New" w:hAnsi="Courier New" w:cs="Courier New"/>
                  <w:color w:val="942334"/>
                  <w:sz w:val="18"/>
                  <w:szCs w:val="18"/>
                  <w:lang w:eastAsia="fi-FI"/>
                </w:rPr>
                <w:delText>statusCode</w:delText>
              </w:r>
              <w:r w:rsidRPr="0056620E" w:rsidDel="00BD302E">
                <w:rPr>
                  <w:rFonts w:ascii="Courier New" w:hAnsi="Courier New" w:cs="Courier New"/>
                  <w:i/>
                  <w:iCs/>
                  <w:color w:val="308D85"/>
                  <w:sz w:val="18"/>
                  <w:szCs w:val="18"/>
                  <w:lang w:eastAsia="fi-FI"/>
                </w:rPr>
                <w:delText xml:space="preserve"> </w:delText>
              </w:r>
              <w:r w:rsidRPr="0056620E" w:rsidDel="00BD302E">
                <w:rPr>
                  <w:rFonts w:ascii="Courier New" w:hAnsi="Courier New" w:cs="Courier New"/>
                  <w:color w:val="FF3835"/>
                  <w:sz w:val="18"/>
                  <w:szCs w:val="18"/>
                  <w:lang w:eastAsia="fi-FI"/>
                </w:rPr>
                <w:delText>code</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color w:val="1A2E39"/>
                  <w:sz w:val="18"/>
                  <w:szCs w:val="18"/>
                  <w:lang w:eastAsia="fi-FI"/>
                </w:rPr>
                <w:delText>completed</w:delText>
              </w:r>
              <w:r w:rsidRPr="0056620E" w:rsidDel="00BD302E">
                <w:rPr>
                  <w:rFonts w:ascii="Courier New" w:hAnsi="Courier New" w:cs="Courier New"/>
                  <w:color w:val="3A37FF"/>
                  <w:sz w:val="18"/>
                  <w:szCs w:val="18"/>
                  <w:lang w:eastAsia="fi-FI"/>
                </w:rPr>
                <w:delText>"/&gt;</w:delText>
              </w:r>
              <w:bookmarkStart w:id="3007" w:name="_Toc428350284"/>
              <w:bookmarkEnd w:id="3007"/>
            </w:del>
          </w:p>
          <w:p w14:paraId="06AC0CA8" w14:textId="77777777" w:rsidR="005F5456" w:rsidRPr="004F7283" w:rsidDel="00BD302E" w:rsidRDefault="005F5456" w:rsidP="004F7283">
            <w:pPr>
              <w:autoSpaceDE w:val="0"/>
              <w:autoSpaceDN w:val="0"/>
              <w:adjustRightInd w:val="0"/>
              <w:ind w:left="568"/>
              <w:jc w:val="left"/>
              <w:rPr>
                <w:del w:id="3008" w:author="Tekijä"/>
                <w:rFonts w:ascii="Courier New" w:hAnsi="Courier New" w:cs="Courier New"/>
                <w:color w:val="3A37FF"/>
                <w:sz w:val="18"/>
                <w:szCs w:val="18"/>
                <w:lang w:eastAsia="fi-FI"/>
              </w:rPr>
            </w:pPr>
            <w:del w:id="3009" w:author="Tekijä">
              <w:r w:rsidRPr="004F7283" w:rsidDel="00BD302E">
                <w:rPr>
                  <w:rFonts w:ascii="Courier New" w:hAnsi="Courier New" w:cs="Courier New"/>
                  <w:color w:val="3A37FF"/>
                  <w:sz w:val="18"/>
                  <w:szCs w:val="18"/>
                  <w:lang w:eastAsia="fi-FI"/>
                </w:rPr>
                <w:delText>&lt;!--</w:delText>
              </w:r>
              <w:r w:rsidRPr="004F7283" w:rsidDel="00BD302E">
                <w:rPr>
                  <w:rFonts w:ascii="Courier New" w:hAnsi="Courier New" w:cs="Courier New"/>
                  <w:iCs/>
                  <w:color w:val="969596"/>
                  <w:sz w:val="18"/>
                  <w:szCs w:val="18"/>
                  <w:lang w:eastAsia="fi-FI"/>
                </w:rPr>
                <w:delText xml:space="preserve"> Pyyntöaika </w:delText>
              </w:r>
              <w:r w:rsidRPr="004F7283" w:rsidDel="00BD302E">
                <w:rPr>
                  <w:rFonts w:ascii="Courier New" w:hAnsi="Courier New" w:cs="Courier New"/>
                  <w:color w:val="3A37FF"/>
                  <w:sz w:val="18"/>
                  <w:szCs w:val="18"/>
                  <w:lang w:eastAsia="fi-FI"/>
                </w:rPr>
                <w:delText>--&gt;</w:delText>
              </w:r>
              <w:bookmarkStart w:id="3010" w:name="_Toc428350285"/>
              <w:bookmarkEnd w:id="3010"/>
            </w:del>
          </w:p>
          <w:p w14:paraId="116E4188" w14:textId="77777777" w:rsidR="005F5456" w:rsidRPr="004F7283" w:rsidDel="00BD302E" w:rsidRDefault="005F5456" w:rsidP="004F7283">
            <w:pPr>
              <w:autoSpaceDE w:val="0"/>
              <w:autoSpaceDN w:val="0"/>
              <w:adjustRightInd w:val="0"/>
              <w:ind w:left="568"/>
              <w:jc w:val="left"/>
              <w:rPr>
                <w:del w:id="3011" w:author="Tekijä"/>
                <w:rFonts w:ascii="Courier New" w:hAnsi="Courier New" w:cs="Courier New"/>
                <w:color w:val="3A37FF"/>
                <w:sz w:val="18"/>
                <w:szCs w:val="18"/>
                <w:lang w:eastAsia="fi-FI"/>
              </w:rPr>
            </w:pPr>
            <w:del w:id="3012" w:author="Tekijä">
              <w:r w:rsidRPr="004F7283" w:rsidDel="00BD302E">
                <w:rPr>
                  <w:rFonts w:ascii="Courier New" w:hAnsi="Courier New" w:cs="Courier New"/>
                  <w:color w:val="3A37FF"/>
                  <w:sz w:val="18"/>
                  <w:szCs w:val="18"/>
                  <w:lang w:eastAsia="fi-FI"/>
                </w:rPr>
                <w:delText>&lt;</w:delText>
              </w:r>
              <w:r w:rsidRPr="004F7283" w:rsidDel="00BD302E">
                <w:rPr>
                  <w:rFonts w:ascii="Courier New" w:hAnsi="Courier New" w:cs="Courier New"/>
                  <w:color w:val="942334"/>
                  <w:sz w:val="18"/>
                  <w:szCs w:val="18"/>
                  <w:lang w:eastAsia="fi-FI"/>
                </w:rPr>
                <w:delText>effectiveTime</w:delText>
              </w:r>
              <w:r w:rsidRPr="004F7283" w:rsidDel="00BD302E">
                <w:rPr>
                  <w:rFonts w:ascii="Courier New" w:hAnsi="Courier New" w:cs="Courier New"/>
                  <w:i/>
                  <w:iCs/>
                  <w:color w:val="308D85"/>
                  <w:sz w:val="18"/>
                  <w:szCs w:val="18"/>
                  <w:lang w:eastAsia="fi-FI"/>
                </w:rPr>
                <w:delText xml:space="preserve"> </w:delText>
              </w:r>
              <w:r w:rsidRPr="004F7283" w:rsidDel="00BD302E">
                <w:rPr>
                  <w:rFonts w:ascii="Courier New" w:hAnsi="Courier New" w:cs="Courier New"/>
                  <w:color w:val="FF3835"/>
                  <w:sz w:val="18"/>
                  <w:szCs w:val="18"/>
                  <w:lang w:eastAsia="fi-FI"/>
                </w:rPr>
                <w:delText>value</w:delText>
              </w:r>
              <w:r w:rsidRPr="004F7283" w:rsidDel="00BD302E">
                <w:rPr>
                  <w:rFonts w:ascii="Courier New" w:hAnsi="Courier New" w:cs="Courier New"/>
                  <w:color w:val="3A37FF"/>
                  <w:sz w:val="18"/>
                  <w:szCs w:val="18"/>
                  <w:lang w:eastAsia="fi-FI"/>
                </w:rPr>
                <w:delText>="</w:delText>
              </w:r>
              <w:r w:rsidRPr="004F7283" w:rsidDel="00BD302E">
                <w:rPr>
                  <w:rFonts w:ascii="Courier New" w:hAnsi="Courier New" w:cs="Courier New"/>
                  <w:color w:val="1A2E39"/>
                  <w:sz w:val="18"/>
                  <w:szCs w:val="18"/>
                  <w:lang w:eastAsia="fi-FI"/>
                </w:rPr>
                <w:delText>20130123080000</w:delText>
              </w:r>
              <w:r w:rsidRPr="004F7283" w:rsidDel="00BD302E">
                <w:rPr>
                  <w:rFonts w:ascii="Courier New" w:hAnsi="Courier New" w:cs="Courier New"/>
                  <w:color w:val="3A37FF"/>
                  <w:sz w:val="18"/>
                  <w:szCs w:val="18"/>
                  <w:lang w:eastAsia="fi-FI"/>
                </w:rPr>
                <w:delText>"/&gt;</w:delText>
              </w:r>
              <w:bookmarkStart w:id="3013" w:name="_Toc428350286"/>
              <w:bookmarkEnd w:id="3013"/>
            </w:del>
          </w:p>
          <w:p w14:paraId="4DD4B03C" w14:textId="77777777" w:rsidR="005F5456" w:rsidRPr="004F7283" w:rsidDel="00BD302E" w:rsidRDefault="005F5456" w:rsidP="004F7283">
            <w:pPr>
              <w:autoSpaceDE w:val="0"/>
              <w:autoSpaceDN w:val="0"/>
              <w:adjustRightInd w:val="0"/>
              <w:ind w:left="568"/>
              <w:jc w:val="left"/>
              <w:rPr>
                <w:del w:id="3014" w:author="Tekijä"/>
                <w:rFonts w:ascii="Courier New" w:hAnsi="Courier New" w:cs="Courier New"/>
                <w:color w:val="3A37FF"/>
                <w:sz w:val="18"/>
                <w:szCs w:val="18"/>
                <w:lang w:eastAsia="fi-FI"/>
              </w:rPr>
            </w:pPr>
            <w:del w:id="3015" w:author="Tekijä">
              <w:r w:rsidRPr="004F7283" w:rsidDel="00BD302E">
                <w:rPr>
                  <w:rFonts w:ascii="Courier New" w:hAnsi="Courier New" w:cs="Courier New"/>
                  <w:color w:val="3A37FF"/>
                  <w:sz w:val="18"/>
                  <w:szCs w:val="18"/>
                  <w:lang w:eastAsia="fi-FI"/>
                </w:rPr>
                <w:delText>&lt;!--</w:delText>
              </w:r>
              <w:r w:rsidRPr="004F7283" w:rsidDel="00BD302E">
                <w:rPr>
                  <w:rFonts w:ascii="Courier New" w:hAnsi="Courier New" w:cs="Courier New"/>
                  <w:iCs/>
                  <w:color w:val="969596"/>
                  <w:sz w:val="18"/>
                  <w:szCs w:val="18"/>
                  <w:lang w:eastAsia="fi-FI"/>
                </w:rPr>
                <w:delText xml:space="preserve"> Pyynnön tila </w:delText>
              </w:r>
              <w:r w:rsidRPr="004F7283" w:rsidDel="00BD302E">
                <w:rPr>
                  <w:rFonts w:ascii="Courier New" w:hAnsi="Courier New" w:cs="Courier New"/>
                  <w:color w:val="3A37FF"/>
                  <w:sz w:val="18"/>
                  <w:szCs w:val="18"/>
                  <w:lang w:eastAsia="fi-FI"/>
                </w:rPr>
                <w:delText>--&gt;</w:delText>
              </w:r>
              <w:bookmarkStart w:id="3016" w:name="_Toc428350287"/>
              <w:bookmarkEnd w:id="3016"/>
            </w:del>
          </w:p>
          <w:p w14:paraId="7379BF9E" w14:textId="77777777" w:rsidR="005F5456" w:rsidRPr="004F7283" w:rsidDel="00BD302E" w:rsidRDefault="005F5456" w:rsidP="004F7283">
            <w:pPr>
              <w:autoSpaceDE w:val="0"/>
              <w:autoSpaceDN w:val="0"/>
              <w:adjustRightInd w:val="0"/>
              <w:ind w:left="568"/>
              <w:jc w:val="left"/>
              <w:rPr>
                <w:del w:id="3017" w:author="Tekijä"/>
                <w:rFonts w:ascii="Courier New" w:hAnsi="Courier New" w:cs="Courier New"/>
                <w:color w:val="3A37FF"/>
                <w:sz w:val="18"/>
                <w:szCs w:val="18"/>
                <w:lang w:eastAsia="fi-FI"/>
              </w:rPr>
            </w:pPr>
            <w:del w:id="3018" w:author="Tekijä">
              <w:r w:rsidRPr="004F7283" w:rsidDel="00BD302E">
                <w:rPr>
                  <w:rFonts w:ascii="Courier New" w:hAnsi="Courier New" w:cs="Courier New"/>
                  <w:color w:val="3A37FF"/>
                  <w:sz w:val="18"/>
                  <w:szCs w:val="18"/>
                  <w:lang w:eastAsia="fi-FI"/>
                </w:rPr>
                <w:delText>&lt;</w:delText>
              </w:r>
              <w:r w:rsidRPr="004F7283" w:rsidDel="00BD302E">
                <w:rPr>
                  <w:rFonts w:ascii="Courier New" w:hAnsi="Courier New" w:cs="Courier New"/>
                  <w:color w:val="942334"/>
                  <w:sz w:val="18"/>
                  <w:szCs w:val="18"/>
                  <w:lang w:eastAsia="fi-FI"/>
                </w:rPr>
                <w:delText>value</w:delText>
              </w:r>
              <w:r w:rsidRPr="004F7283" w:rsidDel="00BD302E">
                <w:rPr>
                  <w:rFonts w:ascii="Courier New" w:hAnsi="Courier New" w:cs="Courier New"/>
                  <w:i/>
                  <w:iCs/>
                  <w:color w:val="308D85"/>
                  <w:sz w:val="18"/>
                  <w:szCs w:val="18"/>
                  <w:lang w:eastAsia="fi-FI"/>
                </w:rPr>
                <w:delText xml:space="preserve"> </w:delText>
              </w:r>
              <w:r w:rsidRPr="004F7283" w:rsidDel="00BD302E">
                <w:rPr>
                  <w:rFonts w:ascii="Courier New" w:hAnsi="Courier New" w:cs="Courier New"/>
                  <w:color w:val="FF3835"/>
                  <w:sz w:val="18"/>
                  <w:szCs w:val="18"/>
                  <w:lang w:eastAsia="fi-FI"/>
                </w:rPr>
                <w:delText>xsi:type</w:delText>
              </w:r>
              <w:r w:rsidRPr="004F7283" w:rsidDel="00BD302E">
                <w:rPr>
                  <w:rFonts w:ascii="Courier New" w:hAnsi="Courier New" w:cs="Courier New"/>
                  <w:color w:val="3A37FF"/>
                  <w:sz w:val="18"/>
                  <w:szCs w:val="18"/>
                  <w:lang w:eastAsia="fi-FI"/>
                </w:rPr>
                <w:delText>="</w:delText>
              </w:r>
              <w:r w:rsidRPr="004F7283" w:rsidDel="00BD302E">
                <w:rPr>
                  <w:rFonts w:ascii="Courier New" w:hAnsi="Courier New" w:cs="Courier New"/>
                  <w:color w:val="1A2E39"/>
                  <w:sz w:val="18"/>
                  <w:szCs w:val="18"/>
                  <w:lang w:eastAsia="fi-FI"/>
                </w:rPr>
                <w:delText>ED</w:delText>
              </w:r>
              <w:r w:rsidRPr="004F7283" w:rsidDel="00BD302E">
                <w:rPr>
                  <w:rFonts w:ascii="Courier New" w:hAnsi="Courier New" w:cs="Courier New"/>
                  <w:color w:val="3A37FF"/>
                  <w:sz w:val="18"/>
                  <w:szCs w:val="18"/>
                  <w:lang w:eastAsia="fi-FI"/>
                </w:rPr>
                <w:delText>"&gt;</w:delText>
              </w:r>
              <w:r w:rsidRPr="004F7283" w:rsidDel="00BD302E">
                <w:rPr>
                  <w:rFonts w:ascii="Courier New" w:hAnsi="Courier New" w:cs="Courier New"/>
                  <w:color w:val="383739"/>
                  <w:sz w:val="18"/>
                  <w:szCs w:val="18"/>
                  <w:lang w:eastAsia="fi-FI"/>
                </w:rPr>
                <w:delText>OTETTU</w:delText>
              </w:r>
              <w:r w:rsidRPr="004F7283" w:rsidDel="00BD302E">
                <w:rPr>
                  <w:rFonts w:ascii="Courier New" w:hAnsi="Courier New" w:cs="Courier New"/>
                  <w:color w:val="3A37FF"/>
                  <w:sz w:val="18"/>
                  <w:szCs w:val="18"/>
                  <w:lang w:eastAsia="fi-FI"/>
                </w:rPr>
                <w:delText>&lt;/</w:delText>
              </w:r>
              <w:r w:rsidRPr="004F7283" w:rsidDel="00BD302E">
                <w:rPr>
                  <w:rFonts w:ascii="Courier New" w:hAnsi="Courier New" w:cs="Courier New"/>
                  <w:color w:val="942334"/>
                  <w:sz w:val="18"/>
                  <w:szCs w:val="18"/>
                  <w:lang w:eastAsia="fi-FI"/>
                </w:rPr>
                <w:delText>value</w:delText>
              </w:r>
              <w:r w:rsidRPr="004F7283" w:rsidDel="00BD302E">
                <w:rPr>
                  <w:rFonts w:ascii="Courier New" w:hAnsi="Courier New" w:cs="Courier New"/>
                  <w:color w:val="3A37FF"/>
                  <w:sz w:val="18"/>
                  <w:szCs w:val="18"/>
                  <w:lang w:eastAsia="fi-FI"/>
                </w:rPr>
                <w:delText>&gt;</w:delText>
              </w:r>
              <w:bookmarkStart w:id="3019" w:name="_Toc428350288"/>
              <w:bookmarkEnd w:id="3019"/>
            </w:del>
          </w:p>
          <w:p w14:paraId="20B8F7BA" w14:textId="77777777" w:rsidR="005F5456" w:rsidRPr="004F7283" w:rsidDel="00BD302E" w:rsidRDefault="005F5456" w:rsidP="004F7283">
            <w:pPr>
              <w:autoSpaceDE w:val="0"/>
              <w:autoSpaceDN w:val="0"/>
              <w:adjustRightInd w:val="0"/>
              <w:ind w:left="568"/>
              <w:jc w:val="left"/>
              <w:rPr>
                <w:del w:id="3020" w:author="Tekijä"/>
                <w:rFonts w:ascii="Courier New" w:hAnsi="Courier New" w:cs="Courier New"/>
                <w:color w:val="3A37FF"/>
                <w:sz w:val="18"/>
                <w:szCs w:val="18"/>
                <w:lang w:eastAsia="fi-FI"/>
              </w:rPr>
            </w:pPr>
            <w:del w:id="3021" w:author="Tekijä">
              <w:r w:rsidRPr="004F7283" w:rsidDel="00BD302E">
                <w:rPr>
                  <w:rFonts w:ascii="Courier New" w:hAnsi="Courier New" w:cs="Courier New"/>
                  <w:color w:val="3A37FF"/>
                  <w:sz w:val="18"/>
                  <w:szCs w:val="18"/>
                  <w:lang w:eastAsia="fi-FI"/>
                </w:rPr>
                <w:delText>&lt;!--</w:delText>
              </w:r>
              <w:r w:rsidRPr="004F7283" w:rsidDel="00BD302E">
                <w:rPr>
                  <w:rFonts w:ascii="Courier New" w:hAnsi="Courier New" w:cs="Courier New"/>
                  <w:iCs/>
                  <w:color w:val="969596"/>
                  <w:sz w:val="18"/>
                  <w:szCs w:val="18"/>
                  <w:lang w:eastAsia="fi-FI"/>
                </w:rPr>
                <w:delText xml:space="preserve"> Suunniteltu näytteenottoaika </w:delText>
              </w:r>
              <w:r w:rsidRPr="004F7283" w:rsidDel="00BD302E">
                <w:rPr>
                  <w:rFonts w:ascii="Courier New" w:hAnsi="Courier New" w:cs="Courier New"/>
                  <w:color w:val="3A37FF"/>
                  <w:sz w:val="18"/>
                  <w:szCs w:val="18"/>
                  <w:lang w:eastAsia="fi-FI"/>
                </w:rPr>
                <w:delText>--&gt;</w:delText>
              </w:r>
              <w:bookmarkStart w:id="3022" w:name="_Toc428350289"/>
              <w:bookmarkEnd w:id="3022"/>
            </w:del>
          </w:p>
          <w:p w14:paraId="730460A0" w14:textId="77777777" w:rsidR="005F5456" w:rsidRPr="0056620E" w:rsidDel="00BD302E" w:rsidRDefault="005F5456" w:rsidP="004F7283">
            <w:pPr>
              <w:autoSpaceDE w:val="0"/>
              <w:autoSpaceDN w:val="0"/>
              <w:adjustRightInd w:val="0"/>
              <w:ind w:left="568"/>
              <w:jc w:val="left"/>
              <w:rPr>
                <w:del w:id="3023" w:author="Tekijä"/>
                <w:rFonts w:ascii="Courier New" w:hAnsi="Courier New" w:cs="Courier New"/>
                <w:color w:val="3A37FF"/>
                <w:sz w:val="18"/>
                <w:szCs w:val="18"/>
                <w:lang w:eastAsia="fi-FI"/>
              </w:rPr>
            </w:pPr>
            <w:del w:id="3024" w:author="Tekijä">
              <w:r w:rsidRPr="0056620E" w:rsidDel="00BD302E">
                <w:rPr>
                  <w:rFonts w:ascii="Courier New" w:hAnsi="Courier New" w:cs="Courier New"/>
                  <w:color w:val="3A37FF"/>
                  <w:sz w:val="18"/>
                  <w:szCs w:val="18"/>
                  <w:lang w:eastAsia="fi-FI"/>
                </w:rPr>
                <w:delText>&lt;</w:delText>
              </w:r>
              <w:r w:rsidRPr="0056620E" w:rsidDel="00BD302E">
                <w:rPr>
                  <w:rFonts w:ascii="Courier New" w:hAnsi="Courier New" w:cs="Courier New"/>
                  <w:color w:val="942334"/>
                  <w:sz w:val="18"/>
                  <w:szCs w:val="18"/>
                  <w:lang w:eastAsia="fi-FI"/>
                </w:rPr>
                <w:delText>entryRelationship</w:delText>
              </w:r>
              <w:r w:rsidRPr="0056620E" w:rsidDel="00BD302E">
                <w:rPr>
                  <w:rFonts w:ascii="Courier New" w:hAnsi="Courier New" w:cs="Courier New"/>
                  <w:i/>
                  <w:iCs/>
                  <w:color w:val="308D85"/>
                  <w:sz w:val="18"/>
                  <w:szCs w:val="18"/>
                  <w:lang w:eastAsia="fi-FI"/>
                </w:rPr>
                <w:delText xml:space="preserve"> </w:delText>
              </w:r>
              <w:r w:rsidRPr="0056620E" w:rsidDel="00BD302E">
                <w:rPr>
                  <w:rFonts w:ascii="Courier New" w:hAnsi="Courier New" w:cs="Courier New"/>
                  <w:color w:val="FF3835"/>
                  <w:sz w:val="18"/>
                  <w:szCs w:val="18"/>
                  <w:lang w:eastAsia="fi-FI"/>
                </w:rPr>
                <w:delText>typeCode</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color w:val="1A2E39"/>
                  <w:sz w:val="18"/>
                  <w:szCs w:val="18"/>
                  <w:lang w:eastAsia="fi-FI"/>
                </w:rPr>
                <w:delText>COMP</w:delText>
              </w:r>
              <w:r w:rsidRPr="0056620E" w:rsidDel="00BD302E">
                <w:rPr>
                  <w:rFonts w:ascii="Courier New" w:hAnsi="Courier New" w:cs="Courier New"/>
                  <w:color w:val="3A37FF"/>
                  <w:sz w:val="18"/>
                  <w:szCs w:val="18"/>
                  <w:lang w:eastAsia="fi-FI"/>
                </w:rPr>
                <w:delText>"&gt;</w:delText>
              </w:r>
              <w:bookmarkStart w:id="3025" w:name="_Toc428350290"/>
              <w:bookmarkEnd w:id="3025"/>
            </w:del>
          </w:p>
          <w:p w14:paraId="09FBD3F6" w14:textId="77777777" w:rsidR="005F5456" w:rsidRPr="0056620E" w:rsidDel="00BD302E" w:rsidRDefault="005F5456" w:rsidP="004F7283">
            <w:pPr>
              <w:autoSpaceDE w:val="0"/>
              <w:autoSpaceDN w:val="0"/>
              <w:adjustRightInd w:val="0"/>
              <w:ind w:left="852"/>
              <w:jc w:val="left"/>
              <w:rPr>
                <w:del w:id="3026" w:author="Tekijä"/>
                <w:rFonts w:ascii="Courier New" w:hAnsi="Courier New" w:cs="Courier New"/>
                <w:color w:val="3A37FF"/>
                <w:sz w:val="18"/>
                <w:szCs w:val="18"/>
                <w:lang w:eastAsia="fi-FI"/>
              </w:rPr>
            </w:pPr>
            <w:del w:id="3027" w:author="Tekijä">
              <w:r w:rsidRPr="0056620E" w:rsidDel="00BD302E">
                <w:rPr>
                  <w:rFonts w:ascii="Courier New" w:hAnsi="Courier New" w:cs="Courier New"/>
                  <w:color w:val="3A37FF"/>
                  <w:sz w:val="18"/>
                  <w:szCs w:val="18"/>
                  <w:lang w:eastAsia="fi-FI"/>
                </w:rPr>
                <w:delText>&lt;</w:delText>
              </w:r>
              <w:r w:rsidRPr="0056620E" w:rsidDel="00BD302E">
                <w:rPr>
                  <w:rFonts w:ascii="Courier New" w:hAnsi="Courier New" w:cs="Courier New"/>
                  <w:color w:val="942334"/>
                  <w:sz w:val="18"/>
                  <w:szCs w:val="18"/>
                  <w:lang w:eastAsia="fi-FI"/>
                </w:rPr>
                <w:delText>observation</w:delText>
              </w:r>
              <w:r w:rsidRPr="0056620E" w:rsidDel="00BD302E">
                <w:rPr>
                  <w:rFonts w:ascii="Courier New" w:hAnsi="Courier New" w:cs="Courier New"/>
                  <w:i/>
                  <w:iCs/>
                  <w:color w:val="308D85"/>
                  <w:sz w:val="18"/>
                  <w:szCs w:val="18"/>
                  <w:lang w:eastAsia="fi-FI"/>
                </w:rPr>
                <w:delText xml:space="preserve"> </w:delText>
              </w:r>
              <w:r w:rsidRPr="0056620E" w:rsidDel="00BD302E">
                <w:rPr>
                  <w:rFonts w:ascii="Courier New" w:hAnsi="Courier New" w:cs="Courier New"/>
                  <w:color w:val="FF3835"/>
                  <w:sz w:val="18"/>
                  <w:szCs w:val="18"/>
                  <w:lang w:eastAsia="fi-FI"/>
                </w:rPr>
                <w:delText>classCode</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color w:val="1A2E39"/>
                  <w:sz w:val="18"/>
                  <w:szCs w:val="18"/>
                  <w:lang w:eastAsia="fi-FI"/>
                </w:rPr>
                <w:delText>OBS</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i/>
                  <w:iCs/>
                  <w:color w:val="308D85"/>
                  <w:sz w:val="18"/>
                  <w:szCs w:val="18"/>
                  <w:lang w:eastAsia="fi-FI"/>
                </w:rPr>
                <w:delText xml:space="preserve"> </w:delText>
              </w:r>
              <w:r w:rsidRPr="0056620E" w:rsidDel="00BD302E">
                <w:rPr>
                  <w:rFonts w:ascii="Courier New" w:hAnsi="Courier New" w:cs="Courier New"/>
                  <w:color w:val="FF3835"/>
                  <w:sz w:val="18"/>
                  <w:szCs w:val="18"/>
                  <w:lang w:eastAsia="fi-FI"/>
                </w:rPr>
                <w:delText>moodCode</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color w:val="1A2E39"/>
                  <w:sz w:val="18"/>
                  <w:szCs w:val="18"/>
                  <w:lang w:eastAsia="fi-FI"/>
                </w:rPr>
                <w:delText>EVN</w:delText>
              </w:r>
              <w:r w:rsidRPr="0056620E" w:rsidDel="00BD302E">
                <w:rPr>
                  <w:rFonts w:ascii="Courier New" w:hAnsi="Courier New" w:cs="Courier New"/>
                  <w:color w:val="3A37FF"/>
                  <w:sz w:val="18"/>
                  <w:szCs w:val="18"/>
                  <w:lang w:eastAsia="fi-FI"/>
                </w:rPr>
                <w:delText>"&gt;</w:delText>
              </w:r>
              <w:bookmarkStart w:id="3028" w:name="_Toc428350291"/>
              <w:bookmarkEnd w:id="3028"/>
            </w:del>
          </w:p>
          <w:p w14:paraId="1CFF4555" w14:textId="77777777" w:rsidR="005F5456" w:rsidRPr="0056620E" w:rsidDel="00BD302E" w:rsidRDefault="005F5456" w:rsidP="004F7283">
            <w:pPr>
              <w:autoSpaceDE w:val="0"/>
              <w:autoSpaceDN w:val="0"/>
              <w:adjustRightInd w:val="0"/>
              <w:ind w:left="852"/>
              <w:jc w:val="left"/>
              <w:rPr>
                <w:del w:id="3029" w:author="Tekijä"/>
                <w:rFonts w:ascii="Courier New" w:hAnsi="Courier New" w:cs="Courier New"/>
                <w:color w:val="3A37FF"/>
                <w:sz w:val="18"/>
                <w:szCs w:val="18"/>
                <w:lang w:eastAsia="fi-FI"/>
              </w:rPr>
            </w:pPr>
            <w:del w:id="3030" w:author="Tekijä">
              <w:r w:rsidRPr="0056620E" w:rsidDel="00BD302E">
                <w:rPr>
                  <w:rFonts w:ascii="Courier New" w:hAnsi="Courier New" w:cs="Courier New"/>
                  <w:color w:val="3A37FF"/>
                  <w:sz w:val="18"/>
                  <w:szCs w:val="18"/>
                  <w:lang w:eastAsia="fi-FI"/>
                </w:rPr>
                <w:delText>&lt;</w:delText>
              </w:r>
              <w:r w:rsidRPr="0056620E" w:rsidDel="00BD302E">
                <w:rPr>
                  <w:rFonts w:ascii="Courier New" w:hAnsi="Courier New" w:cs="Courier New"/>
                  <w:color w:val="942334"/>
                  <w:sz w:val="18"/>
                  <w:szCs w:val="18"/>
                  <w:lang w:eastAsia="fi-FI"/>
                </w:rPr>
                <w:delText>code</w:delText>
              </w:r>
              <w:r w:rsidRPr="0056620E" w:rsidDel="00BD302E">
                <w:rPr>
                  <w:rFonts w:ascii="Courier New" w:hAnsi="Courier New" w:cs="Courier New"/>
                  <w:i/>
                  <w:iCs/>
                  <w:color w:val="308D85"/>
                  <w:sz w:val="18"/>
                  <w:szCs w:val="18"/>
                  <w:lang w:eastAsia="fi-FI"/>
                </w:rPr>
                <w:delText xml:space="preserve"> </w:delText>
              </w:r>
              <w:r w:rsidRPr="0056620E" w:rsidDel="00BD302E">
                <w:rPr>
                  <w:rFonts w:ascii="Courier New" w:hAnsi="Courier New" w:cs="Courier New"/>
                  <w:color w:val="FF3835"/>
                  <w:sz w:val="18"/>
                  <w:szCs w:val="18"/>
                  <w:lang w:eastAsia="fi-FI"/>
                </w:rPr>
                <w:delText>code</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color w:val="1A2E39"/>
                  <w:sz w:val="18"/>
                  <w:szCs w:val="18"/>
                  <w:lang w:eastAsia="fi-FI"/>
                </w:rPr>
                <w:delText>9</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i/>
                  <w:iCs/>
                  <w:color w:val="308D85"/>
                  <w:sz w:val="18"/>
                  <w:szCs w:val="18"/>
                  <w:lang w:eastAsia="fi-FI"/>
                </w:rPr>
                <w:delText xml:space="preserve"> </w:delText>
              </w:r>
              <w:r w:rsidRPr="0056620E" w:rsidDel="00BD302E">
                <w:rPr>
                  <w:rFonts w:ascii="Courier New" w:hAnsi="Courier New" w:cs="Courier New"/>
                  <w:color w:val="FF3835"/>
                  <w:sz w:val="18"/>
                  <w:szCs w:val="18"/>
                  <w:lang w:eastAsia="fi-FI"/>
                </w:rPr>
                <w:delText>codeSystem</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color w:val="1A2E39"/>
                  <w:sz w:val="18"/>
                  <w:szCs w:val="18"/>
                  <w:lang w:eastAsia="fi-FI"/>
                </w:rPr>
                <w:delText>1.2.246.537.6.12.2002.103</w:delText>
              </w:r>
              <w:r w:rsidRPr="0056620E" w:rsidDel="00BD302E">
                <w:rPr>
                  <w:rFonts w:ascii="Courier New" w:hAnsi="Courier New" w:cs="Courier New"/>
                  <w:color w:val="3A37FF"/>
                  <w:sz w:val="18"/>
                  <w:szCs w:val="18"/>
                  <w:lang w:eastAsia="fi-FI"/>
                </w:rPr>
                <w:delText>"/&gt;</w:delText>
              </w:r>
              <w:bookmarkStart w:id="3031" w:name="_Toc428350292"/>
              <w:bookmarkEnd w:id="3031"/>
            </w:del>
          </w:p>
          <w:p w14:paraId="081393DE" w14:textId="77777777" w:rsidR="005F5456" w:rsidRPr="0056620E" w:rsidDel="00BD302E" w:rsidRDefault="005F5456" w:rsidP="004F7283">
            <w:pPr>
              <w:autoSpaceDE w:val="0"/>
              <w:autoSpaceDN w:val="0"/>
              <w:adjustRightInd w:val="0"/>
              <w:ind w:left="852"/>
              <w:jc w:val="left"/>
              <w:rPr>
                <w:del w:id="3032" w:author="Tekijä"/>
                <w:rFonts w:ascii="Courier New" w:hAnsi="Courier New" w:cs="Courier New"/>
                <w:color w:val="3A37FF"/>
                <w:sz w:val="18"/>
                <w:szCs w:val="18"/>
                <w:lang w:eastAsia="fi-FI"/>
              </w:rPr>
            </w:pPr>
            <w:del w:id="3033" w:author="Tekijä">
              <w:r w:rsidRPr="0056620E" w:rsidDel="00BD302E">
                <w:rPr>
                  <w:rFonts w:ascii="Courier New" w:hAnsi="Courier New" w:cs="Courier New"/>
                  <w:color w:val="3A37FF"/>
                  <w:sz w:val="18"/>
                  <w:szCs w:val="18"/>
                  <w:lang w:eastAsia="fi-FI"/>
                </w:rPr>
                <w:delText>&lt;</w:delText>
              </w:r>
              <w:r w:rsidRPr="0056620E" w:rsidDel="00BD302E">
                <w:rPr>
                  <w:rFonts w:ascii="Courier New" w:hAnsi="Courier New" w:cs="Courier New"/>
                  <w:color w:val="942334"/>
                  <w:sz w:val="18"/>
                  <w:szCs w:val="18"/>
                  <w:lang w:eastAsia="fi-FI"/>
                </w:rPr>
                <w:delText>text</w:delText>
              </w:r>
              <w:r w:rsidRPr="0056620E" w:rsidDel="00BD302E">
                <w:rPr>
                  <w:rFonts w:ascii="Courier New" w:hAnsi="Courier New" w:cs="Courier New"/>
                  <w:color w:val="3A37FF"/>
                  <w:sz w:val="18"/>
                  <w:szCs w:val="18"/>
                  <w:lang w:eastAsia="fi-FI"/>
                </w:rPr>
                <w:delText>&gt;</w:delText>
              </w:r>
              <w:bookmarkStart w:id="3034" w:name="_Toc428350293"/>
              <w:bookmarkEnd w:id="3034"/>
            </w:del>
          </w:p>
          <w:p w14:paraId="721C51C9" w14:textId="77777777" w:rsidR="005F5456" w:rsidRPr="0056620E" w:rsidDel="00BD302E" w:rsidRDefault="005F5456" w:rsidP="004F7283">
            <w:pPr>
              <w:autoSpaceDE w:val="0"/>
              <w:autoSpaceDN w:val="0"/>
              <w:adjustRightInd w:val="0"/>
              <w:ind w:left="1136"/>
              <w:jc w:val="left"/>
              <w:rPr>
                <w:del w:id="3035" w:author="Tekijä"/>
                <w:rFonts w:ascii="Courier New" w:hAnsi="Courier New" w:cs="Courier New"/>
                <w:color w:val="3A37FF"/>
                <w:sz w:val="18"/>
                <w:szCs w:val="18"/>
                <w:lang w:eastAsia="fi-FI"/>
              </w:rPr>
            </w:pPr>
            <w:del w:id="3036" w:author="Tekijä">
              <w:r w:rsidRPr="0056620E" w:rsidDel="00BD302E">
                <w:rPr>
                  <w:rFonts w:ascii="Courier New" w:hAnsi="Courier New" w:cs="Courier New"/>
                  <w:color w:val="3A37FF"/>
                  <w:sz w:val="18"/>
                  <w:szCs w:val="18"/>
                  <w:lang w:eastAsia="fi-FI"/>
                </w:rPr>
                <w:delText>&lt;</w:delText>
              </w:r>
              <w:r w:rsidRPr="0056620E" w:rsidDel="00BD302E">
                <w:rPr>
                  <w:rFonts w:ascii="Courier New" w:hAnsi="Courier New" w:cs="Courier New"/>
                  <w:color w:val="942334"/>
                  <w:sz w:val="18"/>
                  <w:szCs w:val="18"/>
                  <w:lang w:eastAsia="fi-FI"/>
                </w:rPr>
                <w:delText>reference</w:delText>
              </w:r>
              <w:r w:rsidRPr="0056620E" w:rsidDel="00BD302E">
                <w:rPr>
                  <w:rFonts w:ascii="Courier New" w:hAnsi="Courier New" w:cs="Courier New"/>
                  <w:i/>
                  <w:iCs/>
                  <w:color w:val="308D85"/>
                  <w:sz w:val="18"/>
                  <w:szCs w:val="18"/>
                  <w:lang w:eastAsia="fi-FI"/>
                </w:rPr>
                <w:delText xml:space="preserve"> </w:delText>
              </w:r>
              <w:r w:rsidRPr="0056620E" w:rsidDel="00BD302E">
                <w:rPr>
                  <w:rFonts w:ascii="Courier New" w:hAnsi="Courier New" w:cs="Courier New"/>
                  <w:color w:val="FF3835"/>
                  <w:sz w:val="18"/>
                  <w:szCs w:val="18"/>
                  <w:lang w:eastAsia="fi-FI"/>
                </w:rPr>
                <w:delText>value</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color w:val="1A2E39"/>
                  <w:sz w:val="18"/>
                  <w:szCs w:val="18"/>
                  <w:lang w:eastAsia="fi-FI"/>
                </w:rPr>
                <w:delText>#OID1.2.246.10.1234567.14.2013.123.5.2.2</w:delText>
              </w:r>
              <w:r w:rsidRPr="0056620E" w:rsidDel="00BD302E">
                <w:rPr>
                  <w:rFonts w:ascii="Courier New" w:hAnsi="Courier New" w:cs="Courier New"/>
                  <w:color w:val="3A37FF"/>
                  <w:sz w:val="18"/>
                  <w:szCs w:val="18"/>
                  <w:lang w:eastAsia="fi-FI"/>
                </w:rPr>
                <w:delText>"/&gt;</w:delText>
              </w:r>
              <w:bookmarkStart w:id="3037" w:name="_Toc428350294"/>
              <w:bookmarkEnd w:id="3037"/>
            </w:del>
          </w:p>
          <w:p w14:paraId="437A7751" w14:textId="77777777" w:rsidR="005F5456" w:rsidRPr="0056620E" w:rsidDel="00BD302E" w:rsidRDefault="005F5456" w:rsidP="004F7283">
            <w:pPr>
              <w:autoSpaceDE w:val="0"/>
              <w:autoSpaceDN w:val="0"/>
              <w:adjustRightInd w:val="0"/>
              <w:ind w:left="852"/>
              <w:jc w:val="left"/>
              <w:rPr>
                <w:del w:id="3038" w:author="Tekijä"/>
                <w:rFonts w:ascii="Courier New" w:hAnsi="Courier New" w:cs="Courier New"/>
                <w:color w:val="3A37FF"/>
                <w:sz w:val="18"/>
                <w:szCs w:val="18"/>
                <w:lang w:eastAsia="fi-FI"/>
              </w:rPr>
            </w:pPr>
            <w:del w:id="3039" w:author="Tekijä">
              <w:r w:rsidRPr="0056620E" w:rsidDel="00BD302E">
                <w:rPr>
                  <w:rFonts w:ascii="Courier New" w:hAnsi="Courier New" w:cs="Courier New"/>
                  <w:color w:val="3A37FF"/>
                  <w:sz w:val="18"/>
                  <w:szCs w:val="18"/>
                  <w:lang w:eastAsia="fi-FI"/>
                </w:rPr>
                <w:delText>&lt;/</w:delText>
              </w:r>
              <w:r w:rsidRPr="0056620E" w:rsidDel="00BD302E">
                <w:rPr>
                  <w:rFonts w:ascii="Courier New" w:hAnsi="Courier New" w:cs="Courier New"/>
                  <w:color w:val="942334"/>
                  <w:sz w:val="18"/>
                  <w:szCs w:val="18"/>
                  <w:lang w:eastAsia="fi-FI"/>
                </w:rPr>
                <w:delText>text</w:delText>
              </w:r>
              <w:r w:rsidRPr="0056620E" w:rsidDel="00BD302E">
                <w:rPr>
                  <w:rFonts w:ascii="Courier New" w:hAnsi="Courier New" w:cs="Courier New"/>
                  <w:color w:val="3A37FF"/>
                  <w:sz w:val="18"/>
                  <w:szCs w:val="18"/>
                  <w:lang w:eastAsia="fi-FI"/>
                </w:rPr>
                <w:delText>&gt;</w:delText>
              </w:r>
              <w:bookmarkStart w:id="3040" w:name="_Toc428350295"/>
              <w:bookmarkEnd w:id="3040"/>
            </w:del>
          </w:p>
          <w:p w14:paraId="4C403C76" w14:textId="77777777" w:rsidR="005F5456" w:rsidRPr="0056620E" w:rsidDel="00BD302E" w:rsidRDefault="005F5456" w:rsidP="004F7283">
            <w:pPr>
              <w:autoSpaceDE w:val="0"/>
              <w:autoSpaceDN w:val="0"/>
              <w:adjustRightInd w:val="0"/>
              <w:ind w:left="852"/>
              <w:jc w:val="left"/>
              <w:rPr>
                <w:del w:id="3041" w:author="Tekijä"/>
                <w:rFonts w:ascii="Courier New" w:hAnsi="Courier New" w:cs="Courier New"/>
                <w:color w:val="3A37FF"/>
                <w:sz w:val="18"/>
                <w:szCs w:val="18"/>
                <w:lang w:eastAsia="fi-FI"/>
              </w:rPr>
            </w:pPr>
            <w:del w:id="3042" w:author="Tekijä">
              <w:r w:rsidRPr="0056620E" w:rsidDel="00BD302E">
                <w:rPr>
                  <w:rFonts w:ascii="Courier New" w:hAnsi="Courier New" w:cs="Courier New"/>
                  <w:color w:val="3A37FF"/>
                  <w:sz w:val="18"/>
                  <w:szCs w:val="18"/>
                  <w:lang w:eastAsia="fi-FI"/>
                </w:rPr>
                <w:delText>&lt;</w:delText>
              </w:r>
              <w:r w:rsidRPr="0056620E" w:rsidDel="00BD302E">
                <w:rPr>
                  <w:rFonts w:ascii="Courier New" w:hAnsi="Courier New" w:cs="Courier New"/>
                  <w:color w:val="942334"/>
                  <w:sz w:val="18"/>
                  <w:szCs w:val="18"/>
                  <w:lang w:eastAsia="fi-FI"/>
                </w:rPr>
                <w:delText>value</w:delText>
              </w:r>
              <w:r w:rsidRPr="0056620E" w:rsidDel="00BD302E">
                <w:rPr>
                  <w:rFonts w:ascii="Courier New" w:hAnsi="Courier New" w:cs="Courier New"/>
                  <w:i/>
                  <w:iCs/>
                  <w:color w:val="308D85"/>
                  <w:sz w:val="18"/>
                  <w:szCs w:val="18"/>
                  <w:lang w:eastAsia="fi-FI"/>
                </w:rPr>
                <w:delText xml:space="preserve"> </w:delText>
              </w:r>
              <w:r w:rsidRPr="0056620E" w:rsidDel="00BD302E">
                <w:rPr>
                  <w:rFonts w:ascii="Courier New" w:hAnsi="Courier New" w:cs="Courier New"/>
                  <w:color w:val="FF3835"/>
                  <w:sz w:val="18"/>
                  <w:szCs w:val="18"/>
                  <w:lang w:eastAsia="fi-FI"/>
                </w:rPr>
                <w:delText>xsi:type</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color w:val="1A2E39"/>
                  <w:sz w:val="18"/>
                  <w:szCs w:val="18"/>
                  <w:lang w:eastAsia="fi-FI"/>
                </w:rPr>
                <w:delText>TS</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i/>
                  <w:iCs/>
                  <w:color w:val="308D85"/>
                  <w:sz w:val="18"/>
                  <w:szCs w:val="18"/>
                  <w:lang w:eastAsia="fi-FI"/>
                </w:rPr>
                <w:delText xml:space="preserve"> </w:delText>
              </w:r>
              <w:r w:rsidRPr="0056620E" w:rsidDel="00BD302E">
                <w:rPr>
                  <w:rFonts w:ascii="Courier New" w:hAnsi="Courier New" w:cs="Courier New"/>
                  <w:color w:val="FF3835"/>
                  <w:sz w:val="18"/>
                  <w:szCs w:val="18"/>
                  <w:lang w:eastAsia="fi-FI"/>
                </w:rPr>
                <w:delText>value</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color w:val="1A2E39"/>
                  <w:sz w:val="18"/>
                  <w:szCs w:val="18"/>
                  <w:lang w:eastAsia="fi-FI"/>
                </w:rPr>
                <w:delText>20130123080000</w:delText>
              </w:r>
              <w:r w:rsidRPr="0056620E" w:rsidDel="00BD302E">
                <w:rPr>
                  <w:rFonts w:ascii="Courier New" w:hAnsi="Courier New" w:cs="Courier New"/>
                  <w:color w:val="3A37FF"/>
                  <w:sz w:val="18"/>
                  <w:szCs w:val="18"/>
                  <w:lang w:eastAsia="fi-FI"/>
                </w:rPr>
                <w:delText>"/&gt;</w:delText>
              </w:r>
              <w:bookmarkStart w:id="3043" w:name="_Toc428350296"/>
              <w:bookmarkEnd w:id="3043"/>
            </w:del>
          </w:p>
          <w:p w14:paraId="575C5322" w14:textId="77777777" w:rsidR="005F5456" w:rsidRPr="004F7283" w:rsidDel="00BD302E" w:rsidRDefault="005F5456" w:rsidP="004F7283">
            <w:pPr>
              <w:autoSpaceDE w:val="0"/>
              <w:autoSpaceDN w:val="0"/>
              <w:adjustRightInd w:val="0"/>
              <w:ind w:left="852"/>
              <w:jc w:val="left"/>
              <w:rPr>
                <w:del w:id="3044" w:author="Tekijä"/>
                <w:rFonts w:ascii="Courier New" w:hAnsi="Courier New" w:cs="Courier New"/>
                <w:color w:val="3A37FF"/>
                <w:sz w:val="18"/>
                <w:szCs w:val="18"/>
                <w:lang w:eastAsia="fi-FI"/>
              </w:rPr>
            </w:pPr>
            <w:del w:id="3045" w:author="Tekijä">
              <w:r w:rsidRPr="004F7283" w:rsidDel="00BD302E">
                <w:rPr>
                  <w:rFonts w:ascii="Courier New" w:hAnsi="Courier New" w:cs="Courier New"/>
                  <w:color w:val="3A37FF"/>
                  <w:sz w:val="18"/>
                  <w:szCs w:val="18"/>
                  <w:lang w:eastAsia="fi-FI"/>
                </w:rPr>
                <w:delText>&lt;/</w:delText>
              </w:r>
              <w:r w:rsidRPr="004F7283" w:rsidDel="00BD302E">
                <w:rPr>
                  <w:rFonts w:ascii="Courier New" w:hAnsi="Courier New" w:cs="Courier New"/>
                  <w:color w:val="942334"/>
                  <w:sz w:val="18"/>
                  <w:szCs w:val="18"/>
                  <w:lang w:eastAsia="fi-FI"/>
                </w:rPr>
                <w:delText>observation</w:delText>
              </w:r>
              <w:r w:rsidRPr="004F7283" w:rsidDel="00BD302E">
                <w:rPr>
                  <w:rFonts w:ascii="Courier New" w:hAnsi="Courier New" w:cs="Courier New"/>
                  <w:color w:val="3A37FF"/>
                  <w:sz w:val="18"/>
                  <w:szCs w:val="18"/>
                  <w:lang w:eastAsia="fi-FI"/>
                </w:rPr>
                <w:delText>&gt;</w:delText>
              </w:r>
              <w:bookmarkStart w:id="3046" w:name="_Toc428350297"/>
              <w:bookmarkEnd w:id="3046"/>
            </w:del>
          </w:p>
          <w:p w14:paraId="0BEE1825" w14:textId="77777777" w:rsidR="005F5456" w:rsidRPr="004F7283" w:rsidDel="00BD302E" w:rsidRDefault="005F5456" w:rsidP="004F7283">
            <w:pPr>
              <w:autoSpaceDE w:val="0"/>
              <w:autoSpaceDN w:val="0"/>
              <w:adjustRightInd w:val="0"/>
              <w:ind w:left="568"/>
              <w:jc w:val="left"/>
              <w:rPr>
                <w:del w:id="3047" w:author="Tekijä"/>
                <w:rFonts w:ascii="Courier New" w:hAnsi="Courier New" w:cs="Courier New"/>
                <w:color w:val="3A37FF"/>
                <w:sz w:val="18"/>
                <w:szCs w:val="18"/>
                <w:lang w:eastAsia="fi-FI"/>
              </w:rPr>
            </w:pPr>
            <w:del w:id="3048" w:author="Tekijä">
              <w:r w:rsidRPr="004F7283" w:rsidDel="00BD302E">
                <w:rPr>
                  <w:rFonts w:ascii="Courier New" w:hAnsi="Courier New" w:cs="Courier New"/>
                  <w:color w:val="3A37FF"/>
                  <w:sz w:val="18"/>
                  <w:szCs w:val="18"/>
                  <w:lang w:eastAsia="fi-FI"/>
                </w:rPr>
                <w:delText>&lt;/</w:delText>
              </w:r>
              <w:r w:rsidRPr="004F7283" w:rsidDel="00BD302E">
                <w:rPr>
                  <w:rFonts w:ascii="Courier New" w:hAnsi="Courier New" w:cs="Courier New"/>
                  <w:color w:val="942334"/>
                  <w:sz w:val="18"/>
                  <w:szCs w:val="18"/>
                  <w:lang w:eastAsia="fi-FI"/>
                </w:rPr>
                <w:delText>entryRelationship</w:delText>
              </w:r>
              <w:r w:rsidRPr="004F7283" w:rsidDel="00BD302E">
                <w:rPr>
                  <w:rFonts w:ascii="Courier New" w:hAnsi="Courier New" w:cs="Courier New"/>
                  <w:color w:val="3A37FF"/>
                  <w:sz w:val="18"/>
                  <w:szCs w:val="18"/>
                  <w:lang w:eastAsia="fi-FI"/>
                </w:rPr>
                <w:delText>&gt;</w:delText>
              </w:r>
              <w:bookmarkStart w:id="3049" w:name="_Toc428350298"/>
              <w:bookmarkEnd w:id="3049"/>
            </w:del>
          </w:p>
          <w:p w14:paraId="48210048" w14:textId="77777777" w:rsidR="005F5456" w:rsidRPr="004F7283" w:rsidDel="00BD302E" w:rsidRDefault="005F5456" w:rsidP="004F7283">
            <w:pPr>
              <w:autoSpaceDE w:val="0"/>
              <w:autoSpaceDN w:val="0"/>
              <w:adjustRightInd w:val="0"/>
              <w:ind w:left="852"/>
              <w:jc w:val="left"/>
              <w:rPr>
                <w:del w:id="3050" w:author="Tekijä"/>
                <w:rFonts w:ascii="Courier New" w:hAnsi="Courier New" w:cs="Courier New"/>
                <w:color w:val="3A37FF"/>
                <w:sz w:val="18"/>
                <w:szCs w:val="18"/>
                <w:lang w:eastAsia="fi-FI"/>
              </w:rPr>
            </w:pPr>
            <w:del w:id="3051" w:author="Tekijä">
              <w:r w:rsidRPr="004F7283" w:rsidDel="00BD302E">
                <w:rPr>
                  <w:rFonts w:ascii="Courier New" w:hAnsi="Courier New" w:cs="Courier New"/>
                  <w:color w:val="3A37FF"/>
                  <w:sz w:val="18"/>
                  <w:szCs w:val="18"/>
                  <w:lang w:eastAsia="fi-FI"/>
                </w:rPr>
                <w:delText>&lt;!--</w:delText>
              </w:r>
              <w:r w:rsidRPr="004F7283" w:rsidDel="00BD302E">
                <w:rPr>
                  <w:rFonts w:ascii="Courier New" w:hAnsi="Courier New" w:cs="Courier New"/>
                  <w:iCs/>
                  <w:color w:val="969596"/>
                  <w:sz w:val="18"/>
                  <w:szCs w:val="18"/>
                  <w:lang w:eastAsia="fi-FI"/>
                </w:rPr>
                <w:delText xml:space="preserve"> Pyyntöön liittyvä lisätieto </w:delText>
              </w:r>
              <w:r w:rsidRPr="004F7283" w:rsidDel="00BD302E">
                <w:rPr>
                  <w:rFonts w:ascii="Courier New" w:hAnsi="Courier New" w:cs="Courier New"/>
                  <w:color w:val="3A37FF"/>
                  <w:sz w:val="18"/>
                  <w:szCs w:val="18"/>
                  <w:lang w:eastAsia="fi-FI"/>
                </w:rPr>
                <w:delText>--&gt;</w:delText>
              </w:r>
              <w:bookmarkStart w:id="3052" w:name="_Toc428350299"/>
              <w:bookmarkEnd w:id="3052"/>
            </w:del>
          </w:p>
          <w:p w14:paraId="3514B6E1" w14:textId="77777777" w:rsidR="005F5456" w:rsidRPr="0056620E" w:rsidDel="00BD302E" w:rsidRDefault="005F5456" w:rsidP="004F7283">
            <w:pPr>
              <w:autoSpaceDE w:val="0"/>
              <w:autoSpaceDN w:val="0"/>
              <w:adjustRightInd w:val="0"/>
              <w:ind w:left="852"/>
              <w:jc w:val="left"/>
              <w:rPr>
                <w:del w:id="3053" w:author="Tekijä"/>
                <w:rFonts w:ascii="Courier New" w:hAnsi="Courier New" w:cs="Courier New"/>
                <w:color w:val="3A37FF"/>
                <w:sz w:val="18"/>
                <w:szCs w:val="18"/>
                <w:lang w:eastAsia="fi-FI"/>
              </w:rPr>
            </w:pPr>
            <w:del w:id="3054" w:author="Tekijä">
              <w:r w:rsidRPr="0056620E" w:rsidDel="00BD302E">
                <w:rPr>
                  <w:rFonts w:ascii="Courier New" w:hAnsi="Courier New" w:cs="Courier New"/>
                  <w:color w:val="3A37FF"/>
                  <w:sz w:val="18"/>
                  <w:szCs w:val="18"/>
                  <w:lang w:eastAsia="fi-FI"/>
                </w:rPr>
                <w:delText>&lt;</w:delText>
              </w:r>
              <w:r w:rsidRPr="0056620E" w:rsidDel="00BD302E">
                <w:rPr>
                  <w:rFonts w:ascii="Courier New" w:hAnsi="Courier New" w:cs="Courier New"/>
                  <w:color w:val="942334"/>
                  <w:sz w:val="18"/>
                  <w:szCs w:val="18"/>
                  <w:lang w:eastAsia="fi-FI"/>
                </w:rPr>
                <w:delText>entryRelationship</w:delText>
              </w:r>
              <w:r w:rsidRPr="0056620E" w:rsidDel="00BD302E">
                <w:rPr>
                  <w:rFonts w:ascii="Courier New" w:hAnsi="Courier New" w:cs="Courier New"/>
                  <w:i/>
                  <w:iCs/>
                  <w:color w:val="308D85"/>
                  <w:sz w:val="18"/>
                  <w:szCs w:val="18"/>
                  <w:lang w:eastAsia="fi-FI"/>
                </w:rPr>
                <w:delText xml:space="preserve"> </w:delText>
              </w:r>
              <w:r w:rsidRPr="0056620E" w:rsidDel="00BD302E">
                <w:rPr>
                  <w:rFonts w:ascii="Courier New" w:hAnsi="Courier New" w:cs="Courier New"/>
                  <w:color w:val="FF3835"/>
                  <w:sz w:val="18"/>
                  <w:szCs w:val="18"/>
                  <w:lang w:eastAsia="fi-FI"/>
                </w:rPr>
                <w:delText>typeCode</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color w:val="1A2E39"/>
                  <w:sz w:val="18"/>
                  <w:szCs w:val="18"/>
                  <w:lang w:eastAsia="fi-FI"/>
                </w:rPr>
                <w:delText>SPRT</w:delText>
              </w:r>
              <w:r w:rsidRPr="0056620E" w:rsidDel="00BD302E">
                <w:rPr>
                  <w:rFonts w:ascii="Courier New" w:hAnsi="Courier New" w:cs="Courier New"/>
                  <w:color w:val="3A37FF"/>
                  <w:sz w:val="18"/>
                  <w:szCs w:val="18"/>
                  <w:lang w:eastAsia="fi-FI"/>
                </w:rPr>
                <w:delText>"&gt;</w:delText>
              </w:r>
              <w:bookmarkStart w:id="3055" w:name="_Toc428350300"/>
              <w:bookmarkEnd w:id="3055"/>
            </w:del>
          </w:p>
          <w:p w14:paraId="76B89EB7" w14:textId="77777777" w:rsidR="005F5456" w:rsidRPr="0056620E" w:rsidDel="00BD302E" w:rsidRDefault="005F5456" w:rsidP="004F7283">
            <w:pPr>
              <w:autoSpaceDE w:val="0"/>
              <w:autoSpaceDN w:val="0"/>
              <w:adjustRightInd w:val="0"/>
              <w:ind w:left="852"/>
              <w:jc w:val="left"/>
              <w:rPr>
                <w:del w:id="3056" w:author="Tekijä"/>
                <w:rFonts w:ascii="Courier New" w:hAnsi="Courier New" w:cs="Courier New"/>
                <w:color w:val="3A37FF"/>
                <w:sz w:val="18"/>
                <w:szCs w:val="18"/>
                <w:lang w:eastAsia="fi-FI"/>
              </w:rPr>
            </w:pPr>
            <w:del w:id="3057" w:author="Tekijä">
              <w:r w:rsidRPr="0056620E" w:rsidDel="00BD302E">
                <w:rPr>
                  <w:rFonts w:ascii="Courier New" w:hAnsi="Courier New" w:cs="Courier New"/>
                  <w:color w:val="3A37FF"/>
                  <w:sz w:val="18"/>
                  <w:szCs w:val="18"/>
                  <w:lang w:eastAsia="fi-FI"/>
                </w:rPr>
                <w:delText>&lt;</w:delText>
              </w:r>
              <w:r w:rsidRPr="0056620E" w:rsidDel="00BD302E">
                <w:rPr>
                  <w:rFonts w:ascii="Courier New" w:hAnsi="Courier New" w:cs="Courier New"/>
                  <w:color w:val="942334"/>
                  <w:sz w:val="18"/>
                  <w:szCs w:val="18"/>
                  <w:lang w:eastAsia="fi-FI"/>
                </w:rPr>
                <w:delText>observation</w:delText>
              </w:r>
              <w:r w:rsidRPr="0056620E" w:rsidDel="00BD302E">
                <w:rPr>
                  <w:rFonts w:ascii="Courier New" w:hAnsi="Courier New" w:cs="Courier New"/>
                  <w:i/>
                  <w:iCs/>
                  <w:color w:val="308D85"/>
                  <w:sz w:val="18"/>
                  <w:szCs w:val="18"/>
                  <w:lang w:eastAsia="fi-FI"/>
                </w:rPr>
                <w:delText xml:space="preserve"> </w:delText>
              </w:r>
              <w:r w:rsidRPr="0056620E" w:rsidDel="00BD302E">
                <w:rPr>
                  <w:rFonts w:ascii="Courier New" w:hAnsi="Courier New" w:cs="Courier New"/>
                  <w:color w:val="FF3835"/>
                  <w:sz w:val="18"/>
                  <w:szCs w:val="18"/>
                  <w:lang w:eastAsia="fi-FI"/>
                </w:rPr>
                <w:delText>classCode</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color w:val="1A2E39"/>
                  <w:sz w:val="18"/>
                  <w:szCs w:val="18"/>
                  <w:lang w:eastAsia="fi-FI"/>
                </w:rPr>
                <w:delText>OBS</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i/>
                  <w:iCs/>
                  <w:color w:val="308D85"/>
                  <w:sz w:val="18"/>
                  <w:szCs w:val="18"/>
                  <w:lang w:eastAsia="fi-FI"/>
                </w:rPr>
                <w:delText xml:space="preserve"> </w:delText>
              </w:r>
              <w:r w:rsidRPr="0056620E" w:rsidDel="00BD302E">
                <w:rPr>
                  <w:rFonts w:ascii="Courier New" w:hAnsi="Courier New" w:cs="Courier New"/>
                  <w:color w:val="FF3835"/>
                  <w:sz w:val="18"/>
                  <w:szCs w:val="18"/>
                  <w:lang w:eastAsia="fi-FI"/>
                </w:rPr>
                <w:delText>moodCode</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color w:val="1A2E39"/>
                  <w:sz w:val="18"/>
                  <w:szCs w:val="18"/>
                  <w:lang w:eastAsia="fi-FI"/>
                </w:rPr>
                <w:delText>EVN</w:delText>
              </w:r>
              <w:r w:rsidRPr="0056620E" w:rsidDel="00BD302E">
                <w:rPr>
                  <w:rFonts w:ascii="Courier New" w:hAnsi="Courier New" w:cs="Courier New"/>
                  <w:color w:val="3A37FF"/>
                  <w:sz w:val="18"/>
                  <w:szCs w:val="18"/>
                  <w:lang w:eastAsia="fi-FI"/>
                </w:rPr>
                <w:delText>"&gt;</w:delText>
              </w:r>
              <w:bookmarkStart w:id="3058" w:name="_Toc428350301"/>
              <w:bookmarkEnd w:id="3058"/>
            </w:del>
          </w:p>
          <w:p w14:paraId="23ADCF8A" w14:textId="77777777" w:rsidR="005F5456" w:rsidRPr="0056620E" w:rsidDel="00BD302E" w:rsidRDefault="005F5456" w:rsidP="004F7283">
            <w:pPr>
              <w:autoSpaceDE w:val="0"/>
              <w:autoSpaceDN w:val="0"/>
              <w:adjustRightInd w:val="0"/>
              <w:ind w:left="1136"/>
              <w:jc w:val="left"/>
              <w:rPr>
                <w:del w:id="3059" w:author="Tekijä"/>
                <w:rFonts w:ascii="Courier New" w:hAnsi="Courier New" w:cs="Courier New"/>
                <w:color w:val="3A37FF"/>
                <w:sz w:val="18"/>
                <w:szCs w:val="18"/>
                <w:lang w:eastAsia="fi-FI"/>
              </w:rPr>
            </w:pPr>
            <w:del w:id="3060" w:author="Tekijä">
              <w:r w:rsidRPr="0056620E" w:rsidDel="00BD302E">
                <w:rPr>
                  <w:rFonts w:ascii="Courier New" w:hAnsi="Courier New" w:cs="Courier New"/>
                  <w:color w:val="3A37FF"/>
                  <w:sz w:val="18"/>
                  <w:szCs w:val="18"/>
                  <w:lang w:eastAsia="fi-FI"/>
                </w:rPr>
                <w:delText>&lt;</w:delText>
              </w:r>
              <w:r w:rsidRPr="0056620E" w:rsidDel="00BD302E">
                <w:rPr>
                  <w:rFonts w:ascii="Courier New" w:hAnsi="Courier New" w:cs="Courier New"/>
                  <w:color w:val="942334"/>
                  <w:sz w:val="18"/>
                  <w:szCs w:val="18"/>
                  <w:lang w:eastAsia="fi-FI"/>
                </w:rPr>
                <w:delText>code</w:delText>
              </w:r>
              <w:r w:rsidRPr="0056620E" w:rsidDel="00BD302E">
                <w:rPr>
                  <w:rFonts w:ascii="Courier New" w:hAnsi="Courier New" w:cs="Courier New"/>
                  <w:i/>
                  <w:iCs/>
                  <w:color w:val="308D85"/>
                  <w:sz w:val="18"/>
                  <w:szCs w:val="18"/>
                  <w:lang w:eastAsia="fi-FI"/>
                </w:rPr>
                <w:delText xml:space="preserve"> </w:delText>
              </w:r>
              <w:r w:rsidRPr="0056620E" w:rsidDel="00BD302E">
                <w:rPr>
                  <w:rFonts w:ascii="Courier New" w:hAnsi="Courier New" w:cs="Courier New"/>
                  <w:color w:val="FF3835"/>
                  <w:sz w:val="18"/>
                  <w:szCs w:val="18"/>
                  <w:lang w:eastAsia="fi-FI"/>
                </w:rPr>
                <w:delText>code</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color w:val="1A2E39"/>
                  <w:sz w:val="18"/>
                  <w:szCs w:val="18"/>
                  <w:lang w:eastAsia="fi-FI"/>
                </w:rPr>
                <w:delText>ANAM</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i/>
                  <w:iCs/>
                  <w:color w:val="308D85"/>
                  <w:sz w:val="18"/>
                  <w:szCs w:val="18"/>
                  <w:lang w:eastAsia="fi-FI"/>
                </w:rPr>
                <w:delText xml:space="preserve"> </w:delText>
              </w:r>
              <w:r w:rsidRPr="0056620E" w:rsidDel="00BD302E">
                <w:rPr>
                  <w:rFonts w:ascii="Courier New" w:hAnsi="Courier New" w:cs="Courier New"/>
                  <w:color w:val="FF3835"/>
                  <w:sz w:val="18"/>
                  <w:szCs w:val="18"/>
                  <w:lang w:eastAsia="fi-FI"/>
                </w:rPr>
                <w:delText>codeSystem</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color w:val="1A2E39"/>
                  <w:sz w:val="18"/>
                  <w:szCs w:val="18"/>
                  <w:lang w:eastAsia="fi-FI"/>
                </w:rPr>
                <w:delText>1.2.246.537.5.40027.2003</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i/>
                  <w:iCs/>
                  <w:color w:val="308D85"/>
                  <w:sz w:val="18"/>
                  <w:szCs w:val="18"/>
                  <w:lang w:eastAsia="fi-FI"/>
                </w:rPr>
                <w:delText xml:space="preserve"> </w:delText>
              </w:r>
              <w:r w:rsidRPr="0056620E" w:rsidDel="00BD302E">
                <w:rPr>
                  <w:rFonts w:ascii="Courier New" w:hAnsi="Courier New" w:cs="Courier New"/>
                  <w:color w:val="FF3835"/>
                  <w:sz w:val="18"/>
                  <w:szCs w:val="18"/>
                  <w:lang w:eastAsia="fi-FI"/>
                </w:rPr>
                <w:delText>codeSystemName</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color w:val="1A2E39"/>
                  <w:sz w:val="18"/>
                  <w:szCs w:val="18"/>
                  <w:lang w:eastAsia="fi-FI"/>
                </w:rPr>
                <w:delText>PYL-HL7FI</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i/>
                  <w:iCs/>
                  <w:color w:val="308D85"/>
                  <w:sz w:val="18"/>
                  <w:szCs w:val="18"/>
                  <w:lang w:eastAsia="fi-FI"/>
                </w:rPr>
                <w:delText xml:space="preserve"> </w:delText>
              </w:r>
              <w:r w:rsidRPr="0056620E" w:rsidDel="00BD302E">
                <w:rPr>
                  <w:rFonts w:ascii="Courier New" w:hAnsi="Courier New" w:cs="Courier New"/>
                  <w:color w:val="FF3835"/>
                  <w:sz w:val="18"/>
                  <w:szCs w:val="18"/>
                  <w:lang w:eastAsia="fi-FI"/>
                </w:rPr>
                <w:delText>displayName</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color w:val="1A2E39"/>
                  <w:sz w:val="18"/>
                  <w:szCs w:val="18"/>
                  <w:lang w:eastAsia="fi-FI"/>
                </w:rPr>
                <w:delText>Anamnestiset tiedot</w:delText>
              </w:r>
              <w:r w:rsidRPr="0056620E" w:rsidDel="00BD302E">
                <w:rPr>
                  <w:rFonts w:ascii="Courier New" w:hAnsi="Courier New" w:cs="Courier New"/>
                  <w:color w:val="3A37FF"/>
                  <w:sz w:val="18"/>
                  <w:szCs w:val="18"/>
                  <w:lang w:eastAsia="fi-FI"/>
                </w:rPr>
                <w:delText>"&gt;</w:delText>
              </w:r>
              <w:bookmarkStart w:id="3061" w:name="_Toc428350302"/>
              <w:bookmarkEnd w:id="3061"/>
            </w:del>
          </w:p>
          <w:p w14:paraId="5DFF9AC0" w14:textId="77777777" w:rsidR="005F5456" w:rsidRPr="0056620E" w:rsidDel="00BD302E" w:rsidRDefault="005F5456" w:rsidP="004F7283">
            <w:pPr>
              <w:autoSpaceDE w:val="0"/>
              <w:autoSpaceDN w:val="0"/>
              <w:adjustRightInd w:val="0"/>
              <w:ind w:left="1420"/>
              <w:jc w:val="left"/>
              <w:rPr>
                <w:del w:id="3062" w:author="Tekijä"/>
                <w:rFonts w:ascii="Courier New" w:hAnsi="Courier New" w:cs="Courier New"/>
                <w:color w:val="3A37FF"/>
                <w:sz w:val="18"/>
                <w:szCs w:val="18"/>
                <w:lang w:eastAsia="fi-FI"/>
              </w:rPr>
            </w:pPr>
            <w:del w:id="3063" w:author="Tekijä">
              <w:r w:rsidRPr="0056620E" w:rsidDel="00BD302E">
                <w:rPr>
                  <w:rFonts w:ascii="Courier New" w:hAnsi="Courier New" w:cs="Courier New"/>
                  <w:color w:val="3A37FF"/>
                  <w:sz w:val="18"/>
                  <w:szCs w:val="18"/>
                  <w:lang w:eastAsia="fi-FI"/>
                </w:rPr>
                <w:delText>&lt;</w:delText>
              </w:r>
              <w:r w:rsidRPr="0056620E" w:rsidDel="00BD302E">
                <w:rPr>
                  <w:rFonts w:ascii="Courier New" w:hAnsi="Courier New" w:cs="Courier New"/>
                  <w:color w:val="942334"/>
                  <w:sz w:val="18"/>
                  <w:szCs w:val="18"/>
                  <w:lang w:eastAsia="fi-FI"/>
                </w:rPr>
                <w:delText>originalText</w:delText>
              </w:r>
              <w:r w:rsidRPr="0056620E" w:rsidDel="00BD302E">
                <w:rPr>
                  <w:rFonts w:ascii="Courier New" w:hAnsi="Courier New" w:cs="Courier New"/>
                  <w:color w:val="3A37FF"/>
                  <w:sz w:val="18"/>
                  <w:szCs w:val="18"/>
                  <w:lang w:eastAsia="fi-FI"/>
                </w:rPr>
                <w:delText>&gt;</w:delText>
              </w:r>
              <w:r w:rsidRPr="0056620E" w:rsidDel="00BD302E">
                <w:rPr>
                  <w:rFonts w:ascii="Courier New" w:hAnsi="Courier New" w:cs="Courier New"/>
                  <w:color w:val="383739"/>
                  <w:sz w:val="18"/>
                  <w:szCs w:val="18"/>
                  <w:lang w:eastAsia="fi-FI"/>
                </w:rPr>
                <w:delText>Anamnestiset tiedot</w:delText>
              </w:r>
              <w:r w:rsidRPr="0056620E" w:rsidDel="00BD302E">
                <w:rPr>
                  <w:rFonts w:ascii="Courier New" w:hAnsi="Courier New" w:cs="Courier New"/>
                  <w:color w:val="3A37FF"/>
                  <w:sz w:val="18"/>
                  <w:szCs w:val="18"/>
                  <w:lang w:eastAsia="fi-FI"/>
                </w:rPr>
                <w:delText>&lt;/</w:delText>
              </w:r>
              <w:r w:rsidRPr="0056620E" w:rsidDel="00BD302E">
                <w:rPr>
                  <w:rFonts w:ascii="Courier New" w:hAnsi="Courier New" w:cs="Courier New"/>
                  <w:color w:val="942334"/>
                  <w:sz w:val="18"/>
                  <w:szCs w:val="18"/>
                  <w:lang w:eastAsia="fi-FI"/>
                </w:rPr>
                <w:delText>originalText</w:delText>
              </w:r>
              <w:r w:rsidRPr="0056620E" w:rsidDel="00BD302E">
                <w:rPr>
                  <w:rFonts w:ascii="Courier New" w:hAnsi="Courier New" w:cs="Courier New"/>
                  <w:color w:val="3A37FF"/>
                  <w:sz w:val="18"/>
                  <w:szCs w:val="18"/>
                  <w:lang w:eastAsia="fi-FI"/>
                </w:rPr>
                <w:delText>&gt;</w:delText>
              </w:r>
              <w:bookmarkStart w:id="3064" w:name="_Toc428350303"/>
              <w:bookmarkEnd w:id="3064"/>
            </w:del>
          </w:p>
          <w:p w14:paraId="31E0ABBD" w14:textId="77777777" w:rsidR="005F5456" w:rsidRPr="0056620E" w:rsidDel="00BD302E" w:rsidRDefault="005F5456" w:rsidP="004F7283">
            <w:pPr>
              <w:autoSpaceDE w:val="0"/>
              <w:autoSpaceDN w:val="0"/>
              <w:adjustRightInd w:val="0"/>
              <w:ind w:left="1136"/>
              <w:jc w:val="left"/>
              <w:rPr>
                <w:del w:id="3065" w:author="Tekijä"/>
                <w:rFonts w:ascii="Courier New" w:hAnsi="Courier New" w:cs="Courier New"/>
                <w:color w:val="3A37FF"/>
                <w:sz w:val="18"/>
                <w:szCs w:val="18"/>
                <w:lang w:eastAsia="fi-FI"/>
              </w:rPr>
            </w:pPr>
            <w:del w:id="3066" w:author="Tekijä">
              <w:r w:rsidRPr="0056620E" w:rsidDel="00BD302E">
                <w:rPr>
                  <w:rFonts w:ascii="Courier New" w:hAnsi="Courier New" w:cs="Courier New"/>
                  <w:color w:val="3A37FF"/>
                  <w:sz w:val="18"/>
                  <w:szCs w:val="18"/>
                  <w:lang w:eastAsia="fi-FI"/>
                </w:rPr>
                <w:delText>&lt;/</w:delText>
              </w:r>
              <w:r w:rsidRPr="0056620E" w:rsidDel="00BD302E">
                <w:rPr>
                  <w:rFonts w:ascii="Courier New" w:hAnsi="Courier New" w:cs="Courier New"/>
                  <w:color w:val="942334"/>
                  <w:sz w:val="18"/>
                  <w:szCs w:val="18"/>
                  <w:lang w:eastAsia="fi-FI"/>
                </w:rPr>
                <w:delText>code</w:delText>
              </w:r>
              <w:r w:rsidRPr="0056620E" w:rsidDel="00BD302E">
                <w:rPr>
                  <w:rFonts w:ascii="Courier New" w:hAnsi="Courier New" w:cs="Courier New"/>
                  <w:color w:val="3A37FF"/>
                  <w:sz w:val="18"/>
                  <w:szCs w:val="18"/>
                  <w:lang w:eastAsia="fi-FI"/>
                </w:rPr>
                <w:delText>&gt;</w:delText>
              </w:r>
              <w:bookmarkStart w:id="3067" w:name="_Toc428350304"/>
              <w:bookmarkEnd w:id="3067"/>
            </w:del>
          </w:p>
          <w:p w14:paraId="13295265" w14:textId="77777777" w:rsidR="005F5456" w:rsidRPr="0056620E" w:rsidDel="00BD302E" w:rsidRDefault="005F5456" w:rsidP="004F7283">
            <w:pPr>
              <w:autoSpaceDE w:val="0"/>
              <w:autoSpaceDN w:val="0"/>
              <w:adjustRightInd w:val="0"/>
              <w:ind w:left="1136"/>
              <w:jc w:val="left"/>
              <w:rPr>
                <w:del w:id="3068" w:author="Tekijä"/>
                <w:rFonts w:ascii="Courier New" w:hAnsi="Courier New" w:cs="Courier New"/>
                <w:color w:val="3A37FF"/>
                <w:sz w:val="18"/>
                <w:szCs w:val="18"/>
                <w:lang w:eastAsia="fi-FI"/>
              </w:rPr>
            </w:pPr>
            <w:del w:id="3069" w:author="Tekijä">
              <w:r w:rsidRPr="0056620E" w:rsidDel="00BD302E">
                <w:rPr>
                  <w:rFonts w:ascii="Courier New" w:hAnsi="Courier New" w:cs="Courier New"/>
                  <w:color w:val="3A37FF"/>
                  <w:sz w:val="18"/>
                  <w:szCs w:val="18"/>
                  <w:lang w:eastAsia="fi-FI"/>
                </w:rPr>
                <w:delText>&lt;</w:delText>
              </w:r>
              <w:r w:rsidRPr="0056620E" w:rsidDel="00BD302E">
                <w:rPr>
                  <w:rFonts w:ascii="Courier New" w:hAnsi="Courier New" w:cs="Courier New"/>
                  <w:color w:val="942334"/>
                  <w:sz w:val="18"/>
                  <w:szCs w:val="18"/>
                  <w:lang w:eastAsia="fi-FI"/>
                </w:rPr>
                <w:delText>text</w:delText>
              </w:r>
              <w:r w:rsidRPr="0056620E" w:rsidDel="00BD302E">
                <w:rPr>
                  <w:rFonts w:ascii="Courier New" w:hAnsi="Courier New" w:cs="Courier New"/>
                  <w:color w:val="3A37FF"/>
                  <w:sz w:val="18"/>
                  <w:szCs w:val="18"/>
                  <w:lang w:eastAsia="fi-FI"/>
                </w:rPr>
                <w:delText>&gt;</w:delText>
              </w:r>
              <w:bookmarkStart w:id="3070" w:name="_Toc428350305"/>
              <w:bookmarkEnd w:id="3070"/>
            </w:del>
          </w:p>
          <w:p w14:paraId="334AB346" w14:textId="77777777" w:rsidR="005F5456" w:rsidRPr="0056620E" w:rsidDel="00BD302E" w:rsidRDefault="005F5456" w:rsidP="004F7283">
            <w:pPr>
              <w:autoSpaceDE w:val="0"/>
              <w:autoSpaceDN w:val="0"/>
              <w:adjustRightInd w:val="0"/>
              <w:ind w:left="1420"/>
              <w:jc w:val="left"/>
              <w:rPr>
                <w:del w:id="3071" w:author="Tekijä"/>
                <w:rFonts w:ascii="Courier New" w:hAnsi="Courier New" w:cs="Courier New"/>
                <w:color w:val="3A37FF"/>
                <w:sz w:val="18"/>
                <w:szCs w:val="18"/>
                <w:lang w:eastAsia="fi-FI"/>
              </w:rPr>
            </w:pPr>
            <w:del w:id="3072" w:author="Tekijä">
              <w:r w:rsidRPr="0056620E" w:rsidDel="00BD302E">
                <w:rPr>
                  <w:rFonts w:ascii="Courier New" w:hAnsi="Courier New" w:cs="Courier New"/>
                  <w:color w:val="3A37FF"/>
                  <w:sz w:val="18"/>
                  <w:szCs w:val="18"/>
                  <w:lang w:eastAsia="fi-FI"/>
                </w:rPr>
                <w:delText>&lt;</w:delText>
              </w:r>
              <w:r w:rsidRPr="0056620E" w:rsidDel="00BD302E">
                <w:rPr>
                  <w:rFonts w:ascii="Courier New" w:hAnsi="Courier New" w:cs="Courier New"/>
                  <w:color w:val="942334"/>
                  <w:sz w:val="18"/>
                  <w:szCs w:val="18"/>
                  <w:lang w:eastAsia="fi-FI"/>
                </w:rPr>
                <w:delText>reference</w:delText>
              </w:r>
              <w:r w:rsidRPr="0056620E" w:rsidDel="00BD302E">
                <w:rPr>
                  <w:rFonts w:ascii="Courier New" w:hAnsi="Courier New" w:cs="Courier New"/>
                  <w:i/>
                  <w:iCs/>
                  <w:color w:val="308D85"/>
                  <w:sz w:val="18"/>
                  <w:szCs w:val="18"/>
                  <w:lang w:eastAsia="fi-FI"/>
                </w:rPr>
                <w:delText xml:space="preserve"> </w:delText>
              </w:r>
              <w:r w:rsidRPr="0056620E" w:rsidDel="00BD302E">
                <w:rPr>
                  <w:rFonts w:ascii="Courier New" w:hAnsi="Courier New" w:cs="Courier New"/>
                  <w:color w:val="FF3835"/>
                  <w:sz w:val="18"/>
                  <w:szCs w:val="18"/>
                  <w:lang w:eastAsia="fi-FI"/>
                </w:rPr>
                <w:delText>value</w:delText>
              </w:r>
              <w:r w:rsidRPr="0056620E" w:rsidDel="00BD302E">
                <w:rPr>
                  <w:rFonts w:ascii="Courier New" w:hAnsi="Courier New" w:cs="Courier New"/>
                  <w:color w:val="3A37FF"/>
                  <w:sz w:val="18"/>
                  <w:szCs w:val="18"/>
                  <w:lang w:eastAsia="fi-FI"/>
                </w:rPr>
                <w:delText>="</w:delText>
              </w:r>
              <w:r w:rsidRPr="0056620E" w:rsidDel="00BD302E">
                <w:rPr>
                  <w:rFonts w:ascii="Courier New" w:hAnsi="Courier New" w:cs="Courier New"/>
                  <w:color w:val="1A2E39"/>
                  <w:sz w:val="18"/>
                  <w:szCs w:val="18"/>
                  <w:lang w:eastAsia="fi-FI"/>
                </w:rPr>
                <w:delText>#OID1.2.246.10.1234567.14.2013.123.5.2.3</w:delText>
              </w:r>
              <w:r w:rsidRPr="0056620E" w:rsidDel="00BD302E">
                <w:rPr>
                  <w:rFonts w:ascii="Courier New" w:hAnsi="Courier New" w:cs="Courier New"/>
                  <w:color w:val="3A37FF"/>
                  <w:sz w:val="18"/>
                  <w:szCs w:val="18"/>
                  <w:lang w:eastAsia="fi-FI"/>
                </w:rPr>
                <w:delText>"/&gt;</w:delText>
              </w:r>
              <w:bookmarkStart w:id="3073" w:name="_Toc428350306"/>
              <w:bookmarkEnd w:id="3073"/>
            </w:del>
          </w:p>
          <w:p w14:paraId="53CC6250" w14:textId="77777777" w:rsidR="005F5456" w:rsidRPr="0056620E" w:rsidDel="00BD302E" w:rsidRDefault="005F5456" w:rsidP="004F7283">
            <w:pPr>
              <w:autoSpaceDE w:val="0"/>
              <w:autoSpaceDN w:val="0"/>
              <w:adjustRightInd w:val="0"/>
              <w:ind w:left="1136"/>
              <w:jc w:val="left"/>
              <w:rPr>
                <w:del w:id="3074" w:author="Tekijä"/>
                <w:rFonts w:ascii="Courier New" w:hAnsi="Courier New" w:cs="Courier New"/>
                <w:color w:val="3A37FF"/>
                <w:sz w:val="18"/>
                <w:szCs w:val="18"/>
                <w:lang w:eastAsia="fi-FI"/>
              </w:rPr>
            </w:pPr>
            <w:del w:id="3075" w:author="Tekijä">
              <w:r w:rsidRPr="0056620E" w:rsidDel="00BD302E">
                <w:rPr>
                  <w:rFonts w:ascii="Courier New" w:hAnsi="Courier New" w:cs="Courier New"/>
                  <w:color w:val="3A37FF"/>
                  <w:sz w:val="18"/>
                  <w:szCs w:val="18"/>
                  <w:lang w:eastAsia="fi-FI"/>
                </w:rPr>
                <w:delText>&lt;/</w:delText>
              </w:r>
              <w:r w:rsidRPr="0056620E" w:rsidDel="00BD302E">
                <w:rPr>
                  <w:rFonts w:ascii="Courier New" w:hAnsi="Courier New" w:cs="Courier New"/>
                  <w:color w:val="942334"/>
                  <w:sz w:val="18"/>
                  <w:szCs w:val="18"/>
                  <w:lang w:eastAsia="fi-FI"/>
                </w:rPr>
                <w:delText>text</w:delText>
              </w:r>
              <w:r w:rsidRPr="0056620E" w:rsidDel="00BD302E">
                <w:rPr>
                  <w:rFonts w:ascii="Courier New" w:hAnsi="Courier New" w:cs="Courier New"/>
                  <w:color w:val="3A37FF"/>
                  <w:sz w:val="18"/>
                  <w:szCs w:val="18"/>
                  <w:lang w:eastAsia="fi-FI"/>
                </w:rPr>
                <w:delText>&gt;</w:delText>
              </w:r>
              <w:bookmarkStart w:id="3076" w:name="_Toc428350307"/>
              <w:bookmarkEnd w:id="3076"/>
            </w:del>
          </w:p>
          <w:p w14:paraId="62E487C1" w14:textId="77777777" w:rsidR="005F5456" w:rsidRPr="004F7283" w:rsidDel="00BD302E" w:rsidRDefault="005F5456" w:rsidP="004F7283">
            <w:pPr>
              <w:autoSpaceDE w:val="0"/>
              <w:autoSpaceDN w:val="0"/>
              <w:adjustRightInd w:val="0"/>
              <w:ind w:left="1136"/>
              <w:jc w:val="left"/>
              <w:rPr>
                <w:del w:id="3077" w:author="Tekijä"/>
                <w:rFonts w:ascii="Courier New" w:hAnsi="Courier New" w:cs="Courier New"/>
                <w:color w:val="3A37FF"/>
                <w:sz w:val="18"/>
                <w:szCs w:val="18"/>
                <w:lang w:eastAsia="fi-FI"/>
              </w:rPr>
            </w:pPr>
            <w:del w:id="3078" w:author="Tekijä">
              <w:r w:rsidRPr="004F7283" w:rsidDel="00BD302E">
                <w:rPr>
                  <w:rFonts w:ascii="Courier New" w:hAnsi="Courier New" w:cs="Courier New"/>
                  <w:color w:val="3A37FF"/>
                  <w:sz w:val="18"/>
                  <w:szCs w:val="18"/>
                  <w:lang w:eastAsia="fi-FI"/>
                </w:rPr>
                <w:delText>&lt;</w:delText>
              </w:r>
              <w:r w:rsidRPr="004F7283" w:rsidDel="00BD302E">
                <w:rPr>
                  <w:rFonts w:ascii="Courier New" w:hAnsi="Courier New" w:cs="Courier New"/>
                  <w:color w:val="942334"/>
                  <w:sz w:val="18"/>
                  <w:szCs w:val="18"/>
                  <w:lang w:eastAsia="fi-FI"/>
                </w:rPr>
                <w:delText>value</w:delText>
              </w:r>
              <w:r w:rsidRPr="004F7283" w:rsidDel="00BD302E">
                <w:rPr>
                  <w:rFonts w:ascii="Courier New" w:hAnsi="Courier New" w:cs="Courier New"/>
                  <w:i/>
                  <w:iCs/>
                  <w:color w:val="308D85"/>
                  <w:sz w:val="18"/>
                  <w:szCs w:val="18"/>
                  <w:lang w:eastAsia="fi-FI"/>
                </w:rPr>
                <w:delText xml:space="preserve"> </w:delText>
              </w:r>
              <w:r w:rsidRPr="004F7283" w:rsidDel="00BD302E">
                <w:rPr>
                  <w:rFonts w:ascii="Courier New" w:hAnsi="Courier New" w:cs="Courier New"/>
                  <w:color w:val="FF3835"/>
                  <w:sz w:val="18"/>
                  <w:szCs w:val="18"/>
                  <w:lang w:eastAsia="fi-FI"/>
                </w:rPr>
                <w:delText>xsi:type</w:delText>
              </w:r>
              <w:r w:rsidRPr="004F7283" w:rsidDel="00BD302E">
                <w:rPr>
                  <w:rFonts w:ascii="Courier New" w:hAnsi="Courier New" w:cs="Courier New"/>
                  <w:color w:val="3A37FF"/>
                  <w:sz w:val="18"/>
                  <w:szCs w:val="18"/>
                  <w:lang w:eastAsia="fi-FI"/>
                </w:rPr>
                <w:delText>="</w:delText>
              </w:r>
              <w:r w:rsidRPr="004F7283" w:rsidDel="00BD302E">
                <w:rPr>
                  <w:rFonts w:ascii="Courier New" w:hAnsi="Courier New" w:cs="Courier New"/>
                  <w:color w:val="1A2E39"/>
                  <w:sz w:val="18"/>
                  <w:szCs w:val="18"/>
                  <w:lang w:eastAsia="fi-FI"/>
                </w:rPr>
                <w:delText>ED</w:delText>
              </w:r>
              <w:r w:rsidRPr="004F7283" w:rsidDel="00BD302E">
                <w:rPr>
                  <w:rFonts w:ascii="Courier New" w:hAnsi="Courier New" w:cs="Courier New"/>
                  <w:color w:val="3A37FF"/>
                  <w:sz w:val="18"/>
                  <w:szCs w:val="18"/>
                  <w:lang w:eastAsia="fi-FI"/>
                </w:rPr>
                <w:delText>"&gt;</w:delText>
              </w:r>
              <w:r w:rsidRPr="004F7283" w:rsidDel="00BD302E">
                <w:rPr>
                  <w:rFonts w:ascii="Courier New" w:hAnsi="Courier New" w:cs="Courier New"/>
                  <w:color w:val="383739"/>
                  <w:sz w:val="18"/>
                  <w:szCs w:val="18"/>
                  <w:lang w:eastAsia="fi-FI"/>
                </w:rPr>
                <w:delText>Potilas on oireeton</w:delText>
              </w:r>
              <w:r w:rsidRPr="004F7283" w:rsidDel="00BD302E">
                <w:rPr>
                  <w:rFonts w:ascii="Courier New" w:hAnsi="Courier New" w:cs="Courier New"/>
                  <w:color w:val="3A37FF"/>
                  <w:sz w:val="18"/>
                  <w:szCs w:val="18"/>
                  <w:lang w:eastAsia="fi-FI"/>
                </w:rPr>
                <w:delText>&lt;/</w:delText>
              </w:r>
              <w:r w:rsidRPr="004F7283" w:rsidDel="00BD302E">
                <w:rPr>
                  <w:rFonts w:ascii="Courier New" w:hAnsi="Courier New" w:cs="Courier New"/>
                  <w:color w:val="942334"/>
                  <w:sz w:val="18"/>
                  <w:szCs w:val="18"/>
                  <w:lang w:eastAsia="fi-FI"/>
                </w:rPr>
                <w:delText>value</w:delText>
              </w:r>
              <w:r w:rsidRPr="004F7283" w:rsidDel="00BD302E">
                <w:rPr>
                  <w:rFonts w:ascii="Courier New" w:hAnsi="Courier New" w:cs="Courier New"/>
                  <w:color w:val="3A37FF"/>
                  <w:sz w:val="18"/>
                  <w:szCs w:val="18"/>
                  <w:lang w:eastAsia="fi-FI"/>
                </w:rPr>
                <w:delText>&gt;</w:delText>
              </w:r>
              <w:bookmarkStart w:id="3079" w:name="_Toc428350308"/>
              <w:bookmarkEnd w:id="3079"/>
            </w:del>
          </w:p>
          <w:p w14:paraId="7438D824" w14:textId="77777777" w:rsidR="005F5456" w:rsidRPr="0056620E" w:rsidDel="00BD302E" w:rsidRDefault="005F5456" w:rsidP="004F7283">
            <w:pPr>
              <w:autoSpaceDE w:val="0"/>
              <w:autoSpaceDN w:val="0"/>
              <w:adjustRightInd w:val="0"/>
              <w:ind w:left="852"/>
              <w:jc w:val="left"/>
              <w:rPr>
                <w:del w:id="3080" w:author="Tekijä"/>
                <w:rFonts w:ascii="Courier New" w:hAnsi="Courier New" w:cs="Courier New"/>
                <w:color w:val="3A37FF"/>
                <w:sz w:val="18"/>
                <w:szCs w:val="18"/>
                <w:lang w:eastAsia="fi-FI"/>
              </w:rPr>
            </w:pPr>
            <w:del w:id="3081" w:author="Tekijä">
              <w:r w:rsidRPr="0056620E" w:rsidDel="00BD302E">
                <w:rPr>
                  <w:rFonts w:ascii="Courier New" w:hAnsi="Courier New" w:cs="Courier New"/>
                  <w:color w:val="3A37FF"/>
                  <w:sz w:val="18"/>
                  <w:szCs w:val="18"/>
                  <w:lang w:eastAsia="fi-FI"/>
                </w:rPr>
                <w:delText>&lt;/</w:delText>
              </w:r>
              <w:r w:rsidRPr="0056620E" w:rsidDel="00BD302E">
                <w:rPr>
                  <w:rFonts w:ascii="Courier New" w:hAnsi="Courier New" w:cs="Courier New"/>
                  <w:color w:val="942334"/>
                  <w:sz w:val="18"/>
                  <w:szCs w:val="18"/>
                  <w:lang w:eastAsia="fi-FI"/>
                </w:rPr>
                <w:delText>observation</w:delText>
              </w:r>
              <w:r w:rsidRPr="0056620E" w:rsidDel="00BD302E">
                <w:rPr>
                  <w:rFonts w:ascii="Courier New" w:hAnsi="Courier New" w:cs="Courier New"/>
                  <w:color w:val="3A37FF"/>
                  <w:sz w:val="18"/>
                  <w:szCs w:val="18"/>
                  <w:lang w:eastAsia="fi-FI"/>
                </w:rPr>
                <w:delText>&gt;</w:delText>
              </w:r>
              <w:bookmarkStart w:id="3082" w:name="_Toc428350309"/>
              <w:bookmarkEnd w:id="3082"/>
            </w:del>
          </w:p>
          <w:p w14:paraId="43C8E5E6" w14:textId="77777777" w:rsidR="005F5456" w:rsidRPr="0056620E" w:rsidDel="00BD302E" w:rsidRDefault="005F5456" w:rsidP="004F7283">
            <w:pPr>
              <w:autoSpaceDE w:val="0"/>
              <w:autoSpaceDN w:val="0"/>
              <w:adjustRightInd w:val="0"/>
              <w:ind w:left="568"/>
              <w:jc w:val="left"/>
              <w:rPr>
                <w:del w:id="3083" w:author="Tekijä"/>
                <w:rFonts w:ascii="Courier New" w:hAnsi="Courier New" w:cs="Courier New"/>
                <w:color w:val="3A37FF"/>
                <w:sz w:val="18"/>
                <w:szCs w:val="18"/>
                <w:lang w:eastAsia="fi-FI"/>
              </w:rPr>
            </w:pPr>
            <w:del w:id="3084" w:author="Tekijä">
              <w:r w:rsidRPr="0056620E" w:rsidDel="00BD302E">
                <w:rPr>
                  <w:rFonts w:ascii="Courier New" w:hAnsi="Courier New" w:cs="Courier New"/>
                  <w:color w:val="3A37FF"/>
                  <w:sz w:val="18"/>
                  <w:szCs w:val="18"/>
                  <w:lang w:eastAsia="fi-FI"/>
                </w:rPr>
                <w:delText>&lt;/</w:delText>
              </w:r>
              <w:r w:rsidRPr="0056620E" w:rsidDel="00BD302E">
                <w:rPr>
                  <w:rFonts w:ascii="Courier New" w:hAnsi="Courier New" w:cs="Courier New"/>
                  <w:color w:val="942334"/>
                  <w:sz w:val="18"/>
                  <w:szCs w:val="18"/>
                  <w:lang w:eastAsia="fi-FI"/>
                </w:rPr>
                <w:delText>entryRelationship</w:delText>
              </w:r>
              <w:r w:rsidRPr="0056620E" w:rsidDel="00BD302E">
                <w:rPr>
                  <w:rFonts w:ascii="Courier New" w:hAnsi="Courier New" w:cs="Courier New"/>
                  <w:color w:val="3A37FF"/>
                  <w:sz w:val="18"/>
                  <w:szCs w:val="18"/>
                  <w:lang w:eastAsia="fi-FI"/>
                </w:rPr>
                <w:delText>&gt;</w:delText>
              </w:r>
              <w:bookmarkStart w:id="3085" w:name="_Toc428350310"/>
              <w:bookmarkEnd w:id="3085"/>
            </w:del>
          </w:p>
          <w:p w14:paraId="0D28761C" w14:textId="77777777" w:rsidR="005F5456" w:rsidRPr="0056620E" w:rsidDel="00BD302E" w:rsidRDefault="005F5456" w:rsidP="004F7283">
            <w:pPr>
              <w:autoSpaceDE w:val="0"/>
              <w:autoSpaceDN w:val="0"/>
              <w:adjustRightInd w:val="0"/>
              <w:ind w:left="284"/>
              <w:jc w:val="left"/>
              <w:rPr>
                <w:del w:id="3086" w:author="Tekijä"/>
                <w:rFonts w:ascii="Courier New" w:hAnsi="Courier New" w:cs="Courier New"/>
                <w:color w:val="3A37FF"/>
                <w:sz w:val="18"/>
                <w:szCs w:val="18"/>
                <w:lang w:eastAsia="fi-FI"/>
              </w:rPr>
            </w:pPr>
            <w:del w:id="3087" w:author="Tekijä">
              <w:r w:rsidRPr="0056620E" w:rsidDel="00BD302E">
                <w:rPr>
                  <w:rFonts w:ascii="Courier New" w:hAnsi="Courier New" w:cs="Courier New"/>
                  <w:color w:val="3A37FF"/>
                  <w:sz w:val="18"/>
                  <w:szCs w:val="18"/>
                  <w:lang w:eastAsia="fi-FI"/>
                </w:rPr>
                <w:delText>&lt;/</w:delText>
              </w:r>
              <w:r w:rsidRPr="0056620E" w:rsidDel="00BD302E">
                <w:rPr>
                  <w:rFonts w:ascii="Courier New" w:hAnsi="Courier New" w:cs="Courier New"/>
                  <w:color w:val="942334"/>
                  <w:sz w:val="18"/>
                  <w:szCs w:val="18"/>
                  <w:lang w:eastAsia="fi-FI"/>
                </w:rPr>
                <w:delText>observation</w:delText>
              </w:r>
              <w:r w:rsidRPr="0056620E" w:rsidDel="00BD302E">
                <w:rPr>
                  <w:rFonts w:ascii="Courier New" w:hAnsi="Courier New" w:cs="Courier New"/>
                  <w:color w:val="3A37FF"/>
                  <w:sz w:val="18"/>
                  <w:szCs w:val="18"/>
                  <w:lang w:eastAsia="fi-FI"/>
                </w:rPr>
                <w:delText>&gt;</w:delText>
              </w:r>
              <w:bookmarkStart w:id="3088" w:name="_Toc428350311"/>
              <w:bookmarkEnd w:id="3088"/>
            </w:del>
          </w:p>
          <w:p w14:paraId="6447C392" w14:textId="77777777" w:rsidR="005F5456" w:rsidRPr="0056620E" w:rsidDel="00BD302E" w:rsidRDefault="005F5456" w:rsidP="00E257CB">
            <w:pPr>
              <w:autoSpaceDE w:val="0"/>
              <w:autoSpaceDN w:val="0"/>
              <w:adjustRightInd w:val="0"/>
              <w:jc w:val="left"/>
              <w:rPr>
                <w:del w:id="3089" w:author="Tekijä"/>
                <w:rFonts w:ascii="Courier New" w:hAnsi="Courier New" w:cs="Courier New"/>
                <w:color w:val="3A37FF"/>
                <w:sz w:val="20"/>
                <w:lang w:eastAsia="fi-FI"/>
              </w:rPr>
            </w:pPr>
            <w:del w:id="3090" w:author="Tekijä">
              <w:r w:rsidRPr="0056620E" w:rsidDel="00BD302E">
                <w:rPr>
                  <w:rFonts w:ascii="Courier New" w:hAnsi="Courier New" w:cs="Courier New"/>
                  <w:color w:val="3A37FF"/>
                  <w:sz w:val="18"/>
                  <w:szCs w:val="18"/>
                  <w:lang w:eastAsia="fi-FI"/>
                </w:rPr>
                <w:delText>&lt;/</w:delText>
              </w:r>
              <w:r w:rsidRPr="0056620E" w:rsidDel="00BD302E">
                <w:rPr>
                  <w:rFonts w:ascii="Courier New" w:hAnsi="Courier New" w:cs="Courier New"/>
                  <w:color w:val="942334"/>
                  <w:sz w:val="18"/>
                  <w:szCs w:val="18"/>
                  <w:lang w:eastAsia="fi-FI"/>
                </w:rPr>
                <w:delText>entry</w:delText>
              </w:r>
              <w:r w:rsidRPr="0056620E" w:rsidDel="00BD302E">
                <w:rPr>
                  <w:rFonts w:ascii="Courier New" w:hAnsi="Courier New" w:cs="Courier New"/>
                  <w:color w:val="3A37FF"/>
                  <w:sz w:val="18"/>
                  <w:szCs w:val="18"/>
                  <w:lang w:eastAsia="fi-FI"/>
                </w:rPr>
                <w:delText>&gt;</w:delText>
              </w:r>
              <w:bookmarkStart w:id="3091" w:name="_Toc428350312"/>
              <w:bookmarkEnd w:id="3091"/>
            </w:del>
          </w:p>
        </w:tc>
        <w:bookmarkStart w:id="3092" w:name="_Toc428350313"/>
        <w:bookmarkEnd w:id="3092"/>
      </w:tr>
    </w:tbl>
    <w:p w14:paraId="56324E51" w14:textId="77777777" w:rsidR="00440F8E" w:rsidRPr="00415998" w:rsidDel="00BD302E" w:rsidRDefault="00440F8E" w:rsidP="002266EB">
      <w:pPr>
        <w:autoSpaceDE w:val="0"/>
        <w:autoSpaceDN w:val="0"/>
        <w:adjustRightInd w:val="0"/>
        <w:jc w:val="left"/>
        <w:rPr>
          <w:del w:id="3093" w:author="Tekijä"/>
          <w:lang w:val="en-US"/>
        </w:rPr>
      </w:pPr>
      <w:bookmarkStart w:id="3094" w:name="_Toc428350314"/>
      <w:bookmarkEnd w:id="3094"/>
    </w:p>
    <w:p w14:paraId="62F36DA3" w14:textId="77777777" w:rsidR="00F16B26" w:rsidRDefault="00F16B26" w:rsidP="008E33EF">
      <w:pPr>
        <w:pStyle w:val="Otsikko2"/>
      </w:pPr>
      <w:bookmarkStart w:id="3095" w:name="_Toc436732646"/>
      <w:r>
        <w:t>Toimenpiteet</w:t>
      </w:r>
      <w:bookmarkEnd w:id="3095"/>
    </w:p>
    <w:p w14:paraId="2FC1FBDB" w14:textId="77777777" w:rsidR="002266EB" w:rsidRDefault="002266EB" w:rsidP="002266EB">
      <w:r w:rsidRPr="002266EB">
        <w:t>Toimenpiteet käsittävät toimenpiteiden nimet, toimenpidekertomuksen</w:t>
      </w:r>
      <w:r>
        <w:t xml:space="preserve"> </w:t>
      </w:r>
      <w:r w:rsidRPr="002266EB">
        <w:t>sekä mahdolliset komplika</w:t>
      </w:r>
      <w:r w:rsidRPr="002266EB">
        <w:t>a</w:t>
      </w:r>
      <w:r w:rsidRPr="002266EB">
        <w:t xml:space="preserve">tiot. </w:t>
      </w:r>
      <w:r w:rsidRPr="00233880">
        <w:t>Tietoja hyödynnetään tehtyjen toimenpiteiden sekä komplikaatioiden tarkastelussa. Suun te</w:t>
      </w:r>
      <w:r w:rsidRPr="00233880">
        <w:t>r</w:t>
      </w:r>
      <w:r w:rsidRPr="00233880">
        <w:t xml:space="preserve">veydenhuollossa toimenpiteiden kirjaamisessa käytetään </w:t>
      </w:r>
      <w:r w:rsidR="00AA76DE" w:rsidRPr="00233880">
        <w:t xml:space="preserve">THL - Suun terveydenhuollon </w:t>
      </w:r>
      <w:r w:rsidRPr="00233880">
        <w:t>toimenpid</w:t>
      </w:r>
      <w:r w:rsidRPr="00233880">
        <w:t>e</w:t>
      </w:r>
      <w:r w:rsidRPr="00233880">
        <w:t>luokitusta. Toimenpiteisiin</w:t>
      </w:r>
      <w:r w:rsidRPr="002266EB">
        <w:t xml:space="preserve"> voidaan liittää hoitosuosituksia</w:t>
      </w:r>
      <w:r>
        <w:t xml:space="preserve"> </w:t>
      </w:r>
      <w:r w:rsidRPr="002266EB">
        <w:t>ja hoitoketjujen o</w:t>
      </w:r>
      <w:r w:rsidRPr="002266EB">
        <w:t>h</w:t>
      </w:r>
      <w:r w:rsidRPr="002266EB">
        <w:t>jantaa.</w:t>
      </w:r>
      <w:r w:rsidR="004530C5">
        <w:t xml:space="preserve"> [1]</w:t>
      </w:r>
    </w:p>
    <w:p w14:paraId="3FE7BAC7" w14:textId="77777777" w:rsidR="00233880" w:rsidRDefault="00233880" w:rsidP="002266EB"/>
    <w:p w14:paraId="37F5434E" w14:textId="77777777" w:rsidR="00AA76DE" w:rsidRDefault="00C421F1" w:rsidP="002266EB">
      <w:r>
        <w:t xml:space="preserve">Toimenpiteiden </w:t>
      </w:r>
      <w:del w:id="3096" w:author="Tekijä">
        <w:r w:rsidDel="00DF2838">
          <w:delText xml:space="preserve">kuvaamisessa </w:delText>
        </w:r>
      </w:del>
      <w:ins w:id="3097" w:author="Tekijä">
        <w:r w:rsidR="00DF2838">
          <w:t xml:space="preserve">toteutuksessa </w:t>
        </w:r>
      </w:ins>
      <w:r>
        <w:t xml:space="preserve">noudatetaan </w:t>
      </w:r>
      <w:r w:rsidRPr="00C421F1">
        <w:t xml:space="preserve">Kertomus ja lomakkeet </w:t>
      </w:r>
      <w:r w:rsidR="00CE0D66">
        <w:t>-</w:t>
      </w:r>
      <w:r w:rsidRPr="00C421F1">
        <w:t>opp</w:t>
      </w:r>
      <w:r w:rsidR="00CE0D66">
        <w:t>a</w:t>
      </w:r>
      <w:r w:rsidRPr="00C421F1">
        <w:t>a</w:t>
      </w:r>
      <w:r w:rsidR="00CE0D66">
        <w:t xml:space="preserve">n </w:t>
      </w:r>
      <w:r w:rsidRPr="00C421F1">
        <w:t>[8]</w:t>
      </w:r>
      <w:r w:rsidR="00CE0D66">
        <w:t xml:space="preserve"> o</w:t>
      </w:r>
      <w:r w:rsidR="00CE0D66">
        <w:t>h</w:t>
      </w:r>
      <w:r w:rsidR="00CE0D66">
        <w:t>jeistusta</w:t>
      </w:r>
      <w:r w:rsidR="00212CF7">
        <w:t xml:space="preserve"> (kohta </w:t>
      </w:r>
      <w:del w:id="3098" w:author="Tekijä">
        <w:r w:rsidR="00212CF7" w:rsidDel="00BD302E">
          <w:delText>3.2.3</w:delText>
        </w:r>
      </w:del>
      <w:ins w:id="3099" w:author="Tekijä">
        <w:r w:rsidR="00BD302E">
          <w:t>4.2</w:t>
        </w:r>
      </w:ins>
      <w:r w:rsidR="00212CF7">
        <w:t xml:space="preserve"> Toimenpiteet)</w:t>
      </w:r>
      <w:r w:rsidRPr="00C421F1">
        <w:t>.</w:t>
      </w:r>
      <w:r w:rsidR="00212CF7">
        <w:t xml:space="preserve"> </w:t>
      </w:r>
      <w:r w:rsidR="00233880" w:rsidRPr="00233880">
        <w:t>T</w:t>
      </w:r>
      <w:r w:rsidR="00233880">
        <w:t xml:space="preserve">oimenpiteiden </w:t>
      </w:r>
      <w:r w:rsidR="00233880" w:rsidRPr="00233880">
        <w:t xml:space="preserve">osalta otsikkona on </w:t>
      </w:r>
      <w:r w:rsidR="00EC1EFB">
        <w:t xml:space="preserve">esimerkiksi </w:t>
      </w:r>
      <w:r w:rsidR="00233880" w:rsidRPr="00233880">
        <w:t>A</w:t>
      </w:r>
      <w:r w:rsidR="00E6400A">
        <w:t>R/YDIN – Otsikot koodistosta ’Toimenpiteet</w:t>
      </w:r>
      <w:r w:rsidR="00233880" w:rsidRPr="00233880">
        <w:t>’, koodiarvo 5</w:t>
      </w:r>
      <w:r w:rsidR="00233880">
        <w:t>1</w:t>
      </w:r>
      <w:r w:rsidR="00EC1EFB">
        <w:t xml:space="preserve"> – toimenpiteiden tietoja voi kirjata minkä t</w:t>
      </w:r>
      <w:r w:rsidR="00EC1EFB">
        <w:t>a</w:t>
      </w:r>
      <w:r w:rsidR="00EC1EFB">
        <w:t>hansa otsikon alle</w:t>
      </w:r>
      <w:r w:rsidR="00233880" w:rsidRPr="00233880">
        <w:t>.</w:t>
      </w:r>
    </w:p>
    <w:p w14:paraId="5723C719" w14:textId="77777777" w:rsidR="00A06908" w:rsidDel="00DF2838" w:rsidRDefault="00A06908" w:rsidP="002266EB">
      <w:pPr>
        <w:rPr>
          <w:del w:id="3100" w:author="Tekijä"/>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A06908" w:rsidDel="00DF2838" w14:paraId="5D745FE3" w14:textId="77777777" w:rsidTr="0031097F">
        <w:trPr>
          <w:del w:id="3101" w:author="Tekijä"/>
        </w:trPr>
        <w:tc>
          <w:tcPr>
            <w:tcW w:w="9779" w:type="dxa"/>
            <w:tcBorders>
              <w:top w:val="single" w:sz="4" w:space="0" w:color="000000"/>
              <w:left w:val="single" w:sz="4" w:space="0" w:color="000000"/>
              <w:bottom w:val="single" w:sz="4" w:space="0" w:color="000000"/>
              <w:right w:val="single" w:sz="4" w:space="0" w:color="000000"/>
            </w:tcBorders>
            <w:hideMark/>
          </w:tcPr>
          <w:p w14:paraId="1299FA07" w14:textId="77777777" w:rsidR="000E2185" w:rsidRPr="0056620E" w:rsidDel="00DF2838" w:rsidRDefault="000E2185" w:rsidP="000E2185">
            <w:pPr>
              <w:autoSpaceDE w:val="0"/>
              <w:autoSpaceDN w:val="0"/>
              <w:adjustRightInd w:val="0"/>
              <w:jc w:val="left"/>
              <w:rPr>
                <w:del w:id="3102" w:author="Tekijä"/>
                <w:rFonts w:ascii="Courier New" w:hAnsi="Courier New" w:cs="Courier New"/>
                <w:color w:val="3A37FF"/>
                <w:sz w:val="18"/>
                <w:lang w:eastAsia="fi-FI"/>
              </w:rPr>
            </w:pPr>
            <w:del w:id="3103" w:author="Tekijä">
              <w:r w:rsidRPr="0056620E" w:rsidDel="00DF2838">
                <w:rPr>
                  <w:rFonts w:ascii="Courier New" w:hAnsi="Courier New" w:cs="Courier New"/>
                  <w:color w:val="3A37FF"/>
                  <w:sz w:val="18"/>
                  <w:lang w:eastAsia="fi-FI"/>
                </w:rPr>
                <w:delText>&lt;</w:delText>
              </w:r>
              <w:r w:rsidRPr="0056620E" w:rsidDel="00DF2838">
                <w:rPr>
                  <w:rFonts w:ascii="Courier New" w:hAnsi="Courier New" w:cs="Courier New"/>
                  <w:color w:val="942334"/>
                  <w:sz w:val="18"/>
                  <w:lang w:eastAsia="fi-FI"/>
                </w:rPr>
                <w:delText>component</w:delText>
              </w:r>
              <w:r w:rsidRPr="0056620E" w:rsidDel="00DF2838">
                <w:rPr>
                  <w:rFonts w:ascii="Courier New" w:hAnsi="Courier New" w:cs="Courier New"/>
                  <w:color w:val="3A37FF"/>
                  <w:sz w:val="18"/>
                  <w:lang w:eastAsia="fi-FI"/>
                </w:rPr>
                <w:delText>&gt;</w:delText>
              </w:r>
            </w:del>
          </w:p>
          <w:p w14:paraId="3819A042" w14:textId="77777777" w:rsidR="000E2185" w:rsidRPr="0056620E" w:rsidDel="00DF2838" w:rsidRDefault="000E2185" w:rsidP="008E33EF">
            <w:pPr>
              <w:autoSpaceDE w:val="0"/>
              <w:autoSpaceDN w:val="0"/>
              <w:adjustRightInd w:val="0"/>
              <w:ind w:left="284"/>
              <w:jc w:val="left"/>
              <w:rPr>
                <w:del w:id="3104" w:author="Tekijä"/>
                <w:rFonts w:ascii="Courier New" w:hAnsi="Courier New" w:cs="Courier New"/>
                <w:color w:val="3A37FF"/>
                <w:sz w:val="18"/>
                <w:lang w:eastAsia="fi-FI"/>
              </w:rPr>
            </w:pPr>
            <w:del w:id="3105" w:author="Tekijä">
              <w:r w:rsidRPr="0056620E" w:rsidDel="00DF2838">
                <w:rPr>
                  <w:rFonts w:ascii="Courier New" w:hAnsi="Courier New" w:cs="Courier New"/>
                  <w:color w:val="3A37FF"/>
                  <w:sz w:val="18"/>
                  <w:lang w:eastAsia="fi-FI"/>
                </w:rPr>
                <w:delText>&lt;</w:delText>
              </w:r>
              <w:r w:rsidRPr="0056620E" w:rsidDel="00DF2838">
                <w:rPr>
                  <w:rFonts w:ascii="Courier New" w:hAnsi="Courier New" w:cs="Courier New"/>
                  <w:color w:val="942334"/>
                  <w:sz w:val="18"/>
                  <w:lang w:eastAsia="fi-FI"/>
                </w:rPr>
                <w:delText>section</w:delText>
              </w:r>
              <w:r w:rsidRPr="0056620E" w:rsidDel="00DF2838">
                <w:rPr>
                  <w:rFonts w:ascii="Courier New" w:hAnsi="Courier New" w:cs="Courier New"/>
                  <w:color w:val="3A37FF"/>
                  <w:sz w:val="18"/>
                  <w:lang w:eastAsia="fi-FI"/>
                </w:rPr>
                <w:delText>&gt;</w:delText>
              </w:r>
            </w:del>
          </w:p>
          <w:p w14:paraId="4A25C2EB" w14:textId="77777777" w:rsidR="000E2185" w:rsidRPr="0056620E" w:rsidDel="00DF2838" w:rsidRDefault="000E2185" w:rsidP="008E33EF">
            <w:pPr>
              <w:autoSpaceDE w:val="0"/>
              <w:autoSpaceDN w:val="0"/>
              <w:adjustRightInd w:val="0"/>
              <w:ind w:left="568"/>
              <w:jc w:val="left"/>
              <w:rPr>
                <w:del w:id="3106" w:author="Tekijä"/>
                <w:rFonts w:ascii="Courier New" w:hAnsi="Courier New" w:cs="Courier New"/>
                <w:color w:val="3A37FF"/>
                <w:sz w:val="18"/>
                <w:lang w:eastAsia="fi-FI"/>
              </w:rPr>
            </w:pPr>
            <w:del w:id="3107" w:author="Tekijä">
              <w:r w:rsidRPr="0056620E" w:rsidDel="00DF2838">
                <w:rPr>
                  <w:rFonts w:ascii="Courier New" w:hAnsi="Courier New" w:cs="Courier New"/>
                  <w:color w:val="3A37FF"/>
                  <w:sz w:val="18"/>
                  <w:lang w:eastAsia="fi-FI"/>
                </w:rPr>
                <w:delText>&lt;</w:delText>
              </w:r>
              <w:r w:rsidRPr="0056620E" w:rsidDel="00DF2838">
                <w:rPr>
                  <w:rFonts w:ascii="Courier New" w:hAnsi="Courier New" w:cs="Courier New"/>
                  <w:color w:val="942334"/>
                  <w:sz w:val="18"/>
                  <w:lang w:eastAsia="fi-FI"/>
                </w:rPr>
                <w:delText>code</w:delText>
              </w:r>
              <w:r w:rsidRPr="0056620E" w:rsidDel="00DF2838">
                <w:rPr>
                  <w:rFonts w:ascii="Courier New" w:hAnsi="Courier New" w:cs="Courier New"/>
                  <w:i/>
                  <w:iCs/>
                  <w:color w:val="308D85"/>
                  <w:sz w:val="18"/>
                  <w:lang w:eastAsia="fi-FI"/>
                </w:rPr>
                <w:delText xml:space="preserve"> </w:delText>
              </w:r>
              <w:r w:rsidRPr="0056620E" w:rsidDel="00DF2838">
                <w:rPr>
                  <w:rFonts w:ascii="Courier New" w:hAnsi="Courier New" w:cs="Courier New"/>
                  <w:color w:val="FF3835"/>
                  <w:sz w:val="18"/>
                  <w:lang w:eastAsia="fi-FI"/>
                </w:rPr>
                <w:delText>code</w:delText>
              </w:r>
              <w:r w:rsidRPr="0056620E" w:rsidDel="00DF2838">
                <w:rPr>
                  <w:rFonts w:ascii="Courier New" w:hAnsi="Courier New" w:cs="Courier New"/>
                  <w:color w:val="3A37FF"/>
                  <w:sz w:val="18"/>
                  <w:lang w:eastAsia="fi-FI"/>
                </w:rPr>
                <w:delText>="</w:delText>
              </w:r>
              <w:r w:rsidRPr="0056620E" w:rsidDel="00DF2838">
                <w:rPr>
                  <w:rFonts w:ascii="Courier New" w:hAnsi="Courier New" w:cs="Courier New"/>
                  <w:color w:val="1A2E39"/>
                  <w:sz w:val="18"/>
                  <w:lang w:eastAsia="fi-FI"/>
                </w:rPr>
                <w:delText>51</w:delText>
              </w:r>
              <w:r w:rsidRPr="0056620E" w:rsidDel="00DF2838">
                <w:rPr>
                  <w:rFonts w:ascii="Courier New" w:hAnsi="Courier New" w:cs="Courier New"/>
                  <w:color w:val="3A37FF"/>
                  <w:sz w:val="18"/>
                  <w:lang w:eastAsia="fi-FI"/>
                </w:rPr>
                <w:delText>"</w:delText>
              </w:r>
              <w:r w:rsidRPr="0056620E" w:rsidDel="00DF2838">
                <w:rPr>
                  <w:rFonts w:ascii="Courier New" w:hAnsi="Courier New" w:cs="Courier New"/>
                  <w:i/>
                  <w:iCs/>
                  <w:color w:val="308D85"/>
                  <w:sz w:val="18"/>
                  <w:lang w:eastAsia="fi-FI"/>
                </w:rPr>
                <w:delText xml:space="preserve"> </w:delText>
              </w:r>
              <w:r w:rsidRPr="0056620E" w:rsidDel="00DF2838">
                <w:rPr>
                  <w:rFonts w:ascii="Courier New" w:hAnsi="Courier New" w:cs="Courier New"/>
                  <w:color w:val="FF3835"/>
                  <w:sz w:val="18"/>
                  <w:lang w:eastAsia="fi-FI"/>
                </w:rPr>
                <w:delText>codeSystem</w:delText>
              </w:r>
              <w:r w:rsidRPr="0056620E" w:rsidDel="00DF2838">
                <w:rPr>
                  <w:rFonts w:ascii="Courier New" w:hAnsi="Courier New" w:cs="Courier New"/>
                  <w:color w:val="3A37FF"/>
                  <w:sz w:val="18"/>
                  <w:lang w:eastAsia="fi-FI"/>
                </w:rPr>
                <w:delText>="</w:delText>
              </w:r>
              <w:r w:rsidRPr="0056620E" w:rsidDel="00DF2838">
                <w:rPr>
                  <w:rFonts w:ascii="Courier New" w:hAnsi="Courier New" w:cs="Courier New"/>
                  <w:color w:val="1A2E39"/>
                  <w:sz w:val="18"/>
                  <w:lang w:eastAsia="fi-FI"/>
                </w:rPr>
                <w:delText>1.2.246.537.6.14.2006</w:delText>
              </w:r>
              <w:r w:rsidRPr="0056620E" w:rsidDel="00DF2838">
                <w:rPr>
                  <w:rFonts w:ascii="Courier New" w:hAnsi="Courier New" w:cs="Courier New"/>
                  <w:color w:val="3A37FF"/>
                  <w:sz w:val="18"/>
                  <w:lang w:eastAsia="fi-FI"/>
                </w:rPr>
                <w:delText>"</w:delText>
              </w:r>
              <w:r w:rsidRPr="0056620E" w:rsidDel="00DF2838">
                <w:rPr>
                  <w:rFonts w:ascii="Courier New" w:hAnsi="Courier New" w:cs="Courier New"/>
                  <w:i/>
                  <w:iCs/>
                  <w:color w:val="308D85"/>
                  <w:sz w:val="18"/>
                  <w:lang w:eastAsia="fi-FI"/>
                </w:rPr>
                <w:delText xml:space="preserve"> </w:delText>
              </w:r>
              <w:r w:rsidRPr="0056620E" w:rsidDel="00DF2838">
                <w:rPr>
                  <w:rFonts w:ascii="Courier New" w:hAnsi="Courier New" w:cs="Courier New"/>
                  <w:color w:val="FF3835"/>
                  <w:sz w:val="18"/>
                  <w:lang w:eastAsia="fi-FI"/>
                </w:rPr>
                <w:delText>codeSystemName</w:delText>
              </w:r>
              <w:r w:rsidRPr="0056620E" w:rsidDel="00DF2838">
                <w:rPr>
                  <w:rFonts w:ascii="Courier New" w:hAnsi="Courier New" w:cs="Courier New"/>
                  <w:color w:val="3A37FF"/>
                  <w:sz w:val="18"/>
                  <w:lang w:eastAsia="fi-FI"/>
                </w:rPr>
                <w:delText>="</w:delText>
              </w:r>
              <w:r w:rsidRPr="0056620E" w:rsidDel="00DF2838">
                <w:rPr>
                  <w:rFonts w:ascii="Courier New" w:hAnsi="Courier New" w:cs="Courier New"/>
                  <w:color w:val="1A2E39"/>
                  <w:sz w:val="18"/>
                  <w:lang w:eastAsia="fi-FI"/>
                </w:rPr>
                <w:delText>AR/YDIN - Ots</w:delText>
              </w:r>
              <w:r w:rsidRPr="0056620E" w:rsidDel="00DF2838">
                <w:rPr>
                  <w:rFonts w:ascii="Courier New" w:hAnsi="Courier New" w:cs="Courier New"/>
                  <w:color w:val="1A2E39"/>
                  <w:sz w:val="18"/>
                  <w:lang w:eastAsia="fi-FI"/>
                </w:rPr>
                <w:delText>i</w:delText>
              </w:r>
              <w:r w:rsidRPr="0056620E" w:rsidDel="00DF2838">
                <w:rPr>
                  <w:rFonts w:ascii="Courier New" w:hAnsi="Courier New" w:cs="Courier New"/>
                  <w:color w:val="1A2E39"/>
                  <w:sz w:val="18"/>
                  <w:lang w:eastAsia="fi-FI"/>
                </w:rPr>
                <w:delText>kot</w:delText>
              </w:r>
              <w:r w:rsidRPr="0056620E" w:rsidDel="00DF2838">
                <w:rPr>
                  <w:rFonts w:ascii="Courier New" w:hAnsi="Courier New" w:cs="Courier New"/>
                  <w:color w:val="3A37FF"/>
                  <w:sz w:val="18"/>
                  <w:lang w:eastAsia="fi-FI"/>
                </w:rPr>
                <w:delText>"</w:delText>
              </w:r>
              <w:r w:rsidRPr="0056620E" w:rsidDel="00DF2838">
                <w:rPr>
                  <w:rFonts w:ascii="Courier New" w:hAnsi="Courier New" w:cs="Courier New"/>
                  <w:i/>
                  <w:iCs/>
                  <w:color w:val="308D85"/>
                  <w:sz w:val="18"/>
                  <w:lang w:eastAsia="fi-FI"/>
                </w:rPr>
                <w:delText xml:space="preserve"> </w:delText>
              </w:r>
              <w:r w:rsidRPr="0056620E" w:rsidDel="00DF2838">
                <w:rPr>
                  <w:rFonts w:ascii="Courier New" w:hAnsi="Courier New" w:cs="Courier New"/>
                  <w:color w:val="FF3835"/>
                  <w:sz w:val="18"/>
                  <w:lang w:eastAsia="fi-FI"/>
                </w:rPr>
                <w:delText>displayName</w:delText>
              </w:r>
              <w:r w:rsidRPr="0056620E" w:rsidDel="00DF2838">
                <w:rPr>
                  <w:rFonts w:ascii="Courier New" w:hAnsi="Courier New" w:cs="Courier New"/>
                  <w:color w:val="3A37FF"/>
                  <w:sz w:val="18"/>
                  <w:lang w:eastAsia="fi-FI"/>
                </w:rPr>
                <w:delText>="</w:delText>
              </w:r>
              <w:r w:rsidRPr="0056620E" w:rsidDel="00DF2838">
                <w:rPr>
                  <w:rFonts w:ascii="Courier New" w:hAnsi="Courier New" w:cs="Courier New"/>
                  <w:color w:val="1A2E39"/>
                  <w:sz w:val="18"/>
                  <w:lang w:eastAsia="fi-FI"/>
                </w:rPr>
                <w:delText>Toimenpiteet</w:delText>
              </w:r>
              <w:r w:rsidRPr="0056620E" w:rsidDel="00DF2838">
                <w:rPr>
                  <w:rFonts w:ascii="Courier New" w:hAnsi="Courier New" w:cs="Courier New"/>
                  <w:color w:val="3A37FF"/>
                  <w:sz w:val="18"/>
                  <w:lang w:eastAsia="fi-FI"/>
                </w:rPr>
                <w:delText>"/&gt;</w:delText>
              </w:r>
            </w:del>
          </w:p>
          <w:p w14:paraId="25B37B07" w14:textId="77777777" w:rsidR="000E2185" w:rsidRPr="0056620E" w:rsidDel="00DF2838" w:rsidRDefault="000E2185" w:rsidP="008E33EF">
            <w:pPr>
              <w:autoSpaceDE w:val="0"/>
              <w:autoSpaceDN w:val="0"/>
              <w:adjustRightInd w:val="0"/>
              <w:ind w:left="568"/>
              <w:jc w:val="left"/>
              <w:rPr>
                <w:del w:id="3108" w:author="Tekijä"/>
                <w:rFonts w:ascii="Courier New" w:hAnsi="Courier New" w:cs="Courier New"/>
                <w:color w:val="3A37FF"/>
                <w:sz w:val="18"/>
                <w:lang w:eastAsia="fi-FI"/>
              </w:rPr>
            </w:pPr>
            <w:del w:id="3109" w:author="Tekijä">
              <w:r w:rsidRPr="0056620E" w:rsidDel="00DF2838">
                <w:rPr>
                  <w:rFonts w:ascii="Courier New" w:hAnsi="Courier New" w:cs="Courier New"/>
                  <w:color w:val="3A37FF"/>
                  <w:sz w:val="18"/>
                  <w:lang w:eastAsia="fi-FI"/>
                </w:rPr>
                <w:delText>&lt;</w:delText>
              </w:r>
              <w:r w:rsidRPr="0056620E" w:rsidDel="00DF2838">
                <w:rPr>
                  <w:rFonts w:ascii="Courier New" w:hAnsi="Courier New" w:cs="Courier New"/>
                  <w:color w:val="942334"/>
                  <w:sz w:val="18"/>
                  <w:lang w:eastAsia="fi-FI"/>
                </w:rPr>
                <w:delText>title</w:delText>
              </w:r>
              <w:r w:rsidRPr="0056620E" w:rsidDel="00DF2838">
                <w:rPr>
                  <w:rFonts w:ascii="Courier New" w:hAnsi="Courier New" w:cs="Courier New"/>
                  <w:color w:val="3A37FF"/>
                  <w:sz w:val="18"/>
                  <w:lang w:eastAsia="fi-FI"/>
                </w:rPr>
                <w:delText>&gt;</w:delText>
              </w:r>
              <w:r w:rsidRPr="0056620E" w:rsidDel="00DF2838">
                <w:rPr>
                  <w:rFonts w:ascii="Courier New" w:hAnsi="Courier New" w:cs="Courier New"/>
                  <w:color w:val="383739"/>
                  <w:sz w:val="18"/>
                  <w:lang w:eastAsia="fi-FI"/>
                </w:rPr>
                <w:delText>Toimenpiteet</w:delText>
              </w:r>
              <w:r w:rsidRPr="0056620E" w:rsidDel="00DF2838">
                <w:rPr>
                  <w:rFonts w:ascii="Courier New" w:hAnsi="Courier New" w:cs="Courier New"/>
                  <w:color w:val="3A37FF"/>
                  <w:sz w:val="18"/>
                  <w:lang w:eastAsia="fi-FI"/>
                </w:rPr>
                <w:delText>&lt;/</w:delText>
              </w:r>
              <w:r w:rsidRPr="0056620E" w:rsidDel="00DF2838">
                <w:rPr>
                  <w:rFonts w:ascii="Courier New" w:hAnsi="Courier New" w:cs="Courier New"/>
                  <w:color w:val="942334"/>
                  <w:sz w:val="18"/>
                  <w:lang w:eastAsia="fi-FI"/>
                </w:rPr>
                <w:delText>title</w:delText>
              </w:r>
              <w:r w:rsidRPr="0056620E" w:rsidDel="00DF2838">
                <w:rPr>
                  <w:rFonts w:ascii="Courier New" w:hAnsi="Courier New" w:cs="Courier New"/>
                  <w:color w:val="3A37FF"/>
                  <w:sz w:val="18"/>
                  <w:lang w:eastAsia="fi-FI"/>
                </w:rPr>
                <w:delText>&gt;</w:delText>
              </w:r>
            </w:del>
          </w:p>
          <w:p w14:paraId="71838439" w14:textId="77777777" w:rsidR="000E2185" w:rsidRPr="0056620E" w:rsidDel="00DF2838" w:rsidRDefault="000E2185" w:rsidP="008E33EF">
            <w:pPr>
              <w:autoSpaceDE w:val="0"/>
              <w:autoSpaceDN w:val="0"/>
              <w:adjustRightInd w:val="0"/>
              <w:ind w:left="568"/>
              <w:jc w:val="left"/>
              <w:rPr>
                <w:del w:id="3110" w:author="Tekijä"/>
                <w:rFonts w:ascii="Courier New" w:hAnsi="Courier New" w:cs="Courier New"/>
                <w:color w:val="3A37FF"/>
                <w:sz w:val="18"/>
                <w:lang w:eastAsia="fi-FI"/>
              </w:rPr>
            </w:pPr>
            <w:del w:id="3111" w:author="Tekijä">
              <w:r w:rsidRPr="0056620E" w:rsidDel="00DF2838">
                <w:rPr>
                  <w:rFonts w:ascii="Courier New" w:hAnsi="Courier New" w:cs="Courier New"/>
                  <w:color w:val="3A37FF"/>
                  <w:sz w:val="18"/>
                  <w:lang w:eastAsia="fi-FI"/>
                </w:rPr>
                <w:delText>...</w:delText>
              </w:r>
            </w:del>
          </w:p>
        </w:tc>
      </w:tr>
    </w:tbl>
    <w:p w14:paraId="548F77EE" w14:textId="77777777" w:rsidR="00A06908" w:rsidDel="00DF2838" w:rsidRDefault="00A06908" w:rsidP="002266EB">
      <w:pPr>
        <w:rPr>
          <w:del w:id="3112" w:author="Tekijä"/>
        </w:rPr>
      </w:pPr>
    </w:p>
    <w:p w14:paraId="1EF8D7F4" w14:textId="77777777" w:rsidR="000C3F2A" w:rsidRPr="00245A1D" w:rsidRDefault="000C3F2A" w:rsidP="000C3F2A">
      <w:del w:id="3113" w:author="Tekijä">
        <w:r w:rsidDel="004D0A41">
          <w:delText xml:space="preserve">Näyttömuodon toteutusohjeistus on Kertomus ja lomakkeet -oppaassa [8]. </w:delText>
        </w:r>
      </w:del>
      <w:r w:rsidRPr="00582C3D">
        <w:t>Alla on esimerkki näy</w:t>
      </w:r>
      <w:r w:rsidRPr="00582C3D">
        <w:t>t</w:t>
      </w:r>
      <w:r w:rsidRPr="00582C3D">
        <w:t>tömuotoon tuotavista tiedoista</w:t>
      </w:r>
      <w:r w:rsidR="00056D34">
        <w:t xml:space="preserve"> </w:t>
      </w:r>
      <w:r w:rsidR="00254630">
        <w:t>Kahden pinnan täyte -</w:t>
      </w:r>
      <w:r w:rsidR="00056D34">
        <w:t xml:space="preserve">toimenpiteen </w:t>
      </w:r>
      <w:r w:rsidR="00254630">
        <w:t>osalta</w:t>
      </w:r>
      <w:r w:rsidR="00056D34">
        <w:t xml:space="preserve"> osalta</w:t>
      </w:r>
      <w:r w:rsidRPr="00582C3D">
        <w:t>.</w:t>
      </w:r>
      <w:r w:rsidR="00254630">
        <w:t xml:space="preserve"> </w:t>
      </w:r>
      <w:r w:rsidRPr="00582C3D">
        <w:t xml:space="preserve"> </w:t>
      </w:r>
    </w:p>
    <w:p w14:paraId="4B817419" w14:textId="77777777" w:rsidR="00AE5B7C" w:rsidRDefault="00AE5B7C" w:rsidP="00440F8E">
      <w:pPr>
        <w:autoSpaceDE w:val="0"/>
        <w:autoSpaceDN w:val="0"/>
        <w:adjustRightInd w:val="0"/>
        <w:jc w:val="left"/>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440F8E" w14:paraId="3191F6BF" w14:textId="77777777" w:rsidTr="00E257CB">
        <w:tc>
          <w:tcPr>
            <w:tcW w:w="9779" w:type="dxa"/>
            <w:tcBorders>
              <w:top w:val="single" w:sz="4" w:space="0" w:color="000000"/>
              <w:left w:val="single" w:sz="4" w:space="0" w:color="000000"/>
              <w:bottom w:val="single" w:sz="4" w:space="0" w:color="000000"/>
              <w:right w:val="single" w:sz="4" w:space="0" w:color="000000"/>
            </w:tcBorders>
            <w:hideMark/>
          </w:tcPr>
          <w:p w14:paraId="404FAF5C" w14:textId="77777777" w:rsidR="00DF2838" w:rsidRPr="00DF2838" w:rsidRDefault="00DF2838" w:rsidP="00DF2838">
            <w:pPr>
              <w:autoSpaceDE w:val="0"/>
              <w:autoSpaceDN w:val="0"/>
              <w:adjustRightInd w:val="0"/>
              <w:jc w:val="left"/>
              <w:rPr>
                <w:ins w:id="3114" w:author="Tekijä"/>
                <w:rFonts w:ascii="Courier New" w:hAnsi="Courier New" w:cs="Courier New"/>
                <w:color w:val="0000FF"/>
                <w:sz w:val="18"/>
                <w:szCs w:val="18"/>
                <w:lang w:val="en-US" w:eastAsia="fi-FI"/>
              </w:rPr>
            </w:pPr>
            <w:ins w:id="3115" w:author="Tekijä">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text</w:t>
              </w:r>
              <w:r w:rsidRPr="00DF2838">
                <w:rPr>
                  <w:rFonts w:ascii="Courier New" w:hAnsi="Courier New" w:cs="Courier New"/>
                  <w:color w:val="0000FF"/>
                  <w:sz w:val="18"/>
                  <w:szCs w:val="18"/>
                  <w:lang w:val="en-US" w:eastAsia="fi-FI"/>
                </w:rPr>
                <w:t>&gt;</w:t>
              </w:r>
            </w:ins>
          </w:p>
          <w:p w14:paraId="4C0732D0" w14:textId="77777777" w:rsidR="00DF2838" w:rsidRPr="00DF2838" w:rsidRDefault="00DF2838" w:rsidP="00DF2838">
            <w:pPr>
              <w:autoSpaceDE w:val="0"/>
              <w:autoSpaceDN w:val="0"/>
              <w:adjustRightInd w:val="0"/>
              <w:jc w:val="left"/>
              <w:rPr>
                <w:ins w:id="3116" w:author="Tekijä"/>
                <w:rFonts w:ascii="Courier New" w:hAnsi="Courier New" w:cs="Courier New"/>
                <w:color w:val="0000FF"/>
                <w:sz w:val="18"/>
                <w:szCs w:val="18"/>
                <w:lang w:val="en-US" w:eastAsia="fi-FI"/>
              </w:rPr>
            </w:pPr>
            <w:ins w:id="3117" w:author="Tekijä">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paragraph</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ID</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OID1.2.246.10.1234567.14.2015.123.4.1</w:t>
              </w:r>
              <w:r w:rsidRPr="00DF2838">
                <w:rPr>
                  <w:rFonts w:ascii="Courier New" w:hAnsi="Courier New" w:cs="Courier New"/>
                  <w:color w:val="0000FF"/>
                  <w:sz w:val="18"/>
                  <w:szCs w:val="18"/>
                  <w:lang w:val="en-US" w:eastAsia="fi-FI"/>
                </w:rPr>
                <w:t>"&gt;</w:t>
              </w:r>
            </w:ins>
          </w:p>
          <w:p w14:paraId="4B353FF6" w14:textId="77777777" w:rsidR="00DF2838" w:rsidRPr="00DF2838" w:rsidRDefault="00DF2838" w:rsidP="00DF2838">
            <w:pPr>
              <w:autoSpaceDE w:val="0"/>
              <w:autoSpaceDN w:val="0"/>
              <w:adjustRightInd w:val="0"/>
              <w:jc w:val="left"/>
              <w:rPr>
                <w:ins w:id="3118" w:author="Tekijä"/>
                <w:rFonts w:ascii="Courier New" w:hAnsi="Courier New" w:cs="Courier New"/>
                <w:color w:val="0000FF"/>
                <w:sz w:val="18"/>
                <w:szCs w:val="18"/>
                <w:lang w:val="en-US" w:eastAsia="fi-FI"/>
              </w:rPr>
            </w:pPr>
            <w:ins w:id="3119" w:author="Tekijä">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content</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styleCode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Bold</w:t>
              </w:r>
              <w:r w:rsidRPr="00DF2838">
                <w:rPr>
                  <w:rFonts w:ascii="Courier New" w:hAnsi="Courier New" w:cs="Courier New"/>
                  <w:color w:val="0000FF"/>
                  <w:sz w:val="18"/>
                  <w:szCs w:val="18"/>
                  <w:lang w:val="en-US" w:eastAsia="fi-FI"/>
                </w:rPr>
                <w:t>"&gt;</w:t>
              </w:r>
              <w:r w:rsidRPr="00DF2838">
                <w:rPr>
                  <w:rFonts w:ascii="Courier New" w:hAnsi="Courier New" w:cs="Courier New"/>
                  <w:color w:val="000000"/>
                  <w:sz w:val="18"/>
                  <w:szCs w:val="18"/>
                  <w:lang w:val="en-US" w:eastAsia="fi-FI"/>
                </w:rPr>
                <w:t xml:space="preserve">Toimenpide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content</w:t>
              </w:r>
              <w:r w:rsidRPr="00DF2838">
                <w:rPr>
                  <w:rFonts w:ascii="Courier New" w:hAnsi="Courier New" w:cs="Courier New"/>
                  <w:color w:val="0000FF"/>
                  <w:sz w:val="18"/>
                  <w:szCs w:val="18"/>
                  <w:lang w:val="en-US" w:eastAsia="fi-FI"/>
                </w:rPr>
                <w:t>&gt;</w:t>
              </w:r>
            </w:ins>
          </w:p>
          <w:p w14:paraId="54E39782" w14:textId="77777777" w:rsidR="00DF2838" w:rsidRPr="00DF2838" w:rsidRDefault="00DF2838" w:rsidP="00DF2838">
            <w:pPr>
              <w:autoSpaceDE w:val="0"/>
              <w:autoSpaceDN w:val="0"/>
              <w:adjustRightInd w:val="0"/>
              <w:jc w:val="left"/>
              <w:rPr>
                <w:ins w:id="3120" w:author="Tekijä"/>
                <w:rFonts w:ascii="Courier New" w:hAnsi="Courier New" w:cs="Courier New"/>
                <w:color w:val="0000FF"/>
                <w:sz w:val="18"/>
                <w:szCs w:val="18"/>
                <w:lang w:val="en-US" w:eastAsia="fi-FI"/>
              </w:rPr>
            </w:pPr>
            <w:ins w:id="3121" w:author="Tekijä">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content</w:t>
              </w:r>
              <w:r w:rsidRPr="00DF2838">
                <w:rPr>
                  <w:rFonts w:ascii="Courier New" w:hAnsi="Courier New" w:cs="Courier New"/>
                  <w:color w:val="0000FF"/>
                  <w:sz w:val="18"/>
                  <w:szCs w:val="18"/>
                  <w:lang w:val="en-US" w:eastAsia="fi-FI"/>
                </w:rPr>
                <w:t>&gt;</w:t>
              </w:r>
              <w:r w:rsidRPr="00DF2838">
                <w:rPr>
                  <w:rFonts w:ascii="Courier New" w:hAnsi="Courier New" w:cs="Courier New"/>
                  <w:color w:val="000000"/>
                  <w:sz w:val="18"/>
                  <w:szCs w:val="18"/>
                  <w:lang w:val="en-US" w:eastAsia="fi-FI"/>
                </w:rPr>
                <w:t xml:space="preserve">(1.6.2015):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content</w:t>
              </w:r>
              <w:r w:rsidRPr="00DF2838">
                <w:rPr>
                  <w:rFonts w:ascii="Courier New" w:hAnsi="Courier New" w:cs="Courier New"/>
                  <w:color w:val="0000FF"/>
                  <w:sz w:val="18"/>
                  <w:szCs w:val="18"/>
                  <w:lang w:val="en-US" w:eastAsia="fi-FI"/>
                </w:rPr>
                <w:t>&gt;</w:t>
              </w:r>
            </w:ins>
          </w:p>
          <w:p w14:paraId="3A383995" w14:textId="77777777" w:rsidR="00DF2838" w:rsidRPr="00DF2838" w:rsidRDefault="00DF2838" w:rsidP="00DF2838">
            <w:pPr>
              <w:autoSpaceDE w:val="0"/>
              <w:autoSpaceDN w:val="0"/>
              <w:adjustRightInd w:val="0"/>
              <w:jc w:val="left"/>
              <w:rPr>
                <w:ins w:id="3122" w:author="Tekijä"/>
                <w:rFonts w:ascii="Courier New" w:hAnsi="Courier New" w:cs="Courier New"/>
                <w:color w:val="0000FF"/>
                <w:sz w:val="18"/>
                <w:szCs w:val="18"/>
                <w:lang w:val="en-US" w:eastAsia="fi-FI"/>
              </w:rPr>
            </w:pPr>
            <w:ins w:id="3123" w:author="Tekijä">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content</w:t>
              </w:r>
              <w:r w:rsidRPr="00DF2838">
                <w:rPr>
                  <w:rFonts w:ascii="Courier New" w:hAnsi="Courier New" w:cs="Courier New"/>
                  <w:color w:val="0000FF"/>
                  <w:sz w:val="18"/>
                  <w:szCs w:val="18"/>
                  <w:lang w:val="en-US" w:eastAsia="fi-FI"/>
                </w:rPr>
                <w:t>&gt;</w:t>
              </w:r>
              <w:r w:rsidRPr="00DF2838">
                <w:rPr>
                  <w:rFonts w:ascii="Courier New" w:hAnsi="Courier New" w:cs="Courier New"/>
                  <w:color w:val="000000"/>
                  <w:sz w:val="18"/>
                  <w:szCs w:val="18"/>
                  <w:lang w:val="en-US" w:eastAsia="fi-FI"/>
                </w:rPr>
                <w:t xml:space="preserve">SFA20;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content</w:t>
              </w:r>
              <w:r w:rsidRPr="00DF2838">
                <w:rPr>
                  <w:rFonts w:ascii="Courier New" w:hAnsi="Courier New" w:cs="Courier New"/>
                  <w:color w:val="0000FF"/>
                  <w:sz w:val="18"/>
                  <w:szCs w:val="18"/>
                  <w:lang w:val="en-US" w:eastAsia="fi-FI"/>
                </w:rPr>
                <w:t>&gt;</w:t>
              </w:r>
            </w:ins>
          </w:p>
          <w:p w14:paraId="1A05DD6D" w14:textId="77777777" w:rsidR="00DF2838" w:rsidRPr="00DF2838" w:rsidRDefault="00DF2838" w:rsidP="00DF2838">
            <w:pPr>
              <w:autoSpaceDE w:val="0"/>
              <w:autoSpaceDN w:val="0"/>
              <w:adjustRightInd w:val="0"/>
              <w:jc w:val="left"/>
              <w:rPr>
                <w:ins w:id="3124" w:author="Tekijä"/>
                <w:rFonts w:ascii="Courier New" w:hAnsi="Courier New" w:cs="Courier New"/>
                <w:color w:val="000000"/>
                <w:sz w:val="18"/>
                <w:szCs w:val="18"/>
                <w:lang w:val="en-US" w:eastAsia="fi-FI"/>
              </w:rPr>
            </w:pPr>
            <w:ins w:id="3125" w:author="Tekijä">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content</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styleCode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xUnstructured</w:t>
              </w:r>
              <w:r w:rsidRPr="00DF2838">
                <w:rPr>
                  <w:rFonts w:ascii="Courier New" w:hAnsi="Courier New" w:cs="Courier New"/>
                  <w:color w:val="0000FF"/>
                  <w:sz w:val="18"/>
                  <w:szCs w:val="18"/>
                  <w:lang w:val="en-US" w:eastAsia="fi-FI"/>
                </w:rPr>
                <w:t>"&gt;</w:t>
              </w:r>
              <w:r w:rsidRPr="00DF2838">
                <w:rPr>
                  <w:rFonts w:ascii="Courier New" w:hAnsi="Courier New" w:cs="Courier New"/>
                  <w:color w:val="000000"/>
                  <w:sz w:val="18"/>
                  <w:szCs w:val="18"/>
                  <w:lang w:val="en-US" w:eastAsia="fi-FI"/>
                </w:rPr>
                <w:t>Kahden pinnan täyte</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content</w:t>
              </w:r>
              <w:r w:rsidRPr="00DF2838">
                <w:rPr>
                  <w:rFonts w:ascii="Courier New" w:hAnsi="Courier New" w:cs="Courier New"/>
                  <w:color w:val="0000FF"/>
                  <w:sz w:val="18"/>
                  <w:szCs w:val="18"/>
                  <w:lang w:val="en-US" w:eastAsia="fi-FI"/>
                </w:rPr>
                <w:t>&gt;</w:t>
              </w:r>
              <w:r w:rsidRPr="00DF2838">
                <w:rPr>
                  <w:rFonts w:ascii="Courier New" w:hAnsi="Courier New" w:cs="Courier New"/>
                  <w:color w:val="000000"/>
                  <w:sz w:val="18"/>
                  <w:szCs w:val="18"/>
                  <w:lang w:val="en-US" w:eastAsia="fi-FI"/>
                </w:rPr>
                <w:t>;</w:t>
              </w:r>
            </w:ins>
          </w:p>
          <w:p w14:paraId="6E0C5F55" w14:textId="77777777" w:rsidR="00DF2838" w:rsidRPr="00DF2838" w:rsidRDefault="00DF2838" w:rsidP="00DF2838">
            <w:pPr>
              <w:autoSpaceDE w:val="0"/>
              <w:autoSpaceDN w:val="0"/>
              <w:adjustRightInd w:val="0"/>
              <w:jc w:val="left"/>
              <w:rPr>
                <w:ins w:id="3126" w:author="Tekijä"/>
                <w:rFonts w:ascii="Courier New" w:hAnsi="Courier New" w:cs="Courier New"/>
                <w:color w:val="0000FF"/>
                <w:sz w:val="18"/>
                <w:szCs w:val="18"/>
                <w:lang w:val="en-US" w:eastAsia="fi-FI"/>
              </w:rPr>
            </w:pPr>
            <w:ins w:id="3127" w:author="Tekijä">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content</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ID</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OID1.2.246.10.1234567.14.2015.123.4.7</w:t>
              </w:r>
              <w:r w:rsidRPr="00DF2838">
                <w:rPr>
                  <w:rFonts w:ascii="Courier New" w:hAnsi="Courier New" w:cs="Courier New"/>
                  <w:color w:val="0000FF"/>
                  <w:sz w:val="18"/>
                  <w:szCs w:val="18"/>
                  <w:lang w:val="en-US" w:eastAsia="fi-FI"/>
                </w:rPr>
                <w:t>"&gt;</w:t>
              </w:r>
              <w:r w:rsidRPr="00DF2838">
                <w:rPr>
                  <w:rFonts w:ascii="Courier New" w:hAnsi="Courier New" w:cs="Courier New"/>
                  <w:color w:val="000000"/>
                  <w:sz w:val="18"/>
                  <w:szCs w:val="18"/>
                  <w:lang w:val="en-US" w:eastAsia="fi-FI"/>
                </w:rPr>
                <w:t xml:space="preserve">Hammas: d 18;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content</w:t>
              </w:r>
              <w:r w:rsidRPr="00DF2838">
                <w:rPr>
                  <w:rFonts w:ascii="Courier New" w:hAnsi="Courier New" w:cs="Courier New"/>
                  <w:color w:val="0000FF"/>
                  <w:sz w:val="18"/>
                  <w:szCs w:val="18"/>
                  <w:lang w:val="en-US" w:eastAsia="fi-FI"/>
                </w:rPr>
                <w:t>&gt;</w:t>
              </w:r>
            </w:ins>
          </w:p>
          <w:p w14:paraId="6BB23DAE" w14:textId="77777777" w:rsidR="00DF2838" w:rsidRPr="00DF2838" w:rsidRDefault="00DF2838" w:rsidP="00DF2838">
            <w:pPr>
              <w:autoSpaceDE w:val="0"/>
              <w:autoSpaceDN w:val="0"/>
              <w:adjustRightInd w:val="0"/>
              <w:ind w:left="852" w:hanging="852"/>
              <w:jc w:val="left"/>
              <w:rPr>
                <w:ins w:id="3128" w:author="Tekijä"/>
                <w:rFonts w:ascii="Courier New" w:hAnsi="Courier New" w:cs="Courier New"/>
                <w:color w:val="0000FF"/>
                <w:sz w:val="18"/>
                <w:szCs w:val="18"/>
                <w:lang w:val="en-US" w:eastAsia="fi-FI"/>
              </w:rPr>
            </w:pPr>
            <w:ins w:id="3129" w:author="Tekijä">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content</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ID</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OID1.2.246.10.1234567.14.2015.123.4.8</w:t>
              </w:r>
              <w:r w:rsidRPr="00DF2838">
                <w:rPr>
                  <w:rFonts w:ascii="Courier New" w:hAnsi="Courier New" w:cs="Courier New"/>
                  <w:color w:val="0000FF"/>
                  <w:sz w:val="18"/>
                  <w:szCs w:val="18"/>
                  <w:lang w:val="en-US" w:eastAsia="fi-FI"/>
                </w:rPr>
                <w:t>"&gt;</w:t>
              </w:r>
              <w:r w:rsidRPr="00DF2838">
                <w:rPr>
                  <w:rFonts w:ascii="Courier New" w:hAnsi="Courier New" w:cs="Courier New"/>
                  <w:color w:val="000000"/>
                  <w:sz w:val="18"/>
                  <w:szCs w:val="18"/>
                  <w:lang w:val="en-US" w:eastAsia="fi-FI"/>
                </w:rPr>
                <w:t xml:space="preserve">Ylilukuinen hammas;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content</w:t>
              </w:r>
              <w:r w:rsidRPr="00DF2838">
                <w:rPr>
                  <w:rFonts w:ascii="Courier New" w:hAnsi="Courier New" w:cs="Courier New"/>
                  <w:color w:val="0000FF"/>
                  <w:sz w:val="18"/>
                  <w:szCs w:val="18"/>
                  <w:lang w:val="en-US" w:eastAsia="fi-FI"/>
                </w:rPr>
                <w:t>&gt;</w:t>
              </w:r>
            </w:ins>
          </w:p>
          <w:p w14:paraId="2FF53B84" w14:textId="77777777" w:rsidR="00DF2838" w:rsidRPr="00DF2838" w:rsidRDefault="00DF2838" w:rsidP="00DF2838">
            <w:pPr>
              <w:autoSpaceDE w:val="0"/>
              <w:autoSpaceDN w:val="0"/>
              <w:adjustRightInd w:val="0"/>
              <w:jc w:val="left"/>
              <w:rPr>
                <w:ins w:id="3130" w:author="Tekijä"/>
                <w:rFonts w:ascii="Courier New" w:hAnsi="Courier New" w:cs="Courier New"/>
                <w:color w:val="0000FF"/>
                <w:sz w:val="18"/>
                <w:szCs w:val="18"/>
                <w:lang w:val="en-US" w:eastAsia="fi-FI"/>
              </w:rPr>
            </w:pPr>
            <w:ins w:id="3131" w:author="Tekijä">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paragraph</w:t>
              </w:r>
              <w:r w:rsidRPr="00DF2838">
                <w:rPr>
                  <w:rFonts w:ascii="Courier New" w:hAnsi="Courier New" w:cs="Courier New"/>
                  <w:color w:val="0000FF"/>
                  <w:sz w:val="18"/>
                  <w:szCs w:val="18"/>
                  <w:lang w:val="en-US" w:eastAsia="fi-FI"/>
                </w:rPr>
                <w:t>&gt;</w:t>
              </w:r>
            </w:ins>
          </w:p>
          <w:p w14:paraId="6DF901CE" w14:textId="77777777" w:rsidR="000E2185" w:rsidRPr="00DF2838" w:rsidDel="00DF2838" w:rsidRDefault="00DF2838" w:rsidP="000E2185">
            <w:pPr>
              <w:autoSpaceDE w:val="0"/>
              <w:autoSpaceDN w:val="0"/>
              <w:adjustRightInd w:val="0"/>
              <w:jc w:val="left"/>
              <w:rPr>
                <w:del w:id="3132" w:author="Tekijä"/>
                <w:rFonts w:ascii="Courier New" w:hAnsi="Courier New" w:cs="Courier New"/>
                <w:color w:val="3A37FF"/>
                <w:sz w:val="18"/>
                <w:szCs w:val="18"/>
                <w:lang w:eastAsia="fi-FI"/>
              </w:rPr>
            </w:pPr>
            <w:ins w:id="3133" w:author="Tekijä">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text</w:t>
              </w:r>
              <w:r w:rsidRPr="00DF2838">
                <w:rPr>
                  <w:rFonts w:ascii="Courier New" w:hAnsi="Courier New" w:cs="Courier New"/>
                  <w:color w:val="0000FF"/>
                  <w:sz w:val="18"/>
                  <w:szCs w:val="18"/>
                  <w:lang w:val="en-US" w:eastAsia="fi-FI"/>
                </w:rPr>
                <w:t>&gt;</w:t>
              </w:r>
            </w:ins>
            <w:del w:id="3134" w:author="Tekijä">
              <w:r w:rsidR="000E2185" w:rsidRPr="00DF2838" w:rsidDel="00DF2838">
                <w:rPr>
                  <w:rFonts w:ascii="Courier New" w:hAnsi="Courier New" w:cs="Courier New"/>
                  <w:color w:val="3A37FF"/>
                  <w:sz w:val="18"/>
                  <w:szCs w:val="18"/>
                  <w:lang w:eastAsia="fi-FI"/>
                </w:rPr>
                <w:delText>&lt;!--</w:delText>
              </w:r>
              <w:r w:rsidR="000E2185" w:rsidRPr="00DF2838" w:rsidDel="00DF2838">
                <w:rPr>
                  <w:rFonts w:ascii="Courier New" w:hAnsi="Courier New" w:cs="Courier New"/>
                  <w:iCs/>
                  <w:color w:val="969596"/>
                  <w:sz w:val="18"/>
                  <w:szCs w:val="18"/>
                  <w:lang w:eastAsia="fi-FI"/>
                </w:rPr>
                <w:delText xml:space="preserve"> näyttömuoto </w:delText>
              </w:r>
              <w:r w:rsidR="000E2185" w:rsidRPr="00DF2838" w:rsidDel="00DF2838">
                <w:rPr>
                  <w:rFonts w:ascii="Courier New" w:hAnsi="Courier New" w:cs="Courier New"/>
                  <w:color w:val="3A37FF"/>
                  <w:sz w:val="18"/>
                  <w:szCs w:val="18"/>
                  <w:lang w:eastAsia="fi-FI"/>
                </w:rPr>
                <w:delText>--&gt;</w:delText>
              </w:r>
            </w:del>
          </w:p>
          <w:p w14:paraId="04C72749" w14:textId="77777777" w:rsidR="000E2185" w:rsidRPr="00DF2838" w:rsidDel="00DF2838" w:rsidRDefault="000E2185" w:rsidP="000E2185">
            <w:pPr>
              <w:autoSpaceDE w:val="0"/>
              <w:autoSpaceDN w:val="0"/>
              <w:adjustRightInd w:val="0"/>
              <w:jc w:val="left"/>
              <w:rPr>
                <w:del w:id="3135" w:author="Tekijä"/>
                <w:rFonts w:ascii="Courier New" w:hAnsi="Courier New" w:cs="Courier New"/>
                <w:color w:val="3A37FF"/>
                <w:sz w:val="18"/>
                <w:szCs w:val="18"/>
                <w:lang w:eastAsia="fi-FI"/>
              </w:rPr>
            </w:pPr>
            <w:del w:id="3136" w:author="Tekijä">
              <w:r w:rsidRPr="00DF2838" w:rsidDel="00DF2838">
                <w:rPr>
                  <w:rFonts w:ascii="Courier New" w:hAnsi="Courier New" w:cs="Courier New"/>
                  <w:color w:val="3A37FF"/>
                  <w:sz w:val="18"/>
                  <w:szCs w:val="18"/>
                  <w:lang w:eastAsia="fi-FI"/>
                </w:rPr>
                <w:delText>&lt;</w:delText>
              </w:r>
              <w:r w:rsidRPr="00DF2838" w:rsidDel="00DF2838">
                <w:rPr>
                  <w:rFonts w:ascii="Courier New" w:hAnsi="Courier New" w:cs="Courier New"/>
                  <w:color w:val="942334"/>
                  <w:sz w:val="18"/>
                  <w:szCs w:val="18"/>
                  <w:lang w:eastAsia="fi-FI"/>
                </w:rPr>
                <w:delText>text</w:delText>
              </w:r>
              <w:r w:rsidRPr="00DF2838" w:rsidDel="00DF2838">
                <w:rPr>
                  <w:rFonts w:ascii="Courier New" w:hAnsi="Courier New" w:cs="Courier New"/>
                  <w:color w:val="3A37FF"/>
                  <w:sz w:val="18"/>
                  <w:szCs w:val="18"/>
                  <w:lang w:eastAsia="fi-FI"/>
                </w:rPr>
                <w:delText>&gt;</w:delText>
              </w:r>
            </w:del>
          </w:p>
          <w:p w14:paraId="673AE147" w14:textId="77777777" w:rsidR="000E2185" w:rsidRPr="00DF2838" w:rsidDel="00DF2838" w:rsidRDefault="000E2185" w:rsidP="004F7283">
            <w:pPr>
              <w:autoSpaceDE w:val="0"/>
              <w:autoSpaceDN w:val="0"/>
              <w:adjustRightInd w:val="0"/>
              <w:ind w:left="284"/>
              <w:jc w:val="left"/>
              <w:rPr>
                <w:del w:id="3137" w:author="Tekijä"/>
                <w:rFonts w:ascii="Courier New" w:hAnsi="Courier New" w:cs="Courier New"/>
                <w:color w:val="3A37FF"/>
                <w:sz w:val="18"/>
                <w:szCs w:val="18"/>
                <w:lang w:eastAsia="fi-FI"/>
              </w:rPr>
            </w:pPr>
            <w:del w:id="3138" w:author="Tekijä">
              <w:r w:rsidRPr="00DF2838" w:rsidDel="00DF2838">
                <w:rPr>
                  <w:rFonts w:ascii="Courier New" w:hAnsi="Courier New" w:cs="Courier New"/>
                  <w:color w:val="3A37FF"/>
                  <w:sz w:val="18"/>
                  <w:szCs w:val="18"/>
                  <w:lang w:eastAsia="fi-FI"/>
                </w:rPr>
                <w:delText>&lt;</w:delText>
              </w:r>
              <w:r w:rsidRPr="00DF2838" w:rsidDel="00DF2838">
                <w:rPr>
                  <w:rFonts w:ascii="Courier New" w:hAnsi="Courier New" w:cs="Courier New"/>
                  <w:color w:val="942334"/>
                  <w:sz w:val="18"/>
                  <w:szCs w:val="18"/>
                  <w:lang w:eastAsia="fi-FI"/>
                </w:rPr>
                <w:delText>paragraph</w:delText>
              </w:r>
              <w:r w:rsidRPr="00DF2838" w:rsidDel="00DF2838">
                <w:rPr>
                  <w:rFonts w:ascii="Courier New" w:hAnsi="Courier New" w:cs="Courier New"/>
                  <w:i/>
                  <w:iCs/>
                  <w:color w:val="308D85"/>
                  <w:sz w:val="18"/>
                  <w:szCs w:val="18"/>
                  <w:lang w:eastAsia="fi-FI"/>
                </w:rPr>
                <w:delText xml:space="preserve"> </w:delText>
              </w:r>
              <w:r w:rsidRPr="00DF2838" w:rsidDel="00DF2838">
                <w:rPr>
                  <w:rFonts w:ascii="Courier New" w:hAnsi="Courier New" w:cs="Courier New"/>
                  <w:color w:val="FF3835"/>
                  <w:sz w:val="18"/>
                  <w:szCs w:val="18"/>
                  <w:lang w:eastAsia="fi-FI"/>
                </w:rPr>
                <w:delText>ID</w:delText>
              </w:r>
              <w:r w:rsidRPr="00DF2838" w:rsidDel="00DF2838">
                <w:rPr>
                  <w:rFonts w:ascii="Courier New" w:hAnsi="Courier New" w:cs="Courier New"/>
                  <w:color w:val="3A37FF"/>
                  <w:sz w:val="18"/>
                  <w:szCs w:val="18"/>
                  <w:lang w:eastAsia="fi-FI"/>
                </w:rPr>
                <w:delText>="</w:delText>
              </w:r>
              <w:r w:rsidRPr="00DF2838" w:rsidDel="00DF2838">
                <w:rPr>
                  <w:rFonts w:ascii="Courier New" w:hAnsi="Courier New" w:cs="Courier New"/>
                  <w:color w:val="1A2E39"/>
                  <w:sz w:val="18"/>
                  <w:szCs w:val="18"/>
                  <w:lang w:eastAsia="fi-FI"/>
                </w:rPr>
                <w:delText>OID1.2.246.10.1234567.14.2013.123.4.1</w:delText>
              </w:r>
              <w:r w:rsidRPr="00DF2838" w:rsidDel="00DF2838">
                <w:rPr>
                  <w:rFonts w:ascii="Courier New" w:hAnsi="Courier New" w:cs="Courier New"/>
                  <w:color w:val="3A37FF"/>
                  <w:sz w:val="18"/>
                  <w:szCs w:val="18"/>
                  <w:lang w:eastAsia="fi-FI"/>
                </w:rPr>
                <w:delText>"&gt;</w:delText>
              </w:r>
            </w:del>
          </w:p>
          <w:p w14:paraId="58E13EC0" w14:textId="77777777" w:rsidR="000E2185" w:rsidRPr="00DF2838" w:rsidDel="00DF2838" w:rsidRDefault="000E2185" w:rsidP="004F7283">
            <w:pPr>
              <w:autoSpaceDE w:val="0"/>
              <w:autoSpaceDN w:val="0"/>
              <w:adjustRightInd w:val="0"/>
              <w:ind w:left="568"/>
              <w:jc w:val="left"/>
              <w:rPr>
                <w:del w:id="3139" w:author="Tekijä"/>
                <w:rFonts w:ascii="Courier New" w:hAnsi="Courier New" w:cs="Courier New"/>
                <w:color w:val="3A37FF"/>
                <w:sz w:val="18"/>
                <w:szCs w:val="18"/>
                <w:lang w:eastAsia="fi-FI"/>
              </w:rPr>
            </w:pPr>
            <w:del w:id="3140" w:author="Tekijä">
              <w:r w:rsidRPr="00DF2838" w:rsidDel="00DF2838">
                <w:rPr>
                  <w:rFonts w:ascii="Courier New" w:hAnsi="Courier New" w:cs="Courier New"/>
                  <w:color w:val="3A37FF"/>
                  <w:sz w:val="18"/>
                  <w:szCs w:val="18"/>
                  <w:lang w:eastAsia="fi-FI"/>
                </w:rPr>
                <w:delText>&lt;</w:delText>
              </w:r>
              <w:r w:rsidRPr="00DF2838" w:rsidDel="00DF2838">
                <w:rPr>
                  <w:rFonts w:ascii="Courier New" w:hAnsi="Courier New" w:cs="Courier New"/>
                  <w:color w:val="942334"/>
                  <w:sz w:val="18"/>
                  <w:szCs w:val="18"/>
                  <w:lang w:eastAsia="fi-FI"/>
                </w:rPr>
                <w:delText>content</w:delText>
              </w:r>
              <w:r w:rsidRPr="00DF2838" w:rsidDel="00DF2838">
                <w:rPr>
                  <w:rFonts w:ascii="Courier New" w:hAnsi="Courier New" w:cs="Courier New"/>
                  <w:color w:val="3A37FF"/>
                  <w:sz w:val="18"/>
                  <w:szCs w:val="18"/>
                  <w:lang w:eastAsia="fi-FI"/>
                </w:rPr>
                <w:delText>&gt;</w:delText>
              </w:r>
              <w:r w:rsidRPr="00DF2838" w:rsidDel="00DF2838">
                <w:rPr>
                  <w:rFonts w:ascii="Courier New" w:hAnsi="Courier New" w:cs="Courier New"/>
                  <w:color w:val="383739"/>
                  <w:sz w:val="18"/>
                  <w:szCs w:val="18"/>
                  <w:lang w:eastAsia="fi-FI"/>
                </w:rPr>
                <w:delText>Toimenpide: SFA20 Kahden pinnan täyte</w:delText>
              </w:r>
              <w:r w:rsidRPr="00DF2838" w:rsidDel="00DF2838">
                <w:rPr>
                  <w:rFonts w:ascii="Courier New" w:hAnsi="Courier New" w:cs="Courier New"/>
                  <w:color w:val="3A37FF"/>
                  <w:sz w:val="18"/>
                  <w:szCs w:val="18"/>
                  <w:lang w:eastAsia="fi-FI"/>
                </w:rPr>
                <w:delText>&lt;</w:delText>
              </w:r>
              <w:r w:rsidRPr="00DF2838" w:rsidDel="00DF2838">
                <w:rPr>
                  <w:rFonts w:ascii="Courier New" w:hAnsi="Courier New" w:cs="Courier New"/>
                  <w:color w:val="942334"/>
                  <w:sz w:val="18"/>
                  <w:szCs w:val="18"/>
                  <w:lang w:eastAsia="fi-FI"/>
                </w:rPr>
                <w:delText>br</w:delText>
              </w:r>
              <w:r w:rsidRPr="00DF2838" w:rsidDel="00DF2838">
                <w:rPr>
                  <w:rFonts w:ascii="Courier New" w:hAnsi="Courier New" w:cs="Courier New"/>
                  <w:color w:val="3A37FF"/>
                  <w:sz w:val="18"/>
                  <w:szCs w:val="18"/>
                  <w:lang w:eastAsia="fi-FI"/>
                </w:rPr>
                <w:delText>/&gt;&lt;/</w:delText>
              </w:r>
              <w:r w:rsidRPr="00DF2838" w:rsidDel="00DF2838">
                <w:rPr>
                  <w:rFonts w:ascii="Courier New" w:hAnsi="Courier New" w:cs="Courier New"/>
                  <w:color w:val="942334"/>
                  <w:sz w:val="18"/>
                  <w:szCs w:val="18"/>
                  <w:lang w:eastAsia="fi-FI"/>
                </w:rPr>
                <w:delText>content</w:delText>
              </w:r>
              <w:r w:rsidRPr="00DF2838" w:rsidDel="00DF2838">
                <w:rPr>
                  <w:rFonts w:ascii="Courier New" w:hAnsi="Courier New" w:cs="Courier New"/>
                  <w:color w:val="3A37FF"/>
                  <w:sz w:val="18"/>
                  <w:szCs w:val="18"/>
                  <w:lang w:eastAsia="fi-FI"/>
                </w:rPr>
                <w:delText>&gt;</w:delText>
              </w:r>
            </w:del>
          </w:p>
          <w:p w14:paraId="54314369" w14:textId="77777777" w:rsidR="000E2185" w:rsidRPr="00DF2838" w:rsidDel="00DF2838" w:rsidRDefault="000E2185" w:rsidP="004F7283">
            <w:pPr>
              <w:autoSpaceDE w:val="0"/>
              <w:autoSpaceDN w:val="0"/>
              <w:adjustRightInd w:val="0"/>
              <w:ind w:left="568"/>
              <w:jc w:val="left"/>
              <w:rPr>
                <w:del w:id="3141" w:author="Tekijä"/>
                <w:rFonts w:ascii="Courier New" w:hAnsi="Courier New" w:cs="Courier New"/>
                <w:i/>
                <w:iCs/>
                <w:color w:val="308D85"/>
                <w:sz w:val="18"/>
                <w:szCs w:val="18"/>
                <w:lang w:eastAsia="fi-FI"/>
              </w:rPr>
            </w:pPr>
            <w:del w:id="3142" w:author="Tekijä">
              <w:r w:rsidRPr="00DF2838" w:rsidDel="00DF2838">
                <w:rPr>
                  <w:rFonts w:ascii="Courier New" w:hAnsi="Courier New" w:cs="Courier New"/>
                  <w:color w:val="3A37FF"/>
                  <w:sz w:val="18"/>
                  <w:szCs w:val="18"/>
                  <w:lang w:eastAsia="fi-FI"/>
                </w:rPr>
                <w:delText>&lt;</w:delText>
              </w:r>
              <w:r w:rsidRPr="00DF2838" w:rsidDel="00DF2838">
                <w:rPr>
                  <w:rFonts w:ascii="Courier New" w:hAnsi="Courier New" w:cs="Courier New"/>
                  <w:color w:val="942334"/>
                  <w:sz w:val="18"/>
                  <w:szCs w:val="18"/>
                  <w:lang w:eastAsia="fi-FI"/>
                </w:rPr>
                <w:delText>content</w:delText>
              </w:r>
              <w:r w:rsidRPr="00DF2838" w:rsidDel="00DF2838">
                <w:rPr>
                  <w:rFonts w:ascii="Courier New" w:hAnsi="Courier New" w:cs="Courier New"/>
                  <w:i/>
                  <w:iCs/>
                  <w:color w:val="308D85"/>
                  <w:sz w:val="18"/>
                  <w:szCs w:val="18"/>
                  <w:lang w:eastAsia="fi-FI"/>
                </w:rPr>
                <w:delText xml:space="preserve"> </w:delText>
              </w:r>
              <w:r w:rsidRPr="00DF2838" w:rsidDel="00DF2838">
                <w:rPr>
                  <w:rFonts w:ascii="Courier New" w:hAnsi="Courier New" w:cs="Courier New"/>
                  <w:color w:val="FF3835"/>
                  <w:sz w:val="18"/>
                  <w:szCs w:val="18"/>
                  <w:lang w:eastAsia="fi-FI"/>
                </w:rPr>
                <w:delText>ID</w:delText>
              </w:r>
              <w:r w:rsidRPr="00DF2838" w:rsidDel="00DF2838">
                <w:rPr>
                  <w:rFonts w:ascii="Courier New" w:hAnsi="Courier New" w:cs="Courier New"/>
                  <w:color w:val="3A37FF"/>
                  <w:sz w:val="18"/>
                  <w:szCs w:val="18"/>
                  <w:lang w:eastAsia="fi-FI"/>
                </w:rPr>
                <w:delText>="</w:delText>
              </w:r>
              <w:r w:rsidRPr="00DF2838" w:rsidDel="00DF2838">
                <w:rPr>
                  <w:rFonts w:ascii="Courier New" w:hAnsi="Courier New" w:cs="Courier New"/>
                  <w:color w:val="1A2E39"/>
                  <w:sz w:val="18"/>
                  <w:szCs w:val="18"/>
                  <w:lang w:eastAsia="fi-FI"/>
                </w:rPr>
                <w:delText>OID1.2.246.10.1234567.14.2013.123.4.4</w:delText>
              </w:r>
              <w:r w:rsidRPr="00DF2838" w:rsidDel="00DF2838">
                <w:rPr>
                  <w:rFonts w:ascii="Courier New" w:hAnsi="Courier New" w:cs="Courier New"/>
                  <w:color w:val="3A37FF"/>
                  <w:sz w:val="18"/>
                  <w:szCs w:val="18"/>
                  <w:lang w:eastAsia="fi-FI"/>
                </w:rPr>
                <w:delText>"</w:delText>
              </w:r>
              <w:r w:rsidRPr="00DF2838" w:rsidDel="00DF2838">
                <w:rPr>
                  <w:rFonts w:ascii="Courier New" w:hAnsi="Courier New" w:cs="Courier New"/>
                  <w:i/>
                  <w:iCs/>
                  <w:color w:val="308D85"/>
                  <w:sz w:val="18"/>
                  <w:szCs w:val="18"/>
                  <w:lang w:eastAsia="fi-FI"/>
                </w:rPr>
                <w:delText xml:space="preserve"> </w:delText>
              </w:r>
              <w:r w:rsidRPr="00DF2838" w:rsidDel="00DF2838">
                <w:rPr>
                  <w:rFonts w:ascii="Courier New" w:hAnsi="Courier New" w:cs="Courier New"/>
                  <w:color w:val="FF3835"/>
                  <w:sz w:val="18"/>
                  <w:szCs w:val="18"/>
                  <w:lang w:eastAsia="fi-FI"/>
                </w:rPr>
                <w:delText>styleC</w:delText>
              </w:r>
              <w:r w:rsidRPr="00DF2838" w:rsidDel="00DF2838">
                <w:rPr>
                  <w:rFonts w:ascii="Courier New" w:hAnsi="Courier New" w:cs="Courier New"/>
                  <w:color w:val="FF3835"/>
                  <w:sz w:val="18"/>
                  <w:szCs w:val="18"/>
                  <w:lang w:eastAsia="fi-FI"/>
                </w:rPr>
                <w:delText>o</w:delText>
              </w:r>
              <w:r w:rsidRPr="00DF2838" w:rsidDel="00DF2838">
                <w:rPr>
                  <w:rFonts w:ascii="Courier New" w:hAnsi="Courier New" w:cs="Courier New"/>
                  <w:color w:val="FF3835"/>
                  <w:sz w:val="18"/>
                  <w:szCs w:val="18"/>
                  <w:lang w:eastAsia="fi-FI"/>
                </w:rPr>
                <w:delText>de</w:delText>
              </w:r>
              <w:r w:rsidRPr="00DF2838" w:rsidDel="00DF2838">
                <w:rPr>
                  <w:rFonts w:ascii="Courier New" w:hAnsi="Courier New" w:cs="Courier New"/>
                  <w:color w:val="3A37FF"/>
                  <w:sz w:val="18"/>
                  <w:szCs w:val="18"/>
                  <w:lang w:eastAsia="fi-FI"/>
                </w:rPr>
                <w:delText>="</w:delText>
              </w:r>
              <w:r w:rsidRPr="00DF2838" w:rsidDel="00DF2838">
                <w:rPr>
                  <w:rFonts w:ascii="Courier New" w:hAnsi="Courier New" w:cs="Courier New"/>
                  <w:color w:val="1A2E39"/>
                  <w:sz w:val="18"/>
                  <w:szCs w:val="18"/>
                  <w:lang w:eastAsia="fi-FI"/>
                </w:rPr>
                <w:delText>xUnstructured</w:delText>
              </w:r>
              <w:r w:rsidRPr="00DF2838" w:rsidDel="00DF2838">
                <w:rPr>
                  <w:rFonts w:ascii="Courier New" w:hAnsi="Courier New" w:cs="Courier New"/>
                  <w:color w:val="3A37FF"/>
                  <w:sz w:val="18"/>
                  <w:szCs w:val="18"/>
                  <w:lang w:eastAsia="fi-FI"/>
                </w:rPr>
                <w:delText>"&gt;</w:delText>
              </w:r>
              <w:r w:rsidRPr="00DF2838" w:rsidDel="00DF2838">
                <w:rPr>
                  <w:rFonts w:ascii="Courier New" w:hAnsi="Courier New" w:cs="Courier New"/>
                  <w:color w:val="383739"/>
                  <w:sz w:val="18"/>
                  <w:szCs w:val="18"/>
                  <w:lang w:eastAsia="fi-FI"/>
                </w:rPr>
                <w:delText>Vapaamuotoinen nimi toimenpiteelle</w:delText>
              </w:r>
              <w:r w:rsidRPr="00DF2838" w:rsidDel="00DF2838">
                <w:rPr>
                  <w:rFonts w:ascii="Courier New" w:hAnsi="Courier New" w:cs="Courier New"/>
                  <w:color w:val="3A37FF"/>
                  <w:sz w:val="18"/>
                  <w:szCs w:val="18"/>
                  <w:lang w:eastAsia="fi-FI"/>
                </w:rPr>
                <w:delText>&lt;/</w:delText>
              </w:r>
              <w:r w:rsidRPr="00DF2838" w:rsidDel="00DF2838">
                <w:rPr>
                  <w:rFonts w:ascii="Courier New" w:hAnsi="Courier New" w:cs="Courier New"/>
                  <w:color w:val="942334"/>
                  <w:sz w:val="18"/>
                  <w:szCs w:val="18"/>
                  <w:lang w:eastAsia="fi-FI"/>
                </w:rPr>
                <w:delText>content</w:delText>
              </w:r>
              <w:r w:rsidRPr="00DF2838" w:rsidDel="00DF2838">
                <w:rPr>
                  <w:rFonts w:ascii="Courier New" w:hAnsi="Courier New" w:cs="Courier New"/>
                  <w:color w:val="3A37FF"/>
                  <w:sz w:val="18"/>
                  <w:szCs w:val="18"/>
                  <w:lang w:eastAsia="fi-FI"/>
                </w:rPr>
                <w:delText>&gt;</w:delText>
              </w:r>
            </w:del>
          </w:p>
          <w:p w14:paraId="00F3F00F" w14:textId="77777777" w:rsidR="000E2185" w:rsidRPr="00DF2838" w:rsidDel="00DF2838" w:rsidRDefault="000E2185" w:rsidP="004F7283">
            <w:pPr>
              <w:autoSpaceDE w:val="0"/>
              <w:autoSpaceDN w:val="0"/>
              <w:adjustRightInd w:val="0"/>
              <w:ind w:left="568"/>
              <w:jc w:val="left"/>
              <w:rPr>
                <w:del w:id="3143" w:author="Tekijä"/>
                <w:rFonts w:ascii="Courier New" w:hAnsi="Courier New" w:cs="Courier New"/>
                <w:color w:val="3A37FF"/>
                <w:sz w:val="18"/>
                <w:szCs w:val="18"/>
                <w:lang w:eastAsia="fi-FI"/>
              </w:rPr>
            </w:pPr>
            <w:del w:id="3144" w:author="Tekijä">
              <w:r w:rsidRPr="00DF2838" w:rsidDel="00DF2838">
                <w:rPr>
                  <w:rFonts w:ascii="Courier New" w:hAnsi="Courier New" w:cs="Courier New"/>
                  <w:color w:val="3A37FF"/>
                  <w:sz w:val="18"/>
                  <w:szCs w:val="18"/>
                  <w:lang w:eastAsia="fi-FI"/>
                </w:rPr>
                <w:delText>&lt;</w:delText>
              </w:r>
              <w:r w:rsidRPr="00DF2838" w:rsidDel="00DF2838">
                <w:rPr>
                  <w:rFonts w:ascii="Courier New" w:hAnsi="Courier New" w:cs="Courier New"/>
                  <w:color w:val="942334"/>
                  <w:sz w:val="18"/>
                  <w:szCs w:val="18"/>
                  <w:lang w:eastAsia="fi-FI"/>
                </w:rPr>
                <w:delText>content</w:delText>
              </w:r>
              <w:r w:rsidRPr="00DF2838" w:rsidDel="00DF2838">
                <w:rPr>
                  <w:rFonts w:ascii="Courier New" w:hAnsi="Courier New" w:cs="Courier New"/>
                  <w:color w:val="3A37FF"/>
                  <w:sz w:val="18"/>
                  <w:szCs w:val="18"/>
                  <w:lang w:eastAsia="fi-FI"/>
                </w:rPr>
                <w:delText>&gt;</w:delText>
              </w:r>
              <w:r w:rsidRPr="00DF2838" w:rsidDel="00DF2838">
                <w:rPr>
                  <w:rFonts w:ascii="Courier New" w:hAnsi="Courier New" w:cs="Courier New"/>
                  <w:color w:val="383739"/>
                  <w:sz w:val="18"/>
                  <w:szCs w:val="18"/>
                  <w:lang w:eastAsia="fi-FI"/>
                </w:rPr>
                <w:delText>Diagnoosin/toimenpiteen ensisijaisuus: Pää</w:delText>
              </w:r>
              <w:r w:rsidRPr="00DF2838" w:rsidDel="00DF2838">
                <w:rPr>
                  <w:rFonts w:ascii="Courier New" w:hAnsi="Courier New" w:cs="Courier New"/>
                  <w:color w:val="3A37FF"/>
                  <w:sz w:val="18"/>
                  <w:szCs w:val="18"/>
                  <w:lang w:eastAsia="fi-FI"/>
                </w:rPr>
                <w:delText>&lt;/</w:delText>
              </w:r>
              <w:r w:rsidRPr="00DF2838" w:rsidDel="00DF2838">
                <w:rPr>
                  <w:rFonts w:ascii="Courier New" w:hAnsi="Courier New" w:cs="Courier New"/>
                  <w:color w:val="942334"/>
                  <w:sz w:val="18"/>
                  <w:szCs w:val="18"/>
                  <w:lang w:eastAsia="fi-FI"/>
                </w:rPr>
                <w:delText>content</w:delText>
              </w:r>
              <w:r w:rsidRPr="00DF2838" w:rsidDel="00DF2838">
                <w:rPr>
                  <w:rFonts w:ascii="Courier New" w:hAnsi="Courier New" w:cs="Courier New"/>
                  <w:color w:val="3A37FF"/>
                  <w:sz w:val="18"/>
                  <w:szCs w:val="18"/>
                  <w:lang w:eastAsia="fi-FI"/>
                </w:rPr>
                <w:delText>&gt;</w:delText>
              </w:r>
            </w:del>
          </w:p>
          <w:p w14:paraId="294D2BEB" w14:textId="77777777" w:rsidR="000E2185" w:rsidRPr="00DF2838" w:rsidDel="00DF2838" w:rsidRDefault="000E2185" w:rsidP="004F7283">
            <w:pPr>
              <w:autoSpaceDE w:val="0"/>
              <w:autoSpaceDN w:val="0"/>
              <w:adjustRightInd w:val="0"/>
              <w:ind w:left="284"/>
              <w:jc w:val="left"/>
              <w:rPr>
                <w:del w:id="3145" w:author="Tekijä"/>
                <w:rFonts w:ascii="Courier New" w:hAnsi="Courier New" w:cs="Courier New"/>
                <w:color w:val="3A37FF"/>
                <w:sz w:val="18"/>
                <w:szCs w:val="18"/>
                <w:lang w:eastAsia="fi-FI"/>
              </w:rPr>
            </w:pPr>
            <w:del w:id="3146" w:author="Tekijä">
              <w:r w:rsidRPr="00DF2838" w:rsidDel="00DF2838">
                <w:rPr>
                  <w:rFonts w:ascii="Courier New" w:hAnsi="Courier New" w:cs="Courier New"/>
                  <w:color w:val="3A37FF"/>
                  <w:sz w:val="18"/>
                  <w:szCs w:val="18"/>
                  <w:lang w:eastAsia="fi-FI"/>
                </w:rPr>
                <w:delText>&lt;/</w:delText>
              </w:r>
              <w:r w:rsidRPr="00DF2838" w:rsidDel="00DF2838">
                <w:rPr>
                  <w:rFonts w:ascii="Courier New" w:hAnsi="Courier New" w:cs="Courier New"/>
                  <w:color w:val="942334"/>
                  <w:sz w:val="18"/>
                  <w:szCs w:val="18"/>
                  <w:lang w:eastAsia="fi-FI"/>
                </w:rPr>
                <w:delText>paragraph</w:delText>
              </w:r>
              <w:r w:rsidRPr="00DF2838" w:rsidDel="00DF2838">
                <w:rPr>
                  <w:rFonts w:ascii="Courier New" w:hAnsi="Courier New" w:cs="Courier New"/>
                  <w:color w:val="3A37FF"/>
                  <w:sz w:val="18"/>
                  <w:szCs w:val="18"/>
                  <w:lang w:eastAsia="fi-FI"/>
                </w:rPr>
                <w:delText>&gt;</w:delText>
              </w:r>
            </w:del>
          </w:p>
          <w:p w14:paraId="109AA041" w14:textId="77777777" w:rsidR="000E2185" w:rsidRPr="00DF2838" w:rsidDel="00DF2838" w:rsidRDefault="000E2185" w:rsidP="004F7283">
            <w:pPr>
              <w:autoSpaceDE w:val="0"/>
              <w:autoSpaceDN w:val="0"/>
              <w:adjustRightInd w:val="0"/>
              <w:ind w:left="284"/>
              <w:jc w:val="left"/>
              <w:rPr>
                <w:del w:id="3147" w:author="Tekijä"/>
                <w:rFonts w:ascii="Courier New" w:hAnsi="Courier New" w:cs="Courier New"/>
                <w:color w:val="3A37FF"/>
                <w:sz w:val="18"/>
                <w:szCs w:val="18"/>
                <w:lang w:eastAsia="fi-FI"/>
              </w:rPr>
            </w:pPr>
            <w:del w:id="3148" w:author="Tekijä">
              <w:r w:rsidRPr="00DF2838" w:rsidDel="00DF2838">
                <w:rPr>
                  <w:rFonts w:ascii="Courier New" w:hAnsi="Courier New" w:cs="Courier New"/>
                  <w:color w:val="3A37FF"/>
                  <w:sz w:val="18"/>
                  <w:szCs w:val="18"/>
                  <w:lang w:eastAsia="fi-FI"/>
                </w:rPr>
                <w:delText>&lt;</w:delText>
              </w:r>
              <w:r w:rsidRPr="00DF2838" w:rsidDel="00DF2838">
                <w:rPr>
                  <w:rFonts w:ascii="Courier New" w:hAnsi="Courier New" w:cs="Courier New"/>
                  <w:color w:val="942334"/>
                  <w:sz w:val="18"/>
                  <w:szCs w:val="18"/>
                  <w:lang w:eastAsia="fi-FI"/>
                </w:rPr>
                <w:delText>paragraph</w:delText>
              </w:r>
              <w:r w:rsidRPr="00DF2838" w:rsidDel="00DF2838">
                <w:rPr>
                  <w:rFonts w:ascii="Courier New" w:hAnsi="Courier New" w:cs="Courier New"/>
                  <w:i/>
                  <w:iCs/>
                  <w:color w:val="308D85"/>
                  <w:sz w:val="18"/>
                  <w:szCs w:val="18"/>
                  <w:lang w:eastAsia="fi-FI"/>
                </w:rPr>
                <w:delText xml:space="preserve"> </w:delText>
              </w:r>
              <w:r w:rsidRPr="00DF2838" w:rsidDel="00DF2838">
                <w:rPr>
                  <w:rFonts w:ascii="Courier New" w:hAnsi="Courier New" w:cs="Courier New"/>
                  <w:color w:val="FF3835"/>
                  <w:sz w:val="18"/>
                  <w:szCs w:val="18"/>
                  <w:lang w:eastAsia="fi-FI"/>
                </w:rPr>
                <w:delText>ID</w:delText>
              </w:r>
              <w:r w:rsidRPr="00DF2838" w:rsidDel="00DF2838">
                <w:rPr>
                  <w:rFonts w:ascii="Courier New" w:hAnsi="Courier New" w:cs="Courier New"/>
                  <w:color w:val="3A37FF"/>
                  <w:sz w:val="18"/>
                  <w:szCs w:val="18"/>
                  <w:lang w:eastAsia="fi-FI"/>
                </w:rPr>
                <w:delText>="</w:delText>
              </w:r>
              <w:r w:rsidRPr="00DF2838" w:rsidDel="00DF2838">
                <w:rPr>
                  <w:rFonts w:ascii="Courier New" w:hAnsi="Courier New" w:cs="Courier New"/>
                  <w:color w:val="1A2E39"/>
                  <w:sz w:val="18"/>
                  <w:szCs w:val="18"/>
                  <w:lang w:eastAsia="fi-FI"/>
                </w:rPr>
                <w:delText>OID1.2.246.10.1234567.14.2013.123.4.7</w:delText>
              </w:r>
              <w:r w:rsidRPr="00DF2838" w:rsidDel="00DF2838">
                <w:rPr>
                  <w:rFonts w:ascii="Courier New" w:hAnsi="Courier New" w:cs="Courier New"/>
                  <w:color w:val="3A37FF"/>
                  <w:sz w:val="18"/>
                  <w:szCs w:val="18"/>
                  <w:lang w:eastAsia="fi-FI"/>
                </w:rPr>
                <w:delText>"&gt;</w:delText>
              </w:r>
            </w:del>
          </w:p>
          <w:p w14:paraId="1702A057" w14:textId="77777777" w:rsidR="000E2185" w:rsidRPr="00DF2838" w:rsidDel="00DF2838" w:rsidRDefault="000E2185" w:rsidP="004F7283">
            <w:pPr>
              <w:autoSpaceDE w:val="0"/>
              <w:autoSpaceDN w:val="0"/>
              <w:adjustRightInd w:val="0"/>
              <w:ind w:left="568"/>
              <w:jc w:val="left"/>
              <w:rPr>
                <w:del w:id="3149" w:author="Tekijä"/>
                <w:rFonts w:ascii="Courier New" w:hAnsi="Courier New" w:cs="Courier New"/>
                <w:color w:val="3A37FF"/>
                <w:sz w:val="18"/>
                <w:szCs w:val="18"/>
                <w:lang w:eastAsia="fi-FI"/>
              </w:rPr>
            </w:pPr>
            <w:del w:id="3150" w:author="Tekijä">
              <w:r w:rsidRPr="00DF2838" w:rsidDel="00DF2838">
                <w:rPr>
                  <w:rFonts w:ascii="Courier New" w:hAnsi="Courier New" w:cs="Courier New"/>
                  <w:color w:val="3A37FF"/>
                  <w:sz w:val="18"/>
                  <w:szCs w:val="18"/>
                  <w:lang w:eastAsia="fi-FI"/>
                </w:rPr>
                <w:delText>&lt;</w:delText>
              </w:r>
              <w:r w:rsidRPr="00DF2838" w:rsidDel="00DF2838">
                <w:rPr>
                  <w:rFonts w:ascii="Courier New" w:hAnsi="Courier New" w:cs="Courier New"/>
                  <w:color w:val="942334"/>
                  <w:sz w:val="18"/>
                  <w:szCs w:val="18"/>
                  <w:lang w:eastAsia="fi-FI"/>
                </w:rPr>
                <w:delText>content</w:delText>
              </w:r>
              <w:r w:rsidRPr="00DF2838" w:rsidDel="00DF2838">
                <w:rPr>
                  <w:rFonts w:ascii="Courier New" w:hAnsi="Courier New" w:cs="Courier New"/>
                  <w:color w:val="3A37FF"/>
                  <w:sz w:val="18"/>
                  <w:szCs w:val="18"/>
                  <w:lang w:eastAsia="fi-FI"/>
                </w:rPr>
                <w:delText>&gt;</w:delText>
              </w:r>
              <w:r w:rsidRPr="00DF2838" w:rsidDel="00DF2838">
                <w:rPr>
                  <w:rFonts w:ascii="Courier New" w:hAnsi="Courier New" w:cs="Courier New"/>
                  <w:color w:val="383739"/>
                  <w:sz w:val="18"/>
                  <w:szCs w:val="18"/>
                  <w:lang w:eastAsia="fi-FI"/>
                </w:rPr>
                <w:delText xml:space="preserve">Hammas, johon toimenpide kohdistuu: </w:delText>
              </w:r>
              <w:r w:rsidRPr="00DF2838" w:rsidDel="00DF2838">
                <w:rPr>
                  <w:rFonts w:ascii="Courier New" w:hAnsi="Courier New" w:cs="Courier New"/>
                  <w:color w:val="3A37FF"/>
                  <w:sz w:val="18"/>
                  <w:szCs w:val="18"/>
                  <w:lang w:eastAsia="fi-FI"/>
                </w:rPr>
                <w:delText>&lt;/</w:delText>
              </w:r>
              <w:r w:rsidRPr="00DF2838" w:rsidDel="00DF2838">
                <w:rPr>
                  <w:rFonts w:ascii="Courier New" w:hAnsi="Courier New" w:cs="Courier New"/>
                  <w:color w:val="942334"/>
                  <w:sz w:val="18"/>
                  <w:szCs w:val="18"/>
                  <w:lang w:eastAsia="fi-FI"/>
                </w:rPr>
                <w:delText>content</w:delText>
              </w:r>
              <w:r w:rsidRPr="00DF2838" w:rsidDel="00DF2838">
                <w:rPr>
                  <w:rFonts w:ascii="Courier New" w:hAnsi="Courier New" w:cs="Courier New"/>
                  <w:color w:val="3A37FF"/>
                  <w:sz w:val="18"/>
                  <w:szCs w:val="18"/>
                  <w:lang w:eastAsia="fi-FI"/>
                </w:rPr>
                <w:delText>&gt;</w:delText>
              </w:r>
            </w:del>
          </w:p>
          <w:p w14:paraId="5ACDE6B5" w14:textId="77777777" w:rsidR="000E2185" w:rsidRPr="00DF2838" w:rsidDel="00DF2838" w:rsidRDefault="000E2185" w:rsidP="004F7283">
            <w:pPr>
              <w:autoSpaceDE w:val="0"/>
              <w:autoSpaceDN w:val="0"/>
              <w:adjustRightInd w:val="0"/>
              <w:ind w:left="568"/>
              <w:jc w:val="left"/>
              <w:rPr>
                <w:del w:id="3151" w:author="Tekijä"/>
                <w:rFonts w:ascii="Courier New" w:hAnsi="Courier New" w:cs="Courier New"/>
                <w:color w:val="3A37FF"/>
                <w:sz w:val="18"/>
                <w:szCs w:val="18"/>
                <w:lang w:eastAsia="fi-FI"/>
              </w:rPr>
            </w:pPr>
            <w:del w:id="3152" w:author="Tekijä">
              <w:r w:rsidRPr="00DF2838" w:rsidDel="00DF2838">
                <w:rPr>
                  <w:rFonts w:ascii="Courier New" w:hAnsi="Courier New" w:cs="Courier New"/>
                  <w:color w:val="3A37FF"/>
                  <w:sz w:val="18"/>
                  <w:szCs w:val="18"/>
                  <w:lang w:eastAsia="fi-FI"/>
                </w:rPr>
                <w:delText>&lt;</w:delText>
              </w:r>
              <w:r w:rsidRPr="00DF2838" w:rsidDel="00DF2838">
                <w:rPr>
                  <w:rFonts w:ascii="Courier New" w:hAnsi="Courier New" w:cs="Courier New"/>
                  <w:color w:val="942334"/>
                  <w:sz w:val="18"/>
                  <w:szCs w:val="18"/>
                  <w:lang w:eastAsia="fi-FI"/>
                </w:rPr>
                <w:delText>content</w:delText>
              </w:r>
              <w:r w:rsidRPr="00DF2838" w:rsidDel="00DF2838">
                <w:rPr>
                  <w:rFonts w:ascii="Courier New" w:hAnsi="Courier New" w:cs="Courier New"/>
                  <w:color w:val="3A37FF"/>
                  <w:sz w:val="18"/>
                  <w:szCs w:val="18"/>
                  <w:lang w:eastAsia="fi-FI"/>
                </w:rPr>
                <w:delText>&gt;</w:delText>
              </w:r>
              <w:r w:rsidRPr="00DF2838" w:rsidDel="00DF2838">
                <w:rPr>
                  <w:rFonts w:ascii="Courier New" w:hAnsi="Courier New" w:cs="Courier New"/>
                  <w:color w:val="383739"/>
                  <w:sz w:val="18"/>
                  <w:szCs w:val="18"/>
                  <w:lang w:eastAsia="fi-FI"/>
                </w:rPr>
                <w:delText xml:space="preserve">d 18 Yläleuan kolmas molaari oikealla puolella </w:delText>
              </w:r>
              <w:r w:rsidRPr="00DF2838" w:rsidDel="00DF2838">
                <w:rPr>
                  <w:rFonts w:ascii="Courier New" w:hAnsi="Courier New" w:cs="Courier New"/>
                  <w:color w:val="3A37FF"/>
                  <w:sz w:val="18"/>
                  <w:szCs w:val="18"/>
                  <w:lang w:eastAsia="fi-FI"/>
                </w:rPr>
                <w:delText>&lt;/</w:delText>
              </w:r>
              <w:r w:rsidRPr="00DF2838" w:rsidDel="00DF2838">
                <w:rPr>
                  <w:rFonts w:ascii="Courier New" w:hAnsi="Courier New" w:cs="Courier New"/>
                  <w:color w:val="942334"/>
                  <w:sz w:val="18"/>
                  <w:szCs w:val="18"/>
                  <w:lang w:eastAsia="fi-FI"/>
                </w:rPr>
                <w:delText>content</w:delText>
              </w:r>
              <w:r w:rsidRPr="00DF2838" w:rsidDel="00DF2838">
                <w:rPr>
                  <w:rFonts w:ascii="Courier New" w:hAnsi="Courier New" w:cs="Courier New"/>
                  <w:color w:val="3A37FF"/>
                  <w:sz w:val="18"/>
                  <w:szCs w:val="18"/>
                  <w:lang w:eastAsia="fi-FI"/>
                </w:rPr>
                <w:delText>&gt;</w:delText>
              </w:r>
            </w:del>
          </w:p>
          <w:p w14:paraId="28189FAF" w14:textId="77777777" w:rsidR="000E2185" w:rsidRPr="00DF2838" w:rsidDel="00DF2838" w:rsidRDefault="000E2185" w:rsidP="004F7283">
            <w:pPr>
              <w:autoSpaceDE w:val="0"/>
              <w:autoSpaceDN w:val="0"/>
              <w:adjustRightInd w:val="0"/>
              <w:ind w:left="284"/>
              <w:jc w:val="left"/>
              <w:rPr>
                <w:del w:id="3153" w:author="Tekijä"/>
                <w:rFonts w:ascii="Courier New" w:hAnsi="Courier New" w:cs="Courier New"/>
                <w:color w:val="3A37FF"/>
                <w:sz w:val="18"/>
                <w:szCs w:val="18"/>
                <w:lang w:val="en-US" w:eastAsia="fi-FI"/>
              </w:rPr>
            </w:pPr>
            <w:del w:id="3154" w:author="Tekijä">
              <w:r w:rsidRPr="00DF2838" w:rsidDel="00DF2838">
                <w:rPr>
                  <w:rFonts w:ascii="Courier New" w:hAnsi="Courier New" w:cs="Courier New"/>
                  <w:color w:val="3A37FF"/>
                  <w:sz w:val="18"/>
                  <w:szCs w:val="18"/>
                  <w:lang w:val="en-US" w:eastAsia="fi-FI"/>
                </w:rPr>
                <w:delText>&lt;/</w:delText>
              </w:r>
              <w:r w:rsidRPr="00DF2838" w:rsidDel="00DF2838">
                <w:rPr>
                  <w:rFonts w:ascii="Courier New" w:hAnsi="Courier New" w:cs="Courier New"/>
                  <w:color w:val="942334"/>
                  <w:sz w:val="18"/>
                  <w:szCs w:val="18"/>
                  <w:lang w:val="en-US" w:eastAsia="fi-FI"/>
                </w:rPr>
                <w:delText>paragraph</w:delText>
              </w:r>
              <w:r w:rsidRPr="00DF2838" w:rsidDel="00DF2838">
                <w:rPr>
                  <w:rFonts w:ascii="Courier New" w:hAnsi="Courier New" w:cs="Courier New"/>
                  <w:color w:val="3A37FF"/>
                  <w:sz w:val="18"/>
                  <w:szCs w:val="18"/>
                  <w:lang w:val="en-US" w:eastAsia="fi-FI"/>
                </w:rPr>
                <w:delText>&gt;</w:delText>
              </w:r>
            </w:del>
          </w:p>
          <w:p w14:paraId="53B2CA59" w14:textId="77777777" w:rsidR="000E2185" w:rsidRPr="00DF2838" w:rsidDel="00DF2838" w:rsidRDefault="000E2185" w:rsidP="004F7283">
            <w:pPr>
              <w:autoSpaceDE w:val="0"/>
              <w:autoSpaceDN w:val="0"/>
              <w:adjustRightInd w:val="0"/>
              <w:ind w:left="284"/>
              <w:jc w:val="left"/>
              <w:rPr>
                <w:del w:id="3155" w:author="Tekijä"/>
                <w:rFonts w:ascii="Courier New" w:hAnsi="Courier New" w:cs="Courier New"/>
                <w:color w:val="3A37FF"/>
                <w:sz w:val="18"/>
                <w:szCs w:val="18"/>
                <w:lang w:val="en-US" w:eastAsia="fi-FI"/>
              </w:rPr>
            </w:pPr>
            <w:del w:id="3156" w:author="Tekijä">
              <w:r w:rsidRPr="00DF2838" w:rsidDel="00DF2838">
                <w:rPr>
                  <w:rFonts w:ascii="Courier New" w:hAnsi="Courier New" w:cs="Courier New"/>
                  <w:color w:val="3A37FF"/>
                  <w:sz w:val="18"/>
                  <w:szCs w:val="18"/>
                  <w:lang w:val="en-US" w:eastAsia="fi-FI"/>
                </w:rPr>
                <w:delText>&lt;</w:delText>
              </w:r>
              <w:r w:rsidRPr="00DF2838" w:rsidDel="00DF2838">
                <w:rPr>
                  <w:rFonts w:ascii="Courier New" w:hAnsi="Courier New" w:cs="Courier New"/>
                  <w:color w:val="942334"/>
                  <w:sz w:val="18"/>
                  <w:szCs w:val="18"/>
                  <w:lang w:val="en-US" w:eastAsia="fi-FI"/>
                </w:rPr>
                <w:delText>paragraph</w:delText>
              </w:r>
              <w:r w:rsidRPr="00DF2838" w:rsidDel="00DF2838">
                <w:rPr>
                  <w:rFonts w:ascii="Courier New" w:hAnsi="Courier New" w:cs="Courier New"/>
                  <w:i/>
                  <w:iCs/>
                  <w:color w:val="308D85"/>
                  <w:sz w:val="18"/>
                  <w:szCs w:val="18"/>
                  <w:lang w:val="en-US" w:eastAsia="fi-FI"/>
                </w:rPr>
                <w:delText xml:space="preserve"> </w:delText>
              </w:r>
              <w:r w:rsidRPr="00DF2838" w:rsidDel="00DF2838">
                <w:rPr>
                  <w:rFonts w:ascii="Courier New" w:hAnsi="Courier New" w:cs="Courier New"/>
                  <w:color w:val="FF3835"/>
                  <w:sz w:val="18"/>
                  <w:szCs w:val="18"/>
                  <w:lang w:val="en-US" w:eastAsia="fi-FI"/>
                </w:rPr>
                <w:delText>ID</w:delText>
              </w:r>
              <w:r w:rsidRPr="00DF2838" w:rsidDel="00DF2838">
                <w:rPr>
                  <w:rFonts w:ascii="Courier New" w:hAnsi="Courier New" w:cs="Courier New"/>
                  <w:color w:val="3A37FF"/>
                  <w:sz w:val="18"/>
                  <w:szCs w:val="18"/>
                  <w:lang w:val="en-US" w:eastAsia="fi-FI"/>
                </w:rPr>
                <w:delText>="</w:delText>
              </w:r>
              <w:r w:rsidRPr="00DF2838" w:rsidDel="00DF2838">
                <w:rPr>
                  <w:rFonts w:ascii="Courier New" w:hAnsi="Courier New" w:cs="Courier New"/>
                  <w:color w:val="1A2E39"/>
                  <w:sz w:val="18"/>
                  <w:szCs w:val="18"/>
                  <w:lang w:val="en-US" w:eastAsia="fi-FI"/>
                </w:rPr>
                <w:delText>OID1.2.246.10.1234567.14.2013.123.4.8</w:delText>
              </w:r>
              <w:r w:rsidRPr="00DF2838" w:rsidDel="00DF2838">
                <w:rPr>
                  <w:rFonts w:ascii="Courier New" w:hAnsi="Courier New" w:cs="Courier New"/>
                  <w:color w:val="3A37FF"/>
                  <w:sz w:val="18"/>
                  <w:szCs w:val="18"/>
                  <w:lang w:val="en-US" w:eastAsia="fi-FI"/>
                </w:rPr>
                <w:delText>"&gt;</w:delText>
              </w:r>
            </w:del>
          </w:p>
          <w:p w14:paraId="0D09A701" w14:textId="77777777" w:rsidR="000E2185" w:rsidRPr="00DF2838" w:rsidDel="00DF2838" w:rsidRDefault="000E2185" w:rsidP="004F7283">
            <w:pPr>
              <w:autoSpaceDE w:val="0"/>
              <w:autoSpaceDN w:val="0"/>
              <w:adjustRightInd w:val="0"/>
              <w:ind w:left="568"/>
              <w:jc w:val="left"/>
              <w:rPr>
                <w:del w:id="3157" w:author="Tekijä"/>
                <w:rFonts w:ascii="Courier New" w:hAnsi="Courier New" w:cs="Courier New"/>
                <w:color w:val="3A37FF"/>
                <w:sz w:val="18"/>
                <w:szCs w:val="18"/>
                <w:lang w:val="en-US" w:eastAsia="fi-FI"/>
              </w:rPr>
            </w:pPr>
            <w:del w:id="3158" w:author="Tekijä">
              <w:r w:rsidRPr="00DF2838" w:rsidDel="00DF2838">
                <w:rPr>
                  <w:rFonts w:ascii="Courier New" w:hAnsi="Courier New" w:cs="Courier New"/>
                  <w:color w:val="3A37FF"/>
                  <w:sz w:val="18"/>
                  <w:szCs w:val="18"/>
                  <w:lang w:val="en-US" w:eastAsia="fi-FI"/>
                </w:rPr>
                <w:delText>&lt;</w:delText>
              </w:r>
              <w:r w:rsidRPr="00DF2838" w:rsidDel="00DF2838">
                <w:rPr>
                  <w:rFonts w:ascii="Courier New" w:hAnsi="Courier New" w:cs="Courier New"/>
                  <w:color w:val="942334"/>
                  <w:sz w:val="18"/>
                  <w:szCs w:val="18"/>
                  <w:lang w:val="en-US" w:eastAsia="fi-FI"/>
                </w:rPr>
                <w:delText>content</w:delText>
              </w:r>
              <w:r w:rsidRPr="00DF2838" w:rsidDel="00DF2838">
                <w:rPr>
                  <w:rFonts w:ascii="Courier New" w:hAnsi="Courier New" w:cs="Courier New"/>
                  <w:color w:val="3A37FF"/>
                  <w:sz w:val="18"/>
                  <w:szCs w:val="18"/>
                  <w:lang w:val="en-US" w:eastAsia="fi-FI"/>
                </w:rPr>
                <w:delText>&gt;</w:delText>
              </w:r>
              <w:r w:rsidRPr="00DF2838" w:rsidDel="00DF2838">
                <w:rPr>
                  <w:rFonts w:ascii="Courier New" w:hAnsi="Courier New" w:cs="Courier New"/>
                  <w:color w:val="383739"/>
                  <w:sz w:val="18"/>
                  <w:szCs w:val="18"/>
                  <w:lang w:val="en-US" w:eastAsia="fi-FI"/>
                </w:rPr>
                <w:delText>Ylikuinen hammas: Kyllä</w:delText>
              </w:r>
              <w:r w:rsidRPr="00DF2838" w:rsidDel="00DF2838">
                <w:rPr>
                  <w:rFonts w:ascii="Courier New" w:hAnsi="Courier New" w:cs="Courier New"/>
                  <w:color w:val="3A37FF"/>
                  <w:sz w:val="18"/>
                  <w:szCs w:val="18"/>
                  <w:lang w:val="en-US" w:eastAsia="fi-FI"/>
                </w:rPr>
                <w:delText>&lt;/</w:delText>
              </w:r>
              <w:r w:rsidRPr="00DF2838" w:rsidDel="00DF2838">
                <w:rPr>
                  <w:rFonts w:ascii="Courier New" w:hAnsi="Courier New" w:cs="Courier New"/>
                  <w:color w:val="942334"/>
                  <w:sz w:val="18"/>
                  <w:szCs w:val="18"/>
                  <w:lang w:val="en-US" w:eastAsia="fi-FI"/>
                </w:rPr>
                <w:delText>content</w:delText>
              </w:r>
              <w:r w:rsidRPr="00DF2838" w:rsidDel="00DF2838">
                <w:rPr>
                  <w:rFonts w:ascii="Courier New" w:hAnsi="Courier New" w:cs="Courier New"/>
                  <w:color w:val="3A37FF"/>
                  <w:sz w:val="18"/>
                  <w:szCs w:val="18"/>
                  <w:lang w:val="en-US" w:eastAsia="fi-FI"/>
                </w:rPr>
                <w:delText>&gt;</w:delText>
              </w:r>
            </w:del>
          </w:p>
          <w:p w14:paraId="46588FB4" w14:textId="77777777" w:rsidR="000E2185" w:rsidRPr="00DF2838" w:rsidDel="00DF2838" w:rsidRDefault="000E2185" w:rsidP="004F7283">
            <w:pPr>
              <w:autoSpaceDE w:val="0"/>
              <w:autoSpaceDN w:val="0"/>
              <w:adjustRightInd w:val="0"/>
              <w:ind w:left="284"/>
              <w:jc w:val="left"/>
              <w:rPr>
                <w:del w:id="3159" w:author="Tekijä"/>
                <w:rFonts w:ascii="Courier New" w:hAnsi="Courier New" w:cs="Courier New"/>
                <w:color w:val="3A37FF"/>
                <w:sz w:val="18"/>
                <w:szCs w:val="18"/>
                <w:lang w:eastAsia="fi-FI"/>
              </w:rPr>
            </w:pPr>
            <w:del w:id="3160" w:author="Tekijä">
              <w:r w:rsidRPr="00DF2838" w:rsidDel="00DF2838">
                <w:rPr>
                  <w:rFonts w:ascii="Courier New" w:hAnsi="Courier New" w:cs="Courier New"/>
                  <w:color w:val="3A37FF"/>
                  <w:sz w:val="18"/>
                  <w:szCs w:val="18"/>
                  <w:lang w:eastAsia="fi-FI"/>
                </w:rPr>
                <w:delText>&lt;/</w:delText>
              </w:r>
              <w:r w:rsidRPr="00DF2838" w:rsidDel="00DF2838">
                <w:rPr>
                  <w:rFonts w:ascii="Courier New" w:hAnsi="Courier New" w:cs="Courier New"/>
                  <w:color w:val="942334"/>
                  <w:sz w:val="18"/>
                  <w:szCs w:val="18"/>
                  <w:lang w:eastAsia="fi-FI"/>
                </w:rPr>
                <w:delText>paragraph</w:delText>
              </w:r>
              <w:r w:rsidRPr="00DF2838" w:rsidDel="00DF2838">
                <w:rPr>
                  <w:rFonts w:ascii="Courier New" w:hAnsi="Courier New" w:cs="Courier New"/>
                  <w:color w:val="3A37FF"/>
                  <w:sz w:val="18"/>
                  <w:szCs w:val="18"/>
                  <w:lang w:eastAsia="fi-FI"/>
                </w:rPr>
                <w:delText>&gt;</w:delText>
              </w:r>
            </w:del>
          </w:p>
          <w:p w14:paraId="4E8DCB06" w14:textId="77777777" w:rsidR="000E2185" w:rsidRPr="00DF2838" w:rsidDel="00DF2838" w:rsidRDefault="000E2185" w:rsidP="004F7283">
            <w:pPr>
              <w:autoSpaceDE w:val="0"/>
              <w:autoSpaceDN w:val="0"/>
              <w:adjustRightInd w:val="0"/>
              <w:ind w:left="284"/>
              <w:jc w:val="left"/>
              <w:rPr>
                <w:del w:id="3161" w:author="Tekijä"/>
                <w:rFonts w:ascii="Courier New" w:hAnsi="Courier New" w:cs="Courier New"/>
                <w:color w:val="3A37FF"/>
                <w:sz w:val="18"/>
                <w:szCs w:val="18"/>
                <w:lang w:eastAsia="fi-FI"/>
              </w:rPr>
            </w:pPr>
            <w:del w:id="3162" w:author="Tekijä">
              <w:r w:rsidRPr="00DF2838" w:rsidDel="00DF2838">
                <w:rPr>
                  <w:rFonts w:ascii="Courier New" w:hAnsi="Courier New" w:cs="Courier New"/>
                  <w:color w:val="3A37FF"/>
                  <w:sz w:val="18"/>
                  <w:szCs w:val="18"/>
                  <w:lang w:eastAsia="fi-FI"/>
                </w:rPr>
                <w:delText>&lt;</w:delText>
              </w:r>
              <w:r w:rsidRPr="00DF2838" w:rsidDel="00DF2838">
                <w:rPr>
                  <w:rFonts w:ascii="Courier New" w:hAnsi="Courier New" w:cs="Courier New"/>
                  <w:color w:val="942334"/>
                  <w:sz w:val="18"/>
                  <w:szCs w:val="18"/>
                  <w:lang w:eastAsia="fi-FI"/>
                </w:rPr>
                <w:delText>paragraph</w:delText>
              </w:r>
              <w:r w:rsidRPr="00DF2838" w:rsidDel="00DF2838">
                <w:rPr>
                  <w:rFonts w:ascii="Courier New" w:hAnsi="Courier New" w:cs="Courier New"/>
                  <w:i/>
                  <w:iCs/>
                  <w:color w:val="308D85"/>
                  <w:sz w:val="18"/>
                  <w:szCs w:val="18"/>
                  <w:lang w:eastAsia="fi-FI"/>
                </w:rPr>
                <w:delText xml:space="preserve"> </w:delText>
              </w:r>
              <w:r w:rsidRPr="00DF2838" w:rsidDel="00DF2838">
                <w:rPr>
                  <w:rFonts w:ascii="Courier New" w:hAnsi="Courier New" w:cs="Courier New"/>
                  <w:color w:val="FF3835"/>
                  <w:sz w:val="18"/>
                  <w:szCs w:val="18"/>
                  <w:lang w:eastAsia="fi-FI"/>
                </w:rPr>
                <w:delText>ID</w:delText>
              </w:r>
              <w:r w:rsidRPr="00DF2838" w:rsidDel="00DF2838">
                <w:rPr>
                  <w:rFonts w:ascii="Courier New" w:hAnsi="Courier New" w:cs="Courier New"/>
                  <w:color w:val="3A37FF"/>
                  <w:sz w:val="18"/>
                  <w:szCs w:val="18"/>
                  <w:lang w:eastAsia="fi-FI"/>
                </w:rPr>
                <w:delText>="</w:delText>
              </w:r>
              <w:r w:rsidRPr="00DF2838" w:rsidDel="00DF2838">
                <w:rPr>
                  <w:rFonts w:ascii="Courier New" w:hAnsi="Courier New" w:cs="Courier New"/>
                  <w:color w:val="1A2E39"/>
                  <w:sz w:val="18"/>
                  <w:szCs w:val="18"/>
                  <w:lang w:eastAsia="fi-FI"/>
                </w:rPr>
                <w:delText>OID1.2.246.10.1234567.14.2013.123.4.9</w:delText>
              </w:r>
              <w:r w:rsidRPr="00DF2838" w:rsidDel="00DF2838">
                <w:rPr>
                  <w:rFonts w:ascii="Courier New" w:hAnsi="Courier New" w:cs="Courier New"/>
                  <w:color w:val="3A37FF"/>
                  <w:sz w:val="18"/>
                  <w:szCs w:val="18"/>
                  <w:lang w:eastAsia="fi-FI"/>
                </w:rPr>
                <w:delText>"&gt;</w:delText>
              </w:r>
            </w:del>
          </w:p>
          <w:p w14:paraId="30B28ED4" w14:textId="77777777" w:rsidR="000E2185" w:rsidRPr="00DF2838" w:rsidDel="00DF2838" w:rsidRDefault="000E2185" w:rsidP="004F7283">
            <w:pPr>
              <w:autoSpaceDE w:val="0"/>
              <w:autoSpaceDN w:val="0"/>
              <w:adjustRightInd w:val="0"/>
              <w:ind w:left="568"/>
              <w:jc w:val="left"/>
              <w:rPr>
                <w:del w:id="3163" w:author="Tekijä"/>
                <w:rFonts w:ascii="Courier New" w:hAnsi="Courier New" w:cs="Courier New"/>
                <w:color w:val="3A37FF"/>
                <w:sz w:val="18"/>
                <w:szCs w:val="18"/>
                <w:lang w:eastAsia="fi-FI"/>
              </w:rPr>
            </w:pPr>
            <w:del w:id="3164" w:author="Tekijä">
              <w:r w:rsidRPr="00DF2838" w:rsidDel="00DF2838">
                <w:rPr>
                  <w:rFonts w:ascii="Courier New" w:hAnsi="Courier New" w:cs="Courier New"/>
                  <w:color w:val="3A37FF"/>
                  <w:sz w:val="18"/>
                  <w:szCs w:val="18"/>
                  <w:lang w:eastAsia="fi-FI"/>
                </w:rPr>
                <w:delText>&lt;</w:delText>
              </w:r>
              <w:r w:rsidRPr="00DF2838" w:rsidDel="00DF2838">
                <w:rPr>
                  <w:rFonts w:ascii="Courier New" w:hAnsi="Courier New" w:cs="Courier New"/>
                  <w:color w:val="942334"/>
                  <w:sz w:val="18"/>
                  <w:szCs w:val="18"/>
                  <w:lang w:eastAsia="fi-FI"/>
                </w:rPr>
                <w:delText>content</w:delText>
              </w:r>
              <w:r w:rsidRPr="00DF2838" w:rsidDel="00DF2838">
                <w:rPr>
                  <w:rFonts w:ascii="Courier New" w:hAnsi="Courier New" w:cs="Courier New"/>
                  <w:color w:val="3A37FF"/>
                  <w:sz w:val="18"/>
                  <w:szCs w:val="18"/>
                  <w:lang w:eastAsia="fi-FI"/>
                </w:rPr>
                <w:delText>&gt;</w:delText>
              </w:r>
              <w:r w:rsidRPr="00DF2838" w:rsidDel="00DF2838">
                <w:rPr>
                  <w:rFonts w:ascii="Courier New" w:hAnsi="Courier New" w:cs="Courier New"/>
                  <w:color w:val="383739"/>
                  <w:sz w:val="18"/>
                  <w:szCs w:val="18"/>
                  <w:lang w:eastAsia="fi-FI"/>
                </w:rPr>
                <w:delText xml:space="preserve">Hampaan pinta, johon toimenpide kohdistuu: </w:delText>
              </w:r>
              <w:r w:rsidRPr="00DF2838" w:rsidDel="00DF2838">
                <w:rPr>
                  <w:rFonts w:ascii="Courier New" w:hAnsi="Courier New" w:cs="Courier New"/>
                  <w:color w:val="3A37FF"/>
                  <w:sz w:val="18"/>
                  <w:szCs w:val="18"/>
                  <w:lang w:eastAsia="fi-FI"/>
                </w:rPr>
                <w:delText>&lt;/</w:delText>
              </w:r>
              <w:r w:rsidRPr="00DF2838" w:rsidDel="00DF2838">
                <w:rPr>
                  <w:rFonts w:ascii="Courier New" w:hAnsi="Courier New" w:cs="Courier New"/>
                  <w:color w:val="942334"/>
                  <w:sz w:val="18"/>
                  <w:szCs w:val="18"/>
                  <w:lang w:eastAsia="fi-FI"/>
                </w:rPr>
                <w:delText>content</w:delText>
              </w:r>
              <w:r w:rsidRPr="00DF2838" w:rsidDel="00DF2838">
                <w:rPr>
                  <w:rFonts w:ascii="Courier New" w:hAnsi="Courier New" w:cs="Courier New"/>
                  <w:color w:val="3A37FF"/>
                  <w:sz w:val="18"/>
                  <w:szCs w:val="18"/>
                  <w:lang w:eastAsia="fi-FI"/>
                </w:rPr>
                <w:delText>&gt;</w:delText>
              </w:r>
            </w:del>
          </w:p>
          <w:p w14:paraId="4D1E3933" w14:textId="77777777" w:rsidR="000E2185" w:rsidRPr="00DF2838" w:rsidDel="00DF2838" w:rsidRDefault="000E2185" w:rsidP="004F7283">
            <w:pPr>
              <w:autoSpaceDE w:val="0"/>
              <w:autoSpaceDN w:val="0"/>
              <w:adjustRightInd w:val="0"/>
              <w:ind w:left="568"/>
              <w:jc w:val="left"/>
              <w:rPr>
                <w:del w:id="3165" w:author="Tekijä"/>
                <w:rFonts w:ascii="Courier New" w:hAnsi="Courier New" w:cs="Courier New"/>
                <w:color w:val="3A37FF"/>
                <w:sz w:val="18"/>
                <w:szCs w:val="18"/>
                <w:lang w:eastAsia="fi-FI"/>
              </w:rPr>
            </w:pPr>
            <w:del w:id="3166" w:author="Tekijä">
              <w:r w:rsidRPr="00DF2838" w:rsidDel="00DF2838">
                <w:rPr>
                  <w:rFonts w:ascii="Courier New" w:hAnsi="Courier New" w:cs="Courier New"/>
                  <w:color w:val="3A37FF"/>
                  <w:sz w:val="18"/>
                  <w:szCs w:val="18"/>
                  <w:lang w:eastAsia="fi-FI"/>
                </w:rPr>
                <w:delText>&lt;</w:delText>
              </w:r>
              <w:r w:rsidRPr="00DF2838" w:rsidDel="00DF2838">
                <w:rPr>
                  <w:rFonts w:ascii="Courier New" w:hAnsi="Courier New" w:cs="Courier New"/>
                  <w:color w:val="942334"/>
                  <w:sz w:val="18"/>
                  <w:szCs w:val="18"/>
                  <w:lang w:eastAsia="fi-FI"/>
                </w:rPr>
                <w:delText>content</w:delText>
              </w:r>
              <w:r w:rsidRPr="00DF2838" w:rsidDel="00DF2838">
                <w:rPr>
                  <w:rFonts w:ascii="Courier New" w:hAnsi="Courier New" w:cs="Courier New"/>
                  <w:color w:val="3A37FF"/>
                  <w:sz w:val="18"/>
                  <w:szCs w:val="18"/>
                  <w:lang w:eastAsia="fi-FI"/>
                </w:rPr>
                <w:delText>&gt;</w:delText>
              </w:r>
              <w:r w:rsidRPr="00DF2838" w:rsidDel="00DF2838">
                <w:rPr>
                  <w:rFonts w:ascii="Courier New" w:hAnsi="Courier New" w:cs="Courier New"/>
                  <w:color w:val="383739"/>
                  <w:sz w:val="18"/>
                  <w:szCs w:val="18"/>
                  <w:lang w:eastAsia="fi-FI"/>
                </w:rPr>
                <w:delText xml:space="preserve">3-pinta hampaan bukkaali- tai labiaalipinta </w:delText>
              </w:r>
              <w:r w:rsidRPr="00DF2838" w:rsidDel="00DF2838">
                <w:rPr>
                  <w:rFonts w:ascii="Courier New" w:hAnsi="Courier New" w:cs="Courier New"/>
                  <w:color w:val="3A37FF"/>
                  <w:sz w:val="18"/>
                  <w:szCs w:val="18"/>
                  <w:lang w:eastAsia="fi-FI"/>
                </w:rPr>
                <w:delText>&lt;/</w:delText>
              </w:r>
              <w:r w:rsidRPr="00DF2838" w:rsidDel="00DF2838">
                <w:rPr>
                  <w:rFonts w:ascii="Courier New" w:hAnsi="Courier New" w:cs="Courier New"/>
                  <w:color w:val="942334"/>
                  <w:sz w:val="18"/>
                  <w:szCs w:val="18"/>
                  <w:lang w:eastAsia="fi-FI"/>
                </w:rPr>
                <w:delText>content</w:delText>
              </w:r>
              <w:r w:rsidRPr="00DF2838" w:rsidDel="00DF2838">
                <w:rPr>
                  <w:rFonts w:ascii="Courier New" w:hAnsi="Courier New" w:cs="Courier New"/>
                  <w:color w:val="3A37FF"/>
                  <w:sz w:val="18"/>
                  <w:szCs w:val="18"/>
                  <w:lang w:eastAsia="fi-FI"/>
                </w:rPr>
                <w:delText>&gt;</w:delText>
              </w:r>
            </w:del>
          </w:p>
          <w:p w14:paraId="1B853FBB" w14:textId="77777777" w:rsidR="000E2185" w:rsidRPr="00DF2838" w:rsidDel="00DF2838" w:rsidRDefault="000E2185" w:rsidP="004F7283">
            <w:pPr>
              <w:autoSpaceDE w:val="0"/>
              <w:autoSpaceDN w:val="0"/>
              <w:adjustRightInd w:val="0"/>
              <w:ind w:left="284"/>
              <w:jc w:val="left"/>
              <w:rPr>
                <w:del w:id="3167" w:author="Tekijä"/>
                <w:rFonts w:ascii="Courier New" w:hAnsi="Courier New" w:cs="Courier New"/>
                <w:color w:val="3A37FF"/>
                <w:sz w:val="18"/>
                <w:szCs w:val="18"/>
                <w:lang w:eastAsia="fi-FI"/>
              </w:rPr>
            </w:pPr>
            <w:del w:id="3168" w:author="Tekijä">
              <w:r w:rsidRPr="00DF2838" w:rsidDel="00DF2838">
                <w:rPr>
                  <w:rFonts w:ascii="Courier New" w:hAnsi="Courier New" w:cs="Courier New"/>
                  <w:color w:val="3A37FF"/>
                  <w:sz w:val="18"/>
                  <w:szCs w:val="18"/>
                  <w:lang w:eastAsia="fi-FI"/>
                </w:rPr>
                <w:delText>&lt;/</w:delText>
              </w:r>
              <w:r w:rsidRPr="00DF2838" w:rsidDel="00DF2838">
                <w:rPr>
                  <w:rFonts w:ascii="Courier New" w:hAnsi="Courier New" w:cs="Courier New"/>
                  <w:color w:val="942334"/>
                  <w:sz w:val="18"/>
                  <w:szCs w:val="18"/>
                  <w:lang w:eastAsia="fi-FI"/>
                </w:rPr>
                <w:delText>paragraph</w:delText>
              </w:r>
              <w:r w:rsidRPr="00DF2838" w:rsidDel="00DF2838">
                <w:rPr>
                  <w:rFonts w:ascii="Courier New" w:hAnsi="Courier New" w:cs="Courier New"/>
                  <w:color w:val="3A37FF"/>
                  <w:sz w:val="18"/>
                  <w:szCs w:val="18"/>
                  <w:lang w:eastAsia="fi-FI"/>
                </w:rPr>
                <w:delText>&gt;</w:delText>
              </w:r>
            </w:del>
          </w:p>
          <w:p w14:paraId="61EAB97B" w14:textId="77777777" w:rsidR="000E2185" w:rsidRPr="00DF2838" w:rsidDel="00DF2838" w:rsidRDefault="000E2185" w:rsidP="004F7283">
            <w:pPr>
              <w:autoSpaceDE w:val="0"/>
              <w:autoSpaceDN w:val="0"/>
              <w:adjustRightInd w:val="0"/>
              <w:ind w:left="284"/>
              <w:jc w:val="left"/>
              <w:rPr>
                <w:del w:id="3169" w:author="Tekijä"/>
                <w:rFonts w:ascii="Courier New" w:hAnsi="Courier New" w:cs="Courier New"/>
                <w:color w:val="3A37FF"/>
                <w:sz w:val="18"/>
                <w:szCs w:val="18"/>
                <w:lang w:eastAsia="fi-FI"/>
              </w:rPr>
            </w:pPr>
            <w:del w:id="3170" w:author="Tekijä">
              <w:r w:rsidRPr="00DF2838" w:rsidDel="00DF2838">
                <w:rPr>
                  <w:rFonts w:ascii="Courier New" w:hAnsi="Courier New" w:cs="Courier New"/>
                  <w:color w:val="3A37FF"/>
                  <w:sz w:val="18"/>
                  <w:szCs w:val="18"/>
                  <w:lang w:eastAsia="fi-FI"/>
                </w:rPr>
                <w:delText>&lt;</w:delText>
              </w:r>
              <w:r w:rsidRPr="00DF2838" w:rsidDel="00DF2838">
                <w:rPr>
                  <w:rFonts w:ascii="Courier New" w:hAnsi="Courier New" w:cs="Courier New"/>
                  <w:color w:val="942334"/>
                  <w:sz w:val="18"/>
                  <w:szCs w:val="18"/>
                  <w:lang w:eastAsia="fi-FI"/>
                </w:rPr>
                <w:delText>paragraph</w:delText>
              </w:r>
              <w:r w:rsidRPr="00DF2838" w:rsidDel="00DF2838">
                <w:rPr>
                  <w:rFonts w:ascii="Courier New" w:hAnsi="Courier New" w:cs="Courier New"/>
                  <w:i/>
                  <w:iCs/>
                  <w:color w:val="308D85"/>
                  <w:sz w:val="18"/>
                  <w:szCs w:val="18"/>
                  <w:lang w:eastAsia="fi-FI"/>
                </w:rPr>
                <w:delText xml:space="preserve"> </w:delText>
              </w:r>
              <w:r w:rsidRPr="00DF2838" w:rsidDel="00DF2838">
                <w:rPr>
                  <w:rFonts w:ascii="Courier New" w:hAnsi="Courier New" w:cs="Courier New"/>
                  <w:color w:val="FF3835"/>
                  <w:sz w:val="18"/>
                  <w:szCs w:val="18"/>
                  <w:lang w:eastAsia="fi-FI"/>
                </w:rPr>
                <w:delText>ID</w:delText>
              </w:r>
              <w:r w:rsidRPr="00DF2838" w:rsidDel="00DF2838">
                <w:rPr>
                  <w:rFonts w:ascii="Courier New" w:hAnsi="Courier New" w:cs="Courier New"/>
                  <w:color w:val="3A37FF"/>
                  <w:sz w:val="18"/>
                  <w:szCs w:val="18"/>
                  <w:lang w:eastAsia="fi-FI"/>
                </w:rPr>
                <w:delText>="</w:delText>
              </w:r>
              <w:r w:rsidRPr="00DF2838" w:rsidDel="00DF2838">
                <w:rPr>
                  <w:rFonts w:ascii="Courier New" w:hAnsi="Courier New" w:cs="Courier New"/>
                  <w:color w:val="1A2E39"/>
                  <w:sz w:val="18"/>
                  <w:szCs w:val="18"/>
                  <w:lang w:eastAsia="fi-FI"/>
                </w:rPr>
                <w:delText>OID1.2.246.10.1234567.14.2013.123.4.2</w:delText>
              </w:r>
              <w:r w:rsidRPr="00DF2838" w:rsidDel="00DF2838">
                <w:rPr>
                  <w:rFonts w:ascii="Courier New" w:hAnsi="Courier New" w:cs="Courier New"/>
                  <w:color w:val="3A37FF"/>
                  <w:sz w:val="18"/>
                  <w:szCs w:val="18"/>
                  <w:lang w:eastAsia="fi-FI"/>
                </w:rPr>
                <w:delText>"&gt;</w:delText>
              </w:r>
            </w:del>
          </w:p>
          <w:p w14:paraId="04DA87A4" w14:textId="77777777" w:rsidR="000E2185" w:rsidRPr="00DF2838" w:rsidDel="00DF2838" w:rsidRDefault="000E2185" w:rsidP="004F7283">
            <w:pPr>
              <w:autoSpaceDE w:val="0"/>
              <w:autoSpaceDN w:val="0"/>
              <w:adjustRightInd w:val="0"/>
              <w:ind w:left="568"/>
              <w:jc w:val="left"/>
              <w:rPr>
                <w:del w:id="3171" w:author="Tekijä"/>
                <w:rFonts w:ascii="Courier New" w:hAnsi="Courier New" w:cs="Courier New"/>
                <w:color w:val="3A37FF"/>
                <w:sz w:val="18"/>
                <w:szCs w:val="18"/>
                <w:lang w:eastAsia="fi-FI"/>
              </w:rPr>
            </w:pPr>
            <w:del w:id="3172" w:author="Tekijä">
              <w:r w:rsidRPr="00DF2838" w:rsidDel="00DF2838">
                <w:rPr>
                  <w:rFonts w:ascii="Courier New" w:hAnsi="Courier New" w:cs="Courier New"/>
                  <w:color w:val="3A37FF"/>
                  <w:sz w:val="18"/>
                  <w:szCs w:val="18"/>
                  <w:lang w:eastAsia="fi-FI"/>
                </w:rPr>
                <w:delText>&lt;</w:delText>
              </w:r>
              <w:r w:rsidRPr="00DF2838" w:rsidDel="00DF2838">
                <w:rPr>
                  <w:rFonts w:ascii="Courier New" w:hAnsi="Courier New" w:cs="Courier New"/>
                  <w:color w:val="942334"/>
                  <w:sz w:val="18"/>
                  <w:szCs w:val="18"/>
                  <w:lang w:eastAsia="fi-FI"/>
                </w:rPr>
                <w:delText>content</w:delText>
              </w:r>
              <w:r w:rsidRPr="00DF2838" w:rsidDel="00DF2838">
                <w:rPr>
                  <w:rFonts w:ascii="Courier New" w:hAnsi="Courier New" w:cs="Courier New"/>
                  <w:color w:val="3A37FF"/>
                  <w:sz w:val="18"/>
                  <w:szCs w:val="18"/>
                  <w:lang w:eastAsia="fi-FI"/>
                </w:rPr>
                <w:delText>&gt;</w:delText>
              </w:r>
              <w:r w:rsidRPr="00DF2838" w:rsidDel="00DF2838">
                <w:rPr>
                  <w:rFonts w:ascii="Courier New" w:hAnsi="Courier New" w:cs="Courier New"/>
                  <w:color w:val="383739"/>
                  <w:sz w:val="18"/>
                  <w:szCs w:val="18"/>
                  <w:lang w:eastAsia="fi-FI"/>
                </w:rPr>
                <w:delText>Toimenpiteen tulos tähän kuvattuna</w:delText>
              </w:r>
              <w:r w:rsidRPr="00DF2838" w:rsidDel="00DF2838">
                <w:rPr>
                  <w:rFonts w:ascii="Courier New" w:hAnsi="Courier New" w:cs="Courier New"/>
                  <w:color w:val="3A37FF"/>
                  <w:sz w:val="18"/>
                  <w:szCs w:val="18"/>
                  <w:lang w:eastAsia="fi-FI"/>
                </w:rPr>
                <w:delText>&lt;/</w:delText>
              </w:r>
              <w:r w:rsidRPr="00DF2838" w:rsidDel="00DF2838">
                <w:rPr>
                  <w:rFonts w:ascii="Courier New" w:hAnsi="Courier New" w:cs="Courier New"/>
                  <w:color w:val="942334"/>
                  <w:sz w:val="18"/>
                  <w:szCs w:val="18"/>
                  <w:lang w:eastAsia="fi-FI"/>
                </w:rPr>
                <w:delText>content</w:delText>
              </w:r>
              <w:r w:rsidRPr="00DF2838" w:rsidDel="00DF2838">
                <w:rPr>
                  <w:rFonts w:ascii="Courier New" w:hAnsi="Courier New" w:cs="Courier New"/>
                  <w:color w:val="3A37FF"/>
                  <w:sz w:val="18"/>
                  <w:szCs w:val="18"/>
                  <w:lang w:eastAsia="fi-FI"/>
                </w:rPr>
                <w:delText>&gt;</w:delText>
              </w:r>
            </w:del>
          </w:p>
          <w:p w14:paraId="4E925DE4" w14:textId="77777777" w:rsidR="000E2185" w:rsidRPr="00DF2838" w:rsidDel="00DF2838" w:rsidRDefault="000E2185" w:rsidP="004F7283">
            <w:pPr>
              <w:autoSpaceDE w:val="0"/>
              <w:autoSpaceDN w:val="0"/>
              <w:adjustRightInd w:val="0"/>
              <w:ind w:left="284"/>
              <w:jc w:val="left"/>
              <w:rPr>
                <w:del w:id="3173" w:author="Tekijä"/>
                <w:rFonts w:ascii="Courier New" w:hAnsi="Courier New" w:cs="Courier New"/>
                <w:color w:val="3A37FF"/>
                <w:sz w:val="18"/>
                <w:szCs w:val="18"/>
                <w:lang w:eastAsia="fi-FI"/>
              </w:rPr>
            </w:pPr>
            <w:del w:id="3174" w:author="Tekijä">
              <w:r w:rsidRPr="00DF2838" w:rsidDel="00DF2838">
                <w:rPr>
                  <w:rFonts w:ascii="Courier New" w:hAnsi="Courier New" w:cs="Courier New"/>
                  <w:color w:val="3A37FF"/>
                  <w:sz w:val="18"/>
                  <w:szCs w:val="18"/>
                  <w:lang w:eastAsia="fi-FI"/>
                </w:rPr>
                <w:delText>&lt;/</w:delText>
              </w:r>
              <w:r w:rsidRPr="00DF2838" w:rsidDel="00DF2838">
                <w:rPr>
                  <w:rFonts w:ascii="Courier New" w:hAnsi="Courier New" w:cs="Courier New"/>
                  <w:color w:val="942334"/>
                  <w:sz w:val="18"/>
                  <w:szCs w:val="18"/>
                  <w:lang w:eastAsia="fi-FI"/>
                </w:rPr>
                <w:delText>paragraph</w:delText>
              </w:r>
              <w:r w:rsidRPr="00DF2838" w:rsidDel="00DF2838">
                <w:rPr>
                  <w:rFonts w:ascii="Courier New" w:hAnsi="Courier New" w:cs="Courier New"/>
                  <w:color w:val="3A37FF"/>
                  <w:sz w:val="18"/>
                  <w:szCs w:val="18"/>
                  <w:lang w:eastAsia="fi-FI"/>
                </w:rPr>
                <w:delText>&gt;</w:delText>
              </w:r>
            </w:del>
          </w:p>
          <w:p w14:paraId="6028E053" w14:textId="77777777" w:rsidR="000E2185" w:rsidRPr="00DF2838" w:rsidDel="00DF2838" w:rsidRDefault="000E2185" w:rsidP="004F7283">
            <w:pPr>
              <w:autoSpaceDE w:val="0"/>
              <w:autoSpaceDN w:val="0"/>
              <w:adjustRightInd w:val="0"/>
              <w:ind w:left="284"/>
              <w:jc w:val="left"/>
              <w:rPr>
                <w:del w:id="3175" w:author="Tekijä"/>
                <w:rFonts w:ascii="Courier New" w:hAnsi="Courier New" w:cs="Courier New"/>
                <w:color w:val="3A37FF"/>
                <w:sz w:val="18"/>
                <w:szCs w:val="18"/>
                <w:lang w:eastAsia="fi-FI"/>
              </w:rPr>
            </w:pPr>
            <w:del w:id="3176" w:author="Tekijä">
              <w:r w:rsidRPr="00DF2838" w:rsidDel="00DF2838">
                <w:rPr>
                  <w:rFonts w:ascii="Courier New" w:hAnsi="Courier New" w:cs="Courier New"/>
                  <w:color w:val="3A37FF"/>
                  <w:sz w:val="18"/>
                  <w:szCs w:val="18"/>
                  <w:lang w:eastAsia="fi-FI"/>
                </w:rPr>
                <w:delText>&lt;</w:delText>
              </w:r>
              <w:r w:rsidRPr="00DF2838" w:rsidDel="00DF2838">
                <w:rPr>
                  <w:rFonts w:ascii="Courier New" w:hAnsi="Courier New" w:cs="Courier New"/>
                  <w:color w:val="942334"/>
                  <w:sz w:val="18"/>
                  <w:szCs w:val="18"/>
                  <w:lang w:eastAsia="fi-FI"/>
                </w:rPr>
                <w:delText>paragraph</w:delText>
              </w:r>
              <w:r w:rsidRPr="00DF2838" w:rsidDel="00DF2838">
                <w:rPr>
                  <w:rFonts w:ascii="Courier New" w:hAnsi="Courier New" w:cs="Courier New"/>
                  <w:i/>
                  <w:iCs/>
                  <w:color w:val="308D85"/>
                  <w:sz w:val="18"/>
                  <w:szCs w:val="18"/>
                  <w:lang w:eastAsia="fi-FI"/>
                </w:rPr>
                <w:delText xml:space="preserve"> </w:delText>
              </w:r>
              <w:r w:rsidRPr="00DF2838" w:rsidDel="00DF2838">
                <w:rPr>
                  <w:rFonts w:ascii="Courier New" w:hAnsi="Courier New" w:cs="Courier New"/>
                  <w:color w:val="FF3835"/>
                  <w:sz w:val="18"/>
                  <w:szCs w:val="18"/>
                  <w:lang w:eastAsia="fi-FI"/>
                </w:rPr>
                <w:delText>ID</w:delText>
              </w:r>
              <w:r w:rsidRPr="00DF2838" w:rsidDel="00DF2838">
                <w:rPr>
                  <w:rFonts w:ascii="Courier New" w:hAnsi="Courier New" w:cs="Courier New"/>
                  <w:color w:val="3A37FF"/>
                  <w:sz w:val="18"/>
                  <w:szCs w:val="18"/>
                  <w:lang w:eastAsia="fi-FI"/>
                </w:rPr>
                <w:delText>="</w:delText>
              </w:r>
              <w:r w:rsidRPr="00DF2838" w:rsidDel="00DF2838">
                <w:rPr>
                  <w:rFonts w:ascii="Courier New" w:hAnsi="Courier New" w:cs="Courier New"/>
                  <w:color w:val="1A2E39"/>
                  <w:sz w:val="18"/>
                  <w:szCs w:val="18"/>
                  <w:lang w:eastAsia="fi-FI"/>
                </w:rPr>
                <w:delText>OID1.2.246.10.1234567.14.2013.123.4.6</w:delText>
              </w:r>
              <w:r w:rsidRPr="00DF2838" w:rsidDel="00DF2838">
                <w:rPr>
                  <w:rFonts w:ascii="Courier New" w:hAnsi="Courier New" w:cs="Courier New"/>
                  <w:color w:val="3A37FF"/>
                  <w:sz w:val="18"/>
                  <w:szCs w:val="18"/>
                  <w:lang w:eastAsia="fi-FI"/>
                </w:rPr>
                <w:delText>"&gt;</w:delText>
              </w:r>
            </w:del>
          </w:p>
          <w:p w14:paraId="1B32AA98" w14:textId="77777777" w:rsidR="000E2185" w:rsidRPr="00DF2838" w:rsidDel="00DF2838" w:rsidRDefault="000E2185" w:rsidP="004F7283">
            <w:pPr>
              <w:autoSpaceDE w:val="0"/>
              <w:autoSpaceDN w:val="0"/>
              <w:adjustRightInd w:val="0"/>
              <w:ind w:left="568"/>
              <w:jc w:val="left"/>
              <w:rPr>
                <w:del w:id="3177" w:author="Tekijä"/>
                <w:rFonts w:ascii="Courier New" w:hAnsi="Courier New" w:cs="Courier New"/>
                <w:color w:val="3A37FF"/>
                <w:sz w:val="18"/>
                <w:szCs w:val="18"/>
                <w:lang w:eastAsia="fi-FI"/>
              </w:rPr>
            </w:pPr>
            <w:del w:id="3178" w:author="Tekijä">
              <w:r w:rsidRPr="00DF2838" w:rsidDel="00DF2838">
                <w:rPr>
                  <w:rFonts w:ascii="Courier New" w:hAnsi="Courier New" w:cs="Courier New"/>
                  <w:color w:val="3A37FF"/>
                  <w:sz w:val="18"/>
                  <w:szCs w:val="18"/>
                  <w:lang w:eastAsia="fi-FI"/>
                </w:rPr>
                <w:delText>&lt;</w:delText>
              </w:r>
              <w:r w:rsidRPr="00DF2838" w:rsidDel="00DF2838">
                <w:rPr>
                  <w:rFonts w:ascii="Courier New" w:hAnsi="Courier New" w:cs="Courier New"/>
                  <w:color w:val="942334"/>
                  <w:sz w:val="18"/>
                  <w:szCs w:val="18"/>
                  <w:lang w:eastAsia="fi-FI"/>
                </w:rPr>
                <w:delText>content</w:delText>
              </w:r>
              <w:r w:rsidRPr="00DF2838" w:rsidDel="00DF2838">
                <w:rPr>
                  <w:rFonts w:ascii="Courier New" w:hAnsi="Courier New" w:cs="Courier New"/>
                  <w:color w:val="3A37FF"/>
                  <w:sz w:val="18"/>
                  <w:szCs w:val="18"/>
                  <w:lang w:eastAsia="fi-FI"/>
                </w:rPr>
                <w:delText>&gt;</w:delText>
              </w:r>
              <w:r w:rsidRPr="00DF2838" w:rsidDel="00DF2838">
                <w:rPr>
                  <w:rFonts w:ascii="Courier New" w:hAnsi="Courier New" w:cs="Courier New"/>
                  <w:color w:val="383739"/>
                  <w:sz w:val="18"/>
                  <w:szCs w:val="18"/>
                  <w:lang w:eastAsia="fi-FI"/>
                </w:rPr>
                <w:delText>Toimenpiteen tyyppi: Suun toimenpiteet</w:delText>
              </w:r>
              <w:r w:rsidRPr="00DF2838" w:rsidDel="00DF2838">
                <w:rPr>
                  <w:rFonts w:ascii="Courier New" w:hAnsi="Courier New" w:cs="Courier New"/>
                  <w:color w:val="3A37FF"/>
                  <w:sz w:val="18"/>
                  <w:szCs w:val="18"/>
                  <w:lang w:eastAsia="fi-FI"/>
                </w:rPr>
                <w:delText>&lt;/</w:delText>
              </w:r>
              <w:r w:rsidRPr="00DF2838" w:rsidDel="00DF2838">
                <w:rPr>
                  <w:rFonts w:ascii="Courier New" w:hAnsi="Courier New" w:cs="Courier New"/>
                  <w:color w:val="942334"/>
                  <w:sz w:val="18"/>
                  <w:szCs w:val="18"/>
                  <w:lang w:eastAsia="fi-FI"/>
                </w:rPr>
                <w:delText>content</w:delText>
              </w:r>
              <w:r w:rsidRPr="00DF2838" w:rsidDel="00DF2838">
                <w:rPr>
                  <w:rFonts w:ascii="Courier New" w:hAnsi="Courier New" w:cs="Courier New"/>
                  <w:color w:val="3A37FF"/>
                  <w:sz w:val="18"/>
                  <w:szCs w:val="18"/>
                  <w:lang w:eastAsia="fi-FI"/>
                </w:rPr>
                <w:delText>&gt;</w:delText>
              </w:r>
            </w:del>
          </w:p>
          <w:p w14:paraId="01C745EA" w14:textId="77777777" w:rsidR="000E2185" w:rsidRPr="00DF2838" w:rsidDel="00DF2838" w:rsidRDefault="000E2185" w:rsidP="004F7283">
            <w:pPr>
              <w:autoSpaceDE w:val="0"/>
              <w:autoSpaceDN w:val="0"/>
              <w:adjustRightInd w:val="0"/>
              <w:ind w:left="284"/>
              <w:jc w:val="left"/>
              <w:rPr>
                <w:del w:id="3179" w:author="Tekijä"/>
                <w:rFonts w:ascii="Courier New" w:hAnsi="Courier New" w:cs="Courier New"/>
                <w:color w:val="3A37FF"/>
                <w:sz w:val="18"/>
                <w:szCs w:val="18"/>
                <w:lang w:eastAsia="fi-FI"/>
              </w:rPr>
            </w:pPr>
            <w:del w:id="3180" w:author="Tekijä">
              <w:r w:rsidRPr="00DF2838" w:rsidDel="00DF2838">
                <w:rPr>
                  <w:rFonts w:ascii="Courier New" w:hAnsi="Courier New" w:cs="Courier New"/>
                  <w:color w:val="3A37FF"/>
                  <w:sz w:val="18"/>
                  <w:szCs w:val="18"/>
                  <w:lang w:eastAsia="fi-FI"/>
                </w:rPr>
                <w:delText>&lt;/</w:delText>
              </w:r>
              <w:r w:rsidRPr="00DF2838" w:rsidDel="00DF2838">
                <w:rPr>
                  <w:rFonts w:ascii="Courier New" w:hAnsi="Courier New" w:cs="Courier New"/>
                  <w:color w:val="942334"/>
                  <w:sz w:val="18"/>
                  <w:szCs w:val="18"/>
                  <w:lang w:eastAsia="fi-FI"/>
                </w:rPr>
                <w:delText>paragraph</w:delText>
              </w:r>
              <w:r w:rsidRPr="00DF2838" w:rsidDel="00DF2838">
                <w:rPr>
                  <w:rFonts w:ascii="Courier New" w:hAnsi="Courier New" w:cs="Courier New"/>
                  <w:color w:val="3A37FF"/>
                  <w:sz w:val="18"/>
                  <w:szCs w:val="18"/>
                  <w:lang w:eastAsia="fi-FI"/>
                </w:rPr>
                <w:delText>&gt;</w:delText>
              </w:r>
            </w:del>
          </w:p>
          <w:p w14:paraId="54D1DA6E" w14:textId="77777777" w:rsidR="000E2185" w:rsidRPr="00DF2838" w:rsidDel="00DF2838" w:rsidRDefault="000E2185" w:rsidP="004F7283">
            <w:pPr>
              <w:autoSpaceDE w:val="0"/>
              <w:autoSpaceDN w:val="0"/>
              <w:adjustRightInd w:val="0"/>
              <w:ind w:left="284"/>
              <w:jc w:val="left"/>
              <w:rPr>
                <w:del w:id="3181" w:author="Tekijä"/>
                <w:rFonts w:ascii="Courier New" w:hAnsi="Courier New" w:cs="Courier New"/>
                <w:color w:val="3A37FF"/>
                <w:sz w:val="18"/>
                <w:szCs w:val="18"/>
                <w:lang w:eastAsia="fi-FI"/>
              </w:rPr>
            </w:pPr>
            <w:del w:id="3182" w:author="Tekijä">
              <w:r w:rsidRPr="00DF2838" w:rsidDel="00DF2838">
                <w:rPr>
                  <w:rFonts w:ascii="Courier New" w:hAnsi="Courier New" w:cs="Courier New"/>
                  <w:color w:val="3A37FF"/>
                  <w:sz w:val="18"/>
                  <w:szCs w:val="18"/>
                  <w:lang w:eastAsia="fi-FI"/>
                </w:rPr>
                <w:delText>&lt;</w:delText>
              </w:r>
              <w:r w:rsidRPr="00DF2838" w:rsidDel="00DF2838">
                <w:rPr>
                  <w:rFonts w:ascii="Courier New" w:hAnsi="Courier New" w:cs="Courier New"/>
                  <w:color w:val="942334"/>
                  <w:sz w:val="18"/>
                  <w:szCs w:val="18"/>
                  <w:lang w:eastAsia="fi-FI"/>
                </w:rPr>
                <w:delText>paragraph</w:delText>
              </w:r>
              <w:r w:rsidRPr="00DF2838" w:rsidDel="00DF2838">
                <w:rPr>
                  <w:rFonts w:ascii="Courier New" w:hAnsi="Courier New" w:cs="Courier New"/>
                  <w:i/>
                  <w:iCs/>
                  <w:color w:val="308D85"/>
                  <w:sz w:val="18"/>
                  <w:szCs w:val="18"/>
                  <w:lang w:eastAsia="fi-FI"/>
                </w:rPr>
                <w:delText xml:space="preserve"> </w:delText>
              </w:r>
              <w:r w:rsidRPr="00DF2838" w:rsidDel="00DF2838">
                <w:rPr>
                  <w:rFonts w:ascii="Courier New" w:hAnsi="Courier New" w:cs="Courier New"/>
                  <w:color w:val="FF3835"/>
                  <w:sz w:val="18"/>
                  <w:szCs w:val="18"/>
                  <w:lang w:eastAsia="fi-FI"/>
                </w:rPr>
                <w:delText>ID</w:delText>
              </w:r>
              <w:r w:rsidRPr="00DF2838" w:rsidDel="00DF2838">
                <w:rPr>
                  <w:rFonts w:ascii="Courier New" w:hAnsi="Courier New" w:cs="Courier New"/>
                  <w:color w:val="3A37FF"/>
                  <w:sz w:val="18"/>
                  <w:szCs w:val="18"/>
                  <w:lang w:eastAsia="fi-FI"/>
                </w:rPr>
                <w:delText>="</w:delText>
              </w:r>
              <w:r w:rsidRPr="00DF2838" w:rsidDel="00DF2838">
                <w:rPr>
                  <w:rFonts w:ascii="Courier New" w:hAnsi="Courier New" w:cs="Courier New"/>
                  <w:color w:val="1A2E39"/>
                  <w:sz w:val="18"/>
                  <w:szCs w:val="18"/>
                  <w:lang w:eastAsia="fi-FI"/>
                </w:rPr>
                <w:delText>OID1.2.246.10.1234567.14.2013.123.4.3</w:delText>
              </w:r>
              <w:r w:rsidRPr="00DF2838" w:rsidDel="00DF2838">
                <w:rPr>
                  <w:rFonts w:ascii="Courier New" w:hAnsi="Courier New" w:cs="Courier New"/>
                  <w:color w:val="3A37FF"/>
                  <w:sz w:val="18"/>
                  <w:szCs w:val="18"/>
                  <w:lang w:eastAsia="fi-FI"/>
                </w:rPr>
                <w:delText>"&gt;</w:delText>
              </w:r>
            </w:del>
          </w:p>
          <w:p w14:paraId="11B57F30" w14:textId="77777777" w:rsidR="000E2185" w:rsidRPr="00DF2838" w:rsidDel="00DF2838" w:rsidRDefault="000E2185" w:rsidP="004F7283">
            <w:pPr>
              <w:autoSpaceDE w:val="0"/>
              <w:autoSpaceDN w:val="0"/>
              <w:adjustRightInd w:val="0"/>
              <w:ind w:left="568"/>
              <w:jc w:val="left"/>
              <w:rPr>
                <w:del w:id="3183" w:author="Tekijä"/>
                <w:rFonts w:ascii="Courier New" w:hAnsi="Courier New" w:cs="Courier New"/>
                <w:color w:val="3A37FF"/>
                <w:sz w:val="18"/>
                <w:szCs w:val="18"/>
                <w:lang w:eastAsia="fi-FI"/>
              </w:rPr>
            </w:pPr>
            <w:del w:id="3184" w:author="Tekijä">
              <w:r w:rsidRPr="00DF2838" w:rsidDel="00DF2838">
                <w:rPr>
                  <w:rFonts w:ascii="Courier New" w:hAnsi="Courier New" w:cs="Courier New"/>
                  <w:color w:val="3A37FF"/>
                  <w:sz w:val="18"/>
                  <w:szCs w:val="18"/>
                  <w:lang w:eastAsia="fi-FI"/>
                </w:rPr>
                <w:delText>&lt;</w:delText>
              </w:r>
              <w:r w:rsidRPr="00DF2838" w:rsidDel="00DF2838">
                <w:rPr>
                  <w:rFonts w:ascii="Courier New" w:hAnsi="Courier New" w:cs="Courier New"/>
                  <w:color w:val="942334"/>
                  <w:sz w:val="18"/>
                  <w:szCs w:val="18"/>
                  <w:lang w:eastAsia="fi-FI"/>
                </w:rPr>
                <w:delText>content</w:delText>
              </w:r>
              <w:r w:rsidRPr="00DF2838" w:rsidDel="00DF2838">
                <w:rPr>
                  <w:rFonts w:ascii="Courier New" w:hAnsi="Courier New" w:cs="Courier New"/>
                  <w:color w:val="3A37FF"/>
                  <w:sz w:val="18"/>
                  <w:szCs w:val="18"/>
                  <w:lang w:eastAsia="fi-FI"/>
                </w:rPr>
                <w:delText>&gt;</w:delText>
              </w:r>
              <w:r w:rsidRPr="00DF2838" w:rsidDel="00DF2838">
                <w:rPr>
                  <w:rFonts w:ascii="Courier New" w:hAnsi="Courier New" w:cs="Courier New"/>
                  <w:color w:val="383739"/>
                  <w:sz w:val="18"/>
                  <w:szCs w:val="18"/>
                  <w:lang w:eastAsia="fi-FI"/>
                </w:rPr>
                <w:delText>Toimenpiteen komplikaation diagnoosi: T81.8 Toimenpiteen muu komplika</w:delText>
              </w:r>
              <w:r w:rsidRPr="00DF2838" w:rsidDel="00DF2838">
                <w:rPr>
                  <w:rFonts w:ascii="Courier New" w:hAnsi="Courier New" w:cs="Courier New"/>
                  <w:color w:val="383739"/>
                  <w:sz w:val="18"/>
                  <w:szCs w:val="18"/>
                  <w:lang w:eastAsia="fi-FI"/>
                </w:rPr>
                <w:delText>a</w:delText>
              </w:r>
              <w:r w:rsidRPr="00DF2838" w:rsidDel="00DF2838">
                <w:rPr>
                  <w:rFonts w:ascii="Courier New" w:hAnsi="Courier New" w:cs="Courier New"/>
                  <w:color w:val="383739"/>
                  <w:sz w:val="18"/>
                  <w:szCs w:val="18"/>
                  <w:lang w:eastAsia="fi-FI"/>
                </w:rPr>
                <w:delText>tio</w:delText>
              </w:r>
              <w:r w:rsidRPr="00DF2838" w:rsidDel="00DF2838">
                <w:rPr>
                  <w:rFonts w:ascii="Courier New" w:hAnsi="Courier New" w:cs="Courier New"/>
                  <w:color w:val="3A37FF"/>
                  <w:sz w:val="18"/>
                  <w:szCs w:val="18"/>
                  <w:lang w:eastAsia="fi-FI"/>
                </w:rPr>
                <w:delText>&lt;/</w:delText>
              </w:r>
              <w:r w:rsidRPr="00DF2838" w:rsidDel="00DF2838">
                <w:rPr>
                  <w:rFonts w:ascii="Courier New" w:hAnsi="Courier New" w:cs="Courier New"/>
                  <w:color w:val="942334"/>
                  <w:sz w:val="18"/>
                  <w:szCs w:val="18"/>
                  <w:lang w:eastAsia="fi-FI"/>
                </w:rPr>
                <w:delText>content</w:delText>
              </w:r>
              <w:r w:rsidRPr="00DF2838" w:rsidDel="00DF2838">
                <w:rPr>
                  <w:rFonts w:ascii="Courier New" w:hAnsi="Courier New" w:cs="Courier New"/>
                  <w:color w:val="3A37FF"/>
                  <w:sz w:val="18"/>
                  <w:szCs w:val="18"/>
                  <w:lang w:eastAsia="fi-FI"/>
                </w:rPr>
                <w:delText>&gt;</w:delText>
              </w:r>
            </w:del>
          </w:p>
          <w:p w14:paraId="7ADD1B04" w14:textId="77777777" w:rsidR="000E2185" w:rsidRPr="00DF2838" w:rsidDel="00DF2838" w:rsidRDefault="000E2185" w:rsidP="004F7283">
            <w:pPr>
              <w:autoSpaceDE w:val="0"/>
              <w:autoSpaceDN w:val="0"/>
              <w:adjustRightInd w:val="0"/>
              <w:ind w:left="568"/>
              <w:jc w:val="left"/>
              <w:rPr>
                <w:del w:id="3185" w:author="Tekijä"/>
                <w:rFonts w:ascii="Courier New" w:hAnsi="Courier New" w:cs="Courier New"/>
                <w:color w:val="3A37FF"/>
                <w:sz w:val="18"/>
                <w:szCs w:val="18"/>
                <w:lang w:val="en-US" w:eastAsia="fi-FI"/>
              </w:rPr>
            </w:pPr>
            <w:del w:id="3186" w:author="Tekijä">
              <w:r w:rsidRPr="00DF2838" w:rsidDel="00DF2838">
                <w:rPr>
                  <w:rFonts w:ascii="Courier New" w:hAnsi="Courier New" w:cs="Courier New"/>
                  <w:color w:val="3A37FF"/>
                  <w:sz w:val="18"/>
                  <w:szCs w:val="18"/>
                  <w:lang w:val="en-US" w:eastAsia="fi-FI"/>
                </w:rPr>
                <w:delText>&lt;</w:delText>
              </w:r>
              <w:r w:rsidRPr="00DF2838" w:rsidDel="00DF2838">
                <w:rPr>
                  <w:rFonts w:ascii="Courier New" w:hAnsi="Courier New" w:cs="Courier New"/>
                  <w:color w:val="942334"/>
                  <w:sz w:val="18"/>
                  <w:szCs w:val="18"/>
                  <w:lang w:val="en-US" w:eastAsia="fi-FI"/>
                </w:rPr>
                <w:delText>content</w:delText>
              </w:r>
              <w:r w:rsidRPr="00DF2838" w:rsidDel="00DF2838">
                <w:rPr>
                  <w:rFonts w:ascii="Courier New" w:hAnsi="Courier New" w:cs="Courier New"/>
                  <w:i/>
                  <w:iCs/>
                  <w:color w:val="308D85"/>
                  <w:sz w:val="18"/>
                  <w:szCs w:val="18"/>
                  <w:lang w:val="en-US" w:eastAsia="fi-FI"/>
                </w:rPr>
                <w:delText xml:space="preserve"> </w:delText>
              </w:r>
              <w:r w:rsidRPr="00DF2838" w:rsidDel="00DF2838">
                <w:rPr>
                  <w:rFonts w:ascii="Courier New" w:hAnsi="Courier New" w:cs="Courier New"/>
                  <w:color w:val="FF3835"/>
                  <w:sz w:val="18"/>
                  <w:szCs w:val="18"/>
                  <w:lang w:val="en-US" w:eastAsia="fi-FI"/>
                </w:rPr>
                <w:delText>ID</w:delText>
              </w:r>
              <w:r w:rsidRPr="00DF2838" w:rsidDel="00DF2838">
                <w:rPr>
                  <w:rFonts w:ascii="Courier New" w:hAnsi="Courier New" w:cs="Courier New"/>
                  <w:color w:val="3A37FF"/>
                  <w:sz w:val="18"/>
                  <w:szCs w:val="18"/>
                  <w:lang w:val="en-US" w:eastAsia="fi-FI"/>
                </w:rPr>
                <w:delText>="</w:delText>
              </w:r>
              <w:r w:rsidRPr="00DF2838" w:rsidDel="00DF2838">
                <w:rPr>
                  <w:rFonts w:ascii="Courier New" w:hAnsi="Courier New" w:cs="Courier New"/>
                  <w:color w:val="1A2E39"/>
                  <w:sz w:val="18"/>
                  <w:szCs w:val="18"/>
                  <w:lang w:val="en-US" w:eastAsia="fi-FI"/>
                </w:rPr>
                <w:delText>OID1.2.246.10.1234567.14.2013.123.4.5</w:delText>
              </w:r>
              <w:r w:rsidRPr="00DF2838" w:rsidDel="00DF2838">
                <w:rPr>
                  <w:rFonts w:ascii="Courier New" w:hAnsi="Courier New" w:cs="Courier New"/>
                  <w:color w:val="3A37FF"/>
                  <w:sz w:val="18"/>
                  <w:szCs w:val="18"/>
                  <w:lang w:val="en-US" w:eastAsia="fi-FI"/>
                </w:rPr>
                <w:delText>"</w:delText>
              </w:r>
              <w:r w:rsidRPr="00DF2838" w:rsidDel="00DF2838">
                <w:rPr>
                  <w:rFonts w:ascii="Courier New" w:hAnsi="Courier New" w:cs="Courier New"/>
                  <w:i/>
                  <w:iCs/>
                  <w:color w:val="308D85"/>
                  <w:sz w:val="18"/>
                  <w:szCs w:val="18"/>
                  <w:lang w:val="en-US" w:eastAsia="fi-FI"/>
                </w:rPr>
                <w:delText xml:space="preserve"> </w:delText>
              </w:r>
              <w:r w:rsidRPr="00DF2838" w:rsidDel="00DF2838">
                <w:rPr>
                  <w:rFonts w:ascii="Courier New" w:hAnsi="Courier New" w:cs="Courier New"/>
                  <w:color w:val="FF3835"/>
                  <w:sz w:val="18"/>
                  <w:szCs w:val="18"/>
                  <w:lang w:val="en-US" w:eastAsia="fi-FI"/>
                </w:rPr>
                <w:delText>styl</w:delText>
              </w:r>
              <w:r w:rsidRPr="00DF2838" w:rsidDel="00DF2838">
                <w:rPr>
                  <w:rFonts w:ascii="Courier New" w:hAnsi="Courier New" w:cs="Courier New"/>
                  <w:color w:val="FF3835"/>
                  <w:sz w:val="18"/>
                  <w:szCs w:val="18"/>
                  <w:lang w:val="en-US" w:eastAsia="fi-FI"/>
                </w:rPr>
                <w:delText>e</w:delText>
              </w:r>
              <w:r w:rsidRPr="00DF2838" w:rsidDel="00DF2838">
                <w:rPr>
                  <w:rFonts w:ascii="Courier New" w:hAnsi="Courier New" w:cs="Courier New"/>
                  <w:color w:val="FF3835"/>
                  <w:sz w:val="18"/>
                  <w:szCs w:val="18"/>
                  <w:lang w:val="en-US" w:eastAsia="fi-FI"/>
                </w:rPr>
                <w:delText>Code</w:delText>
              </w:r>
              <w:r w:rsidRPr="00DF2838" w:rsidDel="00DF2838">
                <w:rPr>
                  <w:rFonts w:ascii="Courier New" w:hAnsi="Courier New" w:cs="Courier New"/>
                  <w:color w:val="3A37FF"/>
                  <w:sz w:val="18"/>
                  <w:szCs w:val="18"/>
                  <w:lang w:val="en-US" w:eastAsia="fi-FI"/>
                </w:rPr>
                <w:delText>="</w:delText>
              </w:r>
              <w:r w:rsidRPr="00DF2838" w:rsidDel="00DF2838">
                <w:rPr>
                  <w:rFonts w:ascii="Courier New" w:hAnsi="Courier New" w:cs="Courier New"/>
                  <w:color w:val="1A2E39"/>
                  <w:sz w:val="18"/>
                  <w:szCs w:val="18"/>
                  <w:lang w:val="en-US" w:eastAsia="fi-FI"/>
                </w:rPr>
                <w:delText>xUnstructured</w:delText>
              </w:r>
              <w:r w:rsidRPr="00DF2838" w:rsidDel="00DF2838">
                <w:rPr>
                  <w:rFonts w:ascii="Courier New" w:hAnsi="Courier New" w:cs="Courier New"/>
                  <w:color w:val="3A37FF"/>
                  <w:sz w:val="18"/>
                  <w:szCs w:val="18"/>
                  <w:lang w:val="en-US" w:eastAsia="fi-FI"/>
                </w:rPr>
                <w:delText>"&gt;</w:delText>
              </w:r>
              <w:r w:rsidRPr="00DF2838" w:rsidDel="00DF2838">
                <w:rPr>
                  <w:rFonts w:ascii="Courier New" w:hAnsi="Courier New" w:cs="Courier New"/>
                  <w:color w:val="383739"/>
                  <w:sz w:val="18"/>
                  <w:szCs w:val="18"/>
                  <w:lang w:val="en-US" w:eastAsia="fi-FI"/>
                </w:rPr>
                <w:delText>Kuvaus tähän miten reagoi</w:delText>
              </w:r>
              <w:r w:rsidRPr="00DF2838" w:rsidDel="00DF2838">
                <w:rPr>
                  <w:rFonts w:ascii="Courier New" w:hAnsi="Courier New" w:cs="Courier New"/>
                  <w:color w:val="3A37FF"/>
                  <w:sz w:val="18"/>
                  <w:szCs w:val="18"/>
                  <w:lang w:val="en-US" w:eastAsia="fi-FI"/>
                </w:rPr>
                <w:delText>&lt;/</w:delText>
              </w:r>
              <w:r w:rsidRPr="00DF2838" w:rsidDel="00DF2838">
                <w:rPr>
                  <w:rFonts w:ascii="Courier New" w:hAnsi="Courier New" w:cs="Courier New"/>
                  <w:color w:val="942334"/>
                  <w:sz w:val="18"/>
                  <w:szCs w:val="18"/>
                  <w:lang w:val="en-US" w:eastAsia="fi-FI"/>
                </w:rPr>
                <w:delText>content</w:delText>
              </w:r>
              <w:r w:rsidRPr="00DF2838" w:rsidDel="00DF2838">
                <w:rPr>
                  <w:rFonts w:ascii="Courier New" w:hAnsi="Courier New" w:cs="Courier New"/>
                  <w:color w:val="3A37FF"/>
                  <w:sz w:val="18"/>
                  <w:szCs w:val="18"/>
                  <w:lang w:val="en-US" w:eastAsia="fi-FI"/>
                </w:rPr>
                <w:delText>&gt;</w:delText>
              </w:r>
            </w:del>
          </w:p>
          <w:p w14:paraId="0F626CB4" w14:textId="77777777" w:rsidR="000E2185" w:rsidRPr="00DF2838" w:rsidDel="00DF2838" w:rsidRDefault="000E2185" w:rsidP="004F7283">
            <w:pPr>
              <w:autoSpaceDE w:val="0"/>
              <w:autoSpaceDN w:val="0"/>
              <w:adjustRightInd w:val="0"/>
              <w:ind w:left="284"/>
              <w:jc w:val="left"/>
              <w:rPr>
                <w:del w:id="3187" w:author="Tekijä"/>
                <w:rFonts w:ascii="Courier New" w:hAnsi="Courier New" w:cs="Courier New"/>
                <w:color w:val="3A37FF"/>
                <w:sz w:val="18"/>
                <w:szCs w:val="18"/>
                <w:lang w:val="en-US" w:eastAsia="fi-FI"/>
              </w:rPr>
            </w:pPr>
            <w:del w:id="3188" w:author="Tekijä">
              <w:r w:rsidRPr="00DF2838" w:rsidDel="00DF2838">
                <w:rPr>
                  <w:rFonts w:ascii="Courier New" w:hAnsi="Courier New" w:cs="Courier New"/>
                  <w:color w:val="3A37FF"/>
                  <w:sz w:val="18"/>
                  <w:szCs w:val="18"/>
                  <w:lang w:val="en-US" w:eastAsia="fi-FI"/>
                </w:rPr>
                <w:delText>&lt;/</w:delText>
              </w:r>
              <w:r w:rsidRPr="00DF2838" w:rsidDel="00DF2838">
                <w:rPr>
                  <w:rFonts w:ascii="Courier New" w:hAnsi="Courier New" w:cs="Courier New"/>
                  <w:color w:val="942334"/>
                  <w:sz w:val="18"/>
                  <w:szCs w:val="18"/>
                  <w:lang w:val="en-US" w:eastAsia="fi-FI"/>
                </w:rPr>
                <w:delText>paragraph</w:delText>
              </w:r>
              <w:r w:rsidRPr="00DF2838" w:rsidDel="00DF2838">
                <w:rPr>
                  <w:rFonts w:ascii="Courier New" w:hAnsi="Courier New" w:cs="Courier New"/>
                  <w:color w:val="3A37FF"/>
                  <w:sz w:val="18"/>
                  <w:szCs w:val="18"/>
                  <w:lang w:val="en-US" w:eastAsia="fi-FI"/>
                </w:rPr>
                <w:delText>&gt;</w:delText>
              </w:r>
            </w:del>
          </w:p>
          <w:p w14:paraId="4DF0FFCB" w14:textId="77777777" w:rsidR="000E2185" w:rsidRPr="00DF2838" w:rsidRDefault="000E2185" w:rsidP="00E257CB">
            <w:pPr>
              <w:autoSpaceDE w:val="0"/>
              <w:autoSpaceDN w:val="0"/>
              <w:adjustRightInd w:val="0"/>
              <w:jc w:val="left"/>
              <w:rPr>
                <w:rFonts w:ascii="Courier New" w:hAnsi="Courier New" w:cs="Courier New"/>
                <w:color w:val="3A37FF"/>
                <w:sz w:val="18"/>
                <w:szCs w:val="18"/>
                <w:lang w:val="en-US" w:eastAsia="fi-FI"/>
              </w:rPr>
            </w:pPr>
            <w:del w:id="3189" w:author="Tekijä">
              <w:r w:rsidRPr="00DF2838" w:rsidDel="00DF2838">
                <w:rPr>
                  <w:rFonts w:ascii="Courier New" w:hAnsi="Courier New" w:cs="Courier New"/>
                  <w:color w:val="3A37FF"/>
                  <w:sz w:val="18"/>
                  <w:szCs w:val="18"/>
                  <w:lang w:val="en-US" w:eastAsia="fi-FI"/>
                </w:rPr>
                <w:delText>&lt;/</w:delText>
              </w:r>
              <w:r w:rsidRPr="00DF2838" w:rsidDel="00DF2838">
                <w:rPr>
                  <w:rFonts w:ascii="Courier New" w:hAnsi="Courier New" w:cs="Courier New"/>
                  <w:color w:val="942334"/>
                  <w:sz w:val="18"/>
                  <w:szCs w:val="18"/>
                  <w:lang w:val="en-US" w:eastAsia="fi-FI"/>
                </w:rPr>
                <w:delText>text</w:delText>
              </w:r>
              <w:r w:rsidRPr="00DF2838" w:rsidDel="00DF2838">
                <w:rPr>
                  <w:rFonts w:ascii="Courier New" w:hAnsi="Courier New" w:cs="Courier New"/>
                  <w:color w:val="3A37FF"/>
                  <w:sz w:val="18"/>
                  <w:szCs w:val="18"/>
                  <w:lang w:val="en-US" w:eastAsia="fi-FI"/>
                </w:rPr>
                <w:delText>&gt;</w:delText>
              </w:r>
            </w:del>
          </w:p>
        </w:tc>
      </w:tr>
    </w:tbl>
    <w:p w14:paraId="47B3DBB9" w14:textId="77777777" w:rsidR="00440F8E" w:rsidRDefault="00440F8E" w:rsidP="00440F8E">
      <w:pPr>
        <w:autoSpaceDE w:val="0"/>
        <w:autoSpaceDN w:val="0"/>
        <w:adjustRightInd w:val="0"/>
        <w:jc w:val="left"/>
      </w:pPr>
    </w:p>
    <w:p w14:paraId="5A0115FB" w14:textId="77777777" w:rsidR="00EA2735" w:rsidRDefault="00CC77D3" w:rsidP="00423904">
      <w:pPr>
        <w:autoSpaceDE w:val="0"/>
        <w:autoSpaceDN w:val="0"/>
        <w:adjustRightInd w:val="0"/>
        <w:rPr>
          <w:ins w:id="3190" w:author="Tekijä"/>
        </w:rPr>
      </w:pPr>
      <w:r w:rsidRPr="00CC77D3">
        <w:t>Toimenpiteet kuvataan procedure Actillä</w:t>
      </w:r>
      <w:r w:rsidR="00FF3C9E">
        <w:t xml:space="preserve"> ja toimenpiteen </w:t>
      </w:r>
      <w:r w:rsidR="00FF3C9E" w:rsidRPr="00FF3C9E">
        <w:t>tietorakenne tunnistetaan templateId root-attribuuttiin sijoitettavalla KanTa-palvelut - tekninen CDA R2 -rakennekoodiston arvolla 3</w:t>
      </w:r>
      <w:ins w:id="3191" w:author="Tekijä">
        <w:r w:rsidR="00035D16">
          <w:t>.</w:t>
        </w:r>
      </w:ins>
      <w:del w:id="3192" w:author="Tekijä">
        <w:r w:rsidR="00FF3C9E" w:rsidRPr="00FF3C9E" w:rsidDel="00035D16">
          <w:delText>.</w:delText>
        </w:r>
      </w:del>
      <w:r w:rsidR="00423904">
        <w:t xml:space="preserve"> To</w:t>
      </w:r>
      <w:r w:rsidR="00423904">
        <w:t>i</w:t>
      </w:r>
      <w:r w:rsidR="00423904">
        <w:t xml:space="preserve">menpideluokituksena </w:t>
      </w:r>
      <w:r w:rsidR="00FF3C9E" w:rsidRPr="00FF3C9E">
        <w:t>käytetään THL - Suun terveydenhuollon toimenpideluokitusta</w:t>
      </w:r>
      <w:r w:rsidR="00423904">
        <w:t xml:space="preserve"> (OID </w:t>
      </w:r>
      <w:r w:rsidR="00423904" w:rsidRPr="00423904">
        <w:t>1.2.246.537.6.33.2005</w:t>
      </w:r>
      <w:r w:rsidR="00423904">
        <w:t>)</w:t>
      </w:r>
      <w:r w:rsidR="00254630">
        <w:t xml:space="preserve">, esimerkissä toimenpiteenä ’Kahden pinnan täyte’ (koodiarvo </w:t>
      </w:r>
      <w:r w:rsidR="00254630" w:rsidRPr="00254630">
        <w:t>SFA20</w:t>
      </w:r>
      <w:r w:rsidR="00254630">
        <w:t xml:space="preserve">). </w:t>
      </w:r>
    </w:p>
    <w:p w14:paraId="76B52CDA" w14:textId="77777777" w:rsidR="00DF2838" w:rsidRDefault="00DF2838" w:rsidP="00423904">
      <w:pPr>
        <w:autoSpaceDE w:val="0"/>
        <w:autoSpaceDN w:val="0"/>
        <w:adjustRightInd w:val="0"/>
      </w:pPr>
    </w:p>
    <w:p w14:paraId="1F868BE7" w14:textId="77777777" w:rsidR="00D53875" w:rsidRDefault="00EA2735" w:rsidP="00EA2735">
      <w:pPr>
        <w:autoSpaceDE w:val="0"/>
        <w:autoSpaceDN w:val="0"/>
        <w:adjustRightInd w:val="0"/>
        <w:rPr>
          <w:ins w:id="3193" w:author="Tekijä"/>
        </w:rPr>
      </w:pPr>
      <w:r>
        <w:t>entryRelationship.observation -rakenteella ilmaistaan mihin hampaaseen toimenpide kohdistuu</w:t>
      </w:r>
      <w:ins w:id="3194" w:author="Tekijä">
        <w:r w:rsidR="00035D16">
          <w:t xml:space="preserve"> – observation.code:n teknisen rakennekoodiston arvo 3.3 Hammas</w:t>
        </w:r>
      </w:ins>
      <w:r>
        <w:t xml:space="preserve">. </w:t>
      </w:r>
      <w:ins w:id="3195" w:author="Tekijä">
        <w:r w:rsidR="00D53875">
          <w:t>Hampaan numero ilmaistaan ko</w:t>
        </w:r>
        <w:r w:rsidR="00D53875">
          <w:t>o</w:t>
        </w:r>
        <w:r w:rsidR="00D53875">
          <w:t xml:space="preserve">distolla STH - STH1 Hampaiden numerointi (OID 1.2.246.537.6.651.2010). </w:t>
        </w:r>
      </w:ins>
      <w:r>
        <w:t xml:space="preserve">Mikäli toimenpide kohdistuu useampaan hampaaseen, niin toistetaan koko eR.observation -rakennetta. </w:t>
      </w:r>
    </w:p>
    <w:p w14:paraId="07B1D531" w14:textId="77777777" w:rsidR="00D53875" w:rsidRDefault="00D53875" w:rsidP="00EA2735">
      <w:pPr>
        <w:autoSpaceDE w:val="0"/>
        <w:autoSpaceDN w:val="0"/>
        <w:adjustRightInd w:val="0"/>
        <w:rPr>
          <w:ins w:id="3196" w:author="Tekijä"/>
        </w:rPr>
      </w:pPr>
    </w:p>
    <w:p w14:paraId="4C4C7C16" w14:textId="77777777" w:rsidR="00EA2735" w:rsidRPr="00D53875" w:rsidRDefault="00035D16" w:rsidP="00EA2735">
      <w:pPr>
        <w:autoSpaceDE w:val="0"/>
        <w:autoSpaceDN w:val="0"/>
        <w:adjustRightInd w:val="0"/>
        <w:rPr>
          <w:b/>
        </w:rPr>
      </w:pPr>
      <w:ins w:id="3197" w:author="Tekijä">
        <w:r>
          <w:t>Hampaan lisätieto</w:t>
        </w:r>
        <w:r w:rsidR="00D53875">
          <w:t xml:space="preserve">na eR.observation rakenteella </w:t>
        </w:r>
        <w:r>
          <w:t>tieto ylilukuisesta hampaasta</w:t>
        </w:r>
        <w:r w:rsidR="00D53875">
          <w:t xml:space="preserve"> (observation.code:n teknisen rakennekoodiston arvo 3.4 Ylilukuinen hammas)</w:t>
        </w:r>
        <w:r>
          <w:t xml:space="preserve"> </w:t>
        </w:r>
        <w:r w:rsidR="00D53875">
          <w:t>ja boolean valuelle ’true’; jos kyseessä ei ole ylikuinen hammas, niin koko observationia ei anneta. Ylilukuisen hampaan kanssa samantaso</w:t>
        </w:r>
        <w:r w:rsidR="00D53875">
          <w:t>i</w:t>
        </w:r>
        <w:r w:rsidR="00D53875">
          <w:t>sella eR.obervation- rakenteella annetaan tieto p</w:t>
        </w:r>
        <w:r>
          <w:t>innoista</w:t>
        </w:r>
        <w:r w:rsidR="00D53875">
          <w:t xml:space="preserve"> (observation.code:n teknisen rakenneko</w:t>
        </w:r>
        <w:r w:rsidR="00D53875">
          <w:t>o</w:t>
        </w:r>
        <w:r w:rsidR="00D53875">
          <w:t>diston arvo 3.5 Hampaan pinta)</w:t>
        </w:r>
        <w:r>
          <w:t xml:space="preserve">, mihin toimenpide kohdistuu. </w:t>
        </w:r>
        <w:r w:rsidR="00D53875">
          <w:t>Hampaan pinta ilmaistaan value:ssa koodistolla STH - STH3 Hampaan pinnat (OID 1.2.246.537.6.653.2010). Hampaan pintaa tarkenn</w:t>
        </w:r>
        <w:r w:rsidR="00D53875">
          <w:t>e</w:t>
        </w:r>
        <w:r w:rsidR="00D53875">
          <w:t>taan tarvittaessa ienrajapinta- tiedolla täydentävässä observation:ssa (observation.code:n teknisen rakennekoodiston arvo 3.6 Ienrajapinta) – valuessa arvo boolean tietotyypillä.</w:t>
        </w:r>
      </w:ins>
    </w:p>
    <w:p w14:paraId="2D41362E" w14:textId="77777777" w:rsidR="00EA2735" w:rsidRDefault="00EA2735" w:rsidP="00EA2735">
      <w:pPr>
        <w:autoSpaceDE w:val="0"/>
        <w:autoSpaceDN w:val="0"/>
        <w:adjustRightInd w:val="0"/>
      </w:pPr>
    </w:p>
    <w:p w14:paraId="39C8428D" w14:textId="77777777" w:rsidR="00EA2735" w:rsidDel="00D53875" w:rsidRDefault="00EA2735" w:rsidP="00EA2735">
      <w:pPr>
        <w:autoSpaceDE w:val="0"/>
        <w:autoSpaceDN w:val="0"/>
        <w:adjustRightInd w:val="0"/>
        <w:rPr>
          <w:del w:id="3198" w:author="Tekijä"/>
        </w:rPr>
      </w:pPr>
      <w:del w:id="3199" w:author="Tekijä">
        <w:r w:rsidDel="00D53875">
          <w:delText>Toimenpiteen tietosisältömäärittelyn (OID 1.2.246.537.6.12.2012.335) arvolla 14 = Hammas kerr</w:delText>
        </w:r>
        <w:r w:rsidDel="00D53875">
          <w:delText>o</w:delText>
        </w:r>
        <w:r w:rsidDel="00D53875">
          <w:delText xml:space="preserve">taan, että toimenpide kohdistuu hampaaseen. Hampaan numero ilmaistaan koodistolla STH - STH1 Hampaiden numerointi (OID 1.2.246.537.6.651.2010). </w:delText>
        </w:r>
      </w:del>
    </w:p>
    <w:p w14:paraId="52ADEBC5" w14:textId="77777777" w:rsidR="00EA2735" w:rsidDel="00D53875" w:rsidRDefault="00EA2735" w:rsidP="00EA2735">
      <w:pPr>
        <w:autoSpaceDE w:val="0"/>
        <w:autoSpaceDN w:val="0"/>
        <w:adjustRightInd w:val="0"/>
        <w:rPr>
          <w:del w:id="3200" w:author="Tekijä"/>
        </w:rPr>
      </w:pPr>
    </w:p>
    <w:p w14:paraId="753AC885" w14:textId="77777777" w:rsidR="00EA2735" w:rsidDel="00D53875" w:rsidRDefault="00EA2735" w:rsidP="00EA2735">
      <w:pPr>
        <w:autoSpaceDE w:val="0"/>
        <w:autoSpaceDN w:val="0"/>
        <w:adjustRightInd w:val="0"/>
        <w:rPr>
          <w:del w:id="3201" w:author="Tekijä"/>
        </w:rPr>
      </w:pPr>
      <w:del w:id="3202" w:author="Tekijä">
        <w:r w:rsidDel="00D53875">
          <w:delText xml:space="preserve">Jos kyseessä on ylikuinen hammas, niin annetaan hampaan rakenteen alla eR.observation -rakenteella tietosisältömäärittelyn (OID 1.2.246.537.6.12.2012.335) arvo 15 ja boolean valuelle ’true’; jos kyseessä ei ole ylikuinen hammas, niin koko observationia ei anneta. </w:delText>
        </w:r>
      </w:del>
    </w:p>
    <w:p w14:paraId="6B2B7BFE" w14:textId="77777777" w:rsidR="00EA2735" w:rsidDel="00D53875" w:rsidRDefault="00EA2735" w:rsidP="00EA2735">
      <w:pPr>
        <w:autoSpaceDE w:val="0"/>
        <w:autoSpaceDN w:val="0"/>
        <w:adjustRightInd w:val="0"/>
        <w:rPr>
          <w:del w:id="3203" w:author="Tekijä"/>
        </w:rPr>
      </w:pPr>
    </w:p>
    <w:p w14:paraId="7E40ABD7" w14:textId="77777777" w:rsidR="00EA2735" w:rsidDel="00D53875" w:rsidRDefault="00EA2735" w:rsidP="00EA2735">
      <w:pPr>
        <w:autoSpaceDE w:val="0"/>
        <w:autoSpaceDN w:val="0"/>
        <w:adjustRightInd w:val="0"/>
        <w:rPr>
          <w:del w:id="3204" w:author="Tekijä"/>
        </w:rPr>
      </w:pPr>
      <w:del w:id="3205" w:author="Tekijä">
        <w:r w:rsidDel="00D53875">
          <w:delText>Hampaan rakenteen alla toimenpiteen tietosisältömäärittelyn (OID 1.2.246.537.6.12.2012.335) a</w:delText>
        </w:r>
        <w:r w:rsidDel="00D53875">
          <w:delText>r</w:delText>
        </w:r>
        <w:r w:rsidDel="00D53875">
          <w:delText>volla 16 = Hampaan pinta kerrotaan, että toimenpide kohdistuu hampaan pintaan. Mikäli on usea</w:delText>
        </w:r>
        <w:r w:rsidDel="00D53875">
          <w:delText>m</w:delText>
        </w:r>
        <w:r w:rsidDel="00D53875">
          <w:delText xml:space="preserve">pi pinta, toistetaan </w:delText>
        </w:r>
        <w:r w:rsidR="00D2579C" w:rsidDel="00D53875">
          <w:delText>observation value:ta</w:delText>
        </w:r>
        <w:r w:rsidDel="00D53875">
          <w:delText>. Hampaan pinta ilmaistaan koodistolla STH - STH3 Ha</w:delText>
        </w:r>
        <w:r w:rsidDel="00D53875">
          <w:delText>m</w:delText>
        </w:r>
        <w:r w:rsidDel="00D53875">
          <w:delText xml:space="preserve">paan pinnat (OID 1.2.246.537.6.653.2010).  </w:delText>
        </w:r>
      </w:del>
    </w:p>
    <w:p w14:paraId="120D5EF4" w14:textId="77777777" w:rsidR="00EA2735" w:rsidDel="00D53875" w:rsidRDefault="00EA2735" w:rsidP="00EA2735">
      <w:pPr>
        <w:autoSpaceDE w:val="0"/>
        <w:autoSpaceDN w:val="0"/>
        <w:adjustRightInd w:val="0"/>
        <w:rPr>
          <w:del w:id="3206" w:author="Tekijä"/>
        </w:rPr>
      </w:pPr>
    </w:p>
    <w:p w14:paraId="26007642" w14:textId="77777777" w:rsidR="00EA2735" w:rsidRDefault="00EA2735" w:rsidP="00EA2735">
      <w:pPr>
        <w:autoSpaceDE w:val="0"/>
        <w:autoSpaceDN w:val="0"/>
        <w:adjustRightInd w:val="0"/>
        <w:rPr>
          <w:ins w:id="3207" w:author="Tekijä"/>
        </w:rPr>
      </w:pPr>
      <w:r>
        <w:t xml:space="preserve">Toimenpiteen tyyppi annetaan omana entryRelationship.observation </w:t>
      </w:r>
      <w:del w:id="3208" w:author="Tekijä">
        <w:r w:rsidDel="004D0A41">
          <w:delText>-</w:delText>
        </w:r>
      </w:del>
      <w:ins w:id="3209" w:author="Tekijä">
        <w:r w:rsidR="004D0A41">
          <w:t>–</w:t>
        </w:r>
      </w:ins>
      <w:r>
        <w:t>rakenteena</w:t>
      </w:r>
      <w:ins w:id="3210" w:author="Tekijä">
        <w:r w:rsidR="004D0A41">
          <w:t xml:space="preserve">, </w:t>
        </w:r>
        <w:r w:rsidR="003371F2">
          <w:t xml:space="preserve">value:ssa </w:t>
        </w:r>
        <w:r w:rsidR="004D0A41">
          <w:t xml:space="preserve">suun toimenpiteille on </w:t>
        </w:r>
        <w:r w:rsidR="00F83C25" w:rsidRPr="00F83C25">
          <w:t>AR/YDIN - Toimenpiteen tyyppi</w:t>
        </w:r>
        <w:r w:rsidR="004D0A41">
          <w:t>- luokituksessa oma arvo SUU</w:t>
        </w:r>
      </w:ins>
      <w:r>
        <w:t xml:space="preserve">. </w:t>
      </w:r>
      <w:ins w:id="3211" w:author="Tekijä">
        <w:r w:rsidR="003371F2">
          <w:t>Observat</w:t>
        </w:r>
        <w:r w:rsidR="003371F2">
          <w:t>i</w:t>
        </w:r>
        <w:r w:rsidR="003371F2">
          <w:t>on.code:n teknisen rakennekoodiston arvo 3.9 Toimenpiteen tyyppi</w:t>
        </w:r>
      </w:ins>
      <w:del w:id="3212" w:author="Tekijä">
        <w:r w:rsidDel="003371F2">
          <w:delText>Code:en tulee toimenpiteiden tietosisältömäärittelyn toimenpiteen tyyppi -kentän tunniste, value:ssa annetaan tietosisältömääritt</w:delText>
        </w:r>
        <w:r w:rsidDel="003371F2">
          <w:delText>e</w:delText>
        </w:r>
        <w:r w:rsidDel="003371F2">
          <w:delText>lyissä annetun luokituksen mukainen arvo</w:delText>
        </w:r>
      </w:del>
      <w:r>
        <w:t>.</w:t>
      </w:r>
    </w:p>
    <w:p w14:paraId="7AC57D9E" w14:textId="77777777" w:rsidR="003371F2" w:rsidRDefault="003371F2" w:rsidP="00EA2735">
      <w:pPr>
        <w:autoSpaceDE w:val="0"/>
        <w:autoSpaceDN w:val="0"/>
        <w:adjustRightInd w:val="0"/>
        <w:rPr>
          <w:ins w:id="3213" w:author="Tekijä"/>
        </w:rPr>
      </w:pPr>
    </w:p>
    <w:p w14:paraId="057106B8" w14:textId="77777777" w:rsidR="003371F2" w:rsidRDefault="003371F2" w:rsidP="00EA2735">
      <w:pPr>
        <w:autoSpaceDE w:val="0"/>
        <w:autoSpaceDN w:val="0"/>
        <w:adjustRightInd w:val="0"/>
      </w:pPr>
      <w:ins w:id="3214" w:author="Tekijä">
        <w:r>
          <w:t>Toimenpiteen komplikaatio annetaan omana entryRelationship.observation –rakenteena, value:ssa</w:t>
        </w:r>
        <w:r w:rsidR="00C24E7F">
          <w:t xml:space="preserve"> THL tautiluokituksen mukainen ICD-koodi ja value.originalText:ssä komplikaation vapaamuitoinen kuvaus. Observation.code:n teknisen rakennekoodiston arvo 3.2.</w:t>
        </w:r>
        <w:r>
          <w:t xml:space="preserve"> </w:t>
        </w:r>
      </w:ins>
    </w:p>
    <w:p w14:paraId="5C1B7F1C" w14:textId="77777777" w:rsidR="00CC77D3" w:rsidRDefault="00CC77D3" w:rsidP="008E33EF">
      <w:pPr>
        <w:autoSpaceDE w:val="0"/>
        <w:autoSpaceDN w:val="0"/>
        <w:adjustRightInd w:val="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440F8E" w:rsidRPr="00DF2838" w14:paraId="2325D759" w14:textId="77777777" w:rsidTr="00E257CB">
        <w:tc>
          <w:tcPr>
            <w:tcW w:w="9779" w:type="dxa"/>
            <w:tcBorders>
              <w:top w:val="single" w:sz="4" w:space="0" w:color="000000"/>
              <w:left w:val="single" w:sz="4" w:space="0" w:color="000000"/>
              <w:bottom w:val="single" w:sz="4" w:space="0" w:color="000000"/>
              <w:right w:val="single" w:sz="4" w:space="0" w:color="000000"/>
            </w:tcBorders>
            <w:hideMark/>
          </w:tcPr>
          <w:p w14:paraId="25E82CD7" w14:textId="77777777" w:rsidR="00DF2838" w:rsidRPr="00DF2838" w:rsidRDefault="00DF2838" w:rsidP="00DF2838">
            <w:pPr>
              <w:suppressAutoHyphens/>
              <w:autoSpaceDE w:val="0"/>
              <w:autoSpaceDN w:val="0"/>
              <w:adjustRightInd w:val="0"/>
              <w:jc w:val="left"/>
              <w:rPr>
                <w:ins w:id="3215" w:author="Tekijä"/>
                <w:rFonts w:ascii="Courier New" w:hAnsi="Courier New" w:cs="Courier New"/>
                <w:color w:val="0000FF"/>
                <w:sz w:val="18"/>
                <w:szCs w:val="18"/>
                <w:lang w:eastAsia="fi-FI"/>
              </w:rPr>
            </w:pPr>
            <w:ins w:id="3216" w:author="Tekijä">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entry</w:t>
              </w:r>
              <w:r w:rsidRPr="00DF2838">
                <w:rPr>
                  <w:rFonts w:ascii="Courier New" w:hAnsi="Courier New" w:cs="Courier New"/>
                  <w:color w:val="0000FF"/>
                  <w:sz w:val="18"/>
                  <w:szCs w:val="18"/>
                  <w:lang w:eastAsia="fi-FI"/>
                </w:rPr>
                <w:t>&gt;</w:t>
              </w:r>
            </w:ins>
          </w:p>
          <w:p w14:paraId="570CFB83" w14:textId="77777777" w:rsidR="00DF2838" w:rsidRPr="00DF2838" w:rsidRDefault="00DF2838" w:rsidP="00DF2838">
            <w:pPr>
              <w:suppressAutoHyphens/>
              <w:autoSpaceDE w:val="0"/>
              <w:autoSpaceDN w:val="0"/>
              <w:adjustRightInd w:val="0"/>
              <w:ind w:left="284" w:hanging="284"/>
              <w:jc w:val="left"/>
              <w:rPr>
                <w:ins w:id="3217" w:author="Tekijä"/>
                <w:rFonts w:ascii="Courier New" w:hAnsi="Courier New" w:cs="Courier New"/>
                <w:color w:val="0000FF"/>
                <w:sz w:val="18"/>
                <w:szCs w:val="18"/>
                <w:lang w:eastAsia="fi-FI"/>
              </w:rPr>
            </w:pPr>
            <w:ins w:id="3218" w:author="Tekijä">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474747"/>
                  <w:sz w:val="18"/>
                  <w:szCs w:val="18"/>
                  <w:lang w:eastAsia="fi-FI"/>
                </w:rPr>
                <w:t xml:space="preserve"> Minkä määrityksen mukaan tieto on tuotettu. CDA R2 Kertomus ja lomakkeet versio 5.10 2015-06-18 </w:t>
              </w:r>
              <w:r w:rsidRPr="00DF2838">
                <w:rPr>
                  <w:rFonts w:ascii="Courier New" w:hAnsi="Courier New" w:cs="Courier New"/>
                  <w:color w:val="0000FF"/>
                  <w:sz w:val="18"/>
                  <w:szCs w:val="18"/>
                  <w:lang w:eastAsia="fi-FI"/>
                </w:rPr>
                <w:t>--&gt;</w:t>
              </w:r>
            </w:ins>
          </w:p>
          <w:p w14:paraId="2819AE67" w14:textId="77777777" w:rsidR="00DF2838" w:rsidRPr="00DF2838" w:rsidRDefault="00DF2838" w:rsidP="00DF2838">
            <w:pPr>
              <w:suppressAutoHyphens/>
              <w:autoSpaceDE w:val="0"/>
              <w:autoSpaceDN w:val="0"/>
              <w:adjustRightInd w:val="0"/>
              <w:jc w:val="left"/>
              <w:rPr>
                <w:ins w:id="3219" w:author="Tekijä"/>
                <w:rFonts w:ascii="Courier New" w:hAnsi="Courier New" w:cs="Courier New"/>
                <w:color w:val="0000FF"/>
                <w:sz w:val="18"/>
                <w:szCs w:val="18"/>
                <w:lang w:val="en-US" w:eastAsia="fi-FI"/>
              </w:rPr>
            </w:pPr>
            <w:ins w:id="3220" w:author="Tekijä">
              <w:r w:rsidRPr="00DF2838">
                <w:rPr>
                  <w:rFonts w:ascii="Courier New" w:hAnsi="Courier New" w:cs="Courier New"/>
                  <w:color w:val="000000"/>
                  <w:sz w:val="18"/>
                  <w:szCs w:val="18"/>
                  <w:lang w:eastAsia="fi-FI"/>
                </w:rPr>
                <w:t xml:space="preserve">  </w:t>
              </w:r>
              <w:r w:rsidRPr="0056620E">
                <w:rPr>
                  <w:rFonts w:ascii="Courier New" w:hAnsi="Courier New" w:cs="Courier New"/>
                  <w:color w:val="0000FF"/>
                  <w:sz w:val="18"/>
                  <w:szCs w:val="18"/>
                  <w:lang w:val="en-US" w:eastAsia="fi-FI"/>
                </w:rPr>
                <w:t>&lt;</w:t>
              </w:r>
              <w:r w:rsidRPr="0056620E">
                <w:rPr>
                  <w:rFonts w:ascii="Courier New" w:hAnsi="Courier New" w:cs="Courier New"/>
                  <w:color w:val="800000"/>
                  <w:sz w:val="18"/>
                  <w:szCs w:val="18"/>
                  <w:lang w:val="en-US" w:eastAsia="fi-FI"/>
                </w:rPr>
                <w:t>templateI</w:t>
              </w:r>
              <w:r w:rsidRPr="00DF2838">
                <w:rPr>
                  <w:rFonts w:ascii="Courier New" w:hAnsi="Courier New" w:cs="Courier New"/>
                  <w:color w:val="800000"/>
                  <w:sz w:val="18"/>
                  <w:szCs w:val="18"/>
                  <w:lang w:val="en-US" w:eastAsia="fi-FI"/>
                </w:rPr>
                <w:t>d</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root</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1.2.246.777.11.2015.18</w:t>
              </w:r>
              <w:r w:rsidRPr="00DF2838">
                <w:rPr>
                  <w:rFonts w:ascii="Courier New" w:hAnsi="Courier New" w:cs="Courier New"/>
                  <w:color w:val="0000FF"/>
                  <w:sz w:val="18"/>
                  <w:szCs w:val="18"/>
                  <w:lang w:val="en-US" w:eastAsia="fi-FI"/>
                </w:rPr>
                <w:t>"/&gt;</w:t>
              </w:r>
            </w:ins>
          </w:p>
          <w:p w14:paraId="7C4468C6" w14:textId="77777777" w:rsidR="00DF2838" w:rsidRPr="00DF2838" w:rsidRDefault="00DF2838" w:rsidP="00DF2838">
            <w:pPr>
              <w:suppressAutoHyphens/>
              <w:autoSpaceDE w:val="0"/>
              <w:autoSpaceDN w:val="0"/>
              <w:adjustRightInd w:val="0"/>
              <w:jc w:val="left"/>
              <w:rPr>
                <w:ins w:id="3221" w:author="Tekijä"/>
                <w:rFonts w:ascii="Courier New" w:hAnsi="Courier New" w:cs="Courier New"/>
                <w:color w:val="0000FF"/>
                <w:sz w:val="18"/>
                <w:szCs w:val="18"/>
                <w:lang w:val="en-US" w:eastAsia="fi-FI"/>
              </w:rPr>
            </w:pPr>
            <w:ins w:id="3222" w:author="Tekijä">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procedure</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classCode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PROC</w:t>
              </w:r>
              <w:r w:rsidRPr="00DF2838">
                <w:rPr>
                  <w:rFonts w:ascii="Courier New" w:hAnsi="Courier New" w:cs="Courier New"/>
                  <w:color w:val="0000FF"/>
                  <w:sz w:val="18"/>
                  <w:szCs w:val="18"/>
                  <w:lang w:val="en-US" w:eastAsia="fi-FI"/>
                </w:rPr>
                <w:t>"</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moodCode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EVN</w:t>
              </w:r>
              <w:r w:rsidRPr="00DF2838">
                <w:rPr>
                  <w:rFonts w:ascii="Courier New" w:hAnsi="Courier New" w:cs="Courier New"/>
                  <w:color w:val="0000FF"/>
                  <w:sz w:val="18"/>
                  <w:szCs w:val="18"/>
                  <w:lang w:val="en-US" w:eastAsia="fi-FI"/>
                </w:rPr>
                <w:t>"&gt;</w:t>
              </w:r>
            </w:ins>
          </w:p>
          <w:p w14:paraId="67747F72" w14:textId="77777777" w:rsidR="00DF2838" w:rsidRPr="00DF2838" w:rsidRDefault="00DF2838" w:rsidP="00DF2838">
            <w:pPr>
              <w:suppressAutoHyphens/>
              <w:autoSpaceDE w:val="0"/>
              <w:autoSpaceDN w:val="0"/>
              <w:adjustRightInd w:val="0"/>
              <w:jc w:val="left"/>
              <w:rPr>
                <w:ins w:id="3223" w:author="Tekijä"/>
                <w:rFonts w:ascii="Courier New" w:hAnsi="Courier New" w:cs="Courier New"/>
                <w:color w:val="0000FF"/>
                <w:sz w:val="18"/>
                <w:szCs w:val="18"/>
                <w:lang w:eastAsia="fi-FI"/>
              </w:rPr>
            </w:pPr>
            <w:ins w:id="3224" w:author="Tekijä">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474747"/>
                  <w:sz w:val="18"/>
                  <w:szCs w:val="18"/>
                  <w:lang w:eastAsia="fi-FI"/>
                </w:rPr>
                <w:t xml:space="preserve"> Toimenpiteen rakennekoodi </w:t>
              </w:r>
              <w:r w:rsidRPr="00DF2838">
                <w:rPr>
                  <w:rFonts w:ascii="Courier New" w:hAnsi="Courier New" w:cs="Courier New"/>
                  <w:color w:val="0000FF"/>
                  <w:sz w:val="18"/>
                  <w:szCs w:val="18"/>
                  <w:lang w:eastAsia="fi-FI"/>
                </w:rPr>
                <w:t>--&gt;</w:t>
              </w:r>
            </w:ins>
          </w:p>
          <w:p w14:paraId="7B4A1AA4" w14:textId="77777777" w:rsidR="00DF2838" w:rsidRPr="00DF2838" w:rsidRDefault="00DF2838" w:rsidP="00DF2838">
            <w:pPr>
              <w:suppressAutoHyphens/>
              <w:autoSpaceDE w:val="0"/>
              <w:autoSpaceDN w:val="0"/>
              <w:adjustRightInd w:val="0"/>
              <w:jc w:val="left"/>
              <w:rPr>
                <w:ins w:id="3225" w:author="Tekijä"/>
                <w:rFonts w:ascii="Courier New" w:hAnsi="Courier New" w:cs="Courier New"/>
                <w:color w:val="0000FF"/>
                <w:sz w:val="18"/>
                <w:szCs w:val="18"/>
                <w:lang w:eastAsia="fi-FI"/>
              </w:rPr>
            </w:pPr>
            <w:ins w:id="3226" w:author="Tekijä">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templateId</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root</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1.2.246.537.6.12.999.2003.3</w:t>
              </w:r>
              <w:r w:rsidRPr="00DF2838">
                <w:rPr>
                  <w:rFonts w:ascii="Courier New" w:hAnsi="Courier New" w:cs="Courier New"/>
                  <w:color w:val="0000FF"/>
                  <w:sz w:val="18"/>
                  <w:szCs w:val="18"/>
                  <w:lang w:eastAsia="fi-FI"/>
                </w:rPr>
                <w:t>"/&gt;</w:t>
              </w:r>
            </w:ins>
          </w:p>
          <w:p w14:paraId="64ED0ACC" w14:textId="77777777" w:rsidR="00DF2838" w:rsidRPr="00DF2838" w:rsidRDefault="00DF2838" w:rsidP="00DF2838">
            <w:pPr>
              <w:suppressAutoHyphens/>
              <w:autoSpaceDE w:val="0"/>
              <w:autoSpaceDN w:val="0"/>
              <w:adjustRightInd w:val="0"/>
              <w:jc w:val="left"/>
              <w:rPr>
                <w:ins w:id="3227" w:author="Tekijä"/>
                <w:rFonts w:ascii="Courier New" w:hAnsi="Courier New" w:cs="Courier New"/>
                <w:color w:val="0000FF"/>
                <w:sz w:val="18"/>
                <w:szCs w:val="18"/>
                <w:lang w:eastAsia="fi-FI"/>
              </w:rPr>
            </w:pPr>
            <w:ins w:id="3228" w:author="Tekijä">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474747"/>
                  <w:sz w:val="18"/>
                  <w:szCs w:val="18"/>
                  <w:lang w:eastAsia="fi-FI"/>
                </w:rPr>
                <w:t xml:space="preserve"> Toimenpiteen entryn tunnus </w:t>
              </w:r>
              <w:r w:rsidRPr="00DF2838">
                <w:rPr>
                  <w:rFonts w:ascii="Courier New" w:hAnsi="Courier New" w:cs="Courier New"/>
                  <w:color w:val="0000FF"/>
                  <w:sz w:val="18"/>
                  <w:szCs w:val="18"/>
                  <w:lang w:eastAsia="fi-FI"/>
                </w:rPr>
                <w:t>--&gt;</w:t>
              </w:r>
            </w:ins>
          </w:p>
          <w:p w14:paraId="74C432CF" w14:textId="77777777" w:rsidR="00DF2838" w:rsidRPr="00DF2838" w:rsidRDefault="00DF2838" w:rsidP="00DF2838">
            <w:pPr>
              <w:suppressAutoHyphens/>
              <w:autoSpaceDE w:val="0"/>
              <w:autoSpaceDN w:val="0"/>
              <w:adjustRightInd w:val="0"/>
              <w:jc w:val="left"/>
              <w:rPr>
                <w:ins w:id="3229" w:author="Tekijä"/>
                <w:rFonts w:ascii="Courier New" w:hAnsi="Courier New" w:cs="Courier New"/>
                <w:color w:val="0000FF"/>
                <w:sz w:val="18"/>
                <w:szCs w:val="18"/>
                <w:lang w:eastAsia="fi-FI"/>
              </w:rPr>
            </w:pPr>
            <w:ins w:id="3230" w:author="Tekijä">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id</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root</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1.2.246.10.1234567.14.2015.123.113</w:t>
              </w:r>
              <w:r w:rsidRPr="00DF2838">
                <w:rPr>
                  <w:rFonts w:ascii="Courier New" w:hAnsi="Courier New" w:cs="Courier New"/>
                  <w:color w:val="0000FF"/>
                  <w:sz w:val="18"/>
                  <w:szCs w:val="18"/>
                  <w:lang w:eastAsia="fi-FI"/>
                </w:rPr>
                <w:t>"/&gt;</w:t>
              </w:r>
            </w:ins>
          </w:p>
          <w:p w14:paraId="25DE3553" w14:textId="77777777" w:rsidR="00DF2838" w:rsidRPr="00DF2838" w:rsidRDefault="00DF2838" w:rsidP="00DF2838">
            <w:pPr>
              <w:suppressAutoHyphens/>
              <w:autoSpaceDE w:val="0"/>
              <w:autoSpaceDN w:val="0"/>
              <w:adjustRightInd w:val="0"/>
              <w:jc w:val="left"/>
              <w:rPr>
                <w:ins w:id="3231" w:author="Tekijä"/>
                <w:rFonts w:ascii="Courier New" w:hAnsi="Courier New" w:cs="Courier New"/>
                <w:color w:val="0000FF"/>
                <w:sz w:val="18"/>
                <w:szCs w:val="18"/>
                <w:lang w:eastAsia="fi-FI"/>
              </w:rPr>
            </w:pPr>
            <w:ins w:id="3232" w:author="Tekijä">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474747"/>
                  <w:sz w:val="18"/>
                  <w:szCs w:val="18"/>
                  <w:lang w:eastAsia="fi-FI"/>
                </w:rPr>
                <w:t xml:space="preserve"> 2 Toimenpidekoodi ja koodisto, nimi displayName-attribuutissa </w:t>
              </w:r>
              <w:r w:rsidRPr="00DF2838">
                <w:rPr>
                  <w:rFonts w:ascii="Courier New" w:hAnsi="Courier New" w:cs="Courier New"/>
                  <w:color w:val="0000FF"/>
                  <w:sz w:val="18"/>
                  <w:szCs w:val="18"/>
                  <w:lang w:eastAsia="fi-FI"/>
                </w:rPr>
                <w:t>--&gt;</w:t>
              </w:r>
            </w:ins>
          </w:p>
          <w:p w14:paraId="58B06A06" w14:textId="77777777" w:rsidR="00DF2838" w:rsidRPr="00DF2838" w:rsidRDefault="00DF2838" w:rsidP="00DF2838">
            <w:pPr>
              <w:suppressAutoHyphens/>
              <w:autoSpaceDE w:val="0"/>
              <w:autoSpaceDN w:val="0"/>
              <w:adjustRightInd w:val="0"/>
              <w:ind w:left="852" w:hanging="852"/>
              <w:jc w:val="left"/>
              <w:rPr>
                <w:ins w:id="3233" w:author="Tekijä"/>
                <w:rFonts w:ascii="Courier New" w:hAnsi="Courier New" w:cs="Courier New"/>
                <w:color w:val="0000FF"/>
                <w:sz w:val="18"/>
                <w:szCs w:val="18"/>
                <w:lang w:eastAsia="fi-FI"/>
              </w:rPr>
            </w:pPr>
            <w:ins w:id="3234" w:author="Tekijä">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code</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SFA20</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codeSystem</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1.2.246.537.6.33.2005</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codeSystemName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THL - Suun terveydenhuollon toimenpideluokitus</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displayName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Kahden pinnan täyte</w:t>
              </w:r>
              <w:r w:rsidRPr="00DF2838">
                <w:rPr>
                  <w:rFonts w:ascii="Courier New" w:hAnsi="Courier New" w:cs="Courier New"/>
                  <w:color w:val="0000FF"/>
                  <w:sz w:val="18"/>
                  <w:szCs w:val="18"/>
                  <w:lang w:eastAsia="fi-FI"/>
                </w:rPr>
                <w:t>"&gt;</w:t>
              </w:r>
            </w:ins>
          </w:p>
          <w:p w14:paraId="02E03CDA" w14:textId="77777777" w:rsidR="00DF2838" w:rsidRPr="00DF2838" w:rsidRDefault="00DF2838" w:rsidP="00DF2838">
            <w:pPr>
              <w:suppressAutoHyphens/>
              <w:autoSpaceDE w:val="0"/>
              <w:autoSpaceDN w:val="0"/>
              <w:adjustRightInd w:val="0"/>
              <w:ind w:left="1420" w:hanging="1420"/>
              <w:jc w:val="left"/>
              <w:rPr>
                <w:ins w:id="3235" w:author="Tekijä"/>
                <w:rFonts w:ascii="Courier New" w:hAnsi="Courier New" w:cs="Courier New"/>
                <w:color w:val="0000FF"/>
                <w:sz w:val="18"/>
                <w:szCs w:val="18"/>
                <w:lang w:eastAsia="fi-FI"/>
              </w:rPr>
            </w:pPr>
            <w:ins w:id="3236" w:author="Tekijä">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474747"/>
                  <w:sz w:val="18"/>
                  <w:szCs w:val="18"/>
                  <w:lang w:eastAsia="fi-FI"/>
                </w:rPr>
                <w:t xml:space="preserve"> 1 Toimenpiteen nimi, vapaamuotoinen suoritettua toimenpidettä kuvaava nimi </w:t>
              </w:r>
              <w:r w:rsidRPr="00DF2838">
                <w:rPr>
                  <w:rFonts w:ascii="Courier New" w:hAnsi="Courier New" w:cs="Courier New"/>
                  <w:color w:val="0000FF"/>
                  <w:sz w:val="18"/>
                  <w:szCs w:val="18"/>
                  <w:lang w:eastAsia="fi-FI"/>
                </w:rPr>
                <w:t>--&gt;</w:t>
              </w:r>
            </w:ins>
          </w:p>
          <w:p w14:paraId="6F8B3469" w14:textId="77777777" w:rsidR="00DF2838" w:rsidRPr="00DF2838" w:rsidRDefault="00DF2838" w:rsidP="00DF2838">
            <w:pPr>
              <w:suppressAutoHyphens/>
              <w:autoSpaceDE w:val="0"/>
              <w:autoSpaceDN w:val="0"/>
              <w:adjustRightInd w:val="0"/>
              <w:jc w:val="left"/>
              <w:rPr>
                <w:ins w:id="3237" w:author="Tekijä"/>
                <w:rFonts w:ascii="Courier New" w:hAnsi="Courier New" w:cs="Courier New"/>
                <w:color w:val="0000FF"/>
                <w:sz w:val="18"/>
                <w:szCs w:val="18"/>
                <w:lang w:eastAsia="fi-FI"/>
              </w:rPr>
            </w:pPr>
            <w:ins w:id="3238" w:author="Tekijä">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originalText</w:t>
              </w:r>
              <w:r w:rsidRPr="00DF2838">
                <w:rPr>
                  <w:rFonts w:ascii="Courier New" w:hAnsi="Courier New" w:cs="Courier New"/>
                  <w:color w:val="0000FF"/>
                  <w:sz w:val="18"/>
                  <w:szCs w:val="18"/>
                  <w:lang w:eastAsia="fi-FI"/>
                </w:rPr>
                <w:t>&gt;</w:t>
              </w:r>
              <w:r w:rsidRPr="00DF2838">
                <w:rPr>
                  <w:rFonts w:ascii="Courier New" w:hAnsi="Courier New" w:cs="Courier New"/>
                  <w:color w:val="000000"/>
                  <w:sz w:val="18"/>
                  <w:szCs w:val="18"/>
                  <w:lang w:eastAsia="fi-FI"/>
                </w:rPr>
                <w:t>Kahden pinnan täyte</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originalText</w:t>
              </w:r>
              <w:r w:rsidRPr="00DF2838">
                <w:rPr>
                  <w:rFonts w:ascii="Courier New" w:hAnsi="Courier New" w:cs="Courier New"/>
                  <w:color w:val="0000FF"/>
                  <w:sz w:val="18"/>
                  <w:szCs w:val="18"/>
                  <w:lang w:eastAsia="fi-FI"/>
                </w:rPr>
                <w:t>&gt;</w:t>
              </w:r>
            </w:ins>
          </w:p>
          <w:p w14:paraId="4A668959" w14:textId="77777777" w:rsidR="00DF2838" w:rsidRPr="00DF2838" w:rsidRDefault="00DF2838" w:rsidP="00DF2838">
            <w:pPr>
              <w:suppressAutoHyphens/>
              <w:autoSpaceDE w:val="0"/>
              <w:autoSpaceDN w:val="0"/>
              <w:adjustRightInd w:val="0"/>
              <w:jc w:val="left"/>
              <w:rPr>
                <w:ins w:id="3239" w:author="Tekijä"/>
                <w:rFonts w:ascii="Courier New" w:hAnsi="Courier New" w:cs="Courier New"/>
                <w:color w:val="0000FF"/>
                <w:sz w:val="18"/>
                <w:szCs w:val="18"/>
                <w:lang w:eastAsia="fi-FI"/>
              </w:rPr>
            </w:pPr>
            <w:ins w:id="3240" w:author="Tekijä">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474747"/>
                  <w:sz w:val="18"/>
                  <w:szCs w:val="18"/>
                  <w:lang w:eastAsia="fi-FI"/>
                </w:rPr>
                <w:t xml:space="preserve"> 3  Toimenpiteen ensisijaisuus  </w:t>
              </w:r>
              <w:r w:rsidRPr="00DF2838">
                <w:rPr>
                  <w:rFonts w:ascii="Courier New" w:hAnsi="Courier New" w:cs="Courier New"/>
                  <w:color w:val="0000FF"/>
                  <w:sz w:val="18"/>
                  <w:szCs w:val="18"/>
                  <w:lang w:eastAsia="fi-FI"/>
                </w:rPr>
                <w:t>--&gt;</w:t>
              </w:r>
            </w:ins>
          </w:p>
          <w:p w14:paraId="5AAFE6C9" w14:textId="77777777" w:rsidR="00DF2838" w:rsidRPr="00DF2838" w:rsidRDefault="00DF2838" w:rsidP="00DF2838">
            <w:pPr>
              <w:suppressAutoHyphens/>
              <w:autoSpaceDE w:val="0"/>
              <w:autoSpaceDN w:val="0"/>
              <w:adjustRightInd w:val="0"/>
              <w:jc w:val="left"/>
              <w:rPr>
                <w:ins w:id="3241" w:author="Tekijä"/>
                <w:rFonts w:ascii="Courier New" w:hAnsi="Courier New" w:cs="Courier New"/>
                <w:color w:val="0000FF"/>
                <w:sz w:val="18"/>
                <w:szCs w:val="18"/>
                <w:lang w:eastAsia="fi-FI"/>
              </w:rPr>
            </w:pPr>
            <w:ins w:id="3242" w:author="Tekijä">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qualifier</w:t>
              </w:r>
              <w:r w:rsidRPr="00DF2838">
                <w:rPr>
                  <w:rFonts w:ascii="Courier New" w:hAnsi="Courier New" w:cs="Courier New"/>
                  <w:color w:val="0000FF"/>
                  <w:sz w:val="18"/>
                  <w:szCs w:val="18"/>
                  <w:lang w:eastAsia="fi-FI"/>
                </w:rPr>
                <w:t>&gt;</w:t>
              </w:r>
            </w:ins>
          </w:p>
          <w:p w14:paraId="2935837D" w14:textId="77777777" w:rsidR="00DF2838" w:rsidRPr="00DF2838" w:rsidRDefault="00DF2838" w:rsidP="00DF2838">
            <w:pPr>
              <w:suppressAutoHyphens/>
              <w:autoSpaceDE w:val="0"/>
              <w:autoSpaceDN w:val="0"/>
              <w:adjustRightInd w:val="0"/>
              <w:ind w:left="1704" w:hanging="1704"/>
              <w:jc w:val="left"/>
              <w:rPr>
                <w:ins w:id="3243" w:author="Tekijä"/>
                <w:rFonts w:ascii="Courier New" w:hAnsi="Courier New" w:cs="Courier New"/>
                <w:color w:val="0000FF"/>
                <w:sz w:val="18"/>
                <w:szCs w:val="18"/>
                <w:lang w:eastAsia="fi-FI"/>
              </w:rPr>
            </w:pPr>
            <w:ins w:id="3244" w:author="Tekijä">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value</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PAA</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codeSystem</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1.2.246.537.5.40005.2003</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codeSystemName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AR/YDIN - Diagnoosin/toimenpiteen ensisijaisuus 2003</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displayName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Päädiagnoosi tai päätoimenpide</w:t>
              </w:r>
              <w:r w:rsidRPr="00DF2838">
                <w:rPr>
                  <w:rFonts w:ascii="Courier New" w:hAnsi="Courier New" w:cs="Courier New"/>
                  <w:color w:val="0000FF"/>
                  <w:sz w:val="18"/>
                  <w:szCs w:val="18"/>
                  <w:lang w:eastAsia="fi-FI"/>
                </w:rPr>
                <w:t>"/&gt;</w:t>
              </w:r>
            </w:ins>
          </w:p>
          <w:p w14:paraId="05021D6B" w14:textId="77777777" w:rsidR="00DF2838" w:rsidRPr="00DF2838" w:rsidRDefault="00DF2838" w:rsidP="00DF2838">
            <w:pPr>
              <w:suppressAutoHyphens/>
              <w:autoSpaceDE w:val="0"/>
              <w:autoSpaceDN w:val="0"/>
              <w:adjustRightInd w:val="0"/>
              <w:jc w:val="left"/>
              <w:rPr>
                <w:ins w:id="3245" w:author="Tekijä"/>
                <w:rFonts w:ascii="Courier New" w:hAnsi="Courier New" w:cs="Courier New"/>
                <w:color w:val="0000FF"/>
                <w:sz w:val="18"/>
                <w:szCs w:val="18"/>
                <w:lang w:eastAsia="fi-FI"/>
              </w:rPr>
            </w:pPr>
            <w:ins w:id="3246" w:author="Tekijä">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qualifier</w:t>
              </w:r>
              <w:r w:rsidRPr="00DF2838">
                <w:rPr>
                  <w:rFonts w:ascii="Courier New" w:hAnsi="Courier New" w:cs="Courier New"/>
                  <w:color w:val="0000FF"/>
                  <w:sz w:val="18"/>
                  <w:szCs w:val="18"/>
                  <w:lang w:eastAsia="fi-FI"/>
                </w:rPr>
                <w:t>&gt;</w:t>
              </w:r>
            </w:ins>
          </w:p>
          <w:p w14:paraId="3D2F3E87" w14:textId="77777777" w:rsidR="00DF2838" w:rsidRPr="00DF2838" w:rsidRDefault="00DF2838" w:rsidP="00DF2838">
            <w:pPr>
              <w:suppressAutoHyphens/>
              <w:autoSpaceDE w:val="0"/>
              <w:autoSpaceDN w:val="0"/>
              <w:adjustRightInd w:val="0"/>
              <w:jc w:val="left"/>
              <w:rPr>
                <w:ins w:id="3247" w:author="Tekijä"/>
                <w:rFonts w:ascii="Courier New" w:hAnsi="Courier New" w:cs="Courier New"/>
                <w:color w:val="0000FF"/>
                <w:sz w:val="18"/>
                <w:szCs w:val="18"/>
                <w:lang w:eastAsia="fi-FI"/>
              </w:rPr>
            </w:pPr>
            <w:ins w:id="3248" w:author="Tekijä">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code</w:t>
              </w:r>
              <w:r w:rsidRPr="00DF2838">
                <w:rPr>
                  <w:rFonts w:ascii="Courier New" w:hAnsi="Courier New" w:cs="Courier New"/>
                  <w:color w:val="0000FF"/>
                  <w:sz w:val="18"/>
                  <w:szCs w:val="18"/>
                  <w:lang w:eastAsia="fi-FI"/>
                </w:rPr>
                <w:t>&gt;</w:t>
              </w:r>
            </w:ins>
          </w:p>
          <w:p w14:paraId="587EA4C5" w14:textId="77777777" w:rsidR="00DF2838" w:rsidRPr="00DF2838" w:rsidRDefault="00DF2838" w:rsidP="00DF2838">
            <w:pPr>
              <w:suppressAutoHyphens/>
              <w:autoSpaceDE w:val="0"/>
              <w:autoSpaceDN w:val="0"/>
              <w:adjustRightInd w:val="0"/>
              <w:jc w:val="left"/>
              <w:rPr>
                <w:ins w:id="3249" w:author="Tekijä"/>
                <w:rFonts w:ascii="Courier New" w:hAnsi="Courier New" w:cs="Courier New"/>
                <w:color w:val="0000FF"/>
                <w:sz w:val="18"/>
                <w:szCs w:val="18"/>
                <w:lang w:eastAsia="fi-FI"/>
              </w:rPr>
            </w:pPr>
            <w:ins w:id="3250" w:author="Tekijä">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474747"/>
                  <w:sz w:val="18"/>
                  <w:szCs w:val="18"/>
                  <w:lang w:eastAsia="fi-FI"/>
                </w:rPr>
                <w:t xml:space="preserve"> Viittaus koko entry-procedure näyttömuotoiseen tekstiin </w:t>
              </w:r>
              <w:r w:rsidRPr="00DF2838">
                <w:rPr>
                  <w:rFonts w:ascii="Courier New" w:hAnsi="Courier New" w:cs="Courier New"/>
                  <w:color w:val="0000FF"/>
                  <w:sz w:val="18"/>
                  <w:szCs w:val="18"/>
                  <w:lang w:eastAsia="fi-FI"/>
                </w:rPr>
                <w:t>--&gt;</w:t>
              </w:r>
            </w:ins>
          </w:p>
          <w:p w14:paraId="0D8410B5" w14:textId="77777777" w:rsidR="00DF2838" w:rsidRPr="00DF2838" w:rsidRDefault="00DF2838" w:rsidP="00DF2838">
            <w:pPr>
              <w:suppressAutoHyphens/>
              <w:autoSpaceDE w:val="0"/>
              <w:autoSpaceDN w:val="0"/>
              <w:adjustRightInd w:val="0"/>
              <w:jc w:val="left"/>
              <w:rPr>
                <w:ins w:id="3251" w:author="Tekijä"/>
                <w:rFonts w:ascii="Courier New" w:hAnsi="Courier New" w:cs="Courier New"/>
                <w:color w:val="0000FF"/>
                <w:sz w:val="18"/>
                <w:szCs w:val="18"/>
                <w:lang w:val="en-US" w:eastAsia="fi-FI"/>
              </w:rPr>
            </w:pPr>
            <w:ins w:id="3252" w:author="Tekijä">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text</w:t>
              </w:r>
              <w:r w:rsidRPr="00DF2838">
                <w:rPr>
                  <w:rFonts w:ascii="Courier New" w:hAnsi="Courier New" w:cs="Courier New"/>
                  <w:color w:val="0000FF"/>
                  <w:sz w:val="18"/>
                  <w:szCs w:val="18"/>
                  <w:lang w:val="en-US" w:eastAsia="fi-FI"/>
                </w:rPr>
                <w:t>&gt;</w:t>
              </w:r>
            </w:ins>
          </w:p>
          <w:p w14:paraId="1E819BE4" w14:textId="77777777" w:rsidR="00DF2838" w:rsidRPr="00AD49E8" w:rsidRDefault="00DF2838" w:rsidP="00DF2838">
            <w:pPr>
              <w:suppressAutoHyphens/>
              <w:autoSpaceDE w:val="0"/>
              <w:autoSpaceDN w:val="0"/>
              <w:adjustRightInd w:val="0"/>
              <w:jc w:val="left"/>
              <w:rPr>
                <w:ins w:id="3253" w:author="Tekijä"/>
                <w:rFonts w:ascii="Courier New" w:hAnsi="Courier New" w:cs="Courier New"/>
                <w:color w:val="0000FF"/>
                <w:sz w:val="18"/>
                <w:szCs w:val="18"/>
                <w:lang w:val="en-US" w:eastAsia="fi-FI"/>
              </w:rPr>
            </w:pPr>
            <w:ins w:id="3254" w:author="Tekijä">
              <w:r w:rsidRPr="00AD49E8">
                <w:rPr>
                  <w:rFonts w:ascii="Courier New" w:hAnsi="Courier New" w:cs="Courier New"/>
                  <w:color w:val="000000"/>
                  <w:sz w:val="18"/>
                  <w:szCs w:val="18"/>
                  <w:lang w:val="en-US" w:eastAsia="fi-FI"/>
                </w:rPr>
                <w:t xml:space="preserve">          </w:t>
              </w:r>
              <w:r w:rsidRPr="00AD49E8">
                <w:rPr>
                  <w:rFonts w:ascii="Courier New" w:hAnsi="Courier New" w:cs="Courier New"/>
                  <w:color w:val="0000FF"/>
                  <w:sz w:val="18"/>
                  <w:szCs w:val="18"/>
                  <w:lang w:val="en-US" w:eastAsia="fi-FI"/>
                </w:rPr>
                <w:t>&lt;</w:t>
              </w:r>
              <w:r w:rsidRPr="00AD49E8">
                <w:rPr>
                  <w:rFonts w:ascii="Courier New" w:hAnsi="Courier New" w:cs="Courier New"/>
                  <w:color w:val="800000"/>
                  <w:sz w:val="18"/>
                  <w:szCs w:val="18"/>
                  <w:lang w:val="en-US" w:eastAsia="fi-FI"/>
                </w:rPr>
                <w:t>reference</w:t>
              </w:r>
              <w:r w:rsidRPr="00AD49E8">
                <w:rPr>
                  <w:rFonts w:ascii="Courier New" w:hAnsi="Courier New" w:cs="Courier New"/>
                  <w:i/>
                  <w:iCs/>
                  <w:color w:val="008080"/>
                  <w:sz w:val="18"/>
                  <w:szCs w:val="18"/>
                  <w:lang w:val="en-US" w:eastAsia="fi-FI"/>
                </w:rPr>
                <w:t xml:space="preserve"> </w:t>
              </w:r>
              <w:r w:rsidRPr="00AD49E8">
                <w:rPr>
                  <w:rFonts w:ascii="Courier New" w:hAnsi="Courier New" w:cs="Courier New"/>
                  <w:color w:val="FF0000"/>
                  <w:sz w:val="18"/>
                  <w:szCs w:val="18"/>
                  <w:lang w:val="en-US" w:eastAsia="fi-FI"/>
                </w:rPr>
                <w:t>value</w:t>
              </w:r>
              <w:r w:rsidRPr="00AD49E8">
                <w:rPr>
                  <w:rFonts w:ascii="Courier New" w:hAnsi="Courier New" w:cs="Courier New"/>
                  <w:color w:val="0000FF"/>
                  <w:sz w:val="18"/>
                  <w:szCs w:val="18"/>
                  <w:lang w:val="en-US" w:eastAsia="fi-FI"/>
                </w:rPr>
                <w:t>="</w:t>
              </w:r>
              <w:r w:rsidRPr="00AD49E8">
                <w:rPr>
                  <w:rFonts w:ascii="Courier New" w:hAnsi="Courier New" w:cs="Courier New"/>
                  <w:color w:val="000000"/>
                  <w:sz w:val="18"/>
                  <w:szCs w:val="18"/>
                  <w:lang w:val="en-US" w:eastAsia="fi-FI"/>
                </w:rPr>
                <w:t>#OID1.2.246.10.1234567.14.2015.123.4.1</w:t>
              </w:r>
              <w:r w:rsidRPr="00AD49E8">
                <w:rPr>
                  <w:rFonts w:ascii="Courier New" w:hAnsi="Courier New" w:cs="Courier New"/>
                  <w:color w:val="0000FF"/>
                  <w:sz w:val="18"/>
                  <w:szCs w:val="18"/>
                  <w:lang w:val="en-US" w:eastAsia="fi-FI"/>
                </w:rPr>
                <w:t>"/&gt;</w:t>
              </w:r>
            </w:ins>
          </w:p>
          <w:p w14:paraId="6D462CC7" w14:textId="77777777" w:rsidR="00DF2838" w:rsidRPr="00AD49E8" w:rsidRDefault="00DF2838" w:rsidP="00DF2838">
            <w:pPr>
              <w:suppressAutoHyphens/>
              <w:autoSpaceDE w:val="0"/>
              <w:autoSpaceDN w:val="0"/>
              <w:adjustRightInd w:val="0"/>
              <w:jc w:val="left"/>
              <w:rPr>
                <w:ins w:id="3255" w:author="Tekijä"/>
                <w:rFonts w:ascii="Courier New" w:hAnsi="Courier New" w:cs="Courier New"/>
                <w:color w:val="0000FF"/>
                <w:sz w:val="18"/>
                <w:szCs w:val="18"/>
                <w:lang w:val="en-US" w:eastAsia="fi-FI"/>
              </w:rPr>
            </w:pPr>
            <w:ins w:id="3256" w:author="Tekijä">
              <w:r w:rsidRPr="00AD49E8">
                <w:rPr>
                  <w:rFonts w:ascii="Courier New" w:hAnsi="Courier New" w:cs="Courier New"/>
                  <w:color w:val="000000"/>
                  <w:sz w:val="18"/>
                  <w:szCs w:val="18"/>
                  <w:lang w:val="en-US" w:eastAsia="fi-FI"/>
                </w:rPr>
                <w:t xml:space="preserve">      </w:t>
              </w:r>
              <w:r w:rsidRPr="00AD49E8">
                <w:rPr>
                  <w:rFonts w:ascii="Courier New" w:hAnsi="Courier New" w:cs="Courier New"/>
                  <w:color w:val="0000FF"/>
                  <w:sz w:val="18"/>
                  <w:szCs w:val="18"/>
                  <w:lang w:val="en-US" w:eastAsia="fi-FI"/>
                </w:rPr>
                <w:t>&lt;/</w:t>
              </w:r>
              <w:r w:rsidRPr="00AD49E8">
                <w:rPr>
                  <w:rFonts w:ascii="Courier New" w:hAnsi="Courier New" w:cs="Courier New"/>
                  <w:color w:val="800000"/>
                  <w:sz w:val="18"/>
                  <w:szCs w:val="18"/>
                  <w:lang w:val="en-US" w:eastAsia="fi-FI"/>
                </w:rPr>
                <w:t>text</w:t>
              </w:r>
              <w:r w:rsidRPr="00AD49E8">
                <w:rPr>
                  <w:rFonts w:ascii="Courier New" w:hAnsi="Courier New" w:cs="Courier New"/>
                  <w:color w:val="0000FF"/>
                  <w:sz w:val="18"/>
                  <w:szCs w:val="18"/>
                  <w:lang w:val="en-US" w:eastAsia="fi-FI"/>
                </w:rPr>
                <w:t>&gt;</w:t>
              </w:r>
            </w:ins>
          </w:p>
          <w:p w14:paraId="3830BBEA" w14:textId="77777777" w:rsidR="00DF2838" w:rsidRPr="00DF2838" w:rsidRDefault="00DF2838" w:rsidP="00DF2838">
            <w:pPr>
              <w:suppressAutoHyphens/>
              <w:autoSpaceDE w:val="0"/>
              <w:autoSpaceDN w:val="0"/>
              <w:adjustRightInd w:val="0"/>
              <w:jc w:val="left"/>
              <w:rPr>
                <w:ins w:id="3257" w:author="Tekijä"/>
                <w:rFonts w:ascii="Courier New" w:hAnsi="Courier New" w:cs="Courier New"/>
                <w:color w:val="0000FF"/>
                <w:sz w:val="18"/>
                <w:szCs w:val="18"/>
                <w:lang w:eastAsia="fi-FI"/>
              </w:rPr>
            </w:pPr>
            <w:ins w:id="3258" w:author="Tekijä">
              <w:r w:rsidRPr="00AD49E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474747"/>
                  <w:sz w:val="18"/>
                  <w:szCs w:val="18"/>
                  <w:lang w:eastAsia="fi-FI"/>
                </w:rPr>
                <w:t xml:space="preserve"> 7 Toimenpiteen suorituspäivä  </w:t>
              </w:r>
              <w:r w:rsidRPr="00DF2838">
                <w:rPr>
                  <w:rFonts w:ascii="Courier New" w:hAnsi="Courier New" w:cs="Courier New"/>
                  <w:color w:val="0000FF"/>
                  <w:sz w:val="18"/>
                  <w:szCs w:val="18"/>
                  <w:lang w:eastAsia="fi-FI"/>
                </w:rPr>
                <w:t>--&gt;</w:t>
              </w:r>
            </w:ins>
          </w:p>
          <w:p w14:paraId="40A5CFF5" w14:textId="77777777" w:rsidR="00DF2838" w:rsidRPr="00DF2838" w:rsidRDefault="00DF2838" w:rsidP="00DF2838">
            <w:pPr>
              <w:suppressAutoHyphens/>
              <w:autoSpaceDE w:val="0"/>
              <w:autoSpaceDN w:val="0"/>
              <w:adjustRightInd w:val="0"/>
              <w:jc w:val="left"/>
              <w:rPr>
                <w:ins w:id="3259" w:author="Tekijä"/>
                <w:rFonts w:ascii="Courier New" w:hAnsi="Courier New" w:cs="Courier New"/>
                <w:color w:val="0000FF"/>
                <w:sz w:val="18"/>
                <w:szCs w:val="18"/>
                <w:lang w:eastAsia="fi-FI"/>
              </w:rPr>
            </w:pPr>
            <w:ins w:id="3260" w:author="Tekijä">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effectiveTime</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value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20150601</w:t>
              </w:r>
              <w:r w:rsidRPr="00DF2838">
                <w:rPr>
                  <w:rFonts w:ascii="Courier New" w:hAnsi="Courier New" w:cs="Courier New"/>
                  <w:color w:val="0000FF"/>
                  <w:sz w:val="18"/>
                  <w:szCs w:val="18"/>
                  <w:lang w:eastAsia="fi-FI"/>
                </w:rPr>
                <w:t>"/&gt;</w:t>
              </w:r>
            </w:ins>
          </w:p>
          <w:p w14:paraId="3427BC93" w14:textId="77777777" w:rsidR="00DF2838" w:rsidRPr="00DF2838" w:rsidRDefault="00DF2838" w:rsidP="00DF2838">
            <w:pPr>
              <w:suppressAutoHyphens/>
              <w:autoSpaceDE w:val="0"/>
              <w:autoSpaceDN w:val="0"/>
              <w:adjustRightInd w:val="0"/>
              <w:jc w:val="left"/>
              <w:rPr>
                <w:ins w:id="3261" w:author="Tekijä"/>
                <w:rFonts w:ascii="Courier New" w:hAnsi="Courier New" w:cs="Courier New"/>
                <w:color w:val="0000FF"/>
                <w:sz w:val="18"/>
                <w:szCs w:val="18"/>
                <w:lang w:eastAsia="fi-FI"/>
              </w:rPr>
            </w:pPr>
            <w:ins w:id="3262" w:author="Tekijä">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474747"/>
                  <w:sz w:val="18"/>
                  <w:szCs w:val="18"/>
                  <w:lang w:eastAsia="fi-FI"/>
                </w:rPr>
                <w:t xml:space="preserve"> Toimenpiteen tekijä </w:t>
              </w:r>
              <w:r w:rsidRPr="00DF2838">
                <w:rPr>
                  <w:rFonts w:ascii="Courier New" w:hAnsi="Courier New" w:cs="Courier New"/>
                  <w:color w:val="0000FF"/>
                  <w:sz w:val="18"/>
                  <w:szCs w:val="18"/>
                  <w:lang w:eastAsia="fi-FI"/>
                </w:rPr>
                <w:t>--&gt;</w:t>
              </w:r>
            </w:ins>
          </w:p>
          <w:p w14:paraId="737A33AF" w14:textId="77777777" w:rsidR="00DF2838" w:rsidRPr="00DF2838" w:rsidRDefault="00DF2838" w:rsidP="00DF2838">
            <w:pPr>
              <w:suppressAutoHyphens/>
              <w:autoSpaceDE w:val="0"/>
              <w:autoSpaceDN w:val="0"/>
              <w:adjustRightInd w:val="0"/>
              <w:jc w:val="left"/>
              <w:rPr>
                <w:ins w:id="3263" w:author="Tekijä"/>
                <w:rFonts w:ascii="Courier New" w:hAnsi="Courier New" w:cs="Courier New"/>
                <w:color w:val="0000FF"/>
                <w:sz w:val="18"/>
                <w:szCs w:val="18"/>
                <w:lang w:eastAsia="fi-FI"/>
              </w:rPr>
            </w:pPr>
            <w:ins w:id="3264" w:author="Tekijä">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author</w:t>
              </w:r>
              <w:r w:rsidRPr="00DF2838">
                <w:rPr>
                  <w:rFonts w:ascii="Courier New" w:hAnsi="Courier New" w:cs="Courier New"/>
                  <w:color w:val="0000FF"/>
                  <w:sz w:val="18"/>
                  <w:szCs w:val="18"/>
                  <w:lang w:eastAsia="fi-FI"/>
                </w:rPr>
                <w:t>&gt;</w:t>
              </w:r>
            </w:ins>
          </w:p>
          <w:p w14:paraId="321DAA13" w14:textId="77777777" w:rsidR="00DF2838" w:rsidRPr="00DF2838" w:rsidRDefault="00DF2838" w:rsidP="00DF2838">
            <w:pPr>
              <w:suppressAutoHyphens/>
              <w:autoSpaceDE w:val="0"/>
              <w:autoSpaceDN w:val="0"/>
              <w:adjustRightInd w:val="0"/>
              <w:jc w:val="left"/>
              <w:rPr>
                <w:ins w:id="3265" w:author="Tekijä"/>
                <w:rFonts w:ascii="Courier New" w:hAnsi="Courier New" w:cs="Courier New"/>
                <w:color w:val="0000FF"/>
                <w:sz w:val="18"/>
                <w:szCs w:val="18"/>
                <w:lang w:eastAsia="fi-FI"/>
              </w:rPr>
            </w:pPr>
            <w:ins w:id="3266" w:author="Tekijä">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474747"/>
                  <w:sz w:val="18"/>
                  <w:szCs w:val="18"/>
                  <w:lang w:eastAsia="fi-FI"/>
                </w:rPr>
                <w:t xml:space="preserve"> 19 Toimenpiteen tekijän rooli</w:t>
              </w:r>
              <w:r w:rsidRPr="00DF2838">
                <w:rPr>
                  <w:rFonts w:ascii="Courier New" w:hAnsi="Courier New" w:cs="Courier New"/>
                  <w:color w:val="0000FF"/>
                  <w:sz w:val="18"/>
                  <w:szCs w:val="18"/>
                  <w:lang w:eastAsia="fi-FI"/>
                </w:rPr>
                <w:t>--&gt;</w:t>
              </w:r>
            </w:ins>
          </w:p>
          <w:p w14:paraId="37126B27" w14:textId="77777777" w:rsidR="00DF2838" w:rsidRPr="00DF2838" w:rsidRDefault="00DF2838" w:rsidP="00DF2838">
            <w:pPr>
              <w:suppressAutoHyphens/>
              <w:autoSpaceDE w:val="0"/>
              <w:autoSpaceDN w:val="0"/>
              <w:adjustRightInd w:val="0"/>
              <w:ind w:left="1136" w:hanging="1136"/>
              <w:jc w:val="left"/>
              <w:rPr>
                <w:ins w:id="3267" w:author="Tekijä"/>
                <w:rFonts w:ascii="Courier New" w:hAnsi="Courier New" w:cs="Courier New"/>
                <w:color w:val="0000FF"/>
                <w:sz w:val="18"/>
                <w:szCs w:val="18"/>
                <w:lang w:eastAsia="fi-FI"/>
              </w:rPr>
            </w:pPr>
            <w:ins w:id="3268" w:author="Tekijä">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functionCode</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1</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displayName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Ensisijainen toimenpiteen tekijä</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codeSystem</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1.2.246.537.6.246.2014</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codeSystemName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THL - Toimenpiteen tekijän rooli</w:t>
              </w:r>
              <w:r w:rsidRPr="00DF2838">
                <w:rPr>
                  <w:rFonts w:ascii="Courier New" w:hAnsi="Courier New" w:cs="Courier New"/>
                  <w:color w:val="0000FF"/>
                  <w:sz w:val="18"/>
                  <w:szCs w:val="18"/>
                  <w:lang w:eastAsia="fi-FI"/>
                </w:rPr>
                <w:t>"/&gt;</w:t>
              </w:r>
            </w:ins>
          </w:p>
          <w:p w14:paraId="58A57F3F" w14:textId="77777777" w:rsidR="00DF2838" w:rsidRPr="00DF2838" w:rsidRDefault="00DF2838" w:rsidP="00DF2838">
            <w:pPr>
              <w:suppressAutoHyphens/>
              <w:autoSpaceDE w:val="0"/>
              <w:autoSpaceDN w:val="0"/>
              <w:adjustRightInd w:val="0"/>
              <w:jc w:val="left"/>
              <w:rPr>
                <w:ins w:id="3269" w:author="Tekijä"/>
                <w:rFonts w:ascii="Courier New" w:hAnsi="Courier New" w:cs="Courier New"/>
                <w:color w:val="0000FF"/>
                <w:sz w:val="18"/>
                <w:szCs w:val="18"/>
                <w:lang w:eastAsia="fi-FI"/>
              </w:rPr>
            </w:pPr>
            <w:ins w:id="3270" w:author="Tekijä">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474747"/>
                  <w:sz w:val="18"/>
                  <w:szCs w:val="18"/>
                  <w:lang w:eastAsia="fi-FI"/>
                </w:rPr>
                <w:t xml:space="preserve"> 7 Toimenpiteen suorituspäivä  </w:t>
              </w:r>
              <w:r w:rsidRPr="00DF2838">
                <w:rPr>
                  <w:rFonts w:ascii="Courier New" w:hAnsi="Courier New" w:cs="Courier New"/>
                  <w:color w:val="0000FF"/>
                  <w:sz w:val="18"/>
                  <w:szCs w:val="18"/>
                  <w:lang w:eastAsia="fi-FI"/>
                </w:rPr>
                <w:t>--&gt;</w:t>
              </w:r>
            </w:ins>
          </w:p>
          <w:p w14:paraId="600F8A0C" w14:textId="77777777" w:rsidR="00DF2838" w:rsidRPr="00302119" w:rsidRDefault="00DF2838" w:rsidP="00DF2838">
            <w:pPr>
              <w:suppressAutoHyphens/>
              <w:autoSpaceDE w:val="0"/>
              <w:autoSpaceDN w:val="0"/>
              <w:adjustRightInd w:val="0"/>
              <w:jc w:val="left"/>
              <w:rPr>
                <w:ins w:id="3271" w:author="Tekijä"/>
                <w:rFonts w:ascii="Courier New" w:hAnsi="Courier New" w:cs="Courier New"/>
                <w:color w:val="0000FF"/>
                <w:sz w:val="18"/>
                <w:szCs w:val="18"/>
                <w:lang w:eastAsia="fi-FI"/>
              </w:rPr>
            </w:pPr>
            <w:ins w:id="3272" w:author="Tekijä">
              <w:r w:rsidRPr="00DF2838">
                <w:rPr>
                  <w:rFonts w:ascii="Courier New" w:hAnsi="Courier New" w:cs="Courier New"/>
                  <w:color w:val="000000"/>
                  <w:sz w:val="18"/>
                  <w:szCs w:val="18"/>
                  <w:lang w:eastAsia="fi-FI"/>
                </w:rPr>
                <w:t xml:space="preserve">          </w:t>
              </w:r>
              <w:r w:rsidRPr="00302119">
                <w:rPr>
                  <w:rFonts w:ascii="Courier New" w:hAnsi="Courier New" w:cs="Courier New"/>
                  <w:color w:val="0000FF"/>
                  <w:sz w:val="18"/>
                  <w:szCs w:val="18"/>
                  <w:lang w:eastAsia="fi-FI"/>
                </w:rPr>
                <w:t>&lt;</w:t>
              </w:r>
              <w:r w:rsidRPr="00302119">
                <w:rPr>
                  <w:rFonts w:ascii="Courier New" w:hAnsi="Courier New" w:cs="Courier New"/>
                  <w:color w:val="800000"/>
                  <w:sz w:val="18"/>
                  <w:szCs w:val="18"/>
                  <w:lang w:eastAsia="fi-FI"/>
                </w:rPr>
                <w:t>time</w:t>
              </w:r>
              <w:r w:rsidRPr="00302119">
                <w:rPr>
                  <w:rFonts w:ascii="Courier New" w:hAnsi="Courier New" w:cs="Courier New"/>
                  <w:i/>
                  <w:iCs/>
                  <w:color w:val="008080"/>
                  <w:sz w:val="18"/>
                  <w:szCs w:val="18"/>
                  <w:lang w:eastAsia="fi-FI"/>
                </w:rPr>
                <w:t xml:space="preserve"> </w:t>
              </w:r>
              <w:r w:rsidRPr="00302119">
                <w:rPr>
                  <w:rFonts w:ascii="Courier New" w:hAnsi="Courier New" w:cs="Courier New"/>
                  <w:color w:val="FF0000"/>
                  <w:sz w:val="18"/>
                  <w:szCs w:val="18"/>
                  <w:lang w:eastAsia="fi-FI"/>
                </w:rPr>
                <w:t>value</w:t>
              </w:r>
              <w:r w:rsidRPr="00302119">
                <w:rPr>
                  <w:rFonts w:ascii="Courier New" w:hAnsi="Courier New" w:cs="Courier New"/>
                  <w:color w:val="0000FF"/>
                  <w:sz w:val="18"/>
                  <w:szCs w:val="18"/>
                  <w:lang w:eastAsia="fi-FI"/>
                </w:rPr>
                <w:t>="</w:t>
              </w:r>
              <w:r w:rsidRPr="00302119">
                <w:rPr>
                  <w:rFonts w:ascii="Courier New" w:hAnsi="Courier New" w:cs="Courier New"/>
                  <w:color w:val="000000"/>
                  <w:sz w:val="18"/>
                  <w:szCs w:val="18"/>
                  <w:lang w:eastAsia="fi-FI"/>
                </w:rPr>
                <w:t>20150601</w:t>
              </w:r>
              <w:r w:rsidRPr="00302119">
                <w:rPr>
                  <w:rFonts w:ascii="Courier New" w:hAnsi="Courier New" w:cs="Courier New"/>
                  <w:color w:val="0000FF"/>
                  <w:sz w:val="18"/>
                  <w:szCs w:val="18"/>
                  <w:lang w:eastAsia="fi-FI"/>
                </w:rPr>
                <w:t>"/&gt;</w:t>
              </w:r>
            </w:ins>
          </w:p>
          <w:p w14:paraId="4F2FD95B" w14:textId="77777777" w:rsidR="00DF2838" w:rsidRPr="00302119" w:rsidRDefault="00DF2838" w:rsidP="00DF2838">
            <w:pPr>
              <w:suppressAutoHyphens/>
              <w:autoSpaceDE w:val="0"/>
              <w:autoSpaceDN w:val="0"/>
              <w:adjustRightInd w:val="0"/>
              <w:jc w:val="left"/>
              <w:rPr>
                <w:ins w:id="3273" w:author="Tekijä"/>
                <w:rFonts w:ascii="Courier New" w:hAnsi="Courier New" w:cs="Courier New"/>
                <w:color w:val="0000FF"/>
                <w:sz w:val="18"/>
                <w:szCs w:val="18"/>
                <w:lang w:eastAsia="fi-FI"/>
              </w:rPr>
            </w:pPr>
            <w:ins w:id="3274" w:author="Tekijä">
              <w:r w:rsidRPr="00302119">
                <w:rPr>
                  <w:rFonts w:ascii="Courier New" w:hAnsi="Courier New" w:cs="Courier New"/>
                  <w:color w:val="000000"/>
                  <w:sz w:val="18"/>
                  <w:szCs w:val="18"/>
                  <w:lang w:eastAsia="fi-FI"/>
                </w:rPr>
                <w:t xml:space="preserve">          </w:t>
              </w:r>
              <w:r w:rsidRPr="00302119">
                <w:rPr>
                  <w:rFonts w:ascii="Courier New" w:hAnsi="Courier New" w:cs="Courier New"/>
                  <w:color w:val="0000FF"/>
                  <w:sz w:val="18"/>
                  <w:szCs w:val="18"/>
                  <w:lang w:eastAsia="fi-FI"/>
                </w:rPr>
                <w:t>&lt;</w:t>
              </w:r>
              <w:r w:rsidRPr="00302119">
                <w:rPr>
                  <w:rFonts w:ascii="Courier New" w:hAnsi="Courier New" w:cs="Courier New"/>
                  <w:color w:val="800000"/>
                  <w:sz w:val="18"/>
                  <w:szCs w:val="18"/>
                  <w:lang w:eastAsia="fi-FI"/>
                </w:rPr>
                <w:t>assignedAuthor</w:t>
              </w:r>
              <w:r w:rsidRPr="00302119">
                <w:rPr>
                  <w:rFonts w:ascii="Courier New" w:hAnsi="Courier New" w:cs="Courier New"/>
                  <w:color w:val="0000FF"/>
                  <w:sz w:val="18"/>
                  <w:szCs w:val="18"/>
                  <w:lang w:eastAsia="fi-FI"/>
                </w:rPr>
                <w:t>&gt;</w:t>
              </w:r>
            </w:ins>
          </w:p>
          <w:p w14:paraId="79B26095" w14:textId="77777777" w:rsidR="00DF2838" w:rsidRPr="00302119" w:rsidRDefault="00DF2838" w:rsidP="00DF2838">
            <w:pPr>
              <w:suppressAutoHyphens/>
              <w:autoSpaceDE w:val="0"/>
              <w:autoSpaceDN w:val="0"/>
              <w:adjustRightInd w:val="0"/>
              <w:jc w:val="left"/>
              <w:rPr>
                <w:ins w:id="3275" w:author="Tekijä"/>
                <w:rFonts w:ascii="Courier New" w:hAnsi="Courier New" w:cs="Courier New"/>
                <w:color w:val="0000FF"/>
                <w:sz w:val="18"/>
                <w:szCs w:val="18"/>
                <w:lang w:eastAsia="fi-FI"/>
              </w:rPr>
            </w:pPr>
            <w:ins w:id="3276" w:author="Tekijä">
              <w:r w:rsidRPr="00302119">
                <w:rPr>
                  <w:rFonts w:ascii="Courier New" w:hAnsi="Courier New" w:cs="Courier New"/>
                  <w:color w:val="000000"/>
                  <w:sz w:val="18"/>
                  <w:szCs w:val="18"/>
                  <w:lang w:eastAsia="fi-FI"/>
                </w:rPr>
                <w:t xml:space="preserve">              </w:t>
              </w:r>
              <w:r w:rsidRPr="00302119">
                <w:rPr>
                  <w:rFonts w:ascii="Courier New" w:hAnsi="Courier New" w:cs="Courier New"/>
                  <w:color w:val="0000FF"/>
                  <w:sz w:val="18"/>
                  <w:szCs w:val="18"/>
                  <w:lang w:eastAsia="fi-FI"/>
                </w:rPr>
                <w:t>&lt;</w:t>
              </w:r>
              <w:r w:rsidRPr="00302119">
                <w:rPr>
                  <w:rFonts w:ascii="Courier New" w:hAnsi="Courier New" w:cs="Courier New"/>
                  <w:color w:val="800000"/>
                  <w:sz w:val="18"/>
                  <w:szCs w:val="18"/>
                  <w:lang w:eastAsia="fi-FI"/>
                </w:rPr>
                <w:t>id</w:t>
              </w:r>
              <w:r w:rsidRPr="00302119">
                <w:rPr>
                  <w:rFonts w:ascii="Courier New" w:hAnsi="Courier New" w:cs="Courier New"/>
                  <w:i/>
                  <w:iCs/>
                  <w:color w:val="008080"/>
                  <w:sz w:val="18"/>
                  <w:szCs w:val="18"/>
                  <w:lang w:eastAsia="fi-FI"/>
                </w:rPr>
                <w:t xml:space="preserve"> </w:t>
              </w:r>
              <w:r w:rsidRPr="00302119">
                <w:rPr>
                  <w:rFonts w:ascii="Courier New" w:hAnsi="Courier New" w:cs="Courier New"/>
                  <w:color w:val="FF0000"/>
                  <w:sz w:val="18"/>
                  <w:szCs w:val="18"/>
                  <w:lang w:eastAsia="fi-FI"/>
                </w:rPr>
                <w:t>extension</w:t>
              </w:r>
              <w:r w:rsidRPr="00302119">
                <w:rPr>
                  <w:rFonts w:ascii="Courier New" w:hAnsi="Courier New" w:cs="Courier New"/>
                  <w:color w:val="0000FF"/>
                  <w:sz w:val="18"/>
                  <w:szCs w:val="18"/>
                  <w:lang w:eastAsia="fi-FI"/>
                </w:rPr>
                <w:t>="</w:t>
              </w:r>
              <w:r w:rsidRPr="00302119">
                <w:rPr>
                  <w:rFonts w:ascii="Courier New" w:hAnsi="Courier New" w:cs="Courier New"/>
                  <w:color w:val="000000"/>
                  <w:sz w:val="18"/>
                  <w:szCs w:val="18"/>
                  <w:lang w:eastAsia="fi-FI"/>
                </w:rPr>
                <w:t>140356-</w:t>
              </w:r>
              <w:r w:rsidR="00B4303E">
                <w:rPr>
                  <w:rFonts w:ascii="Courier New" w:hAnsi="Courier New" w:cs="Courier New"/>
                  <w:color w:val="000000"/>
                  <w:sz w:val="18"/>
                  <w:szCs w:val="18"/>
                  <w:lang w:eastAsia="fi-FI"/>
                </w:rPr>
                <w:t>9</w:t>
              </w:r>
              <w:del w:id="3277" w:author="Tekijä">
                <w:r w:rsidRPr="00302119" w:rsidDel="00B4303E">
                  <w:rPr>
                    <w:rFonts w:ascii="Courier New" w:hAnsi="Courier New" w:cs="Courier New"/>
                    <w:color w:val="000000"/>
                    <w:sz w:val="18"/>
                    <w:szCs w:val="18"/>
                    <w:lang w:eastAsia="fi-FI"/>
                  </w:rPr>
                  <w:delText>1</w:delText>
                </w:r>
              </w:del>
              <w:r w:rsidRPr="00302119">
                <w:rPr>
                  <w:rFonts w:ascii="Courier New" w:hAnsi="Courier New" w:cs="Courier New"/>
                  <w:color w:val="000000"/>
                  <w:sz w:val="18"/>
                  <w:szCs w:val="18"/>
                  <w:lang w:eastAsia="fi-FI"/>
                </w:rPr>
                <w:t>234</w:t>
              </w:r>
              <w:r w:rsidRPr="00302119">
                <w:rPr>
                  <w:rFonts w:ascii="Courier New" w:hAnsi="Courier New" w:cs="Courier New"/>
                  <w:color w:val="0000FF"/>
                  <w:sz w:val="18"/>
                  <w:szCs w:val="18"/>
                  <w:lang w:eastAsia="fi-FI"/>
                </w:rPr>
                <w:t>"</w:t>
              </w:r>
              <w:r w:rsidRPr="00302119">
                <w:rPr>
                  <w:rFonts w:ascii="Courier New" w:hAnsi="Courier New" w:cs="Courier New"/>
                  <w:i/>
                  <w:iCs/>
                  <w:color w:val="008080"/>
                  <w:sz w:val="18"/>
                  <w:szCs w:val="18"/>
                  <w:lang w:eastAsia="fi-FI"/>
                </w:rPr>
                <w:t xml:space="preserve"> </w:t>
              </w:r>
              <w:r w:rsidRPr="00302119">
                <w:rPr>
                  <w:rFonts w:ascii="Courier New" w:hAnsi="Courier New" w:cs="Courier New"/>
                  <w:color w:val="FF0000"/>
                  <w:sz w:val="18"/>
                  <w:szCs w:val="18"/>
                  <w:lang w:eastAsia="fi-FI"/>
                </w:rPr>
                <w:t>root</w:t>
              </w:r>
              <w:r w:rsidRPr="00302119">
                <w:rPr>
                  <w:rFonts w:ascii="Courier New" w:hAnsi="Courier New" w:cs="Courier New"/>
                  <w:color w:val="0000FF"/>
                  <w:sz w:val="18"/>
                  <w:szCs w:val="18"/>
                  <w:lang w:eastAsia="fi-FI"/>
                </w:rPr>
                <w:t>="</w:t>
              </w:r>
              <w:r w:rsidRPr="00302119">
                <w:rPr>
                  <w:rFonts w:ascii="Courier New" w:hAnsi="Courier New" w:cs="Courier New"/>
                  <w:color w:val="000000"/>
                  <w:sz w:val="18"/>
                  <w:szCs w:val="18"/>
                  <w:lang w:eastAsia="fi-FI"/>
                </w:rPr>
                <w:t>1.2.246.21</w:t>
              </w:r>
              <w:r w:rsidRPr="00302119">
                <w:rPr>
                  <w:rFonts w:ascii="Courier New" w:hAnsi="Courier New" w:cs="Courier New"/>
                  <w:color w:val="0000FF"/>
                  <w:sz w:val="18"/>
                  <w:szCs w:val="18"/>
                  <w:lang w:eastAsia="fi-FI"/>
                </w:rPr>
                <w:t>"/&gt;</w:t>
              </w:r>
            </w:ins>
          </w:p>
          <w:p w14:paraId="4B301CE1" w14:textId="77777777" w:rsidR="00DF2838" w:rsidRPr="00DF2838" w:rsidRDefault="00DF2838" w:rsidP="00DF2838">
            <w:pPr>
              <w:suppressAutoHyphens/>
              <w:autoSpaceDE w:val="0"/>
              <w:autoSpaceDN w:val="0"/>
              <w:adjustRightInd w:val="0"/>
              <w:jc w:val="left"/>
              <w:rPr>
                <w:ins w:id="3278" w:author="Tekijä"/>
                <w:rFonts w:ascii="Courier New" w:hAnsi="Courier New" w:cs="Courier New"/>
                <w:color w:val="0000FF"/>
                <w:sz w:val="18"/>
                <w:szCs w:val="18"/>
                <w:lang w:eastAsia="fi-FI"/>
              </w:rPr>
            </w:pPr>
            <w:ins w:id="3279" w:author="Tekijä">
              <w:r w:rsidRPr="00302119">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474747"/>
                  <w:sz w:val="18"/>
                  <w:szCs w:val="18"/>
                  <w:lang w:eastAsia="fi-FI"/>
                </w:rPr>
                <w:t xml:space="preserve"> Ammattihenkilön nimi </w:t>
              </w:r>
              <w:r w:rsidRPr="00DF2838">
                <w:rPr>
                  <w:rFonts w:ascii="Courier New" w:hAnsi="Courier New" w:cs="Courier New"/>
                  <w:color w:val="0000FF"/>
                  <w:sz w:val="18"/>
                  <w:szCs w:val="18"/>
                  <w:lang w:eastAsia="fi-FI"/>
                </w:rPr>
                <w:t>--&gt;</w:t>
              </w:r>
            </w:ins>
          </w:p>
          <w:p w14:paraId="0FD0BB2F" w14:textId="77777777" w:rsidR="00DF2838" w:rsidRPr="00DF2838" w:rsidRDefault="00DF2838" w:rsidP="00DF2838">
            <w:pPr>
              <w:suppressAutoHyphens/>
              <w:autoSpaceDE w:val="0"/>
              <w:autoSpaceDN w:val="0"/>
              <w:adjustRightInd w:val="0"/>
              <w:jc w:val="left"/>
              <w:rPr>
                <w:ins w:id="3280" w:author="Tekijä"/>
                <w:rFonts w:ascii="Courier New" w:hAnsi="Courier New" w:cs="Courier New"/>
                <w:color w:val="0000FF"/>
                <w:sz w:val="18"/>
                <w:szCs w:val="18"/>
                <w:lang w:val="en-US" w:eastAsia="fi-FI"/>
              </w:rPr>
            </w:pPr>
            <w:ins w:id="3281" w:author="Tekijä">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assignedPerson</w:t>
              </w:r>
              <w:r w:rsidRPr="00DF2838">
                <w:rPr>
                  <w:rFonts w:ascii="Courier New" w:hAnsi="Courier New" w:cs="Courier New"/>
                  <w:color w:val="0000FF"/>
                  <w:sz w:val="18"/>
                  <w:szCs w:val="18"/>
                  <w:lang w:val="en-US" w:eastAsia="fi-FI"/>
                </w:rPr>
                <w:t>&gt;</w:t>
              </w:r>
            </w:ins>
          </w:p>
          <w:p w14:paraId="55A9AC93" w14:textId="77777777" w:rsidR="00DF2838" w:rsidRPr="00DF2838" w:rsidRDefault="00DF2838" w:rsidP="00DF2838">
            <w:pPr>
              <w:suppressAutoHyphens/>
              <w:autoSpaceDE w:val="0"/>
              <w:autoSpaceDN w:val="0"/>
              <w:adjustRightInd w:val="0"/>
              <w:jc w:val="left"/>
              <w:rPr>
                <w:ins w:id="3282" w:author="Tekijä"/>
                <w:rFonts w:ascii="Courier New" w:hAnsi="Courier New" w:cs="Courier New"/>
                <w:color w:val="0000FF"/>
                <w:sz w:val="18"/>
                <w:szCs w:val="18"/>
                <w:lang w:val="en-US" w:eastAsia="fi-FI"/>
              </w:rPr>
            </w:pPr>
            <w:ins w:id="3283" w:author="Tekijä">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name</w:t>
              </w:r>
              <w:r w:rsidRPr="00DF2838">
                <w:rPr>
                  <w:rFonts w:ascii="Courier New" w:hAnsi="Courier New" w:cs="Courier New"/>
                  <w:color w:val="0000FF"/>
                  <w:sz w:val="18"/>
                  <w:szCs w:val="18"/>
                  <w:lang w:val="en-US" w:eastAsia="fi-FI"/>
                </w:rPr>
                <w:t>&gt;</w:t>
              </w:r>
            </w:ins>
          </w:p>
          <w:p w14:paraId="694E6D93" w14:textId="77777777" w:rsidR="00DF2838" w:rsidRPr="00DF2838" w:rsidRDefault="00DF2838" w:rsidP="00DF2838">
            <w:pPr>
              <w:suppressAutoHyphens/>
              <w:autoSpaceDE w:val="0"/>
              <w:autoSpaceDN w:val="0"/>
              <w:adjustRightInd w:val="0"/>
              <w:jc w:val="left"/>
              <w:rPr>
                <w:ins w:id="3284" w:author="Tekijä"/>
                <w:rFonts w:ascii="Courier New" w:hAnsi="Courier New" w:cs="Courier New"/>
                <w:color w:val="0000FF"/>
                <w:sz w:val="18"/>
                <w:szCs w:val="18"/>
                <w:lang w:val="en-US" w:eastAsia="fi-FI"/>
              </w:rPr>
            </w:pPr>
            <w:ins w:id="3285" w:author="Tekijä">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given</w:t>
              </w:r>
              <w:r w:rsidRPr="00DF2838">
                <w:rPr>
                  <w:rFonts w:ascii="Courier New" w:hAnsi="Courier New" w:cs="Courier New"/>
                  <w:color w:val="0000FF"/>
                  <w:sz w:val="18"/>
                  <w:szCs w:val="18"/>
                  <w:lang w:val="en-US" w:eastAsia="fi-FI"/>
                </w:rPr>
                <w:t>&gt;</w:t>
              </w:r>
              <w:r w:rsidRPr="00DF2838">
                <w:rPr>
                  <w:rFonts w:ascii="Courier New" w:hAnsi="Courier New" w:cs="Courier New"/>
                  <w:color w:val="000000"/>
                  <w:sz w:val="18"/>
                  <w:szCs w:val="18"/>
                  <w:lang w:val="en-US" w:eastAsia="fi-FI"/>
                </w:rPr>
                <w:t>Pekka</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given</w:t>
              </w:r>
              <w:r w:rsidRPr="00DF2838">
                <w:rPr>
                  <w:rFonts w:ascii="Courier New" w:hAnsi="Courier New" w:cs="Courier New"/>
                  <w:color w:val="0000FF"/>
                  <w:sz w:val="18"/>
                  <w:szCs w:val="18"/>
                  <w:lang w:val="en-US" w:eastAsia="fi-FI"/>
                </w:rPr>
                <w:t>&gt;</w:t>
              </w:r>
            </w:ins>
          </w:p>
          <w:p w14:paraId="00CE8902" w14:textId="77777777" w:rsidR="00DF2838" w:rsidRPr="00DF2838" w:rsidRDefault="00DF2838" w:rsidP="00DF2838">
            <w:pPr>
              <w:suppressAutoHyphens/>
              <w:autoSpaceDE w:val="0"/>
              <w:autoSpaceDN w:val="0"/>
              <w:adjustRightInd w:val="0"/>
              <w:jc w:val="left"/>
              <w:rPr>
                <w:ins w:id="3286" w:author="Tekijä"/>
                <w:rFonts w:ascii="Courier New" w:hAnsi="Courier New" w:cs="Courier New"/>
                <w:color w:val="0000FF"/>
                <w:sz w:val="18"/>
                <w:szCs w:val="18"/>
                <w:lang w:val="en-US" w:eastAsia="fi-FI"/>
              </w:rPr>
            </w:pPr>
            <w:ins w:id="3287" w:author="Tekijä">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family</w:t>
              </w:r>
              <w:r w:rsidRPr="00DF2838">
                <w:rPr>
                  <w:rFonts w:ascii="Courier New" w:hAnsi="Courier New" w:cs="Courier New"/>
                  <w:color w:val="0000FF"/>
                  <w:sz w:val="18"/>
                  <w:szCs w:val="18"/>
                  <w:lang w:val="en-US" w:eastAsia="fi-FI"/>
                </w:rPr>
                <w:t>&gt;</w:t>
              </w:r>
              <w:r w:rsidRPr="00DF2838">
                <w:rPr>
                  <w:rFonts w:ascii="Courier New" w:hAnsi="Courier New" w:cs="Courier New"/>
                  <w:color w:val="000000"/>
                  <w:sz w:val="18"/>
                  <w:szCs w:val="18"/>
                  <w:lang w:val="en-US" w:eastAsia="fi-FI"/>
                </w:rPr>
                <w:t>Päivystäjä</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family</w:t>
              </w:r>
              <w:r w:rsidRPr="00DF2838">
                <w:rPr>
                  <w:rFonts w:ascii="Courier New" w:hAnsi="Courier New" w:cs="Courier New"/>
                  <w:color w:val="0000FF"/>
                  <w:sz w:val="18"/>
                  <w:szCs w:val="18"/>
                  <w:lang w:val="en-US" w:eastAsia="fi-FI"/>
                </w:rPr>
                <w:t>&gt;</w:t>
              </w:r>
            </w:ins>
          </w:p>
          <w:p w14:paraId="0E6AB4B9" w14:textId="77777777" w:rsidR="00DF2838" w:rsidRPr="00DF2838" w:rsidRDefault="00DF2838" w:rsidP="00DF2838">
            <w:pPr>
              <w:suppressAutoHyphens/>
              <w:autoSpaceDE w:val="0"/>
              <w:autoSpaceDN w:val="0"/>
              <w:adjustRightInd w:val="0"/>
              <w:jc w:val="left"/>
              <w:rPr>
                <w:ins w:id="3288" w:author="Tekijä"/>
                <w:rFonts w:ascii="Courier New" w:hAnsi="Courier New" w:cs="Courier New"/>
                <w:color w:val="0000FF"/>
                <w:sz w:val="18"/>
                <w:szCs w:val="18"/>
                <w:lang w:val="en-US" w:eastAsia="fi-FI"/>
              </w:rPr>
            </w:pPr>
            <w:ins w:id="3289" w:author="Tekijä">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suffix</w:t>
              </w:r>
              <w:r w:rsidRPr="00DF2838">
                <w:rPr>
                  <w:rFonts w:ascii="Courier New" w:hAnsi="Courier New" w:cs="Courier New"/>
                  <w:color w:val="0000FF"/>
                  <w:sz w:val="18"/>
                  <w:szCs w:val="18"/>
                  <w:lang w:val="en-US" w:eastAsia="fi-FI"/>
                </w:rPr>
                <w:t>&gt;</w:t>
              </w:r>
              <w:r w:rsidRPr="00DF2838">
                <w:rPr>
                  <w:rFonts w:ascii="Courier New" w:hAnsi="Courier New" w:cs="Courier New"/>
                  <w:color w:val="000000"/>
                  <w:sz w:val="18"/>
                  <w:szCs w:val="18"/>
                  <w:lang w:val="en-US" w:eastAsia="fi-FI"/>
                </w:rPr>
                <w:t>HLL</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suffix</w:t>
              </w:r>
              <w:r w:rsidRPr="00DF2838">
                <w:rPr>
                  <w:rFonts w:ascii="Courier New" w:hAnsi="Courier New" w:cs="Courier New"/>
                  <w:color w:val="0000FF"/>
                  <w:sz w:val="18"/>
                  <w:szCs w:val="18"/>
                  <w:lang w:val="en-US" w:eastAsia="fi-FI"/>
                </w:rPr>
                <w:t>&gt;</w:t>
              </w:r>
            </w:ins>
          </w:p>
          <w:p w14:paraId="2EA3CA04" w14:textId="77777777" w:rsidR="00DF2838" w:rsidRPr="00DF2838" w:rsidRDefault="00DF2838" w:rsidP="00DF2838">
            <w:pPr>
              <w:suppressAutoHyphens/>
              <w:autoSpaceDE w:val="0"/>
              <w:autoSpaceDN w:val="0"/>
              <w:adjustRightInd w:val="0"/>
              <w:jc w:val="left"/>
              <w:rPr>
                <w:ins w:id="3290" w:author="Tekijä"/>
                <w:rFonts w:ascii="Courier New" w:hAnsi="Courier New" w:cs="Courier New"/>
                <w:color w:val="0000FF"/>
                <w:sz w:val="18"/>
                <w:szCs w:val="18"/>
                <w:lang w:eastAsia="fi-FI"/>
              </w:rPr>
            </w:pPr>
            <w:ins w:id="3291" w:author="Tekijä">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name</w:t>
              </w:r>
              <w:r w:rsidRPr="00DF2838">
                <w:rPr>
                  <w:rFonts w:ascii="Courier New" w:hAnsi="Courier New" w:cs="Courier New"/>
                  <w:color w:val="0000FF"/>
                  <w:sz w:val="18"/>
                  <w:szCs w:val="18"/>
                  <w:lang w:eastAsia="fi-FI"/>
                </w:rPr>
                <w:t>&gt;</w:t>
              </w:r>
            </w:ins>
          </w:p>
          <w:p w14:paraId="5C89D242" w14:textId="77777777" w:rsidR="00DF2838" w:rsidRPr="00DF2838" w:rsidRDefault="00DF2838" w:rsidP="00DF2838">
            <w:pPr>
              <w:suppressAutoHyphens/>
              <w:autoSpaceDE w:val="0"/>
              <w:autoSpaceDN w:val="0"/>
              <w:adjustRightInd w:val="0"/>
              <w:jc w:val="left"/>
              <w:rPr>
                <w:ins w:id="3292" w:author="Tekijä"/>
                <w:rFonts w:ascii="Courier New" w:hAnsi="Courier New" w:cs="Courier New"/>
                <w:color w:val="0000FF"/>
                <w:sz w:val="18"/>
                <w:szCs w:val="18"/>
                <w:lang w:eastAsia="fi-FI"/>
              </w:rPr>
            </w:pPr>
            <w:ins w:id="3293" w:author="Tekijä">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assignedPerson</w:t>
              </w:r>
              <w:r w:rsidRPr="00DF2838">
                <w:rPr>
                  <w:rFonts w:ascii="Courier New" w:hAnsi="Courier New" w:cs="Courier New"/>
                  <w:color w:val="0000FF"/>
                  <w:sz w:val="18"/>
                  <w:szCs w:val="18"/>
                  <w:lang w:eastAsia="fi-FI"/>
                </w:rPr>
                <w:t>&gt;</w:t>
              </w:r>
            </w:ins>
          </w:p>
          <w:p w14:paraId="2E540528" w14:textId="77777777" w:rsidR="00DF2838" w:rsidRPr="00DF2838" w:rsidRDefault="00DF2838" w:rsidP="00DF2838">
            <w:pPr>
              <w:suppressAutoHyphens/>
              <w:autoSpaceDE w:val="0"/>
              <w:autoSpaceDN w:val="0"/>
              <w:adjustRightInd w:val="0"/>
              <w:jc w:val="left"/>
              <w:rPr>
                <w:ins w:id="3294" w:author="Tekijä"/>
                <w:rFonts w:ascii="Courier New" w:hAnsi="Courier New" w:cs="Courier New"/>
                <w:color w:val="0000FF"/>
                <w:sz w:val="18"/>
                <w:szCs w:val="18"/>
                <w:lang w:eastAsia="fi-FI"/>
              </w:rPr>
            </w:pPr>
            <w:ins w:id="3295" w:author="Tekijä">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representedOrganization</w:t>
              </w:r>
              <w:r w:rsidRPr="00DF2838">
                <w:rPr>
                  <w:rFonts w:ascii="Courier New" w:hAnsi="Courier New" w:cs="Courier New"/>
                  <w:color w:val="0000FF"/>
                  <w:sz w:val="18"/>
                  <w:szCs w:val="18"/>
                  <w:lang w:eastAsia="fi-FI"/>
                </w:rPr>
                <w:t>&gt;</w:t>
              </w:r>
            </w:ins>
          </w:p>
          <w:p w14:paraId="6856A326" w14:textId="77777777" w:rsidR="00DF2838" w:rsidRPr="00DF2838" w:rsidRDefault="00DF2838" w:rsidP="00DF2838">
            <w:pPr>
              <w:suppressAutoHyphens/>
              <w:autoSpaceDE w:val="0"/>
              <w:autoSpaceDN w:val="0"/>
              <w:adjustRightInd w:val="0"/>
              <w:jc w:val="left"/>
              <w:rPr>
                <w:ins w:id="3296" w:author="Tekijä"/>
                <w:rFonts w:ascii="Courier New" w:hAnsi="Courier New" w:cs="Courier New"/>
                <w:color w:val="0000FF"/>
                <w:sz w:val="18"/>
                <w:szCs w:val="18"/>
                <w:lang w:eastAsia="fi-FI"/>
              </w:rPr>
            </w:pPr>
            <w:ins w:id="3297" w:author="Tekijä">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474747"/>
                  <w:sz w:val="18"/>
                  <w:szCs w:val="18"/>
                  <w:lang w:eastAsia="fi-FI"/>
                </w:rPr>
                <w:t xml:space="preserve"> 6 Toimenpiteen tehneen organisaation palveluyksikkö </w:t>
              </w:r>
              <w:r w:rsidRPr="00DF2838">
                <w:rPr>
                  <w:rFonts w:ascii="Courier New" w:hAnsi="Courier New" w:cs="Courier New"/>
                  <w:color w:val="0000FF"/>
                  <w:sz w:val="18"/>
                  <w:szCs w:val="18"/>
                  <w:lang w:eastAsia="fi-FI"/>
                </w:rPr>
                <w:t>--&gt;</w:t>
              </w:r>
            </w:ins>
          </w:p>
          <w:p w14:paraId="5EBDDDEB" w14:textId="77777777" w:rsidR="00DF2838" w:rsidRPr="00DF2838" w:rsidRDefault="00DF2838" w:rsidP="00DF2838">
            <w:pPr>
              <w:suppressAutoHyphens/>
              <w:autoSpaceDE w:val="0"/>
              <w:autoSpaceDN w:val="0"/>
              <w:adjustRightInd w:val="0"/>
              <w:jc w:val="left"/>
              <w:rPr>
                <w:ins w:id="3298" w:author="Tekijä"/>
                <w:rFonts w:ascii="Courier New" w:hAnsi="Courier New" w:cs="Courier New"/>
                <w:color w:val="0000FF"/>
                <w:sz w:val="18"/>
                <w:szCs w:val="18"/>
                <w:lang w:val="en-US" w:eastAsia="fi-FI"/>
              </w:rPr>
            </w:pPr>
            <w:ins w:id="3299" w:author="Tekijä">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id</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extension</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102</w:t>
              </w:r>
              <w:r w:rsidRPr="00DF2838">
                <w:rPr>
                  <w:rFonts w:ascii="Courier New" w:hAnsi="Courier New" w:cs="Courier New"/>
                  <w:color w:val="0000FF"/>
                  <w:sz w:val="18"/>
                  <w:szCs w:val="18"/>
                  <w:lang w:val="en-US" w:eastAsia="fi-FI"/>
                </w:rPr>
                <w:t>"</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root</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1.2.246.10.1234567.10</w:t>
              </w:r>
              <w:r w:rsidRPr="00DF2838">
                <w:rPr>
                  <w:rFonts w:ascii="Courier New" w:hAnsi="Courier New" w:cs="Courier New"/>
                  <w:color w:val="0000FF"/>
                  <w:sz w:val="18"/>
                  <w:szCs w:val="18"/>
                  <w:lang w:val="en-US" w:eastAsia="fi-FI"/>
                </w:rPr>
                <w:t>"/&gt;</w:t>
              </w:r>
            </w:ins>
          </w:p>
          <w:p w14:paraId="34F7568A" w14:textId="77777777" w:rsidR="00DF2838" w:rsidRPr="00DF2838" w:rsidRDefault="00DF2838" w:rsidP="00DF2838">
            <w:pPr>
              <w:suppressAutoHyphens/>
              <w:autoSpaceDE w:val="0"/>
              <w:autoSpaceDN w:val="0"/>
              <w:adjustRightInd w:val="0"/>
              <w:jc w:val="left"/>
              <w:rPr>
                <w:ins w:id="3300" w:author="Tekijä"/>
                <w:rFonts w:ascii="Courier New" w:hAnsi="Courier New" w:cs="Courier New"/>
                <w:color w:val="0000FF"/>
                <w:sz w:val="18"/>
                <w:szCs w:val="18"/>
                <w:lang w:val="en-US" w:eastAsia="fi-FI"/>
              </w:rPr>
            </w:pPr>
            <w:ins w:id="3301" w:author="Tekijä">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name</w:t>
              </w:r>
              <w:r w:rsidRPr="00DF2838">
                <w:rPr>
                  <w:rFonts w:ascii="Courier New" w:hAnsi="Courier New" w:cs="Courier New"/>
                  <w:color w:val="0000FF"/>
                  <w:sz w:val="18"/>
                  <w:szCs w:val="18"/>
                  <w:lang w:val="en-US" w:eastAsia="fi-FI"/>
                </w:rPr>
                <w:t>&gt;</w:t>
              </w:r>
              <w:r w:rsidRPr="00DF2838">
                <w:rPr>
                  <w:rFonts w:ascii="Courier New" w:hAnsi="Courier New" w:cs="Courier New"/>
                  <w:color w:val="000000"/>
                  <w:sz w:val="18"/>
                  <w:szCs w:val="18"/>
                  <w:lang w:val="en-US" w:eastAsia="fi-FI"/>
                </w:rPr>
                <w:t>XXX terveyskeskus</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name</w:t>
              </w:r>
              <w:r w:rsidRPr="00DF2838">
                <w:rPr>
                  <w:rFonts w:ascii="Courier New" w:hAnsi="Courier New" w:cs="Courier New"/>
                  <w:color w:val="0000FF"/>
                  <w:sz w:val="18"/>
                  <w:szCs w:val="18"/>
                  <w:lang w:val="en-US" w:eastAsia="fi-FI"/>
                </w:rPr>
                <w:t>&gt;</w:t>
              </w:r>
            </w:ins>
          </w:p>
          <w:p w14:paraId="0FBFC1A1" w14:textId="77777777" w:rsidR="00DF2838" w:rsidRPr="00DF2838" w:rsidRDefault="00DF2838" w:rsidP="00DF2838">
            <w:pPr>
              <w:suppressAutoHyphens/>
              <w:autoSpaceDE w:val="0"/>
              <w:autoSpaceDN w:val="0"/>
              <w:adjustRightInd w:val="0"/>
              <w:jc w:val="left"/>
              <w:rPr>
                <w:ins w:id="3302" w:author="Tekijä"/>
                <w:rFonts w:ascii="Courier New" w:hAnsi="Courier New" w:cs="Courier New"/>
                <w:color w:val="0000FF"/>
                <w:sz w:val="18"/>
                <w:szCs w:val="18"/>
                <w:lang w:val="en-US" w:eastAsia="fi-FI"/>
              </w:rPr>
            </w:pPr>
            <w:ins w:id="3303" w:author="Tekijä">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representedOrganization</w:t>
              </w:r>
              <w:r w:rsidRPr="00DF2838">
                <w:rPr>
                  <w:rFonts w:ascii="Courier New" w:hAnsi="Courier New" w:cs="Courier New"/>
                  <w:color w:val="0000FF"/>
                  <w:sz w:val="18"/>
                  <w:szCs w:val="18"/>
                  <w:lang w:val="en-US" w:eastAsia="fi-FI"/>
                </w:rPr>
                <w:t>&gt;</w:t>
              </w:r>
            </w:ins>
          </w:p>
          <w:p w14:paraId="4A73FAA1" w14:textId="77777777" w:rsidR="00DF2838" w:rsidRPr="00DF2838" w:rsidRDefault="00DF2838" w:rsidP="00DF2838">
            <w:pPr>
              <w:suppressAutoHyphens/>
              <w:autoSpaceDE w:val="0"/>
              <w:autoSpaceDN w:val="0"/>
              <w:adjustRightInd w:val="0"/>
              <w:jc w:val="left"/>
              <w:rPr>
                <w:ins w:id="3304" w:author="Tekijä"/>
                <w:rFonts w:ascii="Courier New" w:hAnsi="Courier New" w:cs="Courier New"/>
                <w:color w:val="0000FF"/>
                <w:sz w:val="18"/>
                <w:szCs w:val="18"/>
                <w:lang w:eastAsia="fi-FI"/>
              </w:rPr>
            </w:pPr>
            <w:ins w:id="3305" w:author="Tekijä">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assignedAuthor</w:t>
              </w:r>
              <w:r w:rsidRPr="00DF2838">
                <w:rPr>
                  <w:rFonts w:ascii="Courier New" w:hAnsi="Courier New" w:cs="Courier New"/>
                  <w:color w:val="0000FF"/>
                  <w:sz w:val="18"/>
                  <w:szCs w:val="18"/>
                  <w:lang w:eastAsia="fi-FI"/>
                </w:rPr>
                <w:t>&gt;</w:t>
              </w:r>
            </w:ins>
          </w:p>
          <w:p w14:paraId="5E62D4B8" w14:textId="77777777" w:rsidR="00DF2838" w:rsidRPr="00DF2838" w:rsidRDefault="00DF2838" w:rsidP="00DF2838">
            <w:pPr>
              <w:suppressAutoHyphens/>
              <w:autoSpaceDE w:val="0"/>
              <w:autoSpaceDN w:val="0"/>
              <w:adjustRightInd w:val="0"/>
              <w:jc w:val="left"/>
              <w:rPr>
                <w:ins w:id="3306" w:author="Tekijä"/>
                <w:rFonts w:ascii="Courier New" w:hAnsi="Courier New" w:cs="Courier New"/>
                <w:color w:val="0000FF"/>
                <w:sz w:val="18"/>
                <w:szCs w:val="18"/>
                <w:lang w:eastAsia="fi-FI"/>
              </w:rPr>
            </w:pPr>
            <w:ins w:id="3307" w:author="Tekijä">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author</w:t>
              </w:r>
              <w:r w:rsidRPr="00DF2838">
                <w:rPr>
                  <w:rFonts w:ascii="Courier New" w:hAnsi="Courier New" w:cs="Courier New"/>
                  <w:color w:val="0000FF"/>
                  <w:sz w:val="18"/>
                  <w:szCs w:val="18"/>
                  <w:lang w:eastAsia="fi-FI"/>
                </w:rPr>
                <w:t>&gt;</w:t>
              </w:r>
            </w:ins>
          </w:p>
          <w:p w14:paraId="108775B5" w14:textId="77777777" w:rsidR="00DF2838" w:rsidRPr="00DF2838" w:rsidRDefault="00DF2838" w:rsidP="00DF2838">
            <w:pPr>
              <w:suppressAutoHyphens/>
              <w:autoSpaceDE w:val="0"/>
              <w:autoSpaceDN w:val="0"/>
              <w:adjustRightInd w:val="0"/>
              <w:ind w:left="1136" w:hanging="1136"/>
              <w:jc w:val="left"/>
              <w:rPr>
                <w:ins w:id="3308" w:author="Tekijä"/>
                <w:rFonts w:ascii="Courier New" w:hAnsi="Courier New" w:cs="Courier New"/>
                <w:color w:val="0000FF"/>
                <w:sz w:val="18"/>
                <w:szCs w:val="18"/>
                <w:lang w:eastAsia="fi-FI"/>
              </w:rPr>
            </w:pPr>
            <w:ins w:id="3309" w:author="Tekijä">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474747"/>
                  <w:sz w:val="18"/>
                  <w:szCs w:val="18"/>
                  <w:lang w:eastAsia="fi-FI"/>
                </w:rPr>
                <w:t xml:space="preserve"> 14 Hampaan numero, mihin hampaaseen toimenpide kohdistuu; mikäli useampi hammas niin toistetaan koko eR.observation -rakennetta </w:t>
              </w:r>
              <w:r w:rsidRPr="00DF2838">
                <w:rPr>
                  <w:rFonts w:ascii="Courier New" w:hAnsi="Courier New" w:cs="Courier New"/>
                  <w:color w:val="0000FF"/>
                  <w:sz w:val="18"/>
                  <w:szCs w:val="18"/>
                  <w:lang w:eastAsia="fi-FI"/>
                </w:rPr>
                <w:t>--&gt;</w:t>
              </w:r>
            </w:ins>
          </w:p>
          <w:p w14:paraId="37BB5295" w14:textId="77777777" w:rsidR="00DF2838" w:rsidRPr="00DF2838" w:rsidRDefault="00DF2838" w:rsidP="00DF2838">
            <w:pPr>
              <w:suppressAutoHyphens/>
              <w:autoSpaceDE w:val="0"/>
              <w:autoSpaceDN w:val="0"/>
              <w:adjustRightInd w:val="0"/>
              <w:jc w:val="left"/>
              <w:rPr>
                <w:ins w:id="3310" w:author="Tekijä"/>
                <w:rFonts w:ascii="Courier New" w:hAnsi="Courier New" w:cs="Courier New"/>
                <w:color w:val="0000FF"/>
                <w:sz w:val="18"/>
                <w:szCs w:val="18"/>
                <w:lang w:val="en-US" w:eastAsia="fi-FI"/>
              </w:rPr>
            </w:pPr>
            <w:ins w:id="3311" w:author="Tekijä">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entryRelationship</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typeCode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COMP</w:t>
              </w:r>
              <w:r w:rsidRPr="00DF2838">
                <w:rPr>
                  <w:rFonts w:ascii="Courier New" w:hAnsi="Courier New" w:cs="Courier New"/>
                  <w:color w:val="0000FF"/>
                  <w:sz w:val="18"/>
                  <w:szCs w:val="18"/>
                  <w:lang w:val="en-US" w:eastAsia="fi-FI"/>
                </w:rPr>
                <w:t>"&gt;</w:t>
              </w:r>
            </w:ins>
          </w:p>
          <w:p w14:paraId="285BEFF4" w14:textId="77777777" w:rsidR="00DF2838" w:rsidRPr="00DF2838" w:rsidRDefault="00DF2838" w:rsidP="00DF2838">
            <w:pPr>
              <w:suppressAutoHyphens/>
              <w:autoSpaceDE w:val="0"/>
              <w:autoSpaceDN w:val="0"/>
              <w:adjustRightInd w:val="0"/>
              <w:jc w:val="left"/>
              <w:rPr>
                <w:ins w:id="3312" w:author="Tekijä"/>
                <w:rFonts w:ascii="Courier New" w:hAnsi="Courier New" w:cs="Courier New"/>
                <w:color w:val="0000FF"/>
                <w:sz w:val="18"/>
                <w:szCs w:val="18"/>
                <w:lang w:val="en-US" w:eastAsia="fi-FI"/>
              </w:rPr>
            </w:pPr>
            <w:ins w:id="3313" w:author="Tekijä">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observation</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classCode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OBS</w:t>
              </w:r>
              <w:r w:rsidRPr="00DF2838">
                <w:rPr>
                  <w:rFonts w:ascii="Courier New" w:hAnsi="Courier New" w:cs="Courier New"/>
                  <w:color w:val="0000FF"/>
                  <w:sz w:val="18"/>
                  <w:szCs w:val="18"/>
                  <w:lang w:val="en-US" w:eastAsia="fi-FI"/>
                </w:rPr>
                <w:t>"</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moodCode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EVN</w:t>
              </w:r>
              <w:r w:rsidRPr="00DF2838">
                <w:rPr>
                  <w:rFonts w:ascii="Courier New" w:hAnsi="Courier New" w:cs="Courier New"/>
                  <w:color w:val="0000FF"/>
                  <w:sz w:val="18"/>
                  <w:szCs w:val="18"/>
                  <w:lang w:val="en-US" w:eastAsia="fi-FI"/>
                </w:rPr>
                <w:t>"&gt;</w:t>
              </w:r>
            </w:ins>
          </w:p>
          <w:p w14:paraId="6A11249A" w14:textId="77777777" w:rsidR="00DF2838" w:rsidRPr="004E48A5" w:rsidRDefault="00DF2838" w:rsidP="00DF2838">
            <w:pPr>
              <w:suppressAutoHyphens/>
              <w:autoSpaceDE w:val="0"/>
              <w:autoSpaceDN w:val="0"/>
              <w:adjustRightInd w:val="0"/>
              <w:ind w:left="1704" w:hanging="1704"/>
              <w:jc w:val="left"/>
              <w:rPr>
                <w:ins w:id="3314" w:author="Tekijä"/>
                <w:rFonts w:ascii="Courier New" w:hAnsi="Courier New" w:cs="Courier New"/>
                <w:color w:val="0000FF"/>
                <w:sz w:val="18"/>
                <w:szCs w:val="18"/>
                <w:lang w:val="en-US" w:eastAsia="fi-FI"/>
              </w:rPr>
            </w:pPr>
            <w:ins w:id="3315" w:author="Tekijä">
              <w:r w:rsidRPr="00DF2838">
                <w:rPr>
                  <w:rFonts w:ascii="Courier New" w:hAnsi="Courier New" w:cs="Courier New"/>
                  <w:color w:val="000000"/>
                  <w:sz w:val="18"/>
                  <w:szCs w:val="18"/>
                  <w:lang w:val="en-US" w:eastAsia="fi-FI"/>
                </w:rPr>
                <w:t xml:space="preserve">                </w:t>
              </w:r>
              <w:r w:rsidRPr="004E48A5">
                <w:rPr>
                  <w:rFonts w:ascii="Courier New" w:hAnsi="Courier New" w:cs="Courier New"/>
                  <w:color w:val="0000FF"/>
                  <w:sz w:val="18"/>
                  <w:szCs w:val="18"/>
                  <w:lang w:val="en-US" w:eastAsia="fi-FI"/>
                </w:rPr>
                <w:t>&lt;</w:t>
              </w:r>
              <w:r w:rsidRPr="004E48A5">
                <w:rPr>
                  <w:rFonts w:ascii="Courier New" w:hAnsi="Courier New" w:cs="Courier New"/>
                  <w:color w:val="800000"/>
                  <w:sz w:val="18"/>
                  <w:szCs w:val="18"/>
                  <w:lang w:val="en-US" w:eastAsia="fi-FI"/>
                </w:rPr>
                <w:t>code</w:t>
              </w:r>
              <w:r w:rsidRPr="004E48A5">
                <w:rPr>
                  <w:rFonts w:ascii="Courier New" w:hAnsi="Courier New" w:cs="Courier New"/>
                  <w:i/>
                  <w:iCs/>
                  <w:color w:val="008080"/>
                  <w:sz w:val="18"/>
                  <w:szCs w:val="18"/>
                  <w:lang w:val="en-US" w:eastAsia="fi-FI"/>
                </w:rPr>
                <w:t xml:space="preserve"> </w:t>
              </w:r>
              <w:r w:rsidRPr="004E48A5">
                <w:rPr>
                  <w:rFonts w:ascii="Courier New" w:hAnsi="Courier New" w:cs="Courier New"/>
                  <w:color w:val="FF0000"/>
                  <w:sz w:val="18"/>
                  <w:szCs w:val="18"/>
                  <w:lang w:val="en-US" w:eastAsia="fi-FI"/>
                </w:rPr>
                <w:t>code</w:t>
              </w:r>
              <w:r w:rsidRPr="004E48A5">
                <w:rPr>
                  <w:rFonts w:ascii="Courier New" w:hAnsi="Courier New" w:cs="Courier New"/>
                  <w:color w:val="0000FF"/>
                  <w:sz w:val="18"/>
                  <w:szCs w:val="18"/>
                  <w:lang w:val="en-US" w:eastAsia="fi-FI"/>
                </w:rPr>
                <w:t>="</w:t>
              </w:r>
              <w:r w:rsidRPr="004E48A5">
                <w:rPr>
                  <w:rFonts w:ascii="Courier New" w:hAnsi="Courier New" w:cs="Courier New"/>
                  <w:color w:val="000000"/>
                  <w:sz w:val="18"/>
                  <w:szCs w:val="18"/>
                  <w:lang w:val="en-US" w:eastAsia="fi-FI"/>
                </w:rPr>
                <w:t>3.3</w:t>
              </w:r>
              <w:r w:rsidRPr="004E48A5">
                <w:rPr>
                  <w:rFonts w:ascii="Courier New" w:hAnsi="Courier New" w:cs="Courier New"/>
                  <w:color w:val="0000FF"/>
                  <w:sz w:val="18"/>
                  <w:szCs w:val="18"/>
                  <w:lang w:val="en-US" w:eastAsia="fi-FI"/>
                </w:rPr>
                <w:t>"</w:t>
              </w:r>
              <w:r w:rsidRPr="004E48A5">
                <w:rPr>
                  <w:rFonts w:ascii="Courier New" w:hAnsi="Courier New" w:cs="Courier New"/>
                  <w:i/>
                  <w:iCs/>
                  <w:color w:val="008080"/>
                  <w:sz w:val="18"/>
                  <w:szCs w:val="18"/>
                  <w:lang w:val="en-US" w:eastAsia="fi-FI"/>
                </w:rPr>
                <w:t xml:space="preserve"> </w:t>
              </w:r>
              <w:r w:rsidRPr="004E48A5">
                <w:rPr>
                  <w:rFonts w:ascii="Courier New" w:hAnsi="Courier New" w:cs="Courier New"/>
                  <w:color w:val="FF0000"/>
                  <w:sz w:val="18"/>
                  <w:szCs w:val="18"/>
                  <w:lang w:val="en-US" w:eastAsia="fi-FI"/>
                </w:rPr>
                <w:t>codeSystem</w:t>
              </w:r>
              <w:r w:rsidRPr="004E48A5">
                <w:rPr>
                  <w:rFonts w:ascii="Courier New" w:hAnsi="Courier New" w:cs="Courier New"/>
                  <w:color w:val="0000FF"/>
                  <w:sz w:val="18"/>
                  <w:szCs w:val="18"/>
                  <w:lang w:val="en-US" w:eastAsia="fi-FI"/>
                </w:rPr>
                <w:t>="</w:t>
              </w:r>
              <w:r w:rsidRPr="004E48A5">
                <w:rPr>
                  <w:rFonts w:ascii="Courier New" w:hAnsi="Courier New" w:cs="Courier New"/>
                  <w:color w:val="000000"/>
                  <w:sz w:val="18"/>
                  <w:szCs w:val="18"/>
                  <w:lang w:val="en-US" w:eastAsia="fi-FI"/>
                </w:rPr>
                <w:t>1.2.246.537.6.12.999.2003</w:t>
              </w:r>
              <w:r w:rsidRPr="004E48A5">
                <w:rPr>
                  <w:rFonts w:ascii="Courier New" w:hAnsi="Courier New" w:cs="Courier New"/>
                  <w:color w:val="0000FF"/>
                  <w:sz w:val="18"/>
                  <w:szCs w:val="18"/>
                  <w:lang w:val="en-US" w:eastAsia="fi-FI"/>
                </w:rPr>
                <w:t>"</w:t>
              </w:r>
              <w:r w:rsidRPr="004E48A5">
                <w:rPr>
                  <w:rFonts w:ascii="Courier New" w:hAnsi="Courier New" w:cs="Courier New"/>
                  <w:i/>
                  <w:iCs/>
                  <w:color w:val="008080"/>
                  <w:sz w:val="18"/>
                  <w:szCs w:val="18"/>
                  <w:lang w:val="en-US" w:eastAsia="fi-FI"/>
                </w:rPr>
                <w:t xml:space="preserve"> </w:t>
              </w:r>
              <w:r w:rsidRPr="004E48A5">
                <w:rPr>
                  <w:rFonts w:ascii="Courier New" w:hAnsi="Courier New" w:cs="Courier New"/>
                  <w:color w:val="FF0000"/>
                  <w:sz w:val="18"/>
                  <w:szCs w:val="18"/>
                  <w:lang w:val="en-US" w:eastAsia="fi-FI"/>
                </w:rPr>
                <w:t>codeSystemName</w:t>
              </w:r>
              <w:r w:rsidRPr="004E48A5">
                <w:rPr>
                  <w:rFonts w:ascii="Courier New" w:hAnsi="Courier New" w:cs="Courier New"/>
                  <w:color w:val="0000FF"/>
                  <w:sz w:val="18"/>
                  <w:szCs w:val="18"/>
                  <w:lang w:val="en-US" w:eastAsia="fi-FI"/>
                </w:rPr>
                <w:t>="</w:t>
              </w:r>
              <w:r w:rsidRPr="004E48A5">
                <w:rPr>
                  <w:rFonts w:ascii="Courier New" w:hAnsi="Courier New" w:cs="Courier New"/>
                  <w:color w:val="000000"/>
                  <w:sz w:val="18"/>
                  <w:szCs w:val="18"/>
                  <w:lang w:val="en-US" w:eastAsia="fi-FI"/>
                </w:rPr>
                <w:t>KanTa-palvelut - Tekninen CDA R2 rakennekoodisto 2003</w:t>
              </w:r>
              <w:r w:rsidRPr="004E48A5">
                <w:rPr>
                  <w:rFonts w:ascii="Courier New" w:hAnsi="Courier New" w:cs="Courier New"/>
                  <w:color w:val="0000FF"/>
                  <w:sz w:val="18"/>
                  <w:szCs w:val="18"/>
                  <w:lang w:val="en-US" w:eastAsia="fi-FI"/>
                </w:rPr>
                <w:t>"</w:t>
              </w:r>
              <w:r w:rsidRPr="004E48A5">
                <w:rPr>
                  <w:rFonts w:ascii="Courier New" w:hAnsi="Courier New" w:cs="Courier New"/>
                  <w:i/>
                  <w:iCs/>
                  <w:color w:val="008080"/>
                  <w:sz w:val="18"/>
                  <w:szCs w:val="18"/>
                  <w:lang w:val="en-US" w:eastAsia="fi-FI"/>
                </w:rPr>
                <w:t xml:space="preserve"> </w:t>
              </w:r>
              <w:r w:rsidRPr="004E48A5">
                <w:rPr>
                  <w:rFonts w:ascii="Courier New" w:hAnsi="Courier New" w:cs="Courier New"/>
                  <w:color w:val="FF0000"/>
                  <w:sz w:val="18"/>
                  <w:szCs w:val="18"/>
                  <w:lang w:val="en-US" w:eastAsia="fi-FI"/>
                </w:rPr>
                <w:t>displayName</w:t>
              </w:r>
              <w:r w:rsidRPr="004E48A5">
                <w:rPr>
                  <w:rFonts w:ascii="Courier New" w:hAnsi="Courier New" w:cs="Courier New"/>
                  <w:color w:val="0000FF"/>
                  <w:sz w:val="18"/>
                  <w:szCs w:val="18"/>
                  <w:lang w:val="en-US" w:eastAsia="fi-FI"/>
                </w:rPr>
                <w:t>="</w:t>
              </w:r>
              <w:r w:rsidRPr="004E48A5">
                <w:rPr>
                  <w:rFonts w:ascii="Courier New" w:hAnsi="Courier New" w:cs="Courier New"/>
                  <w:color w:val="000000"/>
                  <w:sz w:val="18"/>
                  <w:szCs w:val="18"/>
                  <w:lang w:val="en-US" w:eastAsia="fi-FI"/>
                </w:rPr>
                <w:t>Hammas</w:t>
              </w:r>
              <w:r w:rsidRPr="004E48A5">
                <w:rPr>
                  <w:rFonts w:ascii="Courier New" w:hAnsi="Courier New" w:cs="Courier New"/>
                  <w:color w:val="0000FF"/>
                  <w:sz w:val="18"/>
                  <w:szCs w:val="18"/>
                  <w:lang w:val="en-US" w:eastAsia="fi-FI"/>
                </w:rPr>
                <w:t>"/&gt;</w:t>
              </w:r>
            </w:ins>
          </w:p>
          <w:p w14:paraId="2EB6144B" w14:textId="77777777" w:rsidR="00DF2838" w:rsidRPr="00DF2838" w:rsidRDefault="00DF2838" w:rsidP="00DF2838">
            <w:pPr>
              <w:suppressAutoHyphens/>
              <w:autoSpaceDE w:val="0"/>
              <w:autoSpaceDN w:val="0"/>
              <w:adjustRightInd w:val="0"/>
              <w:jc w:val="left"/>
              <w:rPr>
                <w:ins w:id="3316" w:author="Tekijä"/>
                <w:rFonts w:ascii="Courier New" w:hAnsi="Courier New" w:cs="Courier New"/>
                <w:color w:val="0000FF"/>
                <w:sz w:val="18"/>
                <w:szCs w:val="18"/>
                <w:lang w:val="en-US" w:eastAsia="fi-FI"/>
              </w:rPr>
            </w:pPr>
            <w:ins w:id="3317" w:author="Tekijä">
              <w:r w:rsidRPr="004E48A5">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text</w:t>
              </w:r>
              <w:r w:rsidRPr="00DF2838">
                <w:rPr>
                  <w:rFonts w:ascii="Courier New" w:hAnsi="Courier New" w:cs="Courier New"/>
                  <w:color w:val="0000FF"/>
                  <w:sz w:val="18"/>
                  <w:szCs w:val="18"/>
                  <w:lang w:val="en-US" w:eastAsia="fi-FI"/>
                </w:rPr>
                <w:t>&gt;</w:t>
              </w:r>
            </w:ins>
          </w:p>
          <w:p w14:paraId="1A354DC0" w14:textId="77777777" w:rsidR="00DF2838" w:rsidRPr="00DF2838" w:rsidRDefault="00DF2838" w:rsidP="00DF2838">
            <w:pPr>
              <w:suppressAutoHyphens/>
              <w:autoSpaceDE w:val="0"/>
              <w:autoSpaceDN w:val="0"/>
              <w:adjustRightInd w:val="0"/>
              <w:jc w:val="left"/>
              <w:rPr>
                <w:ins w:id="3318" w:author="Tekijä"/>
                <w:rFonts w:ascii="Courier New" w:hAnsi="Courier New" w:cs="Courier New"/>
                <w:color w:val="0000FF"/>
                <w:sz w:val="18"/>
                <w:szCs w:val="18"/>
                <w:lang w:val="en-US" w:eastAsia="fi-FI"/>
              </w:rPr>
            </w:pPr>
            <w:ins w:id="3319" w:author="Tekijä">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reference</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value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#OID1.2.246.10.1234567.14.2015.123.4.7</w:t>
              </w:r>
              <w:r w:rsidRPr="00DF2838">
                <w:rPr>
                  <w:rFonts w:ascii="Courier New" w:hAnsi="Courier New" w:cs="Courier New"/>
                  <w:color w:val="0000FF"/>
                  <w:sz w:val="18"/>
                  <w:szCs w:val="18"/>
                  <w:lang w:val="en-US" w:eastAsia="fi-FI"/>
                </w:rPr>
                <w:t>"/&gt;</w:t>
              </w:r>
            </w:ins>
          </w:p>
          <w:p w14:paraId="09F483B0" w14:textId="77777777" w:rsidR="00DF2838" w:rsidRPr="00DF2838" w:rsidRDefault="00DF2838" w:rsidP="00DF2838">
            <w:pPr>
              <w:suppressAutoHyphens/>
              <w:autoSpaceDE w:val="0"/>
              <w:autoSpaceDN w:val="0"/>
              <w:adjustRightInd w:val="0"/>
              <w:jc w:val="left"/>
              <w:rPr>
                <w:ins w:id="3320" w:author="Tekijä"/>
                <w:rFonts w:ascii="Courier New" w:hAnsi="Courier New" w:cs="Courier New"/>
                <w:color w:val="0000FF"/>
                <w:sz w:val="18"/>
                <w:szCs w:val="18"/>
                <w:lang w:val="en-US" w:eastAsia="fi-FI"/>
              </w:rPr>
            </w:pPr>
            <w:ins w:id="3321" w:author="Tekijä">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text</w:t>
              </w:r>
              <w:r w:rsidRPr="00DF2838">
                <w:rPr>
                  <w:rFonts w:ascii="Courier New" w:hAnsi="Courier New" w:cs="Courier New"/>
                  <w:color w:val="0000FF"/>
                  <w:sz w:val="18"/>
                  <w:szCs w:val="18"/>
                  <w:lang w:val="en-US" w:eastAsia="fi-FI"/>
                </w:rPr>
                <w:t>&gt;</w:t>
              </w:r>
            </w:ins>
          </w:p>
          <w:p w14:paraId="046CAE9D" w14:textId="77777777" w:rsidR="00DF2838" w:rsidRPr="00DF2838" w:rsidRDefault="00DF2838" w:rsidP="00DF2838">
            <w:pPr>
              <w:suppressAutoHyphens/>
              <w:autoSpaceDE w:val="0"/>
              <w:autoSpaceDN w:val="0"/>
              <w:adjustRightInd w:val="0"/>
              <w:ind w:left="1704" w:hanging="1704"/>
              <w:jc w:val="left"/>
              <w:rPr>
                <w:ins w:id="3322" w:author="Tekijä"/>
                <w:rFonts w:ascii="Courier New" w:hAnsi="Courier New" w:cs="Courier New"/>
                <w:color w:val="0000FF"/>
                <w:sz w:val="18"/>
                <w:szCs w:val="18"/>
                <w:lang w:val="en-US" w:eastAsia="fi-FI"/>
              </w:rPr>
            </w:pPr>
            <w:ins w:id="3323" w:author="Tekijä">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value</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xsi:type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CV</w:t>
              </w:r>
              <w:r w:rsidRPr="00DF2838">
                <w:rPr>
                  <w:rFonts w:ascii="Courier New" w:hAnsi="Courier New" w:cs="Courier New"/>
                  <w:color w:val="0000FF"/>
                  <w:sz w:val="18"/>
                  <w:szCs w:val="18"/>
                  <w:lang w:val="en-US" w:eastAsia="fi-FI"/>
                </w:rPr>
                <w:t>"</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18</w:t>
              </w:r>
              <w:r w:rsidRPr="00DF2838">
                <w:rPr>
                  <w:rFonts w:ascii="Courier New" w:hAnsi="Courier New" w:cs="Courier New"/>
                  <w:color w:val="0000FF"/>
                  <w:sz w:val="18"/>
                  <w:szCs w:val="18"/>
                  <w:lang w:val="en-US" w:eastAsia="fi-FI"/>
                </w:rPr>
                <w:t>"</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codeSystem</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1.2.246.537.6.651.2010</w:t>
              </w:r>
              <w:r w:rsidRPr="00DF2838">
                <w:rPr>
                  <w:rFonts w:ascii="Courier New" w:hAnsi="Courier New" w:cs="Courier New"/>
                  <w:color w:val="0000FF"/>
                  <w:sz w:val="18"/>
                  <w:szCs w:val="18"/>
                  <w:lang w:val="en-US" w:eastAsia="fi-FI"/>
                </w:rPr>
                <w:t>"</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codeSystemName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STH - STH1 Hampaiden numerointi</w:t>
              </w:r>
              <w:r w:rsidRPr="00DF2838">
                <w:rPr>
                  <w:rFonts w:ascii="Courier New" w:hAnsi="Courier New" w:cs="Courier New"/>
                  <w:color w:val="0000FF"/>
                  <w:sz w:val="18"/>
                  <w:szCs w:val="18"/>
                  <w:lang w:val="en-US" w:eastAsia="fi-FI"/>
                </w:rPr>
                <w:t>"</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displayName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d 18</w:t>
              </w:r>
              <w:r w:rsidRPr="00DF2838">
                <w:rPr>
                  <w:rFonts w:ascii="Courier New" w:hAnsi="Courier New" w:cs="Courier New"/>
                  <w:color w:val="0000FF"/>
                  <w:sz w:val="18"/>
                  <w:szCs w:val="18"/>
                  <w:lang w:val="en-US" w:eastAsia="fi-FI"/>
                </w:rPr>
                <w:t>"/&gt;</w:t>
              </w:r>
            </w:ins>
          </w:p>
          <w:p w14:paraId="58736EF0" w14:textId="77777777" w:rsidR="00DF2838" w:rsidRPr="00DF2838" w:rsidRDefault="00DF2838" w:rsidP="00DF2838">
            <w:pPr>
              <w:suppressAutoHyphens/>
              <w:autoSpaceDE w:val="0"/>
              <w:autoSpaceDN w:val="0"/>
              <w:adjustRightInd w:val="0"/>
              <w:jc w:val="left"/>
              <w:rPr>
                <w:ins w:id="3324" w:author="Tekijä"/>
                <w:rFonts w:ascii="Courier New" w:hAnsi="Courier New" w:cs="Courier New"/>
                <w:color w:val="0000FF"/>
                <w:sz w:val="18"/>
                <w:szCs w:val="18"/>
                <w:lang w:eastAsia="fi-FI"/>
              </w:rPr>
            </w:pPr>
            <w:ins w:id="3325" w:author="Tekijä">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entryRelationship</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typeCode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COMP</w:t>
              </w:r>
              <w:r w:rsidRPr="00DF2838">
                <w:rPr>
                  <w:rFonts w:ascii="Courier New" w:hAnsi="Courier New" w:cs="Courier New"/>
                  <w:color w:val="0000FF"/>
                  <w:sz w:val="18"/>
                  <w:szCs w:val="18"/>
                  <w:lang w:eastAsia="fi-FI"/>
                </w:rPr>
                <w:t>"&gt;</w:t>
              </w:r>
            </w:ins>
          </w:p>
          <w:p w14:paraId="5F73C5FA" w14:textId="77777777" w:rsidR="00DF2838" w:rsidRPr="00DF2838" w:rsidRDefault="00DF2838" w:rsidP="00DF2838">
            <w:pPr>
              <w:suppressAutoHyphens/>
              <w:autoSpaceDE w:val="0"/>
              <w:autoSpaceDN w:val="0"/>
              <w:adjustRightInd w:val="0"/>
              <w:ind w:left="2272" w:hanging="2272"/>
              <w:jc w:val="left"/>
              <w:rPr>
                <w:ins w:id="3326" w:author="Tekijä"/>
                <w:rFonts w:ascii="Courier New" w:hAnsi="Courier New" w:cs="Courier New"/>
                <w:color w:val="0000FF"/>
                <w:sz w:val="18"/>
                <w:szCs w:val="18"/>
                <w:lang w:eastAsia="fi-FI"/>
              </w:rPr>
            </w:pPr>
            <w:ins w:id="3327" w:author="Tekijä">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474747"/>
                  <w:sz w:val="18"/>
                  <w:szCs w:val="18"/>
                  <w:lang w:eastAsia="fi-FI"/>
                </w:rPr>
                <w:t xml:space="preserve"> 15 Ylilukuinen hammas, jos on niin annetaan tällä eR.observation -rakenteella boolean value "true" - jos ei ole, niin koko observationia ei anneta </w:t>
              </w:r>
              <w:r w:rsidRPr="00DF2838">
                <w:rPr>
                  <w:rFonts w:ascii="Courier New" w:hAnsi="Courier New" w:cs="Courier New"/>
                  <w:color w:val="0000FF"/>
                  <w:sz w:val="18"/>
                  <w:szCs w:val="18"/>
                  <w:lang w:eastAsia="fi-FI"/>
                </w:rPr>
                <w:t>--&gt;</w:t>
              </w:r>
            </w:ins>
          </w:p>
          <w:p w14:paraId="777EEB06" w14:textId="77777777" w:rsidR="00DF2838" w:rsidRPr="00DF2838" w:rsidRDefault="00DF2838" w:rsidP="00DF2838">
            <w:pPr>
              <w:suppressAutoHyphens/>
              <w:autoSpaceDE w:val="0"/>
              <w:autoSpaceDN w:val="0"/>
              <w:adjustRightInd w:val="0"/>
              <w:jc w:val="left"/>
              <w:rPr>
                <w:ins w:id="3328" w:author="Tekijä"/>
                <w:rFonts w:ascii="Courier New" w:hAnsi="Courier New" w:cs="Courier New"/>
                <w:color w:val="0000FF"/>
                <w:sz w:val="18"/>
                <w:szCs w:val="18"/>
                <w:lang w:val="en-US" w:eastAsia="fi-FI"/>
              </w:rPr>
            </w:pPr>
            <w:ins w:id="3329" w:author="Tekijä">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observation</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classCode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COND</w:t>
              </w:r>
              <w:r w:rsidRPr="00DF2838">
                <w:rPr>
                  <w:rFonts w:ascii="Courier New" w:hAnsi="Courier New" w:cs="Courier New"/>
                  <w:color w:val="0000FF"/>
                  <w:sz w:val="18"/>
                  <w:szCs w:val="18"/>
                  <w:lang w:val="en-US" w:eastAsia="fi-FI"/>
                </w:rPr>
                <w:t>"</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moodCode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EVN</w:t>
              </w:r>
              <w:r w:rsidRPr="00DF2838">
                <w:rPr>
                  <w:rFonts w:ascii="Courier New" w:hAnsi="Courier New" w:cs="Courier New"/>
                  <w:color w:val="0000FF"/>
                  <w:sz w:val="18"/>
                  <w:szCs w:val="18"/>
                  <w:lang w:val="en-US" w:eastAsia="fi-FI"/>
                </w:rPr>
                <w:t>"&gt;</w:t>
              </w:r>
            </w:ins>
          </w:p>
          <w:p w14:paraId="5B0B31E6" w14:textId="77777777" w:rsidR="00DF2838" w:rsidRPr="004E48A5" w:rsidRDefault="00DF2838" w:rsidP="00DF2838">
            <w:pPr>
              <w:suppressAutoHyphens/>
              <w:autoSpaceDE w:val="0"/>
              <w:autoSpaceDN w:val="0"/>
              <w:adjustRightInd w:val="0"/>
              <w:ind w:left="2840" w:hanging="2840"/>
              <w:jc w:val="left"/>
              <w:rPr>
                <w:ins w:id="3330" w:author="Tekijä"/>
                <w:rFonts w:ascii="Courier New" w:hAnsi="Courier New" w:cs="Courier New"/>
                <w:color w:val="0000FF"/>
                <w:sz w:val="18"/>
                <w:szCs w:val="18"/>
                <w:lang w:val="en-US" w:eastAsia="fi-FI"/>
              </w:rPr>
            </w:pPr>
            <w:ins w:id="3331" w:author="Tekijä">
              <w:r w:rsidRPr="00DF2838">
                <w:rPr>
                  <w:rFonts w:ascii="Courier New" w:hAnsi="Courier New" w:cs="Courier New"/>
                  <w:color w:val="000000"/>
                  <w:sz w:val="18"/>
                  <w:szCs w:val="18"/>
                  <w:lang w:val="en-US" w:eastAsia="fi-FI"/>
                </w:rPr>
                <w:t xml:space="preserve">                        </w:t>
              </w:r>
              <w:r w:rsidRPr="004E48A5">
                <w:rPr>
                  <w:rFonts w:ascii="Courier New" w:hAnsi="Courier New" w:cs="Courier New"/>
                  <w:color w:val="0000FF"/>
                  <w:sz w:val="18"/>
                  <w:szCs w:val="18"/>
                  <w:lang w:val="en-US" w:eastAsia="fi-FI"/>
                </w:rPr>
                <w:t>&lt;</w:t>
              </w:r>
              <w:r w:rsidRPr="004E48A5">
                <w:rPr>
                  <w:rFonts w:ascii="Courier New" w:hAnsi="Courier New" w:cs="Courier New"/>
                  <w:color w:val="800000"/>
                  <w:sz w:val="18"/>
                  <w:szCs w:val="18"/>
                  <w:lang w:val="en-US" w:eastAsia="fi-FI"/>
                </w:rPr>
                <w:t>code</w:t>
              </w:r>
              <w:r w:rsidRPr="004E48A5">
                <w:rPr>
                  <w:rFonts w:ascii="Courier New" w:hAnsi="Courier New" w:cs="Courier New"/>
                  <w:i/>
                  <w:iCs/>
                  <w:color w:val="008080"/>
                  <w:sz w:val="18"/>
                  <w:szCs w:val="18"/>
                  <w:lang w:val="en-US" w:eastAsia="fi-FI"/>
                </w:rPr>
                <w:t xml:space="preserve"> </w:t>
              </w:r>
              <w:r w:rsidRPr="004E48A5">
                <w:rPr>
                  <w:rFonts w:ascii="Courier New" w:hAnsi="Courier New" w:cs="Courier New"/>
                  <w:color w:val="FF0000"/>
                  <w:sz w:val="18"/>
                  <w:szCs w:val="18"/>
                  <w:lang w:val="en-US" w:eastAsia="fi-FI"/>
                </w:rPr>
                <w:t>code</w:t>
              </w:r>
              <w:r w:rsidRPr="004E48A5">
                <w:rPr>
                  <w:rFonts w:ascii="Courier New" w:hAnsi="Courier New" w:cs="Courier New"/>
                  <w:color w:val="0000FF"/>
                  <w:sz w:val="18"/>
                  <w:szCs w:val="18"/>
                  <w:lang w:val="en-US" w:eastAsia="fi-FI"/>
                </w:rPr>
                <w:t>="</w:t>
              </w:r>
              <w:r w:rsidRPr="004E48A5">
                <w:rPr>
                  <w:rFonts w:ascii="Courier New" w:hAnsi="Courier New" w:cs="Courier New"/>
                  <w:color w:val="000000"/>
                  <w:sz w:val="18"/>
                  <w:szCs w:val="18"/>
                  <w:lang w:val="en-US" w:eastAsia="fi-FI"/>
                </w:rPr>
                <w:t>3.4</w:t>
              </w:r>
              <w:r w:rsidRPr="004E48A5">
                <w:rPr>
                  <w:rFonts w:ascii="Courier New" w:hAnsi="Courier New" w:cs="Courier New"/>
                  <w:color w:val="0000FF"/>
                  <w:sz w:val="18"/>
                  <w:szCs w:val="18"/>
                  <w:lang w:val="en-US" w:eastAsia="fi-FI"/>
                </w:rPr>
                <w:t>"</w:t>
              </w:r>
              <w:r w:rsidRPr="004E48A5">
                <w:rPr>
                  <w:rFonts w:ascii="Courier New" w:hAnsi="Courier New" w:cs="Courier New"/>
                  <w:i/>
                  <w:iCs/>
                  <w:color w:val="008080"/>
                  <w:sz w:val="18"/>
                  <w:szCs w:val="18"/>
                  <w:lang w:val="en-US" w:eastAsia="fi-FI"/>
                </w:rPr>
                <w:t xml:space="preserve"> </w:t>
              </w:r>
              <w:r w:rsidRPr="004E48A5">
                <w:rPr>
                  <w:rFonts w:ascii="Courier New" w:hAnsi="Courier New" w:cs="Courier New"/>
                  <w:color w:val="FF0000"/>
                  <w:sz w:val="18"/>
                  <w:szCs w:val="18"/>
                  <w:lang w:val="en-US" w:eastAsia="fi-FI"/>
                </w:rPr>
                <w:t>codeSystem</w:t>
              </w:r>
              <w:r w:rsidRPr="004E48A5">
                <w:rPr>
                  <w:rFonts w:ascii="Courier New" w:hAnsi="Courier New" w:cs="Courier New"/>
                  <w:color w:val="0000FF"/>
                  <w:sz w:val="18"/>
                  <w:szCs w:val="18"/>
                  <w:lang w:val="en-US" w:eastAsia="fi-FI"/>
                </w:rPr>
                <w:t>="</w:t>
              </w:r>
              <w:r w:rsidRPr="004E48A5">
                <w:rPr>
                  <w:rFonts w:ascii="Courier New" w:hAnsi="Courier New" w:cs="Courier New"/>
                  <w:color w:val="000000"/>
                  <w:sz w:val="18"/>
                  <w:szCs w:val="18"/>
                  <w:lang w:val="en-US" w:eastAsia="fi-FI"/>
                </w:rPr>
                <w:t>1.2.246.537.6.12.999.2003</w:t>
              </w:r>
              <w:r w:rsidRPr="004E48A5">
                <w:rPr>
                  <w:rFonts w:ascii="Courier New" w:hAnsi="Courier New" w:cs="Courier New"/>
                  <w:color w:val="0000FF"/>
                  <w:sz w:val="18"/>
                  <w:szCs w:val="18"/>
                  <w:lang w:val="en-US" w:eastAsia="fi-FI"/>
                </w:rPr>
                <w:t>"</w:t>
              </w:r>
              <w:r w:rsidRPr="004E48A5">
                <w:rPr>
                  <w:rFonts w:ascii="Courier New" w:hAnsi="Courier New" w:cs="Courier New"/>
                  <w:i/>
                  <w:iCs/>
                  <w:color w:val="008080"/>
                  <w:sz w:val="18"/>
                  <w:szCs w:val="18"/>
                  <w:lang w:val="en-US" w:eastAsia="fi-FI"/>
                </w:rPr>
                <w:t xml:space="preserve"> </w:t>
              </w:r>
              <w:r w:rsidRPr="004E48A5">
                <w:rPr>
                  <w:rFonts w:ascii="Courier New" w:hAnsi="Courier New" w:cs="Courier New"/>
                  <w:color w:val="FF0000"/>
                  <w:sz w:val="18"/>
                  <w:szCs w:val="18"/>
                  <w:lang w:val="en-US" w:eastAsia="fi-FI"/>
                </w:rPr>
                <w:t>codeSystemName</w:t>
              </w:r>
              <w:r w:rsidRPr="004E48A5">
                <w:rPr>
                  <w:rFonts w:ascii="Courier New" w:hAnsi="Courier New" w:cs="Courier New"/>
                  <w:color w:val="0000FF"/>
                  <w:sz w:val="18"/>
                  <w:szCs w:val="18"/>
                  <w:lang w:val="en-US" w:eastAsia="fi-FI"/>
                </w:rPr>
                <w:t>="</w:t>
              </w:r>
              <w:r w:rsidRPr="004E48A5">
                <w:rPr>
                  <w:rFonts w:ascii="Courier New" w:hAnsi="Courier New" w:cs="Courier New"/>
                  <w:color w:val="000000"/>
                  <w:sz w:val="18"/>
                  <w:szCs w:val="18"/>
                  <w:lang w:val="en-US" w:eastAsia="fi-FI"/>
                </w:rPr>
                <w:t>KanTa-palvelut - Tekninen CDA R2 rakennekoodisto 2003</w:t>
              </w:r>
              <w:r w:rsidRPr="004E48A5">
                <w:rPr>
                  <w:rFonts w:ascii="Courier New" w:hAnsi="Courier New" w:cs="Courier New"/>
                  <w:color w:val="0000FF"/>
                  <w:sz w:val="18"/>
                  <w:szCs w:val="18"/>
                  <w:lang w:val="en-US" w:eastAsia="fi-FI"/>
                </w:rPr>
                <w:t>"</w:t>
              </w:r>
              <w:r w:rsidRPr="004E48A5">
                <w:rPr>
                  <w:rFonts w:ascii="Courier New" w:hAnsi="Courier New" w:cs="Courier New"/>
                  <w:i/>
                  <w:iCs/>
                  <w:color w:val="008080"/>
                  <w:sz w:val="18"/>
                  <w:szCs w:val="18"/>
                  <w:lang w:val="en-US" w:eastAsia="fi-FI"/>
                </w:rPr>
                <w:t xml:space="preserve"> </w:t>
              </w:r>
              <w:r w:rsidRPr="004E48A5">
                <w:rPr>
                  <w:rFonts w:ascii="Courier New" w:hAnsi="Courier New" w:cs="Courier New"/>
                  <w:color w:val="FF0000"/>
                  <w:sz w:val="18"/>
                  <w:szCs w:val="18"/>
                  <w:lang w:val="en-US" w:eastAsia="fi-FI"/>
                </w:rPr>
                <w:t>displayName</w:t>
              </w:r>
              <w:r w:rsidRPr="004E48A5">
                <w:rPr>
                  <w:rFonts w:ascii="Courier New" w:hAnsi="Courier New" w:cs="Courier New"/>
                  <w:color w:val="0000FF"/>
                  <w:sz w:val="18"/>
                  <w:szCs w:val="18"/>
                  <w:lang w:val="en-US" w:eastAsia="fi-FI"/>
                </w:rPr>
                <w:t>="</w:t>
              </w:r>
              <w:r w:rsidRPr="004E48A5">
                <w:rPr>
                  <w:rFonts w:ascii="Courier New" w:hAnsi="Courier New" w:cs="Courier New"/>
                  <w:color w:val="000000"/>
                  <w:sz w:val="18"/>
                  <w:szCs w:val="18"/>
                  <w:lang w:val="en-US" w:eastAsia="fi-FI"/>
                </w:rPr>
                <w:t>Ylilukuinen hammas</w:t>
              </w:r>
              <w:r w:rsidRPr="004E48A5">
                <w:rPr>
                  <w:rFonts w:ascii="Courier New" w:hAnsi="Courier New" w:cs="Courier New"/>
                  <w:color w:val="0000FF"/>
                  <w:sz w:val="18"/>
                  <w:szCs w:val="18"/>
                  <w:lang w:val="en-US" w:eastAsia="fi-FI"/>
                </w:rPr>
                <w:t>"/&gt;</w:t>
              </w:r>
            </w:ins>
          </w:p>
          <w:p w14:paraId="578633F9" w14:textId="77777777" w:rsidR="00DF2838" w:rsidRPr="00DF2838" w:rsidRDefault="00DF2838" w:rsidP="00DF2838">
            <w:pPr>
              <w:suppressAutoHyphens/>
              <w:autoSpaceDE w:val="0"/>
              <w:autoSpaceDN w:val="0"/>
              <w:adjustRightInd w:val="0"/>
              <w:jc w:val="left"/>
              <w:rPr>
                <w:ins w:id="3332" w:author="Tekijä"/>
                <w:rFonts w:ascii="Courier New" w:hAnsi="Courier New" w:cs="Courier New"/>
                <w:color w:val="0000FF"/>
                <w:sz w:val="18"/>
                <w:szCs w:val="18"/>
                <w:lang w:val="en-US" w:eastAsia="fi-FI"/>
              </w:rPr>
            </w:pPr>
            <w:ins w:id="3333" w:author="Tekijä">
              <w:r w:rsidRPr="004E48A5">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text</w:t>
              </w:r>
              <w:r w:rsidRPr="00DF2838">
                <w:rPr>
                  <w:rFonts w:ascii="Courier New" w:hAnsi="Courier New" w:cs="Courier New"/>
                  <w:color w:val="0000FF"/>
                  <w:sz w:val="18"/>
                  <w:szCs w:val="18"/>
                  <w:lang w:val="en-US" w:eastAsia="fi-FI"/>
                </w:rPr>
                <w:t>&gt;</w:t>
              </w:r>
            </w:ins>
          </w:p>
          <w:p w14:paraId="5284B51E" w14:textId="77777777" w:rsidR="00DF2838" w:rsidRPr="00DF2838" w:rsidRDefault="00DF2838" w:rsidP="00DF2838">
            <w:pPr>
              <w:suppressAutoHyphens/>
              <w:autoSpaceDE w:val="0"/>
              <w:autoSpaceDN w:val="0"/>
              <w:adjustRightInd w:val="0"/>
              <w:jc w:val="left"/>
              <w:rPr>
                <w:ins w:id="3334" w:author="Tekijä"/>
                <w:rFonts w:ascii="Courier New" w:hAnsi="Courier New" w:cs="Courier New"/>
                <w:color w:val="0000FF"/>
                <w:sz w:val="18"/>
                <w:szCs w:val="18"/>
                <w:lang w:val="en-US" w:eastAsia="fi-FI"/>
              </w:rPr>
            </w:pPr>
            <w:ins w:id="3335" w:author="Tekijä">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reference</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value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#OID1.2.246.10.1234567.14.2015.123.4.8</w:t>
              </w:r>
              <w:r w:rsidRPr="00DF2838">
                <w:rPr>
                  <w:rFonts w:ascii="Courier New" w:hAnsi="Courier New" w:cs="Courier New"/>
                  <w:color w:val="0000FF"/>
                  <w:sz w:val="18"/>
                  <w:szCs w:val="18"/>
                  <w:lang w:val="en-US" w:eastAsia="fi-FI"/>
                </w:rPr>
                <w:t>"/&gt;</w:t>
              </w:r>
            </w:ins>
          </w:p>
          <w:p w14:paraId="48251BAF" w14:textId="77777777" w:rsidR="00DF2838" w:rsidRPr="00DF2838" w:rsidRDefault="00DF2838" w:rsidP="00DF2838">
            <w:pPr>
              <w:suppressAutoHyphens/>
              <w:autoSpaceDE w:val="0"/>
              <w:autoSpaceDN w:val="0"/>
              <w:adjustRightInd w:val="0"/>
              <w:jc w:val="left"/>
              <w:rPr>
                <w:ins w:id="3336" w:author="Tekijä"/>
                <w:rFonts w:ascii="Courier New" w:hAnsi="Courier New" w:cs="Courier New"/>
                <w:color w:val="0000FF"/>
                <w:sz w:val="18"/>
                <w:szCs w:val="18"/>
                <w:lang w:val="en-US" w:eastAsia="fi-FI"/>
              </w:rPr>
            </w:pPr>
            <w:ins w:id="3337" w:author="Tekijä">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text</w:t>
              </w:r>
              <w:r w:rsidRPr="00DF2838">
                <w:rPr>
                  <w:rFonts w:ascii="Courier New" w:hAnsi="Courier New" w:cs="Courier New"/>
                  <w:color w:val="0000FF"/>
                  <w:sz w:val="18"/>
                  <w:szCs w:val="18"/>
                  <w:lang w:val="en-US" w:eastAsia="fi-FI"/>
                </w:rPr>
                <w:t>&gt;</w:t>
              </w:r>
            </w:ins>
          </w:p>
          <w:p w14:paraId="52A3F5F8" w14:textId="77777777" w:rsidR="00DF2838" w:rsidRPr="00DF2838" w:rsidRDefault="00DF2838" w:rsidP="00DF2838">
            <w:pPr>
              <w:suppressAutoHyphens/>
              <w:autoSpaceDE w:val="0"/>
              <w:autoSpaceDN w:val="0"/>
              <w:adjustRightInd w:val="0"/>
              <w:jc w:val="left"/>
              <w:rPr>
                <w:ins w:id="3338" w:author="Tekijä"/>
                <w:rFonts w:ascii="Courier New" w:hAnsi="Courier New" w:cs="Courier New"/>
                <w:color w:val="0000FF"/>
                <w:sz w:val="18"/>
                <w:szCs w:val="18"/>
                <w:lang w:val="en-US" w:eastAsia="fi-FI"/>
              </w:rPr>
            </w:pPr>
            <w:ins w:id="3339" w:author="Tekijä">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value</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xsi:type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BL</w:t>
              </w:r>
              <w:r w:rsidRPr="00DF2838">
                <w:rPr>
                  <w:rFonts w:ascii="Courier New" w:hAnsi="Courier New" w:cs="Courier New"/>
                  <w:color w:val="0000FF"/>
                  <w:sz w:val="18"/>
                  <w:szCs w:val="18"/>
                  <w:lang w:val="en-US" w:eastAsia="fi-FI"/>
                </w:rPr>
                <w:t>"</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value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true</w:t>
              </w:r>
              <w:r w:rsidRPr="00DF2838">
                <w:rPr>
                  <w:rFonts w:ascii="Courier New" w:hAnsi="Courier New" w:cs="Courier New"/>
                  <w:color w:val="0000FF"/>
                  <w:sz w:val="18"/>
                  <w:szCs w:val="18"/>
                  <w:lang w:val="en-US" w:eastAsia="fi-FI"/>
                </w:rPr>
                <w:t>"/&gt;</w:t>
              </w:r>
            </w:ins>
          </w:p>
          <w:p w14:paraId="77200C6C" w14:textId="77777777" w:rsidR="00DF2838" w:rsidRPr="00DF2838" w:rsidRDefault="00DF2838" w:rsidP="00DF2838">
            <w:pPr>
              <w:suppressAutoHyphens/>
              <w:autoSpaceDE w:val="0"/>
              <w:autoSpaceDN w:val="0"/>
              <w:adjustRightInd w:val="0"/>
              <w:jc w:val="left"/>
              <w:rPr>
                <w:ins w:id="3340" w:author="Tekijä"/>
                <w:rFonts w:ascii="Courier New" w:hAnsi="Courier New" w:cs="Courier New"/>
                <w:color w:val="0000FF"/>
                <w:sz w:val="18"/>
                <w:szCs w:val="18"/>
                <w:lang w:eastAsia="fi-FI"/>
              </w:rPr>
            </w:pPr>
            <w:ins w:id="3341" w:author="Tekijä">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observation</w:t>
              </w:r>
              <w:r w:rsidRPr="00DF2838">
                <w:rPr>
                  <w:rFonts w:ascii="Courier New" w:hAnsi="Courier New" w:cs="Courier New"/>
                  <w:color w:val="0000FF"/>
                  <w:sz w:val="18"/>
                  <w:szCs w:val="18"/>
                  <w:lang w:eastAsia="fi-FI"/>
                </w:rPr>
                <w:t>&gt;</w:t>
              </w:r>
            </w:ins>
          </w:p>
          <w:p w14:paraId="23898991" w14:textId="77777777" w:rsidR="00DF2838" w:rsidRPr="00DF2838" w:rsidRDefault="00DF2838" w:rsidP="00DF2838">
            <w:pPr>
              <w:suppressAutoHyphens/>
              <w:autoSpaceDE w:val="0"/>
              <w:autoSpaceDN w:val="0"/>
              <w:adjustRightInd w:val="0"/>
              <w:ind w:left="1136" w:hanging="1136"/>
              <w:jc w:val="left"/>
              <w:rPr>
                <w:ins w:id="3342" w:author="Tekijä"/>
                <w:rFonts w:ascii="Courier New" w:hAnsi="Courier New" w:cs="Courier New"/>
                <w:color w:val="0000FF"/>
                <w:sz w:val="18"/>
                <w:szCs w:val="18"/>
                <w:lang w:eastAsia="fi-FI"/>
              </w:rPr>
            </w:pPr>
            <w:ins w:id="3343" w:author="Tekijä">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entryRelationship</w:t>
              </w:r>
              <w:r w:rsidRPr="00DF2838">
                <w:rPr>
                  <w:rFonts w:ascii="Courier New" w:hAnsi="Courier New" w:cs="Courier New"/>
                  <w:color w:val="0000FF"/>
                  <w:sz w:val="18"/>
                  <w:szCs w:val="18"/>
                  <w:lang w:eastAsia="fi-FI"/>
                </w:rPr>
                <w:t>&gt;</w:t>
              </w:r>
            </w:ins>
          </w:p>
          <w:p w14:paraId="6E6F3CBD" w14:textId="77777777" w:rsidR="00DF2838" w:rsidRPr="00DF2838" w:rsidRDefault="00DF2838" w:rsidP="00DF2838">
            <w:pPr>
              <w:suppressAutoHyphens/>
              <w:autoSpaceDE w:val="0"/>
              <w:autoSpaceDN w:val="0"/>
              <w:adjustRightInd w:val="0"/>
              <w:ind w:left="2272" w:hanging="2272"/>
              <w:jc w:val="left"/>
              <w:rPr>
                <w:ins w:id="3344" w:author="Tekijä"/>
                <w:rFonts w:ascii="Courier New" w:hAnsi="Courier New" w:cs="Courier New"/>
                <w:color w:val="0000FF"/>
                <w:sz w:val="18"/>
                <w:szCs w:val="18"/>
                <w:lang w:eastAsia="fi-FI"/>
              </w:rPr>
            </w:pPr>
            <w:ins w:id="3345" w:author="Tekijä">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474747"/>
                  <w:sz w:val="18"/>
                  <w:szCs w:val="18"/>
                  <w:lang w:eastAsia="fi-FI"/>
                </w:rPr>
                <w:t xml:space="preserve"> 16 Hampaan pinta ja ienrajapintatieto, toistetaan koko eR.observation -rakennetta mikäli useampia pintoja </w:t>
              </w:r>
              <w:r w:rsidRPr="00DF2838">
                <w:rPr>
                  <w:rFonts w:ascii="Courier New" w:hAnsi="Courier New" w:cs="Courier New"/>
                  <w:color w:val="0000FF"/>
                  <w:sz w:val="18"/>
                  <w:szCs w:val="18"/>
                  <w:lang w:eastAsia="fi-FI"/>
                </w:rPr>
                <w:t>--&gt;</w:t>
              </w:r>
            </w:ins>
          </w:p>
          <w:p w14:paraId="3C7A2049" w14:textId="77777777" w:rsidR="00DF2838" w:rsidRPr="00DF2838" w:rsidRDefault="00DF2838" w:rsidP="00DF2838">
            <w:pPr>
              <w:suppressAutoHyphens/>
              <w:autoSpaceDE w:val="0"/>
              <w:autoSpaceDN w:val="0"/>
              <w:adjustRightInd w:val="0"/>
              <w:jc w:val="left"/>
              <w:rPr>
                <w:ins w:id="3346" w:author="Tekijä"/>
                <w:rFonts w:ascii="Courier New" w:hAnsi="Courier New" w:cs="Courier New"/>
                <w:color w:val="0000FF"/>
                <w:sz w:val="18"/>
                <w:szCs w:val="18"/>
                <w:lang w:val="en-US" w:eastAsia="fi-FI"/>
              </w:rPr>
            </w:pPr>
            <w:ins w:id="3347" w:author="Tekijä">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entryRelationship</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typeCode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COMP</w:t>
              </w:r>
              <w:r w:rsidRPr="00DF2838">
                <w:rPr>
                  <w:rFonts w:ascii="Courier New" w:hAnsi="Courier New" w:cs="Courier New"/>
                  <w:color w:val="0000FF"/>
                  <w:sz w:val="18"/>
                  <w:szCs w:val="18"/>
                  <w:lang w:val="en-US" w:eastAsia="fi-FI"/>
                </w:rPr>
                <w:t>"&gt;</w:t>
              </w:r>
            </w:ins>
          </w:p>
          <w:p w14:paraId="343573A7" w14:textId="77777777" w:rsidR="00DF2838" w:rsidRPr="00DF2838" w:rsidRDefault="00DF2838" w:rsidP="00DF2838">
            <w:pPr>
              <w:suppressAutoHyphens/>
              <w:autoSpaceDE w:val="0"/>
              <w:autoSpaceDN w:val="0"/>
              <w:adjustRightInd w:val="0"/>
              <w:jc w:val="left"/>
              <w:rPr>
                <w:ins w:id="3348" w:author="Tekijä"/>
                <w:rFonts w:ascii="Courier New" w:hAnsi="Courier New" w:cs="Courier New"/>
                <w:color w:val="0000FF"/>
                <w:sz w:val="18"/>
                <w:szCs w:val="18"/>
                <w:lang w:val="en-US" w:eastAsia="fi-FI"/>
              </w:rPr>
            </w:pPr>
            <w:ins w:id="3349" w:author="Tekijä">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observation</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classCode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COND</w:t>
              </w:r>
              <w:r w:rsidRPr="00DF2838">
                <w:rPr>
                  <w:rFonts w:ascii="Courier New" w:hAnsi="Courier New" w:cs="Courier New"/>
                  <w:color w:val="0000FF"/>
                  <w:sz w:val="18"/>
                  <w:szCs w:val="18"/>
                  <w:lang w:val="en-US" w:eastAsia="fi-FI"/>
                </w:rPr>
                <w:t>"</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moodCode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EVN</w:t>
              </w:r>
              <w:r w:rsidRPr="00DF2838">
                <w:rPr>
                  <w:rFonts w:ascii="Courier New" w:hAnsi="Courier New" w:cs="Courier New"/>
                  <w:color w:val="0000FF"/>
                  <w:sz w:val="18"/>
                  <w:szCs w:val="18"/>
                  <w:lang w:val="en-US" w:eastAsia="fi-FI"/>
                </w:rPr>
                <w:t>"&gt;</w:t>
              </w:r>
            </w:ins>
          </w:p>
          <w:p w14:paraId="01A28D10" w14:textId="77777777" w:rsidR="00DF2838" w:rsidRPr="00DF2838" w:rsidRDefault="00DF2838" w:rsidP="00DF2838">
            <w:pPr>
              <w:suppressAutoHyphens/>
              <w:autoSpaceDE w:val="0"/>
              <w:autoSpaceDN w:val="0"/>
              <w:adjustRightInd w:val="0"/>
              <w:ind w:left="2840" w:hanging="2840"/>
              <w:jc w:val="left"/>
              <w:rPr>
                <w:ins w:id="3350" w:author="Tekijä"/>
                <w:rFonts w:ascii="Courier New" w:hAnsi="Courier New" w:cs="Courier New"/>
                <w:color w:val="0000FF"/>
                <w:sz w:val="18"/>
                <w:szCs w:val="18"/>
                <w:lang w:eastAsia="fi-FI"/>
              </w:rPr>
            </w:pPr>
            <w:ins w:id="3351" w:author="Tekijä">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code</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3.5</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codeSystem</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1.2.246.537.6.12.999.2003</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codeSystemName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KanTa-palvelut - Tekninen CDA R2 rakennekoodisto 2003</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displayName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Hampaan pinta</w:t>
              </w:r>
              <w:r w:rsidRPr="00DF2838">
                <w:rPr>
                  <w:rFonts w:ascii="Courier New" w:hAnsi="Courier New" w:cs="Courier New"/>
                  <w:color w:val="0000FF"/>
                  <w:sz w:val="18"/>
                  <w:szCs w:val="18"/>
                  <w:lang w:eastAsia="fi-FI"/>
                </w:rPr>
                <w:t>"/&gt;</w:t>
              </w:r>
            </w:ins>
          </w:p>
          <w:p w14:paraId="540A458D" w14:textId="77777777" w:rsidR="00DF2838" w:rsidRPr="00DF2838" w:rsidRDefault="00DF2838" w:rsidP="00DF2838">
            <w:pPr>
              <w:suppressAutoHyphens/>
              <w:autoSpaceDE w:val="0"/>
              <w:autoSpaceDN w:val="0"/>
              <w:adjustRightInd w:val="0"/>
              <w:jc w:val="left"/>
              <w:rPr>
                <w:ins w:id="3352" w:author="Tekijä"/>
                <w:rFonts w:ascii="Courier New" w:hAnsi="Courier New" w:cs="Courier New"/>
                <w:color w:val="0000FF"/>
                <w:sz w:val="18"/>
                <w:szCs w:val="18"/>
                <w:lang w:eastAsia="fi-FI"/>
              </w:rPr>
            </w:pPr>
            <w:ins w:id="3353" w:author="Tekijä">
              <w:r w:rsidRPr="0056620E">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474747"/>
                  <w:sz w:val="18"/>
                  <w:szCs w:val="18"/>
                  <w:lang w:eastAsia="fi-FI"/>
                </w:rPr>
                <w:t xml:space="preserve"> pinta </w:t>
              </w:r>
              <w:r w:rsidRPr="00DF2838">
                <w:rPr>
                  <w:rFonts w:ascii="Courier New" w:hAnsi="Courier New" w:cs="Courier New"/>
                  <w:color w:val="0000FF"/>
                  <w:sz w:val="18"/>
                  <w:szCs w:val="18"/>
                  <w:lang w:eastAsia="fi-FI"/>
                </w:rPr>
                <w:t>--&gt;</w:t>
              </w:r>
            </w:ins>
          </w:p>
          <w:p w14:paraId="291B088B" w14:textId="77777777" w:rsidR="00DF2838" w:rsidRPr="00DF2838" w:rsidRDefault="00DF2838" w:rsidP="00DF2838">
            <w:pPr>
              <w:suppressAutoHyphens/>
              <w:autoSpaceDE w:val="0"/>
              <w:autoSpaceDN w:val="0"/>
              <w:adjustRightInd w:val="0"/>
              <w:ind w:left="2556" w:hanging="2556"/>
              <w:jc w:val="left"/>
              <w:rPr>
                <w:ins w:id="3354" w:author="Tekijä"/>
                <w:rFonts w:ascii="Courier New" w:hAnsi="Courier New" w:cs="Courier New"/>
                <w:color w:val="0000FF"/>
                <w:sz w:val="18"/>
                <w:szCs w:val="18"/>
                <w:lang w:eastAsia="fi-FI"/>
              </w:rPr>
            </w:pPr>
            <w:ins w:id="3355" w:author="Tekijä">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value</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xsi:type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CV</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3</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codeSystem</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1.2.246.537.6.653.2010</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codeSystemName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STH - STH3 Hampaan pinnat</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displayName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3-pinta hampaan bukkaali- tai labiaalipinta</w:t>
              </w:r>
              <w:r w:rsidRPr="00DF2838">
                <w:rPr>
                  <w:rFonts w:ascii="Courier New" w:hAnsi="Courier New" w:cs="Courier New"/>
                  <w:color w:val="0000FF"/>
                  <w:sz w:val="18"/>
                  <w:szCs w:val="18"/>
                  <w:lang w:eastAsia="fi-FI"/>
                </w:rPr>
                <w:t>"/&gt;</w:t>
              </w:r>
            </w:ins>
          </w:p>
          <w:p w14:paraId="0D238508" w14:textId="77777777" w:rsidR="00DF2838" w:rsidRPr="00DF2838" w:rsidRDefault="00DF2838" w:rsidP="00DF2838">
            <w:pPr>
              <w:suppressAutoHyphens/>
              <w:autoSpaceDE w:val="0"/>
              <w:autoSpaceDN w:val="0"/>
              <w:adjustRightInd w:val="0"/>
              <w:jc w:val="left"/>
              <w:rPr>
                <w:ins w:id="3356" w:author="Tekijä"/>
                <w:rFonts w:ascii="Courier New" w:hAnsi="Courier New" w:cs="Courier New"/>
                <w:color w:val="0000FF"/>
                <w:sz w:val="18"/>
                <w:szCs w:val="18"/>
                <w:lang w:val="en-US" w:eastAsia="fi-FI"/>
              </w:rPr>
            </w:pPr>
            <w:ins w:id="3357" w:author="Tekijä">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entryRelationship</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typeCode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COMP</w:t>
              </w:r>
              <w:r w:rsidRPr="00DF2838">
                <w:rPr>
                  <w:rFonts w:ascii="Courier New" w:hAnsi="Courier New" w:cs="Courier New"/>
                  <w:color w:val="0000FF"/>
                  <w:sz w:val="18"/>
                  <w:szCs w:val="18"/>
                  <w:lang w:val="en-US" w:eastAsia="fi-FI"/>
                </w:rPr>
                <w:t>"&gt;</w:t>
              </w:r>
            </w:ins>
          </w:p>
          <w:p w14:paraId="26B330CA" w14:textId="77777777" w:rsidR="00DF2838" w:rsidRPr="00DF2838" w:rsidRDefault="00DF2838" w:rsidP="00DF2838">
            <w:pPr>
              <w:suppressAutoHyphens/>
              <w:autoSpaceDE w:val="0"/>
              <w:autoSpaceDN w:val="0"/>
              <w:adjustRightInd w:val="0"/>
              <w:jc w:val="left"/>
              <w:rPr>
                <w:ins w:id="3358" w:author="Tekijä"/>
                <w:rFonts w:ascii="Courier New" w:hAnsi="Courier New" w:cs="Courier New"/>
                <w:color w:val="0000FF"/>
                <w:sz w:val="18"/>
                <w:szCs w:val="18"/>
                <w:lang w:val="en-US" w:eastAsia="fi-FI"/>
              </w:rPr>
            </w:pPr>
            <w:ins w:id="3359" w:author="Tekijä">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474747"/>
                  <w:sz w:val="18"/>
                  <w:szCs w:val="18"/>
                  <w:lang w:val="en-US" w:eastAsia="fi-FI"/>
                </w:rPr>
                <w:t xml:space="preserve"> 17 Ienrajapinta </w:t>
              </w:r>
              <w:r w:rsidRPr="00DF2838">
                <w:rPr>
                  <w:rFonts w:ascii="Courier New" w:hAnsi="Courier New" w:cs="Courier New"/>
                  <w:color w:val="0000FF"/>
                  <w:sz w:val="18"/>
                  <w:szCs w:val="18"/>
                  <w:lang w:val="en-US" w:eastAsia="fi-FI"/>
                </w:rPr>
                <w:t>--&gt;</w:t>
              </w:r>
            </w:ins>
          </w:p>
          <w:p w14:paraId="436387A7" w14:textId="77777777" w:rsidR="00DF2838" w:rsidRPr="00DF2838" w:rsidRDefault="00DF2838" w:rsidP="00DF2838">
            <w:pPr>
              <w:suppressAutoHyphens/>
              <w:autoSpaceDE w:val="0"/>
              <w:autoSpaceDN w:val="0"/>
              <w:adjustRightInd w:val="0"/>
              <w:jc w:val="left"/>
              <w:rPr>
                <w:ins w:id="3360" w:author="Tekijä"/>
                <w:rFonts w:ascii="Courier New" w:hAnsi="Courier New" w:cs="Courier New"/>
                <w:color w:val="0000FF"/>
                <w:sz w:val="18"/>
                <w:szCs w:val="18"/>
                <w:lang w:val="en-US" w:eastAsia="fi-FI"/>
              </w:rPr>
            </w:pPr>
            <w:ins w:id="3361" w:author="Tekijä">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observation</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classCode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COND</w:t>
              </w:r>
              <w:r w:rsidRPr="00DF2838">
                <w:rPr>
                  <w:rFonts w:ascii="Courier New" w:hAnsi="Courier New" w:cs="Courier New"/>
                  <w:color w:val="0000FF"/>
                  <w:sz w:val="18"/>
                  <w:szCs w:val="18"/>
                  <w:lang w:val="en-US" w:eastAsia="fi-FI"/>
                </w:rPr>
                <w:t>"</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moodCode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EVN</w:t>
              </w:r>
              <w:r w:rsidRPr="00DF2838">
                <w:rPr>
                  <w:rFonts w:ascii="Courier New" w:hAnsi="Courier New" w:cs="Courier New"/>
                  <w:color w:val="0000FF"/>
                  <w:sz w:val="18"/>
                  <w:szCs w:val="18"/>
                  <w:lang w:val="en-US" w:eastAsia="fi-FI"/>
                </w:rPr>
                <w:t>"&gt;</w:t>
              </w:r>
            </w:ins>
          </w:p>
          <w:p w14:paraId="5C57FC70" w14:textId="77777777" w:rsidR="00DF2838" w:rsidRPr="00DF2838" w:rsidRDefault="00DF2838" w:rsidP="00DF2838">
            <w:pPr>
              <w:suppressAutoHyphens/>
              <w:autoSpaceDE w:val="0"/>
              <w:autoSpaceDN w:val="0"/>
              <w:adjustRightInd w:val="0"/>
              <w:ind w:left="3408" w:hanging="3408"/>
              <w:jc w:val="left"/>
              <w:rPr>
                <w:ins w:id="3362" w:author="Tekijä"/>
                <w:rFonts w:ascii="Courier New" w:hAnsi="Courier New" w:cs="Courier New"/>
                <w:color w:val="0000FF"/>
                <w:sz w:val="18"/>
                <w:szCs w:val="18"/>
                <w:lang w:val="en-US" w:eastAsia="fi-FI"/>
              </w:rPr>
            </w:pPr>
            <w:ins w:id="3363" w:author="Tekijä">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code</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3.6</w:t>
              </w:r>
              <w:r w:rsidRPr="00DF2838">
                <w:rPr>
                  <w:rFonts w:ascii="Courier New" w:hAnsi="Courier New" w:cs="Courier New"/>
                  <w:color w:val="0000FF"/>
                  <w:sz w:val="18"/>
                  <w:szCs w:val="18"/>
                  <w:lang w:val="en-US" w:eastAsia="fi-FI"/>
                </w:rPr>
                <w:t>"</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codeSystem</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1.2.246.537.6.12.999.2003</w:t>
              </w:r>
              <w:r w:rsidRPr="00DF2838">
                <w:rPr>
                  <w:rFonts w:ascii="Courier New" w:hAnsi="Courier New" w:cs="Courier New"/>
                  <w:color w:val="0000FF"/>
                  <w:sz w:val="18"/>
                  <w:szCs w:val="18"/>
                  <w:lang w:val="en-US" w:eastAsia="fi-FI"/>
                </w:rPr>
                <w:t>"</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codeSystemName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KanTa-palvelut - Tekninen CDA R2 rakennekoodisto 2003</w:t>
              </w:r>
              <w:r w:rsidRPr="00DF2838">
                <w:rPr>
                  <w:rFonts w:ascii="Courier New" w:hAnsi="Courier New" w:cs="Courier New"/>
                  <w:color w:val="0000FF"/>
                  <w:sz w:val="18"/>
                  <w:szCs w:val="18"/>
                  <w:lang w:val="en-US" w:eastAsia="fi-FI"/>
                </w:rPr>
                <w:t>"</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displayName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Ienrajapinta</w:t>
              </w:r>
              <w:r w:rsidRPr="00DF2838">
                <w:rPr>
                  <w:rFonts w:ascii="Courier New" w:hAnsi="Courier New" w:cs="Courier New"/>
                  <w:color w:val="0000FF"/>
                  <w:sz w:val="18"/>
                  <w:szCs w:val="18"/>
                  <w:lang w:val="en-US" w:eastAsia="fi-FI"/>
                </w:rPr>
                <w:t>"/&gt;</w:t>
              </w:r>
            </w:ins>
          </w:p>
          <w:p w14:paraId="367C4EAC" w14:textId="77777777" w:rsidR="00DF2838" w:rsidRPr="00DF2838" w:rsidRDefault="00DF2838" w:rsidP="00DF2838">
            <w:pPr>
              <w:suppressAutoHyphens/>
              <w:autoSpaceDE w:val="0"/>
              <w:autoSpaceDN w:val="0"/>
              <w:adjustRightInd w:val="0"/>
              <w:jc w:val="left"/>
              <w:rPr>
                <w:ins w:id="3364" w:author="Tekijä"/>
                <w:rFonts w:ascii="Courier New" w:hAnsi="Courier New" w:cs="Courier New"/>
                <w:color w:val="0000FF"/>
                <w:sz w:val="18"/>
                <w:szCs w:val="18"/>
                <w:lang w:val="en-US" w:eastAsia="fi-FI"/>
              </w:rPr>
            </w:pPr>
            <w:ins w:id="3365" w:author="Tekijä">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value</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xsi:type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BL</w:t>
              </w:r>
              <w:r w:rsidRPr="00DF2838">
                <w:rPr>
                  <w:rFonts w:ascii="Courier New" w:hAnsi="Courier New" w:cs="Courier New"/>
                  <w:color w:val="0000FF"/>
                  <w:sz w:val="18"/>
                  <w:szCs w:val="18"/>
                  <w:lang w:val="en-US" w:eastAsia="fi-FI"/>
                </w:rPr>
                <w:t>"</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value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true</w:t>
              </w:r>
              <w:r w:rsidRPr="00DF2838">
                <w:rPr>
                  <w:rFonts w:ascii="Courier New" w:hAnsi="Courier New" w:cs="Courier New"/>
                  <w:color w:val="0000FF"/>
                  <w:sz w:val="18"/>
                  <w:szCs w:val="18"/>
                  <w:lang w:val="en-US" w:eastAsia="fi-FI"/>
                </w:rPr>
                <w:t>"/&gt;</w:t>
              </w:r>
            </w:ins>
          </w:p>
          <w:p w14:paraId="59E2EB3C" w14:textId="77777777" w:rsidR="00DF2838" w:rsidRPr="00DF2838" w:rsidRDefault="00DF2838" w:rsidP="00DF2838">
            <w:pPr>
              <w:suppressAutoHyphens/>
              <w:autoSpaceDE w:val="0"/>
              <w:autoSpaceDN w:val="0"/>
              <w:adjustRightInd w:val="0"/>
              <w:jc w:val="left"/>
              <w:rPr>
                <w:ins w:id="3366" w:author="Tekijä"/>
                <w:rFonts w:ascii="Courier New" w:hAnsi="Courier New" w:cs="Courier New"/>
                <w:color w:val="0000FF"/>
                <w:sz w:val="18"/>
                <w:szCs w:val="18"/>
                <w:lang w:val="en-US" w:eastAsia="fi-FI"/>
              </w:rPr>
            </w:pPr>
            <w:ins w:id="3367" w:author="Tekijä">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observation</w:t>
              </w:r>
              <w:r w:rsidRPr="00DF2838">
                <w:rPr>
                  <w:rFonts w:ascii="Courier New" w:hAnsi="Courier New" w:cs="Courier New"/>
                  <w:color w:val="0000FF"/>
                  <w:sz w:val="18"/>
                  <w:szCs w:val="18"/>
                  <w:lang w:val="en-US" w:eastAsia="fi-FI"/>
                </w:rPr>
                <w:t>&gt;</w:t>
              </w:r>
            </w:ins>
          </w:p>
          <w:p w14:paraId="716732F6" w14:textId="77777777" w:rsidR="00DF2838" w:rsidRPr="00DF2838" w:rsidRDefault="00DF2838" w:rsidP="00DF2838">
            <w:pPr>
              <w:suppressAutoHyphens/>
              <w:autoSpaceDE w:val="0"/>
              <w:autoSpaceDN w:val="0"/>
              <w:adjustRightInd w:val="0"/>
              <w:jc w:val="left"/>
              <w:rPr>
                <w:ins w:id="3368" w:author="Tekijä"/>
                <w:rFonts w:ascii="Courier New" w:hAnsi="Courier New" w:cs="Courier New"/>
                <w:color w:val="0000FF"/>
                <w:sz w:val="18"/>
                <w:szCs w:val="18"/>
                <w:lang w:val="en-US" w:eastAsia="fi-FI"/>
              </w:rPr>
            </w:pPr>
            <w:ins w:id="3369" w:author="Tekijä">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entryRelationship</w:t>
              </w:r>
              <w:r w:rsidRPr="00DF2838">
                <w:rPr>
                  <w:rFonts w:ascii="Courier New" w:hAnsi="Courier New" w:cs="Courier New"/>
                  <w:color w:val="0000FF"/>
                  <w:sz w:val="18"/>
                  <w:szCs w:val="18"/>
                  <w:lang w:val="en-US" w:eastAsia="fi-FI"/>
                </w:rPr>
                <w:t>&gt;</w:t>
              </w:r>
            </w:ins>
          </w:p>
          <w:p w14:paraId="1F1B033A" w14:textId="77777777" w:rsidR="00DF2838" w:rsidRPr="00DF2838" w:rsidRDefault="00DF2838" w:rsidP="00DF2838">
            <w:pPr>
              <w:suppressAutoHyphens/>
              <w:autoSpaceDE w:val="0"/>
              <w:autoSpaceDN w:val="0"/>
              <w:adjustRightInd w:val="0"/>
              <w:jc w:val="left"/>
              <w:rPr>
                <w:ins w:id="3370" w:author="Tekijä"/>
                <w:rFonts w:ascii="Courier New" w:hAnsi="Courier New" w:cs="Courier New"/>
                <w:color w:val="0000FF"/>
                <w:sz w:val="18"/>
                <w:szCs w:val="18"/>
                <w:lang w:val="en-US" w:eastAsia="fi-FI"/>
              </w:rPr>
            </w:pPr>
            <w:ins w:id="3371" w:author="Tekijä">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observation</w:t>
              </w:r>
              <w:r w:rsidRPr="00DF2838">
                <w:rPr>
                  <w:rFonts w:ascii="Courier New" w:hAnsi="Courier New" w:cs="Courier New"/>
                  <w:color w:val="0000FF"/>
                  <w:sz w:val="18"/>
                  <w:szCs w:val="18"/>
                  <w:lang w:val="en-US" w:eastAsia="fi-FI"/>
                </w:rPr>
                <w:t>&gt;</w:t>
              </w:r>
            </w:ins>
          </w:p>
          <w:p w14:paraId="6A578549" w14:textId="77777777" w:rsidR="00DF2838" w:rsidRPr="00DF2838" w:rsidRDefault="00DF2838" w:rsidP="00DF2838">
            <w:pPr>
              <w:suppressAutoHyphens/>
              <w:autoSpaceDE w:val="0"/>
              <w:autoSpaceDN w:val="0"/>
              <w:adjustRightInd w:val="0"/>
              <w:jc w:val="left"/>
              <w:rPr>
                <w:ins w:id="3372" w:author="Tekijä"/>
                <w:rFonts w:ascii="Courier New" w:hAnsi="Courier New" w:cs="Courier New"/>
                <w:color w:val="0000FF"/>
                <w:sz w:val="18"/>
                <w:szCs w:val="18"/>
                <w:lang w:val="en-US" w:eastAsia="fi-FI"/>
              </w:rPr>
            </w:pPr>
            <w:ins w:id="3373" w:author="Tekijä">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entryRelationship</w:t>
              </w:r>
              <w:r w:rsidRPr="00DF2838">
                <w:rPr>
                  <w:rFonts w:ascii="Courier New" w:hAnsi="Courier New" w:cs="Courier New"/>
                  <w:color w:val="0000FF"/>
                  <w:sz w:val="18"/>
                  <w:szCs w:val="18"/>
                  <w:lang w:val="en-US" w:eastAsia="fi-FI"/>
                </w:rPr>
                <w:t>&gt;</w:t>
              </w:r>
            </w:ins>
          </w:p>
          <w:p w14:paraId="3AA12AB8" w14:textId="77777777" w:rsidR="00DF2838" w:rsidRPr="00DF2838" w:rsidRDefault="00DF2838" w:rsidP="00DF2838">
            <w:pPr>
              <w:suppressAutoHyphens/>
              <w:autoSpaceDE w:val="0"/>
              <w:autoSpaceDN w:val="0"/>
              <w:adjustRightInd w:val="0"/>
              <w:jc w:val="left"/>
              <w:rPr>
                <w:ins w:id="3374" w:author="Tekijä"/>
                <w:rFonts w:ascii="Courier New" w:hAnsi="Courier New" w:cs="Courier New"/>
                <w:color w:val="0000FF"/>
                <w:sz w:val="18"/>
                <w:szCs w:val="18"/>
                <w:lang w:val="en-US" w:eastAsia="fi-FI"/>
              </w:rPr>
            </w:pPr>
            <w:ins w:id="3375" w:author="Tekijä">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observation</w:t>
              </w:r>
              <w:r w:rsidRPr="00DF2838">
                <w:rPr>
                  <w:rFonts w:ascii="Courier New" w:hAnsi="Courier New" w:cs="Courier New"/>
                  <w:color w:val="0000FF"/>
                  <w:sz w:val="18"/>
                  <w:szCs w:val="18"/>
                  <w:lang w:val="en-US" w:eastAsia="fi-FI"/>
                </w:rPr>
                <w:t>&gt;</w:t>
              </w:r>
            </w:ins>
          </w:p>
          <w:p w14:paraId="53F0AF95" w14:textId="77777777" w:rsidR="00DF2838" w:rsidRPr="00DF2838" w:rsidRDefault="00DF2838" w:rsidP="00DF2838">
            <w:pPr>
              <w:suppressAutoHyphens/>
              <w:autoSpaceDE w:val="0"/>
              <w:autoSpaceDN w:val="0"/>
              <w:adjustRightInd w:val="0"/>
              <w:jc w:val="left"/>
              <w:rPr>
                <w:ins w:id="3376" w:author="Tekijä"/>
                <w:rFonts w:ascii="Courier New" w:hAnsi="Courier New" w:cs="Courier New"/>
                <w:color w:val="0000FF"/>
                <w:sz w:val="18"/>
                <w:szCs w:val="18"/>
                <w:lang w:val="en-US" w:eastAsia="fi-FI"/>
              </w:rPr>
            </w:pPr>
            <w:ins w:id="3377" w:author="Tekijä">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entryRelationship</w:t>
              </w:r>
              <w:r w:rsidRPr="00DF2838">
                <w:rPr>
                  <w:rFonts w:ascii="Courier New" w:hAnsi="Courier New" w:cs="Courier New"/>
                  <w:color w:val="0000FF"/>
                  <w:sz w:val="18"/>
                  <w:szCs w:val="18"/>
                  <w:lang w:val="en-US" w:eastAsia="fi-FI"/>
                </w:rPr>
                <w:t>&gt;</w:t>
              </w:r>
            </w:ins>
          </w:p>
          <w:p w14:paraId="538CBFB1" w14:textId="77777777" w:rsidR="00DF2838" w:rsidRPr="00DF2838" w:rsidRDefault="00DF2838" w:rsidP="00DF2838">
            <w:pPr>
              <w:suppressAutoHyphens/>
              <w:autoSpaceDE w:val="0"/>
              <w:autoSpaceDN w:val="0"/>
              <w:adjustRightInd w:val="0"/>
              <w:jc w:val="left"/>
              <w:rPr>
                <w:ins w:id="3378" w:author="Tekijä"/>
                <w:rFonts w:ascii="Courier New" w:hAnsi="Courier New" w:cs="Courier New"/>
                <w:color w:val="0000FF"/>
                <w:sz w:val="18"/>
                <w:szCs w:val="18"/>
                <w:lang w:val="en-US" w:eastAsia="fi-FI"/>
              </w:rPr>
            </w:pPr>
            <w:ins w:id="3379" w:author="Tekijä">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474747"/>
                  <w:sz w:val="18"/>
                  <w:szCs w:val="18"/>
                  <w:lang w:val="en-US" w:eastAsia="fi-FI"/>
                </w:rPr>
                <w:t xml:space="preserve"> Toimenpiteen tyyppi </w:t>
              </w:r>
              <w:r w:rsidRPr="00DF2838">
                <w:rPr>
                  <w:rFonts w:ascii="Courier New" w:hAnsi="Courier New" w:cs="Courier New"/>
                  <w:color w:val="0000FF"/>
                  <w:sz w:val="18"/>
                  <w:szCs w:val="18"/>
                  <w:lang w:val="en-US" w:eastAsia="fi-FI"/>
                </w:rPr>
                <w:t>--&gt;</w:t>
              </w:r>
            </w:ins>
          </w:p>
          <w:p w14:paraId="59A2DDF6" w14:textId="77777777" w:rsidR="00DF2838" w:rsidRPr="00DF2838" w:rsidRDefault="00DF2838" w:rsidP="00DF2838">
            <w:pPr>
              <w:suppressAutoHyphens/>
              <w:autoSpaceDE w:val="0"/>
              <w:autoSpaceDN w:val="0"/>
              <w:adjustRightInd w:val="0"/>
              <w:jc w:val="left"/>
              <w:rPr>
                <w:ins w:id="3380" w:author="Tekijä"/>
                <w:rFonts w:ascii="Courier New" w:hAnsi="Courier New" w:cs="Courier New"/>
                <w:color w:val="0000FF"/>
                <w:sz w:val="18"/>
                <w:szCs w:val="18"/>
                <w:lang w:val="en-US" w:eastAsia="fi-FI"/>
              </w:rPr>
            </w:pPr>
            <w:ins w:id="3381" w:author="Tekijä">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entryRelationship</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typeCode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COMP</w:t>
              </w:r>
              <w:r w:rsidRPr="00DF2838">
                <w:rPr>
                  <w:rFonts w:ascii="Courier New" w:hAnsi="Courier New" w:cs="Courier New"/>
                  <w:color w:val="0000FF"/>
                  <w:sz w:val="18"/>
                  <w:szCs w:val="18"/>
                  <w:lang w:val="en-US" w:eastAsia="fi-FI"/>
                </w:rPr>
                <w:t>"&gt;</w:t>
              </w:r>
            </w:ins>
          </w:p>
          <w:p w14:paraId="582A1F73" w14:textId="77777777" w:rsidR="00DF2838" w:rsidRPr="00DF2838" w:rsidRDefault="00DF2838" w:rsidP="00DF2838">
            <w:pPr>
              <w:suppressAutoHyphens/>
              <w:autoSpaceDE w:val="0"/>
              <w:autoSpaceDN w:val="0"/>
              <w:adjustRightInd w:val="0"/>
              <w:jc w:val="left"/>
              <w:rPr>
                <w:ins w:id="3382" w:author="Tekijä"/>
                <w:rFonts w:ascii="Courier New" w:hAnsi="Courier New" w:cs="Courier New"/>
                <w:color w:val="0000FF"/>
                <w:sz w:val="18"/>
                <w:szCs w:val="18"/>
                <w:lang w:val="en-US" w:eastAsia="fi-FI"/>
              </w:rPr>
            </w:pPr>
            <w:ins w:id="3383" w:author="Tekijä">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observation</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classCode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OBS</w:t>
              </w:r>
              <w:r w:rsidRPr="00DF2838">
                <w:rPr>
                  <w:rFonts w:ascii="Courier New" w:hAnsi="Courier New" w:cs="Courier New"/>
                  <w:color w:val="0000FF"/>
                  <w:sz w:val="18"/>
                  <w:szCs w:val="18"/>
                  <w:lang w:val="en-US" w:eastAsia="fi-FI"/>
                </w:rPr>
                <w:t>"</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moodCode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EVN</w:t>
              </w:r>
              <w:r w:rsidRPr="00DF2838">
                <w:rPr>
                  <w:rFonts w:ascii="Courier New" w:hAnsi="Courier New" w:cs="Courier New"/>
                  <w:color w:val="0000FF"/>
                  <w:sz w:val="18"/>
                  <w:szCs w:val="18"/>
                  <w:lang w:val="en-US" w:eastAsia="fi-FI"/>
                </w:rPr>
                <w:t>"&gt;</w:t>
              </w:r>
            </w:ins>
          </w:p>
          <w:p w14:paraId="63056CFF" w14:textId="77777777" w:rsidR="00DF2838" w:rsidRPr="00DF2838" w:rsidRDefault="00DF2838" w:rsidP="00DF2838">
            <w:pPr>
              <w:suppressAutoHyphens/>
              <w:autoSpaceDE w:val="0"/>
              <w:autoSpaceDN w:val="0"/>
              <w:adjustRightInd w:val="0"/>
              <w:ind w:left="1704" w:hanging="1704"/>
              <w:jc w:val="left"/>
              <w:rPr>
                <w:ins w:id="3384" w:author="Tekijä"/>
                <w:rFonts w:ascii="Courier New" w:hAnsi="Courier New" w:cs="Courier New"/>
                <w:color w:val="0000FF"/>
                <w:sz w:val="18"/>
                <w:szCs w:val="18"/>
                <w:lang w:eastAsia="fi-FI"/>
              </w:rPr>
            </w:pPr>
            <w:ins w:id="3385" w:author="Tekijä">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code</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3.9</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codeSystem</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1.2.246.537.6.12.999.2003</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codeSystemName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KanTa-palvelut - Tekninen CDA R2 rakennekoodisto 2003</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displayName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Toimenpiteen tyyppi</w:t>
              </w:r>
              <w:r w:rsidRPr="00DF2838">
                <w:rPr>
                  <w:rFonts w:ascii="Courier New" w:hAnsi="Courier New" w:cs="Courier New"/>
                  <w:color w:val="0000FF"/>
                  <w:sz w:val="18"/>
                  <w:szCs w:val="18"/>
                  <w:lang w:eastAsia="fi-FI"/>
                </w:rPr>
                <w:t>"/&gt;</w:t>
              </w:r>
            </w:ins>
          </w:p>
          <w:p w14:paraId="623353E4" w14:textId="77777777" w:rsidR="00DF2838" w:rsidRPr="00DF2838" w:rsidRDefault="00DF2838" w:rsidP="00DF2838">
            <w:pPr>
              <w:suppressAutoHyphens/>
              <w:autoSpaceDE w:val="0"/>
              <w:autoSpaceDN w:val="0"/>
              <w:adjustRightInd w:val="0"/>
              <w:ind w:left="1704" w:hanging="1704"/>
              <w:jc w:val="left"/>
              <w:rPr>
                <w:ins w:id="3386" w:author="Tekijä"/>
                <w:rFonts w:ascii="Courier New" w:hAnsi="Courier New" w:cs="Courier New"/>
                <w:color w:val="0000FF"/>
                <w:sz w:val="18"/>
                <w:szCs w:val="18"/>
                <w:lang w:eastAsia="fi-FI"/>
              </w:rPr>
            </w:pPr>
            <w:ins w:id="3387" w:author="Tekijä">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value</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xsi:type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CV</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SUU</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codeSystem</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1.2.246.537.6.601.2013</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codeSystemName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AR/YDIN - Toimenpiteen tyyppi</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displayName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Suun toimenpiteet</w:t>
              </w:r>
              <w:r w:rsidRPr="00DF2838">
                <w:rPr>
                  <w:rFonts w:ascii="Courier New" w:hAnsi="Courier New" w:cs="Courier New"/>
                  <w:color w:val="0000FF"/>
                  <w:sz w:val="18"/>
                  <w:szCs w:val="18"/>
                  <w:lang w:eastAsia="fi-FI"/>
                </w:rPr>
                <w:t>"/&gt;</w:t>
              </w:r>
            </w:ins>
          </w:p>
          <w:p w14:paraId="66264930" w14:textId="77777777" w:rsidR="00DF2838" w:rsidRPr="00DF2838" w:rsidRDefault="00DF2838" w:rsidP="00DF2838">
            <w:pPr>
              <w:suppressAutoHyphens/>
              <w:autoSpaceDE w:val="0"/>
              <w:autoSpaceDN w:val="0"/>
              <w:adjustRightInd w:val="0"/>
              <w:jc w:val="left"/>
              <w:rPr>
                <w:ins w:id="3388" w:author="Tekijä"/>
                <w:rFonts w:ascii="Courier New" w:hAnsi="Courier New" w:cs="Courier New"/>
                <w:color w:val="0000FF"/>
                <w:sz w:val="18"/>
                <w:szCs w:val="18"/>
                <w:lang w:eastAsia="fi-FI"/>
              </w:rPr>
            </w:pPr>
            <w:ins w:id="3389" w:author="Tekijä">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observation</w:t>
              </w:r>
              <w:r w:rsidRPr="00DF2838">
                <w:rPr>
                  <w:rFonts w:ascii="Courier New" w:hAnsi="Courier New" w:cs="Courier New"/>
                  <w:color w:val="0000FF"/>
                  <w:sz w:val="18"/>
                  <w:szCs w:val="18"/>
                  <w:lang w:eastAsia="fi-FI"/>
                </w:rPr>
                <w:t>&gt;</w:t>
              </w:r>
            </w:ins>
          </w:p>
          <w:p w14:paraId="65D29DD6" w14:textId="77777777" w:rsidR="00DF2838" w:rsidRPr="00DF2838" w:rsidRDefault="00DF2838" w:rsidP="00DF2838">
            <w:pPr>
              <w:suppressAutoHyphens/>
              <w:autoSpaceDE w:val="0"/>
              <w:autoSpaceDN w:val="0"/>
              <w:adjustRightInd w:val="0"/>
              <w:jc w:val="left"/>
              <w:rPr>
                <w:ins w:id="3390" w:author="Tekijä"/>
                <w:rFonts w:ascii="Courier New" w:hAnsi="Courier New" w:cs="Courier New"/>
                <w:color w:val="0000FF"/>
                <w:sz w:val="18"/>
                <w:szCs w:val="18"/>
                <w:lang w:eastAsia="fi-FI"/>
              </w:rPr>
            </w:pPr>
            <w:ins w:id="3391" w:author="Tekijä">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entryRelationship</w:t>
              </w:r>
              <w:r w:rsidRPr="00DF2838">
                <w:rPr>
                  <w:rFonts w:ascii="Courier New" w:hAnsi="Courier New" w:cs="Courier New"/>
                  <w:color w:val="0000FF"/>
                  <w:sz w:val="18"/>
                  <w:szCs w:val="18"/>
                  <w:lang w:eastAsia="fi-FI"/>
                </w:rPr>
                <w:t>&gt;</w:t>
              </w:r>
            </w:ins>
          </w:p>
          <w:p w14:paraId="5BFE0E0E" w14:textId="77777777" w:rsidR="00DF2838" w:rsidRPr="00DF2838" w:rsidRDefault="00DF2838" w:rsidP="00DF2838">
            <w:pPr>
              <w:suppressAutoHyphens/>
              <w:autoSpaceDE w:val="0"/>
              <w:autoSpaceDN w:val="0"/>
              <w:adjustRightInd w:val="0"/>
              <w:ind w:left="1136" w:hanging="1136"/>
              <w:jc w:val="left"/>
              <w:rPr>
                <w:ins w:id="3392" w:author="Tekijä"/>
                <w:rFonts w:ascii="Courier New" w:hAnsi="Courier New" w:cs="Courier New"/>
                <w:color w:val="0000FF"/>
                <w:sz w:val="18"/>
                <w:szCs w:val="18"/>
                <w:lang w:eastAsia="fi-FI"/>
              </w:rPr>
            </w:pPr>
            <w:ins w:id="3393" w:author="Tekijä">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474747"/>
                  <w:sz w:val="18"/>
                  <w:szCs w:val="18"/>
                  <w:lang w:eastAsia="fi-FI"/>
                </w:rPr>
                <w:t xml:space="preserve"> Toimenpiteen komplikaatio, diagnoosin nimi tai kuvaus toimenpiteen aiheuttamasta komplikaatiosta </w:t>
              </w:r>
              <w:r w:rsidRPr="00DF2838">
                <w:rPr>
                  <w:rFonts w:ascii="Courier New" w:hAnsi="Courier New" w:cs="Courier New"/>
                  <w:color w:val="0000FF"/>
                  <w:sz w:val="18"/>
                  <w:szCs w:val="18"/>
                  <w:lang w:eastAsia="fi-FI"/>
                </w:rPr>
                <w:t>--&gt;</w:t>
              </w:r>
            </w:ins>
          </w:p>
          <w:p w14:paraId="3C6E1DD5" w14:textId="77777777" w:rsidR="00DF2838" w:rsidRPr="00DF2838" w:rsidRDefault="00DF2838" w:rsidP="00DF2838">
            <w:pPr>
              <w:suppressAutoHyphens/>
              <w:autoSpaceDE w:val="0"/>
              <w:autoSpaceDN w:val="0"/>
              <w:adjustRightInd w:val="0"/>
              <w:jc w:val="left"/>
              <w:rPr>
                <w:ins w:id="3394" w:author="Tekijä"/>
                <w:rFonts w:ascii="Courier New" w:hAnsi="Courier New" w:cs="Courier New"/>
                <w:color w:val="0000FF"/>
                <w:sz w:val="18"/>
                <w:szCs w:val="18"/>
                <w:lang w:val="en-US" w:eastAsia="fi-FI"/>
              </w:rPr>
            </w:pPr>
            <w:ins w:id="3395" w:author="Tekijä">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entryRelationship</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typeCode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CAUS</w:t>
              </w:r>
              <w:r w:rsidRPr="00DF2838">
                <w:rPr>
                  <w:rFonts w:ascii="Courier New" w:hAnsi="Courier New" w:cs="Courier New"/>
                  <w:color w:val="0000FF"/>
                  <w:sz w:val="18"/>
                  <w:szCs w:val="18"/>
                  <w:lang w:val="en-US" w:eastAsia="fi-FI"/>
                </w:rPr>
                <w:t>"&gt;</w:t>
              </w:r>
            </w:ins>
          </w:p>
          <w:p w14:paraId="677B39AF" w14:textId="77777777" w:rsidR="00DF2838" w:rsidRPr="00DF2838" w:rsidRDefault="00DF2838" w:rsidP="00DF2838">
            <w:pPr>
              <w:suppressAutoHyphens/>
              <w:autoSpaceDE w:val="0"/>
              <w:autoSpaceDN w:val="0"/>
              <w:adjustRightInd w:val="0"/>
              <w:jc w:val="left"/>
              <w:rPr>
                <w:ins w:id="3396" w:author="Tekijä"/>
                <w:rFonts w:ascii="Courier New" w:hAnsi="Courier New" w:cs="Courier New"/>
                <w:color w:val="0000FF"/>
                <w:sz w:val="18"/>
                <w:szCs w:val="18"/>
                <w:lang w:val="en-US" w:eastAsia="fi-FI"/>
              </w:rPr>
            </w:pPr>
            <w:ins w:id="3397" w:author="Tekijä">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observation</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classCode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OBS</w:t>
              </w:r>
              <w:r w:rsidRPr="00DF2838">
                <w:rPr>
                  <w:rFonts w:ascii="Courier New" w:hAnsi="Courier New" w:cs="Courier New"/>
                  <w:color w:val="0000FF"/>
                  <w:sz w:val="18"/>
                  <w:szCs w:val="18"/>
                  <w:lang w:val="en-US" w:eastAsia="fi-FI"/>
                </w:rPr>
                <w:t>"</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moodCode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EVN</w:t>
              </w:r>
              <w:r w:rsidRPr="00DF2838">
                <w:rPr>
                  <w:rFonts w:ascii="Courier New" w:hAnsi="Courier New" w:cs="Courier New"/>
                  <w:color w:val="0000FF"/>
                  <w:sz w:val="18"/>
                  <w:szCs w:val="18"/>
                  <w:lang w:val="en-US" w:eastAsia="fi-FI"/>
                </w:rPr>
                <w:t>"&gt;</w:t>
              </w:r>
            </w:ins>
          </w:p>
          <w:p w14:paraId="7D60EF73" w14:textId="77777777" w:rsidR="00DF2838" w:rsidRPr="00DF2838" w:rsidRDefault="00DF2838" w:rsidP="00DF2838">
            <w:pPr>
              <w:suppressAutoHyphens/>
              <w:autoSpaceDE w:val="0"/>
              <w:autoSpaceDN w:val="0"/>
              <w:adjustRightInd w:val="0"/>
              <w:ind w:left="1704" w:hanging="1704"/>
              <w:jc w:val="left"/>
              <w:rPr>
                <w:ins w:id="3398" w:author="Tekijä"/>
                <w:rFonts w:ascii="Courier New" w:hAnsi="Courier New" w:cs="Courier New"/>
                <w:color w:val="0000FF"/>
                <w:sz w:val="18"/>
                <w:szCs w:val="18"/>
                <w:lang w:eastAsia="fi-FI"/>
              </w:rPr>
            </w:pPr>
            <w:ins w:id="3399" w:author="Tekijä">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code</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3.2</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codeSystem</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1.2.246.537.6.12.999.2003</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codeSystemName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KanTa-palvelut - Tekninen CDA R2 rakennekoodisto 2003</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displayName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Toimenpiteen komplikaation kuvaus tai diagnoosi</w:t>
              </w:r>
              <w:r w:rsidRPr="00DF2838">
                <w:rPr>
                  <w:rFonts w:ascii="Courier New" w:hAnsi="Courier New" w:cs="Courier New"/>
                  <w:color w:val="0000FF"/>
                  <w:sz w:val="18"/>
                  <w:szCs w:val="18"/>
                  <w:lang w:eastAsia="fi-FI"/>
                </w:rPr>
                <w:t>"/&gt;</w:t>
              </w:r>
            </w:ins>
          </w:p>
          <w:p w14:paraId="0ACEF8CE" w14:textId="77777777" w:rsidR="00DF2838" w:rsidRPr="0056620E" w:rsidRDefault="00DF2838" w:rsidP="00DF2838">
            <w:pPr>
              <w:suppressAutoHyphens/>
              <w:autoSpaceDE w:val="0"/>
              <w:autoSpaceDN w:val="0"/>
              <w:adjustRightInd w:val="0"/>
              <w:jc w:val="left"/>
              <w:rPr>
                <w:ins w:id="3400" w:author="Tekijä"/>
                <w:rFonts w:ascii="Courier New" w:hAnsi="Courier New" w:cs="Courier New"/>
                <w:color w:val="0000FF"/>
                <w:sz w:val="18"/>
                <w:szCs w:val="18"/>
                <w:lang w:eastAsia="fi-FI"/>
              </w:rPr>
            </w:pPr>
            <w:ins w:id="3401" w:author="Tekijä">
              <w:r w:rsidRPr="0056620E">
                <w:rPr>
                  <w:rFonts w:ascii="Courier New" w:hAnsi="Courier New" w:cs="Courier New"/>
                  <w:color w:val="000000"/>
                  <w:sz w:val="18"/>
                  <w:szCs w:val="18"/>
                  <w:lang w:eastAsia="fi-FI"/>
                </w:rPr>
                <w:t xml:space="preserve">                </w:t>
              </w:r>
              <w:r w:rsidRPr="0056620E">
                <w:rPr>
                  <w:rFonts w:ascii="Courier New" w:hAnsi="Courier New" w:cs="Courier New"/>
                  <w:color w:val="0000FF"/>
                  <w:sz w:val="18"/>
                  <w:szCs w:val="18"/>
                  <w:lang w:eastAsia="fi-FI"/>
                </w:rPr>
                <w:t>&lt;!--</w:t>
              </w:r>
              <w:r w:rsidRPr="0056620E">
                <w:rPr>
                  <w:rFonts w:ascii="Courier New" w:hAnsi="Courier New" w:cs="Courier New"/>
                  <w:color w:val="474747"/>
                  <w:sz w:val="18"/>
                  <w:szCs w:val="18"/>
                  <w:lang w:eastAsia="fi-FI"/>
                </w:rPr>
                <w:t xml:space="preserve">12 Toimenpiteen komplikaation koodi </w:t>
              </w:r>
              <w:r w:rsidRPr="0056620E">
                <w:rPr>
                  <w:rFonts w:ascii="Courier New" w:hAnsi="Courier New" w:cs="Courier New"/>
                  <w:color w:val="0000FF"/>
                  <w:sz w:val="18"/>
                  <w:szCs w:val="18"/>
                  <w:lang w:eastAsia="fi-FI"/>
                </w:rPr>
                <w:t>--&gt;</w:t>
              </w:r>
            </w:ins>
          </w:p>
          <w:p w14:paraId="412BAB36" w14:textId="77777777" w:rsidR="00DF2838" w:rsidRPr="0056620E" w:rsidRDefault="00DF2838" w:rsidP="00DF2838">
            <w:pPr>
              <w:suppressAutoHyphens/>
              <w:autoSpaceDE w:val="0"/>
              <w:autoSpaceDN w:val="0"/>
              <w:adjustRightInd w:val="0"/>
              <w:ind w:left="1704" w:hanging="1704"/>
              <w:jc w:val="left"/>
              <w:rPr>
                <w:ins w:id="3402" w:author="Tekijä"/>
                <w:rFonts w:ascii="Courier New" w:hAnsi="Courier New" w:cs="Courier New"/>
                <w:color w:val="0000FF"/>
                <w:sz w:val="18"/>
                <w:szCs w:val="18"/>
                <w:lang w:eastAsia="fi-FI"/>
              </w:rPr>
            </w:pPr>
            <w:ins w:id="3403" w:author="Tekijä">
              <w:r w:rsidRPr="0056620E">
                <w:rPr>
                  <w:rFonts w:ascii="Courier New" w:hAnsi="Courier New" w:cs="Courier New"/>
                  <w:color w:val="000000"/>
                  <w:sz w:val="18"/>
                  <w:szCs w:val="18"/>
                  <w:lang w:eastAsia="fi-FI"/>
                </w:rPr>
                <w:t xml:space="preserve">                </w:t>
              </w:r>
              <w:r w:rsidRPr="0056620E">
                <w:rPr>
                  <w:rFonts w:ascii="Courier New" w:hAnsi="Courier New" w:cs="Courier New"/>
                  <w:color w:val="0000FF"/>
                  <w:sz w:val="18"/>
                  <w:szCs w:val="18"/>
                  <w:lang w:eastAsia="fi-FI"/>
                </w:rPr>
                <w:t>&lt;</w:t>
              </w:r>
              <w:r w:rsidRPr="0056620E">
                <w:rPr>
                  <w:rFonts w:ascii="Courier New" w:hAnsi="Courier New" w:cs="Courier New"/>
                  <w:color w:val="800000"/>
                  <w:sz w:val="18"/>
                  <w:szCs w:val="18"/>
                  <w:lang w:eastAsia="fi-FI"/>
                </w:rPr>
                <w:t>value</w:t>
              </w:r>
              <w:r w:rsidRPr="0056620E">
                <w:rPr>
                  <w:rFonts w:ascii="Courier New" w:hAnsi="Courier New" w:cs="Courier New"/>
                  <w:i/>
                  <w:iCs/>
                  <w:color w:val="008080"/>
                  <w:sz w:val="18"/>
                  <w:szCs w:val="18"/>
                  <w:lang w:eastAsia="fi-FI"/>
                </w:rPr>
                <w:t xml:space="preserve"> </w:t>
              </w:r>
              <w:r w:rsidRPr="0056620E">
                <w:rPr>
                  <w:rFonts w:ascii="Courier New" w:hAnsi="Courier New" w:cs="Courier New"/>
                  <w:color w:val="FF0000"/>
                  <w:sz w:val="18"/>
                  <w:szCs w:val="18"/>
                  <w:lang w:eastAsia="fi-FI"/>
                </w:rPr>
                <w:t>xsi:type</w:t>
              </w:r>
              <w:r w:rsidRPr="0056620E">
                <w:rPr>
                  <w:rFonts w:ascii="Courier New" w:hAnsi="Courier New" w:cs="Courier New"/>
                  <w:color w:val="0000FF"/>
                  <w:sz w:val="18"/>
                  <w:szCs w:val="18"/>
                  <w:lang w:eastAsia="fi-FI"/>
                </w:rPr>
                <w:t>="</w:t>
              </w:r>
              <w:r w:rsidRPr="0056620E">
                <w:rPr>
                  <w:rFonts w:ascii="Courier New" w:hAnsi="Courier New" w:cs="Courier New"/>
                  <w:color w:val="000000"/>
                  <w:sz w:val="18"/>
                  <w:szCs w:val="18"/>
                  <w:lang w:eastAsia="fi-FI"/>
                </w:rPr>
                <w:t>CV</w:t>
              </w:r>
              <w:r w:rsidRPr="0056620E">
                <w:rPr>
                  <w:rFonts w:ascii="Courier New" w:hAnsi="Courier New" w:cs="Courier New"/>
                  <w:color w:val="0000FF"/>
                  <w:sz w:val="18"/>
                  <w:szCs w:val="18"/>
                  <w:lang w:eastAsia="fi-FI"/>
                </w:rPr>
                <w:t>"</w:t>
              </w:r>
              <w:r w:rsidRPr="0056620E">
                <w:rPr>
                  <w:rFonts w:ascii="Courier New" w:hAnsi="Courier New" w:cs="Courier New"/>
                  <w:i/>
                  <w:iCs/>
                  <w:color w:val="008080"/>
                  <w:sz w:val="18"/>
                  <w:szCs w:val="18"/>
                  <w:lang w:eastAsia="fi-FI"/>
                </w:rPr>
                <w:t xml:space="preserve"> </w:t>
              </w:r>
              <w:r w:rsidRPr="0056620E">
                <w:rPr>
                  <w:rFonts w:ascii="Courier New" w:hAnsi="Courier New" w:cs="Courier New"/>
                  <w:color w:val="FF0000"/>
                  <w:sz w:val="18"/>
                  <w:szCs w:val="18"/>
                  <w:lang w:eastAsia="fi-FI"/>
                </w:rPr>
                <w:t>code</w:t>
              </w:r>
              <w:r w:rsidRPr="0056620E">
                <w:rPr>
                  <w:rFonts w:ascii="Courier New" w:hAnsi="Courier New" w:cs="Courier New"/>
                  <w:color w:val="0000FF"/>
                  <w:sz w:val="18"/>
                  <w:szCs w:val="18"/>
                  <w:lang w:eastAsia="fi-FI"/>
                </w:rPr>
                <w:t>="</w:t>
              </w:r>
              <w:r w:rsidRPr="0056620E">
                <w:rPr>
                  <w:rFonts w:ascii="Courier New" w:hAnsi="Courier New" w:cs="Courier New"/>
                  <w:color w:val="000000"/>
                  <w:sz w:val="18"/>
                  <w:szCs w:val="18"/>
                  <w:lang w:eastAsia="fi-FI"/>
                </w:rPr>
                <w:t>T81.8</w:t>
              </w:r>
              <w:r w:rsidRPr="0056620E">
                <w:rPr>
                  <w:rFonts w:ascii="Courier New" w:hAnsi="Courier New" w:cs="Courier New"/>
                  <w:color w:val="0000FF"/>
                  <w:sz w:val="18"/>
                  <w:szCs w:val="18"/>
                  <w:lang w:eastAsia="fi-FI"/>
                </w:rPr>
                <w:t>"</w:t>
              </w:r>
              <w:r w:rsidRPr="0056620E">
                <w:rPr>
                  <w:rFonts w:ascii="Courier New" w:hAnsi="Courier New" w:cs="Courier New"/>
                  <w:i/>
                  <w:iCs/>
                  <w:color w:val="008080"/>
                  <w:sz w:val="18"/>
                  <w:szCs w:val="18"/>
                  <w:lang w:eastAsia="fi-FI"/>
                </w:rPr>
                <w:t xml:space="preserve"> </w:t>
              </w:r>
              <w:r w:rsidRPr="0056620E">
                <w:rPr>
                  <w:rFonts w:ascii="Courier New" w:hAnsi="Courier New" w:cs="Courier New"/>
                  <w:color w:val="FF0000"/>
                  <w:sz w:val="18"/>
                  <w:szCs w:val="18"/>
                  <w:lang w:eastAsia="fi-FI"/>
                </w:rPr>
                <w:t>codeSystem</w:t>
              </w:r>
              <w:r w:rsidRPr="0056620E">
                <w:rPr>
                  <w:rFonts w:ascii="Courier New" w:hAnsi="Courier New" w:cs="Courier New"/>
                  <w:color w:val="0000FF"/>
                  <w:sz w:val="18"/>
                  <w:szCs w:val="18"/>
                  <w:lang w:eastAsia="fi-FI"/>
                </w:rPr>
                <w:t>="</w:t>
              </w:r>
              <w:r w:rsidRPr="0056620E">
                <w:rPr>
                  <w:rFonts w:ascii="Courier New" w:hAnsi="Courier New" w:cs="Courier New"/>
                  <w:color w:val="000000"/>
                  <w:sz w:val="18"/>
                  <w:szCs w:val="18"/>
                  <w:lang w:eastAsia="fi-FI"/>
                </w:rPr>
                <w:t>1.2.246.537.6.1.1999</w:t>
              </w:r>
              <w:r w:rsidRPr="0056620E">
                <w:rPr>
                  <w:rFonts w:ascii="Courier New" w:hAnsi="Courier New" w:cs="Courier New"/>
                  <w:color w:val="0000FF"/>
                  <w:sz w:val="18"/>
                  <w:szCs w:val="18"/>
                  <w:lang w:eastAsia="fi-FI"/>
                </w:rPr>
                <w:t>"</w:t>
              </w:r>
              <w:r w:rsidRPr="0056620E">
                <w:rPr>
                  <w:rFonts w:ascii="Courier New" w:hAnsi="Courier New" w:cs="Courier New"/>
                  <w:i/>
                  <w:iCs/>
                  <w:color w:val="008080"/>
                  <w:sz w:val="18"/>
                  <w:szCs w:val="18"/>
                  <w:lang w:eastAsia="fi-FI"/>
                </w:rPr>
                <w:t xml:space="preserve"> </w:t>
              </w:r>
              <w:r w:rsidRPr="0056620E">
                <w:rPr>
                  <w:rFonts w:ascii="Courier New" w:hAnsi="Courier New" w:cs="Courier New"/>
                  <w:color w:val="FF0000"/>
                  <w:sz w:val="18"/>
                  <w:szCs w:val="18"/>
                  <w:lang w:eastAsia="fi-FI"/>
                </w:rPr>
                <w:t>codeSystemName</w:t>
              </w:r>
              <w:r w:rsidRPr="0056620E">
                <w:rPr>
                  <w:rFonts w:ascii="Courier New" w:hAnsi="Courier New" w:cs="Courier New"/>
                  <w:color w:val="0000FF"/>
                  <w:sz w:val="18"/>
                  <w:szCs w:val="18"/>
                  <w:lang w:eastAsia="fi-FI"/>
                </w:rPr>
                <w:t>="</w:t>
              </w:r>
              <w:r w:rsidRPr="0056620E">
                <w:rPr>
                  <w:rFonts w:ascii="Courier New" w:hAnsi="Courier New" w:cs="Courier New"/>
                  <w:color w:val="000000"/>
                  <w:sz w:val="18"/>
                  <w:szCs w:val="18"/>
                  <w:lang w:eastAsia="fi-FI"/>
                </w:rPr>
                <w:t>THL - Tautiluokitus ICD-10</w:t>
              </w:r>
              <w:r w:rsidRPr="0056620E">
                <w:rPr>
                  <w:rFonts w:ascii="Courier New" w:hAnsi="Courier New" w:cs="Courier New"/>
                  <w:color w:val="0000FF"/>
                  <w:sz w:val="18"/>
                  <w:szCs w:val="18"/>
                  <w:lang w:eastAsia="fi-FI"/>
                </w:rPr>
                <w:t>"</w:t>
              </w:r>
              <w:r w:rsidRPr="0056620E">
                <w:rPr>
                  <w:rFonts w:ascii="Courier New" w:hAnsi="Courier New" w:cs="Courier New"/>
                  <w:i/>
                  <w:iCs/>
                  <w:color w:val="008080"/>
                  <w:sz w:val="18"/>
                  <w:szCs w:val="18"/>
                  <w:lang w:eastAsia="fi-FI"/>
                </w:rPr>
                <w:t xml:space="preserve"> </w:t>
              </w:r>
              <w:r w:rsidRPr="0056620E">
                <w:rPr>
                  <w:rFonts w:ascii="Courier New" w:hAnsi="Courier New" w:cs="Courier New"/>
                  <w:color w:val="FF0000"/>
                  <w:sz w:val="18"/>
                  <w:szCs w:val="18"/>
                  <w:lang w:eastAsia="fi-FI"/>
                </w:rPr>
                <w:t>displayName</w:t>
              </w:r>
              <w:r w:rsidRPr="0056620E">
                <w:rPr>
                  <w:rFonts w:ascii="Courier New" w:hAnsi="Courier New" w:cs="Courier New"/>
                  <w:color w:val="0000FF"/>
                  <w:sz w:val="18"/>
                  <w:szCs w:val="18"/>
                  <w:lang w:eastAsia="fi-FI"/>
                </w:rPr>
                <w:t>="</w:t>
              </w:r>
              <w:r w:rsidRPr="0056620E">
                <w:rPr>
                  <w:rFonts w:ascii="Courier New" w:hAnsi="Courier New" w:cs="Courier New"/>
                  <w:color w:val="000000"/>
                  <w:sz w:val="18"/>
                  <w:szCs w:val="18"/>
                  <w:lang w:eastAsia="fi-FI"/>
                </w:rPr>
                <w:t>Toimenpiteen muu komplikaatio</w:t>
              </w:r>
              <w:r w:rsidRPr="0056620E">
                <w:rPr>
                  <w:rFonts w:ascii="Courier New" w:hAnsi="Courier New" w:cs="Courier New"/>
                  <w:color w:val="0000FF"/>
                  <w:sz w:val="18"/>
                  <w:szCs w:val="18"/>
                  <w:lang w:eastAsia="fi-FI"/>
                </w:rPr>
                <w:t>"&gt;</w:t>
              </w:r>
            </w:ins>
          </w:p>
          <w:p w14:paraId="43540F2F" w14:textId="77777777" w:rsidR="00DF2838" w:rsidRPr="00DF2838" w:rsidRDefault="00DF2838" w:rsidP="00DF2838">
            <w:pPr>
              <w:suppressAutoHyphens/>
              <w:autoSpaceDE w:val="0"/>
              <w:autoSpaceDN w:val="0"/>
              <w:adjustRightInd w:val="0"/>
              <w:jc w:val="left"/>
              <w:rPr>
                <w:ins w:id="3404" w:author="Tekijä"/>
                <w:rFonts w:ascii="Courier New" w:hAnsi="Courier New" w:cs="Courier New"/>
                <w:color w:val="0000FF"/>
                <w:sz w:val="18"/>
                <w:szCs w:val="18"/>
                <w:lang w:eastAsia="fi-FI"/>
              </w:rPr>
            </w:pPr>
            <w:ins w:id="3405" w:author="Tekijä">
              <w:r w:rsidRPr="0056620E">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474747"/>
                  <w:sz w:val="18"/>
                  <w:szCs w:val="18"/>
                  <w:lang w:eastAsia="fi-FI"/>
                </w:rPr>
                <w:t xml:space="preserve"> Kuvaus toimenpiteen aiheuttamasta komplikaatiosta </w:t>
              </w:r>
              <w:r w:rsidRPr="00DF2838">
                <w:rPr>
                  <w:rFonts w:ascii="Courier New" w:hAnsi="Courier New" w:cs="Courier New"/>
                  <w:color w:val="0000FF"/>
                  <w:sz w:val="18"/>
                  <w:szCs w:val="18"/>
                  <w:lang w:eastAsia="fi-FI"/>
                </w:rPr>
                <w:t>--&gt;</w:t>
              </w:r>
            </w:ins>
          </w:p>
          <w:p w14:paraId="0AD74C61" w14:textId="77777777" w:rsidR="00DF2838" w:rsidRPr="00302119" w:rsidRDefault="00DF2838" w:rsidP="00DF2838">
            <w:pPr>
              <w:suppressAutoHyphens/>
              <w:autoSpaceDE w:val="0"/>
              <w:autoSpaceDN w:val="0"/>
              <w:adjustRightInd w:val="0"/>
              <w:jc w:val="left"/>
              <w:rPr>
                <w:ins w:id="3406" w:author="Tekijä"/>
                <w:rFonts w:ascii="Courier New" w:hAnsi="Courier New" w:cs="Courier New"/>
                <w:color w:val="0000FF"/>
                <w:sz w:val="18"/>
                <w:szCs w:val="18"/>
                <w:lang w:eastAsia="fi-FI"/>
              </w:rPr>
            </w:pPr>
            <w:ins w:id="3407" w:author="Tekijä">
              <w:r w:rsidRPr="00DF2838">
                <w:rPr>
                  <w:rFonts w:ascii="Courier New" w:hAnsi="Courier New" w:cs="Courier New"/>
                  <w:color w:val="000000"/>
                  <w:sz w:val="18"/>
                  <w:szCs w:val="18"/>
                  <w:lang w:eastAsia="fi-FI"/>
                </w:rPr>
                <w:t xml:space="preserve">                    </w:t>
              </w:r>
              <w:r w:rsidRPr="00302119">
                <w:rPr>
                  <w:rFonts w:ascii="Courier New" w:hAnsi="Courier New" w:cs="Courier New"/>
                  <w:color w:val="0000FF"/>
                  <w:sz w:val="18"/>
                  <w:szCs w:val="18"/>
                  <w:lang w:eastAsia="fi-FI"/>
                </w:rPr>
                <w:t>&lt;</w:t>
              </w:r>
              <w:r w:rsidRPr="00302119">
                <w:rPr>
                  <w:rFonts w:ascii="Courier New" w:hAnsi="Courier New" w:cs="Courier New"/>
                  <w:color w:val="800000"/>
                  <w:sz w:val="18"/>
                  <w:szCs w:val="18"/>
                  <w:lang w:eastAsia="fi-FI"/>
                </w:rPr>
                <w:t>originalText</w:t>
              </w:r>
              <w:r w:rsidRPr="00302119">
                <w:rPr>
                  <w:rFonts w:ascii="Courier New" w:hAnsi="Courier New" w:cs="Courier New"/>
                  <w:color w:val="0000FF"/>
                  <w:sz w:val="18"/>
                  <w:szCs w:val="18"/>
                  <w:lang w:eastAsia="fi-FI"/>
                </w:rPr>
                <w:t>&gt;</w:t>
              </w:r>
              <w:r w:rsidRPr="00302119">
                <w:rPr>
                  <w:rFonts w:ascii="Courier New" w:hAnsi="Courier New" w:cs="Courier New"/>
                  <w:color w:val="000000"/>
                  <w:sz w:val="18"/>
                  <w:szCs w:val="18"/>
                  <w:lang w:eastAsia="fi-FI"/>
                </w:rPr>
                <w:t>Kuvaus tähän</w:t>
              </w:r>
              <w:r w:rsidRPr="00302119">
                <w:rPr>
                  <w:rFonts w:ascii="Courier New" w:hAnsi="Courier New" w:cs="Courier New"/>
                  <w:color w:val="0000FF"/>
                  <w:sz w:val="18"/>
                  <w:szCs w:val="18"/>
                  <w:lang w:eastAsia="fi-FI"/>
                </w:rPr>
                <w:t>&lt;/</w:t>
              </w:r>
              <w:r w:rsidRPr="00302119">
                <w:rPr>
                  <w:rFonts w:ascii="Courier New" w:hAnsi="Courier New" w:cs="Courier New"/>
                  <w:color w:val="800000"/>
                  <w:sz w:val="18"/>
                  <w:szCs w:val="18"/>
                  <w:lang w:eastAsia="fi-FI"/>
                </w:rPr>
                <w:t>originalText</w:t>
              </w:r>
              <w:r w:rsidRPr="00302119">
                <w:rPr>
                  <w:rFonts w:ascii="Courier New" w:hAnsi="Courier New" w:cs="Courier New"/>
                  <w:color w:val="0000FF"/>
                  <w:sz w:val="18"/>
                  <w:szCs w:val="18"/>
                  <w:lang w:eastAsia="fi-FI"/>
                </w:rPr>
                <w:t>&gt;</w:t>
              </w:r>
            </w:ins>
          </w:p>
          <w:p w14:paraId="0099D19A" w14:textId="77777777" w:rsidR="00DF2838" w:rsidRPr="00DF2838" w:rsidRDefault="00DF2838" w:rsidP="00DF2838">
            <w:pPr>
              <w:suppressAutoHyphens/>
              <w:autoSpaceDE w:val="0"/>
              <w:autoSpaceDN w:val="0"/>
              <w:adjustRightInd w:val="0"/>
              <w:jc w:val="left"/>
              <w:rPr>
                <w:ins w:id="3408" w:author="Tekijä"/>
                <w:rFonts w:ascii="Courier New" w:hAnsi="Courier New" w:cs="Courier New"/>
                <w:color w:val="0000FF"/>
                <w:sz w:val="18"/>
                <w:szCs w:val="18"/>
                <w:lang w:val="en-US" w:eastAsia="fi-FI"/>
              </w:rPr>
            </w:pPr>
            <w:ins w:id="3409" w:author="Tekijä">
              <w:r w:rsidRPr="00302119">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value</w:t>
              </w:r>
              <w:r w:rsidRPr="00DF2838">
                <w:rPr>
                  <w:rFonts w:ascii="Courier New" w:hAnsi="Courier New" w:cs="Courier New"/>
                  <w:color w:val="0000FF"/>
                  <w:sz w:val="18"/>
                  <w:szCs w:val="18"/>
                  <w:lang w:val="en-US" w:eastAsia="fi-FI"/>
                </w:rPr>
                <w:t>&gt;</w:t>
              </w:r>
            </w:ins>
          </w:p>
          <w:p w14:paraId="280AA271" w14:textId="77777777" w:rsidR="00DF2838" w:rsidRPr="00302119" w:rsidRDefault="00DF2838" w:rsidP="00DF2838">
            <w:pPr>
              <w:suppressAutoHyphens/>
              <w:autoSpaceDE w:val="0"/>
              <w:autoSpaceDN w:val="0"/>
              <w:adjustRightInd w:val="0"/>
              <w:jc w:val="left"/>
              <w:rPr>
                <w:ins w:id="3410" w:author="Tekijä"/>
                <w:rFonts w:ascii="Courier New" w:hAnsi="Courier New" w:cs="Courier New"/>
                <w:color w:val="0000FF"/>
                <w:sz w:val="18"/>
                <w:szCs w:val="18"/>
                <w:lang w:val="en-US" w:eastAsia="fi-FI"/>
              </w:rPr>
            </w:pPr>
            <w:ins w:id="3411" w:author="Tekijä">
              <w:r w:rsidRPr="00DF2838">
                <w:rPr>
                  <w:rFonts w:ascii="Courier New" w:hAnsi="Courier New" w:cs="Courier New"/>
                  <w:color w:val="000000"/>
                  <w:sz w:val="18"/>
                  <w:szCs w:val="18"/>
                  <w:lang w:val="en-US" w:eastAsia="fi-FI"/>
                </w:rPr>
                <w:t xml:space="preserve">            </w:t>
              </w:r>
              <w:r w:rsidRPr="00302119">
                <w:rPr>
                  <w:rFonts w:ascii="Courier New" w:hAnsi="Courier New" w:cs="Courier New"/>
                  <w:color w:val="0000FF"/>
                  <w:sz w:val="18"/>
                  <w:szCs w:val="18"/>
                  <w:lang w:val="en-US" w:eastAsia="fi-FI"/>
                </w:rPr>
                <w:t>&lt;/</w:t>
              </w:r>
              <w:r w:rsidRPr="00302119">
                <w:rPr>
                  <w:rFonts w:ascii="Courier New" w:hAnsi="Courier New" w:cs="Courier New"/>
                  <w:color w:val="800000"/>
                  <w:sz w:val="18"/>
                  <w:szCs w:val="18"/>
                  <w:lang w:val="en-US" w:eastAsia="fi-FI"/>
                </w:rPr>
                <w:t>observation</w:t>
              </w:r>
              <w:r w:rsidRPr="00302119">
                <w:rPr>
                  <w:rFonts w:ascii="Courier New" w:hAnsi="Courier New" w:cs="Courier New"/>
                  <w:color w:val="0000FF"/>
                  <w:sz w:val="18"/>
                  <w:szCs w:val="18"/>
                  <w:lang w:val="en-US" w:eastAsia="fi-FI"/>
                </w:rPr>
                <w:t>&gt;</w:t>
              </w:r>
            </w:ins>
          </w:p>
          <w:p w14:paraId="3B0683F2" w14:textId="77777777" w:rsidR="00DF2838" w:rsidRPr="00302119" w:rsidRDefault="00DF2838" w:rsidP="00DF2838">
            <w:pPr>
              <w:suppressAutoHyphens/>
              <w:autoSpaceDE w:val="0"/>
              <w:autoSpaceDN w:val="0"/>
              <w:adjustRightInd w:val="0"/>
              <w:jc w:val="left"/>
              <w:rPr>
                <w:ins w:id="3412" w:author="Tekijä"/>
                <w:rFonts w:ascii="Courier New" w:hAnsi="Courier New" w:cs="Courier New"/>
                <w:color w:val="0000FF"/>
                <w:sz w:val="18"/>
                <w:szCs w:val="18"/>
                <w:lang w:val="en-US" w:eastAsia="fi-FI"/>
              </w:rPr>
            </w:pPr>
            <w:ins w:id="3413" w:author="Tekijä">
              <w:r w:rsidRPr="00302119">
                <w:rPr>
                  <w:rFonts w:ascii="Courier New" w:hAnsi="Courier New" w:cs="Courier New"/>
                  <w:color w:val="000000"/>
                  <w:sz w:val="18"/>
                  <w:szCs w:val="18"/>
                  <w:lang w:val="en-US" w:eastAsia="fi-FI"/>
                </w:rPr>
                <w:t xml:space="preserve">        </w:t>
              </w:r>
              <w:r w:rsidRPr="00302119">
                <w:rPr>
                  <w:rFonts w:ascii="Courier New" w:hAnsi="Courier New" w:cs="Courier New"/>
                  <w:color w:val="0000FF"/>
                  <w:sz w:val="18"/>
                  <w:szCs w:val="18"/>
                  <w:lang w:val="en-US" w:eastAsia="fi-FI"/>
                </w:rPr>
                <w:t>&lt;/</w:t>
              </w:r>
              <w:r w:rsidRPr="00302119">
                <w:rPr>
                  <w:rFonts w:ascii="Courier New" w:hAnsi="Courier New" w:cs="Courier New"/>
                  <w:color w:val="800000"/>
                  <w:sz w:val="18"/>
                  <w:szCs w:val="18"/>
                  <w:lang w:val="en-US" w:eastAsia="fi-FI"/>
                </w:rPr>
                <w:t>entryRelationship</w:t>
              </w:r>
              <w:r w:rsidRPr="00302119">
                <w:rPr>
                  <w:rFonts w:ascii="Courier New" w:hAnsi="Courier New" w:cs="Courier New"/>
                  <w:color w:val="0000FF"/>
                  <w:sz w:val="18"/>
                  <w:szCs w:val="18"/>
                  <w:lang w:val="en-US" w:eastAsia="fi-FI"/>
                </w:rPr>
                <w:t>&gt;</w:t>
              </w:r>
            </w:ins>
          </w:p>
          <w:p w14:paraId="0400B76B" w14:textId="77777777" w:rsidR="00DF2838" w:rsidRPr="00302119" w:rsidRDefault="00DF2838" w:rsidP="00DF2838">
            <w:pPr>
              <w:suppressAutoHyphens/>
              <w:autoSpaceDE w:val="0"/>
              <w:autoSpaceDN w:val="0"/>
              <w:adjustRightInd w:val="0"/>
              <w:jc w:val="left"/>
              <w:rPr>
                <w:ins w:id="3414" w:author="Tekijä"/>
                <w:rFonts w:ascii="Courier New" w:hAnsi="Courier New" w:cs="Courier New"/>
                <w:color w:val="0000FF"/>
                <w:sz w:val="18"/>
                <w:szCs w:val="18"/>
                <w:lang w:val="en-US" w:eastAsia="fi-FI"/>
              </w:rPr>
            </w:pPr>
            <w:ins w:id="3415" w:author="Tekijä">
              <w:r w:rsidRPr="00302119">
                <w:rPr>
                  <w:rFonts w:ascii="Courier New" w:hAnsi="Courier New" w:cs="Courier New"/>
                  <w:color w:val="000000"/>
                  <w:sz w:val="18"/>
                  <w:szCs w:val="18"/>
                  <w:lang w:val="en-US" w:eastAsia="fi-FI"/>
                </w:rPr>
                <w:t xml:space="preserve">          </w:t>
              </w:r>
              <w:r w:rsidRPr="00302119">
                <w:rPr>
                  <w:rFonts w:ascii="Courier New" w:hAnsi="Courier New" w:cs="Courier New"/>
                  <w:color w:val="0000FF"/>
                  <w:sz w:val="18"/>
                  <w:szCs w:val="18"/>
                  <w:lang w:val="en-US" w:eastAsia="fi-FI"/>
                </w:rPr>
                <w:t>&lt;!--</w:t>
              </w:r>
              <w:r w:rsidRPr="00302119">
                <w:rPr>
                  <w:rFonts w:ascii="Courier New" w:hAnsi="Courier New" w:cs="Courier New"/>
                  <w:color w:val="474747"/>
                  <w:sz w:val="18"/>
                  <w:szCs w:val="18"/>
                  <w:lang w:val="en-US" w:eastAsia="fi-FI"/>
                </w:rPr>
                <w:t xml:space="preserve"> 9 Toimenpiteen yksilöivä tunnus</w:t>
              </w:r>
              <w:r w:rsidRPr="00302119">
                <w:rPr>
                  <w:rFonts w:ascii="Courier New" w:hAnsi="Courier New" w:cs="Courier New"/>
                  <w:color w:val="0000FF"/>
                  <w:sz w:val="18"/>
                  <w:szCs w:val="18"/>
                  <w:lang w:val="en-US" w:eastAsia="fi-FI"/>
                </w:rPr>
                <w:t>--&gt;</w:t>
              </w:r>
            </w:ins>
          </w:p>
          <w:p w14:paraId="2A892D3C" w14:textId="77777777" w:rsidR="00DF2838" w:rsidRPr="00DF2838" w:rsidRDefault="00DF2838" w:rsidP="00DF2838">
            <w:pPr>
              <w:suppressAutoHyphens/>
              <w:autoSpaceDE w:val="0"/>
              <w:autoSpaceDN w:val="0"/>
              <w:adjustRightInd w:val="0"/>
              <w:jc w:val="left"/>
              <w:rPr>
                <w:ins w:id="3416" w:author="Tekijä"/>
                <w:rFonts w:ascii="Courier New" w:hAnsi="Courier New" w:cs="Courier New"/>
                <w:color w:val="0000FF"/>
                <w:sz w:val="18"/>
                <w:szCs w:val="18"/>
                <w:lang w:val="en-US" w:eastAsia="fi-FI"/>
              </w:rPr>
            </w:pPr>
            <w:ins w:id="3417" w:author="Tekijä">
              <w:r w:rsidRPr="00302119">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entryRelationship</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typeCode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COMP</w:t>
              </w:r>
              <w:r w:rsidRPr="00DF2838">
                <w:rPr>
                  <w:rFonts w:ascii="Courier New" w:hAnsi="Courier New" w:cs="Courier New"/>
                  <w:color w:val="0000FF"/>
                  <w:sz w:val="18"/>
                  <w:szCs w:val="18"/>
                  <w:lang w:val="en-US" w:eastAsia="fi-FI"/>
                </w:rPr>
                <w:t>"&gt;</w:t>
              </w:r>
            </w:ins>
          </w:p>
          <w:p w14:paraId="6B991476" w14:textId="77777777" w:rsidR="00DF2838" w:rsidRPr="00DF2838" w:rsidRDefault="00DF2838" w:rsidP="00DF2838">
            <w:pPr>
              <w:suppressAutoHyphens/>
              <w:autoSpaceDE w:val="0"/>
              <w:autoSpaceDN w:val="0"/>
              <w:adjustRightInd w:val="0"/>
              <w:jc w:val="left"/>
              <w:rPr>
                <w:ins w:id="3418" w:author="Tekijä"/>
                <w:rFonts w:ascii="Courier New" w:hAnsi="Courier New" w:cs="Courier New"/>
                <w:color w:val="0000FF"/>
                <w:sz w:val="18"/>
                <w:szCs w:val="18"/>
                <w:lang w:val="en-US" w:eastAsia="fi-FI"/>
              </w:rPr>
            </w:pPr>
            <w:ins w:id="3419" w:author="Tekijä">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observation</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classCode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COND</w:t>
              </w:r>
              <w:r w:rsidRPr="00DF2838">
                <w:rPr>
                  <w:rFonts w:ascii="Courier New" w:hAnsi="Courier New" w:cs="Courier New"/>
                  <w:color w:val="0000FF"/>
                  <w:sz w:val="18"/>
                  <w:szCs w:val="18"/>
                  <w:lang w:val="en-US" w:eastAsia="fi-FI"/>
                </w:rPr>
                <w:t>"</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moodCode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EVN</w:t>
              </w:r>
              <w:r w:rsidRPr="00DF2838">
                <w:rPr>
                  <w:rFonts w:ascii="Courier New" w:hAnsi="Courier New" w:cs="Courier New"/>
                  <w:color w:val="0000FF"/>
                  <w:sz w:val="18"/>
                  <w:szCs w:val="18"/>
                  <w:lang w:val="en-US" w:eastAsia="fi-FI"/>
                </w:rPr>
                <w:t>"&gt;</w:t>
              </w:r>
            </w:ins>
          </w:p>
          <w:p w14:paraId="6AB2DF83" w14:textId="77777777" w:rsidR="00DF2838" w:rsidRPr="00DF2838" w:rsidRDefault="00DF2838" w:rsidP="00DF2838">
            <w:pPr>
              <w:suppressAutoHyphens/>
              <w:autoSpaceDE w:val="0"/>
              <w:autoSpaceDN w:val="0"/>
              <w:adjustRightInd w:val="0"/>
              <w:ind w:left="1704" w:hanging="1704"/>
              <w:jc w:val="left"/>
              <w:rPr>
                <w:ins w:id="3420" w:author="Tekijä"/>
                <w:rFonts w:ascii="Courier New" w:hAnsi="Courier New" w:cs="Courier New"/>
                <w:color w:val="0000FF"/>
                <w:sz w:val="18"/>
                <w:szCs w:val="18"/>
                <w:lang w:eastAsia="fi-FI"/>
              </w:rPr>
            </w:pPr>
            <w:ins w:id="3421" w:author="Tekijä">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eastAsia="fi-FI"/>
                </w:rPr>
                <w:t>&lt;</w:t>
              </w:r>
              <w:r w:rsidRPr="00DF2838">
                <w:rPr>
                  <w:rFonts w:ascii="Courier New" w:hAnsi="Courier New" w:cs="Courier New"/>
                  <w:color w:val="800000"/>
                  <w:sz w:val="18"/>
                  <w:szCs w:val="18"/>
                  <w:lang w:eastAsia="fi-FI"/>
                </w:rPr>
                <w:t>code</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3.8</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codeSystem</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1.2.246.537.6.12.999.2003</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codeSystemName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KanTa-palvelut - Tekninen CDA R2 rakennekoodisto 2003</w:t>
              </w:r>
              <w:r w:rsidRPr="00DF2838">
                <w:rPr>
                  <w:rFonts w:ascii="Courier New" w:hAnsi="Courier New" w:cs="Courier New"/>
                  <w:color w:val="0000FF"/>
                  <w:sz w:val="18"/>
                  <w:szCs w:val="18"/>
                  <w:lang w:eastAsia="fi-FI"/>
                </w:rPr>
                <w:t>"</w:t>
              </w:r>
              <w:r w:rsidRPr="00DF2838">
                <w:rPr>
                  <w:rFonts w:ascii="Courier New" w:hAnsi="Courier New" w:cs="Courier New"/>
                  <w:i/>
                  <w:iCs/>
                  <w:color w:val="008080"/>
                  <w:sz w:val="18"/>
                  <w:szCs w:val="18"/>
                  <w:lang w:eastAsia="fi-FI"/>
                </w:rPr>
                <w:t xml:space="preserve"> </w:t>
              </w:r>
              <w:r w:rsidRPr="00DF2838">
                <w:rPr>
                  <w:rFonts w:ascii="Courier New" w:hAnsi="Courier New" w:cs="Courier New"/>
                  <w:color w:val="FF0000"/>
                  <w:sz w:val="18"/>
                  <w:szCs w:val="18"/>
                  <w:lang w:eastAsia="fi-FI"/>
                </w:rPr>
                <w:t>displayName</w:t>
              </w:r>
              <w:r w:rsidRPr="00DF2838">
                <w:rPr>
                  <w:rFonts w:ascii="Courier New" w:hAnsi="Courier New" w:cs="Courier New"/>
                  <w:color w:val="0000FF"/>
                  <w:sz w:val="18"/>
                  <w:szCs w:val="18"/>
                  <w:lang w:eastAsia="fi-FI"/>
                </w:rPr>
                <w:t>="</w:t>
              </w:r>
              <w:r w:rsidRPr="00DF2838">
                <w:rPr>
                  <w:rFonts w:ascii="Courier New" w:hAnsi="Courier New" w:cs="Courier New"/>
                  <w:color w:val="000000"/>
                  <w:sz w:val="18"/>
                  <w:szCs w:val="18"/>
                  <w:lang w:eastAsia="fi-FI"/>
                </w:rPr>
                <w:t>Toimenpiteen yksilöivä tunnus</w:t>
              </w:r>
              <w:r w:rsidRPr="00DF2838">
                <w:rPr>
                  <w:rFonts w:ascii="Courier New" w:hAnsi="Courier New" w:cs="Courier New"/>
                  <w:color w:val="0000FF"/>
                  <w:sz w:val="18"/>
                  <w:szCs w:val="18"/>
                  <w:lang w:eastAsia="fi-FI"/>
                </w:rPr>
                <w:t>"/&gt;</w:t>
              </w:r>
            </w:ins>
          </w:p>
          <w:p w14:paraId="6B358D1D" w14:textId="77777777" w:rsidR="00DF2838" w:rsidRPr="00DF2838" w:rsidRDefault="00DF2838" w:rsidP="00DF2838">
            <w:pPr>
              <w:suppressAutoHyphens/>
              <w:autoSpaceDE w:val="0"/>
              <w:autoSpaceDN w:val="0"/>
              <w:adjustRightInd w:val="0"/>
              <w:jc w:val="left"/>
              <w:rPr>
                <w:ins w:id="3422" w:author="Tekijä"/>
                <w:rFonts w:ascii="Courier New" w:hAnsi="Courier New" w:cs="Courier New"/>
                <w:color w:val="0000FF"/>
                <w:sz w:val="18"/>
                <w:szCs w:val="18"/>
                <w:lang w:val="en-US" w:eastAsia="fi-FI"/>
              </w:rPr>
            </w:pPr>
            <w:ins w:id="3423" w:author="Tekijä">
              <w:r w:rsidRPr="00DF2838">
                <w:rPr>
                  <w:rFonts w:ascii="Courier New" w:hAnsi="Courier New" w:cs="Courier New"/>
                  <w:color w:val="000000"/>
                  <w:sz w:val="18"/>
                  <w:szCs w:val="18"/>
                  <w:lang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value</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xsi:type</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II</w:t>
              </w:r>
              <w:r w:rsidRPr="00DF2838">
                <w:rPr>
                  <w:rFonts w:ascii="Courier New" w:hAnsi="Courier New" w:cs="Courier New"/>
                  <w:color w:val="0000FF"/>
                  <w:sz w:val="18"/>
                  <w:szCs w:val="18"/>
                  <w:lang w:val="en-US" w:eastAsia="fi-FI"/>
                </w:rPr>
                <w:t>"</w:t>
              </w:r>
              <w:r w:rsidRPr="00DF2838">
                <w:rPr>
                  <w:rFonts w:ascii="Courier New" w:hAnsi="Courier New" w:cs="Courier New"/>
                  <w:i/>
                  <w:iCs/>
                  <w:color w:val="008080"/>
                  <w:sz w:val="18"/>
                  <w:szCs w:val="18"/>
                  <w:lang w:val="en-US" w:eastAsia="fi-FI"/>
                </w:rPr>
                <w:t xml:space="preserve"> </w:t>
              </w:r>
              <w:r w:rsidRPr="00DF2838">
                <w:rPr>
                  <w:rFonts w:ascii="Courier New" w:hAnsi="Courier New" w:cs="Courier New"/>
                  <w:color w:val="FF0000"/>
                  <w:sz w:val="18"/>
                  <w:szCs w:val="18"/>
                  <w:lang w:val="en-US" w:eastAsia="fi-FI"/>
                </w:rPr>
                <w:t>root</w:t>
              </w:r>
              <w:r w:rsidRPr="00DF2838">
                <w:rPr>
                  <w:rFonts w:ascii="Courier New" w:hAnsi="Courier New" w:cs="Courier New"/>
                  <w:color w:val="0000FF"/>
                  <w:sz w:val="18"/>
                  <w:szCs w:val="18"/>
                  <w:lang w:val="en-US" w:eastAsia="fi-FI"/>
                </w:rPr>
                <w:t>="</w:t>
              </w:r>
              <w:r w:rsidRPr="00DF2838">
                <w:rPr>
                  <w:rFonts w:ascii="Courier New" w:hAnsi="Courier New" w:cs="Courier New"/>
                  <w:color w:val="000000"/>
                  <w:sz w:val="18"/>
                  <w:szCs w:val="18"/>
                  <w:lang w:val="en-US" w:eastAsia="fi-FI"/>
                </w:rPr>
                <w:t>1.2.246.10.1234567.14.2015.123.4.11</w:t>
              </w:r>
              <w:r w:rsidRPr="00DF2838">
                <w:rPr>
                  <w:rFonts w:ascii="Courier New" w:hAnsi="Courier New" w:cs="Courier New"/>
                  <w:color w:val="0000FF"/>
                  <w:sz w:val="18"/>
                  <w:szCs w:val="18"/>
                  <w:lang w:val="en-US" w:eastAsia="fi-FI"/>
                </w:rPr>
                <w:t>"/&gt;</w:t>
              </w:r>
            </w:ins>
          </w:p>
          <w:p w14:paraId="00737A4A" w14:textId="77777777" w:rsidR="00DF2838" w:rsidRPr="00DF2838" w:rsidRDefault="00DF2838" w:rsidP="00DF2838">
            <w:pPr>
              <w:suppressAutoHyphens/>
              <w:autoSpaceDE w:val="0"/>
              <w:autoSpaceDN w:val="0"/>
              <w:adjustRightInd w:val="0"/>
              <w:jc w:val="left"/>
              <w:rPr>
                <w:ins w:id="3424" w:author="Tekijä"/>
                <w:rFonts w:ascii="Courier New" w:hAnsi="Courier New" w:cs="Courier New"/>
                <w:color w:val="0000FF"/>
                <w:sz w:val="18"/>
                <w:szCs w:val="18"/>
                <w:lang w:val="en-US" w:eastAsia="fi-FI"/>
              </w:rPr>
            </w:pPr>
            <w:ins w:id="3425" w:author="Tekijä">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observation</w:t>
              </w:r>
              <w:r w:rsidRPr="00DF2838">
                <w:rPr>
                  <w:rFonts w:ascii="Courier New" w:hAnsi="Courier New" w:cs="Courier New"/>
                  <w:color w:val="0000FF"/>
                  <w:sz w:val="18"/>
                  <w:szCs w:val="18"/>
                  <w:lang w:val="en-US" w:eastAsia="fi-FI"/>
                </w:rPr>
                <w:t>&gt;</w:t>
              </w:r>
            </w:ins>
          </w:p>
          <w:p w14:paraId="692719F5" w14:textId="77777777" w:rsidR="00DF2838" w:rsidRPr="00DF2838" w:rsidRDefault="00DF2838" w:rsidP="00DF2838">
            <w:pPr>
              <w:suppressAutoHyphens/>
              <w:autoSpaceDE w:val="0"/>
              <w:autoSpaceDN w:val="0"/>
              <w:adjustRightInd w:val="0"/>
              <w:jc w:val="left"/>
              <w:rPr>
                <w:ins w:id="3426" w:author="Tekijä"/>
                <w:rFonts w:ascii="Courier New" w:hAnsi="Courier New" w:cs="Courier New"/>
                <w:color w:val="0000FF"/>
                <w:sz w:val="18"/>
                <w:szCs w:val="18"/>
                <w:lang w:val="en-US" w:eastAsia="fi-FI"/>
              </w:rPr>
            </w:pPr>
            <w:ins w:id="3427" w:author="Tekijä">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entryRelationship</w:t>
              </w:r>
              <w:r w:rsidRPr="00DF2838">
                <w:rPr>
                  <w:rFonts w:ascii="Courier New" w:hAnsi="Courier New" w:cs="Courier New"/>
                  <w:color w:val="0000FF"/>
                  <w:sz w:val="18"/>
                  <w:szCs w:val="18"/>
                  <w:lang w:val="en-US" w:eastAsia="fi-FI"/>
                </w:rPr>
                <w:t>&gt;</w:t>
              </w:r>
            </w:ins>
          </w:p>
          <w:p w14:paraId="1C1BCB3C" w14:textId="77777777" w:rsidR="00DF2838" w:rsidRPr="00DF2838" w:rsidRDefault="00DF2838" w:rsidP="00DF2838">
            <w:pPr>
              <w:suppressAutoHyphens/>
              <w:autoSpaceDE w:val="0"/>
              <w:autoSpaceDN w:val="0"/>
              <w:adjustRightInd w:val="0"/>
              <w:jc w:val="left"/>
              <w:rPr>
                <w:ins w:id="3428" w:author="Tekijä"/>
                <w:rFonts w:ascii="Courier New" w:hAnsi="Courier New" w:cs="Courier New"/>
                <w:color w:val="0000FF"/>
                <w:sz w:val="18"/>
                <w:szCs w:val="18"/>
                <w:lang w:val="en-US" w:eastAsia="fi-FI"/>
              </w:rPr>
            </w:pPr>
            <w:ins w:id="3429" w:author="Tekijä">
              <w:r w:rsidRPr="00DF2838">
                <w:rPr>
                  <w:rFonts w:ascii="Courier New" w:hAnsi="Courier New" w:cs="Courier New"/>
                  <w:color w:val="000000"/>
                  <w:sz w:val="18"/>
                  <w:szCs w:val="18"/>
                  <w:lang w:val="en-US" w:eastAsia="fi-FI"/>
                </w:rPr>
                <w:t xml:space="preserve">    </w:t>
              </w:r>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procedure</w:t>
              </w:r>
              <w:r w:rsidRPr="00DF2838">
                <w:rPr>
                  <w:rFonts w:ascii="Courier New" w:hAnsi="Courier New" w:cs="Courier New"/>
                  <w:color w:val="0000FF"/>
                  <w:sz w:val="18"/>
                  <w:szCs w:val="18"/>
                  <w:lang w:val="en-US" w:eastAsia="fi-FI"/>
                </w:rPr>
                <w:t>&gt;</w:t>
              </w:r>
            </w:ins>
          </w:p>
          <w:p w14:paraId="71508C11" w14:textId="77777777" w:rsidR="00DF2838" w:rsidRPr="00DF2838" w:rsidRDefault="00DF2838" w:rsidP="00DF2838">
            <w:pPr>
              <w:suppressAutoHyphens/>
              <w:autoSpaceDE w:val="0"/>
              <w:autoSpaceDN w:val="0"/>
              <w:adjustRightInd w:val="0"/>
              <w:jc w:val="left"/>
              <w:rPr>
                <w:ins w:id="3430" w:author="Tekijä"/>
                <w:rFonts w:ascii="Courier New" w:hAnsi="Courier New" w:cs="Courier New"/>
                <w:color w:val="0000FF"/>
                <w:sz w:val="18"/>
                <w:szCs w:val="18"/>
                <w:lang w:val="en-US" w:eastAsia="fi-FI"/>
              </w:rPr>
            </w:pPr>
            <w:ins w:id="3431" w:author="Tekijä">
              <w:r w:rsidRPr="00DF2838">
                <w:rPr>
                  <w:rFonts w:ascii="Courier New" w:hAnsi="Courier New" w:cs="Courier New"/>
                  <w:color w:val="0000FF"/>
                  <w:sz w:val="18"/>
                  <w:szCs w:val="18"/>
                  <w:lang w:val="en-US" w:eastAsia="fi-FI"/>
                </w:rPr>
                <w:t>&lt;/</w:t>
              </w:r>
              <w:r w:rsidRPr="00DF2838">
                <w:rPr>
                  <w:rFonts w:ascii="Courier New" w:hAnsi="Courier New" w:cs="Courier New"/>
                  <w:color w:val="800000"/>
                  <w:sz w:val="18"/>
                  <w:szCs w:val="18"/>
                  <w:lang w:val="en-US" w:eastAsia="fi-FI"/>
                </w:rPr>
                <w:t>entry</w:t>
              </w:r>
              <w:r w:rsidRPr="00DF2838">
                <w:rPr>
                  <w:rFonts w:ascii="Courier New" w:hAnsi="Courier New" w:cs="Courier New"/>
                  <w:color w:val="0000FF"/>
                  <w:sz w:val="18"/>
                  <w:szCs w:val="18"/>
                  <w:lang w:val="en-US" w:eastAsia="fi-FI"/>
                </w:rPr>
                <w:t>&gt;</w:t>
              </w:r>
            </w:ins>
          </w:p>
          <w:p w14:paraId="3A1A6F1F" w14:textId="77777777" w:rsidR="000E2185" w:rsidRPr="00DF2838" w:rsidRDefault="000E2185" w:rsidP="00DF2838">
            <w:pPr>
              <w:suppressAutoHyphens/>
              <w:autoSpaceDE w:val="0"/>
              <w:autoSpaceDN w:val="0"/>
              <w:adjustRightInd w:val="0"/>
              <w:jc w:val="left"/>
              <w:rPr>
                <w:rFonts w:ascii="Courier New" w:hAnsi="Courier New" w:cs="Courier New"/>
                <w:color w:val="3A37FF"/>
                <w:sz w:val="18"/>
                <w:szCs w:val="18"/>
                <w:lang w:val="en-US" w:eastAsia="fi-FI"/>
              </w:rPr>
            </w:pPr>
          </w:p>
        </w:tc>
      </w:tr>
    </w:tbl>
    <w:p w14:paraId="7DC33810" w14:textId="77777777" w:rsidR="00440F8E" w:rsidRPr="002266EB" w:rsidRDefault="00440F8E" w:rsidP="002266EB"/>
    <w:p w14:paraId="454AA9A2" w14:textId="77777777" w:rsidR="00F16B26" w:rsidRDefault="00F16B26" w:rsidP="008E33EF">
      <w:pPr>
        <w:pStyle w:val="Otsikko2"/>
      </w:pPr>
      <w:bookmarkStart w:id="3432" w:name="_Toc436732647"/>
      <w:r>
        <w:t>Kuvantamisen tiedot</w:t>
      </w:r>
      <w:bookmarkEnd w:id="3432"/>
    </w:p>
    <w:p w14:paraId="5C5A9460" w14:textId="77777777" w:rsidR="00352B0F" w:rsidRPr="00282603" w:rsidRDefault="00352B0F" w:rsidP="00A06908">
      <w:del w:id="3433" w:author="Tekijä">
        <w:r w:rsidDel="00C24E7F">
          <w:rPr>
            <w:szCs w:val="24"/>
          </w:rPr>
          <w:delText>Suun terveydenhuollon määrityksessä hyödynnetään k</w:delText>
        </w:r>
      </w:del>
      <w:ins w:id="3434" w:author="Tekijä">
        <w:r w:rsidR="00C24E7F">
          <w:rPr>
            <w:szCs w:val="24"/>
          </w:rPr>
          <w:t>K</w:t>
        </w:r>
      </w:ins>
      <w:r>
        <w:rPr>
          <w:szCs w:val="24"/>
        </w:rPr>
        <w:t>uvantamisen tie</w:t>
      </w:r>
      <w:del w:id="3435" w:author="Tekijä">
        <w:r w:rsidDel="00C24E7F">
          <w:rPr>
            <w:szCs w:val="24"/>
          </w:rPr>
          <w:delText>tojen osalta</w:delText>
        </w:r>
      </w:del>
      <w:ins w:id="3436" w:author="Tekijä">
        <w:r w:rsidR="00C24E7F">
          <w:rPr>
            <w:szCs w:val="24"/>
          </w:rPr>
          <w:t>dot toteutetaan</w:t>
        </w:r>
      </w:ins>
      <w:r>
        <w:rPr>
          <w:szCs w:val="24"/>
        </w:rPr>
        <w:t xml:space="preserve"> </w:t>
      </w:r>
      <w:del w:id="3437" w:author="Tekijä">
        <w:r w:rsidRPr="00352B0F" w:rsidDel="00BD302E">
          <w:rPr>
            <w:szCs w:val="24"/>
          </w:rPr>
          <w:delText xml:space="preserve">KanTa </w:delText>
        </w:r>
      </w:del>
      <w:ins w:id="3438" w:author="Tekijä">
        <w:r w:rsidR="00BD302E" w:rsidRPr="00352B0F">
          <w:rPr>
            <w:szCs w:val="24"/>
          </w:rPr>
          <w:t>Kan</w:t>
        </w:r>
        <w:r w:rsidR="00BD302E">
          <w:rPr>
            <w:szCs w:val="24"/>
          </w:rPr>
          <w:t>t</w:t>
        </w:r>
        <w:r w:rsidR="00BD302E" w:rsidRPr="00352B0F">
          <w:rPr>
            <w:szCs w:val="24"/>
          </w:rPr>
          <w:t xml:space="preserve">a </w:t>
        </w:r>
      </w:ins>
      <w:r w:rsidRPr="00352B0F">
        <w:rPr>
          <w:szCs w:val="24"/>
        </w:rPr>
        <w:t xml:space="preserve">kuvantamisen CDA R2 </w:t>
      </w:r>
      <w:del w:id="3439" w:author="Tekijä">
        <w:r w:rsidRPr="00352B0F" w:rsidDel="00BD302E">
          <w:rPr>
            <w:szCs w:val="24"/>
          </w:rPr>
          <w:delText>asiakirjarakenteet</w:delText>
        </w:r>
        <w:r w:rsidDel="00BD302E">
          <w:rPr>
            <w:szCs w:val="24"/>
          </w:rPr>
          <w:delText xml:space="preserve"> </w:delText>
        </w:r>
      </w:del>
      <w:ins w:id="3440" w:author="Tekijä">
        <w:r w:rsidR="00BD302E">
          <w:rPr>
            <w:szCs w:val="24"/>
          </w:rPr>
          <w:t xml:space="preserve">merkinnät </w:t>
        </w:r>
      </w:ins>
      <w:del w:id="3441" w:author="Tekijä">
        <w:r w:rsidDel="00C24E7F">
          <w:rPr>
            <w:szCs w:val="24"/>
          </w:rPr>
          <w:delText>-</w:delText>
        </w:r>
      </w:del>
      <w:ins w:id="3442" w:author="Tekijä">
        <w:r w:rsidR="00C24E7F">
          <w:rPr>
            <w:szCs w:val="24"/>
          </w:rPr>
          <w:t>–</w:t>
        </w:r>
      </w:ins>
      <w:del w:id="3443" w:author="Tekijä">
        <w:r w:rsidDel="00C24E7F">
          <w:rPr>
            <w:szCs w:val="24"/>
          </w:rPr>
          <w:delText xml:space="preserve">määritystä </w:delText>
        </w:r>
      </w:del>
      <w:ins w:id="3444" w:author="Tekijä">
        <w:r w:rsidR="00C24E7F">
          <w:rPr>
            <w:szCs w:val="24"/>
          </w:rPr>
          <w:t>määrityksen muka</w:t>
        </w:r>
        <w:r w:rsidR="00C24E7F">
          <w:rPr>
            <w:szCs w:val="24"/>
          </w:rPr>
          <w:t>i</w:t>
        </w:r>
        <w:r w:rsidR="00C24E7F">
          <w:rPr>
            <w:szCs w:val="24"/>
          </w:rPr>
          <w:t xml:space="preserve">sesti </w:t>
        </w:r>
      </w:ins>
      <w:r>
        <w:rPr>
          <w:szCs w:val="24"/>
        </w:rPr>
        <w:t>[</w:t>
      </w:r>
      <w:r w:rsidR="0084352F">
        <w:rPr>
          <w:szCs w:val="24"/>
        </w:rPr>
        <w:t>14</w:t>
      </w:r>
      <w:r>
        <w:rPr>
          <w:szCs w:val="24"/>
        </w:rPr>
        <w:t>]</w:t>
      </w:r>
      <w:r w:rsidR="00243AD6">
        <w:rPr>
          <w:szCs w:val="24"/>
        </w:rPr>
        <w:t xml:space="preserve"> </w:t>
      </w:r>
      <w:r w:rsidR="00243AD6">
        <w:t xml:space="preserve">ja tiedot annetaan omassa merkinnässään/näkymässään </w:t>
      </w:r>
      <w:del w:id="3445" w:author="Tekijä">
        <w:r w:rsidR="00243AD6" w:rsidDel="00BD302E">
          <w:delText>RTG</w:delText>
        </w:r>
      </w:del>
      <w:ins w:id="3446" w:author="Tekijä">
        <w:r w:rsidR="00BD302E">
          <w:t>Radiologia</w:t>
        </w:r>
      </w:ins>
      <w:r w:rsidR="00243AD6">
        <w:t>-</w:t>
      </w:r>
      <w:ins w:id="3447" w:author="Tekijä">
        <w:r w:rsidR="00BD302E">
          <w:t xml:space="preserve"> </w:t>
        </w:r>
      </w:ins>
      <w:r w:rsidR="00243AD6">
        <w:t>näkymälle</w:t>
      </w:r>
      <w:r>
        <w:rPr>
          <w:szCs w:val="24"/>
        </w:rPr>
        <w:t>.</w:t>
      </w:r>
      <w:del w:id="3448" w:author="Tekijä">
        <w:r w:rsidDel="00C24E7F">
          <w:rPr>
            <w:szCs w:val="24"/>
          </w:rPr>
          <w:delText xml:space="preserve"> Es</w:delText>
        </w:r>
        <w:r w:rsidDel="00C24E7F">
          <w:rPr>
            <w:szCs w:val="24"/>
          </w:rPr>
          <w:delText>i</w:delText>
        </w:r>
        <w:r w:rsidDel="00C24E7F">
          <w:rPr>
            <w:szCs w:val="24"/>
          </w:rPr>
          <w:delText>merkissä on kuvattu kuvantamistutkimu</w:delText>
        </w:r>
        <w:r w:rsidDel="00C24E7F">
          <w:rPr>
            <w:szCs w:val="24"/>
          </w:rPr>
          <w:delText>k</w:delText>
        </w:r>
        <w:r w:rsidDel="00C24E7F">
          <w:rPr>
            <w:szCs w:val="24"/>
          </w:rPr>
          <w:delText xml:space="preserve">sen </w:delText>
        </w:r>
        <w:r w:rsidRPr="00282603" w:rsidDel="00C24E7F">
          <w:delText>pyynnön tiedot.</w:delText>
        </w:r>
      </w:del>
      <w:r w:rsidRPr="00282603">
        <w:t xml:space="preserve"> </w:t>
      </w:r>
    </w:p>
    <w:p w14:paraId="19FB0FA1" w14:textId="77777777" w:rsidR="00352B0F" w:rsidRPr="00282603" w:rsidRDefault="00352B0F" w:rsidP="00A06908"/>
    <w:p w14:paraId="4F93446A" w14:textId="77777777" w:rsidR="003174AC" w:rsidDel="00C24E7F" w:rsidRDefault="003174AC" w:rsidP="003174AC">
      <w:pPr>
        <w:rPr>
          <w:del w:id="3449" w:author="Tekijä"/>
        </w:rPr>
      </w:pPr>
      <w:del w:id="3450" w:author="Tekijä">
        <w:r w:rsidDel="00C24E7F">
          <w:delText>Suun terveydenhuollon tietojen osalta merkinnän tekijä on usein hammashoitaja. Hoitavan hammas-lääkärin tiedot annetaan myös merkintätasolla. Merkinnän tekoon osallistuneiden tiedot ja päiväys näyttömuodossa text-elementissä; merkinnän käsittelyyn osallistujien (KIR, SAN, SANKIR, HYV, OHJ) osalta palveluyksikkötieto ei ole pakollinen [8].</w:delText>
        </w:r>
      </w:del>
    </w:p>
    <w:p w14:paraId="5FB487CC" w14:textId="77777777" w:rsidR="003174AC" w:rsidRDefault="003174AC" w:rsidP="003174AC"/>
    <w:p w14:paraId="2BCA8F87" w14:textId="77777777" w:rsidR="00440F8E" w:rsidDel="00C24E7F" w:rsidRDefault="003174AC" w:rsidP="00C24E7F">
      <w:pPr>
        <w:jc w:val="left"/>
        <w:rPr>
          <w:del w:id="3451" w:author="Tekijä"/>
        </w:rPr>
      </w:pPr>
      <w:r>
        <w:t>Suun terveydenhuollon tutkimusten osalta kyse on pääsääntöisesti tutkimuspyynnöistä, jolloin pyynnön tiedot kirjataan Hoidon suunnittelu -vaiheen alle</w:t>
      </w:r>
      <w:r w:rsidR="00500E97">
        <w:t xml:space="preserve"> sekä niiden vastauksista, jotka kirjataan Hoidon toteutus –vaiheen alle</w:t>
      </w:r>
      <w:r>
        <w:t>.</w:t>
      </w:r>
      <w:ins w:id="3452" w:author="Tekijä">
        <w:r w:rsidR="00C24E7F">
          <w:t xml:space="preserve"> </w:t>
        </w:r>
        <w:r w:rsidR="00C24E7F">
          <w:rPr>
            <w:szCs w:val="24"/>
          </w:rPr>
          <w:t>Liitteenä olevassa esimerkissä on kuvattu kuvantamistutkimu</w:t>
        </w:r>
        <w:r w:rsidR="00C24E7F">
          <w:rPr>
            <w:szCs w:val="24"/>
          </w:rPr>
          <w:t>k</w:t>
        </w:r>
        <w:r w:rsidR="00C24E7F">
          <w:rPr>
            <w:szCs w:val="24"/>
          </w:rPr>
          <w:t xml:space="preserve">sen </w:t>
        </w:r>
        <w:r w:rsidR="00C24E7F" w:rsidRPr="00282603">
          <w:t>pyynnön tiedot.</w:t>
        </w:r>
      </w:ins>
      <w:r>
        <w:t xml:space="preserve"> </w:t>
      </w:r>
      <w:del w:id="3453" w:author="Tekijä">
        <w:r w:rsidR="00233880" w:rsidDel="00C24E7F">
          <w:delText xml:space="preserve">Kuvantamisen tietojen </w:delText>
        </w:r>
        <w:r w:rsidR="00233880" w:rsidRPr="00233880" w:rsidDel="00C24E7F">
          <w:delText>osalta otsikkona on AR/YDIN – Otsikot koodistosta ’Tu</w:delText>
        </w:r>
        <w:r w:rsidR="00233880" w:rsidRPr="00233880" w:rsidDel="00C24E7F">
          <w:delText>t</w:delText>
        </w:r>
        <w:r w:rsidR="00233880" w:rsidRPr="00233880" w:rsidDel="00C24E7F">
          <w:delText>kimukset’, koodiarvo 53.</w:delText>
        </w:r>
        <w:r w:rsidR="00CB672D" w:rsidDel="00C24E7F">
          <w:delText xml:space="preserve"> </w:delText>
        </w:r>
      </w:del>
    </w:p>
    <w:p w14:paraId="14F0EF89" w14:textId="77777777" w:rsidR="00233880" w:rsidRPr="00233880" w:rsidDel="00C24E7F" w:rsidRDefault="00233880" w:rsidP="00C24E7F">
      <w:pPr>
        <w:jc w:val="left"/>
        <w:rPr>
          <w:del w:id="3454" w:author="Tekijä"/>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A06908" w:rsidDel="00C24E7F" w14:paraId="2A1A3242" w14:textId="77777777" w:rsidTr="0031097F">
        <w:trPr>
          <w:del w:id="3455" w:author="Tekijä"/>
        </w:trPr>
        <w:tc>
          <w:tcPr>
            <w:tcW w:w="9779" w:type="dxa"/>
            <w:tcBorders>
              <w:top w:val="single" w:sz="4" w:space="0" w:color="000000"/>
              <w:left w:val="single" w:sz="4" w:space="0" w:color="000000"/>
              <w:bottom w:val="single" w:sz="4" w:space="0" w:color="000000"/>
              <w:right w:val="single" w:sz="4" w:space="0" w:color="000000"/>
            </w:tcBorders>
            <w:hideMark/>
          </w:tcPr>
          <w:p w14:paraId="7A2204CD" w14:textId="77777777" w:rsidR="00EE5974" w:rsidRPr="004F7283" w:rsidDel="00C24E7F" w:rsidRDefault="00EE5974" w:rsidP="00C24E7F">
            <w:pPr>
              <w:jc w:val="left"/>
              <w:rPr>
                <w:del w:id="3456" w:author="Tekijä"/>
                <w:rFonts w:ascii="Courier New" w:hAnsi="Courier New" w:cs="Courier New"/>
                <w:color w:val="3A37FF"/>
                <w:sz w:val="18"/>
                <w:szCs w:val="18"/>
                <w:lang w:eastAsia="fi-FI"/>
              </w:rPr>
            </w:pPr>
            <w:del w:id="3457" w:author="Tekijä">
              <w:r w:rsidRPr="004F7283" w:rsidDel="00C24E7F">
                <w:rPr>
                  <w:rFonts w:ascii="Courier New" w:hAnsi="Courier New" w:cs="Courier New"/>
                  <w:color w:val="3A37FF"/>
                  <w:sz w:val="18"/>
                  <w:szCs w:val="18"/>
                  <w:lang w:eastAsia="fi-FI"/>
                </w:rPr>
                <w:delText>&lt;!--</w:delText>
              </w:r>
              <w:r w:rsidRPr="004F7283" w:rsidDel="00C24E7F">
                <w:rPr>
                  <w:rFonts w:ascii="Courier New" w:hAnsi="Courier New" w:cs="Courier New"/>
                  <w:iCs/>
                  <w:color w:val="969596"/>
                  <w:sz w:val="18"/>
                  <w:szCs w:val="18"/>
                  <w:lang w:eastAsia="fi-FI"/>
                </w:rPr>
                <w:delText xml:space="preserve"> Merkintä, joka sisältää kuvantamistutkimuspyynnön kirjauksen omaan näkymään RTG </w:delText>
              </w:r>
              <w:r w:rsidRPr="004F7283" w:rsidDel="00C24E7F">
                <w:rPr>
                  <w:rFonts w:ascii="Courier New" w:hAnsi="Courier New" w:cs="Courier New"/>
                  <w:color w:val="3A37FF"/>
                  <w:sz w:val="18"/>
                  <w:szCs w:val="18"/>
                  <w:lang w:eastAsia="fi-FI"/>
                </w:rPr>
                <w:delText>--&gt;</w:delText>
              </w:r>
            </w:del>
          </w:p>
          <w:p w14:paraId="061F28DC" w14:textId="77777777" w:rsidR="00EE5974" w:rsidRPr="004F7283" w:rsidDel="00C24E7F" w:rsidRDefault="00EE5974" w:rsidP="00C24E7F">
            <w:pPr>
              <w:jc w:val="left"/>
              <w:rPr>
                <w:del w:id="3458" w:author="Tekijä"/>
                <w:rFonts w:ascii="Courier New" w:hAnsi="Courier New" w:cs="Courier New"/>
                <w:color w:val="3A37FF"/>
                <w:sz w:val="18"/>
                <w:szCs w:val="18"/>
                <w:lang w:val="en-US" w:eastAsia="fi-FI"/>
              </w:rPr>
            </w:pPr>
            <w:del w:id="3459" w:author="Tekijä">
              <w:r w:rsidRPr="004F7283" w:rsidDel="00C24E7F">
                <w:rPr>
                  <w:rFonts w:ascii="Courier New" w:hAnsi="Courier New" w:cs="Courier New"/>
                  <w:color w:val="3A37FF"/>
                  <w:sz w:val="18"/>
                  <w:szCs w:val="18"/>
                  <w:lang w:val="en-US" w:eastAsia="fi-FI"/>
                </w:rPr>
                <w:delText>&lt;</w:delText>
              </w:r>
              <w:r w:rsidRPr="004F7283" w:rsidDel="00C24E7F">
                <w:rPr>
                  <w:rFonts w:ascii="Courier New" w:hAnsi="Courier New" w:cs="Courier New"/>
                  <w:color w:val="942334"/>
                  <w:sz w:val="18"/>
                  <w:szCs w:val="18"/>
                  <w:lang w:val="en-US" w:eastAsia="fi-FI"/>
                </w:rPr>
                <w:delText>component</w:delText>
              </w:r>
              <w:r w:rsidRPr="004F7283" w:rsidDel="00C24E7F">
                <w:rPr>
                  <w:rFonts w:ascii="Courier New" w:hAnsi="Courier New" w:cs="Courier New"/>
                  <w:color w:val="3A37FF"/>
                  <w:sz w:val="18"/>
                  <w:szCs w:val="18"/>
                  <w:lang w:val="en-US" w:eastAsia="fi-FI"/>
                </w:rPr>
                <w:delText>&gt;</w:delText>
              </w:r>
            </w:del>
          </w:p>
          <w:p w14:paraId="746F211D" w14:textId="77777777" w:rsidR="00EE5974" w:rsidRPr="004F7283" w:rsidDel="00C24E7F" w:rsidRDefault="00EE5974" w:rsidP="00C24E7F">
            <w:pPr>
              <w:jc w:val="left"/>
              <w:rPr>
                <w:del w:id="3460" w:author="Tekijä"/>
                <w:rFonts w:ascii="Courier New" w:hAnsi="Courier New" w:cs="Courier New"/>
                <w:color w:val="3A37FF"/>
                <w:sz w:val="18"/>
                <w:szCs w:val="18"/>
                <w:lang w:val="en-US" w:eastAsia="fi-FI"/>
              </w:rPr>
            </w:pPr>
            <w:del w:id="3461" w:author="Tekijä">
              <w:r w:rsidRPr="004F7283" w:rsidDel="00C24E7F">
                <w:rPr>
                  <w:rFonts w:ascii="Courier New" w:hAnsi="Courier New" w:cs="Courier New"/>
                  <w:color w:val="3A37FF"/>
                  <w:sz w:val="18"/>
                  <w:szCs w:val="18"/>
                  <w:lang w:val="en-US" w:eastAsia="fi-FI"/>
                </w:rPr>
                <w:delText>&lt;</w:delText>
              </w:r>
              <w:r w:rsidRPr="004F7283" w:rsidDel="00C24E7F">
                <w:rPr>
                  <w:rFonts w:ascii="Courier New" w:hAnsi="Courier New" w:cs="Courier New"/>
                  <w:color w:val="942334"/>
                  <w:sz w:val="18"/>
                  <w:szCs w:val="18"/>
                  <w:lang w:val="en-US" w:eastAsia="fi-FI"/>
                </w:rPr>
                <w:delText>section</w:delText>
              </w:r>
              <w:r w:rsidRPr="004F7283" w:rsidDel="00C24E7F">
                <w:rPr>
                  <w:rFonts w:ascii="Courier New" w:hAnsi="Courier New" w:cs="Courier New"/>
                  <w:color w:val="3A37FF"/>
                  <w:sz w:val="18"/>
                  <w:szCs w:val="18"/>
                  <w:lang w:val="en-US" w:eastAsia="fi-FI"/>
                </w:rPr>
                <w:delText>&gt;</w:delText>
              </w:r>
            </w:del>
          </w:p>
          <w:p w14:paraId="66564148" w14:textId="77777777" w:rsidR="00EE5974" w:rsidRPr="004F7283" w:rsidDel="00C24E7F" w:rsidRDefault="00EE5974" w:rsidP="00C24E7F">
            <w:pPr>
              <w:jc w:val="left"/>
              <w:rPr>
                <w:del w:id="3462" w:author="Tekijä"/>
                <w:rFonts w:ascii="Courier New" w:hAnsi="Courier New" w:cs="Courier New"/>
                <w:color w:val="3A37FF"/>
                <w:sz w:val="18"/>
                <w:szCs w:val="18"/>
                <w:lang w:val="en-US" w:eastAsia="fi-FI"/>
              </w:rPr>
            </w:pPr>
            <w:del w:id="3463" w:author="Tekijä">
              <w:r w:rsidRPr="004F7283" w:rsidDel="00C24E7F">
                <w:rPr>
                  <w:rFonts w:ascii="Courier New" w:hAnsi="Courier New" w:cs="Courier New"/>
                  <w:color w:val="3A37FF"/>
                  <w:sz w:val="18"/>
                  <w:szCs w:val="18"/>
                  <w:lang w:val="en-US" w:eastAsia="fi-FI"/>
                </w:rPr>
                <w:delText>&lt;!--</w:delText>
              </w:r>
              <w:r w:rsidRPr="004F7283" w:rsidDel="00C24E7F">
                <w:rPr>
                  <w:rFonts w:ascii="Courier New" w:hAnsi="Courier New" w:cs="Courier New"/>
                  <w:iCs/>
                  <w:color w:val="969596"/>
                  <w:sz w:val="18"/>
                  <w:szCs w:val="18"/>
                  <w:lang w:val="en-US" w:eastAsia="fi-FI"/>
                </w:rPr>
                <w:delText xml:space="preserve"> Merkinnän OID  </w:delText>
              </w:r>
              <w:r w:rsidRPr="004F7283" w:rsidDel="00C24E7F">
                <w:rPr>
                  <w:rFonts w:ascii="Courier New" w:hAnsi="Courier New" w:cs="Courier New"/>
                  <w:color w:val="3A37FF"/>
                  <w:sz w:val="18"/>
                  <w:szCs w:val="18"/>
                  <w:lang w:val="en-US" w:eastAsia="fi-FI"/>
                </w:rPr>
                <w:delText>--&gt;</w:delText>
              </w:r>
            </w:del>
          </w:p>
          <w:p w14:paraId="161348CA" w14:textId="77777777" w:rsidR="00EE5974" w:rsidRPr="004F7283" w:rsidDel="00C24E7F" w:rsidRDefault="00EE5974" w:rsidP="00C24E7F">
            <w:pPr>
              <w:jc w:val="left"/>
              <w:rPr>
                <w:del w:id="3464" w:author="Tekijä"/>
                <w:rFonts w:ascii="Courier New" w:hAnsi="Courier New" w:cs="Courier New"/>
                <w:color w:val="3A37FF"/>
                <w:sz w:val="18"/>
                <w:szCs w:val="18"/>
                <w:lang w:val="en-US" w:eastAsia="fi-FI"/>
              </w:rPr>
            </w:pPr>
            <w:del w:id="3465" w:author="Tekijä">
              <w:r w:rsidRPr="004F7283" w:rsidDel="00C24E7F">
                <w:rPr>
                  <w:rFonts w:ascii="Courier New" w:hAnsi="Courier New" w:cs="Courier New"/>
                  <w:color w:val="3A37FF"/>
                  <w:sz w:val="18"/>
                  <w:szCs w:val="18"/>
                  <w:lang w:val="en-US" w:eastAsia="fi-FI"/>
                </w:rPr>
                <w:delText>&lt;</w:delText>
              </w:r>
              <w:r w:rsidRPr="004F7283" w:rsidDel="00C24E7F">
                <w:rPr>
                  <w:rFonts w:ascii="Courier New" w:hAnsi="Courier New" w:cs="Courier New"/>
                  <w:color w:val="942334"/>
                  <w:sz w:val="18"/>
                  <w:szCs w:val="18"/>
                  <w:lang w:val="en-US" w:eastAsia="fi-FI"/>
                </w:rPr>
                <w:delText>id</w:delText>
              </w:r>
              <w:r w:rsidRPr="004F7283" w:rsidDel="00C24E7F">
                <w:rPr>
                  <w:rFonts w:ascii="Courier New" w:hAnsi="Courier New" w:cs="Courier New"/>
                  <w:iCs/>
                  <w:color w:val="308D85"/>
                  <w:sz w:val="18"/>
                  <w:szCs w:val="18"/>
                  <w:lang w:val="en-US" w:eastAsia="fi-FI"/>
                </w:rPr>
                <w:delText xml:space="preserve"> </w:delText>
              </w:r>
              <w:r w:rsidRPr="004F7283" w:rsidDel="00C24E7F">
                <w:rPr>
                  <w:rFonts w:ascii="Courier New" w:hAnsi="Courier New" w:cs="Courier New"/>
                  <w:color w:val="FF3835"/>
                  <w:sz w:val="18"/>
                  <w:szCs w:val="18"/>
                  <w:lang w:val="en-US" w:eastAsia="fi-FI"/>
                </w:rPr>
                <w:delText>root</w:delText>
              </w:r>
              <w:r w:rsidRPr="004F7283" w:rsidDel="00C24E7F">
                <w:rPr>
                  <w:rFonts w:ascii="Courier New" w:hAnsi="Courier New" w:cs="Courier New"/>
                  <w:color w:val="3A37FF"/>
                  <w:sz w:val="18"/>
                  <w:szCs w:val="18"/>
                  <w:lang w:val="en-US" w:eastAsia="fi-FI"/>
                </w:rPr>
                <w:delText>="</w:delText>
              </w:r>
              <w:r w:rsidRPr="004F7283" w:rsidDel="00C24E7F">
                <w:rPr>
                  <w:rFonts w:ascii="Courier New" w:hAnsi="Courier New" w:cs="Courier New"/>
                  <w:color w:val="1A2E39"/>
                  <w:sz w:val="18"/>
                  <w:szCs w:val="18"/>
                  <w:lang w:val="en-US" w:eastAsia="fi-FI"/>
                </w:rPr>
                <w:delText>1.2.246.10.1234567.14.2013.123.1</w:delText>
              </w:r>
              <w:r w:rsidRPr="004F7283" w:rsidDel="00C24E7F">
                <w:rPr>
                  <w:rFonts w:ascii="Courier New" w:hAnsi="Courier New" w:cs="Courier New"/>
                  <w:color w:val="3A37FF"/>
                  <w:sz w:val="18"/>
                  <w:szCs w:val="18"/>
                  <w:lang w:val="en-US" w:eastAsia="fi-FI"/>
                </w:rPr>
                <w:delText>"/&gt;</w:delText>
              </w:r>
            </w:del>
          </w:p>
          <w:p w14:paraId="7CDC3ADB" w14:textId="77777777" w:rsidR="00EE5974" w:rsidRPr="004F7283" w:rsidDel="00C24E7F" w:rsidRDefault="00EE5974" w:rsidP="00C24E7F">
            <w:pPr>
              <w:jc w:val="left"/>
              <w:rPr>
                <w:del w:id="3466" w:author="Tekijä"/>
                <w:rFonts w:ascii="Courier New" w:hAnsi="Courier New" w:cs="Courier New"/>
                <w:color w:val="3A37FF"/>
                <w:sz w:val="18"/>
                <w:szCs w:val="18"/>
                <w:lang w:val="en-US" w:eastAsia="fi-FI"/>
              </w:rPr>
            </w:pPr>
            <w:del w:id="3467" w:author="Tekijä">
              <w:r w:rsidRPr="004F7283" w:rsidDel="00C24E7F">
                <w:rPr>
                  <w:rFonts w:ascii="Courier New" w:hAnsi="Courier New" w:cs="Courier New"/>
                  <w:color w:val="3A37FF"/>
                  <w:sz w:val="18"/>
                  <w:szCs w:val="18"/>
                  <w:lang w:val="en-US" w:eastAsia="fi-FI"/>
                </w:rPr>
                <w:delText>&lt;</w:delText>
              </w:r>
              <w:r w:rsidRPr="004F7283" w:rsidDel="00C24E7F">
                <w:rPr>
                  <w:rFonts w:ascii="Courier New" w:hAnsi="Courier New" w:cs="Courier New"/>
                  <w:color w:val="942334"/>
                  <w:sz w:val="18"/>
                  <w:szCs w:val="18"/>
                  <w:lang w:val="en-US" w:eastAsia="fi-FI"/>
                </w:rPr>
                <w:delText>code</w:delText>
              </w:r>
              <w:r w:rsidRPr="004F7283" w:rsidDel="00C24E7F">
                <w:rPr>
                  <w:rFonts w:ascii="Courier New" w:hAnsi="Courier New" w:cs="Courier New"/>
                  <w:iCs/>
                  <w:color w:val="308D85"/>
                  <w:sz w:val="18"/>
                  <w:szCs w:val="18"/>
                  <w:lang w:val="en-US" w:eastAsia="fi-FI"/>
                </w:rPr>
                <w:delText xml:space="preserve"> </w:delText>
              </w:r>
              <w:r w:rsidRPr="004F7283" w:rsidDel="00C24E7F">
                <w:rPr>
                  <w:rFonts w:ascii="Courier New" w:hAnsi="Courier New" w:cs="Courier New"/>
                  <w:color w:val="FF3835"/>
                  <w:sz w:val="18"/>
                  <w:szCs w:val="18"/>
                  <w:lang w:val="en-US" w:eastAsia="fi-FI"/>
                </w:rPr>
                <w:delText>code</w:delText>
              </w:r>
              <w:r w:rsidRPr="004F7283" w:rsidDel="00C24E7F">
                <w:rPr>
                  <w:rFonts w:ascii="Courier New" w:hAnsi="Courier New" w:cs="Courier New"/>
                  <w:color w:val="3A37FF"/>
                  <w:sz w:val="18"/>
                  <w:szCs w:val="18"/>
                  <w:lang w:val="en-US" w:eastAsia="fi-FI"/>
                </w:rPr>
                <w:delText>="</w:delText>
              </w:r>
              <w:r w:rsidRPr="004F7283" w:rsidDel="00C24E7F">
                <w:rPr>
                  <w:rFonts w:ascii="Courier New" w:hAnsi="Courier New" w:cs="Courier New"/>
                  <w:color w:val="1A2E39"/>
                  <w:sz w:val="18"/>
                  <w:szCs w:val="18"/>
                  <w:lang w:val="en-US" w:eastAsia="fi-FI"/>
                </w:rPr>
                <w:delText>102</w:delText>
              </w:r>
              <w:r w:rsidRPr="004F7283" w:rsidDel="00C24E7F">
                <w:rPr>
                  <w:rFonts w:ascii="Courier New" w:hAnsi="Courier New" w:cs="Courier New"/>
                  <w:color w:val="3A37FF"/>
                  <w:sz w:val="18"/>
                  <w:szCs w:val="18"/>
                  <w:lang w:val="en-US" w:eastAsia="fi-FI"/>
                </w:rPr>
                <w:delText>"</w:delText>
              </w:r>
              <w:r w:rsidRPr="004F7283" w:rsidDel="00C24E7F">
                <w:rPr>
                  <w:rFonts w:ascii="Courier New" w:hAnsi="Courier New" w:cs="Courier New"/>
                  <w:iCs/>
                  <w:color w:val="308D85"/>
                  <w:sz w:val="18"/>
                  <w:szCs w:val="18"/>
                  <w:lang w:val="en-US" w:eastAsia="fi-FI"/>
                </w:rPr>
                <w:delText xml:space="preserve"> </w:delText>
              </w:r>
              <w:r w:rsidRPr="004F7283" w:rsidDel="00C24E7F">
                <w:rPr>
                  <w:rFonts w:ascii="Courier New" w:hAnsi="Courier New" w:cs="Courier New"/>
                  <w:color w:val="FF3835"/>
                  <w:sz w:val="18"/>
                  <w:szCs w:val="18"/>
                  <w:lang w:val="en-US" w:eastAsia="fi-FI"/>
                </w:rPr>
                <w:delText>codeSystem</w:delText>
              </w:r>
              <w:r w:rsidRPr="004F7283" w:rsidDel="00C24E7F">
                <w:rPr>
                  <w:rFonts w:ascii="Courier New" w:hAnsi="Courier New" w:cs="Courier New"/>
                  <w:color w:val="3A37FF"/>
                  <w:sz w:val="18"/>
                  <w:szCs w:val="18"/>
                  <w:lang w:val="en-US" w:eastAsia="fi-FI"/>
                </w:rPr>
                <w:delText>="</w:delText>
              </w:r>
              <w:r w:rsidRPr="004F7283" w:rsidDel="00C24E7F">
                <w:rPr>
                  <w:rFonts w:ascii="Courier New" w:hAnsi="Courier New" w:cs="Courier New"/>
                  <w:color w:val="1A2E39"/>
                  <w:sz w:val="18"/>
                  <w:szCs w:val="18"/>
                  <w:lang w:val="en-US" w:eastAsia="fi-FI"/>
                </w:rPr>
                <w:delText>1.2.246.537.6.12.2002</w:delText>
              </w:r>
              <w:r w:rsidRPr="004F7283" w:rsidDel="00C24E7F">
                <w:rPr>
                  <w:rFonts w:ascii="Courier New" w:hAnsi="Courier New" w:cs="Courier New"/>
                  <w:color w:val="3A37FF"/>
                  <w:sz w:val="18"/>
                  <w:szCs w:val="18"/>
                  <w:lang w:val="en-US" w:eastAsia="fi-FI"/>
                </w:rPr>
                <w:delText>"</w:delText>
              </w:r>
              <w:r w:rsidRPr="004F7283" w:rsidDel="00C24E7F">
                <w:rPr>
                  <w:rFonts w:ascii="Courier New" w:hAnsi="Courier New" w:cs="Courier New"/>
                  <w:iCs/>
                  <w:color w:val="308D85"/>
                  <w:sz w:val="18"/>
                  <w:szCs w:val="18"/>
                  <w:lang w:val="en-US" w:eastAsia="fi-FI"/>
                </w:rPr>
                <w:delText xml:space="preserve"> </w:delText>
              </w:r>
              <w:r w:rsidRPr="004F7283" w:rsidDel="00C24E7F">
                <w:rPr>
                  <w:rFonts w:ascii="Courier New" w:hAnsi="Courier New" w:cs="Courier New"/>
                  <w:color w:val="FF3835"/>
                  <w:sz w:val="18"/>
                  <w:szCs w:val="18"/>
                  <w:lang w:val="en-US" w:eastAsia="fi-FI"/>
                </w:rPr>
                <w:delText>codeSystemName</w:delText>
              </w:r>
              <w:r w:rsidRPr="004F7283" w:rsidDel="00C24E7F">
                <w:rPr>
                  <w:rFonts w:ascii="Courier New" w:hAnsi="Courier New" w:cs="Courier New"/>
                  <w:color w:val="3A37FF"/>
                  <w:sz w:val="18"/>
                  <w:szCs w:val="18"/>
                  <w:lang w:val="en-US" w:eastAsia="fi-FI"/>
                </w:rPr>
                <w:delText>="</w:delText>
              </w:r>
              <w:r w:rsidRPr="004F7283" w:rsidDel="00C24E7F">
                <w:rPr>
                  <w:rFonts w:ascii="Courier New" w:hAnsi="Courier New" w:cs="Courier New"/>
                  <w:color w:val="1A2E39"/>
                  <w:sz w:val="18"/>
                  <w:szCs w:val="18"/>
                  <w:lang w:val="en-US" w:eastAsia="fi-FI"/>
                </w:rPr>
                <w:delText>AR/YDIN - Näkymät</w:delText>
              </w:r>
              <w:r w:rsidRPr="004F7283" w:rsidDel="00C24E7F">
                <w:rPr>
                  <w:rFonts w:ascii="Courier New" w:hAnsi="Courier New" w:cs="Courier New"/>
                  <w:color w:val="3A37FF"/>
                  <w:sz w:val="18"/>
                  <w:szCs w:val="18"/>
                  <w:lang w:val="en-US" w:eastAsia="fi-FI"/>
                </w:rPr>
                <w:delText>"</w:delText>
              </w:r>
              <w:r w:rsidRPr="004F7283" w:rsidDel="00C24E7F">
                <w:rPr>
                  <w:rFonts w:ascii="Courier New" w:hAnsi="Courier New" w:cs="Courier New"/>
                  <w:iCs/>
                  <w:color w:val="308D85"/>
                  <w:sz w:val="18"/>
                  <w:szCs w:val="18"/>
                  <w:lang w:val="en-US" w:eastAsia="fi-FI"/>
                </w:rPr>
                <w:delText xml:space="preserve"> </w:delText>
              </w:r>
              <w:r w:rsidRPr="004F7283" w:rsidDel="00C24E7F">
                <w:rPr>
                  <w:rFonts w:ascii="Courier New" w:hAnsi="Courier New" w:cs="Courier New"/>
                  <w:color w:val="FF3835"/>
                  <w:sz w:val="18"/>
                  <w:szCs w:val="18"/>
                  <w:lang w:val="en-US" w:eastAsia="fi-FI"/>
                </w:rPr>
                <w:delText>displayName</w:delText>
              </w:r>
              <w:r w:rsidRPr="004F7283" w:rsidDel="00C24E7F">
                <w:rPr>
                  <w:rFonts w:ascii="Courier New" w:hAnsi="Courier New" w:cs="Courier New"/>
                  <w:color w:val="3A37FF"/>
                  <w:sz w:val="18"/>
                  <w:szCs w:val="18"/>
                  <w:lang w:val="en-US" w:eastAsia="fi-FI"/>
                </w:rPr>
                <w:delText>="</w:delText>
              </w:r>
              <w:r w:rsidRPr="004F7283" w:rsidDel="00C24E7F">
                <w:rPr>
                  <w:rFonts w:ascii="Courier New" w:hAnsi="Courier New" w:cs="Courier New"/>
                  <w:color w:val="1A2E39"/>
                  <w:sz w:val="18"/>
                  <w:szCs w:val="18"/>
                  <w:lang w:val="en-US" w:eastAsia="fi-FI"/>
                </w:rPr>
                <w:delText>RTG</w:delText>
              </w:r>
              <w:r w:rsidRPr="004F7283" w:rsidDel="00C24E7F">
                <w:rPr>
                  <w:rFonts w:ascii="Courier New" w:hAnsi="Courier New" w:cs="Courier New"/>
                  <w:color w:val="3A37FF"/>
                  <w:sz w:val="18"/>
                  <w:szCs w:val="18"/>
                  <w:lang w:val="en-US" w:eastAsia="fi-FI"/>
                </w:rPr>
                <w:delText>"/&gt;</w:delText>
              </w:r>
            </w:del>
          </w:p>
          <w:p w14:paraId="27CADCB8" w14:textId="77777777" w:rsidR="00EE5974" w:rsidRPr="004F7283" w:rsidDel="00C24E7F" w:rsidRDefault="00EE5974" w:rsidP="00C24E7F">
            <w:pPr>
              <w:jc w:val="left"/>
              <w:rPr>
                <w:del w:id="3468" w:author="Tekijä"/>
                <w:rFonts w:ascii="Courier New" w:hAnsi="Courier New" w:cs="Courier New"/>
                <w:color w:val="3A37FF"/>
                <w:sz w:val="18"/>
                <w:szCs w:val="18"/>
                <w:lang w:val="en-US" w:eastAsia="fi-FI"/>
              </w:rPr>
            </w:pPr>
            <w:del w:id="3469" w:author="Tekijä">
              <w:r w:rsidRPr="004F7283" w:rsidDel="00C24E7F">
                <w:rPr>
                  <w:rFonts w:ascii="Courier New" w:hAnsi="Courier New" w:cs="Courier New"/>
                  <w:color w:val="3A37FF"/>
                  <w:sz w:val="18"/>
                  <w:szCs w:val="18"/>
                  <w:lang w:val="en-US" w:eastAsia="fi-FI"/>
                </w:rPr>
                <w:delText>&lt;</w:delText>
              </w:r>
              <w:r w:rsidRPr="004F7283" w:rsidDel="00C24E7F">
                <w:rPr>
                  <w:rFonts w:ascii="Courier New" w:hAnsi="Courier New" w:cs="Courier New"/>
                  <w:color w:val="942334"/>
                  <w:sz w:val="18"/>
                  <w:szCs w:val="18"/>
                  <w:lang w:val="en-US" w:eastAsia="fi-FI"/>
                </w:rPr>
                <w:delText>title</w:delText>
              </w:r>
              <w:r w:rsidRPr="004F7283" w:rsidDel="00C24E7F">
                <w:rPr>
                  <w:rFonts w:ascii="Courier New" w:hAnsi="Courier New" w:cs="Courier New"/>
                  <w:color w:val="3A37FF"/>
                  <w:sz w:val="18"/>
                  <w:szCs w:val="18"/>
                  <w:lang w:val="en-US" w:eastAsia="fi-FI"/>
                </w:rPr>
                <w:delText>&gt;</w:delText>
              </w:r>
              <w:r w:rsidRPr="004F7283" w:rsidDel="00C24E7F">
                <w:rPr>
                  <w:rFonts w:ascii="Courier New" w:hAnsi="Courier New" w:cs="Courier New"/>
                  <w:color w:val="383739"/>
                  <w:sz w:val="18"/>
                  <w:szCs w:val="18"/>
                  <w:lang w:val="en-US" w:eastAsia="fi-FI"/>
                </w:rPr>
                <w:delText>RTG</w:delText>
              </w:r>
              <w:r w:rsidRPr="004F7283" w:rsidDel="00C24E7F">
                <w:rPr>
                  <w:rFonts w:ascii="Courier New" w:hAnsi="Courier New" w:cs="Courier New"/>
                  <w:color w:val="3A37FF"/>
                  <w:sz w:val="18"/>
                  <w:szCs w:val="18"/>
                  <w:lang w:val="en-US" w:eastAsia="fi-FI"/>
                </w:rPr>
                <w:delText>&lt;/</w:delText>
              </w:r>
              <w:r w:rsidRPr="004F7283" w:rsidDel="00C24E7F">
                <w:rPr>
                  <w:rFonts w:ascii="Courier New" w:hAnsi="Courier New" w:cs="Courier New"/>
                  <w:color w:val="942334"/>
                  <w:sz w:val="18"/>
                  <w:szCs w:val="18"/>
                  <w:lang w:val="en-US" w:eastAsia="fi-FI"/>
                </w:rPr>
                <w:delText>title</w:delText>
              </w:r>
              <w:r w:rsidRPr="004F7283" w:rsidDel="00C24E7F">
                <w:rPr>
                  <w:rFonts w:ascii="Courier New" w:hAnsi="Courier New" w:cs="Courier New"/>
                  <w:color w:val="3A37FF"/>
                  <w:sz w:val="18"/>
                  <w:szCs w:val="18"/>
                  <w:lang w:val="en-US" w:eastAsia="fi-FI"/>
                </w:rPr>
                <w:delText>&gt;</w:delText>
              </w:r>
            </w:del>
          </w:p>
          <w:p w14:paraId="2C824DBF" w14:textId="77777777" w:rsidR="00EE5974" w:rsidRPr="004F7283" w:rsidDel="00C24E7F" w:rsidRDefault="00EE5974" w:rsidP="00C24E7F">
            <w:pPr>
              <w:jc w:val="left"/>
              <w:rPr>
                <w:del w:id="3470" w:author="Tekijä"/>
                <w:rFonts w:ascii="Courier New" w:hAnsi="Courier New" w:cs="Courier New"/>
                <w:color w:val="3A37FF"/>
                <w:sz w:val="18"/>
                <w:szCs w:val="18"/>
                <w:lang w:val="en-US" w:eastAsia="fi-FI"/>
              </w:rPr>
            </w:pPr>
            <w:del w:id="3471" w:author="Tekijä">
              <w:r w:rsidRPr="004F7283" w:rsidDel="00C24E7F">
                <w:rPr>
                  <w:rFonts w:ascii="Courier New" w:hAnsi="Courier New" w:cs="Courier New"/>
                  <w:color w:val="3A37FF"/>
                  <w:sz w:val="18"/>
                  <w:szCs w:val="18"/>
                  <w:lang w:val="en-US" w:eastAsia="fi-FI"/>
                </w:rPr>
                <w:delText>&lt;</w:delText>
              </w:r>
              <w:r w:rsidRPr="004F7283" w:rsidDel="00C24E7F">
                <w:rPr>
                  <w:rFonts w:ascii="Courier New" w:hAnsi="Courier New" w:cs="Courier New"/>
                  <w:color w:val="942334"/>
                  <w:sz w:val="18"/>
                  <w:szCs w:val="18"/>
                  <w:lang w:val="en-US" w:eastAsia="fi-FI"/>
                </w:rPr>
                <w:delText>text</w:delText>
              </w:r>
              <w:r w:rsidRPr="004F7283" w:rsidDel="00C24E7F">
                <w:rPr>
                  <w:rFonts w:ascii="Courier New" w:hAnsi="Courier New" w:cs="Courier New"/>
                  <w:color w:val="3A37FF"/>
                  <w:sz w:val="18"/>
                  <w:szCs w:val="18"/>
                  <w:lang w:val="en-US" w:eastAsia="fi-FI"/>
                </w:rPr>
                <w:delText>&gt;</w:delText>
              </w:r>
            </w:del>
          </w:p>
          <w:p w14:paraId="1DED5621" w14:textId="77777777" w:rsidR="00EE5974" w:rsidRPr="004F7283" w:rsidDel="00C24E7F" w:rsidRDefault="00EE5974" w:rsidP="00C24E7F">
            <w:pPr>
              <w:jc w:val="left"/>
              <w:rPr>
                <w:del w:id="3472" w:author="Tekijä"/>
                <w:rFonts w:ascii="Courier New" w:hAnsi="Courier New" w:cs="Courier New"/>
                <w:color w:val="3A37FF"/>
                <w:sz w:val="18"/>
                <w:szCs w:val="18"/>
                <w:lang w:val="en-US" w:eastAsia="fi-FI"/>
              </w:rPr>
            </w:pPr>
            <w:del w:id="3473" w:author="Tekijä">
              <w:r w:rsidRPr="004F7283" w:rsidDel="00C24E7F">
                <w:rPr>
                  <w:rFonts w:ascii="Courier New" w:hAnsi="Courier New" w:cs="Courier New"/>
                  <w:color w:val="3A37FF"/>
                  <w:sz w:val="18"/>
                  <w:szCs w:val="18"/>
                  <w:lang w:val="en-US" w:eastAsia="fi-FI"/>
                </w:rPr>
                <w:delText>&lt;</w:delText>
              </w:r>
              <w:r w:rsidRPr="004F7283" w:rsidDel="00C24E7F">
                <w:rPr>
                  <w:rFonts w:ascii="Courier New" w:hAnsi="Courier New" w:cs="Courier New"/>
                  <w:color w:val="942334"/>
                  <w:sz w:val="18"/>
                  <w:szCs w:val="18"/>
                  <w:lang w:val="en-US" w:eastAsia="fi-FI"/>
                </w:rPr>
                <w:delText>paragraph</w:delText>
              </w:r>
              <w:r w:rsidRPr="004F7283" w:rsidDel="00C24E7F">
                <w:rPr>
                  <w:rFonts w:ascii="Courier New" w:hAnsi="Courier New" w:cs="Courier New"/>
                  <w:color w:val="3A37FF"/>
                  <w:sz w:val="18"/>
                  <w:szCs w:val="18"/>
                  <w:lang w:val="en-US" w:eastAsia="fi-FI"/>
                </w:rPr>
                <w:delText>&gt;</w:delText>
              </w:r>
              <w:r w:rsidRPr="004F7283" w:rsidDel="00C24E7F">
                <w:rPr>
                  <w:rFonts w:ascii="Courier New" w:hAnsi="Courier New" w:cs="Courier New"/>
                  <w:color w:val="383739"/>
                  <w:sz w:val="18"/>
                  <w:szCs w:val="18"/>
                  <w:lang w:val="en-US" w:eastAsia="fi-FI"/>
                </w:rPr>
                <w:delText>XXX Terveysasema</w:delText>
              </w:r>
              <w:r w:rsidRPr="004F7283" w:rsidDel="00C24E7F">
                <w:rPr>
                  <w:rFonts w:ascii="Courier New" w:hAnsi="Courier New" w:cs="Courier New"/>
                  <w:color w:val="3A37FF"/>
                  <w:sz w:val="18"/>
                  <w:szCs w:val="18"/>
                  <w:lang w:val="en-US" w:eastAsia="fi-FI"/>
                </w:rPr>
                <w:delText>&lt;/</w:delText>
              </w:r>
              <w:r w:rsidRPr="004F7283" w:rsidDel="00C24E7F">
                <w:rPr>
                  <w:rFonts w:ascii="Courier New" w:hAnsi="Courier New" w:cs="Courier New"/>
                  <w:color w:val="942334"/>
                  <w:sz w:val="18"/>
                  <w:szCs w:val="18"/>
                  <w:lang w:val="en-US" w:eastAsia="fi-FI"/>
                </w:rPr>
                <w:delText>paragraph</w:delText>
              </w:r>
              <w:r w:rsidRPr="004F7283" w:rsidDel="00C24E7F">
                <w:rPr>
                  <w:rFonts w:ascii="Courier New" w:hAnsi="Courier New" w:cs="Courier New"/>
                  <w:color w:val="3A37FF"/>
                  <w:sz w:val="18"/>
                  <w:szCs w:val="18"/>
                  <w:lang w:val="en-US" w:eastAsia="fi-FI"/>
                </w:rPr>
                <w:delText>&gt;</w:delText>
              </w:r>
            </w:del>
          </w:p>
          <w:p w14:paraId="350DFD3E" w14:textId="77777777" w:rsidR="00EE5974" w:rsidRPr="004F7283" w:rsidDel="00C24E7F" w:rsidRDefault="00EE5974" w:rsidP="00C24E7F">
            <w:pPr>
              <w:jc w:val="left"/>
              <w:rPr>
                <w:del w:id="3474" w:author="Tekijä"/>
                <w:rFonts w:ascii="Courier New" w:hAnsi="Courier New" w:cs="Courier New"/>
                <w:color w:val="3A37FF"/>
                <w:sz w:val="18"/>
                <w:szCs w:val="18"/>
                <w:lang w:eastAsia="fi-FI"/>
              </w:rPr>
            </w:pPr>
            <w:del w:id="3475" w:author="Tekijä">
              <w:r w:rsidRPr="004F7283" w:rsidDel="00C24E7F">
                <w:rPr>
                  <w:rFonts w:ascii="Courier New" w:hAnsi="Courier New" w:cs="Courier New"/>
                  <w:color w:val="3A37FF"/>
                  <w:sz w:val="18"/>
                  <w:szCs w:val="18"/>
                  <w:lang w:eastAsia="fi-FI"/>
                </w:rPr>
                <w:delText>&lt;</w:delText>
              </w:r>
              <w:r w:rsidRPr="004F7283" w:rsidDel="00C24E7F">
                <w:rPr>
                  <w:rFonts w:ascii="Courier New" w:hAnsi="Courier New" w:cs="Courier New"/>
                  <w:color w:val="942334"/>
                  <w:sz w:val="18"/>
                  <w:szCs w:val="18"/>
                  <w:lang w:eastAsia="fi-FI"/>
                </w:rPr>
                <w:delText>paragraph</w:delText>
              </w:r>
              <w:r w:rsidRPr="004F7283" w:rsidDel="00C24E7F">
                <w:rPr>
                  <w:rFonts w:ascii="Courier New" w:hAnsi="Courier New" w:cs="Courier New"/>
                  <w:color w:val="3A37FF"/>
                  <w:sz w:val="18"/>
                  <w:szCs w:val="18"/>
                  <w:lang w:eastAsia="fi-FI"/>
                </w:rPr>
                <w:delText>&gt;</w:delText>
              </w:r>
              <w:r w:rsidRPr="004F7283" w:rsidDel="00C24E7F">
                <w:rPr>
                  <w:rFonts w:ascii="Courier New" w:hAnsi="Courier New" w:cs="Courier New"/>
                  <w:color w:val="383739"/>
                  <w:sz w:val="18"/>
                  <w:szCs w:val="18"/>
                  <w:lang w:eastAsia="fi-FI"/>
                </w:rPr>
                <w:delText>HLL Pekka Päivystäjä</w:delText>
              </w:r>
              <w:r w:rsidRPr="004F7283" w:rsidDel="00C24E7F">
                <w:rPr>
                  <w:rFonts w:ascii="Courier New" w:hAnsi="Courier New" w:cs="Courier New"/>
                  <w:color w:val="3A37FF"/>
                  <w:sz w:val="18"/>
                  <w:szCs w:val="18"/>
                  <w:lang w:eastAsia="fi-FI"/>
                </w:rPr>
                <w:delText>&lt;/</w:delText>
              </w:r>
              <w:r w:rsidRPr="004F7283" w:rsidDel="00C24E7F">
                <w:rPr>
                  <w:rFonts w:ascii="Courier New" w:hAnsi="Courier New" w:cs="Courier New"/>
                  <w:color w:val="942334"/>
                  <w:sz w:val="18"/>
                  <w:szCs w:val="18"/>
                  <w:lang w:eastAsia="fi-FI"/>
                </w:rPr>
                <w:delText>paragraph</w:delText>
              </w:r>
              <w:r w:rsidRPr="004F7283" w:rsidDel="00C24E7F">
                <w:rPr>
                  <w:rFonts w:ascii="Courier New" w:hAnsi="Courier New" w:cs="Courier New"/>
                  <w:color w:val="3A37FF"/>
                  <w:sz w:val="18"/>
                  <w:szCs w:val="18"/>
                  <w:lang w:eastAsia="fi-FI"/>
                </w:rPr>
                <w:delText>&gt;</w:delText>
              </w:r>
            </w:del>
          </w:p>
          <w:p w14:paraId="74B8F169" w14:textId="77777777" w:rsidR="00EE5974" w:rsidRPr="004F7283" w:rsidDel="00C24E7F" w:rsidRDefault="00EE5974" w:rsidP="00C24E7F">
            <w:pPr>
              <w:jc w:val="left"/>
              <w:rPr>
                <w:del w:id="3476" w:author="Tekijä"/>
                <w:rFonts w:ascii="Courier New" w:hAnsi="Courier New" w:cs="Courier New"/>
                <w:color w:val="3A37FF"/>
                <w:sz w:val="18"/>
                <w:szCs w:val="18"/>
                <w:lang w:eastAsia="fi-FI"/>
              </w:rPr>
            </w:pPr>
            <w:del w:id="3477" w:author="Tekijä">
              <w:r w:rsidRPr="004F7283" w:rsidDel="00C24E7F">
                <w:rPr>
                  <w:rFonts w:ascii="Courier New" w:hAnsi="Courier New" w:cs="Courier New"/>
                  <w:color w:val="3A37FF"/>
                  <w:sz w:val="18"/>
                  <w:szCs w:val="18"/>
                  <w:lang w:eastAsia="fi-FI"/>
                </w:rPr>
                <w:delText>&lt;</w:delText>
              </w:r>
              <w:r w:rsidRPr="004F7283" w:rsidDel="00C24E7F">
                <w:rPr>
                  <w:rFonts w:ascii="Courier New" w:hAnsi="Courier New" w:cs="Courier New"/>
                  <w:color w:val="942334"/>
                  <w:sz w:val="18"/>
                  <w:szCs w:val="18"/>
                  <w:lang w:eastAsia="fi-FI"/>
                </w:rPr>
                <w:delText>paragraph</w:delText>
              </w:r>
              <w:r w:rsidRPr="004F7283" w:rsidDel="00C24E7F">
                <w:rPr>
                  <w:rFonts w:ascii="Courier New" w:hAnsi="Courier New" w:cs="Courier New"/>
                  <w:color w:val="3A37FF"/>
                  <w:sz w:val="18"/>
                  <w:szCs w:val="18"/>
                  <w:lang w:eastAsia="fi-FI"/>
                </w:rPr>
                <w:delText>&gt;</w:delText>
              </w:r>
              <w:r w:rsidRPr="004F7283" w:rsidDel="00C24E7F">
                <w:rPr>
                  <w:rFonts w:ascii="Courier New" w:hAnsi="Courier New" w:cs="Courier New"/>
                  <w:color w:val="383739"/>
                  <w:sz w:val="18"/>
                  <w:szCs w:val="18"/>
                  <w:lang w:eastAsia="fi-FI"/>
                </w:rPr>
                <w:delText>Hammashoitaja Hellä Hoitaja</w:delText>
              </w:r>
              <w:r w:rsidRPr="004F7283" w:rsidDel="00C24E7F">
                <w:rPr>
                  <w:rFonts w:ascii="Courier New" w:hAnsi="Courier New" w:cs="Courier New"/>
                  <w:color w:val="3A37FF"/>
                  <w:sz w:val="18"/>
                  <w:szCs w:val="18"/>
                  <w:lang w:eastAsia="fi-FI"/>
                </w:rPr>
                <w:delText>&lt;/</w:delText>
              </w:r>
              <w:r w:rsidRPr="004F7283" w:rsidDel="00C24E7F">
                <w:rPr>
                  <w:rFonts w:ascii="Courier New" w:hAnsi="Courier New" w:cs="Courier New"/>
                  <w:color w:val="942334"/>
                  <w:sz w:val="18"/>
                  <w:szCs w:val="18"/>
                  <w:lang w:eastAsia="fi-FI"/>
                </w:rPr>
                <w:delText>paragraph</w:delText>
              </w:r>
              <w:r w:rsidRPr="004F7283" w:rsidDel="00C24E7F">
                <w:rPr>
                  <w:rFonts w:ascii="Courier New" w:hAnsi="Courier New" w:cs="Courier New"/>
                  <w:color w:val="3A37FF"/>
                  <w:sz w:val="18"/>
                  <w:szCs w:val="18"/>
                  <w:lang w:eastAsia="fi-FI"/>
                </w:rPr>
                <w:delText>&gt;</w:delText>
              </w:r>
            </w:del>
          </w:p>
          <w:p w14:paraId="76124AB1" w14:textId="77777777" w:rsidR="00EE5974" w:rsidRPr="004F7283" w:rsidDel="00C24E7F" w:rsidRDefault="00EE5974" w:rsidP="00C24E7F">
            <w:pPr>
              <w:jc w:val="left"/>
              <w:rPr>
                <w:del w:id="3478" w:author="Tekijä"/>
                <w:rFonts w:ascii="Courier New" w:hAnsi="Courier New" w:cs="Courier New"/>
                <w:color w:val="3A37FF"/>
                <w:sz w:val="18"/>
                <w:szCs w:val="18"/>
                <w:lang w:eastAsia="fi-FI"/>
              </w:rPr>
            </w:pPr>
            <w:del w:id="3479" w:author="Tekijä">
              <w:r w:rsidRPr="004F7283" w:rsidDel="00C24E7F">
                <w:rPr>
                  <w:rFonts w:ascii="Courier New" w:hAnsi="Courier New" w:cs="Courier New"/>
                  <w:color w:val="3A37FF"/>
                  <w:sz w:val="18"/>
                  <w:szCs w:val="18"/>
                  <w:lang w:eastAsia="fi-FI"/>
                </w:rPr>
                <w:delText>&lt;</w:delText>
              </w:r>
              <w:r w:rsidRPr="004F7283" w:rsidDel="00C24E7F">
                <w:rPr>
                  <w:rFonts w:ascii="Courier New" w:hAnsi="Courier New" w:cs="Courier New"/>
                  <w:color w:val="942334"/>
                  <w:sz w:val="18"/>
                  <w:szCs w:val="18"/>
                  <w:lang w:eastAsia="fi-FI"/>
                </w:rPr>
                <w:delText>paragraph</w:delText>
              </w:r>
              <w:r w:rsidRPr="004F7283" w:rsidDel="00C24E7F">
                <w:rPr>
                  <w:rFonts w:ascii="Courier New" w:hAnsi="Courier New" w:cs="Courier New"/>
                  <w:color w:val="3A37FF"/>
                  <w:sz w:val="18"/>
                  <w:szCs w:val="18"/>
                  <w:lang w:eastAsia="fi-FI"/>
                </w:rPr>
                <w:delText>&gt;</w:delText>
              </w:r>
              <w:r w:rsidRPr="004F7283" w:rsidDel="00C24E7F">
                <w:rPr>
                  <w:rFonts w:ascii="Courier New" w:hAnsi="Courier New" w:cs="Courier New"/>
                  <w:color w:val="383739"/>
                  <w:sz w:val="18"/>
                  <w:szCs w:val="18"/>
                  <w:lang w:eastAsia="fi-FI"/>
                </w:rPr>
                <w:delText>01.06.2013</w:delText>
              </w:r>
            </w:del>
            <w:ins w:id="3480" w:author="Tekijä">
              <w:del w:id="3481" w:author="Tekijä">
                <w:r w:rsidR="007B743B" w:rsidDel="00C24E7F">
                  <w:rPr>
                    <w:rFonts w:ascii="Courier New" w:hAnsi="Courier New" w:cs="Courier New"/>
                    <w:color w:val="383739"/>
                    <w:sz w:val="18"/>
                    <w:szCs w:val="18"/>
                    <w:lang w:eastAsia="fi-FI"/>
                  </w:rPr>
                  <w:delText>01.06.2015</w:delText>
                </w:r>
              </w:del>
            </w:ins>
            <w:del w:id="3482" w:author="Tekijä">
              <w:r w:rsidRPr="004F7283" w:rsidDel="00C24E7F">
                <w:rPr>
                  <w:rFonts w:ascii="Courier New" w:hAnsi="Courier New" w:cs="Courier New"/>
                  <w:color w:val="383739"/>
                  <w:sz w:val="18"/>
                  <w:szCs w:val="18"/>
                  <w:lang w:eastAsia="fi-FI"/>
                </w:rPr>
                <w:delText xml:space="preserve"> 14:10</w:delText>
              </w:r>
              <w:r w:rsidRPr="004F7283" w:rsidDel="00C24E7F">
                <w:rPr>
                  <w:rFonts w:ascii="Courier New" w:hAnsi="Courier New" w:cs="Courier New"/>
                  <w:color w:val="3A37FF"/>
                  <w:sz w:val="18"/>
                  <w:szCs w:val="18"/>
                  <w:lang w:eastAsia="fi-FI"/>
                </w:rPr>
                <w:delText>&lt;/</w:delText>
              </w:r>
              <w:r w:rsidRPr="004F7283" w:rsidDel="00C24E7F">
                <w:rPr>
                  <w:rFonts w:ascii="Courier New" w:hAnsi="Courier New" w:cs="Courier New"/>
                  <w:color w:val="942334"/>
                  <w:sz w:val="18"/>
                  <w:szCs w:val="18"/>
                  <w:lang w:eastAsia="fi-FI"/>
                </w:rPr>
                <w:delText>paragraph</w:delText>
              </w:r>
              <w:r w:rsidRPr="004F7283" w:rsidDel="00C24E7F">
                <w:rPr>
                  <w:rFonts w:ascii="Courier New" w:hAnsi="Courier New" w:cs="Courier New"/>
                  <w:color w:val="3A37FF"/>
                  <w:sz w:val="18"/>
                  <w:szCs w:val="18"/>
                  <w:lang w:eastAsia="fi-FI"/>
                </w:rPr>
                <w:delText>&gt;</w:delText>
              </w:r>
            </w:del>
          </w:p>
          <w:p w14:paraId="36C86AC0" w14:textId="77777777" w:rsidR="00EE5974" w:rsidRPr="004F7283" w:rsidDel="00C24E7F" w:rsidRDefault="00EE5974" w:rsidP="00C24E7F">
            <w:pPr>
              <w:jc w:val="left"/>
              <w:rPr>
                <w:del w:id="3483" w:author="Tekijä"/>
                <w:rFonts w:ascii="Courier New" w:hAnsi="Courier New" w:cs="Courier New"/>
                <w:color w:val="3A37FF"/>
                <w:sz w:val="18"/>
                <w:szCs w:val="18"/>
                <w:lang w:eastAsia="fi-FI"/>
              </w:rPr>
            </w:pPr>
            <w:del w:id="3484" w:author="Tekijä">
              <w:r w:rsidRPr="004F7283" w:rsidDel="00C24E7F">
                <w:rPr>
                  <w:rFonts w:ascii="Courier New" w:hAnsi="Courier New" w:cs="Courier New"/>
                  <w:color w:val="3A37FF"/>
                  <w:sz w:val="18"/>
                  <w:szCs w:val="18"/>
                  <w:lang w:eastAsia="fi-FI"/>
                </w:rPr>
                <w:delText>&lt;</w:delText>
              </w:r>
              <w:r w:rsidRPr="004F7283" w:rsidDel="00C24E7F">
                <w:rPr>
                  <w:rFonts w:ascii="Courier New" w:hAnsi="Courier New" w:cs="Courier New"/>
                  <w:color w:val="942334"/>
                  <w:sz w:val="18"/>
                  <w:szCs w:val="18"/>
                  <w:lang w:eastAsia="fi-FI"/>
                </w:rPr>
                <w:delText>br</w:delText>
              </w:r>
              <w:r w:rsidRPr="004F7283" w:rsidDel="00C24E7F">
                <w:rPr>
                  <w:rFonts w:ascii="Courier New" w:hAnsi="Courier New" w:cs="Courier New"/>
                  <w:color w:val="3A37FF"/>
                  <w:sz w:val="18"/>
                  <w:szCs w:val="18"/>
                  <w:lang w:eastAsia="fi-FI"/>
                </w:rPr>
                <w:delText>/&gt;</w:delText>
              </w:r>
            </w:del>
          </w:p>
          <w:p w14:paraId="41B42ABB" w14:textId="77777777" w:rsidR="00EE5974" w:rsidRPr="004F7283" w:rsidDel="00C24E7F" w:rsidRDefault="00EE5974" w:rsidP="00C24E7F">
            <w:pPr>
              <w:jc w:val="left"/>
              <w:rPr>
                <w:del w:id="3485" w:author="Tekijä"/>
                <w:rFonts w:ascii="Courier New" w:hAnsi="Courier New" w:cs="Courier New"/>
                <w:color w:val="3A37FF"/>
                <w:sz w:val="18"/>
                <w:szCs w:val="18"/>
                <w:lang w:eastAsia="fi-FI"/>
              </w:rPr>
            </w:pPr>
            <w:del w:id="3486" w:author="Tekijä">
              <w:r w:rsidRPr="004F7283" w:rsidDel="00C24E7F">
                <w:rPr>
                  <w:rFonts w:ascii="Courier New" w:hAnsi="Courier New" w:cs="Courier New"/>
                  <w:color w:val="3A37FF"/>
                  <w:sz w:val="18"/>
                  <w:szCs w:val="18"/>
                  <w:lang w:eastAsia="fi-FI"/>
                </w:rPr>
                <w:delText>&lt;/</w:delText>
              </w:r>
              <w:r w:rsidRPr="004F7283" w:rsidDel="00C24E7F">
                <w:rPr>
                  <w:rFonts w:ascii="Courier New" w:hAnsi="Courier New" w:cs="Courier New"/>
                  <w:color w:val="942334"/>
                  <w:sz w:val="18"/>
                  <w:szCs w:val="18"/>
                  <w:lang w:eastAsia="fi-FI"/>
                </w:rPr>
                <w:delText>text</w:delText>
              </w:r>
              <w:r w:rsidRPr="004F7283" w:rsidDel="00C24E7F">
                <w:rPr>
                  <w:rFonts w:ascii="Courier New" w:hAnsi="Courier New" w:cs="Courier New"/>
                  <w:color w:val="3A37FF"/>
                  <w:sz w:val="18"/>
                  <w:szCs w:val="18"/>
                  <w:lang w:eastAsia="fi-FI"/>
                </w:rPr>
                <w:delText>&gt;</w:delText>
              </w:r>
            </w:del>
          </w:p>
          <w:p w14:paraId="37D81FC0" w14:textId="77777777" w:rsidR="00EE5974" w:rsidRPr="004F7283" w:rsidDel="00C24E7F" w:rsidRDefault="00EE5974" w:rsidP="00C24E7F">
            <w:pPr>
              <w:jc w:val="left"/>
              <w:rPr>
                <w:del w:id="3487" w:author="Tekijä"/>
                <w:rFonts w:ascii="Courier New" w:hAnsi="Courier New" w:cs="Courier New"/>
                <w:color w:val="3A37FF"/>
                <w:sz w:val="18"/>
                <w:szCs w:val="18"/>
                <w:lang w:eastAsia="fi-FI"/>
              </w:rPr>
            </w:pPr>
            <w:del w:id="3488" w:author="Tekijä">
              <w:r w:rsidRPr="004F7283" w:rsidDel="00C24E7F">
                <w:rPr>
                  <w:rFonts w:ascii="Courier New" w:hAnsi="Courier New" w:cs="Courier New"/>
                  <w:color w:val="3A37FF"/>
                  <w:sz w:val="18"/>
                  <w:szCs w:val="18"/>
                  <w:lang w:eastAsia="fi-FI"/>
                </w:rPr>
                <w:delText>&lt;!--</w:delText>
              </w:r>
              <w:r w:rsidRPr="004F7283" w:rsidDel="00C24E7F">
                <w:rPr>
                  <w:rFonts w:ascii="Courier New" w:hAnsi="Courier New" w:cs="Courier New"/>
                  <w:iCs/>
                  <w:color w:val="969596"/>
                  <w:sz w:val="18"/>
                  <w:szCs w:val="18"/>
                  <w:lang w:eastAsia="fi-FI"/>
                </w:rPr>
                <w:delText xml:space="preserve"> subject jos omassa asiakirjassa </w:delText>
              </w:r>
              <w:r w:rsidRPr="004F7283" w:rsidDel="00C24E7F">
                <w:rPr>
                  <w:rFonts w:ascii="Courier New" w:hAnsi="Courier New" w:cs="Courier New"/>
                  <w:color w:val="3A37FF"/>
                  <w:sz w:val="18"/>
                  <w:szCs w:val="18"/>
                  <w:lang w:eastAsia="fi-FI"/>
                </w:rPr>
                <w:delText>--&gt;</w:delText>
              </w:r>
            </w:del>
          </w:p>
          <w:p w14:paraId="7946DE17" w14:textId="77777777" w:rsidR="00EE5974" w:rsidRPr="004F7283" w:rsidDel="00C24E7F" w:rsidRDefault="00EE5974" w:rsidP="00C24E7F">
            <w:pPr>
              <w:jc w:val="left"/>
              <w:rPr>
                <w:del w:id="3489" w:author="Tekijä"/>
                <w:rFonts w:ascii="Courier New" w:hAnsi="Courier New" w:cs="Courier New"/>
                <w:color w:val="3A37FF"/>
                <w:sz w:val="18"/>
                <w:szCs w:val="18"/>
                <w:lang w:eastAsia="fi-FI"/>
              </w:rPr>
            </w:pPr>
            <w:del w:id="3490" w:author="Tekijä">
              <w:r w:rsidRPr="004F7283" w:rsidDel="00C24E7F">
                <w:rPr>
                  <w:rFonts w:ascii="Courier New" w:hAnsi="Courier New" w:cs="Courier New"/>
                  <w:color w:val="3A37FF"/>
                  <w:sz w:val="18"/>
                  <w:szCs w:val="18"/>
                  <w:lang w:eastAsia="fi-FI"/>
                </w:rPr>
                <w:delText>&lt;!--</w:delText>
              </w:r>
              <w:r w:rsidRPr="004F7283" w:rsidDel="00C24E7F">
                <w:rPr>
                  <w:rFonts w:ascii="Courier New" w:hAnsi="Courier New" w:cs="Courier New"/>
                  <w:iCs/>
                  <w:color w:val="969596"/>
                  <w:sz w:val="18"/>
                  <w:szCs w:val="18"/>
                  <w:lang w:eastAsia="fi-FI"/>
                </w:rPr>
                <w:delText xml:space="preserve"> Merkinnän tekijät, palveluyksikkö ja tapahtuma-aika </w:delText>
              </w:r>
              <w:r w:rsidRPr="004F7283" w:rsidDel="00C24E7F">
                <w:rPr>
                  <w:rFonts w:ascii="Courier New" w:hAnsi="Courier New" w:cs="Courier New"/>
                  <w:color w:val="3A37FF"/>
                  <w:sz w:val="18"/>
                  <w:szCs w:val="18"/>
                  <w:lang w:eastAsia="fi-FI"/>
                </w:rPr>
                <w:delText>--&gt;</w:delText>
              </w:r>
            </w:del>
          </w:p>
          <w:p w14:paraId="2EC3144A" w14:textId="77777777" w:rsidR="00EE5974" w:rsidRPr="004F7283" w:rsidDel="00C24E7F" w:rsidRDefault="00EE5974" w:rsidP="00C24E7F">
            <w:pPr>
              <w:jc w:val="left"/>
              <w:rPr>
                <w:del w:id="3491" w:author="Tekijä"/>
                <w:rFonts w:ascii="Courier New" w:hAnsi="Courier New" w:cs="Courier New"/>
                <w:color w:val="3A37FF"/>
                <w:sz w:val="18"/>
                <w:szCs w:val="18"/>
                <w:lang w:eastAsia="fi-FI"/>
              </w:rPr>
            </w:pPr>
            <w:del w:id="3492" w:author="Tekijä">
              <w:r w:rsidRPr="004F7283" w:rsidDel="00C24E7F">
                <w:rPr>
                  <w:rFonts w:ascii="Courier New" w:hAnsi="Courier New" w:cs="Courier New"/>
                  <w:color w:val="3A37FF"/>
                  <w:sz w:val="18"/>
                  <w:szCs w:val="18"/>
                  <w:lang w:eastAsia="fi-FI"/>
                </w:rPr>
                <w:delText>&lt;</w:delText>
              </w:r>
              <w:r w:rsidRPr="004F7283" w:rsidDel="00C24E7F">
                <w:rPr>
                  <w:rFonts w:ascii="Courier New" w:hAnsi="Courier New" w:cs="Courier New"/>
                  <w:color w:val="942334"/>
                  <w:sz w:val="18"/>
                  <w:szCs w:val="18"/>
                  <w:lang w:eastAsia="fi-FI"/>
                </w:rPr>
                <w:delText>author</w:delText>
              </w:r>
              <w:r w:rsidRPr="004F7283" w:rsidDel="00C24E7F">
                <w:rPr>
                  <w:rFonts w:ascii="Courier New" w:hAnsi="Courier New" w:cs="Courier New"/>
                  <w:color w:val="3A37FF"/>
                  <w:sz w:val="18"/>
                  <w:szCs w:val="18"/>
                  <w:lang w:eastAsia="fi-FI"/>
                </w:rPr>
                <w:delText>&gt;</w:delText>
              </w:r>
            </w:del>
          </w:p>
          <w:p w14:paraId="0CEE1F25" w14:textId="77777777" w:rsidR="00EE5974" w:rsidRPr="004F7283" w:rsidDel="00C24E7F" w:rsidRDefault="00EE5974" w:rsidP="00C24E7F">
            <w:pPr>
              <w:jc w:val="left"/>
              <w:rPr>
                <w:del w:id="3493" w:author="Tekijä"/>
                <w:rFonts w:ascii="Courier New" w:hAnsi="Courier New" w:cs="Courier New"/>
                <w:color w:val="3A37FF"/>
                <w:sz w:val="18"/>
                <w:szCs w:val="18"/>
                <w:lang w:eastAsia="fi-FI"/>
              </w:rPr>
            </w:pPr>
            <w:del w:id="3494" w:author="Tekijä">
              <w:r w:rsidRPr="004F7283" w:rsidDel="00C24E7F">
                <w:rPr>
                  <w:rFonts w:ascii="Courier New" w:hAnsi="Courier New" w:cs="Courier New"/>
                  <w:iCs/>
                  <w:color w:val="308D85"/>
                  <w:sz w:val="18"/>
                  <w:szCs w:val="18"/>
                  <w:lang w:eastAsia="fi-FI"/>
                </w:rPr>
                <w:delText>...</w:delText>
              </w:r>
            </w:del>
          </w:p>
          <w:p w14:paraId="262D9420" w14:textId="77777777" w:rsidR="00EE5974" w:rsidRPr="004F7283" w:rsidDel="00C24E7F" w:rsidRDefault="00EE5974" w:rsidP="00C24E7F">
            <w:pPr>
              <w:jc w:val="left"/>
              <w:rPr>
                <w:del w:id="3495" w:author="Tekijä"/>
                <w:rFonts w:ascii="Courier New" w:hAnsi="Courier New" w:cs="Courier New"/>
                <w:color w:val="3A37FF"/>
                <w:sz w:val="18"/>
                <w:szCs w:val="18"/>
                <w:lang w:eastAsia="fi-FI"/>
              </w:rPr>
            </w:pPr>
            <w:del w:id="3496" w:author="Tekijä">
              <w:r w:rsidRPr="004F7283" w:rsidDel="00C24E7F">
                <w:rPr>
                  <w:rFonts w:ascii="Courier New" w:hAnsi="Courier New" w:cs="Courier New"/>
                  <w:color w:val="3A37FF"/>
                  <w:sz w:val="18"/>
                  <w:szCs w:val="18"/>
                  <w:lang w:eastAsia="fi-FI"/>
                </w:rPr>
                <w:delText>&lt;/</w:delText>
              </w:r>
              <w:r w:rsidRPr="004F7283" w:rsidDel="00C24E7F">
                <w:rPr>
                  <w:rFonts w:ascii="Courier New" w:hAnsi="Courier New" w:cs="Courier New"/>
                  <w:color w:val="942334"/>
                  <w:sz w:val="18"/>
                  <w:szCs w:val="18"/>
                  <w:lang w:eastAsia="fi-FI"/>
                </w:rPr>
                <w:delText>author</w:delText>
              </w:r>
              <w:r w:rsidRPr="004F7283" w:rsidDel="00C24E7F">
                <w:rPr>
                  <w:rFonts w:ascii="Courier New" w:hAnsi="Courier New" w:cs="Courier New"/>
                  <w:color w:val="3A37FF"/>
                  <w:sz w:val="18"/>
                  <w:szCs w:val="18"/>
                  <w:lang w:eastAsia="fi-FI"/>
                </w:rPr>
                <w:delText>&gt;</w:delText>
              </w:r>
            </w:del>
          </w:p>
          <w:p w14:paraId="3D98669E" w14:textId="77777777" w:rsidR="00EE5974" w:rsidRPr="004F7283" w:rsidDel="00C24E7F" w:rsidRDefault="00EE5974" w:rsidP="00C24E7F">
            <w:pPr>
              <w:jc w:val="left"/>
              <w:rPr>
                <w:del w:id="3497" w:author="Tekijä"/>
                <w:rFonts w:ascii="Courier New" w:hAnsi="Courier New" w:cs="Courier New"/>
                <w:color w:val="3A37FF"/>
                <w:sz w:val="18"/>
                <w:szCs w:val="18"/>
                <w:lang w:eastAsia="fi-FI"/>
              </w:rPr>
            </w:pPr>
            <w:del w:id="3498" w:author="Tekijä">
              <w:r w:rsidRPr="004F7283" w:rsidDel="00C24E7F">
                <w:rPr>
                  <w:rFonts w:ascii="Courier New" w:hAnsi="Courier New" w:cs="Courier New"/>
                  <w:color w:val="3A37FF"/>
                  <w:sz w:val="18"/>
                  <w:szCs w:val="18"/>
                  <w:lang w:eastAsia="fi-FI"/>
                </w:rPr>
                <w:delText>&lt;</w:delText>
              </w:r>
              <w:r w:rsidRPr="004F7283" w:rsidDel="00C24E7F">
                <w:rPr>
                  <w:rFonts w:ascii="Courier New" w:hAnsi="Courier New" w:cs="Courier New"/>
                  <w:color w:val="942334"/>
                  <w:sz w:val="18"/>
                  <w:szCs w:val="18"/>
                  <w:lang w:eastAsia="fi-FI"/>
                </w:rPr>
                <w:delText>author</w:delText>
              </w:r>
              <w:r w:rsidRPr="004F7283" w:rsidDel="00C24E7F">
                <w:rPr>
                  <w:rFonts w:ascii="Courier New" w:hAnsi="Courier New" w:cs="Courier New"/>
                  <w:color w:val="3A37FF"/>
                  <w:sz w:val="18"/>
                  <w:szCs w:val="18"/>
                  <w:lang w:eastAsia="fi-FI"/>
                </w:rPr>
                <w:delText>&gt;</w:delText>
              </w:r>
            </w:del>
          </w:p>
          <w:p w14:paraId="1AA590D2" w14:textId="77777777" w:rsidR="00EE5974" w:rsidRPr="004F7283" w:rsidDel="00C24E7F" w:rsidRDefault="00EE5974" w:rsidP="00C24E7F">
            <w:pPr>
              <w:jc w:val="left"/>
              <w:rPr>
                <w:del w:id="3499" w:author="Tekijä"/>
                <w:rFonts w:ascii="Courier New" w:hAnsi="Courier New" w:cs="Courier New"/>
                <w:color w:val="3A37FF"/>
                <w:sz w:val="18"/>
                <w:szCs w:val="18"/>
                <w:lang w:eastAsia="fi-FI"/>
              </w:rPr>
            </w:pPr>
            <w:del w:id="3500" w:author="Tekijä">
              <w:r w:rsidRPr="004F7283" w:rsidDel="00C24E7F">
                <w:rPr>
                  <w:rFonts w:ascii="Courier New" w:hAnsi="Courier New" w:cs="Courier New"/>
                  <w:iCs/>
                  <w:color w:val="308D85"/>
                  <w:sz w:val="18"/>
                  <w:szCs w:val="18"/>
                  <w:lang w:eastAsia="fi-FI"/>
                </w:rPr>
                <w:delText>...</w:delText>
              </w:r>
            </w:del>
          </w:p>
          <w:p w14:paraId="5CB17E76" w14:textId="77777777" w:rsidR="00EE5974" w:rsidRPr="004F7283" w:rsidDel="00C24E7F" w:rsidRDefault="00EE5974" w:rsidP="00C24E7F">
            <w:pPr>
              <w:jc w:val="left"/>
              <w:rPr>
                <w:del w:id="3501" w:author="Tekijä"/>
                <w:rFonts w:ascii="Courier New" w:hAnsi="Courier New" w:cs="Courier New"/>
                <w:color w:val="3A37FF"/>
                <w:sz w:val="18"/>
                <w:szCs w:val="18"/>
                <w:lang w:eastAsia="fi-FI"/>
              </w:rPr>
            </w:pPr>
            <w:del w:id="3502" w:author="Tekijä">
              <w:r w:rsidRPr="004F7283" w:rsidDel="00C24E7F">
                <w:rPr>
                  <w:rFonts w:ascii="Courier New" w:hAnsi="Courier New" w:cs="Courier New"/>
                  <w:color w:val="3A37FF"/>
                  <w:sz w:val="18"/>
                  <w:szCs w:val="18"/>
                  <w:lang w:eastAsia="fi-FI"/>
                </w:rPr>
                <w:delText>&lt;/</w:delText>
              </w:r>
              <w:r w:rsidRPr="004F7283" w:rsidDel="00C24E7F">
                <w:rPr>
                  <w:rFonts w:ascii="Courier New" w:hAnsi="Courier New" w:cs="Courier New"/>
                  <w:color w:val="942334"/>
                  <w:sz w:val="18"/>
                  <w:szCs w:val="18"/>
                  <w:lang w:eastAsia="fi-FI"/>
                </w:rPr>
                <w:delText>author</w:delText>
              </w:r>
              <w:r w:rsidRPr="004F7283" w:rsidDel="00C24E7F">
                <w:rPr>
                  <w:rFonts w:ascii="Courier New" w:hAnsi="Courier New" w:cs="Courier New"/>
                  <w:color w:val="3A37FF"/>
                  <w:sz w:val="18"/>
                  <w:szCs w:val="18"/>
                  <w:lang w:eastAsia="fi-FI"/>
                </w:rPr>
                <w:delText>&gt;</w:delText>
              </w:r>
            </w:del>
          </w:p>
          <w:p w14:paraId="204D5B39" w14:textId="77777777" w:rsidR="00EE5974" w:rsidRPr="004F7283" w:rsidDel="00C24E7F" w:rsidRDefault="00EE5974" w:rsidP="00C24E7F">
            <w:pPr>
              <w:jc w:val="left"/>
              <w:rPr>
                <w:del w:id="3503" w:author="Tekijä"/>
                <w:rFonts w:ascii="Courier New" w:hAnsi="Courier New" w:cs="Courier New"/>
                <w:color w:val="3A37FF"/>
                <w:sz w:val="18"/>
                <w:szCs w:val="18"/>
                <w:lang w:eastAsia="fi-FI"/>
              </w:rPr>
            </w:pPr>
            <w:del w:id="3504" w:author="Tekijä">
              <w:r w:rsidRPr="004F7283" w:rsidDel="00C24E7F">
                <w:rPr>
                  <w:rFonts w:ascii="Courier New" w:hAnsi="Courier New" w:cs="Courier New"/>
                  <w:color w:val="3A37FF"/>
                  <w:sz w:val="18"/>
                  <w:szCs w:val="18"/>
                  <w:lang w:eastAsia="fi-FI"/>
                </w:rPr>
                <w:delText>&lt;!--</w:delText>
              </w:r>
              <w:r w:rsidRPr="004F7283" w:rsidDel="00C24E7F">
                <w:rPr>
                  <w:rFonts w:ascii="Courier New" w:hAnsi="Courier New" w:cs="Courier New"/>
                  <w:iCs/>
                  <w:color w:val="969596"/>
                  <w:sz w:val="18"/>
                  <w:szCs w:val="18"/>
                  <w:lang w:eastAsia="fi-FI"/>
                </w:rPr>
                <w:delText xml:space="preserve"> Hoitoprosessin vaihe "Hoidon suunnittelu" = Pyynnöt </w:delText>
              </w:r>
              <w:r w:rsidRPr="004F7283" w:rsidDel="00C24E7F">
                <w:rPr>
                  <w:rFonts w:ascii="Courier New" w:hAnsi="Courier New" w:cs="Courier New"/>
                  <w:color w:val="3A37FF"/>
                  <w:sz w:val="18"/>
                  <w:szCs w:val="18"/>
                  <w:lang w:eastAsia="fi-FI"/>
                </w:rPr>
                <w:delText>--&gt;</w:delText>
              </w:r>
            </w:del>
          </w:p>
          <w:p w14:paraId="52B151D4" w14:textId="77777777" w:rsidR="00EE5974" w:rsidRPr="004F7283" w:rsidDel="00C24E7F" w:rsidRDefault="00EE5974" w:rsidP="00C24E7F">
            <w:pPr>
              <w:jc w:val="left"/>
              <w:rPr>
                <w:del w:id="3505" w:author="Tekijä"/>
                <w:rFonts w:ascii="Courier New" w:hAnsi="Courier New" w:cs="Courier New"/>
                <w:color w:val="3A37FF"/>
                <w:sz w:val="18"/>
                <w:szCs w:val="18"/>
                <w:lang w:val="en-US" w:eastAsia="fi-FI"/>
              </w:rPr>
            </w:pPr>
            <w:del w:id="3506" w:author="Tekijä">
              <w:r w:rsidRPr="004F7283" w:rsidDel="00C24E7F">
                <w:rPr>
                  <w:rFonts w:ascii="Courier New" w:hAnsi="Courier New" w:cs="Courier New"/>
                  <w:color w:val="3A37FF"/>
                  <w:sz w:val="18"/>
                  <w:szCs w:val="18"/>
                  <w:lang w:val="en-US" w:eastAsia="fi-FI"/>
                </w:rPr>
                <w:delText>&lt;</w:delText>
              </w:r>
              <w:r w:rsidRPr="004F7283" w:rsidDel="00C24E7F">
                <w:rPr>
                  <w:rFonts w:ascii="Courier New" w:hAnsi="Courier New" w:cs="Courier New"/>
                  <w:color w:val="942334"/>
                  <w:sz w:val="18"/>
                  <w:szCs w:val="18"/>
                  <w:lang w:val="en-US" w:eastAsia="fi-FI"/>
                </w:rPr>
                <w:delText>component</w:delText>
              </w:r>
              <w:r w:rsidRPr="004F7283" w:rsidDel="00C24E7F">
                <w:rPr>
                  <w:rFonts w:ascii="Courier New" w:hAnsi="Courier New" w:cs="Courier New"/>
                  <w:color w:val="3A37FF"/>
                  <w:sz w:val="18"/>
                  <w:szCs w:val="18"/>
                  <w:lang w:val="en-US" w:eastAsia="fi-FI"/>
                </w:rPr>
                <w:delText>&gt;</w:delText>
              </w:r>
            </w:del>
          </w:p>
          <w:p w14:paraId="779D0DBA" w14:textId="77777777" w:rsidR="00EE5974" w:rsidRPr="004F7283" w:rsidDel="00C24E7F" w:rsidRDefault="00EE5974" w:rsidP="00C24E7F">
            <w:pPr>
              <w:jc w:val="left"/>
              <w:rPr>
                <w:del w:id="3507" w:author="Tekijä"/>
                <w:rFonts w:ascii="Courier New" w:hAnsi="Courier New" w:cs="Courier New"/>
                <w:color w:val="3A37FF"/>
                <w:sz w:val="18"/>
                <w:szCs w:val="18"/>
                <w:lang w:val="en-US" w:eastAsia="fi-FI"/>
              </w:rPr>
            </w:pPr>
            <w:del w:id="3508" w:author="Tekijä">
              <w:r w:rsidRPr="004F7283" w:rsidDel="00C24E7F">
                <w:rPr>
                  <w:rFonts w:ascii="Courier New" w:hAnsi="Courier New" w:cs="Courier New"/>
                  <w:color w:val="3A37FF"/>
                  <w:sz w:val="18"/>
                  <w:szCs w:val="18"/>
                  <w:lang w:val="en-US" w:eastAsia="fi-FI"/>
                </w:rPr>
                <w:delText>&lt;</w:delText>
              </w:r>
              <w:r w:rsidRPr="004F7283" w:rsidDel="00C24E7F">
                <w:rPr>
                  <w:rFonts w:ascii="Courier New" w:hAnsi="Courier New" w:cs="Courier New"/>
                  <w:color w:val="942334"/>
                  <w:sz w:val="18"/>
                  <w:szCs w:val="18"/>
                  <w:lang w:val="en-US" w:eastAsia="fi-FI"/>
                </w:rPr>
                <w:delText>section</w:delText>
              </w:r>
              <w:r w:rsidRPr="004F7283" w:rsidDel="00C24E7F">
                <w:rPr>
                  <w:rFonts w:ascii="Courier New" w:hAnsi="Courier New" w:cs="Courier New"/>
                  <w:color w:val="3A37FF"/>
                  <w:sz w:val="18"/>
                  <w:szCs w:val="18"/>
                  <w:lang w:val="en-US" w:eastAsia="fi-FI"/>
                </w:rPr>
                <w:delText>&gt;</w:delText>
              </w:r>
            </w:del>
          </w:p>
          <w:p w14:paraId="5F247EFF" w14:textId="77777777" w:rsidR="00EE5974" w:rsidRPr="004F7283" w:rsidDel="00C24E7F" w:rsidRDefault="00EE5974" w:rsidP="00C24E7F">
            <w:pPr>
              <w:jc w:val="left"/>
              <w:rPr>
                <w:del w:id="3509" w:author="Tekijä"/>
                <w:rFonts w:ascii="Courier New" w:hAnsi="Courier New" w:cs="Courier New"/>
                <w:color w:val="3A37FF"/>
                <w:sz w:val="18"/>
                <w:szCs w:val="18"/>
                <w:lang w:val="en-US" w:eastAsia="fi-FI"/>
              </w:rPr>
            </w:pPr>
            <w:del w:id="3510" w:author="Tekijä">
              <w:r w:rsidRPr="004F7283" w:rsidDel="00C24E7F">
                <w:rPr>
                  <w:rFonts w:ascii="Courier New" w:hAnsi="Courier New" w:cs="Courier New"/>
                  <w:color w:val="3A37FF"/>
                  <w:sz w:val="18"/>
                  <w:szCs w:val="18"/>
                  <w:lang w:val="en-US" w:eastAsia="fi-FI"/>
                </w:rPr>
                <w:delText>&lt;</w:delText>
              </w:r>
              <w:r w:rsidRPr="004F7283" w:rsidDel="00C24E7F">
                <w:rPr>
                  <w:rFonts w:ascii="Courier New" w:hAnsi="Courier New" w:cs="Courier New"/>
                  <w:color w:val="942334"/>
                  <w:sz w:val="18"/>
                  <w:szCs w:val="18"/>
                  <w:lang w:val="en-US" w:eastAsia="fi-FI"/>
                </w:rPr>
                <w:delText>code</w:delText>
              </w:r>
              <w:r w:rsidRPr="004F7283" w:rsidDel="00C24E7F">
                <w:rPr>
                  <w:rFonts w:ascii="Courier New" w:hAnsi="Courier New" w:cs="Courier New"/>
                  <w:iCs/>
                  <w:color w:val="308D85"/>
                  <w:sz w:val="18"/>
                  <w:szCs w:val="18"/>
                  <w:lang w:val="en-US" w:eastAsia="fi-FI"/>
                </w:rPr>
                <w:delText xml:space="preserve"> </w:delText>
              </w:r>
              <w:r w:rsidRPr="004F7283" w:rsidDel="00C24E7F">
                <w:rPr>
                  <w:rFonts w:ascii="Courier New" w:hAnsi="Courier New" w:cs="Courier New"/>
                  <w:color w:val="FF3835"/>
                  <w:sz w:val="18"/>
                  <w:szCs w:val="18"/>
                  <w:lang w:val="en-US" w:eastAsia="fi-FI"/>
                </w:rPr>
                <w:delText>code</w:delText>
              </w:r>
              <w:r w:rsidRPr="004F7283" w:rsidDel="00C24E7F">
                <w:rPr>
                  <w:rFonts w:ascii="Courier New" w:hAnsi="Courier New" w:cs="Courier New"/>
                  <w:color w:val="3A37FF"/>
                  <w:sz w:val="18"/>
                  <w:szCs w:val="18"/>
                  <w:lang w:val="en-US" w:eastAsia="fi-FI"/>
                </w:rPr>
                <w:delText>="</w:delText>
              </w:r>
              <w:r w:rsidRPr="004F7283" w:rsidDel="00C24E7F">
                <w:rPr>
                  <w:rFonts w:ascii="Courier New" w:hAnsi="Courier New" w:cs="Courier New"/>
                  <w:color w:val="1A2E39"/>
                  <w:sz w:val="18"/>
                  <w:szCs w:val="18"/>
                  <w:lang w:val="en-US" w:eastAsia="fi-FI"/>
                </w:rPr>
                <w:delText>14</w:delText>
              </w:r>
              <w:r w:rsidRPr="004F7283" w:rsidDel="00C24E7F">
                <w:rPr>
                  <w:rFonts w:ascii="Courier New" w:hAnsi="Courier New" w:cs="Courier New"/>
                  <w:color w:val="3A37FF"/>
                  <w:sz w:val="18"/>
                  <w:szCs w:val="18"/>
                  <w:lang w:val="en-US" w:eastAsia="fi-FI"/>
                </w:rPr>
                <w:delText>"</w:delText>
              </w:r>
              <w:r w:rsidRPr="004F7283" w:rsidDel="00C24E7F">
                <w:rPr>
                  <w:rFonts w:ascii="Courier New" w:hAnsi="Courier New" w:cs="Courier New"/>
                  <w:iCs/>
                  <w:color w:val="308D85"/>
                  <w:sz w:val="18"/>
                  <w:szCs w:val="18"/>
                  <w:lang w:val="en-US" w:eastAsia="fi-FI"/>
                </w:rPr>
                <w:delText xml:space="preserve"> </w:delText>
              </w:r>
              <w:r w:rsidRPr="004F7283" w:rsidDel="00C24E7F">
                <w:rPr>
                  <w:rFonts w:ascii="Courier New" w:hAnsi="Courier New" w:cs="Courier New"/>
                  <w:color w:val="FF3835"/>
                  <w:sz w:val="18"/>
                  <w:szCs w:val="18"/>
                  <w:lang w:val="en-US" w:eastAsia="fi-FI"/>
                </w:rPr>
                <w:delText>codeSystem</w:delText>
              </w:r>
              <w:r w:rsidRPr="004F7283" w:rsidDel="00C24E7F">
                <w:rPr>
                  <w:rFonts w:ascii="Courier New" w:hAnsi="Courier New" w:cs="Courier New"/>
                  <w:color w:val="3A37FF"/>
                  <w:sz w:val="18"/>
                  <w:szCs w:val="18"/>
                  <w:lang w:val="en-US" w:eastAsia="fi-FI"/>
                </w:rPr>
                <w:delText>="</w:delText>
              </w:r>
              <w:r w:rsidRPr="004F7283" w:rsidDel="00C24E7F">
                <w:rPr>
                  <w:rFonts w:ascii="Courier New" w:hAnsi="Courier New" w:cs="Courier New"/>
                  <w:color w:val="1A2E39"/>
                  <w:sz w:val="18"/>
                  <w:szCs w:val="18"/>
                  <w:lang w:val="en-US" w:eastAsia="fi-FI"/>
                </w:rPr>
                <w:delText>1.2.246.537.6.13.2006</w:delText>
              </w:r>
              <w:r w:rsidRPr="004F7283" w:rsidDel="00C24E7F">
                <w:rPr>
                  <w:rFonts w:ascii="Courier New" w:hAnsi="Courier New" w:cs="Courier New"/>
                  <w:color w:val="3A37FF"/>
                  <w:sz w:val="18"/>
                  <w:szCs w:val="18"/>
                  <w:lang w:val="en-US" w:eastAsia="fi-FI"/>
                </w:rPr>
                <w:delText>"</w:delText>
              </w:r>
              <w:r w:rsidRPr="004F7283" w:rsidDel="00C24E7F">
                <w:rPr>
                  <w:rFonts w:ascii="Courier New" w:hAnsi="Courier New" w:cs="Courier New"/>
                  <w:iCs/>
                  <w:color w:val="308D85"/>
                  <w:sz w:val="18"/>
                  <w:szCs w:val="18"/>
                  <w:lang w:val="en-US" w:eastAsia="fi-FI"/>
                </w:rPr>
                <w:delText xml:space="preserve"> </w:delText>
              </w:r>
              <w:r w:rsidRPr="004F7283" w:rsidDel="00C24E7F">
                <w:rPr>
                  <w:rFonts w:ascii="Courier New" w:hAnsi="Courier New" w:cs="Courier New"/>
                  <w:color w:val="FF3835"/>
                  <w:sz w:val="18"/>
                  <w:szCs w:val="18"/>
                  <w:lang w:val="en-US" w:eastAsia="fi-FI"/>
                </w:rPr>
                <w:delText>codeSystemName</w:delText>
              </w:r>
              <w:r w:rsidRPr="004F7283" w:rsidDel="00C24E7F">
                <w:rPr>
                  <w:rFonts w:ascii="Courier New" w:hAnsi="Courier New" w:cs="Courier New"/>
                  <w:color w:val="3A37FF"/>
                  <w:sz w:val="18"/>
                  <w:szCs w:val="18"/>
                  <w:lang w:val="en-US" w:eastAsia="fi-FI"/>
                </w:rPr>
                <w:delText>="</w:delText>
              </w:r>
              <w:r w:rsidRPr="004F7283" w:rsidDel="00C24E7F">
                <w:rPr>
                  <w:rFonts w:ascii="Courier New" w:hAnsi="Courier New" w:cs="Courier New"/>
                  <w:color w:val="1A2E39"/>
                  <w:sz w:val="18"/>
                  <w:szCs w:val="18"/>
                  <w:lang w:val="en-US" w:eastAsia="fi-FI"/>
                </w:rPr>
                <w:delText>AR/YDIN - Hoitopro</w:delText>
              </w:r>
              <w:r w:rsidRPr="004F7283" w:rsidDel="00C24E7F">
                <w:rPr>
                  <w:rFonts w:ascii="Courier New" w:hAnsi="Courier New" w:cs="Courier New"/>
                  <w:color w:val="1A2E39"/>
                  <w:sz w:val="18"/>
                  <w:szCs w:val="18"/>
                  <w:lang w:val="en-US" w:eastAsia="fi-FI"/>
                </w:rPr>
                <w:delText>s</w:delText>
              </w:r>
              <w:r w:rsidRPr="004F7283" w:rsidDel="00C24E7F">
                <w:rPr>
                  <w:rFonts w:ascii="Courier New" w:hAnsi="Courier New" w:cs="Courier New"/>
                  <w:color w:val="1A2E39"/>
                  <w:sz w:val="18"/>
                  <w:szCs w:val="18"/>
                  <w:lang w:val="en-US" w:eastAsia="fi-FI"/>
                </w:rPr>
                <w:delText>essin vaihe</w:delText>
              </w:r>
              <w:r w:rsidRPr="004F7283" w:rsidDel="00C24E7F">
                <w:rPr>
                  <w:rFonts w:ascii="Courier New" w:hAnsi="Courier New" w:cs="Courier New"/>
                  <w:color w:val="3A37FF"/>
                  <w:sz w:val="18"/>
                  <w:szCs w:val="18"/>
                  <w:lang w:val="en-US" w:eastAsia="fi-FI"/>
                </w:rPr>
                <w:delText>"</w:delText>
              </w:r>
              <w:r w:rsidRPr="004F7283" w:rsidDel="00C24E7F">
                <w:rPr>
                  <w:rFonts w:ascii="Courier New" w:hAnsi="Courier New" w:cs="Courier New"/>
                  <w:iCs/>
                  <w:color w:val="308D85"/>
                  <w:sz w:val="18"/>
                  <w:szCs w:val="18"/>
                  <w:lang w:val="en-US" w:eastAsia="fi-FI"/>
                </w:rPr>
                <w:delText xml:space="preserve"> </w:delText>
              </w:r>
              <w:r w:rsidRPr="004F7283" w:rsidDel="00C24E7F">
                <w:rPr>
                  <w:rFonts w:ascii="Courier New" w:hAnsi="Courier New" w:cs="Courier New"/>
                  <w:color w:val="FF3835"/>
                  <w:sz w:val="18"/>
                  <w:szCs w:val="18"/>
                  <w:lang w:val="en-US" w:eastAsia="fi-FI"/>
                </w:rPr>
                <w:delText>displayName</w:delText>
              </w:r>
              <w:r w:rsidRPr="004F7283" w:rsidDel="00C24E7F">
                <w:rPr>
                  <w:rFonts w:ascii="Courier New" w:hAnsi="Courier New" w:cs="Courier New"/>
                  <w:color w:val="3A37FF"/>
                  <w:sz w:val="18"/>
                  <w:szCs w:val="18"/>
                  <w:lang w:val="en-US" w:eastAsia="fi-FI"/>
                </w:rPr>
                <w:delText>="</w:delText>
              </w:r>
              <w:r w:rsidRPr="004F7283" w:rsidDel="00C24E7F">
                <w:rPr>
                  <w:rFonts w:ascii="Courier New" w:hAnsi="Courier New" w:cs="Courier New"/>
                  <w:color w:val="1A2E39"/>
                  <w:sz w:val="18"/>
                  <w:szCs w:val="18"/>
                  <w:lang w:val="en-US" w:eastAsia="fi-FI"/>
                </w:rPr>
                <w:delText>Hoidon suunnittelu</w:delText>
              </w:r>
              <w:r w:rsidRPr="004F7283" w:rsidDel="00C24E7F">
                <w:rPr>
                  <w:rFonts w:ascii="Courier New" w:hAnsi="Courier New" w:cs="Courier New"/>
                  <w:color w:val="3A37FF"/>
                  <w:sz w:val="18"/>
                  <w:szCs w:val="18"/>
                  <w:lang w:val="en-US" w:eastAsia="fi-FI"/>
                </w:rPr>
                <w:delText>"/&gt;</w:delText>
              </w:r>
            </w:del>
          </w:p>
          <w:p w14:paraId="1628E22B" w14:textId="77777777" w:rsidR="00EE5974" w:rsidRPr="004F7283" w:rsidDel="00C24E7F" w:rsidRDefault="00EE5974" w:rsidP="00C24E7F">
            <w:pPr>
              <w:jc w:val="left"/>
              <w:rPr>
                <w:del w:id="3511" w:author="Tekijä"/>
                <w:rFonts w:ascii="Courier New" w:hAnsi="Courier New" w:cs="Courier New"/>
                <w:color w:val="3A37FF"/>
                <w:sz w:val="18"/>
                <w:szCs w:val="18"/>
                <w:lang w:val="en-US" w:eastAsia="fi-FI"/>
              </w:rPr>
            </w:pPr>
            <w:del w:id="3512" w:author="Tekijä">
              <w:r w:rsidRPr="004F7283" w:rsidDel="00C24E7F">
                <w:rPr>
                  <w:rFonts w:ascii="Courier New" w:hAnsi="Courier New" w:cs="Courier New"/>
                  <w:color w:val="3A37FF"/>
                  <w:sz w:val="18"/>
                  <w:szCs w:val="18"/>
                  <w:lang w:val="en-US" w:eastAsia="fi-FI"/>
                </w:rPr>
                <w:delText>&lt;</w:delText>
              </w:r>
              <w:r w:rsidRPr="004F7283" w:rsidDel="00C24E7F">
                <w:rPr>
                  <w:rFonts w:ascii="Courier New" w:hAnsi="Courier New" w:cs="Courier New"/>
                  <w:color w:val="942334"/>
                  <w:sz w:val="18"/>
                  <w:szCs w:val="18"/>
                  <w:lang w:val="en-US" w:eastAsia="fi-FI"/>
                </w:rPr>
                <w:delText>title</w:delText>
              </w:r>
              <w:r w:rsidRPr="004F7283" w:rsidDel="00C24E7F">
                <w:rPr>
                  <w:rFonts w:ascii="Courier New" w:hAnsi="Courier New" w:cs="Courier New"/>
                  <w:color w:val="3A37FF"/>
                  <w:sz w:val="18"/>
                  <w:szCs w:val="18"/>
                  <w:lang w:val="en-US" w:eastAsia="fi-FI"/>
                </w:rPr>
                <w:delText>&gt;</w:delText>
              </w:r>
              <w:r w:rsidRPr="004F7283" w:rsidDel="00C24E7F">
                <w:rPr>
                  <w:rFonts w:ascii="Courier New" w:hAnsi="Courier New" w:cs="Courier New"/>
                  <w:color w:val="383739"/>
                  <w:sz w:val="18"/>
                  <w:szCs w:val="18"/>
                  <w:lang w:val="en-US" w:eastAsia="fi-FI"/>
                </w:rPr>
                <w:delText>Hoidon suunnittelu</w:delText>
              </w:r>
              <w:r w:rsidRPr="004F7283" w:rsidDel="00C24E7F">
                <w:rPr>
                  <w:rFonts w:ascii="Courier New" w:hAnsi="Courier New" w:cs="Courier New"/>
                  <w:color w:val="3A37FF"/>
                  <w:sz w:val="18"/>
                  <w:szCs w:val="18"/>
                  <w:lang w:val="en-US" w:eastAsia="fi-FI"/>
                </w:rPr>
                <w:delText>&lt;/</w:delText>
              </w:r>
              <w:r w:rsidRPr="004F7283" w:rsidDel="00C24E7F">
                <w:rPr>
                  <w:rFonts w:ascii="Courier New" w:hAnsi="Courier New" w:cs="Courier New"/>
                  <w:color w:val="942334"/>
                  <w:sz w:val="18"/>
                  <w:szCs w:val="18"/>
                  <w:lang w:val="en-US" w:eastAsia="fi-FI"/>
                </w:rPr>
                <w:delText>title</w:delText>
              </w:r>
              <w:r w:rsidRPr="004F7283" w:rsidDel="00C24E7F">
                <w:rPr>
                  <w:rFonts w:ascii="Courier New" w:hAnsi="Courier New" w:cs="Courier New"/>
                  <w:color w:val="3A37FF"/>
                  <w:sz w:val="18"/>
                  <w:szCs w:val="18"/>
                  <w:lang w:val="en-US" w:eastAsia="fi-FI"/>
                </w:rPr>
                <w:delText>&gt;</w:delText>
              </w:r>
            </w:del>
          </w:p>
          <w:p w14:paraId="397943D1" w14:textId="77777777" w:rsidR="00EE5974" w:rsidRPr="004F7283" w:rsidDel="00C24E7F" w:rsidRDefault="00EE5974" w:rsidP="00C24E7F">
            <w:pPr>
              <w:jc w:val="left"/>
              <w:rPr>
                <w:del w:id="3513" w:author="Tekijä"/>
                <w:rFonts w:ascii="Courier New" w:hAnsi="Courier New" w:cs="Courier New"/>
                <w:color w:val="3A37FF"/>
                <w:sz w:val="18"/>
                <w:szCs w:val="18"/>
                <w:lang w:val="en-US" w:eastAsia="fi-FI"/>
              </w:rPr>
            </w:pPr>
            <w:del w:id="3514" w:author="Tekijä">
              <w:r w:rsidRPr="004F7283" w:rsidDel="00C24E7F">
                <w:rPr>
                  <w:rFonts w:ascii="Courier New" w:hAnsi="Courier New" w:cs="Courier New"/>
                  <w:color w:val="3A37FF"/>
                  <w:sz w:val="18"/>
                  <w:szCs w:val="18"/>
                  <w:lang w:val="en-US" w:eastAsia="fi-FI"/>
                </w:rPr>
                <w:delText>&lt;</w:delText>
              </w:r>
              <w:r w:rsidRPr="004F7283" w:rsidDel="00C24E7F">
                <w:rPr>
                  <w:rFonts w:ascii="Courier New" w:hAnsi="Courier New" w:cs="Courier New"/>
                  <w:color w:val="942334"/>
                  <w:sz w:val="18"/>
                  <w:szCs w:val="18"/>
                  <w:lang w:val="en-US" w:eastAsia="fi-FI"/>
                </w:rPr>
                <w:delText>component</w:delText>
              </w:r>
              <w:r w:rsidRPr="004F7283" w:rsidDel="00C24E7F">
                <w:rPr>
                  <w:rFonts w:ascii="Courier New" w:hAnsi="Courier New" w:cs="Courier New"/>
                  <w:color w:val="3A37FF"/>
                  <w:sz w:val="18"/>
                  <w:szCs w:val="18"/>
                  <w:lang w:val="en-US" w:eastAsia="fi-FI"/>
                </w:rPr>
                <w:delText>&gt;</w:delText>
              </w:r>
            </w:del>
          </w:p>
          <w:p w14:paraId="7C2B8B9A" w14:textId="77777777" w:rsidR="00EE5974" w:rsidRPr="004F7283" w:rsidDel="00C24E7F" w:rsidRDefault="00EE5974" w:rsidP="00C24E7F">
            <w:pPr>
              <w:jc w:val="left"/>
              <w:rPr>
                <w:del w:id="3515" w:author="Tekijä"/>
                <w:rFonts w:ascii="Courier New" w:hAnsi="Courier New" w:cs="Courier New"/>
                <w:color w:val="3A37FF"/>
                <w:sz w:val="18"/>
                <w:szCs w:val="18"/>
                <w:lang w:val="en-US" w:eastAsia="fi-FI"/>
              </w:rPr>
            </w:pPr>
            <w:del w:id="3516" w:author="Tekijä">
              <w:r w:rsidRPr="004F7283" w:rsidDel="00C24E7F">
                <w:rPr>
                  <w:rFonts w:ascii="Courier New" w:hAnsi="Courier New" w:cs="Courier New"/>
                  <w:color w:val="3A37FF"/>
                  <w:sz w:val="18"/>
                  <w:szCs w:val="18"/>
                  <w:lang w:val="en-US" w:eastAsia="fi-FI"/>
                </w:rPr>
                <w:delText>&lt;</w:delText>
              </w:r>
              <w:r w:rsidRPr="004F7283" w:rsidDel="00C24E7F">
                <w:rPr>
                  <w:rFonts w:ascii="Courier New" w:hAnsi="Courier New" w:cs="Courier New"/>
                  <w:color w:val="942334"/>
                  <w:sz w:val="18"/>
                  <w:szCs w:val="18"/>
                  <w:lang w:val="en-US" w:eastAsia="fi-FI"/>
                </w:rPr>
                <w:delText>section</w:delText>
              </w:r>
              <w:r w:rsidRPr="004F7283" w:rsidDel="00C24E7F">
                <w:rPr>
                  <w:rFonts w:ascii="Courier New" w:hAnsi="Courier New" w:cs="Courier New"/>
                  <w:color w:val="3A37FF"/>
                  <w:sz w:val="18"/>
                  <w:szCs w:val="18"/>
                  <w:lang w:val="en-US" w:eastAsia="fi-FI"/>
                </w:rPr>
                <w:delText>&gt;</w:delText>
              </w:r>
            </w:del>
          </w:p>
          <w:p w14:paraId="2D979B9E" w14:textId="77777777" w:rsidR="00EE5974" w:rsidRPr="004F7283" w:rsidDel="00C24E7F" w:rsidRDefault="00EE5974" w:rsidP="00C24E7F">
            <w:pPr>
              <w:jc w:val="left"/>
              <w:rPr>
                <w:del w:id="3517" w:author="Tekijä"/>
                <w:rFonts w:ascii="Courier New" w:hAnsi="Courier New" w:cs="Courier New"/>
                <w:color w:val="3A37FF"/>
                <w:sz w:val="18"/>
                <w:szCs w:val="18"/>
                <w:lang w:val="en-US" w:eastAsia="fi-FI"/>
              </w:rPr>
            </w:pPr>
            <w:del w:id="3518" w:author="Tekijä">
              <w:r w:rsidRPr="004F7283" w:rsidDel="00C24E7F">
                <w:rPr>
                  <w:rFonts w:ascii="Courier New" w:hAnsi="Courier New" w:cs="Courier New"/>
                  <w:color w:val="3A37FF"/>
                  <w:sz w:val="18"/>
                  <w:szCs w:val="18"/>
                  <w:lang w:val="en-US" w:eastAsia="fi-FI"/>
                </w:rPr>
                <w:delText>&lt;</w:delText>
              </w:r>
              <w:r w:rsidRPr="004F7283" w:rsidDel="00C24E7F">
                <w:rPr>
                  <w:rFonts w:ascii="Courier New" w:hAnsi="Courier New" w:cs="Courier New"/>
                  <w:color w:val="942334"/>
                  <w:sz w:val="18"/>
                  <w:szCs w:val="18"/>
                  <w:lang w:val="en-US" w:eastAsia="fi-FI"/>
                </w:rPr>
                <w:delText>code</w:delText>
              </w:r>
              <w:r w:rsidRPr="004F7283" w:rsidDel="00C24E7F">
                <w:rPr>
                  <w:rFonts w:ascii="Courier New" w:hAnsi="Courier New" w:cs="Courier New"/>
                  <w:iCs/>
                  <w:color w:val="308D85"/>
                  <w:sz w:val="18"/>
                  <w:szCs w:val="18"/>
                  <w:lang w:val="en-US" w:eastAsia="fi-FI"/>
                </w:rPr>
                <w:delText xml:space="preserve"> </w:delText>
              </w:r>
              <w:r w:rsidRPr="004F7283" w:rsidDel="00C24E7F">
                <w:rPr>
                  <w:rFonts w:ascii="Courier New" w:hAnsi="Courier New" w:cs="Courier New"/>
                  <w:color w:val="FF3835"/>
                  <w:sz w:val="18"/>
                  <w:szCs w:val="18"/>
                  <w:lang w:val="en-US" w:eastAsia="fi-FI"/>
                </w:rPr>
                <w:delText>code</w:delText>
              </w:r>
              <w:r w:rsidRPr="004F7283" w:rsidDel="00C24E7F">
                <w:rPr>
                  <w:rFonts w:ascii="Courier New" w:hAnsi="Courier New" w:cs="Courier New"/>
                  <w:color w:val="3A37FF"/>
                  <w:sz w:val="18"/>
                  <w:szCs w:val="18"/>
                  <w:lang w:val="en-US" w:eastAsia="fi-FI"/>
                </w:rPr>
                <w:delText>="</w:delText>
              </w:r>
              <w:r w:rsidRPr="004F7283" w:rsidDel="00C24E7F">
                <w:rPr>
                  <w:rFonts w:ascii="Courier New" w:hAnsi="Courier New" w:cs="Courier New"/>
                  <w:color w:val="1A2E39"/>
                  <w:sz w:val="18"/>
                  <w:szCs w:val="18"/>
                  <w:lang w:val="en-US" w:eastAsia="fi-FI"/>
                </w:rPr>
                <w:delText>53</w:delText>
              </w:r>
              <w:r w:rsidRPr="004F7283" w:rsidDel="00C24E7F">
                <w:rPr>
                  <w:rFonts w:ascii="Courier New" w:hAnsi="Courier New" w:cs="Courier New"/>
                  <w:color w:val="3A37FF"/>
                  <w:sz w:val="18"/>
                  <w:szCs w:val="18"/>
                  <w:lang w:val="en-US" w:eastAsia="fi-FI"/>
                </w:rPr>
                <w:delText>"</w:delText>
              </w:r>
              <w:r w:rsidRPr="004F7283" w:rsidDel="00C24E7F">
                <w:rPr>
                  <w:rFonts w:ascii="Courier New" w:hAnsi="Courier New" w:cs="Courier New"/>
                  <w:iCs/>
                  <w:color w:val="308D85"/>
                  <w:sz w:val="18"/>
                  <w:szCs w:val="18"/>
                  <w:lang w:val="en-US" w:eastAsia="fi-FI"/>
                </w:rPr>
                <w:delText xml:space="preserve"> </w:delText>
              </w:r>
              <w:r w:rsidRPr="004F7283" w:rsidDel="00C24E7F">
                <w:rPr>
                  <w:rFonts w:ascii="Courier New" w:hAnsi="Courier New" w:cs="Courier New"/>
                  <w:color w:val="FF3835"/>
                  <w:sz w:val="18"/>
                  <w:szCs w:val="18"/>
                  <w:lang w:val="en-US" w:eastAsia="fi-FI"/>
                </w:rPr>
                <w:delText>codeSystem</w:delText>
              </w:r>
              <w:r w:rsidRPr="004F7283" w:rsidDel="00C24E7F">
                <w:rPr>
                  <w:rFonts w:ascii="Courier New" w:hAnsi="Courier New" w:cs="Courier New"/>
                  <w:color w:val="3A37FF"/>
                  <w:sz w:val="18"/>
                  <w:szCs w:val="18"/>
                  <w:lang w:val="en-US" w:eastAsia="fi-FI"/>
                </w:rPr>
                <w:delText>="</w:delText>
              </w:r>
              <w:r w:rsidRPr="004F7283" w:rsidDel="00C24E7F">
                <w:rPr>
                  <w:rFonts w:ascii="Courier New" w:hAnsi="Courier New" w:cs="Courier New"/>
                  <w:color w:val="1A2E39"/>
                  <w:sz w:val="18"/>
                  <w:szCs w:val="18"/>
                  <w:lang w:val="en-US" w:eastAsia="fi-FI"/>
                </w:rPr>
                <w:delText>1.2.246.537.6.14.2006</w:delText>
              </w:r>
              <w:r w:rsidRPr="004F7283" w:rsidDel="00C24E7F">
                <w:rPr>
                  <w:rFonts w:ascii="Courier New" w:hAnsi="Courier New" w:cs="Courier New"/>
                  <w:color w:val="3A37FF"/>
                  <w:sz w:val="18"/>
                  <w:szCs w:val="18"/>
                  <w:lang w:val="en-US" w:eastAsia="fi-FI"/>
                </w:rPr>
                <w:delText>"</w:delText>
              </w:r>
              <w:r w:rsidRPr="004F7283" w:rsidDel="00C24E7F">
                <w:rPr>
                  <w:rFonts w:ascii="Courier New" w:hAnsi="Courier New" w:cs="Courier New"/>
                  <w:iCs/>
                  <w:color w:val="308D85"/>
                  <w:sz w:val="18"/>
                  <w:szCs w:val="18"/>
                  <w:lang w:val="en-US" w:eastAsia="fi-FI"/>
                </w:rPr>
                <w:delText xml:space="preserve"> </w:delText>
              </w:r>
              <w:r w:rsidRPr="004F7283" w:rsidDel="00C24E7F">
                <w:rPr>
                  <w:rFonts w:ascii="Courier New" w:hAnsi="Courier New" w:cs="Courier New"/>
                  <w:color w:val="FF3835"/>
                  <w:sz w:val="18"/>
                  <w:szCs w:val="18"/>
                  <w:lang w:val="en-US" w:eastAsia="fi-FI"/>
                </w:rPr>
                <w:delText>codeSystemName</w:delText>
              </w:r>
              <w:r w:rsidRPr="004F7283" w:rsidDel="00C24E7F">
                <w:rPr>
                  <w:rFonts w:ascii="Courier New" w:hAnsi="Courier New" w:cs="Courier New"/>
                  <w:color w:val="3A37FF"/>
                  <w:sz w:val="18"/>
                  <w:szCs w:val="18"/>
                  <w:lang w:val="en-US" w:eastAsia="fi-FI"/>
                </w:rPr>
                <w:delText>="</w:delText>
              </w:r>
              <w:r w:rsidRPr="004F7283" w:rsidDel="00C24E7F">
                <w:rPr>
                  <w:rFonts w:ascii="Courier New" w:hAnsi="Courier New" w:cs="Courier New"/>
                  <w:color w:val="1A2E39"/>
                  <w:sz w:val="18"/>
                  <w:szCs w:val="18"/>
                  <w:lang w:val="en-US" w:eastAsia="fi-FI"/>
                </w:rPr>
                <w:delText>Otsikko</w:delText>
              </w:r>
              <w:r w:rsidRPr="004F7283" w:rsidDel="00C24E7F">
                <w:rPr>
                  <w:rFonts w:ascii="Courier New" w:hAnsi="Courier New" w:cs="Courier New"/>
                  <w:color w:val="3A37FF"/>
                  <w:sz w:val="18"/>
                  <w:szCs w:val="18"/>
                  <w:lang w:val="en-US" w:eastAsia="fi-FI"/>
                </w:rPr>
                <w:delText>"</w:delText>
              </w:r>
              <w:r w:rsidRPr="004F7283" w:rsidDel="00C24E7F">
                <w:rPr>
                  <w:rFonts w:ascii="Courier New" w:hAnsi="Courier New" w:cs="Courier New"/>
                  <w:iCs/>
                  <w:color w:val="308D85"/>
                  <w:sz w:val="18"/>
                  <w:szCs w:val="18"/>
                  <w:lang w:val="en-US" w:eastAsia="fi-FI"/>
                </w:rPr>
                <w:delText xml:space="preserve"> </w:delText>
              </w:r>
              <w:r w:rsidRPr="004F7283" w:rsidDel="00C24E7F">
                <w:rPr>
                  <w:rFonts w:ascii="Courier New" w:hAnsi="Courier New" w:cs="Courier New"/>
                  <w:color w:val="FF3835"/>
                  <w:sz w:val="18"/>
                  <w:szCs w:val="18"/>
                  <w:lang w:val="en-US" w:eastAsia="fi-FI"/>
                </w:rPr>
                <w:delText>displa</w:delText>
              </w:r>
              <w:r w:rsidRPr="004F7283" w:rsidDel="00C24E7F">
                <w:rPr>
                  <w:rFonts w:ascii="Courier New" w:hAnsi="Courier New" w:cs="Courier New"/>
                  <w:color w:val="FF3835"/>
                  <w:sz w:val="18"/>
                  <w:szCs w:val="18"/>
                  <w:lang w:val="en-US" w:eastAsia="fi-FI"/>
                </w:rPr>
                <w:delText>y</w:delText>
              </w:r>
              <w:r w:rsidRPr="004F7283" w:rsidDel="00C24E7F">
                <w:rPr>
                  <w:rFonts w:ascii="Courier New" w:hAnsi="Courier New" w:cs="Courier New"/>
                  <w:color w:val="FF3835"/>
                  <w:sz w:val="18"/>
                  <w:szCs w:val="18"/>
                  <w:lang w:val="en-US" w:eastAsia="fi-FI"/>
                </w:rPr>
                <w:delText>Name</w:delText>
              </w:r>
              <w:r w:rsidRPr="004F7283" w:rsidDel="00C24E7F">
                <w:rPr>
                  <w:rFonts w:ascii="Courier New" w:hAnsi="Courier New" w:cs="Courier New"/>
                  <w:color w:val="3A37FF"/>
                  <w:sz w:val="18"/>
                  <w:szCs w:val="18"/>
                  <w:lang w:val="en-US" w:eastAsia="fi-FI"/>
                </w:rPr>
                <w:delText>="</w:delText>
              </w:r>
              <w:r w:rsidRPr="004F7283" w:rsidDel="00C24E7F">
                <w:rPr>
                  <w:rFonts w:ascii="Courier New" w:hAnsi="Courier New" w:cs="Courier New"/>
                  <w:color w:val="1A2E39"/>
                  <w:sz w:val="18"/>
                  <w:szCs w:val="18"/>
                  <w:lang w:val="en-US" w:eastAsia="fi-FI"/>
                </w:rPr>
                <w:delText>Tutkimukset</w:delText>
              </w:r>
              <w:r w:rsidRPr="004F7283" w:rsidDel="00C24E7F">
                <w:rPr>
                  <w:rFonts w:ascii="Courier New" w:hAnsi="Courier New" w:cs="Courier New"/>
                  <w:color w:val="3A37FF"/>
                  <w:sz w:val="18"/>
                  <w:szCs w:val="18"/>
                  <w:lang w:val="en-US" w:eastAsia="fi-FI"/>
                </w:rPr>
                <w:delText>"/&gt;</w:delText>
              </w:r>
            </w:del>
          </w:p>
          <w:p w14:paraId="2C39BBDD" w14:textId="77777777" w:rsidR="00EE5974" w:rsidRPr="004F7283" w:rsidDel="00C24E7F" w:rsidRDefault="00EE5974" w:rsidP="00C24E7F">
            <w:pPr>
              <w:jc w:val="left"/>
              <w:rPr>
                <w:del w:id="3519" w:author="Tekijä"/>
                <w:rFonts w:ascii="Courier New" w:hAnsi="Courier New" w:cs="Courier New"/>
                <w:color w:val="3A37FF"/>
                <w:sz w:val="18"/>
                <w:szCs w:val="18"/>
                <w:lang w:val="en-US" w:eastAsia="fi-FI"/>
              </w:rPr>
            </w:pPr>
            <w:del w:id="3520" w:author="Tekijä">
              <w:r w:rsidRPr="004F7283" w:rsidDel="00C24E7F">
                <w:rPr>
                  <w:rFonts w:ascii="Courier New" w:hAnsi="Courier New" w:cs="Courier New"/>
                  <w:color w:val="3A37FF"/>
                  <w:sz w:val="18"/>
                  <w:szCs w:val="18"/>
                  <w:lang w:val="en-US" w:eastAsia="fi-FI"/>
                </w:rPr>
                <w:delText>&lt;</w:delText>
              </w:r>
              <w:r w:rsidRPr="004F7283" w:rsidDel="00C24E7F">
                <w:rPr>
                  <w:rFonts w:ascii="Courier New" w:hAnsi="Courier New" w:cs="Courier New"/>
                  <w:color w:val="942334"/>
                  <w:sz w:val="18"/>
                  <w:szCs w:val="18"/>
                  <w:lang w:val="en-US" w:eastAsia="fi-FI"/>
                </w:rPr>
                <w:delText>title</w:delText>
              </w:r>
              <w:r w:rsidRPr="004F7283" w:rsidDel="00C24E7F">
                <w:rPr>
                  <w:rFonts w:ascii="Courier New" w:hAnsi="Courier New" w:cs="Courier New"/>
                  <w:color w:val="3A37FF"/>
                  <w:sz w:val="18"/>
                  <w:szCs w:val="18"/>
                  <w:lang w:val="en-US" w:eastAsia="fi-FI"/>
                </w:rPr>
                <w:delText>&gt;</w:delText>
              </w:r>
              <w:r w:rsidRPr="004F7283" w:rsidDel="00C24E7F">
                <w:rPr>
                  <w:rFonts w:ascii="Courier New" w:hAnsi="Courier New" w:cs="Courier New"/>
                  <w:color w:val="383739"/>
                  <w:sz w:val="18"/>
                  <w:szCs w:val="18"/>
                  <w:lang w:val="en-US" w:eastAsia="fi-FI"/>
                </w:rPr>
                <w:delText>Pyyntö</w:delText>
              </w:r>
              <w:r w:rsidRPr="004F7283" w:rsidDel="00C24E7F">
                <w:rPr>
                  <w:rFonts w:ascii="Courier New" w:hAnsi="Courier New" w:cs="Courier New"/>
                  <w:color w:val="3A37FF"/>
                  <w:sz w:val="18"/>
                  <w:szCs w:val="18"/>
                  <w:lang w:val="en-US" w:eastAsia="fi-FI"/>
                </w:rPr>
                <w:delText>&lt;/</w:delText>
              </w:r>
              <w:r w:rsidRPr="004F7283" w:rsidDel="00C24E7F">
                <w:rPr>
                  <w:rFonts w:ascii="Courier New" w:hAnsi="Courier New" w:cs="Courier New"/>
                  <w:color w:val="942334"/>
                  <w:sz w:val="18"/>
                  <w:szCs w:val="18"/>
                  <w:lang w:val="en-US" w:eastAsia="fi-FI"/>
                </w:rPr>
                <w:delText>title</w:delText>
              </w:r>
              <w:r w:rsidRPr="004F7283" w:rsidDel="00C24E7F">
                <w:rPr>
                  <w:rFonts w:ascii="Courier New" w:hAnsi="Courier New" w:cs="Courier New"/>
                  <w:color w:val="3A37FF"/>
                  <w:sz w:val="18"/>
                  <w:szCs w:val="18"/>
                  <w:lang w:val="en-US" w:eastAsia="fi-FI"/>
                </w:rPr>
                <w:delText>&gt;</w:delText>
              </w:r>
            </w:del>
          </w:p>
          <w:p w14:paraId="3DE8E15B" w14:textId="77777777" w:rsidR="00EE5974" w:rsidRPr="004F7283" w:rsidDel="00C24E7F" w:rsidRDefault="00EE5974" w:rsidP="00C24E7F">
            <w:pPr>
              <w:jc w:val="left"/>
              <w:rPr>
                <w:del w:id="3521" w:author="Tekijä"/>
                <w:rFonts w:ascii="Courier New" w:hAnsi="Courier New" w:cs="Courier New"/>
                <w:color w:val="3A37FF"/>
                <w:sz w:val="20"/>
                <w:lang w:val="en-US" w:eastAsia="fi-FI"/>
              </w:rPr>
            </w:pPr>
            <w:del w:id="3522" w:author="Tekijä">
              <w:r w:rsidRPr="004F7283" w:rsidDel="00C24E7F">
                <w:rPr>
                  <w:rFonts w:ascii="Courier New" w:hAnsi="Courier New" w:cs="Courier New"/>
                  <w:color w:val="3A37FF"/>
                  <w:sz w:val="18"/>
                  <w:szCs w:val="18"/>
                  <w:lang w:val="en-US" w:eastAsia="fi-FI"/>
                </w:rPr>
                <w:delText>...</w:delText>
              </w:r>
            </w:del>
          </w:p>
        </w:tc>
      </w:tr>
    </w:tbl>
    <w:p w14:paraId="4A06CB6B" w14:textId="77777777" w:rsidR="00A06908" w:rsidRPr="00233880" w:rsidRDefault="00A06908" w:rsidP="00C24E7F">
      <w:pPr>
        <w:jc w:val="left"/>
      </w:pPr>
    </w:p>
    <w:p w14:paraId="01B69F9E" w14:textId="77777777" w:rsidR="00440F8E" w:rsidDel="00C24E7F" w:rsidRDefault="003476D2" w:rsidP="0034726F">
      <w:pPr>
        <w:rPr>
          <w:del w:id="3523" w:author="Tekijä"/>
        </w:rPr>
      </w:pPr>
      <w:del w:id="3524" w:author="Tekijä">
        <w:r w:rsidDel="00C24E7F">
          <w:delText xml:space="preserve">Kuvantamisen osalta suun terveydenhuollossa potilaskäynnin aikana mahdollisesti todetaan tarve </w:delText>
        </w:r>
        <w:r w:rsidR="006D58E0" w:rsidDel="00C24E7F">
          <w:delText xml:space="preserve">laajemmalle </w:delText>
        </w:r>
        <w:r w:rsidDel="00C24E7F">
          <w:delText xml:space="preserve">kuvantamistutkimukselle, </w:delText>
        </w:r>
        <w:r w:rsidR="00463510" w:rsidDel="00C24E7F">
          <w:delText>jolloin kirjataan</w:delText>
        </w:r>
        <w:r w:rsidR="006D58E0" w:rsidDel="00C24E7F">
          <w:delText xml:space="preserve"> </w:delText>
        </w:r>
        <w:r w:rsidDel="00C24E7F">
          <w:delText>pyyntö</w:delText>
        </w:r>
        <w:r w:rsidR="00463510" w:rsidDel="00C24E7F">
          <w:delText xml:space="preserve"> (lähete)</w:delText>
        </w:r>
        <w:r w:rsidDel="00C24E7F">
          <w:delText>, josta on seuraavassa es</w:delText>
        </w:r>
        <w:r w:rsidR="0034726F" w:rsidDel="00C24E7F">
          <w:delText>i</w:delText>
        </w:r>
        <w:r w:rsidDel="00C24E7F">
          <w:delText xml:space="preserve">merkki näyttötietojen ja entryn osalta. </w:delText>
        </w:r>
        <w:r w:rsidR="0034726F" w:rsidDel="00C24E7F">
          <w:delText>Pyydettävän kuvantamistutkimuksen koodi ilmaistaan obse</w:delText>
        </w:r>
        <w:r w:rsidR="0034726F" w:rsidDel="00C24E7F">
          <w:delText>r</w:delText>
        </w:r>
        <w:r w:rsidR="0034726F" w:rsidDel="00C24E7F">
          <w:delText>vation-elementin code-at</w:delText>
        </w:r>
        <w:r w:rsidR="00DD4A03" w:rsidDel="00C24E7F">
          <w:delText>t</w:delText>
        </w:r>
        <w:r w:rsidR="0034726F" w:rsidDel="00C24E7F">
          <w:delText xml:space="preserve">ribuutilla käyttäen </w:delText>
        </w:r>
        <w:r w:rsidR="00982F1B" w:rsidRPr="00982F1B" w:rsidDel="00C24E7F">
          <w:delText>THL - Toimenpideluokitus 2007</w:delText>
        </w:r>
        <w:r w:rsidR="00982F1B" w:rsidDel="00C24E7F">
          <w:delText xml:space="preserve"> </w:delText>
        </w:r>
        <w:r w:rsidR="0034726F" w:rsidDel="00C24E7F">
          <w:delText xml:space="preserve">-koodiston (OID </w:delText>
        </w:r>
        <w:r w:rsidR="00982F1B" w:rsidRPr="00982F1B" w:rsidDel="00C24E7F">
          <w:delText>1.2.246.537.6.2.2007</w:delText>
        </w:r>
        <w:r w:rsidR="0034726F" w:rsidDel="00C24E7F">
          <w:delText xml:space="preserve">) koodiarvoja. </w:delText>
        </w:r>
        <w:bookmarkStart w:id="3525" w:name="_Toc428350317"/>
        <w:bookmarkEnd w:id="3525"/>
      </w:del>
    </w:p>
    <w:p w14:paraId="56161869" w14:textId="77777777" w:rsidR="00363770" w:rsidRPr="00233880" w:rsidDel="00C24E7F" w:rsidRDefault="00363770" w:rsidP="00A06908">
      <w:pPr>
        <w:rPr>
          <w:del w:id="3526" w:author="Tekijä"/>
        </w:rPr>
      </w:pPr>
      <w:bookmarkStart w:id="3527" w:name="_Toc428350318"/>
      <w:bookmarkEnd w:id="3527"/>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440F8E" w:rsidDel="00C24E7F" w14:paraId="4EF115DD" w14:textId="77777777" w:rsidTr="00E257CB">
        <w:trPr>
          <w:del w:id="3528" w:author="Tekijä"/>
        </w:trPr>
        <w:tc>
          <w:tcPr>
            <w:tcW w:w="9779" w:type="dxa"/>
            <w:tcBorders>
              <w:top w:val="single" w:sz="4" w:space="0" w:color="000000"/>
              <w:left w:val="single" w:sz="4" w:space="0" w:color="000000"/>
              <w:bottom w:val="single" w:sz="4" w:space="0" w:color="000000"/>
              <w:right w:val="single" w:sz="4" w:space="0" w:color="000000"/>
            </w:tcBorders>
            <w:hideMark/>
          </w:tcPr>
          <w:p w14:paraId="28B34DD6" w14:textId="77777777" w:rsidR="00EE5974" w:rsidRPr="004F7283" w:rsidDel="00C24E7F" w:rsidRDefault="00EE5974" w:rsidP="00EE5974">
            <w:pPr>
              <w:autoSpaceDE w:val="0"/>
              <w:autoSpaceDN w:val="0"/>
              <w:adjustRightInd w:val="0"/>
              <w:jc w:val="left"/>
              <w:rPr>
                <w:del w:id="3529" w:author="Tekijä"/>
                <w:rFonts w:ascii="Courier New" w:hAnsi="Courier New" w:cs="Courier New"/>
                <w:color w:val="3A37FF"/>
                <w:sz w:val="18"/>
                <w:lang w:eastAsia="fi-FI"/>
              </w:rPr>
            </w:pPr>
            <w:del w:id="3530" w:author="Tekijä">
              <w:r w:rsidRPr="004F7283" w:rsidDel="00C24E7F">
                <w:rPr>
                  <w:rFonts w:ascii="Courier New" w:hAnsi="Courier New" w:cs="Courier New"/>
                  <w:color w:val="3A37FF"/>
                  <w:sz w:val="18"/>
                  <w:lang w:eastAsia="fi-FI"/>
                </w:rPr>
                <w:delText>&lt;!--</w:delText>
              </w:r>
              <w:r w:rsidRPr="004F7283" w:rsidDel="00C24E7F">
                <w:rPr>
                  <w:rFonts w:ascii="Courier New" w:hAnsi="Courier New" w:cs="Courier New"/>
                  <w:iCs/>
                  <w:color w:val="969596"/>
                  <w:sz w:val="18"/>
                  <w:lang w:eastAsia="fi-FI"/>
                </w:rPr>
                <w:delText xml:space="preserve"> Pyyntö eli lähete näyttömuodossa </w:delText>
              </w:r>
              <w:r w:rsidRPr="004F7283" w:rsidDel="00C24E7F">
                <w:rPr>
                  <w:rFonts w:ascii="Courier New" w:hAnsi="Courier New" w:cs="Courier New"/>
                  <w:color w:val="3A37FF"/>
                  <w:sz w:val="18"/>
                  <w:lang w:eastAsia="fi-FI"/>
                </w:rPr>
                <w:delText>--&gt;</w:delText>
              </w:r>
              <w:bookmarkStart w:id="3531" w:name="_Toc428350319"/>
              <w:bookmarkEnd w:id="3531"/>
            </w:del>
          </w:p>
          <w:p w14:paraId="01BDE57C" w14:textId="77777777" w:rsidR="00EE5974" w:rsidRPr="004F7283" w:rsidDel="00C24E7F" w:rsidRDefault="00EE5974" w:rsidP="00EE5974">
            <w:pPr>
              <w:autoSpaceDE w:val="0"/>
              <w:autoSpaceDN w:val="0"/>
              <w:adjustRightInd w:val="0"/>
              <w:jc w:val="left"/>
              <w:rPr>
                <w:del w:id="3532" w:author="Tekijä"/>
                <w:rFonts w:ascii="Courier New" w:hAnsi="Courier New" w:cs="Courier New"/>
                <w:color w:val="3A37FF"/>
                <w:sz w:val="18"/>
                <w:lang w:eastAsia="fi-FI"/>
              </w:rPr>
            </w:pPr>
            <w:del w:id="3533" w:author="Tekijä">
              <w:r w:rsidRPr="004F7283" w:rsidDel="00C24E7F">
                <w:rPr>
                  <w:rFonts w:ascii="Courier New" w:hAnsi="Courier New" w:cs="Courier New"/>
                  <w:color w:val="942334"/>
                  <w:sz w:val="18"/>
                  <w:lang w:eastAsia="fi-FI"/>
                </w:rPr>
                <w:delText>text</w:delText>
              </w:r>
              <w:r w:rsidRPr="004F7283" w:rsidDel="00C24E7F">
                <w:rPr>
                  <w:rFonts w:ascii="Courier New" w:hAnsi="Courier New" w:cs="Courier New"/>
                  <w:iCs/>
                  <w:color w:val="308D85"/>
                  <w:sz w:val="18"/>
                  <w:lang w:eastAsia="fi-FI"/>
                </w:rPr>
                <w:delText xml:space="preserve"> </w:delText>
              </w:r>
              <w:r w:rsidRPr="004F7283" w:rsidDel="00C24E7F">
                <w:rPr>
                  <w:rFonts w:ascii="Courier New" w:hAnsi="Courier New" w:cs="Courier New"/>
                  <w:color w:val="FF3835"/>
                  <w:sz w:val="18"/>
                  <w:lang w:eastAsia="fi-FI"/>
                </w:rPr>
                <w:delText>ID</w:delText>
              </w:r>
              <w:r w:rsidRPr="004F7283" w:rsidDel="00C24E7F">
                <w:rPr>
                  <w:rFonts w:ascii="Courier New" w:hAnsi="Courier New" w:cs="Courier New"/>
                  <w:color w:val="3A37FF"/>
                  <w:sz w:val="18"/>
                  <w:lang w:eastAsia="fi-FI"/>
                </w:rPr>
                <w:delText>="</w:delText>
              </w:r>
              <w:r w:rsidRPr="004F7283" w:rsidDel="00C24E7F">
                <w:rPr>
                  <w:rFonts w:ascii="Courier New" w:hAnsi="Courier New" w:cs="Courier New"/>
                  <w:color w:val="1A2E39"/>
                  <w:sz w:val="18"/>
                  <w:lang w:eastAsia="fi-FI"/>
                </w:rPr>
                <w:delText>OID1.2.246.10.1234567.14.2013.123.6.1</w:delText>
              </w:r>
              <w:r w:rsidRPr="004F7283" w:rsidDel="00C24E7F">
                <w:rPr>
                  <w:rFonts w:ascii="Courier New" w:hAnsi="Courier New" w:cs="Courier New"/>
                  <w:color w:val="3A37FF"/>
                  <w:sz w:val="18"/>
                  <w:lang w:eastAsia="fi-FI"/>
                </w:rPr>
                <w:delText>"&gt;</w:delText>
              </w:r>
              <w:bookmarkStart w:id="3534" w:name="_Toc428350320"/>
              <w:bookmarkEnd w:id="3534"/>
            </w:del>
          </w:p>
          <w:p w14:paraId="6D19783F" w14:textId="77777777" w:rsidR="00EE5974" w:rsidRPr="004F7283" w:rsidDel="00C24E7F" w:rsidRDefault="00EE5974" w:rsidP="004F7283">
            <w:pPr>
              <w:autoSpaceDE w:val="0"/>
              <w:autoSpaceDN w:val="0"/>
              <w:adjustRightInd w:val="0"/>
              <w:ind w:left="284"/>
              <w:jc w:val="left"/>
              <w:rPr>
                <w:del w:id="3535" w:author="Tekijä"/>
                <w:rFonts w:ascii="Courier New" w:hAnsi="Courier New" w:cs="Courier New"/>
                <w:color w:val="3A37FF"/>
                <w:sz w:val="18"/>
                <w:lang w:val="en-US" w:eastAsia="fi-FI"/>
              </w:rPr>
            </w:pPr>
            <w:del w:id="3536" w:author="Tekijä">
              <w:r w:rsidRPr="004F7283" w:rsidDel="00C24E7F">
                <w:rPr>
                  <w:rFonts w:ascii="Courier New" w:hAnsi="Courier New" w:cs="Courier New"/>
                  <w:color w:val="3A37FF"/>
                  <w:sz w:val="18"/>
                  <w:lang w:val="en-US" w:eastAsia="fi-FI"/>
                </w:rPr>
                <w:delText>&lt;</w:delText>
              </w:r>
              <w:r w:rsidRPr="004F7283" w:rsidDel="00C24E7F">
                <w:rPr>
                  <w:rFonts w:ascii="Courier New" w:hAnsi="Courier New" w:cs="Courier New"/>
                  <w:color w:val="942334"/>
                  <w:sz w:val="18"/>
                  <w:lang w:val="en-US" w:eastAsia="fi-FI"/>
                </w:rPr>
                <w:delText>paragraph</w:delText>
              </w:r>
              <w:r w:rsidRPr="004F7283" w:rsidDel="00C24E7F">
                <w:rPr>
                  <w:rFonts w:ascii="Courier New" w:hAnsi="Courier New" w:cs="Courier New"/>
                  <w:color w:val="3A37FF"/>
                  <w:sz w:val="18"/>
                  <w:lang w:val="en-US" w:eastAsia="fi-FI"/>
                </w:rPr>
                <w:delText>&gt;</w:delText>
              </w:r>
              <w:bookmarkStart w:id="3537" w:name="_Toc428350321"/>
              <w:bookmarkEnd w:id="3537"/>
            </w:del>
          </w:p>
          <w:p w14:paraId="0526FD8E" w14:textId="77777777" w:rsidR="00EE5974" w:rsidRPr="004F7283" w:rsidDel="00C24E7F" w:rsidRDefault="00EE5974" w:rsidP="004F7283">
            <w:pPr>
              <w:autoSpaceDE w:val="0"/>
              <w:autoSpaceDN w:val="0"/>
              <w:adjustRightInd w:val="0"/>
              <w:ind w:left="284"/>
              <w:jc w:val="left"/>
              <w:rPr>
                <w:del w:id="3538" w:author="Tekijä"/>
                <w:rFonts w:ascii="Courier New" w:hAnsi="Courier New" w:cs="Courier New"/>
                <w:color w:val="3A37FF"/>
                <w:sz w:val="18"/>
                <w:lang w:val="en-US" w:eastAsia="fi-FI"/>
              </w:rPr>
            </w:pPr>
            <w:del w:id="3539" w:author="Tekijä">
              <w:r w:rsidRPr="004F7283" w:rsidDel="00C24E7F">
                <w:rPr>
                  <w:rFonts w:ascii="Courier New" w:hAnsi="Courier New" w:cs="Courier New"/>
                  <w:color w:val="3A37FF"/>
                  <w:sz w:val="18"/>
                  <w:lang w:val="en-US" w:eastAsia="fi-FI"/>
                </w:rPr>
                <w:delText>&lt;</w:delText>
              </w:r>
              <w:r w:rsidRPr="004F7283" w:rsidDel="00C24E7F">
                <w:rPr>
                  <w:rFonts w:ascii="Courier New" w:hAnsi="Courier New" w:cs="Courier New"/>
                  <w:color w:val="942334"/>
                  <w:sz w:val="18"/>
                  <w:lang w:val="en-US" w:eastAsia="fi-FI"/>
                </w:rPr>
                <w:delText>caption</w:delText>
              </w:r>
              <w:r w:rsidRPr="004F7283" w:rsidDel="00C24E7F">
                <w:rPr>
                  <w:rFonts w:ascii="Courier New" w:hAnsi="Courier New" w:cs="Courier New"/>
                  <w:color w:val="3A37FF"/>
                  <w:sz w:val="18"/>
                  <w:lang w:val="en-US" w:eastAsia="fi-FI"/>
                </w:rPr>
                <w:delText>&gt;</w:delText>
              </w:r>
              <w:r w:rsidRPr="004F7283" w:rsidDel="00C24E7F">
                <w:rPr>
                  <w:rFonts w:ascii="Courier New" w:hAnsi="Courier New" w:cs="Courier New"/>
                  <w:color w:val="383739"/>
                  <w:sz w:val="18"/>
                  <w:lang w:val="en-US" w:eastAsia="fi-FI"/>
                </w:rPr>
                <w:delText>Tutkimus</w:delText>
              </w:r>
              <w:r w:rsidRPr="004F7283" w:rsidDel="00C24E7F">
                <w:rPr>
                  <w:rFonts w:ascii="Courier New" w:hAnsi="Courier New" w:cs="Courier New"/>
                  <w:color w:val="3A37FF"/>
                  <w:sz w:val="18"/>
                  <w:lang w:val="en-US" w:eastAsia="fi-FI"/>
                </w:rPr>
                <w:delText>&lt;/</w:delText>
              </w:r>
              <w:r w:rsidRPr="004F7283" w:rsidDel="00C24E7F">
                <w:rPr>
                  <w:rFonts w:ascii="Courier New" w:hAnsi="Courier New" w:cs="Courier New"/>
                  <w:color w:val="942334"/>
                  <w:sz w:val="18"/>
                  <w:lang w:val="en-US" w:eastAsia="fi-FI"/>
                </w:rPr>
                <w:delText>caption</w:delText>
              </w:r>
              <w:r w:rsidRPr="004F7283" w:rsidDel="00C24E7F">
                <w:rPr>
                  <w:rFonts w:ascii="Courier New" w:hAnsi="Courier New" w:cs="Courier New"/>
                  <w:color w:val="3A37FF"/>
                  <w:sz w:val="18"/>
                  <w:lang w:val="en-US" w:eastAsia="fi-FI"/>
                </w:rPr>
                <w:delText>&gt;</w:delText>
              </w:r>
              <w:bookmarkStart w:id="3540" w:name="_Toc428350322"/>
              <w:bookmarkEnd w:id="3540"/>
            </w:del>
          </w:p>
          <w:p w14:paraId="43D9F3F2" w14:textId="77777777" w:rsidR="00EE5974" w:rsidRPr="004F7283" w:rsidDel="00C24E7F" w:rsidRDefault="00EE5974" w:rsidP="004F7283">
            <w:pPr>
              <w:autoSpaceDE w:val="0"/>
              <w:autoSpaceDN w:val="0"/>
              <w:adjustRightInd w:val="0"/>
              <w:ind w:left="284"/>
              <w:jc w:val="left"/>
              <w:rPr>
                <w:del w:id="3541" w:author="Tekijä"/>
                <w:rFonts w:ascii="Courier New" w:hAnsi="Courier New" w:cs="Courier New"/>
                <w:color w:val="3A37FF"/>
                <w:sz w:val="18"/>
                <w:lang w:val="en-US" w:eastAsia="fi-FI"/>
              </w:rPr>
            </w:pPr>
            <w:del w:id="3542" w:author="Tekijä">
              <w:r w:rsidRPr="004F7283" w:rsidDel="00C24E7F">
                <w:rPr>
                  <w:rFonts w:ascii="Courier New" w:hAnsi="Courier New" w:cs="Courier New"/>
                  <w:color w:val="3A37FF"/>
                  <w:sz w:val="18"/>
                  <w:lang w:val="en-US" w:eastAsia="fi-FI"/>
                </w:rPr>
                <w:delText>&lt;</w:delText>
              </w:r>
              <w:r w:rsidRPr="004F7283" w:rsidDel="00C24E7F">
                <w:rPr>
                  <w:rFonts w:ascii="Courier New" w:hAnsi="Courier New" w:cs="Courier New"/>
                  <w:color w:val="942334"/>
                  <w:sz w:val="18"/>
                  <w:lang w:val="en-US" w:eastAsia="fi-FI"/>
                </w:rPr>
                <w:delText>content</w:delText>
              </w:r>
              <w:r w:rsidRPr="004F7283" w:rsidDel="00C24E7F">
                <w:rPr>
                  <w:rFonts w:ascii="Courier New" w:hAnsi="Courier New" w:cs="Courier New"/>
                  <w:color w:val="3A37FF"/>
                  <w:sz w:val="18"/>
                  <w:lang w:val="en-US" w:eastAsia="fi-FI"/>
                </w:rPr>
                <w:delText>&gt;</w:delText>
              </w:r>
              <w:r w:rsidRPr="004F7283" w:rsidDel="00C24E7F">
                <w:rPr>
                  <w:rFonts w:ascii="Courier New" w:hAnsi="Courier New" w:cs="Courier New"/>
                  <w:color w:val="383739"/>
                  <w:sz w:val="18"/>
                  <w:lang w:val="en-US" w:eastAsia="fi-FI"/>
                </w:rPr>
                <w:delText>EL3AA</w:delText>
              </w:r>
              <w:r w:rsidRPr="004F7283" w:rsidDel="00C24E7F">
                <w:rPr>
                  <w:rFonts w:ascii="Courier New" w:hAnsi="Courier New" w:cs="Courier New"/>
                  <w:color w:val="3A37FF"/>
                  <w:sz w:val="18"/>
                  <w:lang w:val="en-US" w:eastAsia="fi-FI"/>
                </w:rPr>
                <w:delText>&lt;/</w:delText>
              </w:r>
              <w:r w:rsidRPr="004F7283" w:rsidDel="00C24E7F">
                <w:rPr>
                  <w:rFonts w:ascii="Courier New" w:hAnsi="Courier New" w:cs="Courier New"/>
                  <w:color w:val="942334"/>
                  <w:sz w:val="18"/>
                  <w:lang w:val="en-US" w:eastAsia="fi-FI"/>
                </w:rPr>
                <w:delText>content</w:delText>
              </w:r>
              <w:r w:rsidRPr="004F7283" w:rsidDel="00C24E7F">
                <w:rPr>
                  <w:rFonts w:ascii="Courier New" w:hAnsi="Courier New" w:cs="Courier New"/>
                  <w:color w:val="3A37FF"/>
                  <w:sz w:val="18"/>
                  <w:lang w:val="en-US" w:eastAsia="fi-FI"/>
                </w:rPr>
                <w:delText>&gt;</w:delText>
              </w:r>
              <w:bookmarkStart w:id="3543" w:name="_Toc428350323"/>
              <w:bookmarkEnd w:id="3543"/>
            </w:del>
          </w:p>
          <w:p w14:paraId="1B707012" w14:textId="77777777" w:rsidR="00EE5974" w:rsidRPr="004F7283" w:rsidDel="00C24E7F" w:rsidRDefault="00EE5974" w:rsidP="004F7283">
            <w:pPr>
              <w:autoSpaceDE w:val="0"/>
              <w:autoSpaceDN w:val="0"/>
              <w:adjustRightInd w:val="0"/>
              <w:ind w:left="284"/>
              <w:jc w:val="left"/>
              <w:rPr>
                <w:del w:id="3544" w:author="Tekijä"/>
                <w:rFonts w:ascii="Courier New" w:hAnsi="Courier New" w:cs="Courier New"/>
                <w:color w:val="3A37FF"/>
                <w:sz w:val="18"/>
                <w:lang w:val="en-US" w:eastAsia="fi-FI"/>
              </w:rPr>
            </w:pPr>
            <w:del w:id="3545" w:author="Tekijä">
              <w:r w:rsidRPr="004F7283" w:rsidDel="00C24E7F">
                <w:rPr>
                  <w:rFonts w:ascii="Courier New" w:hAnsi="Courier New" w:cs="Courier New"/>
                  <w:color w:val="3A37FF"/>
                  <w:sz w:val="18"/>
                  <w:lang w:val="en-US" w:eastAsia="fi-FI"/>
                </w:rPr>
                <w:delText>&lt;</w:delText>
              </w:r>
              <w:r w:rsidRPr="004F7283" w:rsidDel="00C24E7F">
                <w:rPr>
                  <w:rFonts w:ascii="Courier New" w:hAnsi="Courier New" w:cs="Courier New"/>
                  <w:color w:val="942334"/>
                  <w:sz w:val="18"/>
                  <w:lang w:val="en-US" w:eastAsia="fi-FI"/>
                </w:rPr>
                <w:delText>content</w:delText>
              </w:r>
              <w:r w:rsidRPr="004F7283" w:rsidDel="00C24E7F">
                <w:rPr>
                  <w:rFonts w:ascii="Courier New" w:hAnsi="Courier New" w:cs="Courier New"/>
                  <w:color w:val="3A37FF"/>
                  <w:sz w:val="18"/>
                  <w:lang w:val="en-US" w:eastAsia="fi-FI"/>
                </w:rPr>
                <w:delText>&gt;</w:delText>
              </w:r>
              <w:r w:rsidRPr="004F7283" w:rsidDel="00C24E7F">
                <w:rPr>
                  <w:rFonts w:ascii="Courier New" w:hAnsi="Courier New" w:cs="Courier New"/>
                  <w:color w:val="383739"/>
                  <w:sz w:val="18"/>
                  <w:lang w:val="en-US" w:eastAsia="fi-FI"/>
                </w:rPr>
                <w:delText>Sylkirauhasen natiiviröntgen</w:delText>
              </w:r>
              <w:r w:rsidRPr="004F7283" w:rsidDel="00C24E7F">
                <w:rPr>
                  <w:rFonts w:ascii="Courier New" w:hAnsi="Courier New" w:cs="Courier New"/>
                  <w:color w:val="3A37FF"/>
                  <w:sz w:val="18"/>
                  <w:lang w:val="en-US" w:eastAsia="fi-FI"/>
                </w:rPr>
                <w:delText>&lt;/</w:delText>
              </w:r>
              <w:r w:rsidRPr="004F7283" w:rsidDel="00C24E7F">
                <w:rPr>
                  <w:rFonts w:ascii="Courier New" w:hAnsi="Courier New" w:cs="Courier New"/>
                  <w:color w:val="942334"/>
                  <w:sz w:val="18"/>
                  <w:lang w:val="en-US" w:eastAsia="fi-FI"/>
                </w:rPr>
                <w:delText>content</w:delText>
              </w:r>
              <w:r w:rsidRPr="004F7283" w:rsidDel="00C24E7F">
                <w:rPr>
                  <w:rFonts w:ascii="Courier New" w:hAnsi="Courier New" w:cs="Courier New"/>
                  <w:color w:val="3A37FF"/>
                  <w:sz w:val="18"/>
                  <w:lang w:val="en-US" w:eastAsia="fi-FI"/>
                </w:rPr>
                <w:delText>&gt;</w:delText>
              </w:r>
              <w:bookmarkStart w:id="3546" w:name="_Toc428350324"/>
              <w:bookmarkEnd w:id="3546"/>
            </w:del>
          </w:p>
          <w:p w14:paraId="43881E42" w14:textId="77777777" w:rsidR="00EE5974" w:rsidRPr="004F7283" w:rsidDel="00C24E7F" w:rsidRDefault="00EE5974" w:rsidP="004F7283">
            <w:pPr>
              <w:autoSpaceDE w:val="0"/>
              <w:autoSpaceDN w:val="0"/>
              <w:adjustRightInd w:val="0"/>
              <w:ind w:left="284"/>
              <w:jc w:val="left"/>
              <w:rPr>
                <w:del w:id="3547" w:author="Tekijä"/>
                <w:rFonts w:ascii="Courier New" w:hAnsi="Courier New" w:cs="Courier New"/>
                <w:color w:val="3A37FF"/>
                <w:sz w:val="18"/>
                <w:lang w:val="en-US" w:eastAsia="fi-FI"/>
              </w:rPr>
            </w:pPr>
            <w:del w:id="3548" w:author="Tekijä">
              <w:r w:rsidRPr="004F7283" w:rsidDel="00C24E7F">
                <w:rPr>
                  <w:rFonts w:ascii="Courier New" w:hAnsi="Courier New" w:cs="Courier New"/>
                  <w:color w:val="3A37FF"/>
                  <w:sz w:val="18"/>
                  <w:lang w:val="en-US" w:eastAsia="fi-FI"/>
                </w:rPr>
                <w:delText>&lt;/</w:delText>
              </w:r>
              <w:r w:rsidRPr="004F7283" w:rsidDel="00C24E7F">
                <w:rPr>
                  <w:rFonts w:ascii="Courier New" w:hAnsi="Courier New" w:cs="Courier New"/>
                  <w:color w:val="942334"/>
                  <w:sz w:val="18"/>
                  <w:lang w:val="en-US" w:eastAsia="fi-FI"/>
                </w:rPr>
                <w:delText>paragraph</w:delText>
              </w:r>
              <w:r w:rsidRPr="004F7283" w:rsidDel="00C24E7F">
                <w:rPr>
                  <w:rFonts w:ascii="Courier New" w:hAnsi="Courier New" w:cs="Courier New"/>
                  <w:color w:val="3A37FF"/>
                  <w:sz w:val="18"/>
                  <w:lang w:val="en-US" w:eastAsia="fi-FI"/>
                </w:rPr>
                <w:delText>&gt;</w:delText>
              </w:r>
              <w:bookmarkStart w:id="3549" w:name="_Toc428350325"/>
              <w:bookmarkEnd w:id="3549"/>
            </w:del>
          </w:p>
          <w:p w14:paraId="57FD9AE6" w14:textId="77777777" w:rsidR="00EE5974" w:rsidRPr="004F7283" w:rsidDel="00C24E7F" w:rsidRDefault="00EE5974" w:rsidP="004F7283">
            <w:pPr>
              <w:autoSpaceDE w:val="0"/>
              <w:autoSpaceDN w:val="0"/>
              <w:adjustRightInd w:val="0"/>
              <w:ind w:left="284"/>
              <w:jc w:val="left"/>
              <w:rPr>
                <w:del w:id="3550" w:author="Tekijä"/>
                <w:rFonts w:ascii="Courier New" w:hAnsi="Courier New" w:cs="Courier New"/>
                <w:color w:val="3A37FF"/>
                <w:sz w:val="18"/>
                <w:lang w:val="en-US" w:eastAsia="fi-FI"/>
              </w:rPr>
            </w:pPr>
            <w:del w:id="3551" w:author="Tekijä">
              <w:r w:rsidRPr="004F7283" w:rsidDel="00C24E7F">
                <w:rPr>
                  <w:rFonts w:ascii="Courier New" w:hAnsi="Courier New" w:cs="Courier New"/>
                  <w:color w:val="3A37FF"/>
                  <w:sz w:val="18"/>
                  <w:lang w:val="en-US" w:eastAsia="fi-FI"/>
                </w:rPr>
                <w:delText>&lt;</w:delText>
              </w:r>
              <w:r w:rsidRPr="004F7283" w:rsidDel="00C24E7F">
                <w:rPr>
                  <w:rFonts w:ascii="Courier New" w:hAnsi="Courier New" w:cs="Courier New"/>
                  <w:color w:val="942334"/>
                  <w:sz w:val="18"/>
                  <w:lang w:val="en-US" w:eastAsia="fi-FI"/>
                </w:rPr>
                <w:delText>paragraph</w:delText>
              </w:r>
              <w:r w:rsidRPr="004F7283" w:rsidDel="00C24E7F">
                <w:rPr>
                  <w:rFonts w:ascii="Courier New" w:hAnsi="Courier New" w:cs="Courier New"/>
                  <w:color w:val="3A37FF"/>
                  <w:sz w:val="18"/>
                  <w:lang w:val="en-US" w:eastAsia="fi-FI"/>
                </w:rPr>
                <w:delText>&gt;</w:delText>
              </w:r>
              <w:bookmarkStart w:id="3552" w:name="_Toc428350326"/>
              <w:bookmarkEnd w:id="3552"/>
            </w:del>
          </w:p>
          <w:p w14:paraId="372C49FD" w14:textId="77777777" w:rsidR="00EE5974" w:rsidRPr="004F7283" w:rsidDel="00C24E7F" w:rsidRDefault="00EE5974" w:rsidP="004F7283">
            <w:pPr>
              <w:autoSpaceDE w:val="0"/>
              <w:autoSpaceDN w:val="0"/>
              <w:adjustRightInd w:val="0"/>
              <w:ind w:left="284"/>
              <w:jc w:val="left"/>
              <w:rPr>
                <w:del w:id="3553" w:author="Tekijä"/>
                <w:rFonts w:ascii="Courier New" w:hAnsi="Courier New" w:cs="Courier New"/>
                <w:color w:val="3A37FF"/>
                <w:sz w:val="18"/>
                <w:lang w:eastAsia="fi-FI"/>
              </w:rPr>
            </w:pPr>
            <w:del w:id="3554" w:author="Tekijä">
              <w:r w:rsidRPr="004F7283" w:rsidDel="00C24E7F">
                <w:rPr>
                  <w:rFonts w:ascii="Courier New" w:hAnsi="Courier New" w:cs="Courier New"/>
                  <w:color w:val="3A37FF"/>
                  <w:sz w:val="18"/>
                  <w:lang w:val="en-US" w:eastAsia="fi-FI"/>
                </w:rPr>
                <w:delText>&lt;</w:delText>
              </w:r>
              <w:r w:rsidRPr="004F7283" w:rsidDel="00C24E7F">
                <w:rPr>
                  <w:rFonts w:ascii="Courier New" w:hAnsi="Courier New" w:cs="Courier New"/>
                  <w:color w:val="942334"/>
                  <w:sz w:val="18"/>
                  <w:lang w:val="en-US" w:eastAsia="fi-FI"/>
                </w:rPr>
                <w:delText>content</w:delText>
              </w:r>
              <w:r w:rsidRPr="004F7283" w:rsidDel="00C24E7F">
                <w:rPr>
                  <w:rFonts w:ascii="Courier New" w:hAnsi="Courier New" w:cs="Courier New"/>
                  <w:iCs/>
                  <w:color w:val="308D85"/>
                  <w:sz w:val="18"/>
                  <w:lang w:val="en-US" w:eastAsia="fi-FI"/>
                </w:rPr>
                <w:delText xml:space="preserve"> </w:delText>
              </w:r>
              <w:r w:rsidRPr="004F7283" w:rsidDel="00C24E7F">
                <w:rPr>
                  <w:rFonts w:ascii="Courier New" w:hAnsi="Courier New" w:cs="Courier New"/>
                  <w:color w:val="FF3835"/>
                  <w:sz w:val="18"/>
                  <w:lang w:val="en-US" w:eastAsia="fi-FI"/>
                </w:rPr>
                <w:delText>ID</w:delText>
              </w:r>
              <w:r w:rsidRPr="004F7283" w:rsidDel="00C24E7F">
                <w:rPr>
                  <w:rFonts w:ascii="Courier New" w:hAnsi="Courier New" w:cs="Courier New"/>
                  <w:color w:val="3A37FF"/>
                  <w:sz w:val="18"/>
                  <w:lang w:val="en-US" w:eastAsia="fi-FI"/>
                </w:rPr>
                <w:delText>="</w:delText>
              </w:r>
              <w:r w:rsidRPr="004F7283" w:rsidDel="00C24E7F">
                <w:rPr>
                  <w:rFonts w:ascii="Courier New" w:hAnsi="Courier New" w:cs="Courier New"/>
                  <w:color w:val="1A2E39"/>
                  <w:sz w:val="18"/>
                  <w:lang w:val="en-US" w:eastAsia="fi-FI"/>
                </w:rPr>
                <w:delText>OID1.2.246.10.1234567.14.2013.123.6.2</w:delText>
              </w:r>
              <w:r w:rsidRPr="004F7283" w:rsidDel="00C24E7F">
                <w:rPr>
                  <w:rFonts w:ascii="Courier New" w:hAnsi="Courier New" w:cs="Courier New"/>
                  <w:color w:val="3A37FF"/>
                  <w:sz w:val="18"/>
                  <w:lang w:val="en-US" w:eastAsia="fi-FI"/>
                </w:rPr>
                <w:delText>"</w:delText>
              </w:r>
              <w:r w:rsidRPr="004F7283" w:rsidDel="00C24E7F">
                <w:rPr>
                  <w:rFonts w:ascii="Courier New" w:hAnsi="Courier New" w:cs="Courier New"/>
                  <w:iCs/>
                  <w:color w:val="308D85"/>
                  <w:sz w:val="18"/>
                  <w:lang w:val="en-US" w:eastAsia="fi-FI"/>
                </w:rPr>
                <w:delText xml:space="preserve"> </w:delText>
              </w:r>
              <w:r w:rsidRPr="004F7283" w:rsidDel="00C24E7F">
                <w:rPr>
                  <w:rFonts w:ascii="Courier New" w:hAnsi="Courier New" w:cs="Courier New"/>
                  <w:color w:val="FF3835"/>
                  <w:sz w:val="18"/>
                  <w:lang w:val="en-US" w:eastAsia="fi-FI"/>
                </w:rPr>
                <w:delText>styl</w:delText>
              </w:r>
              <w:r w:rsidRPr="004F7283" w:rsidDel="00C24E7F">
                <w:rPr>
                  <w:rFonts w:ascii="Courier New" w:hAnsi="Courier New" w:cs="Courier New"/>
                  <w:color w:val="FF3835"/>
                  <w:sz w:val="18"/>
                  <w:lang w:val="en-US" w:eastAsia="fi-FI"/>
                </w:rPr>
                <w:delText>e</w:delText>
              </w:r>
              <w:r w:rsidRPr="004F7283" w:rsidDel="00C24E7F">
                <w:rPr>
                  <w:rFonts w:ascii="Courier New" w:hAnsi="Courier New" w:cs="Courier New"/>
                  <w:color w:val="FF3835"/>
                  <w:sz w:val="18"/>
                  <w:lang w:val="en-US" w:eastAsia="fi-FI"/>
                </w:rPr>
                <w:delText>Code</w:delText>
              </w:r>
              <w:r w:rsidRPr="004F7283" w:rsidDel="00C24E7F">
                <w:rPr>
                  <w:rFonts w:ascii="Courier New" w:hAnsi="Courier New" w:cs="Courier New"/>
                  <w:color w:val="3A37FF"/>
                  <w:sz w:val="18"/>
                  <w:lang w:val="en-US" w:eastAsia="fi-FI"/>
                </w:rPr>
                <w:delText>="</w:delText>
              </w:r>
              <w:r w:rsidRPr="004F7283" w:rsidDel="00C24E7F">
                <w:rPr>
                  <w:rFonts w:ascii="Courier New" w:hAnsi="Courier New" w:cs="Courier New"/>
                  <w:color w:val="1A2E39"/>
                  <w:sz w:val="18"/>
                  <w:lang w:val="en-US" w:eastAsia="fi-FI"/>
                </w:rPr>
                <w:delText>xUnstructured</w:delText>
              </w:r>
              <w:r w:rsidRPr="004F7283" w:rsidDel="00C24E7F">
                <w:rPr>
                  <w:rFonts w:ascii="Courier New" w:hAnsi="Courier New" w:cs="Courier New"/>
                  <w:color w:val="3A37FF"/>
                  <w:sz w:val="18"/>
                  <w:lang w:val="en-US" w:eastAsia="fi-FI"/>
                </w:rPr>
                <w:delText>"&gt;</w:delText>
              </w:r>
              <w:r w:rsidRPr="004F7283" w:rsidDel="00C24E7F">
                <w:rPr>
                  <w:rFonts w:ascii="Courier New" w:hAnsi="Courier New" w:cs="Courier New"/>
                  <w:color w:val="383739"/>
                  <w:sz w:val="18"/>
                  <w:lang w:val="en-US" w:eastAsia="fi-FI"/>
                </w:rPr>
                <w:delText xml:space="preserve">Sylkirauhasen natiiviröntgen, epäillään ... </w:delText>
              </w:r>
              <w:r w:rsidRPr="004F7283" w:rsidDel="00C24E7F">
                <w:rPr>
                  <w:rFonts w:ascii="Courier New" w:hAnsi="Courier New" w:cs="Courier New"/>
                  <w:color w:val="3A37FF"/>
                  <w:sz w:val="18"/>
                  <w:lang w:eastAsia="fi-FI"/>
                </w:rPr>
                <w:delText>&lt;/</w:delText>
              </w:r>
              <w:r w:rsidRPr="004F7283" w:rsidDel="00C24E7F">
                <w:rPr>
                  <w:rFonts w:ascii="Courier New" w:hAnsi="Courier New" w:cs="Courier New"/>
                  <w:color w:val="942334"/>
                  <w:sz w:val="18"/>
                  <w:lang w:eastAsia="fi-FI"/>
                </w:rPr>
                <w:delText>content</w:delText>
              </w:r>
              <w:r w:rsidRPr="004F7283" w:rsidDel="00C24E7F">
                <w:rPr>
                  <w:rFonts w:ascii="Courier New" w:hAnsi="Courier New" w:cs="Courier New"/>
                  <w:color w:val="3A37FF"/>
                  <w:sz w:val="18"/>
                  <w:lang w:eastAsia="fi-FI"/>
                </w:rPr>
                <w:delText>&gt;</w:delText>
              </w:r>
              <w:bookmarkStart w:id="3555" w:name="_Toc428350327"/>
              <w:bookmarkEnd w:id="3555"/>
            </w:del>
          </w:p>
          <w:p w14:paraId="391F3FFC" w14:textId="77777777" w:rsidR="00EE5974" w:rsidRPr="004F7283" w:rsidDel="00C24E7F" w:rsidRDefault="00EE5974" w:rsidP="004F7283">
            <w:pPr>
              <w:autoSpaceDE w:val="0"/>
              <w:autoSpaceDN w:val="0"/>
              <w:adjustRightInd w:val="0"/>
              <w:ind w:left="284"/>
              <w:jc w:val="left"/>
              <w:rPr>
                <w:del w:id="3556" w:author="Tekijä"/>
                <w:rFonts w:ascii="Courier New" w:hAnsi="Courier New" w:cs="Courier New"/>
                <w:color w:val="3A37FF"/>
                <w:sz w:val="18"/>
                <w:lang w:eastAsia="fi-FI"/>
              </w:rPr>
            </w:pPr>
            <w:del w:id="3557" w:author="Tekijä">
              <w:r w:rsidRPr="004F7283" w:rsidDel="00C24E7F">
                <w:rPr>
                  <w:rFonts w:ascii="Courier New" w:hAnsi="Courier New" w:cs="Courier New"/>
                  <w:color w:val="3A37FF"/>
                  <w:sz w:val="18"/>
                  <w:lang w:eastAsia="fi-FI"/>
                </w:rPr>
                <w:delText>&lt;/</w:delText>
              </w:r>
              <w:r w:rsidRPr="004F7283" w:rsidDel="00C24E7F">
                <w:rPr>
                  <w:rFonts w:ascii="Courier New" w:hAnsi="Courier New" w:cs="Courier New"/>
                  <w:color w:val="942334"/>
                  <w:sz w:val="18"/>
                  <w:lang w:eastAsia="fi-FI"/>
                </w:rPr>
                <w:delText>paragraph</w:delText>
              </w:r>
              <w:r w:rsidRPr="004F7283" w:rsidDel="00C24E7F">
                <w:rPr>
                  <w:rFonts w:ascii="Courier New" w:hAnsi="Courier New" w:cs="Courier New"/>
                  <w:color w:val="3A37FF"/>
                  <w:sz w:val="18"/>
                  <w:lang w:eastAsia="fi-FI"/>
                </w:rPr>
                <w:delText>&gt;</w:delText>
              </w:r>
              <w:bookmarkStart w:id="3558" w:name="_Toc428350328"/>
              <w:bookmarkEnd w:id="3558"/>
            </w:del>
          </w:p>
          <w:p w14:paraId="7EE66E8D" w14:textId="77777777" w:rsidR="00EE5974" w:rsidRPr="004F7283" w:rsidDel="00C24E7F" w:rsidRDefault="00EE5974" w:rsidP="004F7283">
            <w:pPr>
              <w:autoSpaceDE w:val="0"/>
              <w:autoSpaceDN w:val="0"/>
              <w:adjustRightInd w:val="0"/>
              <w:ind w:left="284"/>
              <w:jc w:val="left"/>
              <w:rPr>
                <w:del w:id="3559" w:author="Tekijä"/>
                <w:rFonts w:ascii="Courier New" w:hAnsi="Courier New" w:cs="Courier New"/>
                <w:color w:val="3A37FF"/>
                <w:sz w:val="18"/>
                <w:lang w:eastAsia="fi-FI"/>
              </w:rPr>
            </w:pPr>
            <w:del w:id="3560" w:author="Tekijä">
              <w:r w:rsidRPr="004F7283" w:rsidDel="00C24E7F">
                <w:rPr>
                  <w:rFonts w:ascii="Courier New" w:hAnsi="Courier New" w:cs="Courier New"/>
                  <w:color w:val="3A37FF"/>
                  <w:sz w:val="18"/>
                  <w:lang w:eastAsia="fi-FI"/>
                </w:rPr>
                <w:delText>&lt;</w:delText>
              </w:r>
              <w:r w:rsidRPr="004F7283" w:rsidDel="00C24E7F">
                <w:rPr>
                  <w:rFonts w:ascii="Courier New" w:hAnsi="Courier New" w:cs="Courier New"/>
                  <w:color w:val="942334"/>
                  <w:sz w:val="18"/>
                  <w:lang w:eastAsia="fi-FI"/>
                </w:rPr>
                <w:delText>br</w:delText>
              </w:r>
              <w:r w:rsidRPr="004F7283" w:rsidDel="00C24E7F">
                <w:rPr>
                  <w:rFonts w:ascii="Courier New" w:hAnsi="Courier New" w:cs="Courier New"/>
                  <w:color w:val="3A37FF"/>
                  <w:sz w:val="18"/>
                  <w:lang w:eastAsia="fi-FI"/>
                </w:rPr>
                <w:delText>/&gt;</w:delText>
              </w:r>
              <w:bookmarkStart w:id="3561" w:name="_Toc428350329"/>
              <w:bookmarkEnd w:id="3561"/>
            </w:del>
          </w:p>
          <w:p w14:paraId="692C066A" w14:textId="77777777" w:rsidR="00EE5974" w:rsidRPr="004F7283" w:rsidDel="00C24E7F" w:rsidRDefault="00EE5974" w:rsidP="00EE5974">
            <w:pPr>
              <w:autoSpaceDE w:val="0"/>
              <w:autoSpaceDN w:val="0"/>
              <w:adjustRightInd w:val="0"/>
              <w:jc w:val="left"/>
              <w:rPr>
                <w:del w:id="3562" w:author="Tekijä"/>
                <w:rFonts w:ascii="Courier New" w:hAnsi="Courier New" w:cs="Courier New"/>
                <w:color w:val="3A37FF"/>
                <w:sz w:val="18"/>
                <w:lang w:eastAsia="fi-FI"/>
              </w:rPr>
            </w:pPr>
            <w:del w:id="3563" w:author="Tekijä">
              <w:r w:rsidRPr="004F7283" w:rsidDel="00C24E7F">
                <w:rPr>
                  <w:rFonts w:ascii="Courier New" w:hAnsi="Courier New" w:cs="Courier New"/>
                  <w:color w:val="3A37FF"/>
                  <w:sz w:val="18"/>
                  <w:lang w:eastAsia="fi-FI"/>
                </w:rPr>
                <w:delText>&lt;/</w:delText>
              </w:r>
              <w:r w:rsidRPr="004F7283" w:rsidDel="00C24E7F">
                <w:rPr>
                  <w:rFonts w:ascii="Courier New" w:hAnsi="Courier New" w:cs="Courier New"/>
                  <w:color w:val="942334"/>
                  <w:sz w:val="18"/>
                  <w:lang w:eastAsia="fi-FI"/>
                </w:rPr>
                <w:delText>text</w:delText>
              </w:r>
              <w:r w:rsidRPr="004F7283" w:rsidDel="00C24E7F">
                <w:rPr>
                  <w:rFonts w:ascii="Courier New" w:hAnsi="Courier New" w:cs="Courier New"/>
                  <w:color w:val="3A37FF"/>
                  <w:sz w:val="18"/>
                  <w:lang w:eastAsia="fi-FI"/>
                </w:rPr>
                <w:delText>&gt;</w:delText>
              </w:r>
              <w:bookmarkStart w:id="3564" w:name="_Toc428350330"/>
              <w:bookmarkEnd w:id="3564"/>
            </w:del>
          </w:p>
          <w:p w14:paraId="58FEFFA0" w14:textId="77777777" w:rsidR="00EE5974" w:rsidRPr="004F7283" w:rsidDel="00C24E7F" w:rsidRDefault="00EE5974" w:rsidP="00EE5974">
            <w:pPr>
              <w:autoSpaceDE w:val="0"/>
              <w:autoSpaceDN w:val="0"/>
              <w:adjustRightInd w:val="0"/>
              <w:jc w:val="left"/>
              <w:rPr>
                <w:del w:id="3565" w:author="Tekijä"/>
                <w:rFonts w:ascii="Courier New" w:hAnsi="Courier New" w:cs="Courier New"/>
                <w:color w:val="3A37FF"/>
                <w:sz w:val="18"/>
                <w:lang w:eastAsia="fi-FI"/>
              </w:rPr>
            </w:pPr>
            <w:del w:id="3566" w:author="Tekijä">
              <w:r w:rsidRPr="004F7283" w:rsidDel="00C24E7F">
                <w:rPr>
                  <w:rFonts w:ascii="Courier New" w:hAnsi="Courier New" w:cs="Courier New"/>
                  <w:color w:val="3A37FF"/>
                  <w:sz w:val="18"/>
                  <w:lang w:eastAsia="fi-FI"/>
                </w:rPr>
                <w:delText>&lt;!--</w:delText>
              </w:r>
              <w:r w:rsidRPr="004F7283" w:rsidDel="00C24E7F">
                <w:rPr>
                  <w:rFonts w:ascii="Courier New" w:hAnsi="Courier New" w:cs="Courier New"/>
                  <w:iCs/>
                  <w:color w:val="969596"/>
                  <w:sz w:val="18"/>
                  <w:lang w:eastAsia="fi-FI"/>
                </w:rPr>
                <w:delText xml:space="preserve"> Pyynnön tiedot rakenteisessa muodossa </w:delText>
              </w:r>
              <w:r w:rsidRPr="004F7283" w:rsidDel="00C24E7F">
                <w:rPr>
                  <w:rFonts w:ascii="Courier New" w:hAnsi="Courier New" w:cs="Courier New"/>
                  <w:color w:val="3A37FF"/>
                  <w:sz w:val="18"/>
                  <w:lang w:eastAsia="fi-FI"/>
                </w:rPr>
                <w:delText>--&gt;</w:delText>
              </w:r>
              <w:bookmarkStart w:id="3567" w:name="_Toc428350331"/>
              <w:bookmarkEnd w:id="3567"/>
            </w:del>
          </w:p>
          <w:p w14:paraId="49A18546" w14:textId="77777777" w:rsidR="00EE5974" w:rsidRPr="004F7283" w:rsidDel="00C24E7F" w:rsidRDefault="00EE5974" w:rsidP="00EE5974">
            <w:pPr>
              <w:autoSpaceDE w:val="0"/>
              <w:autoSpaceDN w:val="0"/>
              <w:adjustRightInd w:val="0"/>
              <w:jc w:val="left"/>
              <w:rPr>
                <w:del w:id="3568" w:author="Tekijä"/>
                <w:rFonts w:ascii="Courier New" w:hAnsi="Courier New" w:cs="Courier New"/>
                <w:color w:val="3A37FF"/>
                <w:sz w:val="18"/>
                <w:lang w:eastAsia="fi-FI"/>
              </w:rPr>
            </w:pPr>
            <w:del w:id="3569" w:author="Tekijä">
              <w:r w:rsidRPr="004F7283" w:rsidDel="00C24E7F">
                <w:rPr>
                  <w:rFonts w:ascii="Courier New" w:hAnsi="Courier New" w:cs="Courier New"/>
                  <w:color w:val="3A37FF"/>
                  <w:sz w:val="18"/>
                  <w:lang w:eastAsia="fi-FI"/>
                </w:rPr>
                <w:delText>&lt;</w:delText>
              </w:r>
              <w:r w:rsidRPr="004F7283" w:rsidDel="00C24E7F">
                <w:rPr>
                  <w:rFonts w:ascii="Courier New" w:hAnsi="Courier New" w:cs="Courier New"/>
                  <w:color w:val="942334"/>
                  <w:sz w:val="18"/>
                  <w:lang w:eastAsia="fi-FI"/>
                </w:rPr>
                <w:delText>entry</w:delText>
              </w:r>
              <w:r w:rsidRPr="004F7283" w:rsidDel="00C24E7F">
                <w:rPr>
                  <w:rFonts w:ascii="Courier New" w:hAnsi="Courier New" w:cs="Courier New"/>
                  <w:color w:val="3A37FF"/>
                  <w:sz w:val="18"/>
                  <w:lang w:eastAsia="fi-FI"/>
                </w:rPr>
                <w:delText>&gt;</w:delText>
              </w:r>
              <w:bookmarkStart w:id="3570" w:name="_Toc428350332"/>
              <w:bookmarkEnd w:id="3570"/>
            </w:del>
          </w:p>
          <w:p w14:paraId="5482BAB3" w14:textId="77777777" w:rsidR="00EE5974" w:rsidRPr="004F7283" w:rsidDel="00C24E7F" w:rsidRDefault="00EE5974" w:rsidP="004F7283">
            <w:pPr>
              <w:autoSpaceDE w:val="0"/>
              <w:autoSpaceDN w:val="0"/>
              <w:adjustRightInd w:val="0"/>
              <w:ind w:left="284"/>
              <w:jc w:val="left"/>
              <w:rPr>
                <w:del w:id="3571" w:author="Tekijä"/>
                <w:rFonts w:ascii="Courier New" w:hAnsi="Courier New" w:cs="Courier New"/>
                <w:iCs/>
                <w:color w:val="969596"/>
                <w:sz w:val="18"/>
                <w:lang w:eastAsia="fi-FI"/>
              </w:rPr>
            </w:pPr>
            <w:del w:id="3572" w:author="Tekijä">
              <w:r w:rsidRPr="004F7283" w:rsidDel="00C24E7F">
                <w:rPr>
                  <w:rFonts w:ascii="Courier New" w:hAnsi="Courier New" w:cs="Courier New"/>
                  <w:color w:val="3A37FF"/>
                  <w:sz w:val="18"/>
                  <w:lang w:eastAsia="fi-FI"/>
                </w:rPr>
                <w:delText>&lt;!--</w:delText>
              </w:r>
              <w:r w:rsidRPr="004F7283" w:rsidDel="00C24E7F">
                <w:rPr>
                  <w:rFonts w:ascii="Courier New" w:hAnsi="Courier New" w:cs="Courier New"/>
                  <w:iCs/>
                  <w:color w:val="969596"/>
                  <w:sz w:val="18"/>
                  <w:lang w:eastAsia="fi-FI"/>
                </w:rPr>
                <w:delText xml:space="preserve"> Koosteasiakirjoja varten tieto, minkä määrityksen mukaan tieto on tuotettu.</w:delText>
              </w:r>
              <w:bookmarkStart w:id="3573" w:name="_Toc428350333"/>
              <w:bookmarkEnd w:id="3573"/>
            </w:del>
          </w:p>
          <w:p w14:paraId="364150ED" w14:textId="77777777" w:rsidR="00EE5974" w:rsidRPr="004F7283" w:rsidDel="00C24E7F" w:rsidRDefault="00EE5974" w:rsidP="004F7283">
            <w:pPr>
              <w:autoSpaceDE w:val="0"/>
              <w:autoSpaceDN w:val="0"/>
              <w:adjustRightInd w:val="0"/>
              <w:ind w:left="284"/>
              <w:jc w:val="left"/>
              <w:rPr>
                <w:del w:id="3574" w:author="Tekijä"/>
                <w:rFonts w:ascii="Courier New" w:hAnsi="Courier New" w:cs="Courier New"/>
                <w:color w:val="3A37FF"/>
                <w:sz w:val="18"/>
                <w:lang w:eastAsia="fi-FI"/>
              </w:rPr>
            </w:pPr>
            <w:del w:id="3575" w:author="Tekijä">
              <w:r w:rsidRPr="004F7283" w:rsidDel="00C24E7F">
                <w:rPr>
                  <w:rFonts w:ascii="Courier New" w:hAnsi="Courier New" w:cs="Courier New"/>
                  <w:iCs/>
                  <w:color w:val="969596"/>
                  <w:sz w:val="18"/>
                  <w:lang w:eastAsia="fi-FI"/>
                </w:rPr>
                <w:delText xml:space="preserve">     KanTa kuvantamisen CDA R2 asiakirjarakenteet versio 2.00 2013-12-12 </w:delText>
              </w:r>
              <w:r w:rsidRPr="004F7283" w:rsidDel="00C24E7F">
                <w:rPr>
                  <w:rFonts w:ascii="Courier New" w:hAnsi="Courier New" w:cs="Courier New"/>
                  <w:color w:val="3A37FF"/>
                  <w:sz w:val="18"/>
                  <w:lang w:eastAsia="fi-FI"/>
                </w:rPr>
                <w:delText>--&gt;</w:delText>
              </w:r>
              <w:bookmarkStart w:id="3576" w:name="_Toc428350334"/>
              <w:bookmarkEnd w:id="3576"/>
            </w:del>
          </w:p>
          <w:p w14:paraId="02CA5D28" w14:textId="77777777" w:rsidR="00EE5974" w:rsidRPr="004F7283" w:rsidDel="00C24E7F" w:rsidRDefault="00EE5974" w:rsidP="004F7283">
            <w:pPr>
              <w:autoSpaceDE w:val="0"/>
              <w:autoSpaceDN w:val="0"/>
              <w:adjustRightInd w:val="0"/>
              <w:ind w:left="284"/>
              <w:jc w:val="left"/>
              <w:rPr>
                <w:del w:id="3577" w:author="Tekijä"/>
                <w:rFonts w:ascii="Courier New" w:hAnsi="Courier New" w:cs="Courier New"/>
                <w:color w:val="3A37FF"/>
                <w:sz w:val="18"/>
                <w:lang w:eastAsia="fi-FI"/>
              </w:rPr>
            </w:pPr>
            <w:del w:id="3578" w:author="Tekijä">
              <w:r w:rsidRPr="004F7283" w:rsidDel="00C24E7F">
                <w:rPr>
                  <w:rFonts w:ascii="Courier New" w:hAnsi="Courier New" w:cs="Courier New"/>
                  <w:color w:val="3A37FF"/>
                  <w:sz w:val="18"/>
                  <w:lang w:eastAsia="fi-FI"/>
                </w:rPr>
                <w:delText>&lt;</w:delText>
              </w:r>
              <w:r w:rsidRPr="004F7283" w:rsidDel="00C24E7F">
                <w:rPr>
                  <w:rFonts w:ascii="Courier New" w:hAnsi="Courier New" w:cs="Courier New"/>
                  <w:color w:val="942334"/>
                  <w:sz w:val="18"/>
                  <w:lang w:eastAsia="fi-FI"/>
                </w:rPr>
                <w:delText>templateId</w:delText>
              </w:r>
              <w:r w:rsidRPr="004F7283" w:rsidDel="00C24E7F">
                <w:rPr>
                  <w:rFonts w:ascii="Courier New" w:hAnsi="Courier New" w:cs="Courier New"/>
                  <w:iCs/>
                  <w:color w:val="308D85"/>
                  <w:sz w:val="18"/>
                  <w:lang w:eastAsia="fi-FI"/>
                </w:rPr>
                <w:delText xml:space="preserve"> </w:delText>
              </w:r>
              <w:r w:rsidRPr="004F7283" w:rsidDel="00C24E7F">
                <w:rPr>
                  <w:rFonts w:ascii="Courier New" w:hAnsi="Courier New" w:cs="Courier New"/>
                  <w:color w:val="FF3835"/>
                  <w:sz w:val="18"/>
                  <w:lang w:eastAsia="fi-FI"/>
                </w:rPr>
                <w:delText>root</w:delText>
              </w:r>
              <w:r w:rsidRPr="004F7283" w:rsidDel="00C24E7F">
                <w:rPr>
                  <w:rFonts w:ascii="Courier New" w:hAnsi="Courier New" w:cs="Courier New"/>
                  <w:color w:val="3A37FF"/>
                  <w:sz w:val="18"/>
                  <w:lang w:eastAsia="fi-FI"/>
                </w:rPr>
                <w:delText>="</w:delText>
              </w:r>
              <w:r w:rsidRPr="004F7283" w:rsidDel="00C24E7F">
                <w:rPr>
                  <w:rFonts w:ascii="Courier New" w:hAnsi="Courier New" w:cs="Courier New"/>
                  <w:color w:val="1A2E39"/>
                  <w:sz w:val="18"/>
                  <w:lang w:eastAsia="fi-FI"/>
                </w:rPr>
                <w:delText>1.2.246.777.11.2013.24</w:delText>
              </w:r>
              <w:r w:rsidRPr="004F7283" w:rsidDel="00C24E7F">
                <w:rPr>
                  <w:rFonts w:ascii="Courier New" w:hAnsi="Courier New" w:cs="Courier New"/>
                  <w:color w:val="3A37FF"/>
                  <w:sz w:val="18"/>
                  <w:lang w:eastAsia="fi-FI"/>
                </w:rPr>
                <w:delText>"/&gt;</w:delText>
              </w:r>
              <w:bookmarkStart w:id="3579" w:name="_Toc428350335"/>
              <w:bookmarkEnd w:id="3579"/>
            </w:del>
          </w:p>
          <w:p w14:paraId="28647ED5" w14:textId="77777777" w:rsidR="00EE5974" w:rsidRPr="004F7283" w:rsidDel="00C24E7F" w:rsidRDefault="00EE5974" w:rsidP="004F7283">
            <w:pPr>
              <w:autoSpaceDE w:val="0"/>
              <w:autoSpaceDN w:val="0"/>
              <w:adjustRightInd w:val="0"/>
              <w:ind w:left="284"/>
              <w:jc w:val="left"/>
              <w:rPr>
                <w:del w:id="3580" w:author="Tekijä"/>
                <w:rFonts w:ascii="Courier New" w:hAnsi="Courier New" w:cs="Courier New"/>
                <w:color w:val="3A37FF"/>
                <w:sz w:val="18"/>
                <w:lang w:eastAsia="fi-FI"/>
              </w:rPr>
            </w:pPr>
            <w:del w:id="3581" w:author="Tekijä">
              <w:r w:rsidRPr="004F7283" w:rsidDel="00C24E7F">
                <w:rPr>
                  <w:rFonts w:ascii="Courier New" w:hAnsi="Courier New" w:cs="Courier New"/>
                  <w:color w:val="3A37FF"/>
                  <w:sz w:val="18"/>
                  <w:lang w:eastAsia="fi-FI"/>
                </w:rPr>
                <w:delText>&lt;!--</w:delText>
              </w:r>
              <w:r w:rsidRPr="004F7283" w:rsidDel="00C24E7F">
                <w:rPr>
                  <w:rFonts w:ascii="Courier New" w:hAnsi="Courier New" w:cs="Courier New"/>
                  <w:iCs/>
                  <w:color w:val="969596"/>
                  <w:sz w:val="18"/>
                  <w:lang w:eastAsia="fi-FI"/>
                </w:rPr>
                <w:delText xml:space="preserve"> moodCode RQO = ilmaisee, että kyseessä on pyyntö </w:delText>
              </w:r>
              <w:r w:rsidRPr="004F7283" w:rsidDel="00C24E7F">
                <w:rPr>
                  <w:rFonts w:ascii="Courier New" w:hAnsi="Courier New" w:cs="Courier New"/>
                  <w:color w:val="3A37FF"/>
                  <w:sz w:val="18"/>
                  <w:lang w:eastAsia="fi-FI"/>
                </w:rPr>
                <w:delText>--&gt;</w:delText>
              </w:r>
              <w:bookmarkStart w:id="3582" w:name="_Toc428350336"/>
              <w:bookmarkEnd w:id="3582"/>
            </w:del>
          </w:p>
          <w:p w14:paraId="326266CE" w14:textId="77777777" w:rsidR="00EE5974" w:rsidRPr="004F7283" w:rsidDel="00C24E7F" w:rsidRDefault="00EE5974" w:rsidP="004F7283">
            <w:pPr>
              <w:autoSpaceDE w:val="0"/>
              <w:autoSpaceDN w:val="0"/>
              <w:adjustRightInd w:val="0"/>
              <w:ind w:left="284"/>
              <w:jc w:val="left"/>
              <w:rPr>
                <w:del w:id="3583" w:author="Tekijä"/>
                <w:rFonts w:ascii="Courier New" w:hAnsi="Courier New" w:cs="Courier New"/>
                <w:color w:val="3A37FF"/>
                <w:sz w:val="18"/>
                <w:lang w:val="en-US" w:eastAsia="fi-FI"/>
              </w:rPr>
            </w:pPr>
            <w:del w:id="3584" w:author="Tekijä">
              <w:r w:rsidRPr="004F7283" w:rsidDel="00C24E7F">
                <w:rPr>
                  <w:rFonts w:ascii="Courier New" w:hAnsi="Courier New" w:cs="Courier New"/>
                  <w:color w:val="3A37FF"/>
                  <w:sz w:val="18"/>
                  <w:lang w:val="en-US" w:eastAsia="fi-FI"/>
                </w:rPr>
                <w:delText>&lt;</w:delText>
              </w:r>
              <w:r w:rsidRPr="004F7283" w:rsidDel="00C24E7F">
                <w:rPr>
                  <w:rFonts w:ascii="Courier New" w:hAnsi="Courier New" w:cs="Courier New"/>
                  <w:color w:val="942334"/>
                  <w:sz w:val="18"/>
                  <w:lang w:val="en-US" w:eastAsia="fi-FI"/>
                </w:rPr>
                <w:delText>observation</w:delText>
              </w:r>
              <w:r w:rsidRPr="004F7283" w:rsidDel="00C24E7F">
                <w:rPr>
                  <w:rFonts w:ascii="Courier New" w:hAnsi="Courier New" w:cs="Courier New"/>
                  <w:iCs/>
                  <w:color w:val="308D85"/>
                  <w:sz w:val="18"/>
                  <w:lang w:val="en-US" w:eastAsia="fi-FI"/>
                </w:rPr>
                <w:delText xml:space="preserve"> </w:delText>
              </w:r>
              <w:r w:rsidRPr="004F7283" w:rsidDel="00C24E7F">
                <w:rPr>
                  <w:rFonts w:ascii="Courier New" w:hAnsi="Courier New" w:cs="Courier New"/>
                  <w:color w:val="FF3835"/>
                  <w:sz w:val="18"/>
                  <w:lang w:val="en-US" w:eastAsia="fi-FI"/>
                </w:rPr>
                <w:delText>classCode</w:delText>
              </w:r>
              <w:r w:rsidRPr="004F7283" w:rsidDel="00C24E7F">
                <w:rPr>
                  <w:rFonts w:ascii="Courier New" w:hAnsi="Courier New" w:cs="Courier New"/>
                  <w:color w:val="3A37FF"/>
                  <w:sz w:val="18"/>
                  <w:lang w:val="en-US" w:eastAsia="fi-FI"/>
                </w:rPr>
                <w:delText>="</w:delText>
              </w:r>
              <w:r w:rsidRPr="004F7283" w:rsidDel="00C24E7F">
                <w:rPr>
                  <w:rFonts w:ascii="Courier New" w:hAnsi="Courier New" w:cs="Courier New"/>
                  <w:color w:val="1A2E39"/>
                  <w:sz w:val="18"/>
                  <w:lang w:val="en-US" w:eastAsia="fi-FI"/>
                </w:rPr>
                <w:delText>OBS</w:delText>
              </w:r>
              <w:r w:rsidRPr="004F7283" w:rsidDel="00C24E7F">
                <w:rPr>
                  <w:rFonts w:ascii="Courier New" w:hAnsi="Courier New" w:cs="Courier New"/>
                  <w:color w:val="3A37FF"/>
                  <w:sz w:val="18"/>
                  <w:lang w:val="en-US" w:eastAsia="fi-FI"/>
                </w:rPr>
                <w:delText>"</w:delText>
              </w:r>
              <w:r w:rsidRPr="004F7283" w:rsidDel="00C24E7F">
                <w:rPr>
                  <w:rFonts w:ascii="Courier New" w:hAnsi="Courier New" w:cs="Courier New"/>
                  <w:iCs/>
                  <w:color w:val="308D85"/>
                  <w:sz w:val="18"/>
                  <w:lang w:val="en-US" w:eastAsia="fi-FI"/>
                </w:rPr>
                <w:delText xml:space="preserve"> </w:delText>
              </w:r>
              <w:r w:rsidRPr="004F7283" w:rsidDel="00C24E7F">
                <w:rPr>
                  <w:rFonts w:ascii="Courier New" w:hAnsi="Courier New" w:cs="Courier New"/>
                  <w:color w:val="FF3835"/>
                  <w:sz w:val="18"/>
                  <w:lang w:val="en-US" w:eastAsia="fi-FI"/>
                </w:rPr>
                <w:delText>moodCode</w:delText>
              </w:r>
              <w:r w:rsidRPr="004F7283" w:rsidDel="00C24E7F">
                <w:rPr>
                  <w:rFonts w:ascii="Courier New" w:hAnsi="Courier New" w:cs="Courier New"/>
                  <w:color w:val="3A37FF"/>
                  <w:sz w:val="18"/>
                  <w:lang w:val="en-US" w:eastAsia="fi-FI"/>
                </w:rPr>
                <w:delText>="</w:delText>
              </w:r>
              <w:r w:rsidRPr="004F7283" w:rsidDel="00C24E7F">
                <w:rPr>
                  <w:rFonts w:ascii="Courier New" w:hAnsi="Courier New" w:cs="Courier New"/>
                  <w:color w:val="1A2E39"/>
                  <w:sz w:val="18"/>
                  <w:lang w:val="en-US" w:eastAsia="fi-FI"/>
                </w:rPr>
                <w:delText>RQO</w:delText>
              </w:r>
              <w:r w:rsidRPr="004F7283" w:rsidDel="00C24E7F">
                <w:rPr>
                  <w:rFonts w:ascii="Courier New" w:hAnsi="Courier New" w:cs="Courier New"/>
                  <w:color w:val="3A37FF"/>
                  <w:sz w:val="18"/>
                  <w:lang w:val="en-US" w:eastAsia="fi-FI"/>
                </w:rPr>
                <w:delText>"&gt;</w:delText>
              </w:r>
              <w:bookmarkStart w:id="3585" w:name="_Toc428350337"/>
              <w:bookmarkEnd w:id="3585"/>
            </w:del>
          </w:p>
          <w:p w14:paraId="040ECAE0" w14:textId="77777777" w:rsidR="00EE5974" w:rsidRPr="004F7283" w:rsidDel="00C24E7F" w:rsidRDefault="00EE5974" w:rsidP="004F7283">
            <w:pPr>
              <w:autoSpaceDE w:val="0"/>
              <w:autoSpaceDN w:val="0"/>
              <w:adjustRightInd w:val="0"/>
              <w:ind w:left="568"/>
              <w:jc w:val="left"/>
              <w:rPr>
                <w:del w:id="3586" w:author="Tekijä"/>
                <w:rFonts w:ascii="Courier New" w:hAnsi="Courier New" w:cs="Courier New"/>
                <w:color w:val="3A37FF"/>
                <w:sz w:val="18"/>
                <w:lang w:eastAsia="fi-FI"/>
              </w:rPr>
            </w:pPr>
            <w:del w:id="3587" w:author="Tekijä">
              <w:r w:rsidRPr="004F7283" w:rsidDel="00C24E7F">
                <w:rPr>
                  <w:rFonts w:ascii="Courier New" w:hAnsi="Courier New" w:cs="Courier New"/>
                  <w:color w:val="3A37FF"/>
                  <w:sz w:val="18"/>
                  <w:lang w:eastAsia="fi-FI"/>
                </w:rPr>
                <w:delText>&lt;!--</w:delText>
              </w:r>
              <w:r w:rsidRPr="004F7283" w:rsidDel="00C24E7F">
                <w:rPr>
                  <w:rFonts w:ascii="Courier New" w:hAnsi="Courier New" w:cs="Courier New"/>
                  <w:iCs/>
                  <w:color w:val="969596"/>
                  <w:sz w:val="18"/>
                  <w:lang w:eastAsia="fi-FI"/>
                </w:rPr>
                <w:delText xml:space="preserve"> Tutkimuspyynnön/vastauksen ydintietorakenteen tunnus: "kuvantamistutkimukset" </w:delText>
              </w:r>
              <w:r w:rsidRPr="004F7283" w:rsidDel="00C24E7F">
                <w:rPr>
                  <w:rFonts w:ascii="Courier New" w:hAnsi="Courier New" w:cs="Courier New"/>
                  <w:color w:val="3A37FF"/>
                  <w:sz w:val="18"/>
                  <w:lang w:eastAsia="fi-FI"/>
                </w:rPr>
                <w:delText>--&gt;</w:delText>
              </w:r>
              <w:bookmarkStart w:id="3588" w:name="_Toc428350338"/>
              <w:bookmarkEnd w:id="3588"/>
            </w:del>
          </w:p>
          <w:p w14:paraId="4689A547" w14:textId="77777777" w:rsidR="00EE5974" w:rsidRPr="004F7283" w:rsidDel="00C24E7F" w:rsidRDefault="00EE5974" w:rsidP="004F7283">
            <w:pPr>
              <w:autoSpaceDE w:val="0"/>
              <w:autoSpaceDN w:val="0"/>
              <w:adjustRightInd w:val="0"/>
              <w:ind w:left="568"/>
              <w:jc w:val="left"/>
              <w:rPr>
                <w:del w:id="3589" w:author="Tekijä"/>
                <w:rFonts w:ascii="Courier New" w:hAnsi="Courier New" w:cs="Courier New"/>
                <w:color w:val="3A37FF"/>
                <w:sz w:val="18"/>
                <w:lang w:eastAsia="fi-FI"/>
              </w:rPr>
            </w:pPr>
            <w:del w:id="3590" w:author="Tekijä">
              <w:r w:rsidRPr="004F7283" w:rsidDel="00C24E7F">
                <w:rPr>
                  <w:rFonts w:ascii="Courier New" w:hAnsi="Courier New" w:cs="Courier New"/>
                  <w:color w:val="3A37FF"/>
                  <w:sz w:val="18"/>
                  <w:lang w:eastAsia="fi-FI"/>
                </w:rPr>
                <w:delText>&lt;</w:delText>
              </w:r>
              <w:r w:rsidRPr="004F7283" w:rsidDel="00C24E7F">
                <w:rPr>
                  <w:rFonts w:ascii="Courier New" w:hAnsi="Courier New" w:cs="Courier New"/>
                  <w:color w:val="942334"/>
                  <w:sz w:val="18"/>
                  <w:lang w:eastAsia="fi-FI"/>
                </w:rPr>
                <w:delText>templateId</w:delText>
              </w:r>
              <w:r w:rsidRPr="004F7283" w:rsidDel="00C24E7F">
                <w:rPr>
                  <w:rFonts w:ascii="Courier New" w:hAnsi="Courier New" w:cs="Courier New"/>
                  <w:iCs/>
                  <w:color w:val="308D85"/>
                  <w:sz w:val="18"/>
                  <w:lang w:eastAsia="fi-FI"/>
                </w:rPr>
                <w:delText xml:space="preserve"> </w:delText>
              </w:r>
              <w:r w:rsidRPr="004F7283" w:rsidDel="00C24E7F">
                <w:rPr>
                  <w:rFonts w:ascii="Courier New" w:hAnsi="Courier New" w:cs="Courier New"/>
                  <w:color w:val="FF3835"/>
                  <w:sz w:val="18"/>
                  <w:lang w:eastAsia="fi-FI"/>
                </w:rPr>
                <w:delText>root</w:delText>
              </w:r>
              <w:r w:rsidRPr="004F7283" w:rsidDel="00C24E7F">
                <w:rPr>
                  <w:rFonts w:ascii="Courier New" w:hAnsi="Courier New" w:cs="Courier New"/>
                  <w:color w:val="3A37FF"/>
                  <w:sz w:val="18"/>
                  <w:lang w:eastAsia="fi-FI"/>
                </w:rPr>
                <w:delText>="</w:delText>
              </w:r>
              <w:r w:rsidRPr="004F7283" w:rsidDel="00C24E7F">
                <w:rPr>
                  <w:rFonts w:ascii="Courier New" w:hAnsi="Courier New" w:cs="Courier New"/>
                  <w:color w:val="1A2E39"/>
                  <w:sz w:val="18"/>
                  <w:lang w:eastAsia="fi-FI"/>
                </w:rPr>
                <w:delText>1.2.246.537.6.12.999.2003.22</w:delText>
              </w:r>
              <w:r w:rsidRPr="004F7283" w:rsidDel="00C24E7F">
                <w:rPr>
                  <w:rFonts w:ascii="Courier New" w:hAnsi="Courier New" w:cs="Courier New"/>
                  <w:color w:val="3A37FF"/>
                  <w:sz w:val="18"/>
                  <w:lang w:eastAsia="fi-FI"/>
                </w:rPr>
                <w:delText>"/&gt;</w:delText>
              </w:r>
              <w:bookmarkStart w:id="3591" w:name="_Toc428350339"/>
              <w:bookmarkEnd w:id="3591"/>
            </w:del>
          </w:p>
          <w:p w14:paraId="29966D96" w14:textId="77777777" w:rsidR="00EE5974" w:rsidRPr="004F7283" w:rsidDel="00C24E7F" w:rsidRDefault="00EE5974" w:rsidP="004F7283">
            <w:pPr>
              <w:autoSpaceDE w:val="0"/>
              <w:autoSpaceDN w:val="0"/>
              <w:adjustRightInd w:val="0"/>
              <w:ind w:left="568"/>
              <w:jc w:val="left"/>
              <w:rPr>
                <w:del w:id="3592" w:author="Tekijä"/>
                <w:rFonts w:ascii="Courier New" w:hAnsi="Courier New" w:cs="Courier New"/>
                <w:color w:val="3A37FF"/>
                <w:sz w:val="18"/>
                <w:lang w:eastAsia="fi-FI"/>
              </w:rPr>
            </w:pPr>
            <w:del w:id="3593" w:author="Tekijä">
              <w:r w:rsidRPr="004F7283" w:rsidDel="00C24E7F">
                <w:rPr>
                  <w:rFonts w:ascii="Courier New" w:hAnsi="Courier New" w:cs="Courier New"/>
                  <w:color w:val="3A37FF"/>
                  <w:sz w:val="18"/>
                  <w:lang w:eastAsia="fi-FI"/>
                </w:rPr>
                <w:delText>&lt;!--</w:delText>
              </w:r>
              <w:r w:rsidRPr="004F7283" w:rsidDel="00C24E7F">
                <w:rPr>
                  <w:rFonts w:ascii="Courier New" w:hAnsi="Courier New" w:cs="Courier New"/>
                  <w:iCs/>
                  <w:color w:val="969596"/>
                  <w:sz w:val="18"/>
                  <w:lang w:eastAsia="fi-FI"/>
                </w:rPr>
                <w:delText xml:space="preserve"> Pyyntö-observation id (tekninen tunniste) </w:delText>
              </w:r>
              <w:r w:rsidRPr="004F7283" w:rsidDel="00C24E7F">
                <w:rPr>
                  <w:rFonts w:ascii="Courier New" w:hAnsi="Courier New" w:cs="Courier New"/>
                  <w:color w:val="3A37FF"/>
                  <w:sz w:val="18"/>
                  <w:lang w:eastAsia="fi-FI"/>
                </w:rPr>
                <w:delText>--&gt;</w:delText>
              </w:r>
              <w:bookmarkStart w:id="3594" w:name="_Toc428350340"/>
              <w:bookmarkEnd w:id="3594"/>
            </w:del>
          </w:p>
          <w:p w14:paraId="0AF6D056" w14:textId="77777777" w:rsidR="00EE5974" w:rsidRPr="004F7283" w:rsidDel="00C24E7F" w:rsidRDefault="00EE5974" w:rsidP="004F7283">
            <w:pPr>
              <w:autoSpaceDE w:val="0"/>
              <w:autoSpaceDN w:val="0"/>
              <w:adjustRightInd w:val="0"/>
              <w:ind w:left="568"/>
              <w:jc w:val="left"/>
              <w:rPr>
                <w:del w:id="3595" w:author="Tekijä"/>
                <w:rFonts w:ascii="Courier New" w:hAnsi="Courier New" w:cs="Courier New"/>
                <w:color w:val="3A37FF"/>
                <w:sz w:val="18"/>
                <w:lang w:eastAsia="fi-FI"/>
              </w:rPr>
            </w:pPr>
            <w:del w:id="3596" w:author="Tekijä">
              <w:r w:rsidRPr="004F7283" w:rsidDel="00C24E7F">
                <w:rPr>
                  <w:rFonts w:ascii="Courier New" w:hAnsi="Courier New" w:cs="Courier New"/>
                  <w:color w:val="3A37FF"/>
                  <w:sz w:val="18"/>
                  <w:lang w:eastAsia="fi-FI"/>
                </w:rPr>
                <w:delText>&lt;</w:delText>
              </w:r>
              <w:r w:rsidRPr="004F7283" w:rsidDel="00C24E7F">
                <w:rPr>
                  <w:rFonts w:ascii="Courier New" w:hAnsi="Courier New" w:cs="Courier New"/>
                  <w:color w:val="942334"/>
                  <w:sz w:val="18"/>
                  <w:lang w:eastAsia="fi-FI"/>
                </w:rPr>
                <w:delText>id</w:delText>
              </w:r>
              <w:r w:rsidRPr="004F7283" w:rsidDel="00C24E7F">
                <w:rPr>
                  <w:rFonts w:ascii="Courier New" w:hAnsi="Courier New" w:cs="Courier New"/>
                  <w:iCs/>
                  <w:color w:val="308D85"/>
                  <w:sz w:val="18"/>
                  <w:lang w:eastAsia="fi-FI"/>
                </w:rPr>
                <w:delText xml:space="preserve"> </w:delText>
              </w:r>
              <w:r w:rsidRPr="004F7283" w:rsidDel="00C24E7F">
                <w:rPr>
                  <w:rFonts w:ascii="Courier New" w:hAnsi="Courier New" w:cs="Courier New"/>
                  <w:color w:val="FF3835"/>
                  <w:sz w:val="18"/>
                  <w:lang w:eastAsia="fi-FI"/>
                </w:rPr>
                <w:delText>root</w:delText>
              </w:r>
              <w:r w:rsidRPr="004F7283" w:rsidDel="00C24E7F">
                <w:rPr>
                  <w:rFonts w:ascii="Courier New" w:hAnsi="Courier New" w:cs="Courier New"/>
                  <w:color w:val="3A37FF"/>
                  <w:sz w:val="18"/>
                  <w:lang w:eastAsia="fi-FI"/>
                </w:rPr>
                <w:delText>="</w:delText>
              </w:r>
              <w:r w:rsidRPr="004F7283" w:rsidDel="00C24E7F">
                <w:rPr>
                  <w:rFonts w:ascii="Courier New" w:hAnsi="Courier New" w:cs="Courier New"/>
                  <w:color w:val="1A2E39"/>
                  <w:sz w:val="18"/>
                  <w:lang w:eastAsia="fi-FI"/>
                </w:rPr>
                <w:delText>1.2.246.10.1234567.14.2013.123.6</w:delText>
              </w:r>
              <w:r w:rsidRPr="004F7283" w:rsidDel="00C24E7F">
                <w:rPr>
                  <w:rFonts w:ascii="Courier New" w:hAnsi="Courier New" w:cs="Courier New"/>
                  <w:color w:val="3A37FF"/>
                  <w:sz w:val="18"/>
                  <w:lang w:eastAsia="fi-FI"/>
                </w:rPr>
                <w:delText>"/&gt;</w:delText>
              </w:r>
              <w:bookmarkStart w:id="3597" w:name="_Toc428350341"/>
              <w:bookmarkEnd w:id="3597"/>
            </w:del>
          </w:p>
          <w:p w14:paraId="39A3399A" w14:textId="77777777" w:rsidR="00EE5974" w:rsidRPr="004F7283" w:rsidDel="00C24E7F" w:rsidRDefault="00EE5974" w:rsidP="004F7283">
            <w:pPr>
              <w:autoSpaceDE w:val="0"/>
              <w:autoSpaceDN w:val="0"/>
              <w:adjustRightInd w:val="0"/>
              <w:ind w:left="568"/>
              <w:jc w:val="left"/>
              <w:rPr>
                <w:del w:id="3598" w:author="Tekijä"/>
                <w:rFonts w:ascii="Courier New" w:hAnsi="Courier New" w:cs="Courier New"/>
                <w:color w:val="3A37FF"/>
                <w:sz w:val="18"/>
                <w:lang w:eastAsia="fi-FI"/>
              </w:rPr>
            </w:pPr>
            <w:del w:id="3599" w:author="Tekijä">
              <w:r w:rsidRPr="004F7283" w:rsidDel="00C24E7F">
                <w:rPr>
                  <w:rFonts w:ascii="Courier New" w:hAnsi="Courier New" w:cs="Courier New"/>
                  <w:color w:val="3A37FF"/>
                  <w:sz w:val="18"/>
                  <w:lang w:eastAsia="fi-FI"/>
                </w:rPr>
                <w:delText>&lt;!--</w:delText>
              </w:r>
              <w:r w:rsidRPr="004F7283" w:rsidDel="00C24E7F">
                <w:rPr>
                  <w:rFonts w:ascii="Courier New" w:hAnsi="Courier New" w:cs="Courier New"/>
                  <w:iCs/>
                  <w:color w:val="969596"/>
                  <w:sz w:val="18"/>
                  <w:lang w:eastAsia="fi-FI"/>
                </w:rPr>
                <w:delText xml:space="preserve"> Pyydetyn tutkimuksen nimi ja koodi </w:delText>
              </w:r>
              <w:r w:rsidRPr="004F7283" w:rsidDel="00C24E7F">
                <w:rPr>
                  <w:rFonts w:ascii="Courier New" w:hAnsi="Courier New" w:cs="Courier New"/>
                  <w:color w:val="3A37FF"/>
                  <w:sz w:val="18"/>
                  <w:lang w:eastAsia="fi-FI"/>
                </w:rPr>
                <w:delText>--&gt;</w:delText>
              </w:r>
              <w:bookmarkStart w:id="3600" w:name="_Toc428350342"/>
              <w:bookmarkEnd w:id="3600"/>
            </w:del>
          </w:p>
          <w:p w14:paraId="45E591ED" w14:textId="77777777" w:rsidR="003037C6" w:rsidRPr="004F7283" w:rsidDel="00C24E7F" w:rsidRDefault="00EE5974" w:rsidP="004F7283">
            <w:pPr>
              <w:autoSpaceDE w:val="0"/>
              <w:autoSpaceDN w:val="0"/>
              <w:adjustRightInd w:val="0"/>
              <w:ind w:left="568"/>
              <w:jc w:val="left"/>
              <w:rPr>
                <w:del w:id="3601" w:author="Tekijä"/>
                <w:rFonts w:ascii="Courier New" w:hAnsi="Courier New" w:cs="Courier New"/>
                <w:iCs/>
                <w:color w:val="308D85"/>
                <w:sz w:val="18"/>
                <w:lang w:val="en-US" w:eastAsia="fi-FI"/>
              </w:rPr>
            </w:pPr>
            <w:del w:id="3602" w:author="Tekijä">
              <w:r w:rsidRPr="004F7283" w:rsidDel="00C24E7F">
                <w:rPr>
                  <w:rFonts w:ascii="Courier New" w:hAnsi="Courier New" w:cs="Courier New"/>
                  <w:color w:val="3A37FF"/>
                  <w:sz w:val="18"/>
                  <w:lang w:val="en-US" w:eastAsia="fi-FI"/>
                </w:rPr>
                <w:delText>&lt;</w:delText>
              </w:r>
              <w:r w:rsidRPr="004F7283" w:rsidDel="00C24E7F">
                <w:rPr>
                  <w:rFonts w:ascii="Courier New" w:hAnsi="Courier New" w:cs="Courier New"/>
                  <w:color w:val="942334"/>
                  <w:sz w:val="18"/>
                  <w:lang w:val="en-US" w:eastAsia="fi-FI"/>
                </w:rPr>
                <w:delText>code</w:delText>
              </w:r>
              <w:r w:rsidRPr="004F7283" w:rsidDel="00C24E7F">
                <w:rPr>
                  <w:rFonts w:ascii="Courier New" w:hAnsi="Courier New" w:cs="Courier New"/>
                  <w:iCs/>
                  <w:color w:val="308D85"/>
                  <w:sz w:val="18"/>
                  <w:lang w:val="en-US" w:eastAsia="fi-FI"/>
                </w:rPr>
                <w:delText xml:space="preserve"> </w:delText>
              </w:r>
              <w:r w:rsidRPr="004F7283" w:rsidDel="00C24E7F">
                <w:rPr>
                  <w:rFonts w:ascii="Courier New" w:hAnsi="Courier New" w:cs="Courier New"/>
                  <w:color w:val="FF3835"/>
                  <w:sz w:val="18"/>
                  <w:lang w:val="en-US" w:eastAsia="fi-FI"/>
                </w:rPr>
                <w:delText>code</w:delText>
              </w:r>
              <w:r w:rsidRPr="004F7283" w:rsidDel="00C24E7F">
                <w:rPr>
                  <w:rFonts w:ascii="Courier New" w:hAnsi="Courier New" w:cs="Courier New"/>
                  <w:color w:val="3A37FF"/>
                  <w:sz w:val="18"/>
                  <w:lang w:val="en-US" w:eastAsia="fi-FI"/>
                </w:rPr>
                <w:delText>="</w:delText>
              </w:r>
              <w:r w:rsidRPr="004F7283" w:rsidDel="00C24E7F">
                <w:rPr>
                  <w:rFonts w:ascii="Courier New" w:hAnsi="Courier New" w:cs="Courier New"/>
                  <w:color w:val="1A2E39"/>
                  <w:sz w:val="18"/>
                  <w:lang w:val="en-US" w:eastAsia="fi-FI"/>
                </w:rPr>
                <w:delText>EL3AA</w:delText>
              </w:r>
              <w:r w:rsidRPr="004F7283" w:rsidDel="00C24E7F">
                <w:rPr>
                  <w:rFonts w:ascii="Courier New" w:hAnsi="Courier New" w:cs="Courier New"/>
                  <w:color w:val="3A37FF"/>
                  <w:sz w:val="18"/>
                  <w:lang w:val="en-US" w:eastAsia="fi-FI"/>
                </w:rPr>
                <w:delText>"</w:delText>
              </w:r>
              <w:r w:rsidRPr="004F7283" w:rsidDel="00C24E7F">
                <w:rPr>
                  <w:rFonts w:ascii="Courier New" w:hAnsi="Courier New" w:cs="Courier New"/>
                  <w:iCs/>
                  <w:color w:val="308D85"/>
                  <w:sz w:val="18"/>
                  <w:lang w:val="en-US" w:eastAsia="fi-FI"/>
                </w:rPr>
                <w:delText xml:space="preserve"> </w:delText>
              </w:r>
              <w:r w:rsidRPr="004F7283" w:rsidDel="00C24E7F">
                <w:rPr>
                  <w:rFonts w:ascii="Courier New" w:hAnsi="Courier New" w:cs="Courier New"/>
                  <w:color w:val="FF3835"/>
                  <w:sz w:val="18"/>
                  <w:lang w:val="en-US" w:eastAsia="fi-FI"/>
                </w:rPr>
                <w:delText>codeSystem</w:delText>
              </w:r>
              <w:r w:rsidRPr="004F7283" w:rsidDel="00C24E7F">
                <w:rPr>
                  <w:rFonts w:ascii="Courier New" w:hAnsi="Courier New" w:cs="Courier New"/>
                  <w:color w:val="3A37FF"/>
                  <w:sz w:val="18"/>
                  <w:lang w:val="en-US" w:eastAsia="fi-FI"/>
                </w:rPr>
                <w:delText>="</w:delText>
              </w:r>
              <w:r w:rsidRPr="004F7283" w:rsidDel="00C24E7F">
                <w:rPr>
                  <w:rFonts w:ascii="Courier New" w:hAnsi="Courier New" w:cs="Courier New"/>
                  <w:color w:val="1A2E39"/>
                  <w:sz w:val="18"/>
                  <w:lang w:val="en-US" w:eastAsia="fi-FI"/>
                </w:rPr>
                <w:delText>1.2.246.537.6.2.2007</w:delText>
              </w:r>
              <w:r w:rsidRPr="004F7283" w:rsidDel="00C24E7F">
                <w:rPr>
                  <w:rFonts w:ascii="Courier New" w:hAnsi="Courier New" w:cs="Courier New"/>
                  <w:color w:val="3A37FF"/>
                  <w:sz w:val="18"/>
                  <w:lang w:val="en-US" w:eastAsia="fi-FI"/>
                </w:rPr>
                <w:delText>"</w:delText>
              </w:r>
              <w:r w:rsidRPr="004F7283" w:rsidDel="00C24E7F">
                <w:rPr>
                  <w:rFonts w:ascii="Courier New" w:hAnsi="Courier New" w:cs="Courier New"/>
                  <w:iCs/>
                  <w:color w:val="308D85"/>
                  <w:sz w:val="18"/>
                  <w:lang w:val="en-US" w:eastAsia="fi-FI"/>
                </w:rPr>
                <w:delText xml:space="preserve"> </w:delText>
              </w:r>
              <w:bookmarkStart w:id="3603" w:name="_Toc428350343"/>
              <w:bookmarkEnd w:id="3603"/>
            </w:del>
          </w:p>
          <w:p w14:paraId="131C07CB" w14:textId="77777777" w:rsidR="003037C6" w:rsidRPr="004F7283" w:rsidDel="00C24E7F" w:rsidRDefault="003037C6" w:rsidP="004F7283">
            <w:pPr>
              <w:autoSpaceDE w:val="0"/>
              <w:autoSpaceDN w:val="0"/>
              <w:adjustRightInd w:val="0"/>
              <w:ind w:left="568"/>
              <w:jc w:val="left"/>
              <w:rPr>
                <w:del w:id="3604" w:author="Tekijä"/>
                <w:rFonts w:ascii="Courier New" w:hAnsi="Courier New" w:cs="Courier New"/>
                <w:iCs/>
                <w:color w:val="308D85"/>
                <w:sz w:val="18"/>
                <w:lang w:val="en-US" w:eastAsia="fi-FI"/>
              </w:rPr>
            </w:pPr>
            <w:del w:id="3605" w:author="Tekijä">
              <w:r w:rsidRPr="004F7283" w:rsidDel="00C24E7F">
                <w:rPr>
                  <w:rFonts w:ascii="Courier New" w:hAnsi="Courier New" w:cs="Courier New"/>
                  <w:iCs/>
                  <w:color w:val="308D85"/>
                  <w:sz w:val="18"/>
                  <w:lang w:val="en-US" w:eastAsia="fi-FI"/>
                </w:rPr>
                <w:delText xml:space="preserve">  </w:delText>
              </w:r>
              <w:r w:rsidR="00EE5974" w:rsidRPr="004F7283" w:rsidDel="00C24E7F">
                <w:rPr>
                  <w:rFonts w:ascii="Courier New" w:hAnsi="Courier New" w:cs="Courier New"/>
                  <w:color w:val="FF3835"/>
                  <w:sz w:val="18"/>
                  <w:lang w:val="en-US" w:eastAsia="fi-FI"/>
                </w:rPr>
                <w:delText>codeSystemName</w:delText>
              </w:r>
              <w:r w:rsidR="00EE5974" w:rsidRPr="004F7283" w:rsidDel="00C24E7F">
                <w:rPr>
                  <w:rFonts w:ascii="Courier New" w:hAnsi="Courier New" w:cs="Courier New"/>
                  <w:color w:val="3A37FF"/>
                  <w:sz w:val="18"/>
                  <w:lang w:val="en-US" w:eastAsia="fi-FI"/>
                </w:rPr>
                <w:delText>="</w:delText>
              </w:r>
              <w:r w:rsidR="00EE5974" w:rsidRPr="004F7283" w:rsidDel="00C24E7F">
                <w:rPr>
                  <w:rFonts w:ascii="Courier New" w:hAnsi="Courier New" w:cs="Courier New"/>
                  <w:color w:val="1A2E39"/>
                  <w:sz w:val="18"/>
                  <w:lang w:val="en-US" w:eastAsia="fi-FI"/>
                </w:rPr>
                <w:delText>THL - Toimenpideluokitus 2007</w:delText>
              </w:r>
              <w:r w:rsidR="00EE5974" w:rsidRPr="004F7283" w:rsidDel="00C24E7F">
                <w:rPr>
                  <w:rFonts w:ascii="Courier New" w:hAnsi="Courier New" w:cs="Courier New"/>
                  <w:color w:val="3A37FF"/>
                  <w:sz w:val="18"/>
                  <w:lang w:val="en-US" w:eastAsia="fi-FI"/>
                </w:rPr>
                <w:delText>"</w:delText>
              </w:r>
              <w:r w:rsidR="00EE5974" w:rsidRPr="004F7283" w:rsidDel="00C24E7F">
                <w:rPr>
                  <w:rFonts w:ascii="Courier New" w:hAnsi="Courier New" w:cs="Courier New"/>
                  <w:iCs/>
                  <w:color w:val="308D85"/>
                  <w:sz w:val="18"/>
                  <w:lang w:val="en-US" w:eastAsia="fi-FI"/>
                </w:rPr>
                <w:delText xml:space="preserve"> </w:delText>
              </w:r>
              <w:bookmarkStart w:id="3606" w:name="_Toc428350344"/>
              <w:bookmarkEnd w:id="3606"/>
            </w:del>
          </w:p>
          <w:p w14:paraId="3563B04B" w14:textId="77777777" w:rsidR="00EE5974" w:rsidRPr="004F7283" w:rsidDel="00C24E7F" w:rsidRDefault="003037C6" w:rsidP="004F7283">
            <w:pPr>
              <w:autoSpaceDE w:val="0"/>
              <w:autoSpaceDN w:val="0"/>
              <w:adjustRightInd w:val="0"/>
              <w:ind w:left="568"/>
              <w:jc w:val="left"/>
              <w:rPr>
                <w:del w:id="3607" w:author="Tekijä"/>
                <w:rFonts w:ascii="Courier New" w:hAnsi="Courier New" w:cs="Courier New"/>
                <w:color w:val="3A37FF"/>
                <w:sz w:val="18"/>
                <w:lang w:val="en-US" w:eastAsia="fi-FI"/>
              </w:rPr>
            </w:pPr>
            <w:del w:id="3608" w:author="Tekijä">
              <w:r w:rsidRPr="004F7283" w:rsidDel="00C24E7F">
                <w:rPr>
                  <w:rFonts w:ascii="Courier New" w:hAnsi="Courier New" w:cs="Courier New"/>
                  <w:iCs/>
                  <w:color w:val="308D85"/>
                  <w:sz w:val="18"/>
                  <w:lang w:val="en-US" w:eastAsia="fi-FI"/>
                </w:rPr>
                <w:delText xml:space="preserve">  </w:delText>
              </w:r>
              <w:r w:rsidR="00EE5974" w:rsidRPr="004F7283" w:rsidDel="00C24E7F">
                <w:rPr>
                  <w:rFonts w:ascii="Courier New" w:hAnsi="Courier New" w:cs="Courier New"/>
                  <w:color w:val="FF3835"/>
                  <w:sz w:val="18"/>
                  <w:lang w:val="en-US" w:eastAsia="fi-FI"/>
                </w:rPr>
                <w:delText>displayName</w:delText>
              </w:r>
              <w:r w:rsidR="00EE5974" w:rsidRPr="004F7283" w:rsidDel="00C24E7F">
                <w:rPr>
                  <w:rFonts w:ascii="Courier New" w:hAnsi="Courier New" w:cs="Courier New"/>
                  <w:color w:val="3A37FF"/>
                  <w:sz w:val="18"/>
                  <w:lang w:val="en-US" w:eastAsia="fi-FI"/>
                </w:rPr>
                <w:delText>="</w:delText>
              </w:r>
              <w:r w:rsidR="00EE5974" w:rsidRPr="004F7283" w:rsidDel="00C24E7F">
                <w:rPr>
                  <w:rFonts w:ascii="Courier New" w:hAnsi="Courier New" w:cs="Courier New"/>
                  <w:color w:val="1A2E39"/>
                  <w:sz w:val="18"/>
                  <w:lang w:val="en-US" w:eastAsia="fi-FI"/>
                </w:rPr>
                <w:delText>Sylkirauhasen natiiviröntgen</w:delText>
              </w:r>
              <w:r w:rsidR="00EE5974" w:rsidRPr="004F7283" w:rsidDel="00C24E7F">
                <w:rPr>
                  <w:rFonts w:ascii="Courier New" w:hAnsi="Courier New" w:cs="Courier New"/>
                  <w:color w:val="3A37FF"/>
                  <w:sz w:val="18"/>
                  <w:lang w:val="en-US" w:eastAsia="fi-FI"/>
                </w:rPr>
                <w:delText>"&gt;</w:delText>
              </w:r>
              <w:bookmarkStart w:id="3609" w:name="_Toc428350345"/>
              <w:bookmarkEnd w:id="3609"/>
            </w:del>
          </w:p>
          <w:p w14:paraId="4C6EF3E7" w14:textId="77777777" w:rsidR="00EE5974" w:rsidRPr="004F7283" w:rsidDel="00C24E7F" w:rsidRDefault="00EE5974" w:rsidP="004F7283">
            <w:pPr>
              <w:autoSpaceDE w:val="0"/>
              <w:autoSpaceDN w:val="0"/>
              <w:adjustRightInd w:val="0"/>
              <w:ind w:left="852"/>
              <w:jc w:val="left"/>
              <w:rPr>
                <w:del w:id="3610" w:author="Tekijä"/>
                <w:rFonts w:ascii="Courier New" w:hAnsi="Courier New" w:cs="Courier New"/>
                <w:color w:val="3A37FF"/>
                <w:sz w:val="18"/>
                <w:lang w:val="en-US" w:eastAsia="fi-FI"/>
              </w:rPr>
            </w:pPr>
            <w:del w:id="3611" w:author="Tekijä">
              <w:r w:rsidRPr="004F7283" w:rsidDel="00C24E7F">
                <w:rPr>
                  <w:rFonts w:ascii="Courier New" w:hAnsi="Courier New" w:cs="Courier New"/>
                  <w:color w:val="3A37FF"/>
                  <w:sz w:val="18"/>
                  <w:lang w:val="en-US" w:eastAsia="fi-FI"/>
                </w:rPr>
                <w:delText>&lt;</w:delText>
              </w:r>
              <w:r w:rsidRPr="004F7283" w:rsidDel="00C24E7F">
                <w:rPr>
                  <w:rFonts w:ascii="Courier New" w:hAnsi="Courier New" w:cs="Courier New"/>
                  <w:color w:val="942334"/>
                  <w:sz w:val="18"/>
                  <w:lang w:val="en-US" w:eastAsia="fi-FI"/>
                </w:rPr>
                <w:delText>originalText</w:delText>
              </w:r>
              <w:r w:rsidRPr="004F7283" w:rsidDel="00C24E7F">
                <w:rPr>
                  <w:rFonts w:ascii="Courier New" w:hAnsi="Courier New" w:cs="Courier New"/>
                  <w:color w:val="3A37FF"/>
                  <w:sz w:val="18"/>
                  <w:lang w:val="en-US" w:eastAsia="fi-FI"/>
                </w:rPr>
                <w:delText>&gt;</w:delText>
              </w:r>
              <w:bookmarkStart w:id="3612" w:name="_Toc428350346"/>
              <w:bookmarkEnd w:id="3612"/>
            </w:del>
          </w:p>
          <w:p w14:paraId="578FC9C5" w14:textId="77777777" w:rsidR="00EE5974" w:rsidRPr="004F7283" w:rsidDel="00C24E7F" w:rsidRDefault="00EE5974" w:rsidP="004F7283">
            <w:pPr>
              <w:autoSpaceDE w:val="0"/>
              <w:autoSpaceDN w:val="0"/>
              <w:adjustRightInd w:val="0"/>
              <w:ind w:left="1136"/>
              <w:jc w:val="left"/>
              <w:rPr>
                <w:del w:id="3613" w:author="Tekijä"/>
                <w:rFonts w:ascii="Courier New" w:hAnsi="Courier New" w:cs="Courier New"/>
                <w:color w:val="3A37FF"/>
                <w:sz w:val="18"/>
                <w:lang w:val="en-US" w:eastAsia="fi-FI"/>
              </w:rPr>
            </w:pPr>
            <w:del w:id="3614" w:author="Tekijä">
              <w:r w:rsidRPr="004F7283" w:rsidDel="00C24E7F">
                <w:rPr>
                  <w:rFonts w:ascii="Courier New" w:hAnsi="Courier New" w:cs="Courier New"/>
                  <w:color w:val="3A37FF"/>
                  <w:sz w:val="18"/>
                  <w:lang w:val="en-US" w:eastAsia="fi-FI"/>
                </w:rPr>
                <w:delText>&lt;</w:delText>
              </w:r>
              <w:r w:rsidRPr="004F7283" w:rsidDel="00C24E7F">
                <w:rPr>
                  <w:rFonts w:ascii="Courier New" w:hAnsi="Courier New" w:cs="Courier New"/>
                  <w:color w:val="942334"/>
                  <w:sz w:val="18"/>
                  <w:lang w:val="en-US" w:eastAsia="fi-FI"/>
                </w:rPr>
                <w:delText>reference</w:delText>
              </w:r>
              <w:r w:rsidRPr="004F7283" w:rsidDel="00C24E7F">
                <w:rPr>
                  <w:rFonts w:ascii="Courier New" w:hAnsi="Courier New" w:cs="Courier New"/>
                  <w:iCs/>
                  <w:color w:val="308D85"/>
                  <w:sz w:val="18"/>
                  <w:lang w:val="en-US" w:eastAsia="fi-FI"/>
                </w:rPr>
                <w:delText xml:space="preserve"> </w:delText>
              </w:r>
              <w:r w:rsidRPr="004F7283" w:rsidDel="00C24E7F">
                <w:rPr>
                  <w:rFonts w:ascii="Courier New" w:hAnsi="Courier New" w:cs="Courier New"/>
                  <w:color w:val="FF3835"/>
                  <w:sz w:val="18"/>
                  <w:lang w:val="en-US" w:eastAsia="fi-FI"/>
                </w:rPr>
                <w:delText>value</w:delText>
              </w:r>
              <w:r w:rsidRPr="004F7283" w:rsidDel="00C24E7F">
                <w:rPr>
                  <w:rFonts w:ascii="Courier New" w:hAnsi="Courier New" w:cs="Courier New"/>
                  <w:color w:val="3A37FF"/>
                  <w:sz w:val="18"/>
                  <w:lang w:val="en-US" w:eastAsia="fi-FI"/>
                </w:rPr>
                <w:delText>="</w:delText>
              </w:r>
              <w:r w:rsidRPr="004F7283" w:rsidDel="00C24E7F">
                <w:rPr>
                  <w:rFonts w:ascii="Courier New" w:hAnsi="Courier New" w:cs="Courier New"/>
                  <w:color w:val="1A2E39"/>
                  <w:sz w:val="18"/>
                  <w:lang w:val="en-US" w:eastAsia="fi-FI"/>
                </w:rPr>
                <w:delText>#OID1.2.246.10.1234567.14.2013.123.6.2</w:delText>
              </w:r>
              <w:r w:rsidRPr="004F7283" w:rsidDel="00C24E7F">
                <w:rPr>
                  <w:rFonts w:ascii="Courier New" w:hAnsi="Courier New" w:cs="Courier New"/>
                  <w:color w:val="3A37FF"/>
                  <w:sz w:val="18"/>
                  <w:lang w:val="en-US" w:eastAsia="fi-FI"/>
                </w:rPr>
                <w:delText>"/&gt;</w:delText>
              </w:r>
              <w:bookmarkStart w:id="3615" w:name="_Toc428350347"/>
              <w:bookmarkEnd w:id="3615"/>
            </w:del>
          </w:p>
          <w:p w14:paraId="423C7723" w14:textId="77777777" w:rsidR="00EE5974" w:rsidRPr="004F7283" w:rsidDel="00C24E7F" w:rsidRDefault="00EE5974" w:rsidP="004F7283">
            <w:pPr>
              <w:autoSpaceDE w:val="0"/>
              <w:autoSpaceDN w:val="0"/>
              <w:adjustRightInd w:val="0"/>
              <w:ind w:left="852"/>
              <w:jc w:val="left"/>
              <w:rPr>
                <w:del w:id="3616" w:author="Tekijä"/>
                <w:rFonts w:ascii="Courier New" w:hAnsi="Courier New" w:cs="Courier New"/>
                <w:color w:val="3A37FF"/>
                <w:sz w:val="18"/>
                <w:lang w:val="en-US" w:eastAsia="fi-FI"/>
              </w:rPr>
            </w:pPr>
            <w:del w:id="3617" w:author="Tekijä">
              <w:r w:rsidRPr="004F7283" w:rsidDel="00C24E7F">
                <w:rPr>
                  <w:rFonts w:ascii="Courier New" w:hAnsi="Courier New" w:cs="Courier New"/>
                  <w:color w:val="3A37FF"/>
                  <w:sz w:val="18"/>
                  <w:lang w:val="en-US" w:eastAsia="fi-FI"/>
                </w:rPr>
                <w:delText>&lt;/</w:delText>
              </w:r>
              <w:r w:rsidRPr="004F7283" w:rsidDel="00C24E7F">
                <w:rPr>
                  <w:rFonts w:ascii="Courier New" w:hAnsi="Courier New" w:cs="Courier New"/>
                  <w:color w:val="942334"/>
                  <w:sz w:val="18"/>
                  <w:lang w:val="en-US" w:eastAsia="fi-FI"/>
                </w:rPr>
                <w:delText>originalText</w:delText>
              </w:r>
              <w:r w:rsidRPr="004F7283" w:rsidDel="00C24E7F">
                <w:rPr>
                  <w:rFonts w:ascii="Courier New" w:hAnsi="Courier New" w:cs="Courier New"/>
                  <w:color w:val="3A37FF"/>
                  <w:sz w:val="18"/>
                  <w:lang w:val="en-US" w:eastAsia="fi-FI"/>
                </w:rPr>
                <w:delText>&gt;</w:delText>
              </w:r>
              <w:bookmarkStart w:id="3618" w:name="_Toc428350348"/>
              <w:bookmarkEnd w:id="3618"/>
            </w:del>
          </w:p>
          <w:p w14:paraId="24B35B20" w14:textId="77777777" w:rsidR="00EE5974" w:rsidRPr="004F7283" w:rsidDel="00C24E7F" w:rsidRDefault="00EE5974" w:rsidP="004F7283">
            <w:pPr>
              <w:autoSpaceDE w:val="0"/>
              <w:autoSpaceDN w:val="0"/>
              <w:adjustRightInd w:val="0"/>
              <w:ind w:left="568"/>
              <w:jc w:val="left"/>
              <w:rPr>
                <w:del w:id="3619" w:author="Tekijä"/>
                <w:rFonts w:ascii="Courier New" w:hAnsi="Courier New" w:cs="Courier New"/>
                <w:color w:val="3A37FF"/>
                <w:sz w:val="18"/>
                <w:lang w:val="en-US" w:eastAsia="fi-FI"/>
              </w:rPr>
            </w:pPr>
            <w:del w:id="3620" w:author="Tekijä">
              <w:r w:rsidRPr="004F7283" w:rsidDel="00C24E7F">
                <w:rPr>
                  <w:rFonts w:ascii="Courier New" w:hAnsi="Courier New" w:cs="Courier New"/>
                  <w:color w:val="3A37FF"/>
                  <w:sz w:val="18"/>
                  <w:lang w:val="en-US" w:eastAsia="fi-FI"/>
                </w:rPr>
                <w:delText>&lt;/</w:delText>
              </w:r>
              <w:r w:rsidRPr="004F7283" w:rsidDel="00C24E7F">
                <w:rPr>
                  <w:rFonts w:ascii="Courier New" w:hAnsi="Courier New" w:cs="Courier New"/>
                  <w:color w:val="942334"/>
                  <w:sz w:val="18"/>
                  <w:lang w:val="en-US" w:eastAsia="fi-FI"/>
                </w:rPr>
                <w:delText>code</w:delText>
              </w:r>
              <w:r w:rsidRPr="004F7283" w:rsidDel="00C24E7F">
                <w:rPr>
                  <w:rFonts w:ascii="Courier New" w:hAnsi="Courier New" w:cs="Courier New"/>
                  <w:color w:val="3A37FF"/>
                  <w:sz w:val="18"/>
                  <w:lang w:val="en-US" w:eastAsia="fi-FI"/>
                </w:rPr>
                <w:delText>&gt;</w:delText>
              </w:r>
              <w:bookmarkStart w:id="3621" w:name="_Toc428350349"/>
              <w:bookmarkEnd w:id="3621"/>
            </w:del>
          </w:p>
          <w:p w14:paraId="0FBB9333" w14:textId="77777777" w:rsidR="00EE5974" w:rsidRPr="004F7283" w:rsidDel="00C24E7F" w:rsidRDefault="00EE5974" w:rsidP="004F7283">
            <w:pPr>
              <w:autoSpaceDE w:val="0"/>
              <w:autoSpaceDN w:val="0"/>
              <w:adjustRightInd w:val="0"/>
              <w:ind w:left="568"/>
              <w:jc w:val="left"/>
              <w:rPr>
                <w:del w:id="3622" w:author="Tekijä"/>
                <w:rFonts w:ascii="Courier New" w:hAnsi="Courier New" w:cs="Courier New"/>
                <w:color w:val="3A37FF"/>
                <w:sz w:val="18"/>
                <w:lang w:val="en-US" w:eastAsia="fi-FI"/>
              </w:rPr>
            </w:pPr>
            <w:del w:id="3623" w:author="Tekijä">
              <w:r w:rsidRPr="004F7283" w:rsidDel="00C24E7F">
                <w:rPr>
                  <w:rFonts w:ascii="Courier New" w:hAnsi="Courier New" w:cs="Courier New"/>
                  <w:color w:val="3A37FF"/>
                  <w:sz w:val="18"/>
                  <w:lang w:val="en-US" w:eastAsia="fi-FI"/>
                </w:rPr>
                <w:delText>&lt;</w:delText>
              </w:r>
              <w:r w:rsidRPr="004F7283" w:rsidDel="00C24E7F">
                <w:rPr>
                  <w:rFonts w:ascii="Courier New" w:hAnsi="Courier New" w:cs="Courier New"/>
                  <w:color w:val="942334"/>
                  <w:sz w:val="18"/>
                  <w:lang w:val="en-US" w:eastAsia="fi-FI"/>
                </w:rPr>
                <w:delText>text</w:delText>
              </w:r>
              <w:r w:rsidRPr="004F7283" w:rsidDel="00C24E7F">
                <w:rPr>
                  <w:rFonts w:ascii="Courier New" w:hAnsi="Courier New" w:cs="Courier New"/>
                  <w:color w:val="3A37FF"/>
                  <w:sz w:val="18"/>
                  <w:lang w:val="en-US" w:eastAsia="fi-FI"/>
                </w:rPr>
                <w:delText>&gt;</w:delText>
              </w:r>
              <w:bookmarkStart w:id="3624" w:name="_Toc428350350"/>
              <w:bookmarkEnd w:id="3624"/>
            </w:del>
          </w:p>
          <w:p w14:paraId="2A0AC453" w14:textId="77777777" w:rsidR="00EE5974" w:rsidRPr="004F7283" w:rsidDel="00C24E7F" w:rsidRDefault="00EE5974" w:rsidP="004F7283">
            <w:pPr>
              <w:autoSpaceDE w:val="0"/>
              <w:autoSpaceDN w:val="0"/>
              <w:adjustRightInd w:val="0"/>
              <w:ind w:left="852"/>
              <w:jc w:val="left"/>
              <w:rPr>
                <w:del w:id="3625" w:author="Tekijä"/>
                <w:rFonts w:ascii="Courier New" w:hAnsi="Courier New" w:cs="Courier New"/>
                <w:color w:val="3A37FF"/>
                <w:sz w:val="18"/>
                <w:lang w:val="en-US" w:eastAsia="fi-FI"/>
              </w:rPr>
            </w:pPr>
            <w:del w:id="3626" w:author="Tekijä">
              <w:r w:rsidRPr="004F7283" w:rsidDel="00C24E7F">
                <w:rPr>
                  <w:rFonts w:ascii="Courier New" w:hAnsi="Courier New" w:cs="Courier New"/>
                  <w:color w:val="3A37FF"/>
                  <w:sz w:val="18"/>
                  <w:lang w:val="en-US" w:eastAsia="fi-FI"/>
                </w:rPr>
                <w:delText>&lt;</w:delText>
              </w:r>
              <w:r w:rsidRPr="004F7283" w:rsidDel="00C24E7F">
                <w:rPr>
                  <w:rFonts w:ascii="Courier New" w:hAnsi="Courier New" w:cs="Courier New"/>
                  <w:color w:val="942334"/>
                  <w:sz w:val="18"/>
                  <w:lang w:val="en-US" w:eastAsia="fi-FI"/>
                </w:rPr>
                <w:delText>reference</w:delText>
              </w:r>
              <w:r w:rsidRPr="004F7283" w:rsidDel="00C24E7F">
                <w:rPr>
                  <w:rFonts w:ascii="Courier New" w:hAnsi="Courier New" w:cs="Courier New"/>
                  <w:iCs/>
                  <w:color w:val="308D85"/>
                  <w:sz w:val="18"/>
                  <w:lang w:val="en-US" w:eastAsia="fi-FI"/>
                </w:rPr>
                <w:delText xml:space="preserve"> </w:delText>
              </w:r>
              <w:r w:rsidRPr="004F7283" w:rsidDel="00C24E7F">
                <w:rPr>
                  <w:rFonts w:ascii="Courier New" w:hAnsi="Courier New" w:cs="Courier New"/>
                  <w:color w:val="FF3835"/>
                  <w:sz w:val="18"/>
                  <w:lang w:val="en-US" w:eastAsia="fi-FI"/>
                </w:rPr>
                <w:delText>value</w:delText>
              </w:r>
              <w:r w:rsidRPr="004F7283" w:rsidDel="00C24E7F">
                <w:rPr>
                  <w:rFonts w:ascii="Courier New" w:hAnsi="Courier New" w:cs="Courier New"/>
                  <w:color w:val="3A37FF"/>
                  <w:sz w:val="18"/>
                  <w:lang w:val="en-US" w:eastAsia="fi-FI"/>
                </w:rPr>
                <w:delText>="</w:delText>
              </w:r>
              <w:r w:rsidRPr="004F7283" w:rsidDel="00C24E7F">
                <w:rPr>
                  <w:rFonts w:ascii="Courier New" w:hAnsi="Courier New" w:cs="Courier New"/>
                  <w:color w:val="1A2E39"/>
                  <w:sz w:val="18"/>
                  <w:lang w:val="en-US" w:eastAsia="fi-FI"/>
                </w:rPr>
                <w:delText>#OID1.2.246.10.1234567.14.2013.123.6.1</w:delText>
              </w:r>
              <w:r w:rsidRPr="004F7283" w:rsidDel="00C24E7F">
                <w:rPr>
                  <w:rFonts w:ascii="Courier New" w:hAnsi="Courier New" w:cs="Courier New"/>
                  <w:color w:val="3A37FF"/>
                  <w:sz w:val="18"/>
                  <w:lang w:val="en-US" w:eastAsia="fi-FI"/>
                </w:rPr>
                <w:delText>"/&gt;</w:delText>
              </w:r>
              <w:bookmarkStart w:id="3627" w:name="_Toc428350351"/>
              <w:bookmarkEnd w:id="3627"/>
            </w:del>
          </w:p>
          <w:p w14:paraId="7A1A71DA" w14:textId="77777777" w:rsidR="00EE5974" w:rsidRPr="004F7283" w:rsidDel="00C24E7F" w:rsidRDefault="00EE5974" w:rsidP="004F7283">
            <w:pPr>
              <w:autoSpaceDE w:val="0"/>
              <w:autoSpaceDN w:val="0"/>
              <w:adjustRightInd w:val="0"/>
              <w:ind w:left="568"/>
              <w:jc w:val="left"/>
              <w:rPr>
                <w:del w:id="3628" w:author="Tekijä"/>
                <w:rFonts w:ascii="Courier New" w:hAnsi="Courier New" w:cs="Courier New"/>
                <w:color w:val="3A37FF"/>
                <w:sz w:val="18"/>
                <w:lang w:eastAsia="fi-FI"/>
              </w:rPr>
            </w:pPr>
            <w:del w:id="3629" w:author="Tekijä">
              <w:r w:rsidRPr="004F7283" w:rsidDel="00C24E7F">
                <w:rPr>
                  <w:rFonts w:ascii="Courier New" w:hAnsi="Courier New" w:cs="Courier New"/>
                  <w:color w:val="3A37FF"/>
                  <w:sz w:val="18"/>
                  <w:lang w:eastAsia="fi-FI"/>
                </w:rPr>
                <w:delText>&lt;/</w:delText>
              </w:r>
              <w:r w:rsidRPr="004F7283" w:rsidDel="00C24E7F">
                <w:rPr>
                  <w:rFonts w:ascii="Courier New" w:hAnsi="Courier New" w:cs="Courier New"/>
                  <w:color w:val="942334"/>
                  <w:sz w:val="18"/>
                  <w:lang w:eastAsia="fi-FI"/>
                </w:rPr>
                <w:delText>text</w:delText>
              </w:r>
              <w:r w:rsidRPr="004F7283" w:rsidDel="00C24E7F">
                <w:rPr>
                  <w:rFonts w:ascii="Courier New" w:hAnsi="Courier New" w:cs="Courier New"/>
                  <w:color w:val="3A37FF"/>
                  <w:sz w:val="18"/>
                  <w:lang w:eastAsia="fi-FI"/>
                </w:rPr>
                <w:delText>&gt;</w:delText>
              </w:r>
              <w:bookmarkStart w:id="3630" w:name="_Toc428350352"/>
              <w:bookmarkEnd w:id="3630"/>
            </w:del>
          </w:p>
          <w:p w14:paraId="638E9FE5" w14:textId="77777777" w:rsidR="003037C6" w:rsidRPr="004F7283" w:rsidDel="00C24E7F" w:rsidRDefault="00EE5974" w:rsidP="004F7283">
            <w:pPr>
              <w:autoSpaceDE w:val="0"/>
              <w:autoSpaceDN w:val="0"/>
              <w:adjustRightInd w:val="0"/>
              <w:ind w:left="568"/>
              <w:jc w:val="left"/>
              <w:rPr>
                <w:del w:id="3631" w:author="Tekijä"/>
                <w:rFonts w:ascii="Courier New" w:hAnsi="Courier New" w:cs="Courier New"/>
                <w:iCs/>
                <w:color w:val="969596"/>
                <w:sz w:val="18"/>
                <w:lang w:eastAsia="fi-FI"/>
              </w:rPr>
            </w:pPr>
            <w:del w:id="3632" w:author="Tekijä">
              <w:r w:rsidRPr="004F7283" w:rsidDel="00C24E7F">
                <w:rPr>
                  <w:rFonts w:ascii="Courier New" w:hAnsi="Courier New" w:cs="Courier New"/>
                  <w:color w:val="3A37FF"/>
                  <w:sz w:val="18"/>
                  <w:lang w:eastAsia="fi-FI"/>
                </w:rPr>
                <w:delText>&lt;!--</w:delText>
              </w:r>
              <w:r w:rsidRPr="004F7283" w:rsidDel="00C24E7F">
                <w:rPr>
                  <w:rFonts w:ascii="Courier New" w:hAnsi="Courier New" w:cs="Courier New"/>
                  <w:iCs/>
                  <w:color w:val="969596"/>
                  <w:sz w:val="18"/>
                  <w:lang w:eastAsia="fi-FI"/>
                </w:rPr>
                <w:delText xml:space="preserve"> AC-nro omaan eR.observation -rakenteeseen, mikäli pyytävä </w:delText>
              </w:r>
              <w:bookmarkStart w:id="3633" w:name="_Toc428350353"/>
              <w:bookmarkEnd w:id="3633"/>
            </w:del>
          </w:p>
          <w:p w14:paraId="7198FD03" w14:textId="77777777" w:rsidR="00EE5974" w:rsidRPr="004F7283" w:rsidDel="00C24E7F" w:rsidRDefault="003037C6" w:rsidP="004F7283">
            <w:pPr>
              <w:autoSpaceDE w:val="0"/>
              <w:autoSpaceDN w:val="0"/>
              <w:adjustRightInd w:val="0"/>
              <w:ind w:left="568"/>
              <w:jc w:val="left"/>
              <w:rPr>
                <w:del w:id="3634" w:author="Tekijä"/>
                <w:rFonts w:ascii="Courier New" w:hAnsi="Courier New" w:cs="Courier New"/>
                <w:color w:val="3A37FF"/>
                <w:sz w:val="18"/>
                <w:lang w:eastAsia="fi-FI"/>
              </w:rPr>
            </w:pPr>
            <w:del w:id="3635" w:author="Tekijä">
              <w:r w:rsidRPr="00500E97" w:rsidDel="00C24E7F">
                <w:rPr>
                  <w:rFonts w:ascii="Courier New" w:hAnsi="Courier New" w:cs="Courier New"/>
                  <w:color w:val="3A37FF"/>
                  <w:sz w:val="18"/>
                  <w:lang w:eastAsia="fi-FI"/>
                </w:rPr>
                <w:delText xml:space="preserve">     </w:delText>
              </w:r>
              <w:r w:rsidR="00EE5974" w:rsidRPr="004F7283" w:rsidDel="00C24E7F">
                <w:rPr>
                  <w:rFonts w:ascii="Courier New" w:hAnsi="Courier New" w:cs="Courier New"/>
                  <w:iCs/>
                  <w:color w:val="969596"/>
                  <w:sz w:val="18"/>
                  <w:lang w:eastAsia="fi-FI"/>
                </w:rPr>
                <w:delText xml:space="preserve">järjestelmä sen tietää </w:delText>
              </w:r>
              <w:r w:rsidR="00EE5974" w:rsidRPr="004F7283" w:rsidDel="00C24E7F">
                <w:rPr>
                  <w:rFonts w:ascii="Courier New" w:hAnsi="Courier New" w:cs="Courier New"/>
                  <w:color w:val="3A37FF"/>
                  <w:sz w:val="18"/>
                  <w:lang w:eastAsia="fi-FI"/>
                </w:rPr>
                <w:delText>--&gt;</w:delText>
              </w:r>
              <w:bookmarkStart w:id="3636" w:name="_Toc428350354"/>
              <w:bookmarkEnd w:id="3636"/>
            </w:del>
          </w:p>
          <w:p w14:paraId="152F60B7" w14:textId="77777777" w:rsidR="00EE5974" w:rsidRPr="004F7283" w:rsidDel="00C24E7F" w:rsidRDefault="00EE5974" w:rsidP="004F7283">
            <w:pPr>
              <w:autoSpaceDE w:val="0"/>
              <w:autoSpaceDN w:val="0"/>
              <w:adjustRightInd w:val="0"/>
              <w:ind w:left="568"/>
              <w:jc w:val="left"/>
              <w:rPr>
                <w:del w:id="3637" w:author="Tekijä"/>
                <w:rFonts w:ascii="Courier New" w:hAnsi="Courier New" w:cs="Courier New"/>
                <w:color w:val="3A37FF"/>
                <w:sz w:val="18"/>
                <w:lang w:eastAsia="fi-FI"/>
              </w:rPr>
            </w:pPr>
            <w:del w:id="3638" w:author="Tekijä">
              <w:r w:rsidRPr="004F7283" w:rsidDel="00C24E7F">
                <w:rPr>
                  <w:rFonts w:ascii="Courier New" w:hAnsi="Courier New" w:cs="Courier New"/>
                  <w:color w:val="3A37FF"/>
                  <w:sz w:val="18"/>
                  <w:lang w:eastAsia="fi-FI"/>
                </w:rPr>
                <w:delText>&lt;</w:delText>
              </w:r>
              <w:r w:rsidRPr="004F7283" w:rsidDel="00C24E7F">
                <w:rPr>
                  <w:rFonts w:ascii="Courier New" w:hAnsi="Courier New" w:cs="Courier New"/>
                  <w:color w:val="942334"/>
                  <w:sz w:val="18"/>
                  <w:lang w:eastAsia="fi-FI"/>
                </w:rPr>
                <w:delText>entryRelationship</w:delText>
              </w:r>
              <w:r w:rsidRPr="004F7283" w:rsidDel="00C24E7F">
                <w:rPr>
                  <w:rFonts w:ascii="Courier New" w:hAnsi="Courier New" w:cs="Courier New"/>
                  <w:iCs/>
                  <w:color w:val="308D85"/>
                  <w:sz w:val="18"/>
                  <w:lang w:eastAsia="fi-FI"/>
                </w:rPr>
                <w:delText xml:space="preserve"> </w:delText>
              </w:r>
              <w:r w:rsidRPr="004F7283" w:rsidDel="00C24E7F">
                <w:rPr>
                  <w:rFonts w:ascii="Courier New" w:hAnsi="Courier New" w:cs="Courier New"/>
                  <w:color w:val="FF3835"/>
                  <w:sz w:val="18"/>
                  <w:lang w:eastAsia="fi-FI"/>
                </w:rPr>
                <w:delText>typeCode</w:delText>
              </w:r>
              <w:r w:rsidRPr="004F7283" w:rsidDel="00C24E7F">
                <w:rPr>
                  <w:rFonts w:ascii="Courier New" w:hAnsi="Courier New" w:cs="Courier New"/>
                  <w:color w:val="3A37FF"/>
                  <w:sz w:val="18"/>
                  <w:lang w:eastAsia="fi-FI"/>
                </w:rPr>
                <w:delText>="</w:delText>
              </w:r>
              <w:r w:rsidRPr="004F7283" w:rsidDel="00C24E7F">
                <w:rPr>
                  <w:rFonts w:ascii="Courier New" w:hAnsi="Courier New" w:cs="Courier New"/>
                  <w:color w:val="1A2E39"/>
                  <w:sz w:val="18"/>
                  <w:lang w:eastAsia="fi-FI"/>
                </w:rPr>
                <w:delText>COMP</w:delText>
              </w:r>
              <w:r w:rsidRPr="004F7283" w:rsidDel="00C24E7F">
                <w:rPr>
                  <w:rFonts w:ascii="Courier New" w:hAnsi="Courier New" w:cs="Courier New"/>
                  <w:color w:val="3A37FF"/>
                  <w:sz w:val="18"/>
                  <w:lang w:eastAsia="fi-FI"/>
                </w:rPr>
                <w:delText>"&gt;</w:delText>
              </w:r>
              <w:bookmarkStart w:id="3639" w:name="_Toc428350355"/>
              <w:bookmarkEnd w:id="3639"/>
            </w:del>
          </w:p>
          <w:p w14:paraId="559E1370" w14:textId="77777777" w:rsidR="00EE5974" w:rsidRPr="004F7283" w:rsidDel="00C24E7F" w:rsidRDefault="00EE5974" w:rsidP="004F7283">
            <w:pPr>
              <w:autoSpaceDE w:val="0"/>
              <w:autoSpaceDN w:val="0"/>
              <w:adjustRightInd w:val="0"/>
              <w:ind w:left="852"/>
              <w:jc w:val="left"/>
              <w:rPr>
                <w:del w:id="3640" w:author="Tekijä"/>
                <w:rFonts w:ascii="Courier New" w:hAnsi="Courier New" w:cs="Courier New"/>
                <w:color w:val="3A37FF"/>
                <w:sz w:val="18"/>
                <w:lang w:val="en-US" w:eastAsia="fi-FI"/>
              </w:rPr>
            </w:pPr>
            <w:del w:id="3641" w:author="Tekijä">
              <w:r w:rsidRPr="004F7283" w:rsidDel="00C24E7F">
                <w:rPr>
                  <w:rFonts w:ascii="Courier New" w:hAnsi="Courier New" w:cs="Courier New"/>
                  <w:color w:val="3A37FF"/>
                  <w:sz w:val="18"/>
                  <w:lang w:val="en-US" w:eastAsia="fi-FI"/>
                </w:rPr>
                <w:delText>&lt;</w:delText>
              </w:r>
              <w:r w:rsidRPr="004F7283" w:rsidDel="00C24E7F">
                <w:rPr>
                  <w:rFonts w:ascii="Courier New" w:hAnsi="Courier New" w:cs="Courier New"/>
                  <w:color w:val="942334"/>
                  <w:sz w:val="18"/>
                  <w:lang w:val="en-US" w:eastAsia="fi-FI"/>
                </w:rPr>
                <w:delText>observation</w:delText>
              </w:r>
              <w:r w:rsidRPr="004F7283" w:rsidDel="00C24E7F">
                <w:rPr>
                  <w:rFonts w:ascii="Courier New" w:hAnsi="Courier New" w:cs="Courier New"/>
                  <w:iCs/>
                  <w:color w:val="308D85"/>
                  <w:sz w:val="18"/>
                  <w:lang w:val="en-US" w:eastAsia="fi-FI"/>
                </w:rPr>
                <w:delText xml:space="preserve"> </w:delText>
              </w:r>
              <w:r w:rsidRPr="004F7283" w:rsidDel="00C24E7F">
                <w:rPr>
                  <w:rFonts w:ascii="Courier New" w:hAnsi="Courier New" w:cs="Courier New"/>
                  <w:color w:val="FF3835"/>
                  <w:sz w:val="18"/>
                  <w:lang w:val="en-US" w:eastAsia="fi-FI"/>
                </w:rPr>
                <w:delText>classCode</w:delText>
              </w:r>
              <w:r w:rsidRPr="004F7283" w:rsidDel="00C24E7F">
                <w:rPr>
                  <w:rFonts w:ascii="Courier New" w:hAnsi="Courier New" w:cs="Courier New"/>
                  <w:color w:val="3A37FF"/>
                  <w:sz w:val="18"/>
                  <w:lang w:val="en-US" w:eastAsia="fi-FI"/>
                </w:rPr>
                <w:delText>="</w:delText>
              </w:r>
              <w:r w:rsidRPr="004F7283" w:rsidDel="00C24E7F">
                <w:rPr>
                  <w:rFonts w:ascii="Courier New" w:hAnsi="Courier New" w:cs="Courier New"/>
                  <w:color w:val="1A2E39"/>
                  <w:sz w:val="18"/>
                  <w:lang w:val="en-US" w:eastAsia="fi-FI"/>
                </w:rPr>
                <w:delText>COND</w:delText>
              </w:r>
              <w:r w:rsidRPr="004F7283" w:rsidDel="00C24E7F">
                <w:rPr>
                  <w:rFonts w:ascii="Courier New" w:hAnsi="Courier New" w:cs="Courier New"/>
                  <w:color w:val="3A37FF"/>
                  <w:sz w:val="18"/>
                  <w:lang w:val="en-US" w:eastAsia="fi-FI"/>
                </w:rPr>
                <w:delText>"</w:delText>
              </w:r>
              <w:r w:rsidRPr="004F7283" w:rsidDel="00C24E7F">
                <w:rPr>
                  <w:rFonts w:ascii="Courier New" w:hAnsi="Courier New" w:cs="Courier New"/>
                  <w:iCs/>
                  <w:color w:val="308D85"/>
                  <w:sz w:val="18"/>
                  <w:lang w:val="en-US" w:eastAsia="fi-FI"/>
                </w:rPr>
                <w:delText xml:space="preserve"> </w:delText>
              </w:r>
              <w:r w:rsidRPr="004F7283" w:rsidDel="00C24E7F">
                <w:rPr>
                  <w:rFonts w:ascii="Courier New" w:hAnsi="Courier New" w:cs="Courier New"/>
                  <w:color w:val="FF3835"/>
                  <w:sz w:val="18"/>
                  <w:lang w:val="en-US" w:eastAsia="fi-FI"/>
                </w:rPr>
                <w:delText>moodCode</w:delText>
              </w:r>
              <w:r w:rsidRPr="004F7283" w:rsidDel="00C24E7F">
                <w:rPr>
                  <w:rFonts w:ascii="Courier New" w:hAnsi="Courier New" w:cs="Courier New"/>
                  <w:color w:val="3A37FF"/>
                  <w:sz w:val="18"/>
                  <w:lang w:val="en-US" w:eastAsia="fi-FI"/>
                </w:rPr>
                <w:delText>="</w:delText>
              </w:r>
              <w:r w:rsidRPr="004F7283" w:rsidDel="00C24E7F">
                <w:rPr>
                  <w:rFonts w:ascii="Courier New" w:hAnsi="Courier New" w:cs="Courier New"/>
                  <w:color w:val="1A2E39"/>
                  <w:sz w:val="18"/>
                  <w:lang w:val="en-US" w:eastAsia="fi-FI"/>
                </w:rPr>
                <w:delText>EVN</w:delText>
              </w:r>
              <w:r w:rsidRPr="004F7283" w:rsidDel="00C24E7F">
                <w:rPr>
                  <w:rFonts w:ascii="Courier New" w:hAnsi="Courier New" w:cs="Courier New"/>
                  <w:color w:val="3A37FF"/>
                  <w:sz w:val="18"/>
                  <w:lang w:val="en-US" w:eastAsia="fi-FI"/>
                </w:rPr>
                <w:delText>"&gt;</w:delText>
              </w:r>
              <w:bookmarkStart w:id="3642" w:name="_Toc428350356"/>
              <w:bookmarkEnd w:id="3642"/>
            </w:del>
          </w:p>
          <w:p w14:paraId="2C5C8A0D" w14:textId="77777777" w:rsidR="00EE5974" w:rsidRPr="004F7283" w:rsidDel="00C24E7F" w:rsidRDefault="00EE5974" w:rsidP="004F7283">
            <w:pPr>
              <w:autoSpaceDE w:val="0"/>
              <w:autoSpaceDN w:val="0"/>
              <w:adjustRightInd w:val="0"/>
              <w:ind w:left="1136"/>
              <w:jc w:val="left"/>
              <w:rPr>
                <w:del w:id="3643" w:author="Tekijä"/>
                <w:rFonts w:ascii="Courier New" w:hAnsi="Courier New" w:cs="Courier New"/>
                <w:color w:val="3A37FF"/>
                <w:sz w:val="18"/>
                <w:lang w:eastAsia="fi-FI"/>
              </w:rPr>
            </w:pPr>
            <w:del w:id="3644" w:author="Tekijä">
              <w:r w:rsidRPr="004F7283" w:rsidDel="00C24E7F">
                <w:rPr>
                  <w:rFonts w:ascii="Courier New" w:hAnsi="Courier New" w:cs="Courier New"/>
                  <w:color w:val="3A37FF"/>
                  <w:sz w:val="18"/>
                  <w:lang w:eastAsia="fi-FI"/>
                </w:rPr>
                <w:delText>&lt;</w:delText>
              </w:r>
              <w:r w:rsidRPr="004F7283" w:rsidDel="00C24E7F">
                <w:rPr>
                  <w:rFonts w:ascii="Courier New" w:hAnsi="Courier New" w:cs="Courier New"/>
                  <w:color w:val="942334"/>
                  <w:sz w:val="18"/>
                  <w:lang w:eastAsia="fi-FI"/>
                </w:rPr>
                <w:delText>templateId</w:delText>
              </w:r>
              <w:r w:rsidRPr="004F7283" w:rsidDel="00C24E7F">
                <w:rPr>
                  <w:rFonts w:ascii="Courier New" w:hAnsi="Courier New" w:cs="Courier New"/>
                  <w:iCs/>
                  <w:color w:val="308D85"/>
                  <w:sz w:val="18"/>
                  <w:lang w:eastAsia="fi-FI"/>
                </w:rPr>
                <w:delText xml:space="preserve"> </w:delText>
              </w:r>
              <w:r w:rsidRPr="004F7283" w:rsidDel="00C24E7F">
                <w:rPr>
                  <w:rFonts w:ascii="Courier New" w:hAnsi="Courier New" w:cs="Courier New"/>
                  <w:color w:val="FF3835"/>
                  <w:sz w:val="18"/>
                  <w:lang w:eastAsia="fi-FI"/>
                </w:rPr>
                <w:delText>root</w:delText>
              </w:r>
              <w:r w:rsidRPr="004F7283" w:rsidDel="00C24E7F">
                <w:rPr>
                  <w:rFonts w:ascii="Courier New" w:hAnsi="Courier New" w:cs="Courier New"/>
                  <w:color w:val="3A37FF"/>
                  <w:sz w:val="18"/>
                  <w:lang w:eastAsia="fi-FI"/>
                </w:rPr>
                <w:delText>="</w:delText>
              </w:r>
              <w:r w:rsidRPr="004F7283" w:rsidDel="00C24E7F">
                <w:rPr>
                  <w:rFonts w:ascii="Courier New" w:hAnsi="Courier New" w:cs="Courier New"/>
                  <w:color w:val="1A2E39"/>
                  <w:sz w:val="18"/>
                  <w:lang w:eastAsia="fi-FI"/>
                </w:rPr>
                <w:delText>1.2.246.537.6.12.999.2003.22.1</w:delText>
              </w:r>
              <w:r w:rsidRPr="004F7283" w:rsidDel="00C24E7F">
                <w:rPr>
                  <w:rFonts w:ascii="Courier New" w:hAnsi="Courier New" w:cs="Courier New"/>
                  <w:color w:val="3A37FF"/>
                  <w:sz w:val="18"/>
                  <w:lang w:eastAsia="fi-FI"/>
                </w:rPr>
                <w:delText>"/&gt;</w:delText>
              </w:r>
              <w:bookmarkStart w:id="3645" w:name="_Toc428350357"/>
              <w:bookmarkEnd w:id="3645"/>
            </w:del>
          </w:p>
          <w:p w14:paraId="7528F0CE" w14:textId="77777777" w:rsidR="00EE5974" w:rsidRPr="004F7283" w:rsidDel="00C24E7F" w:rsidRDefault="00EE5974" w:rsidP="004F7283">
            <w:pPr>
              <w:autoSpaceDE w:val="0"/>
              <w:autoSpaceDN w:val="0"/>
              <w:adjustRightInd w:val="0"/>
              <w:ind w:left="1136"/>
              <w:jc w:val="left"/>
              <w:rPr>
                <w:del w:id="3646" w:author="Tekijä"/>
                <w:rFonts w:ascii="Courier New" w:hAnsi="Courier New" w:cs="Courier New"/>
                <w:color w:val="3A37FF"/>
                <w:sz w:val="18"/>
                <w:lang w:eastAsia="fi-FI"/>
              </w:rPr>
            </w:pPr>
            <w:del w:id="3647" w:author="Tekijä">
              <w:r w:rsidRPr="004F7283" w:rsidDel="00C24E7F">
                <w:rPr>
                  <w:rFonts w:ascii="Courier New" w:hAnsi="Courier New" w:cs="Courier New"/>
                  <w:color w:val="3A37FF"/>
                  <w:sz w:val="18"/>
                  <w:lang w:eastAsia="fi-FI"/>
                </w:rPr>
                <w:delText>&lt;!--</w:delText>
              </w:r>
              <w:r w:rsidRPr="004F7283" w:rsidDel="00C24E7F">
                <w:rPr>
                  <w:rFonts w:ascii="Courier New" w:hAnsi="Courier New" w:cs="Courier New"/>
                  <w:iCs/>
                  <w:color w:val="969596"/>
                  <w:sz w:val="18"/>
                  <w:lang w:eastAsia="fi-FI"/>
                </w:rPr>
                <w:delText xml:space="preserve"> teknisestä rakennekoodistosta AC-nro tietorakenteen tunnus </w:delText>
              </w:r>
              <w:r w:rsidRPr="004F7283" w:rsidDel="00C24E7F">
                <w:rPr>
                  <w:rFonts w:ascii="Courier New" w:hAnsi="Courier New" w:cs="Courier New"/>
                  <w:color w:val="3A37FF"/>
                  <w:sz w:val="18"/>
                  <w:lang w:eastAsia="fi-FI"/>
                </w:rPr>
                <w:delText>--&gt;</w:delText>
              </w:r>
              <w:bookmarkStart w:id="3648" w:name="_Toc428350358"/>
              <w:bookmarkEnd w:id="3648"/>
            </w:del>
          </w:p>
          <w:p w14:paraId="3EAB181B" w14:textId="77777777" w:rsidR="003037C6" w:rsidRPr="004F7283" w:rsidDel="00C24E7F" w:rsidRDefault="00EE5974" w:rsidP="004F7283">
            <w:pPr>
              <w:autoSpaceDE w:val="0"/>
              <w:autoSpaceDN w:val="0"/>
              <w:adjustRightInd w:val="0"/>
              <w:ind w:left="1136"/>
              <w:jc w:val="left"/>
              <w:rPr>
                <w:del w:id="3649" w:author="Tekijä"/>
                <w:rFonts w:ascii="Courier New" w:hAnsi="Courier New" w:cs="Courier New"/>
                <w:iCs/>
                <w:color w:val="308D85"/>
                <w:sz w:val="18"/>
                <w:lang w:eastAsia="fi-FI"/>
              </w:rPr>
            </w:pPr>
            <w:del w:id="3650" w:author="Tekijä">
              <w:r w:rsidRPr="004F7283" w:rsidDel="00C24E7F">
                <w:rPr>
                  <w:rFonts w:ascii="Courier New" w:hAnsi="Courier New" w:cs="Courier New"/>
                  <w:color w:val="3A37FF"/>
                  <w:sz w:val="18"/>
                  <w:lang w:eastAsia="fi-FI"/>
                </w:rPr>
                <w:delText>&lt;</w:delText>
              </w:r>
              <w:r w:rsidRPr="004F7283" w:rsidDel="00C24E7F">
                <w:rPr>
                  <w:rFonts w:ascii="Courier New" w:hAnsi="Courier New" w:cs="Courier New"/>
                  <w:color w:val="942334"/>
                  <w:sz w:val="18"/>
                  <w:lang w:eastAsia="fi-FI"/>
                </w:rPr>
                <w:delText>code</w:delText>
              </w:r>
              <w:r w:rsidRPr="004F7283" w:rsidDel="00C24E7F">
                <w:rPr>
                  <w:rFonts w:ascii="Courier New" w:hAnsi="Courier New" w:cs="Courier New"/>
                  <w:iCs/>
                  <w:color w:val="308D85"/>
                  <w:sz w:val="18"/>
                  <w:lang w:eastAsia="fi-FI"/>
                </w:rPr>
                <w:delText xml:space="preserve"> </w:delText>
              </w:r>
              <w:r w:rsidRPr="004F7283" w:rsidDel="00C24E7F">
                <w:rPr>
                  <w:rFonts w:ascii="Courier New" w:hAnsi="Courier New" w:cs="Courier New"/>
                  <w:color w:val="FF3835"/>
                  <w:sz w:val="18"/>
                  <w:lang w:eastAsia="fi-FI"/>
                </w:rPr>
                <w:delText>code</w:delText>
              </w:r>
              <w:r w:rsidRPr="004F7283" w:rsidDel="00C24E7F">
                <w:rPr>
                  <w:rFonts w:ascii="Courier New" w:hAnsi="Courier New" w:cs="Courier New"/>
                  <w:color w:val="3A37FF"/>
                  <w:sz w:val="18"/>
                  <w:lang w:eastAsia="fi-FI"/>
                </w:rPr>
                <w:delText>="</w:delText>
              </w:r>
              <w:r w:rsidRPr="004F7283" w:rsidDel="00C24E7F">
                <w:rPr>
                  <w:rFonts w:ascii="Courier New" w:hAnsi="Courier New" w:cs="Courier New"/>
                  <w:color w:val="1A2E39"/>
                  <w:sz w:val="18"/>
                  <w:lang w:eastAsia="fi-FI"/>
                </w:rPr>
                <w:delText>22.1</w:delText>
              </w:r>
              <w:r w:rsidRPr="004F7283" w:rsidDel="00C24E7F">
                <w:rPr>
                  <w:rFonts w:ascii="Courier New" w:hAnsi="Courier New" w:cs="Courier New"/>
                  <w:color w:val="3A37FF"/>
                  <w:sz w:val="18"/>
                  <w:lang w:eastAsia="fi-FI"/>
                </w:rPr>
                <w:delText>"</w:delText>
              </w:r>
              <w:r w:rsidRPr="004F7283" w:rsidDel="00C24E7F">
                <w:rPr>
                  <w:rFonts w:ascii="Courier New" w:hAnsi="Courier New" w:cs="Courier New"/>
                  <w:iCs/>
                  <w:color w:val="308D85"/>
                  <w:sz w:val="18"/>
                  <w:lang w:eastAsia="fi-FI"/>
                </w:rPr>
                <w:delText xml:space="preserve"> </w:delText>
              </w:r>
              <w:r w:rsidRPr="004F7283" w:rsidDel="00C24E7F">
                <w:rPr>
                  <w:rFonts w:ascii="Courier New" w:hAnsi="Courier New" w:cs="Courier New"/>
                  <w:color w:val="FF3835"/>
                  <w:sz w:val="18"/>
                  <w:lang w:eastAsia="fi-FI"/>
                </w:rPr>
                <w:delText>codeSystem</w:delText>
              </w:r>
              <w:r w:rsidRPr="004F7283" w:rsidDel="00C24E7F">
                <w:rPr>
                  <w:rFonts w:ascii="Courier New" w:hAnsi="Courier New" w:cs="Courier New"/>
                  <w:color w:val="3A37FF"/>
                  <w:sz w:val="18"/>
                  <w:lang w:eastAsia="fi-FI"/>
                </w:rPr>
                <w:delText>="</w:delText>
              </w:r>
              <w:r w:rsidRPr="004F7283" w:rsidDel="00C24E7F">
                <w:rPr>
                  <w:rFonts w:ascii="Courier New" w:hAnsi="Courier New" w:cs="Courier New"/>
                  <w:color w:val="1A2E39"/>
                  <w:sz w:val="18"/>
                  <w:lang w:eastAsia="fi-FI"/>
                </w:rPr>
                <w:delText>1.2.246.537.6.12.999.2003</w:delText>
              </w:r>
              <w:r w:rsidRPr="004F7283" w:rsidDel="00C24E7F">
                <w:rPr>
                  <w:rFonts w:ascii="Courier New" w:hAnsi="Courier New" w:cs="Courier New"/>
                  <w:color w:val="3A37FF"/>
                  <w:sz w:val="18"/>
                  <w:lang w:eastAsia="fi-FI"/>
                </w:rPr>
                <w:delText>"</w:delText>
              </w:r>
              <w:r w:rsidRPr="004F7283" w:rsidDel="00C24E7F">
                <w:rPr>
                  <w:rFonts w:ascii="Courier New" w:hAnsi="Courier New" w:cs="Courier New"/>
                  <w:iCs/>
                  <w:color w:val="308D85"/>
                  <w:sz w:val="18"/>
                  <w:lang w:eastAsia="fi-FI"/>
                </w:rPr>
                <w:delText xml:space="preserve"> </w:delText>
              </w:r>
              <w:bookmarkStart w:id="3651" w:name="_Toc428350359"/>
              <w:bookmarkEnd w:id="3651"/>
            </w:del>
          </w:p>
          <w:p w14:paraId="44C894A8" w14:textId="77777777" w:rsidR="003037C6" w:rsidRPr="004F7283" w:rsidDel="00C24E7F" w:rsidRDefault="003037C6" w:rsidP="004F7283">
            <w:pPr>
              <w:autoSpaceDE w:val="0"/>
              <w:autoSpaceDN w:val="0"/>
              <w:adjustRightInd w:val="0"/>
              <w:ind w:left="1136"/>
              <w:jc w:val="left"/>
              <w:rPr>
                <w:del w:id="3652" w:author="Tekijä"/>
                <w:rFonts w:ascii="Courier New" w:hAnsi="Courier New" w:cs="Courier New"/>
                <w:iCs/>
                <w:color w:val="308D85"/>
                <w:sz w:val="18"/>
                <w:lang w:eastAsia="fi-FI"/>
              </w:rPr>
            </w:pPr>
            <w:del w:id="3653" w:author="Tekijä">
              <w:r w:rsidRPr="004F7283" w:rsidDel="00C24E7F">
                <w:rPr>
                  <w:rFonts w:ascii="Courier New" w:hAnsi="Courier New" w:cs="Courier New"/>
                  <w:iCs/>
                  <w:color w:val="308D85"/>
                  <w:sz w:val="18"/>
                  <w:lang w:eastAsia="fi-FI"/>
                </w:rPr>
                <w:delText xml:space="preserve">   </w:delText>
              </w:r>
              <w:r w:rsidR="00EE5974" w:rsidRPr="004F7283" w:rsidDel="00C24E7F">
                <w:rPr>
                  <w:rFonts w:ascii="Courier New" w:hAnsi="Courier New" w:cs="Courier New"/>
                  <w:color w:val="FF3835"/>
                  <w:sz w:val="18"/>
                  <w:lang w:eastAsia="fi-FI"/>
                </w:rPr>
                <w:delText>codeSystemName</w:delText>
              </w:r>
              <w:r w:rsidR="00EE5974" w:rsidRPr="004F7283" w:rsidDel="00C24E7F">
                <w:rPr>
                  <w:rFonts w:ascii="Courier New" w:hAnsi="Courier New" w:cs="Courier New"/>
                  <w:color w:val="3A37FF"/>
                  <w:sz w:val="18"/>
                  <w:lang w:eastAsia="fi-FI"/>
                </w:rPr>
                <w:delText>="</w:delText>
              </w:r>
              <w:r w:rsidR="00EE5974" w:rsidRPr="004F7283" w:rsidDel="00C24E7F">
                <w:rPr>
                  <w:rFonts w:ascii="Courier New" w:hAnsi="Courier New" w:cs="Courier New"/>
                  <w:color w:val="1A2E39"/>
                  <w:sz w:val="18"/>
                  <w:lang w:eastAsia="fi-FI"/>
                </w:rPr>
                <w:delText>KanTa-palvelut - Tekninen CDA R2 rakennekoodisto</w:delText>
              </w:r>
              <w:r w:rsidR="00EE5974" w:rsidRPr="004F7283" w:rsidDel="00C24E7F">
                <w:rPr>
                  <w:rFonts w:ascii="Courier New" w:hAnsi="Courier New" w:cs="Courier New"/>
                  <w:color w:val="3A37FF"/>
                  <w:sz w:val="18"/>
                  <w:lang w:eastAsia="fi-FI"/>
                </w:rPr>
                <w:delText>"</w:delText>
              </w:r>
              <w:r w:rsidR="00EE5974" w:rsidRPr="004F7283" w:rsidDel="00C24E7F">
                <w:rPr>
                  <w:rFonts w:ascii="Courier New" w:hAnsi="Courier New" w:cs="Courier New"/>
                  <w:iCs/>
                  <w:color w:val="308D85"/>
                  <w:sz w:val="18"/>
                  <w:lang w:eastAsia="fi-FI"/>
                </w:rPr>
                <w:delText xml:space="preserve"> </w:delText>
              </w:r>
              <w:bookmarkStart w:id="3654" w:name="_Toc428350360"/>
              <w:bookmarkEnd w:id="3654"/>
            </w:del>
          </w:p>
          <w:p w14:paraId="5DFBCA7E" w14:textId="77777777" w:rsidR="00EE5974" w:rsidRPr="004F7283" w:rsidDel="00C24E7F" w:rsidRDefault="003037C6" w:rsidP="004F7283">
            <w:pPr>
              <w:autoSpaceDE w:val="0"/>
              <w:autoSpaceDN w:val="0"/>
              <w:adjustRightInd w:val="0"/>
              <w:ind w:left="1136"/>
              <w:jc w:val="left"/>
              <w:rPr>
                <w:del w:id="3655" w:author="Tekijä"/>
                <w:rFonts w:ascii="Courier New" w:hAnsi="Courier New" w:cs="Courier New"/>
                <w:color w:val="3A37FF"/>
                <w:sz w:val="18"/>
                <w:lang w:val="en-US" w:eastAsia="fi-FI"/>
              </w:rPr>
            </w:pPr>
            <w:del w:id="3656" w:author="Tekijä">
              <w:r w:rsidRPr="004F7283" w:rsidDel="00C24E7F">
                <w:rPr>
                  <w:rFonts w:ascii="Courier New" w:hAnsi="Courier New" w:cs="Courier New"/>
                  <w:iCs/>
                  <w:color w:val="308D85"/>
                  <w:sz w:val="18"/>
                  <w:lang w:eastAsia="fi-FI"/>
                </w:rPr>
                <w:delText xml:space="preserve">   </w:delText>
              </w:r>
              <w:r w:rsidR="00EE5974" w:rsidRPr="004F7283" w:rsidDel="00C24E7F">
                <w:rPr>
                  <w:rFonts w:ascii="Courier New" w:hAnsi="Courier New" w:cs="Courier New"/>
                  <w:color w:val="FF3835"/>
                  <w:sz w:val="18"/>
                  <w:lang w:val="en-US" w:eastAsia="fi-FI"/>
                </w:rPr>
                <w:delText>displayName</w:delText>
              </w:r>
              <w:r w:rsidR="00EE5974" w:rsidRPr="004F7283" w:rsidDel="00C24E7F">
                <w:rPr>
                  <w:rFonts w:ascii="Courier New" w:hAnsi="Courier New" w:cs="Courier New"/>
                  <w:color w:val="3A37FF"/>
                  <w:sz w:val="18"/>
                  <w:lang w:val="en-US" w:eastAsia="fi-FI"/>
                </w:rPr>
                <w:delText>="</w:delText>
              </w:r>
              <w:r w:rsidR="00EE5974" w:rsidRPr="004F7283" w:rsidDel="00C24E7F">
                <w:rPr>
                  <w:rFonts w:ascii="Courier New" w:hAnsi="Courier New" w:cs="Courier New"/>
                  <w:color w:val="1A2E39"/>
                  <w:sz w:val="18"/>
                  <w:lang w:val="en-US" w:eastAsia="fi-FI"/>
                </w:rPr>
                <w:delText>AC-numero</w:delText>
              </w:r>
              <w:r w:rsidR="00EE5974" w:rsidRPr="004F7283" w:rsidDel="00C24E7F">
                <w:rPr>
                  <w:rFonts w:ascii="Courier New" w:hAnsi="Courier New" w:cs="Courier New"/>
                  <w:color w:val="3A37FF"/>
                  <w:sz w:val="18"/>
                  <w:lang w:val="en-US" w:eastAsia="fi-FI"/>
                </w:rPr>
                <w:delText>"/&gt;</w:delText>
              </w:r>
              <w:bookmarkStart w:id="3657" w:name="_Toc428350361"/>
              <w:bookmarkEnd w:id="3657"/>
            </w:del>
          </w:p>
          <w:p w14:paraId="1F943F55" w14:textId="77777777" w:rsidR="00EE5974" w:rsidRPr="004F7283" w:rsidDel="00C24E7F" w:rsidRDefault="00EE5974" w:rsidP="004F7283">
            <w:pPr>
              <w:autoSpaceDE w:val="0"/>
              <w:autoSpaceDN w:val="0"/>
              <w:adjustRightInd w:val="0"/>
              <w:ind w:left="1136"/>
              <w:jc w:val="left"/>
              <w:rPr>
                <w:del w:id="3658" w:author="Tekijä"/>
                <w:rFonts w:ascii="Courier New" w:hAnsi="Courier New" w:cs="Courier New"/>
                <w:color w:val="3A37FF"/>
                <w:sz w:val="18"/>
                <w:lang w:val="en-US" w:eastAsia="fi-FI"/>
              </w:rPr>
            </w:pPr>
            <w:del w:id="3659" w:author="Tekijä">
              <w:r w:rsidRPr="004F7283" w:rsidDel="00C24E7F">
                <w:rPr>
                  <w:rFonts w:ascii="Courier New" w:hAnsi="Courier New" w:cs="Courier New"/>
                  <w:color w:val="3A37FF"/>
                  <w:sz w:val="18"/>
                  <w:lang w:val="en-US" w:eastAsia="fi-FI"/>
                </w:rPr>
                <w:delText>&lt;!--</w:delText>
              </w:r>
              <w:r w:rsidRPr="004F7283" w:rsidDel="00C24E7F">
                <w:rPr>
                  <w:rFonts w:ascii="Courier New" w:hAnsi="Courier New" w:cs="Courier New"/>
                  <w:iCs/>
                  <w:color w:val="969596"/>
                  <w:sz w:val="18"/>
                  <w:lang w:val="en-US" w:eastAsia="fi-FI"/>
                </w:rPr>
                <w:delText xml:space="preserve"> AC-nro tähän extensioniin </w:delText>
              </w:r>
              <w:r w:rsidRPr="004F7283" w:rsidDel="00C24E7F">
                <w:rPr>
                  <w:rFonts w:ascii="Courier New" w:hAnsi="Courier New" w:cs="Courier New"/>
                  <w:color w:val="3A37FF"/>
                  <w:sz w:val="18"/>
                  <w:lang w:val="en-US" w:eastAsia="fi-FI"/>
                </w:rPr>
                <w:delText>--&gt;</w:delText>
              </w:r>
              <w:bookmarkStart w:id="3660" w:name="_Toc428350362"/>
              <w:bookmarkEnd w:id="3660"/>
            </w:del>
          </w:p>
          <w:p w14:paraId="154E6783" w14:textId="77777777" w:rsidR="00EE5974" w:rsidRPr="004F7283" w:rsidDel="00C24E7F" w:rsidRDefault="00EE5974" w:rsidP="004F7283">
            <w:pPr>
              <w:autoSpaceDE w:val="0"/>
              <w:autoSpaceDN w:val="0"/>
              <w:adjustRightInd w:val="0"/>
              <w:ind w:left="1136"/>
              <w:jc w:val="left"/>
              <w:rPr>
                <w:del w:id="3661" w:author="Tekijä"/>
                <w:rFonts w:ascii="Courier New" w:hAnsi="Courier New" w:cs="Courier New"/>
                <w:color w:val="3A37FF"/>
                <w:sz w:val="18"/>
                <w:lang w:val="en-US" w:eastAsia="fi-FI"/>
              </w:rPr>
            </w:pPr>
            <w:del w:id="3662" w:author="Tekijä">
              <w:r w:rsidRPr="004F7283" w:rsidDel="00C24E7F">
                <w:rPr>
                  <w:rFonts w:ascii="Courier New" w:hAnsi="Courier New" w:cs="Courier New"/>
                  <w:color w:val="3A37FF"/>
                  <w:sz w:val="18"/>
                  <w:lang w:val="en-US" w:eastAsia="fi-FI"/>
                </w:rPr>
                <w:delText>&lt;</w:delText>
              </w:r>
              <w:r w:rsidRPr="004F7283" w:rsidDel="00C24E7F">
                <w:rPr>
                  <w:rFonts w:ascii="Courier New" w:hAnsi="Courier New" w:cs="Courier New"/>
                  <w:color w:val="942334"/>
                  <w:sz w:val="18"/>
                  <w:lang w:val="en-US" w:eastAsia="fi-FI"/>
                </w:rPr>
                <w:delText>value</w:delText>
              </w:r>
              <w:r w:rsidRPr="004F7283" w:rsidDel="00C24E7F">
                <w:rPr>
                  <w:rFonts w:ascii="Courier New" w:hAnsi="Courier New" w:cs="Courier New"/>
                  <w:iCs/>
                  <w:color w:val="308D85"/>
                  <w:sz w:val="18"/>
                  <w:lang w:val="en-US" w:eastAsia="fi-FI"/>
                </w:rPr>
                <w:delText xml:space="preserve"> </w:delText>
              </w:r>
              <w:r w:rsidRPr="004F7283" w:rsidDel="00C24E7F">
                <w:rPr>
                  <w:rFonts w:ascii="Courier New" w:hAnsi="Courier New" w:cs="Courier New"/>
                  <w:color w:val="FF3835"/>
                  <w:sz w:val="18"/>
                  <w:lang w:val="en-US" w:eastAsia="fi-FI"/>
                </w:rPr>
                <w:delText>xsi:type</w:delText>
              </w:r>
              <w:r w:rsidRPr="004F7283" w:rsidDel="00C24E7F">
                <w:rPr>
                  <w:rFonts w:ascii="Courier New" w:hAnsi="Courier New" w:cs="Courier New"/>
                  <w:color w:val="3A37FF"/>
                  <w:sz w:val="18"/>
                  <w:lang w:val="en-US" w:eastAsia="fi-FI"/>
                </w:rPr>
                <w:delText>="</w:delText>
              </w:r>
              <w:r w:rsidRPr="004F7283" w:rsidDel="00C24E7F">
                <w:rPr>
                  <w:rFonts w:ascii="Courier New" w:hAnsi="Courier New" w:cs="Courier New"/>
                  <w:color w:val="1A2E39"/>
                  <w:sz w:val="18"/>
                  <w:lang w:val="en-US" w:eastAsia="fi-FI"/>
                </w:rPr>
                <w:delText>II</w:delText>
              </w:r>
              <w:r w:rsidRPr="004F7283" w:rsidDel="00C24E7F">
                <w:rPr>
                  <w:rFonts w:ascii="Courier New" w:hAnsi="Courier New" w:cs="Courier New"/>
                  <w:color w:val="3A37FF"/>
                  <w:sz w:val="18"/>
                  <w:lang w:val="en-US" w:eastAsia="fi-FI"/>
                </w:rPr>
                <w:delText>"</w:delText>
              </w:r>
              <w:r w:rsidRPr="004F7283" w:rsidDel="00C24E7F">
                <w:rPr>
                  <w:rFonts w:ascii="Courier New" w:hAnsi="Courier New" w:cs="Courier New"/>
                  <w:iCs/>
                  <w:color w:val="308D85"/>
                  <w:sz w:val="18"/>
                  <w:lang w:val="en-US" w:eastAsia="fi-FI"/>
                </w:rPr>
                <w:delText xml:space="preserve"> </w:delText>
              </w:r>
              <w:r w:rsidRPr="004F7283" w:rsidDel="00C24E7F">
                <w:rPr>
                  <w:rFonts w:ascii="Courier New" w:hAnsi="Courier New" w:cs="Courier New"/>
                  <w:color w:val="FF3835"/>
                  <w:sz w:val="18"/>
                  <w:lang w:val="en-US" w:eastAsia="fi-FI"/>
                </w:rPr>
                <w:delText>extension</w:delText>
              </w:r>
              <w:r w:rsidRPr="004F7283" w:rsidDel="00C24E7F">
                <w:rPr>
                  <w:rFonts w:ascii="Courier New" w:hAnsi="Courier New" w:cs="Courier New"/>
                  <w:color w:val="3A37FF"/>
                  <w:sz w:val="18"/>
                  <w:lang w:val="en-US" w:eastAsia="fi-FI"/>
                </w:rPr>
                <w:delText>="</w:delText>
              </w:r>
              <w:r w:rsidRPr="004F7283" w:rsidDel="00C24E7F">
                <w:rPr>
                  <w:rFonts w:ascii="Courier New" w:hAnsi="Courier New" w:cs="Courier New"/>
                  <w:color w:val="1A2E39"/>
                  <w:sz w:val="18"/>
                  <w:lang w:val="en-US" w:eastAsia="fi-FI"/>
                </w:rPr>
                <w:delText>1112345</w:delText>
              </w:r>
              <w:r w:rsidRPr="004F7283" w:rsidDel="00C24E7F">
                <w:rPr>
                  <w:rFonts w:ascii="Courier New" w:hAnsi="Courier New" w:cs="Courier New"/>
                  <w:color w:val="3A37FF"/>
                  <w:sz w:val="18"/>
                  <w:lang w:val="en-US" w:eastAsia="fi-FI"/>
                </w:rPr>
                <w:delText>"</w:delText>
              </w:r>
              <w:r w:rsidRPr="004F7283" w:rsidDel="00C24E7F">
                <w:rPr>
                  <w:rFonts w:ascii="Courier New" w:hAnsi="Courier New" w:cs="Courier New"/>
                  <w:iCs/>
                  <w:color w:val="308D85"/>
                  <w:sz w:val="18"/>
                  <w:lang w:val="en-US" w:eastAsia="fi-FI"/>
                </w:rPr>
                <w:delText xml:space="preserve"> </w:delText>
              </w:r>
              <w:r w:rsidRPr="004F7283" w:rsidDel="00C24E7F">
                <w:rPr>
                  <w:rFonts w:ascii="Courier New" w:hAnsi="Courier New" w:cs="Courier New"/>
                  <w:color w:val="FF3835"/>
                  <w:sz w:val="18"/>
                  <w:lang w:val="en-US" w:eastAsia="fi-FI"/>
                </w:rPr>
                <w:delText>root</w:delText>
              </w:r>
              <w:r w:rsidRPr="004F7283" w:rsidDel="00C24E7F">
                <w:rPr>
                  <w:rFonts w:ascii="Courier New" w:hAnsi="Courier New" w:cs="Courier New"/>
                  <w:color w:val="3A37FF"/>
                  <w:sz w:val="18"/>
                  <w:lang w:val="en-US" w:eastAsia="fi-FI"/>
                </w:rPr>
                <w:delText>="</w:delText>
              </w:r>
              <w:r w:rsidRPr="004F7283" w:rsidDel="00C24E7F">
                <w:rPr>
                  <w:rFonts w:ascii="Courier New" w:hAnsi="Courier New" w:cs="Courier New"/>
                  <w:color w:val="1A2E39"/>
                  <w:sz w:val="18"/>
                  <w:lang w:val="en-US" w:eastAsia="fi-FI"/>
                </w:rPr>
                <w:delText>1.2.246.537.5.40033.2006</w:delText>
              </w:r>
              <w:r w:rsidRPr="004F7283" w:rsidDel="00C24E7F">
                <w:rPr>
                  <w:rFonts w:ascii="Courier New" w:hAnsi="Courier New" w:cs="Courier New"/>
                  <w:color w:val="3A37FF"/>
                  <w:sz w:val="18"/>
                  <w:lang w:val="en-US" w:eastAsia="fi-FI"/>
                </w:rPr>
                <w:delText>"/&gt;</w:delText>
              </w:r>
              <w:bookmarkStart w:id="3663" w:name="_Toc428350363"/>
              <w:bookmarkEnd w:id="3663"/>
            </w:del>
          </w:p>
          <w:p w14:paraId="7BE5D8F0" w14:textId="77777777" w:rsidR="00EE5974" w:rsidRPr="004F7283" w:rsidDel="00C24E7F" w:rsidRDefault="00EE5974" w:rsidP="004F7283">
            <w:pPr>
              <w:autoSpaceDE w:val="0"/>
              <w:autoSpaceDN w:val="0"/>
              <w:adjustRightInd w:val="0"/>
              <w:ind w:left="852"/>
              <w:jc w:val="left"/>
              <w:rPr>
                <w:del w:id="3664" w:author="Tekijä"/>
                <w:rFonts w:ascii="Courier New" w:hAnsi="Courier New" w:cs="Courier New"/>
                <w:color w:val="3A37FF"/>
                <w:sz w:val="18"/>
                <w:lang w:val="en-US" w:eastAsia="fi-FI"/>
              </w:rPr>
            </w:pPr>
            <w:del w:id="3665" w:author="Tekijä">
              <w:r w:rsidRPr="004F7283" w:rsidDel="00C24E7F">
                <w:rPr>
                  <w:rFonts w:ascii="Courier New" w:hAnsi="Courier New" w:cs="Courier New"/>
                  <w:color w:val="3A37FF"/>
                  <w:sz w:val="18"/>
                  <w:lang w:val="en-US" w:eastAsia="fi-FI"/>
                </w:rPr>
                <w:delText>&lt;/</w:delText>
              </w:r>
              <w:r w:rsidRPr="004F7283" w:rsidDel="00C24E7F">
                <w:rPr>
                  <w:rFonts w:ascii="Courier New" w:hAnsi="Courier New" w:cs="Courier New"/>
                  <w:color w:val="942334"/>
                  <w:sz w:val="18"/>
                  <w:lang w:val="en-US" w:eastAsia="fi-FI"/>
                </w:rPr>
                <w:delText>observation</w:delText>
              </w:r>
              <w:r w:rsidRPr="004F7283" w:rsidDel="00C24E7F">
                <w:rPr>
                  <w:rFonts w:ascii="Courier New" w:hAnsi="Courier New" w:cs="Courier New"/>
                  <w:color w:val="3A37FF"/>
                  <w:sz w:val="18"/>
                  <w:lang w:val="en-US" w:eastAsia="fi-FI"/>
                </w:rPr>
                <w:delText>&gt;</w:delText>
              </w:r>
              <w:bookmarkStart w:id="3666" w:name="_Toc428350364"/>
              <w:bookmarkEnd w:id="3666"/>
            </w:del>
          </w:p>
          <w:p w14:paraId="3BC072E9" w14:textId="77777777" w:rsidR="00EE5974" w:rsidRPr="004F7283" w:rsidDel="00C24E7F" w:rsidRDefault="00EE5974" w:rsidP="004F7283">
            <w:pPr>
              <w:autoSpaceDE w:val="0"/>
              <w:autoSpaceDN w:val="0"/>
              <w:adjustRightInd w:val="0"/>
              <w:ind w:left="568"/>
              <w:jc w:val="left"/>
              <w:rPr>
                <w:del w:id="3667" w:author="Tekijä"/>
                <w:rFonts w:ascii="Courier New" w:hAnsi="Courier New" w:cs="Courier New"/>
                <w:color w:val="3A37FF"/>
                <w:sz w:val="18"/>
                <w:lang w:val="en-US" w:eastAsia="fi-FI"/>
              </w:rPr>
            </w:pPr>
            <w:del w:id="3668" w:author="Tekijä">
              <w:r w:rsidRPr="004F7283" w:rsidDel="00C24E7F">
                <w:rPr>
                  <w:rFonts w:ascii="Courier New" w:hAnsi="Courier New" w:cs="Courier New"/>
                  <w:color w:val="3A37FF"/>
                  <w:sz w:val="18"/>
                  <w:lang w:val="en-US" w:eastAsia="fi-FI"/>
                </w:rPr>
                <w:delText>&lt;/</w:delText>
              </w:r>
              <w:r w:rsidRPr="004F7283" w:rsidDel="00C24E7F">
                <w:rPr>
                  <w:rFonts w:ascii="Courier New" w:hAnsi="Courier New" w:cs="Courier New"/>
                  <w:color w:val="942334"/>
                  <w:sz w:val="18"/>
                  <w:lang w:val="en-US" w:eastAsia="fi-FI"/>
                </w:rPr>
                <w:delText>entryRelationship</w:delText>
              </w:r>
              <w:r w:rsidRPr="004F7283" w:rsidDel="00C24E7F">
                <w:rPr>
                  <w:rFonts w:ascii="Courier New" w:hAnsi="Courier New" w:cs="Courier New"/>
                  <w:color w:val="3A37FF"/>
                  <w:sz w:val="18"/>
                  <w:lang w:val="en-US" w:eastAsia="fi-FI"/>
                </w:rPr>
                <w:delText>&gt;</w:delText>
              </w:r>
              <w:bookmarkStart w:id="3669" w:name="_Toc428350365"/>
              <w:bookmarkEnd w:id="3669"/>
            </w:del>
          </w:p>
          <w:p w14:paraId="61053B12" w14:textId="77777777" w:rsidR="00EE5974" w:rsidRPr="004F7283" w:rsidDel="00C24E7F" w:rsidRDefault="00EE5974" w:rsidP="004F7283">
            <w:pPr>
              <w:autoSpaceDE w:val="0"/>
              <w:autoSpaceDN w:val="0"/>
              <w:adjustRightInd w:val="0"/>
              <w:ind w:left="284"/>
              <w:jc w:val="left"/>
              <w:rPr>
                <w:del w:id="3670" w:author="Tekijä"/>
                <w:rFonts w:ascii="Courier New" w:hAnsi="Courier New" w:cs="Courier New"/>
                <w:color w:val="3A37FF"/>
                <w:sz w:val="18"/>
                <w:lang w:val="en-US" w:eastAsia="fi-FI"/>
              </w:rPr>
            </w:pPr>
            <w:del w:id="3671" w:author="Tekijä">
              <w:r w:rsidRPr="004F7283" w:rsidDel="00C24E7F">
                <w:rPr>
                  <w:rFonts w:ascii="Courier New" w:hAnsi="Courier New" w:cs="Courier New"/>
                  <w:color w:val="3A37FF"/>
                  <w:sz w:val="18"/>
                  <w:lang w:val="en-US" w:eastAsia="fi-FI"/>
                </w:rPr>
                <w:delText>&lt;/</w:delText>
              </w:r>
              <w:r w:rsidRPr="004F7283" w:rsidDel="00C24E7F">
                <w:rPr>
                  <w:rFonts w:ascii="Courier New" w:hAnsi="Courier New" w:cs="Courier New"/>
                  <w:color w:val="942334"/>
                  <w:sz w:val="18"/>
                  <w:lang w:val="en-US" w:eastAsia="fi-FI"/>
                </w:rPr>
                <w:delText>observation</w:delText>
              </w:r>
              <w:r w:rsidRPr="004F7283" w:rsidDel="00C24E7F">
                <w:rPr>
                  <w:rFonts w:ascii="Courier New" w:hAnsi="Courier New" w:cs="Courier New"/>
                  <w:color w:val="3A37FF"/>
                  <w:sz w:val="18"/>
                  <w:lang w:val="en-US" w:eastAsia="fi-FI"/>
                </w:rPr>
                <w:delText>&gt;</w:delText>
              </w:r>
              <w:bookmarkStart w:id="3672" w:name="_Toc428350366"/>
              <w:bookmarkEnd w:id="3672"/>
            </w:del>
          </w:p>
          <w:p w14:paraId="20B806FF" w14:textId="77777777" w:rsidR="00EE5974" w:rsidRPr="004F7283" w:rsidDel="00C24E7F" w:rsidRDefault="00EE5974" w:rsidP="00E257CB">
            <w:pPr>
              <w:autoSpaceDE w:val="0"/>
              <w:autoSpaceDN w:val="0"/>
              <w:adjustRightInd w:val="0"/>
              <w:jc w:val="left"/>
              <w:rPr>
                <w:del w:id="3673" w:author="Tekijä"/>
                <w:rFonts w:ascii="Courier New" w:hAnsi="Courier New" w:cs="Courier New"/>
                <w:color w:val="3A37FF"/>
                <w:sz w:val="18"/>
                <w:lang w:val="en-US" w:eastAsia="fi-FI"/>
              </w:rPr>
            </w:pPr>
            <w:del w:id="3674" w:author="Tekijä">
              <w:r w:rsidRPr="004F7283" w:rsidDel="00C24E7F">
                <w:rPr>
                  <w:rFonts w:ascii="Courier New" w:hAnsi="Courier New" w:cs="Courier New"/>
                  <w:color w:val="3A37FF"/>
                  <w:sz w:val="18"/>
                  <w:lang w:val="en-US" w:eastAsia="fi-FI"/>
                </w:rPr>
                <w:delText>&lt;/</w:delText>
              </w:r>
              <w:r w:rsidRPr="004F7283" w:rsidDel="00C24E7F">
                <w:rPr>
                  <w:rFonts w:ascii="Courier New" w:hAnsi="Courier New" w:cs="Courier New"/>
                  <w:color w:val="942334"/>
                  <w:sz w:val="18"/>
                  <w:lang w:val="en-US" w:eastAsia="fi-FI"/>
                </w:rPr>
                <w:delText>entry</w:delText>
              </w:r>
              <w:r w:rsidRPr="00500E97" w:rsidDel="00C24E7F">
                <w:rPr>
                  <w:rFonts w:ascii="Courier New" w:hAnsi="Courier New" w:cs="Courier New"/>
                  <w:color w:val="3A37FF"/>
                  <w:sz w:val="18"/>
                  <w:lang w:val="en-US" w:eastAsia="fi-FI"/>
                </w:rPr>
                <w:delText>&gt;</w:delText>
              </w:r>
              <w:bookmarkStart w:id="3675" w:name="_Toc428350367"/>
              <w:bookmarkEnd w:id="3675"/>
            </w:del>
          </w:p>
        </w:tc>
        <w:bookmarkStart w:id="3676" w:name="_Toc428350368"/>
        <w:bookmarkEnd w:id="3676"/>
      </w:tr>
    </w:tbl>
    <w:p w14:paraId="11E0A617" w14:textId="77777777" w:rsidR="00440F8E" w:rsidRPr="00233880" w:rsidDel="00C24E7F" w:rsidRDefault="00440F8E" w:rsidP="00A06908">
      <w:pPr>
        <w:rPr>
          <w:del w:id="3677" w:author="Tekijä"/>
        </w:rPr>
      </w:pPr>
      <w:bookmarkStart w:id="3678" w:name="_Toc428350369"/>
      <w:bookmarkEnd w:id="3678"/>
    </w:p>
    <w:p w14:paraId="72507BEC" w14:textId="77777777" w:rsidR="00F16B26" w:rsidRDefault="00F16B26" w:rsidP="008E33EF">
      <w:pPr>
        <w:pStyle w:val="Otsikko2"/>
      </w:pPr>
      <w:bookmarkStart w:id="3679" w:name="_Toc436732648"/>
      <w:r>
        <w:t>Lääkehoito</w:t>
      </w:r>
      <w:bookmarkEnd w:id="3679"/>
    </w:p>
    <w:p w14:paraId="14AEF616" w14:textId="77777777" w:rsidR="007A2E54" w:rsidRDefault="00053B9C" w:rsidP="00440F8E">
      <w:pPr>
        <w:autoSpaceDE w:val="0"/>
        <w:autoSpaceDN w:val="0"/>
        <w:adjustRightInd w:val="0"/>
        <w:rPr>
          <w:sz w:val="23"/>
          <w:szCs w:val="23"/>
          <w:lang w:eastAsia="fi-FI"/>
        </w:rPr>
      </w:pPr>
      <w:r>
        <w:rPr>
          <w:sz w:val="23"/>
          <w:szCs w:val="23"/>
          <w:lang w:eastAsia="fi-FI"/>
        </w:rPr>
        <w:t>Lääkehoito käsittää potilaalle määrättyjen lääkkeiden tiedot, lääkityksen vaikutusten ja haittavaikutusten seurannan, keskeytetyn lääkityksen ja lääkkeen vaihdettavuuteen liittyvät tiedot. Tietoja käytetään lä</w:t>
      </w:r>
      <w:r>
        <w:rPr>
          <w:sz w:val="23"/>
          <w:szCs w:val="23"/>
          <w:lang w:eastAsia="fi-FI"/>
        </w:rPr>
        <w:t>ä</w:t>
      </w:r>
      <w:r>
        <w:rPr>
          <w:sz w:val="23"/>
          <w:szCs w:val="23"/>
          <w:lang w:eastAsia="fi-FI"/>
        </w:rPr>
        <w:t>kehoidon ja sen tulosten sekä komplikaatioiden tarkasteluun. Lääkitystietoihin voidaan liittää ho</w:t>
      </w:r>
      <w:r>
        <w:rPr>
          <w:sz w:val="23"/>
          <w:szCs w:val="23"/>
          <w:lang w:eastAsia="fi-FI"/>
        </w:rPr>
        <w:t>i</w:t>
      </w:r>
      <w:r>
        <w:rPr>
          <w:sz w:val="23"/>
          <w:szCs w:val="23"/>
          <w:lang w:eastAsia="fi-FI"/>
        </w:rPr>
        <w:t>tosuosituksia.</w:t>
      </w:r>
      <w:r w:rsidR="007F2F9A">
        <w:rPr>
          <w:sz w:val="23"/>
          <w:szCs w:val="23"/>
          <w:lang w:eastAsia="fi-FI"/>
        </w:rPr>
        <w:t xml:space="preserve"> </w:t>
      </w:r>
      <w:r w:rsidR="00982F1B">
        <w:rPr>
          <w:sz w:val="23"/>
          <w:szCs w:val="23"/>
          <w:lang w:eastAsia="fi-FI"/>
        </w:rPr>
        <w:t>[1]</w:t>
      </w:r>
    </w:p>
    <w:p w14:paraId="17236C75" w14:textId="77777777" w:rsidR="007A2E54" w:rsidRDefault="007A2E54" w:rsidP="00440F8E">
      <w:pPr>
        <w:autoSpaceDE w:val="0"/>
        <w:autoSpaceDN w:val="0"/>
        <w:adjustRightInd w:val="0"/>
        <w:rPr>
          <w:sz w:val="23"/>
          <w:szCs w:val="23"/>
          <w:lang w:eastAsia="fi-FI"/>
        </w:rPr>
      </w:pPr>
    </w:p>
    <w:p w14:paraId="45047C67" w14:textId="77777777" w:rsidR="00053B9C" w:rsidRDefault="007A2E54" w:rsidP="00440F8E">
      <w:pPr>
        <w:autoSpaceDE w:val="0"/>
        <w:autoSpaceDN w:val="0"/>
        <w:adjustRightInd w:val="0"/>
        <w:rPr>
          <w:sz w:val="23"/>
          <w:szCs w:val="23"/>
          <w:lang w:eastAsia="fi-FI"/>
        </w:rPr>
      </w:pPr>
      <w:r>
        <w:rPr>
          <w:sz w:val="23"/>
          <w:szCs w:val="23"/>
          <w:lang w:eastAsia="fi-FI"/>
        </w:rPr>
        <w:t xml:space="preserve">Lääkityksen CDA R2 </w:t>
      </w:r>
      <w:r w:rsidR="00982F1B">
        <w:rPr>
          <w:sz w:val="23"/>
          <w:szCs w:val="23"/>
          <w:lang w:eastAsia="fi-FI"/>
        </w:rPr>
        <w:t>-</w:t>
      </w:r>
      <w:r>
        <w:rPr>
          <w:sz w:val="23"/>
          <w:szCs w:val="23"/>
          <w:lang w:eastAsia="fi-FI"/>
        </w:rPr>
        <w:t>määrittelyjä ollaan päivittämässä</w:t>
      </w:r>
      <w:r w:rsidR="00EF4C1E" w:rsidRPr="00EF4C1E">
        <w:rPr>
          <w:sz w:val="23"/>
          <w:szCs w:val="23"/>
          <w:lang w:eastAsia="fi-FI"/>
        </w:rPr>
        <w:t xml:space="preserve"> </w:t>
      </w:r>
      <w:del w:id="3680" w:author="Tekijä">
        <w:r w:rsidR="00EF4C1E" w:rsidDel="00C24E7F">
          <w:rPr>
            <w:sz w:val="23"/>
            <w:szCs w:val="23"/>
            <w:lang w:eastAsia="fi-FI"/>
          </w:rPr>
          <w:delText>2014</w:delText>
        </w:r>
      </w:del>
      <w:ins w:id="3681" w:author="Tekijä">
        <w:r w:rsidR="00C24E7F">
          <w:rPr>
            <w:sz w:val="23"/>
            <w:szCs w:val="23"/>
            <w:lang w:eastAsia="fi-FI"/>
          </w:rPr>
          <w:t>2016</w:t>
        </w:r>
      </w:ins>
      <w:del w:id="3682" w:author="Tekijä">
        <w:r w:rsidDel="00C24E7F">
          <w:rPr>
            <w:sz w:val="23"/>
            <w:szCs w:val="23"/>
            <w:lang w:eastAsia="fi-FI"/>
          </w:rPr>
          <w:delText>, ohjeistus pä</w:delText>
        </w:r>
        <w:r w:rsidDel="00C24E7F">
          <w:rPr>
            <w:sz w:val="23"/>
            <w:szCs w:val="23"/>
            <w:lang w:eastAsia="fi-FI"/>
          </w:rPr>
          <w:delText>i</w:delText>
        </w:r>
        <w:r w:rsidDel="00C24E7F">
          <w:rPr>
            <w:sz w:val="23"/>
            <w:szCs w:val="23"/>
            <w:lang w:eastAsia="fi-FI"/>
          </w:rPr>
          <w:delText>vitetään tähän kyseisen määrittelyn valmistuttua</w:delText>
        </w:r>
      </w:del>
      <w:r>
        <w:rPr>
          <w:sz w:val="23"/>
          <w:szCs w:val="23"/>
          <w:lang w:eastAsia="fi-FI"/>
        </w:rPr>
        <w:t>.</w:t>
      </w:r>
    </w:p>
    <w:p w14:paraId="58254239" w14:textId="77777777" w:rsidR="00F16B26" w:rsidRDefault="00F16B26" w:rsidP="008E33EF">
      <w:pPr>
        <w:pStyle w:val="Otsikko2"/>
      </w:pPr>
      <w:bookmarkStart w:id="3683" w:name="_Toc436732649"/>
      <w:del w:id="3684" w:author="Tekijä">
        <w:r w:rsidDel="00FC46AB">
          <w:delText>Preventio</w:delText>
        </w:r>
      </w:del>
      <w:ins w:id="3685" w:author="Tekijä">
        <w:r w:rsidR="00FC46AB">
          <w:t>Ennaltaehkäisy (preventio)</w:t>
        </w:r>
      </w:ins>
      <w:bookmarkEnd w:id="3683"/>
    </w:p>
    <w:p w14:paraId="286A7780" w14:textId="77777777" w:rsidR="002266EB" w:rsidRDefault="002266EB" w:rsidP="002266EB">
      <w:r w:rsidRPr="00233880">
        <w:t>Preventio käsittää henkilön saaman sairauksia ehkäisevän hoidon tai neuvonnan, esim. rokotukset sekä suun terveydenhuollossa henkilön saaman ennalta ehkäisevän hoidon tai elinolosuhteet, esim. juomaveden fluoripitoisuus.</w:t>
      </w:r>
      <w:r w:rsidR="00982F1B">
        <w:t xml:space="preserve"> [1]</w:t>
      </w:r>
    </w:p>
    <w:p w14:paraId="17772778" w14:textId="77777777" w:rsidR="00233880" w:rsidRDefault="00233880" w:rsidP="00233880"/>
    <w:p w14:paraId="5131E263" w14:textId="77777777" w:rsidR="00233880" w:rsidRDefault="00747D45" w:rsidP="00233880">
      <w:r>
        <w:t xml:space="preserve">Prevention kuvaamisessa noudatetaan </w:t>
      </w:r>
      <w:r w:rsidRPr="00C421F1">
        <w:t xml:space="preserve">Kertomus ja lomakkeet </w:t>
      </w:r>
      <w:r>
        <w:t>-</w:t>
      </w:r>
      <w:r w:rsidRPr="00C421F1">
        <w:t>opp</w:t>
      </w:r>
      <w:r>
        <w:t>a</w:t>
      </w:r>
      <w:r w:rsidRPr="00C421F1">
        <w:t>a</w:t>
      </w:r>
      <w:r>
        <w:t xml:space="preserve">n </w:t>
      </w:r>
      <w:r w:rsidRPr="00C421F1">
        <w:t>[8]</w:t>
      </w:r>
      <w:r>
        <w:t xml:space="preserve"> </w:t>
      </w:r>
      <w:ins w:id="3686" w:author="Tekijä">
        <w:r w:rsidR="00C24E7F">
          <w:t>yleis</w:t>
        </w:r>
      </w:ins>
      <w:r>
        <w:t xml:space="preserve">ohjeistusta </w:t>
      </w:r>
      <w:del w:id="3687" w:author="Tekijä">
        <w:r w:rsidDel="00C24E7F">
          <w:delText>(kohta 3.5.8 Preventio)</w:delText>
        </w:r>
      </w:del>
      <w:ins w:id="3688" w:author="Tekijä">
        <w:r w:rsidR="00C24E7F">
          <w:t>ja tiedot annetaan vapaamuotoisena näyttömuoto-osiossa</w:t>
        </w:r>
      </w:ins>
      <w:r w:rsidRPr="00C421F1">
        <w:t>.</w:t>
      </w:r>
      <w:r>
        <w:t xml:space="preserve"> </w:t>
      </w:r>
      <w:r w:rsidR="00233880">
        <w:t xml:space="preserve">Prevention tietojen </w:t>
      </w:r>
      <w:r w:rsidR="00233880" w:rsidRPr="00233880">
        <w:t>osalta otsikkona on AR/YDIN – Otsikot koodistosta ’</w:t>
      </w:r>
      <w:ins w:id="3689" w:author="Tekijä">
        <w:r w:rsidR="00FC46AB">
          <w:t>Ennaltaehkäisy (</w:t>
        </w:r>
      </w:ins>
      <w:del w:id="3690" w:author="Tekijä">
        <w:r w:rsidR="00233880" w:rsidDel="00FC46AB">
          <w:delText>P</w:delText>
        </w:r>
      </w:del>
      <w:ins w:id="3691" w:author="Tekijä">
        <w:r w:rsidR="00FC46AB">
          <w:t>p</w:t>
        </w:r>
      </w:ins>
      <w:r w:rsidR="00233880">
        <w:t>reventio</w:t>
      </w:r>
      <w:ins w:id="3692" w:author="Tekijä">
        <w:r w:rsidR="00FC46AB">
          <w:t>)</w:t>
        </w:r>
      </w:ins>
      <w:r w:rsidR="00233880" w:rsidRPr="00233880">
        <w:t xml:space="preserve">’, koodiarvo </w:t>
      </w:r>
      <w:r w:rsidR="00233880">
        <w:t>68</w:t>
      </w:r>
      <w:r w:rsidR="00233880" w:rsidRPr="00233880">
        <w:t>.</w:t>
      </w:r>
    </w:p>
    <w:p w14:paraId="01C6C7DC" w14:textId="77777777" w:rsidR="00233880" w:rsidRDefault="00233880" w:rsidP="002266EB"/>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233880" w:rsidRPr="00282603" w14:paraId="50A2C798" w14:textId="77777777" w:rsidTr="008E3344">
        <w:tc>
          <w:tcPr>
            <w:tcW w:w="9779" w:type="dxa"/>
            <w:tcBorders>
              <w:top w:val="single" w:sz="4" w:space="0" w:color="000000"/>
              <w:left w:val="single" w:sz="4" w:space="0" w:color="000000"/>
              <w:bottom w:val="single" w:sz="4" w:space="0" w:color="000000"/>
              <w:right w:val="single" w:sz="4" w:space="0" w:color="000000"/>
            </w:tcBorders>
            <w:hideMark/>
          </w:tcPr>
          <w:p w14:paraId="41EDF8DF" w14:textId="77777777" w:rsidR="00243AD6" w:rsidRPr="004F7283" w:rsidRDefault="00243AD6" w:rsidP="00243AD6">
            <w:pPr>
              <w:autoSpaceDE w:val="0"/>
              <w:autoSpaceDN w:val="0"/>
              <w:adjustRightInd w:val="0"/>
              <w:jc w:val="left"/>
              <w:rPr>
                <w:rFonts w:ascii="Courier New" w:hAnsi="Courier New" w:cs="Courier New"/>
                <w:color w:val="3A37FF"/>
                <w:sz w:val="18"/>
                <w:lang w:val="en-US" w:eastAsia="fi-FI"/>
              </w:rPr>
            </w:pPr>
            <w:r w:rsidRPr="004F7283">
              <w:rPr>
                <w:rFonts w:ascii="Courier New" w:hAnsi="Courier New" w:cs="Courier New"/>
                <w:color w:val="3A37FF"/>
                <w:sz w:val="18"/>
                <w:lang w:val="en-US" w:eastAsia="fi-FI"/>
              </w:rPr>
              <w:t>&lt;</w:t>
            </w:r>
            <w:r w:rsidRPr="004F7283">
              <w:rPr>
                <w:rFonts w:ascii="Courier New" w:hAnsi="Courier New" w:cs="Courier New"/>
                <w:color w:val="942334"/>
                <w:sz w:val="18"/>
                <w:lang w:val="en-US" w:eastAsia="fi-FI"/>
              </w:rPr>
              <w:t>component</w:t>
            </w:r>
            <w:r w:rsidRPr="004F7283">
              <w:rPr>
                <w:rFonts w:ascii="Courier New" w:hAnsi="Courier New" w:cs="Courier New"/>
                <w:color w:val="3A37FF"/>
                <w:sz w:val="18"/>
                <w:lang w:val="en-US" w:eastAsia="fi-FI"/>
              </w:rPr>
              <w:t>&gt;</w:t>
            </w:r>
          </w:p>
          <w:p w14:paraId="61715476" w14:textId="77777777" w:rsidR="00243AD6" w:rsidRPr="004F7283" w:rsidRDefault="00243AD6" w:rsidP="004F7283">
            <w:pPr>
              <w:autoSpaceDE w:val="0"/>
              <w:autoSpaceDN w:val="0"/>
              <w:adjustRightInd w:val="0"/>
              <w:ind w:left="284"/>
              <w:jc w:val="left"/>
              <w:rPr>
                <w:rFonts w:ascii="Courier New" w:hAnsi="Courier New" w:cs="Courier New"/>
                <w:color w:val="3A37FF"/>
                <w:sz w:val="18"/>
                <w:lang w:val="en-US" w:eastAsia="fi-FI"/>
              </w:rPr>
            </w:pPr>
            <w:r w:rsidRPr="004F7283">
              <w:rPr>
                <w:rFonts w:ascii="Courier New" w:hAnsi="Courier New" w:cs="Courier New"/>
                <w:color w:val="3A37FF"/>
                <w:sz w:val="18"/>
                <w:lang w:val="en-US" w:eastAsia="fi-FI"/>
              </w:rPr>
              <w:t>&lt;</w:t>
            </w:r>
            <w:r w:rsidRPr="004F7283">
              <w:rPr>
                <w:rFonts w:ascii="Courier New" w:hAnsi="Courier New" w:cs="Courier New"/>
                <w:color w:val="942334"/>
                <w:sz w:val="18"/>
                <w:lang w:val="en-US" w:eastAsia="fi-FI"/>
              </w:rPr>
              <w:t>section</w:t>
            </w:r>
            <w:r w:rsidRPr="004F7283">
              <w:rPr>
                <w:rFonts w:ascii="Courier New" w:hAnsi="Courier New" w:cs="Courier New"/>
                <w:color w:val="3A37FF"/>
                <w:sz w:val="18"/>
                <w:lang w:val="en-US" w:eastAsia="fi-FI"/>
              </w:rPr>
              <w:t>&gt;</w:t>
            </w:r>
          </w:p>
          <w:p w14:paraId="53C20E5B" w14:textId="77777777" w:rsidR="00243AD6" w:rsidRDefault="00243AD6" w:rsidP="004F7283">
            <w:pPr>
              <w:autoSpaceDE w:val="0"/>
              <w:autoSpaceDN w:val="0"/>
              <w:adjustRightInd w:val="0"/>
              <w:ind w:left="568"/>
              <w:jc w:val="left"/>
              <w:rPr>
                <w:rFonts w:ascii="Courier New" w:hAnsi="Courier New" w:cs="Courier New"/>
                <w:i/>
                <w:iCs/>
                <w:color w:val="308D85"/>
                <w:sz w:val="18"/>
                <w:lang w:val="en-US" w:eastAsia="fi-FI"/>
              </w:rPr>
            </w:pPr>
            <w:r w:rsidRPr="004F7283">
              <w:rPr>
                <w:rFonts w:ascii="Courier New" w:hAnsi="Courier New" w:cs="Courier New"/>
                <w:color w:val="3A37FF"/>
                <w:sz w:val="18"/>
                <w:lang w:val="en-US" w:eastAsia="fi-FI"/>
              </w:rPr>
              <w:t>&lt;</w:t>
            </w:r>
            <w:r w:rsidRPr="004F7283">
              <w:rPr>
                <w:rFonts w:ascii="Courier New" w:hAnsi="Courier New" w:cs="Courier New"/>
                <w:color w:val="942334"/>
                <w:sz w:val="18"/>
                <w:lang w:val="en-US" w:eastAsia="fi-FI"/>
              </w:rPr>
              <w:t>code</w:t>
            </w:r>
            <w:r w:rsidRPr="004F7283">
              <w:rPr>
                <w:rFonts w:ascii="Courier New" w:hAnsi="Courier New" w:cs="Courier New"/>
                <w:i/>
                <w:iCs/>
                <w:color w:val="308D85"/>
                <w:sz w:val="18"/>
                <w:lang w:val="en-US" w:eastAsia="fi-FI"/>
              </w:rPr>
              <w:t xml:space="preserve"> </w:t>
            </w:r>
            <w:r w:rsidRPr="004F7283">
              <w:rPr>
                <w:rFonts w:ascii="Courier New" w:hAnsi="Courier New" w:cs="Courier New"/>
                <w:color w:val="FF3835"/>
                <w:sz w:val="18"/>
                <w:lang w:val="en-US" w:eastAsia="fi-FI"/>
              </w:rPr>
              <w:t>code</w:t>
            </w:r>
            <w:r w:rsidRPr="004F7283">
              <w:rPr>
                <w:rFonts w:ascii="Courier New" w:hAnsi="Courier New" w:cs="Courier New"/>
                <w:color w:val="3A37FF"/>
                <w:sz w:val="18"/>
                <w:lang w:val="en-US" w:eastAsia="fi-FI"/>
              </w:rPr>
              <w:t>="</w:t>
            </w:r>
            <w:r w:rsidRPr="004F7283">
              <w:rPr>
                <w:rFonts w:ascii="Courier New" w:hAnsi="Courier New" w:cs="Courier New"/>
                <w:color w:val="1A2E39"/>
                <w:sz w:val="18"/>
                <w:lang w:val="en-US" w:eastAsia="fi-FI"/>
              </w:rPr>
              <w:t>68</w:t>
            </w:r>
            <w:r w:rsidRPr="004F7283">
              <w:rPr>
                <w:rFonts w:ascii="Courier New" w:hAnsi="Courier New" w:cs="Courier New"/>
                <w:color w:val="3A37FF"/>
                <w:sz w:val="18"/>
                <w:lang w:val="en-US" w:eastAsia="fi-FI"/>
              </w:rPr>
              <w:t>"</w:t>
            </w:r>
            <w:r w:rsidRPr="004F7283">
              <w:rPr>
                <w:rFonts w:ascii="Courier New" w:hAnsi="Courier New" w:cs="Courier New"/>
                <w:i/>
                <w:iCs/>
                <w:color w:val="308D85"/>
                <w:sz w:val="18"/>
                <w:lang w:val="en-US" w:eastAsia="fi-FI"/>
              </w:rPr>
              <w:t xml:space="preserve"> </w:t>
            </w:r>
            <w:r w:rsidRPr="004F7283">
              <w:rPr>
                <w:rFonts w:ascii="Courier New" w:hAnsi="Courier New" w:cs="Courier New"/>
                <w:color w:val="FF3835"/>
                <w:sz w:val="18"/>
                <w:lang w:val="en-US" w:eastAsia="fi-FI"/>
              </w:rPr>
              <w:t>codeSystem</w:t>
            </w:r>
            <w:r w:rsidRPr="004F7283">
              <w:rPr>
                <w:rFonts w:ascii="Courier New" w:hAnsi="Courier New" w:cs="Courier New"/>
                <w:color w:val="3A37FF"/>
                <w:sz w:val="18"/>
                <w:lang w:val="en-US" w:eastAsia="fi-FI"/>
              </w:rPr>
              <w:t>="</w:t>
            </w:r>
            <w:r w:rsidRPr="004F7283">
              <w:rPr>
                <w:rFonts w:ascii="Courier New" w:hAnsi="Courier New" w:cs="Courier New"/>
                <w:color w:val="1A2E39"/>
                <w:sz w:val="18"/>
                <w:lang w:val="en-US" w:eastAsia="fi-FI"/>
              </w:rPr>
              <w:t>1.2.246.537.6.14.2006</w:t>
            </w:r>
            <w:r w:rsidRPr="004F7283">
              <w:rPr>
                <w:rFonts w:ascii="Courier New" w:hAnsi="Courier New" w:cs="Courier New"/>
                <w:color w:val="3A37FF"/>
                <w:sz w:val="18"/>
                <w:lang w:val="en-US" w:eastAsia="fi-FI"/>
              </w:rPr>
              <w:t>"</w:t>
            </w:r>
            <w:r w:rsidRPr="004F7283">
              <w:rPr>
                <w:rFonts w:ascii="Courier New" w:hAnsi="Courier New" w:cs="Courier New"/>
                <w:i/>
                <w:iCs/>
                <w:color w:val="308D85"/>
                <w:sz w:val="18"/>
                <w:lang w:val="en-US" w:eastAsia="fi-FI"/>
              </w:rPr>
              <w:t xml:space="preserve"> </w:t>
            </w:r>
            <w:r w:rsidRPr="004F7283">
              <w:rPr>
                <w:rFonts w:ascii="Courier New" w:hAnsi="Courier New" w:cs="Courier New"/>
                <w:color w:val="FF3835"/>
                <w:sz w:val="18"/>
                <w:lang w:val="en-US" w:eastAsia="fi-FI"/>
              </w:rPr>
              <w:t>codeSystemName</w:t>
            </w:r>
            <w:r w:rsidRPr="004F7283">
              <w:rPr>
                <w:rFonts w:ascii="Courier New" w:hAnsi="Courier New" w:cs="Courier New"/>
                <w:color w:val="3A37FF"/>
                <w:sz w:val="18"/>
                <w:lang w:val="en-US" w:eastAsia="fi-FI"/>
              </w:rPr>
              <w:t>="</w:t>
            </w:r>
            <w:r w:rsidRPr="004F7283">
              <w:rPr>
                <w:rFonts w:ascii="Courier New" w:hAnsi="Courier New" w:cs="Courier New"/>
                <w:color w:val="1A2E39"/>
                <w:sz w:val="18"/>
                <w:lang w:val="en-US" w:eastAsia="fi-FI"/>
              </w:rPr>
              <w:t>Otsikko</w:t>
            </w:r>
            <w:r w:rsidRPr="004F7283">
              <w:rPr>
                <w:rFonts w:ascii="Courier New" w:hAnsi="Courier New" w:cs="Courier New"/>
                <w:color w:val="3A37FF"/>
                <w:sz w:val="18"/>
                <w:lang w:val="en-US" w:eastAsia="fi-FI"/>
              </w:rPr>
              <w:t>"</w:t>
            </w:r>
            <w:r w:rsidRPr="004F7283">
              <w:rPr>
                <w:rFonts w:ascii="Courier New" w:hAnsi="Courier New" w:cs="Courier New"/>
                <w:i/>
                <w:iCs/>
                <w:color w:val="308D85"/>
                <w:sz w:val="18"/>
                <w:lang w:val="en-US" w:eastAsia="fi-FI"/>
              </w:rPr>
              <w:t xml:space="preserve"> </w:t>
            </w:r>
          </w:p>
          <w:p w14:paraId="56AD8A94" w14:textId="77777777" w:rsidR="00243AD6" w:rsidRPr="004F7283" w:rsidRDefault="00243AD6" w:rsidP="004F7283">
            <w:pPr>
              <w:autoSpaceDE w:val="0"/>
              <w:autoSpaceDN w:val="0"/>
              <w:adjustRightInd w:val="0"/>
              <w:ind w:left="568"/>
              <w:jc w:val="left"/>
              <w:rPr>
                <w:rFonts w:ascii="Courier New" w:hAnsi="Courier New" w:cs="Courier New"/>
                <w:color w:val="3A37FF"/>
                <w:sz w:val="18"/>
                <w:lang w:val="en-US" w:eastAsia="fi-FI"/>
              </w:rPr>
            </w:pPr>
            <w:r>
              <w:rPr>
                <w:rFonts w:ascii="Courier New" w:hAnsi="Courier New" w:cs="Courier New"/>
                <w:i/>
                <w:iCs/>
                <w:color w:val="308D85"/>
                <w:sz w:val="18"/>
                <w:lang w:val="en-US" w:eastAsia="fi-FI"/>
              </w:rPr>
              <w:t xml:space="preserve">   </w:t>
            </w:r>
            <w:r w:rsidRPr="004F7283">
              <w:rPr>
                <w:rFonts w:ascii="Courier New" w:hAnsi="Courier New" w:cs="Courier New"/>
                <w:color w:val="FF3835"/>
                <w:sz w:val="18"/>
                <w:lang w:val="en-US" w:eastAsia="fi-FI"/>
              </w:rPr>
              <w:t>displayName</w:t>
            </w:r>
            <w:r w:rsidRPr="004F7283">
              <w:rPr>
                <w:rFonts w:ascii="Courier New" w:hAnsi="Courier New" w:cs="Courier New"/>
                <w:color w:val="3A37FF"/>
                <w:sz w:val="18"/>
                <w:lang w:val="en-US" w:eastAsia="fi-FI"/>
              </w:rPr>
              <w:t>="</w:t>
            </w:r>
            <w:ins w:id="3693" w:author="Tekijä">
              <w:r w:rsidR="004431F8">
                <w:rPr>
                  <w:rFonts w:ascii="Courier New" w:hAnsi="Courier New" w:cs="Courier New"/>
                  <w:color w:val="3A37FF"/>
                  <w:sz w:val="18"/>
                  <w:lang w:val="en-US" w:eastAsia="fi-FI"/>
                </w:rPr>
                <w:t>Ennaltaehkäisy (</w:t>
              </w:r>
              <w:r w:rsidR="004431F8">
                <w:rPr>
                  <w:rFonts w:ascii="Courier New" w:hAnsi="Courier New" w:cs="Courier New"/>
                  <w:color w:val="1A2E39"/>
                  <w:sz w:val="18"/>
                  <w:lang w:val="en-US" w:eastAsia="fi-FI"/>
                </w:rPr>
                <w:t>p</w:t>
              </w:r>
            </w:ins>
            <w:del w:id="3694" w:author="Tekijä">
              <w:r w:rsidRPr="004F7283" w:rsidDel="004431F8">
                <w:rPr>
                  <w:rFonts w:ascii="Courier New" w:hAnsi="Courier New" w:cs="Courier New"/>
                  <w:color w:val="1A2E39"/>
                  <w:sz w:val="18"/>
                  <w:lang w:val="en-US" w:eastAsia="fi-FI"/>
                </w:rPr>
                <w:delText>P</w:delText>
              </w:r>
            </w:del>
            <w:r w:rsidRPr="004F7283">
              <w:rPr>
                <w:rFonts w:ascii="Courier New" w:hAnsi="Courier New" w:cs="Courier New"/>
                <w:color w:val="1A2E39"/>
                <w:sz w:val="18"/>
                <w:lang w:val="en-US" w:eastAsia="fi-FI"/>
              </w:rPr>
              <w:t>reventio</w:t>
            </w:r>
            <w:ins w:id="3695" w:author="Tekijä">
              <w:r w:rsidR="004431F8">
                <w:rPr>
                  <w:rFonts w:ascii="Courier New" w:hAnsi="Courier New" w:cs="Courier New"/>
                  <w:color w:val="1A2E39"/>
                  <w:sz w:val="18"/>
                  <w:lang w:val="en-US" w:eastAsia="fi-FI"/>
                </w:rPr>
                <w:t>)</w:t>
              </w:r>
            </w:ins>
            <w:r w:rsidRPr="004F7283">
              <w:rPr>
                <w:rFonts w:ascii="Courier New" w:hAnsi="Courier New" w:cs="Courier New"/>
                <w:color w:val="3A37FF"/>
                <w:sz w:val="18"/>
                <w:lang w:val="en-US" w:eastAsia="fi-FI"/>
              </w:rPr>
              <w:t>"/&gt;</w:t>
            </w:r>
          </w:p>
          <w:p w14:paraId="5AAA4195" w14:textId="77777777" w:rsidR="00243AD6" w:rsidRPr="004F7283" w:rsidRDefault="00243AD6" w:rsidP="004F7283">
            <w:pPr>
              <w:autoSpaceDE w:val="0"/>
              <w:autoSpaceDN w:val="0"/>
              <w:adjustRightInd w:val="0"/>
              <w:ind w:left="568"/>
              <w:jc w:val="left"/>
              <w:rPr>
                <w:rFonts w:ascii="Courier New" w:hAnsi="Courier New" w:cs="Courier New"/>
                <w:color w:val="3A37FF"/>
                <w:sz w:val="18"/>
                <w:lang w:val="en-US" w:eastAsia="fi-FI"/>
              </w:rPr>
            </w:pPr>
            <w:r w:rsidRPr="004F7283">
              <w:rPr>
                <w:rFonts w:ascii="Courier New" w:hAnsi="Courier New" w:cs="Courier New"/>
                <w:color w:val="3A37FF"/>
                <w:sz w:val="18"/>
                <w:lang w:val="en-US" w:eastAsia="fi-FI"/>
              </w:rPr>
              <w:t>&lt;</w:t>
            </w:r>
            <w:r w:rsidRPr="004F7283">
              <w:rPr>
                <w:rFonts w:ascii="Courier New" w:hAnsi="Courier New" w:cs="Courier New"/>
                <w:color w:val="942334"/>
                <w:sz w:val="18"/>
                <w:lang w:val="en-US" w:eastAsia="fi-FI"/>
              </w:rPr>
              <w:t>title</w:t>
            </w:r>
            <w:r w:rsidRPr="004F7283">
              <w:rPr>
                <w:rFonts w:ascii="Courier New" w:hAnsi="Courier New" w:cs="Courier New"/>
                <w:color w:val="3A37FF"/>
                <w:sz w:val="18"/>
                <w:lang w:val="en-US" w:eastAsia="fi-FI"/>
              </w:rPr>
              <w:t>&gt;</w:t>
            </w:r>
            <w:ins w:id="3696" w:author="Tekijä">
              <w:r w:rsidR="004431F8">
                <w:rPr>
                  <w:rFonts w:ascii="Courier New" w:hAnsi="Courier New" w:cs="Courier New"/>
                  <w:color w:val="3A37FF"/>
                  <w:sz w:val="18"/>
                  <w:lang w:val="en-US" w:eastAsia="fi-FI"/>
                </w:rPr>
                <w:t xml:space="preserve">Ennaltaehkäisy </w:t>
              </w:r>
              <w:r w:rsidR="004431F8">
                <w:rPr>
                  <w:rFonts w:ascii="Courier New" w:hAnsi="Courier New" w:cs="Courier New"/>
                  <w:color w:val="383739"/>
                  <w:sz w:val="18"/>
                  <w:lang w:val="en-US" w:eastAsia="fi-FI"/>
                </w:rPr>
                <w:t>(p</w:t>
              </w:r>
            </w:ins>
            <w:del w:id="3697" w:author="Tekijä">
              <w:r w:rsidRPr="004F7283" w:rsidDel="004431F8">
                <w:rPr>
                  <w:rFonts w:ascii="Courier New" w:hAnsi="Courier New" w:cs="Courier New"/>
                  <w:color w:val="383739"/>
                  <w:sz w:val="18"/>
                  <w:lang w:val="en-US" w:eastAsia="fi-FI"/>
                </w:rPr>
                <w:delText>P</w:delText>
              </w:r>
            </w:del>
            <w:r w:rsidRPr="004F7283">
              <w:rPr>
                <w:rFonts w:ascii="Courier New" w:hAnsi="Courier New" w:cs="Courier New"/>
                <w:color w:val="383739"/>
                <w:sz w:val="18"/>
                <w:lang w:val="en-US" w:eastAsia="fi-FI"/>
              </w:rPr>
              <w:t>reventio</w:t>
            </w:r>
            <w:ins w:id="3698" w:author="Tekijä">
              <w:r w:rsidR="004431F8">
                <w:rPr>
                  <w:rFonts w:ascii="Courier New" w:hAnsi="Courier New" w:cs="Courier New"/>
                  <w:color w:val="383739"/>
                  <w:sz w:val="18"/>
                  <w:lang w:val="en-US" w:eastAsia="fi-FI"/>
                </w:rPr>
                <w:t>)</w:t>
              </w:r>
            </w:ins>
            <w:r w:rsidRPr="004F7283">
              <w:rPr>
                <w:rFonts w:ascii="Courier New" w:hAnsi="Courier New" w:cs="Courier New"/>
                <w:color w:val="3A37FF"/>
                <w:sz w:val="18"/>
                <w:lang w:val="en-US" w:eastAsia="fi-FI"/>
              </w:rPr>
              <w:t>&lt;/</w:t>
            </w:r>
            <w:r w:rsidRPr="004F7283">
              <w:rPr>
                <w:rFonts w:ascii="Courier New" w:hAnsi="Courier New" w:cs="Courier New"/>
                <w:color w:val="942334"/>
                <w:sz w:val="18"/>
                <w:lang w:val="en-US" w:eastAsia="fi-FI"/>
              </w:rPr>
              <w:t>title</w:t>
            </w:r>
            <w:r w:rsidRPr="004F7283">
              <w:rPr>
                <w:rFonts w:ascii="Courier New" w:hAnsi="Courier New" w:cs="Courier New"/>
                <w:color w:val="3A37FF"/>
                <w:sz w:val="18"/>
                <w:lang w:val="en-US" w:eastAsia="fi-FI"/>
              </w:rPr>
              <w:t>&gt;</w:t>
            </w:r>
          </w:p>
        </w:tc>
      </w:tr>
    </w:tbl>
    <w:p w14:paraId="0FD00397" w14:textId="77777777" w:rsidR="00233880" w:rsidRDefault="00233880" w:rsidP="002266EB">
      <w:pPr>
        <w:rPr>
          <w:lang w:val="en-US"/>
        </w:rPr>
      </w:pPr>
    </w:p>
    <w:p w14:paraId="3A266483" w14:textId="77777777" w:rsidR="00747D45" w:rsidRDefault="00747D45" w:rsidP="00747D45">
      <w:r>
        <w:t>Pr</w:t>
      </w:r>
      <w:r w:rsidR="00F6287C">
        <w:t>e</w:t>
      </w:r>
      <w:r>
        <w:t xml:space="preserve">ventioon liittyvä tieto kirjataan vapaamuotoisena tekstinä. Käyttäjän syöttämät näyttötietokentät merkataan antamalla tietokentälle attribuutti </w:t>
      </w:r>
      <w:r>
        <w:rPr>
          <w:rFonts w:ascii="Arial" w:hAnsi="Arial" w:cs="Arial"/>
          <w:color w:val="FF0000"/>
          <w:sz w:val="20"/>
          <w:highlight w:val="white"/>
          <w:lang w:eastAsia="fi-FI"/>
        </w:rPr>
        <w:t>styleCode</w:t>
      </w:r>
      <w:r>
        <w:rPr>
          <w:rFonts w:ascii="Arial" w:hAnsi="Arial" w:cs="Arial"/>
          <w:color w:val="0000FF"/>
          <w:sz w:val="20"/>
          <w:highlight w:val="white"/>
          <w:lang w:eastAsia="fi-FI"/>
        </w:rPr>
        <w:t>="</w:t>
      </w:r>
      <w:r>
        <w:rPr>
          <w:rFonts w:ascii="Arial" w:hAnsi="Arial" w:cs="Arial"/>
          <w:color w:val="000000"/>
          <w:sz w:val="20"/>
          <w:highlight w:val="white"/>
          <w:lang w:eastAsia="fi-FI"/>
        </w:rPr>
        <w:t>xUnstructured</w:t>
      </w:r>
      <w:r>
        <w:rPr>
          <w:rFonts w:ascii="Arial" w:hAnsi="Arial" w:cs="Arial"/>
          <w:color w:val="0000FF"/>
          <w:sz w:val="20"/>
          <w:highlight w:val="white"/>
          <w:lang w:eastAsia="fi-FI"/>
        </w:rPr>
        <w:t>"</w:t>
      </w:r>
      <w:r>
        <w:t>.</w:t>
      </w:r>
    </w:p>
    <w:p w14:paraId="6DEAD951" w14:textId="77777777" w:rsidR="00747D45" w:rsidRPr="00747D45" w:rsidRDefault="00747D45" w:rsidP="002266EB"/>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747D45" w14:paraId="075E593C" w14:textId="77777777" w:rsidTr="003E128E">
        <w:tc>
          <w:tcPr>
            <w:tcW w:w="9779" w:type="dxa"/>
            <w:tcBorders>
              <w:top w:val="single" w:sz="4" w:space="0" w:color="000000"/>
              <w:left w:val="single" w:sz="4" w:space="0" w:color="000000"/>
              <w:bottom w:val="single" w:sz="4" w:space="0" w:color="000000"/>
              <w:right w:val="single" w:sz="4" w:space="0" w:color="000000"/>
            </w:tcBorders>
            <w:hideMark/>
          </w:tcPr>
          <w:p w14:paraId="659FEF8F" w14:textId="77777777" w:rsidR="00243AD6" w:rsidRPr="004F7283" w:rsidRDefault="00243AD6" w:rsidP="00243AD6">
            <w:pPr>
              <w:autoSpaceDE w:val="0"/>
              <w:autoSpaceDN w:val="0"/>
              <w:adjustRightInd w:val="0"/>
              <w:jc w:val="left"/>
              <w:rPr>
                <w:rFonts w:ascii="Courier New" w:hAnsi="Courier New" w:cs="Courier New"/>
                <w:color w:val="3A37FF"/>
                <w:sz w:val="18"/>
                <w:lang w:val="en-US" w:eastAsia="fi-FI"/>
              </w:rPr>
            </w:pPr>
            <w:r w:rsidRPr="004F7283">
              <w:rPr>
                <w:rFonts w:ascii="Courier New" w:hAnsi="Courier New" w:cs="Courier New"/>
                <w:color w:val="3A37FF"/>
                <w:sz w:val="18"/>
                <w:lang w:val="en-US" w:eastAsia="fi-FI"/>
              </w:rPr>
              <w:t>&lt;</w:t>
            </w:r>
            <w:r w:rsidRPr="004F7283">
              <w:rPr>
                <w:rFonts w:ascii="Courier New" w:hAnsi="Courier New" w:cs="Courier New"/>
                <w:color w:val="942334"/>
                <w:sz w:val="18"/>
                <w:lang w:val="en-US" w:eastAsia="fi-FI"/>
              </w:rPr>
              <w:t>text</w:t>
            </w:r>
            <w:r w:rsidRPr="004F7283">
              <w:rPr>
                <w:rFonts w:ascii="Courier New" w:hAnsi="Courier New" w:cs="Courier New"/>
                <w:color w:val="3A37FF"/>
                <w:sz w:val="18"/>
                <w:lang w:val="en-US" w:eastAsia="fi-FI"/>
              </w:rPr>
              <w:t>&gt;</w:t>
            </w:r>
          </w:p>
          <w:p w14:paraId="43B639F5" w14:textId="77777777" w:rsidR="00243AD6" w:rsidRPr="004F7283" w:rsidRDefault="00243AD6" w:rsidP="004F7283">
            <w:pPr>
              <w:autoSpaceDE w:val="0"/>
              <w:autoSpaceDN w:val="0"/>
              <w:adjustRightInd w:val="0"/>
              <w:ind w:left="284"/>
              <w:jc w:val="left"/>
              <w:rPr>
                <w:rFonts w:ascii="Courier New" w:hAnsi="Courier New" w:cs="Courier New"/>
                <w:color w:val="3A37FF"/>
                <w:sz w:val="18"/>
                <w:lang w:val="en-US" w:eastAsia="fi-FI"/>
              </w:rPr>
            </w:pPr>
            <w:r w:rsidRPr="004F7283">
              <w:rPr>
                <w:rFonts w:ascii="Courier New" w:hAnsi="Courier New" w:cs="Courier New"/>
                <w:color w:val="3A37FF"/>
                <w:sz w:val="18"/>
                <w:lang w:val="en-US" w:eastAsia="fi-FI"/>
              </w:rPr>
              <w:t>&lt;</w:t>
            </w:r>
            <w:r w:rsidRPr="004F7283">
              <w:rPr>
                <w:rFonts w:ascii="Courier New" w:hAnsi="Courier New" w:cs="Courier New"/>
                <w:color w:val="942334"/>
                <w:sz w:val="18"/>
                <w:lang w:val="en-US" w:eastAsia="fi-FI"/>
              </w:rPr>
              <w:t>paragraph</w:t>
            </w:r>
            <w:r w:rsidRPr="004F7283">
              <w:rPr>
                <w:rFonts w:ascii="Courier New" w:hAnsi="Courier New" w:cs="Courier New"/>
                <w:color w:val="3A37FF"/>
                <w:sz w:val="18"/>
                <w:lang w:val="en-US" w:eastAsia="fi-FI"/>
              </w:rPr>
              <w:t>&gt;</w:t>
            </w:r>
          </w:p>
          <w:p w14:paraId="40DA5341" w14:textId="77777777" w:rsidR="00243AD6" w:rsidRPr="004F7283" w:rsidRDefault="00243AD6" w:rsidP="004F7283">
            <w:pPr>
              <w:autoSpaceDE w:val="0"/>
              <w:autoSpaceDN w:val="0"/>
              <w:adjustRightInd w:val="0"/>
              <w:ind w:left="568"/>
              <w:jc w:val="left"/>
              <w:rPr>
                <w:rFonts w:ascii="Courier New" w:hAnsi="Courier New" w:cs="Courier New"/>
                <w:color w:val="3A37FF"/>
                <w:sz w:val="18"/>
                <w:lang w:val="en-US" w:eastAsia="fi-FI"/>
              </w:rPr>
            </w:pPr>
            <w:r w:rsidRPr="004F7283">
              <w:rPr>
                <w:rFonts w:ascii="Courier New" w:hAnsi="Courier New" w:cs="Courier New"/>
                <w:color w:val="3A37FF"/>
                <w:sz w:val="18"/>
                <w:lang w:val="en-US" w:eastAsia="fi-FI"/>
              </w:rPr>
              <w:t>&lt;</w:t>
            </w:r>
            <w:r w:rsidRPr="004F7283">
              <w:rPr>
                <w:rFonts w:ascii="Courier New" w:hAnsi="Courier New" w:cs="Courier New"/>
                <w:color w:val="942334"/>
                <w:sz w:val="18"/>
                <w:lang w:val="en-US" w:eastAsia="fi-FI"/>
              </w:rPr>
              <w:t>content</w:t>
            </w:r>
            <w:r w:rsidRPr="004F7283">
              <w:rPr>
                <w:rFonts w:ascii="Courier New" w:hAnsi="Courier New" w:cs="Courier New"/>
                <w:i/>
                <w:iCs/>
                <w:color w:val="308D85"/>
                <w:sz w:val="18"/>
                <w:lang w:val="en-US" w:eastAsia="fi-FI"/>
              </w:rPr>
              <w:t xml:space="preserve"> </w:t>
            </w:r>
            <w:r w:rsidRPr="004F7283">
              <w:rPr>
                <w:rFonts w:ascii="Courier New" w:hAnsi="Courier New" w:cs="Courier New"/>
                <w:color w:val="FF3835"/>
                <w:sz w:val="18"/>
                <w:lang w:val="en-US" w:eastAsia="fi-FI"/>
              </w:rPr>
              <w:t>ID</w:t>
            </w:r>
            <w:r w:rsidRPr="004F7283">
              <w:rPr>
                <w:rFonts w:ascii="Courier New" w:hAnsi="Courier New" w:cs="Courier New"/>
                <w:color w:val="3A37FF"/>
                <w:sz w:val="18"/>
                <w:lang w:val="en-US" w:eastAsia="fi-FI"/>
              </w:rPr>
              <w:t>="</w:t>
            </w:r>
            <w:r w:rsidRPr="004F7283">
              <w:rPr>
                <w:rFonts w:ascii="Courier New" w:hAnsi="Courier New" w:cs="Courier New"/>
                <w:color w:val="1A2E39"/>
                <w:sz w:val="18"/>
                <w:lang w:val="en-US" w:eastAsia="fi-FI"/>
              </w:rPr>
              <w:t>OID1.2.246.10.1234567.14.2013.123.7.1</w:t>
            </w:r>
            <w:r w:rsidRPr="004F7283">
              <w:rPr>
                <w:rFonts w:ascii="Courier New" w:hAnsi="Courier New" w:cs="Courier New"/>
                <w:color w:val="3A37FF"/>
                <w:sz w:val="18"/>
                <w:lang w:val="en-US" w:eastAsia="fi-FI"/>
              </w:rPr>
              <w:t>"</w:t>
            </w:r>
            <w:r w:rsidRPr="004F7283">
              <w:rPr>
                <w:rFonts w:ascii="Courier New" w:hAnsi="Courier New" w:cs="Courier New"/>
                <w:i/>
                <w:iCs/>
                <w:color w:val="308D85"/>
                <w:sz w:val="18"/>
                <w:lang w:val="en-US" w:eastAsia="fi-FI"/>
              </w:rPr>
              <w:t xml:space="preserve"> </w:t>
            </w:r>
            <w:r w:rsidRPr="004F7283">
              <w:rPr>
                <w:rFonts w:ascii="Courier New" w:hAnsi="Courier New" w:cs="Courier New"/>
                <w:color w:val="FF3835"/>
                <w:sz w:val="18"/>
                <w:lang w:val="en-US" w:eastAsia="fi-FI"/>
              </w:rPr>
              <w:t>styleCode</w:t>
            </w:r>
            <w:r w:rsidRPr="004F7283">
              <w:rPr>
                <w:rFonts w:ascii="Courier New" w:hAnsi="Courier New" w:cs="Courier New"/>
                <w:color w:val="3A37FF"/>
                <w:sz w:val="18"/>
                <w:lang w:val="en-US" w:eastAsia="fi-FI"/>
              </w:rPr>
              <w:t>="</w:t>
            </w:r>
            <w:r w:rsidRPr="004F7283">
              <w:rPr>
                <w:rFonts w:ascii="Courier New" w:hAnsi="Courier New" w:cs="Courier New"/>
                <w:color w:val="1A2E39"/>
                <w:sz w:val="18"/>
                <w:lang w:val="en-US" w:eastAsia="fi-FI"/>
              </w:rPr>
              <w:t>xUnstructured</w:t>
            </w:r>
            <w:r w:rsidRPr="004F7283">
              <w:rPr>
                <w:rFonts w:ascii="Courier New" w:hAnsi="Courier New" w:cs="Courier New"/>
                <w:color w:val="3A37FF"/>
                <w:sz w:val="18"/>
                <w:lang w:val="en-US" w:eastAsia="fi-FI"/>
              </w:rPr>
              <w:t>"&gt;</w:t>
            </w:r>
          </w:p>
          <w:p w14:paraId="12B8C9FF" w14:textId="77777777" w:rsidR="00243AD6" w:rsidRPr="004F7283" w:rsidRDefault="00243AD6" w:rsidP="004F7283">
            <w:pPr>
              <w:autoSpaceDE w:val="0"/>
              <w:autoSpaceDN w:val="0"/>
              <w:adjustRightInd w:val="0"/>
              <w:ind w:left="568"/>
              <w:jc w:val="left"/>
              <w:rPr>
                <w:rFonts w:ascii="Courier New" w:hAnsi="Courier New" w:cs="Courier New"/>
                <w:color w:val="3A37FF"/>
                <w:sz w:val="18"/>
                <w:lang w:eastAsia="fi-FI"/>
              </w:rPr>
            </w:pPr>
            <w:r w:rsidRPr="004F7283">
              <w:rPr>
                <w:rFonts w:ascii="Courier New" w:hAnsi="Courier New" w:cs="Courier New"/>
                <w:color w:val="3A37FF"/>
                <w:sz w:val="18"/>
                <w:lang w:val="en-US" w:eastAsia="fi-FI"/>
              </w:rPr>
              <w:t xml:space="preserve">   </w:t>
            </w:r>
            <w:r w:rsidRPr="004F7283">
              <w:rPr>
                <w:rFonts w:ascii="Courier New" w:hAnsi="Courier New" w:cs="Courier New"/>
                <w:color w:val="383739"/>
                <w:sz w:val="18"/>
                <w:lang w:eastAsia="fi-FI"/>
              </w:rPr>
              <w:t>Tähän hammaslääkäri tai hoitaja kirjaa henkilön saamaan</w:t>
            </w:r>
            <w:r w:rsidRPr="004F7283">
              <w:rPr>
                <w:rFonts w:ascii="Courier New" w:hAnsi="Courier New" w:cs="Courier New"/>
                <w:color w:val="3A37FF"/>
                <w:sz w:val="18"/>
                <w:lang w:eastAsia="fi-FI"/>
              </w:rPr>
              <w:t>&lt;</w:t>
            </w:r>
            <w:r w:rsidRPr="004F7283">
              <w:rPr>
                <w:rFonts w:ascii="Courier New" w:hAnsi="Courier New" w:cs="Courier New"/>
                <w:color w:val="942334"/>
                <w:sz w:val="18"/>
                <w:lang w:eastAsia="fi-FI"/>
              </w:rPr>
              <w:t>br</w:t>
            </w:r>
            <w:r w:rsidRPr="004F7283">
              <w:rPr>
                <w:rFonts w:ascii="Courier New" w:hAnsi="Courier New" w:cs="Courier New"/>
                <w:color w:val="3A37FF"/>
                <w:sz w:val="18"/>
                <w:lang w:eastAsia="fi-FI"/>
              </w:rPr>
              <w:t>/&gt;</w:t>
            </w:r>
          </w:p>
          <w:p w14:paraId="5629E5E5" w14:textId="77777777" w:rsidR="00243AD6" w:rsidRPr="004F7283" w:rsidRDefault="00243AD6" w:rsidP="004F7283">
            <w:pPr>
              <w:autoSpaceDE w:val="0"/>
              <w:autoSpaceDN w:val="0"/>
              <w:adjustRightInd w:val="0"/>
              <w:ind w:left="568"/>
              <w:jc w:val="left"/>
              <w:rPr>
                <w:rFonts w:ascii="Courier New" w:hAnsi="Courier New" w:cs="Courier New"/>
                <w:color w:val="3A37FF"/>
                <w:sz w:val="18"/>
                <w:lang w:eastAsia="fi-FI"/>
              </w:rPr>
            </w:pPr>
            <w:r>
              <w:rPr>
                <w:rFonts w:ascii="Courier New" w:hAnsi="Courier New" w:cs="Courier New"/>
                <w:color w:val="383739"/>
                <w:sz w:val="18"/>
                <w:lang w:eastAsia="fi-FI"/>
              </w:rPr>
              <w:t xml:space="preserve">   </w:t>
            </w:r>
            <w:r w:rsidRPr="004F7283">
              <w:rPr>
                <w:rFonts w:ascii="Courier New" w:hAnsi="Courier New" w:cs="Courier New"/>
                <w:color w:val="383739"/>
                <w:sz w:val="18"/>
                <w:lang w:eastAsia="fi-FI"/>
              </w:rPr>
              <w:t>ennaltaehkäisevään hoitoon tai elinolosuhteisiin (esim. juomaveden</w:t>
            </w:r>
            <w:r w:rsidRPr="004F7283">
              <w:rPr>
                <w:rFonts w:ascii="Courier New" w:hAnsi="Courier New" w:cs="Courier New"/>
                <w:color w:val="3A37FF"/>
                <w:sz w:val="18"/>
                <w:lang w:eastAsia="fi-FI"/>
              </w:rPr>
              <w:t>&lt;</w:t>
            </w:r>
            <w:r w:rsidRPr="004F7283">
              <w:rPr>
                <w:rFonts w:ascii="Courier New" w:hAnsi="Courier New" w:cs="Courier New"/>
                <w:color w:val="942334"/>
                <w:sz w:val="18"/>
                <w:lang w:eastAsia="fi-FI"/>
              </w:rPr>
              <w:t>br</w:t>
            </w:r>
            <w:r w:rsidRPr="004F7283">
              <w:rPr>
                <w:rFonts w:ascii="Courier New" w:hAnsi="Courier New" w:cs="Courier New"/>
                <w:color w:val="3A37FF"/>
                <w:sz w:val="18"/>
                <w:lang w:eastAsia="fi-FI"/>
              </w:rPr>
              <w:t>/&gt;</w:t>
            </w:r>
          </w:p>
          <w:p w14:paraId="20656D1E" w14:textId="77777777" w:rsidR="00243AD6" w:rsidRPr="004F7283" w:rsidRDefault="00243AD6" w:rsidP="004F7283">
            <w:pPr>
              <w:autoSpaceDE w:val="0"/>
              <w:autoSpaceDN w:val="0"/>
              <w:adjustRightInd w:val="0"/>
              <w:ind w:left="568"/>
              <w:jc w:val="left"/>
              <w:rPr>
                <w:rFonts w:ascii="Courier New" w:hAnsi="Courier New" w:cs="Courier New"/>
                <w:color w:val="3A37FF"/>
                <w:sz w:val="18"/>
                <w:lang w:eastAsia="fi-FI"/>
              </w:rPr>
            </w:pPr>
            <w:r>
              <w:rPr>
                <w:rFonts w:ascii="Courier New" w:hAnsi="Courier New" w:cs="Courier New"/>
                <w:color w:val="383739"/>
                <w:sz w:val="18"/>
                <w:lang w:eastAsia="fi-FI"/>
              </w:rPr>
              <w:t xml:space="preserve">   </w:t>
            </w:r>
            <w:r w:rsidRPr="004F7283">
              <w:rPr>
                <w:rFonts w:ascii="Courier New" w:hAnsi="Courier New" w:cs="Courier New"/>
                <w:color w:val="383739"/>
                <w:sz w:val="18"/>
                <w:lang w:eastAsia="fi-FI"/>
              </w:rPr>
              <w:t>fluoripitoisuus) liittyviä asioita.</w:t>
            </w:r>
            <w:r w:rsidRPr="004F7283">
              <w:rPr>
                <w:rFonts w:ascii="Courier New" w:hAnsi="Courier New" w:cs="Courier New"/>
                <w:color w:val="3A37FF"/>
                <w:sz w:val="18"/>
                <w:lang w:eastAsia="fi-FI"/>
              </w:rPr>
              <w:t>&lt;</w:t>
            </w:r>
            <w:r w:rsidRPr="004F7283">
              <w:rPr>
                <w:rFonts w:ascii="Courier New" w:hAnsi="Courier New" w:cs="Courier New"/>
                <w:color w:val="942334"/>
                <w:sz w:val="18"/>
                <w:lang w:eastAsia="fi-FI"/>
              </w:rPr>
              <w:t>br</w:t>
            </w:r>
            <w:r w:rsidRPr="004F7283">
              <w:rPr>
                <w:rFonts w:ascii="Courier New" w:hAnsi="Courier New" w:cs="Courier New"/>
                <w:color w:val="3A37FF"/>
                <w:sz w:val="18"/>
                <w:lang w:eastAsia="fi-FI"/>
              </w:rPr>
              <w:t>/&gt;</w:t>
            </w:r>
          </w:p>
          <w:p w14:paraId="6E17D317" w14:textId="77777777" w:rsidR="00243AD6" w:rsidRPr="004F7283" w:rsidRDefault="00243AD6" w:rsidP="004F7283">
            <w:pPr>
              <w:autoSpaceDE w:val="0"/>
              <w:autoSpaceDN w:val="0"/>
              <w:adjustRightInd w:val="0"/>
              <w:ind w:left="568"/>
              <w:jc w:val="left"/>
              <w:rPr>
                <w:rFonts w:ascii="Courier New" w:hAnsi="Courier New" w:cs="Courier New"/>
                <w:color w:val="3A37FF"/>
                <w:sz w:val="18"/>
                <w:lang w:eastAsia="fi-FI"/>
              </w:rPr>
            </w:pPr>
            <w:r w:rsidRPr="004F7283">
              <w:rPr>
                <w:rFonts w:ascii="Courier New" w:hAnsi="Courier New" w:cs="Courier New"/>
                <w:color w:val="3A37FF"/>
                <w:sz w:val="18"/>
                <w:lang w:eastAsia="fi-FI"/>
              </w:rPr>
              <w:t>&lt;/</w:t>
            </w:r>
            <w:r w:rsidRPr="004F7283">
              <w:rPr>
                <w:rFonts w:ascii="Courier New" w:hAnsi="Courier New" w:cs="Courier New"/>
                <w:color w:val="942334"/>
                <w:sz w:val="18"/>
                <w:lang w:eastAsia="fi-FI"/>
              </w:rPr>
              <w:t>content</w:t>
            </w:r>
            <w:r w:rsidRPr="004F7283">
              <w:rPr>
                <w:rFonts w:ascii="Courier New" w:hAnsi="Courier New" w:cs="Courier New"/>
                <w:color w:val="3A37FF"/>
                <w:sz w:val="18"/>
                <w:lang w:eastAsia="fi-FI"/>
              </w:rPr>
              <w:t>&gt;</w:t>
            </w:r>
          </w:p>
          <w:p w14:paraId="230A063A" w14:textId="77777777" w:rsidR="00243AD6" w:rsidRPr="004F7283" w:rsidRDefault="00243AD6" w:rsidP="004F7283">
            <w:pPr>
              <w:autoSpaceDE w:val="0"/>
              <w:autoSpaceDN w:val="0"/>
              <w:adjustRightInd w:val="0"/>
              <w:ind w:left="284"/>
              <w:jc w:val="left"/>
              <w:rPr>
                <w:rFonts w:ascii="Courier New" w:hAnsi="Courier New" w:cs="Courier New"/>
                <w:color w:val="3A37FF"/>
                <w:sz w:val="18"/>
                <w:lang w:val="en-US" w:eastAsia="fi-FI"/>
              </w:rPr>
            </w:pPr>
            <w:r w:rsidRPr="004F7283">
              <w:rPr>
                <w:rFonts w:ascii="Courier New" w:hAnsi="Courier New" w:cs="Courier New"/>
                <w:color w:val="3A37FF"/>
                <w:sz w:val="18"/>
                <w:lang w:val="en-US" w:eastAsia="fi-FI"/>
              </w:rPr>
              <w:t>&lt;/</w:t>
            </w:r>
            <w:r w:rsidRPr="004F7283">
              <w:rPr>
                <w:rFonts w:ascii="Courier New" w:hAnsi="Courier New" w:cs="Courier New"/>
                <w:color w:val="942334"/>
                <w:sz w:val="18"/>
                <w:lang w:val="en-US" w:eastAsia="fi-FI"/>
              </w:rPr>
              <w:t>paragraph</w:t>
            </w:r>
            <w:r w:rsidRPr="004F7283">
              <w:rPr>
                <w:rFonts w:ascii="Courier New" w:hAnsi="Courier New" w:cs="Courier New"/>
                <w:color w:val="3A37FF"/>
                <w:sz w:val="18"/>
                <w:lang w:val="en-US" w:eastAsia="fi-FI"/>
              </w:rPr>
              <w:t>&gt;</w:t>
            </w:r>
          </w:p>
          <w:p w14:paraId="529DB610" w14:textId="77777777" w:rsidR="00243AD6" w:rsidRPr="004F7283" w:rsidRDefault="00243AD6" w:rsidP="00F813F3">
            <w:pPr>
              <w:autoSpaceDE w:val="0"/>
              <w:autoSpaceDN w:val="0"/>
              <w:adjustRightInd w:val="0"/>
              <w:jc w:val="left"/>
              <w:rPr>
                <w:rFonts w:ascii="Courier New" w:hAnsi="Courier New" w:cs="Courier New"/>
                <w:color w:val="3A37FF"/>
                <w:sz w:val="20"/>
                <w:lang w:val="en-US" w:eastAsia="fi-FI"/>
              </w:rPr>
            </w:pPr>
            <w:r w:rsidRPr="004F7283">
              <w:rPr>
                <w:rFonts w:ascii="Courier New" w:hAnsi="Courier New" w:cs="Courier New"/>
                <w:color w:val="3A37FF"/>
                <w:sz w:val="18"/>
                <w:lang w:val="en-US" w:eastAsia="fi-FI"/>
              </w:rPr>
              <w:t>&lt;/</w:t>
            </w:r>
            <w:r w:rsidRPr="004F7283">
              <w:rPr>
                <w:rFonts w:ascii="Courier New" w:hAnsi="Courier New" w:cs="Courier New"/>
                <w:color w:val="942334"/>
                <w:sz w:val="18"/>
                <w:lang w:val="en-US" w:eastAsia="fi-FI"/>
              </w:rPr>
              <w:t>text</w:t>
            </w:r>
            <w:r w:rsidRPr="004F7283">
              <w:rPr>
                <w:rFonts w:ascii="Courier New" w:hAnsi="Courier New" w:cs="Courier New"/>
                <w:color w:val="3A37FF"/>
                <w:sz w:val="18"/>
                <w:lang w:val="en-US" w:eastAsia="fi-FI"/>
              </w:rPr>
              <w:t>&gt;</w:t>
            </w:r>
          </w:p>
        </w:tc>
      </w:tr>
    </w:tbl>
    <w:p w14:paraId="499208F8" w14:textId="77777777" w:rsidR="00747D45" w:rsidRPr="00282603" w:rsidRDefault="00747D45" w:rsidP="002266EB">
      <w:pPr>
        <w:rPr>
          <w:lang w:val="en-US"/>
        </w:rPr>
      </w:pPr>
    </w:p>
    <w:p w14:paraId="026EF873" w14:textId="77777777" w:rsidR="00F16B26" w:rsidRDefault="00F16B26" w:rsidP="008E33EF">
      <w:pPr>
        <w:pStyle w:val="Otsikko2"/>
      </w:pPr>
      <w:bookmarkStart w:id="3699" w:name="_Toc436732650"/>
      <w:r>
        <w:t>Lausunnot</w:t>
      </w:r>
      <w:ins w:id="3700" w:author="Tekijä">
        <w:r w:rsidR="00C24E7F">
          <w:t xml:space="preserve"> ja todistukset</w:t>
        </w:r>
      </w:ins>
      <w:bookmarkEnd w:id="3699"/>
    </w:p>
    <w:p w14:paraId="763E0BE5" w14:textId="77777777" w:rsidR="00053B9C" w:rsidRDefault="00053B9C" w:rsidP="00233880">
      <w:pPr>
        <w:autoSpaceDE w:val="0"/>
        <w:autoSpaceDN w:val="0"/>
        <w:adjustRightInd w:val="0"/>
        <w:rPr>
          <w:ins w:id="3701" w:author="Tekijä"/>
          <w:sz w:val="23"/>
          <w:szCs w:val="23"/>
          <w:lang w:eastAsia="fi-FI"/>
        </w:rPr>
      </w:pPr>
      <w:r>
        <w:rPr>
          <w:sz w:val="23"/>
          <w:szCs w:val="23"/>
          <w:lang w:eastAsia="fi-FI"/>
        </w:rPr>
        <w:t>Lausunnot käsittävät erilaisia terveydenhuoltoon liittyviä lausuntoja ja todistuksia. Lääkärintodistuksia ovat esimerkiksi A- ja E-todistukset ja lausuntoja esimerkiksi M2-tarkkailulausunto. Tietoja käytetään kuvaamaan henkilölle tehdyt terveydentilaa koskevat lausunnot ja todistukset</w:t>
      </w:r>
      <w:r w:rsidR="00233880">
        <w:rPr>
          <w:sz w:val="23"/>
          <w:szCs w:val="23"/>
          <w:lang w:eastAsia="fi-FI"/>
        </w:rPr>
        <w:t xml:space="preserve">. </w:t>
      </w:r>
      <w:r w:rsidR="007D7486">
        <w:rPr>
          <w:sz w:val="23"/>
          <w:szCs w:val="23"/>
          <w:lang w:eastAsia="fi-FI"/>
        </w:rPr>
        <w:t>[1]</w:t>
      </w:r>
      <w:ins w:id="3702" w:author="Tekijä">
        <w:r w:rsidR="00C24E7F">
          <w:rPr>
            <w:sz w:val="23"/>
            <w:szCs w:val="23"/>
            <w:lang w:eastAsia="fi-FI"/>
          </w:rPr>
          <w:t>.</w:t>
        </w:r>
      </w:ins>
    </w:p>
    <w:p w14:paraId="455B5245" w14:textId="77777777" w:rsidR="00C24E7F" w:rsidRDefault="00C24E7F" w:rsidP="00233880">
      <w:pPr>
        <w:autoSpaceDE w:val="0"/>
        <w:autoSpaceDN w:val="0"/>
        <w:adjustRightInd w:val="0"/>
        <w:rPr>
          <w:ins w:id="3703" w:author="Tekijä"/>
          <w:sz w:val="23"/>
          <w:szCs w:val="23"/>
          <w:lang w:eastAsia="fi-FI"/>
        </w:rPr>
      </w:pPr>
    </w:p>
    <w:p w14:paraId="5B6FF835" w14:textId="77777777" w:rsidR="00C24E7F" w:rsidRPr="00053B9C" w:rsidRDefault="00C24E7F" w:rsidP="00233880">
      <w:pPr>
        <w:autoSpaceDE w:val="0"/>
        <w:autoSpaceDN w:val="0"/>
        <w:adjustRightInd w:val="0"/>
      </w:pPr>
      <w:ins w:id="3704" w:author="Tekijä">
        <w:r>
          <w:rPr>
            <w:sz w:val="23"/>
            <w:szCs w:val="23"/>
            <w:lang w:eastAsia="fi-FI"/>
          </w:rPr>
          <w:t>Nämä toteutetaan Kertomus- ja lomakkeet oppaan lomaketoteutusohjeistuksen</w:t>
        </w:r>
        <w:r w:rsidR="002459FF">
          <w:rPr>
            <w:sz w:val="23"/>
            <w:szCs w:val="23"/>
            <w:lang w:eastAsia="fi-FI"/>
          </w:rPr>
          <w:t xml:space="preserve"> [8]</w:t>
        </w:r>
        <w:r>
          <w:rPr>
            <w:sz w:val="23"/>
            <w:szCs w:val="23"/>
            <w:lang w:eastAsia="fi-FI"/>
          </w:rPr>
          <w:t xml:space="preserve"> ja koodistopalvelussa julkaistavan ko. lomakkeen tietosisältömäärittelyn mukaisesti.</w:t>
        </w:r>
        <w:r w:rsidR="002459FF">
          <w:rPr>
            <w:sz w:val="23"/>
            <w:szCs w:val="23"/>
            <w:lang w:eastAsia="fi-FI"/>
          </w:rPr>
          <w:t xml:space="preserve"> Jatkossa erikseen tiedotetaan, milloin l</w:t>
        </w:r>
        <w:r w:rsidR="002459FF">
          <w:rPr>
            <w:sz w:val="23"/>
            <w:szCs w:val="23"/>
            <w:lang w:eastAsia="fi-FI"/>
          </w:rPr>
          <w:t>o</w:t>
        </w:r>
        <w:r w:rsidR="002459FF">
          <w:rPr>
            <w:sz w:val="23"/>
            <w:szCs w:val="23"/>
            <w:lang w:eastAsia="fi-FI"/>
          </w:rPr>
          <w:t xml:space="preserve">makkeiden rakenteinen käsittelyä vaaditaan potilastietojärjestelmissä. </w:t>
        </w:r>
        <w:r>
          <w:rPr>
            <w:sz w:val="23"/>
            <w:szCs w:val="23"/>
            <w:lang w:eastAsia="fi-FI"/>
          </w:rPr>
          <w:t xml:space="preserve"> </w:t>
        </w:r>
      </w:ins>
    </w:p>
    <w:p w14:paraId="7191EC9B" w14:textId="77777777" w:rsidR="00F16B26" w:rsidRDefault="001D0463" w:rsidP="00BF4328">
      <w:r>
        <w:br w:type="page"/>
      </w:r>
    </w:p>
    <w:p w14:paraId="062EF0F8" w14:textId="77777777" w:rsidR="00F16B26" w:rsidRPr="00D85109" w:rsidRDefault="00F16B26" w:rsidP="008E33EF">
      <w:pPr>
        <w:pStyle w:val="Otsikko1"/>
      </w:pPr>
      <w:bookmarkStart w:id="3705" w:name="_Toc436732651"/>
      <w:r w:rsidRPr="00D85109">
        <w:t xml:space="preserve">Muut asiakirjat suun </w:t>
      </w:r>
      <w:r w:rsidR="008D7B82" w:rsidRPr="00D85109">
        <w:t>t</w:t>
      </w:r>
      <w:r w:rsidR="008D7B82">
        <w:t>erveydenhuolto</w:t>
      </w:r>
      <w:bookmarkEnd w:id="3705"/>
    </w:p>
    <w:p w14:paraId="51DF1AE8" w14:textId="77777777" w:rsidR="00F16B26" w:rsidRDefault="00F16B26" w:rsidP="008E33EF">
      <w:pPr>
        <w:pStyle w:val="Otsikko2"/>
      </w:pPr>
      <w:bookmarkStart w:id="3706" w:name="_Toc378147080"/>
      <w:bookmarkStart w:id="3707" w:name="_Toc382387272"/>
      <w:bookmarkStart w:id="3708" w:name="_Toc378147082"/>
      <w:bookmarkStart w:id="3709" w:name="_Toc382387274"/>
      <w:bookmarkStart w:id="3710" w:name="_Toc378147083"/>
      <w:bookmarkStart w:id="3711" w:name="_Toc382387275"/>
      <w:bookmarkStart w:id="3712" w:name="_Toc436732652"/>
      <w:bookmarkEnd w:id="3706"/>
      <w:bookmarkEnd w:id="3707"/>
      <w:bookmarkEnd w:id="3708"/>
      <w:bookmarkEnd w:id="3709"/>
      <w:bookmarkEnd w:id="3710"/>
      <w:bookmarkEnd w:id="3711"/>
      <w:r w:rsidRPr="00D85109">
        <w:t>Suostumus</w:t>
      </w:r>
      <w:bookmarkEnd w:id="3712"/>
    </w:p>
    <w:p w14:paraId="771814B0" w14:textId="77777777" w:rsidR="00072FB3" w:rsidRPr="00072FB3" w:rsidRDefault="00072FB3" w:rsidP="00072FB3">
      <w:r>
        <w:t xml:space="preserve">Suostumukset toteutetaan </w:t>
      </w:r>
      <w:r w:rsidR="00EC5EF5">
        <w:t>K</w:t>
      </w:r>
      <w:r w:rsidR="00236933">
        <w:t xml:space="preserve">ertomus ja lomakkeet </w:t>
      </w:r>
      <w:r w:rsidR="00EC5EF5">
        <w:t>-</w:t>
      </w:r>
      <w:r w:rsidR="00236933">
        <w:t>oppaan lomaketoteutusohjeistuksen [8] sekä koodistopalvelimella olevan ’</w:t>
      </w:r>
      <w:r w:rsidR="00236933" w:rsidRPr="00236933">
        <w:t>eArkisto/Lomake - Suostumus ja suostumuksen peruutus</w:t>
      </w:r>
      <w:r w:rsidR="00236933">
        <w:t xml:space="preserve">’ </w:t>
      </w:r>
      <w:r w:rsidR="00EC5EF5">
        <w:t>-</w:t>
      </w:r>
      <w:r w:rsidR="00236933">
        <w:t>määrittelyjen mukaisesti.</w:t>
      </w:r>
    </w:p>
    <w:p w14:paraId="71DE9F0B" w14:textId="77777777" w:rsidR="00F16B26" w:rsidRPr="00D85109" w:rsidDel="002459FF" w:rsidRDefault="00F16B26" w:rsidP="008E33EF">
      <w:pPr>
        <w:pStyle w:val="Otsikko2"/>
        <w:rPr>
          <w:del w:id="3713" w:author="Tekijä"/>
        </w:rPr>
      </w:pPr>
      <w:bookmarkStart w:id="3714" w:name="_Toc427871055"/>
      <w:bookmarkStart w:id="3715" w:name="_Toc427872198"/>
      <w:bookmarkStart w:id="3716" w:name="_Toc431224962"/>
      <w:bookmarkStart w:id="3717" w:name="_Toc436732653"/>
      <w:del w:id="3718" w:author="Tekijä">
        <w:r w:rsidRPr="00D85109" w:rsidDel="002459FF">
          <w:delText>Henkilötietolomake, Potilaan perustiedot</w:delText>
        </w:r>
        <w:bookmarkStart w:id="3719" w:name="_Toc428350375"/>
        <w:bookmarkEnd w:id="3714"/>
        <w:bookmarkEnd w:id="3715"/>
        <w:bookmarkEnd w:id="3716"/>
        <w:bookmarkEnd w:id="3717"/>
        <w:bookmarkEnd w:id="3719"/>
      </w:del>
    </w:p>
    <w:p w14:paraId="0488539F" w14:textId="77777777" w:rsidR="00306559" w:rsidDel="002459FF" w:rsidRDefault="00072FB3" w:rsidP="00F16B26">
      <w:pPr>
        <w:rPr>
          <w:del w:id="3720" w:author="Tekijä"/>
        </w:rPr>
      </w:pPr>
      <w:del w:id="3721" w:author="Tekijä">
        <w:r w:rsidDel="002459FF">
          <w:delText xml:space="preserve">Henkilötietolomake toteutetaan </w:delText>
        </w:r>
        <w:r w:rsidR="00EC5EF5" w:rsidDel="002459FF">
          <w:delText>K</w:delText>
        </w:r>
        <w:r w:rsidDel="002459FF">
          <w:delText xml:space="preserve">ertomus ja lomakkeet </w:delText>
        </w:r>
        <w:r w:rsidR="00EC5EF5" w:rsidDel="002459FF">
          <w:delText>-</w:delText>
        </w:r>
        <w:r w:rsidDel="002459FF">
          <w:delText xml:space="preserve">oppaan </w:delText>
        </w:r>
        <w:r w:rsidR="00236933" w:rsidDel="002459FF">
          <w:delText xml:space="preserve">lomaketoteutusohjeistuksen </w:delText>
        </w:r>
        <w:r w:rsidDel="002459FF">
          <w:delText>[8] s</w:delText>
        </w:r>
        <w:r w:rsidDel="002459FF">
          <w:delText>e</w:delText>
        </w:r>
        <w:r w:rsidDel="002459FF">
          <w:delText>kä koodistopalvelimella olevan henkilötietolomakkeen määrittelyjen mukaisesti.</w:delText>
        </w:r>
        <w:bookmarkStart w:id="3722" w:name="_Toc428350376"/>
        <w:bookmarkEnd w:id="3722"/>
      </w:del>
    </w:p>
    <w:p w14:paraId="7CFCC084" w14:textId="77777777" w:rsidR="00306559" w:rsidRDefault="00306559" w:rsidP="008E33EF">
      <w:pPr>
        <w:pStyle w:val="Otsikko2"/>
      </w:pPr>
      <w:bookmarkStart w:id="3723" w:name="_Toc436732654"/>
      <w:r>
        <w:t>Terveys- ja hoitosuunnitelma</w:t>
      </w:r>
      <w:bookmarkEnd w:id="3723"/>
    </w:p>
    <w:p w14:paraId="07728C48" w14:textId="77777777" w:rsidR="00306559" w:rsidRPr="00306559" w:rsidRDefault="00CB672D" w:rsidP="00306559">
      <w:r>
        <w:t xml:space="preserve">Terveys- ja hoitosuunnitelman osalta </w:t>
      </w:r>
      <w:r w:rsidR="00436265">
        <w:t>on toteutettu</w:t>
      </w:r>
      <w:r>
        <w:t xml:space="preserve"> toiminnallinen </w:t>
      </w:r>
      <w:r w:rsidR="00436265">
        <w:t>kehitys</w:t>
      </w:r>
      <w:r>
        <w:t>tarvese</w:t>
      </w:r>
      <w:r>
        <w:t>l</w:t>
      </w:r>
      <w:r>
        <w:t xml:space="preserve">vitys terveys- ja hoitosuunnitelman osalta suun terveydenhuollossa. </w:t>
      </w:r>
      <w:r w:rsidR="00436265">
        <w:t>Tarkempaa määrittelyä aiheesta ei vielä ole, j</w:t>
      </w:r>
      <w:r w:rsidR="00436265">
        <w:t>o</w:t>
      </w:r>
      <w:r w:rsidR="00436265">
        <w:t>ten t</w:t>
      </w:r>
      <w:r>
        <w:t>ekninen toteutus tehdään Terveys- ja hoitosuunnitelman CDA R2 potilaskertomusrakenne -määrittelyn mukaise</w:t>
      </w:r>
      <w:r>
        <w:t>s</w:t>
      </w:r>
      <w:r>
        <w:t>ti [15].</w:t>
      </w:r>
    </w:p>
    <w:p w14:paraId="507C513D" w14:textId="77777777" w:rsidR="00306559" w:rsidRDefault="00306559" w:rsidP="00F16B26"/>
    <w:p w14:paraId="4C457C02" w14:textId="77777777" w:rsidR="00BF2473" w:rsidRDefault="00A44D52" w:rsidP="008E33EF">
      <w:pPr>
        <w:pStyle w:val="Otsikko1"/>
      </w:pPr>
      <w:bookmarkStart w:id="3724" w:name="_Toc436732655"/>
      <w:r>
        <w:t>Suun terveydenhuollon tietojen haku</w:t>
      </w:r>
      <w:bookmarkEnd w:id="3724"/>
    </w:p>
    <w:p w14:paraId="20B33351" w14:textId="77777777" w:rsidR="00BF2473" w:rsidRDefault="00A44D52" w:rsidP="00F16B26">
      <w:r>
        <w:t xml:space="preserve">Suun terveydenhuollon tietoja haetaan </w:t>
      </w:r>
      <w:del w:id="3725" w:author="Tekijä">
        <w:r w:rsidDel="002459FF">
          <w:delText xml:space="preserve">eArkistosta </w:delText>
        </w:r>
      </w:del>
      <w:ins w:id="3726" w:author="Tekijä">
        <w:r w:rsidR="002459FF">
          <w:t xml:space="preserve">Kanta Potilastiedon arkistosta </w:t>
        </w:r>
      </w:ins>
      <w:r>
        <w:t>normaaleilla asi</w:t>
      </w:r>
      <w:r>
        <w:t>a</w:t>
      </w:r>
      <w:r>
        <w:t>kirjojen h</w:t>
      </w:r>
      <w:r>
        <w:t>a</w:t>
      </w:r>
      <w:r>
        <w:t xml:space="preserve">kutoiminnoilla niiden mahdollistamilla hakuparametreilla. </w:t>
      </w:r>
      <w:r w:rsidR="0023038A">
        <w:t>P</w:t>
      </w:r>
      <w:r>
        <w:t xml:space="preserve">otilastietojärjestelmä pystyy esimerkiksi </w:t>
      </w:r>
      <w:r w:rsidR="0023038A">
        <w:t xml:space="preserve">hakemaan </w:t>
      </w:r>
      <w:r>
        <w:t xml:space="preserve">kaikki potilaalle </w:t>
      </w:r>
      <w:r w:rsidR="0023038A">
        <w:t>tehdyt asiakirjat halutulla aikarajauksella, missä on merki</w:t>
      </w:r>
      <w:r w:rsidR="0023038A">
        <w:t>n</w:t>
      </w:r>
      <w:r w:rsidR="0023038A">
        <w:t>töjä suuu näkymälle.</w:t>
      </w:r>
      <w:ins w:id="3727" w:author="Tekijä">
        <w:r w:rsidR="00366685">
          <w:t xml:space="preserve"> Samoin haku edellisen kokonaistarkastuksen jälkeisistä Hammasstatus-merkinnöistä on tuettu.</w:t>
        </w:r>
      </w:ins>
      <w:r w:rsidR="0023038A">
        <w:t xml:space="preserve"> Rakenteisten osioiden tunnisteiden sekä kirjausten aikaleimojen avulla jä</w:t>
      </w:r>
      <w:r w:rsidR="0023038A">
        <w:t>r</w:t>
      </w:r>
      <w:r w:rsidR="0023038A">
        <w:t>jestelmät pystyvät muodostamaan ajantasaisen kuvan potilaan suun tilasta käyttäjän hyödynnett</w:t>
      </w:r>
      <w:r w:rsidR="0023038A">
        <w:t>ä</w:t>
      </w:r>
      <w:r w:rsidR="0023038A">
        <w:t xml:space="preserve">väksi. </w:t>
      </w:r>
    </w:p>
    <w:p w14:paraId="15C4750F" w14:textId="77777777" w:rsidR="0023038A" w:rsidRDefault="0023038A" w:rsidP="00F16B26"/>
    <w:p w14:paraId="2CCB70A1" w14:textId="77777777" w:rsidR="00F16B26" w:rsidRDefault="0023038A" w:rsidP="00F16B26">
      <w:r>
        <w:t>Kehistyshankkeen aikana suunnitellusta koostemallista päätettiin luopua, koska suun terveyde</w:t>
      </w:r>
      <w:r>
        <w:t>n</w:t>
      </w:r>
      <w:r>
        <w:t>huoltoon erikoistuneiden järjestelmien tulee osata joka tapauksessa käsitellä alkuperäisiä asiakirjoja ja merkintöjä ja haut kohdistuvat aina lähtökohtaisesti kaikkiin rakenteisiin osioihin (STH01-STH06</w:t>
      </w:r>
      <w:r w:rsidR="004F7283">
        <w:t>)</w:t>
      </w:r>
      <w:r>
        <w:t>. Koosteille ei tässä tilanteessa nähty lisäarvoa.</w:t>
      </w:r>
    </w:p>
    <w:p w14:paraId="13ACA276" w14:textId="77777777" w:rsidR="002B09BD" w:rsidRPr="00D85109" w:rsidRDefault="002B09BD" w:rsidP="00F16B26"/>
    <w:p w14:paraId="60E157C4" w14:textId="77777777" w:rsidR="00F16B26" w:rsidRPr="00CB672D" w:rsidDel="00D75D8F" w:rsidRDefault="00F16B26" w:rsidP="00F16B26">
      <w:pPr>
        <w:pStyle w:val="Otsikko1"/>
        <w:rPr>
          <w:del w:id="3728" w:author="Tekijä"/>
        </w:rPr>
      </w:pPr>
      <w:bookmarkStart w:id="3729" w:name="_Toc431224965"/>
      <w:bookmarkStart w:id="3730" w:name="_Toc436732656"/>
      <w:del w:id="3731" w:author="Tekijä">
        <w:r w:rsidRPr="00D85109" w:rsidDel="00D75D8F">
          <w:delText>N</w:delText>
        </w:r>
        <w:r w:rsidRPr="00CB672D" w:rsidDel="00D75D8F">
          <w:delText>äyttömuotoesimerkki</w:delText>
        </w:r>
        <w:bookmarkEnd w:id="3729"/>
        <w:bookmarkEnd w:id="3730"/>
      </w:del>
    </w:p>
    <w:p w14:paraId="3FF0DE4F" w14:textId="77777777" w:rsidR="00236933" w:rsidDel="00D75D8F" w:rsidRDefault="00955509" w:rsidP="00236933">
      <w:pPr>
        <w:rPr>
          <w:del w:id="3732" w:author="Tekijä"/>
        </w:rPr>
      </w:pPr>
      <w:del w:id="3733" w:author="Tekijä">
        <w:r w:rsidDel="00D75D8F">
          <w:delText>Toiminnallisessa määrittelyssä [18] on näyttömuotoesimerkkejä SUU-näkymän kirjausten osalta. Toiminnallisessa määrittelyssä luvussa 4.4 rakenteisen tiedon näyttäminen on kuvattu toiminnall</w:delText>
        </w:r>
        <w:r w:rsidDel="00D75D8F">
          <w:delText>i</w:delText>
        </w:r>
        <w:r w:rsidDel="00D75D8F">
          <w:delText>suuksia näyttämiseen liittyen.</w:delText>
        </w:r>
      </w:del>
    </w:p>
    <w:p w14:paraId="168D49F4" w14:textId="77777777" w:rsidR="00955509" w:rsidDel="00D75D8F" w:rsidRDefault="00955509" w:rsidP="00236933">
      <w:pPr>
        <w:rPr>
          <w:del w:id="3734" w:author="Tekijä"/>
        </w:rPr>
      </w:pPr>
    </w:p>
    <w:p w14:paraId="455AD388" w14:textId="77777777" w:rsidR="00955509" w:rsidRPr="00236933" w:rsidDel="00D75D8F" w:rsidRDefault="00955509" w:rsidP="00236933">
      <w:pPr>
        <w:rPr>
          <w:del w:id="3735" w:author="Tekijä"/>
        </w:rPr>
      </w:pPr>
      <w:del w:id="3736" w:author="Tekijä">
        <w:r w:rsidDel="00D75D8F">
          <w:delText>HAM näkymän tiedot ovat kattavasti rakenteisesti käsiteltävää tietoa, ja tyypillisesti ne näytetään ammattilaisille hammaskartan muodossa. CDA-siirtomuodon näyttömuotoa ei tällöin lähtökohta</w:delText>
        </w:r>
        <w:r w:rsidDel="00D75D8F">
          <w:delText>i</w:delText>
        </w:r>
        <w:r w:rsidDel="00D75D8F">
          <w:delText>sesti näyttämiseen käytetä.</w:delText>
        </w:r>
        <w:r w:rsidR="004D15CF" w:rsidDel="00D75D8F">
          <w:delText xml:space="preserve"> </w:delText>
        </w:r>
      </w:del>
    </w:p>
    <w:p w14:paraId="4871E398" w14:textId="77777777" w:rsidR="00236933" w:rsidRPr="00236933" w:rsidRDefault="00236933" w:rsidP="00236933"/>
    <w:p w14:paraId="54351A3B" w14:textId="77777777" w:rsidR="00236933" w:rsidRPr="00236933" w:rsidRDefault="004D15CF" w:rsidP="00236933">
      <w:del w:id="3737" w:author="Tekijä">
        <w:r w:rsidDel="004431F8">
          <w:delText>Muuten THL on jatkossa tietosisältömäärittelyissä ottamassa kantaa, mitkä ovat minimissään a</w:delText>
        </w:r>
        <w:r w:rsidDel="004431F8">
          <w:delText>m</w:delText>
        </w:r>
        <w:r w:rsidDel="004431F8">
          <w:delText>mattilaisille näytettäviä tietoja ja jatkossa CDA-näyttömuoto-ohjeistus tulee perustumaan näihin. Nyt määrittelyt on tehty periaatteella, että kaikki rakenteisen osion tiedot viedään myös näyttömu</w:delText>
        </w:r>
        <w:r w:rsidDel="004431F8">
          <w:delText>o</w:delText>
        </w:r>
        <w:r w:rsidDel="004431F8">
          <w:delText>toon.</w:delText>
        </w:r>
      </w:del>
    </w:p>
    <w:sectPr w:rsidR="00236933" w:rsidRPr="00236933" w:rsidSect="00CA3EED">
      <w:footnotePr>
        <w:numRestart w:val="eachSect"/>
      </w:footnotePr>
      <w:type w:val="continuous"/>
      <w:pgSz w:w="11907" w:h="16840" w:code="9"/>
      <w:pgMar w:top="567" w:right="1134" w:bottom="567" w:left="1134" w:header="567"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4123F" w14:textId="77777777" w:rsidR="00B70770" w:rsidRDefault="00B70770">
      <w:r>
        <w:separator/>
      </w:r>
    </w:p>
  </w:endnote>
  <w:endnote w:type="continuationSeparator" w:id="0">
    <w:p w14:paraId="36B3FBA7" w14:textId="77777777" w:rsidR="00B70770" w:rsidRDefault="00B70770">
      <w:r>
        <w:continuationSeparator/>
      </w:r>
    </w:p>
  </w:endnote>
  <w:endnote w:type="continuationNotice" w:id="1">
    <w:p w14:paraId="2F23A703" w14:textId="77777777" w:rsidR="00B70770" w:rsidRDefault="00B707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ICL Classical Garamond">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F3E77" w14:textId="77777777" w:rsidR="00302119" w:rsidRDefault="00302119">
    <w:pPr>
      <w:pStyle w:val="Alatunnist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CAEA8" w14:textId="77777777" w:rsidR="00302119" w:rsidRDefault="00302119">
    <w:pPr>
      <w:pStyle w:val="Alatunniste"/>
      <w:rPr>
        <w:lang w:val="en-US"/>
      </w:rPr>
    </w:pPr>
    <w:r>
      <w:rPr>
        <w:lang w:val="en-US"/>
      </w:rPr>
      <w:t xml:space="preserve">_______________________________________________________________________________________________   </w:t>
    </w:r>
  </w:p>
  <w:p w14:paraId="7735397F" w14:textId="77777777" w:rsidR="00302119" w:rsidRPr="002B0A51" w:rsidRDefault="00302119">
    <w:pPr>
      <w:pStyle w:val="Alatunniste"/>
      <w:tabs>
        <w:tab w:val="right" w:pos="9639"/>
      </w:tabs>
    </w:pPr>
    <w:r>
      <w:fldChar w:fldCharType="begin"/>
    </w:r>
    <w:r w:rsidRPr="002B0A51">
      <w:instrText xml:space="preserve"> FILENAME </w:instrText>
    </w:r>
    <w:r>
      <w:fldChar w:fldCharType="separate"/>
    </w:r>
    <w:ins w:id="94" w:author="Tekijä">
      <w:r>
        <w:t>Kanta_suunth_CDA_v210_track</w:t>
      </w:r>
    </w:ins>
    <w:r>
      <w:fldChar w:fldCharType="end"/>
    </w:r>
    <w:r w:rsidRPr="002B0A51">
      <w:tab/>
      <w:t>URN:OID:</w:t>
    </w:r>
    <w:fldSimple w:instr=" DOCPROPERTY  OID  \* MERGEFORMAT ">
      <w:ins w:id="95" w:author="Tekijä">
        <w:r>
          <w:t>1.2.246.777.11.2015.31</w:t>
        </w:r>
      </w:ins>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9723D" w14:textId="77777777" w:rsidR="00302119" w:rsidRDefault="0030211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35643" w14:textId="77777777" w:rsidR="00B70770" w:rsidRDefault="00B70770">
      <w:r>
        <w:separator/>
      </w:r>
    </w:p>
  </w:footnote>
  <w:footnote w:type="continuationSeparator" w:id="0">
    <w:p w14:paraId="0EBF000A" w14:textId="77777777" w:rsidR="00B70770" w:rsidRDefault="00B70770">
      <w:r>
        <w:continuationSeparator/>
      </w:r>
    </w:p>
  </w:footnote>
  <w:footnote w:type="continuationNotice" w:id="1">
    <w:p w14:paraId="22272652" w14:textId="77777777" w:rsidR="00B70770" w:rsidRDefault="00B707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DDDFC" w14:textId="5702A56F" w:rsidR="00302119" w:rsidRDefault="00E66772" w:rsidP="00532BF4">
    <w:pPr>
      <w:pStyle w:val="Yltunniste"/>
      <w:tabs>
        <w:tab w:val="left" w:pos="7797"/>
      </w:tabs>
    </w:pPr>
    <w:ins w:id="3" w:author="Tekijä">
      <w:r>
        <w:rPr>
          <w:lang w:eastAsia="fi-FI"/>
        </w:rPr>
        <w:drawing>
          <wp:anchor distT="0" distB="0" distL="114300" distR="114300" simplePos="0" relativeHeight="251658240" behindDoc="0" locked="0" layoutInCell="1" allowOverlap="1" wp14:anchorId="45F22C13" wp14:editId="22BA0FF3">
            <wp:simplePos x="0" y="0"/>
            <wp:positionH relativeFrom="column">
              <wp:posOffset>205740</wp:posOffset>
            </wp:positionH>
            <wp:positionV relativeFrom="paragraph">
              <wp:posOffset>234950</wp:posOffset>
            </wp:positionV>
            <wp:extent cx="1323340" cy="482600"/>
            <wp:effectExtent l="0" t="0" r="0" b="0"/>
            <wp:wrapNone/>
            <wp:docPr id="3" name="Kuv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3340" cy="482600"/>
                    </a:xfrm>
                    <a:prstGeom prst="rect">
                      <a:avLst/>
                    </a:prstGeom>
                    <a:noFill/>
                    <a:ln>
                      <a:noFill/>
                    </a:ln>
                  </pic:spPr>
                </pic:pic>
              </a:graphicData>
            </a:graphic>
            <wp14:sizeRelH relativeFrom="page">
              <wp14:pctWidth>0</wp14:pctWidth>
            </wp14:sizeRelH>
            <wp14:sizeRelV relativeFrom="page">
              <wp14:pctHeight>0</wp14:pctHeight>
            </wp14:sizeRelV>
          </wp:anchor>
        </w:drawing>
      </w:r>
    </w:ins>
    <w:r w:rsidR="00302119">
      <w:tab/>
    </w:r>
    <w:r>
      <w:drawing>
        <wp:inline distT="0" distB="0" distL="0" distR="0" wp14:anchorId="72E336BF" wp14:editId="1767986E">
          <wp:extent cx="1095375" cy="790575"/>
          <wp:effectExtent l="0" t="0" r="0" b="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95375" cy="7905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302119" w14:paraId="4C63EDD2" w14:textId="77777777">
      <w:tc>
        <w:tcPr>
          <w:tcW w:w="2694" w:type="dxa"/>
        </w:tcPr>
        <w:p w14:paraId="57336880" w14:textId="5F4FCF2F" w:rsidR="00302119" w:rsidRDefault="00E66772">
          <w:r>
            <w:rPr>
              <w:noProof/>
            </w:rPr>
            <w:drawing>
              <wp:inline distT="0" distB="0" distL="0" distR="0" wp14:anchorId="07111817" wp14:editId="086D2C79">
                <wp:extent cx="1571625" cy="266700"/>
                <wp:effectExtent l="0" t="0" r="0" b="0"/>
                <wp:docPr id="12" name="Kuv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266700"/>
                        </a:xfrm>
                        <a:prstGeom prst="rect">
                          <a:avLst/>
                        </a:prstGeom>
                        <a:noFill/>
                        <a:ln>
                          <a:noFill/>
                        </a:ln>
                      </pic:spPr>
                    </pic:pic>
                  </a:graphicData>
                </a:graphic>
              </wp:inline>
            </w:drawing>
          </w:r>
        </w:p>
      </w:tc>
      <w:tc>
        <w:tcPr>
          <w:tcW w:w="1051" w:type="dxa"/>
        </w:tcPr>
        <w:p w14:paraId="6A3CE372" w14:textId="77777777" w:rsidR="00302119" w:rsidRDefault="00302119"/>
      </w:tc>
      <w:tc>
        <w:tcPr>
          <w:tcW w:w="3201" w:type="dxa"/>
        </w:tcPr>
        <w:p w14:paraId="3CEE6A4D" w14:textId="77777777" w:rsidR="00302119" w:rsidRDefault="00302119">
          <w:fldSimple w:instr=" TITLE  \* MERGEFORMAT ">
            <w:r>
              <w:t>Suun TH CDA</w:t>
            </w:r>
          </w:fldSimple>
        </w:p>
      </w:tc>
      <w:tc>
        <w:tcPr>
          <w:tcW w:w="1418" w:type="dxa"/>
        </w:tcPr>
        <w:p w14:paraId="2170D64E" w14:textId="77777777" w:rsidR="00302119" w:rsidRDefault="00302119">
          <w:r>
            <w:fldChar w:fldCharType="begin"/>
          </w:r>
          <w:r>
            <w:instrText xml:space="preserve"> KEYWORDS  \* LOWER </w:instrText>
          </w:r>
          <w:r>
            <w:fldChar w:fldCharType="end"/>
          </w:r>
        </w:p>
      </w:tc>
      <w:tc>
        <w:tcPr>
          <w:tcW w:w="999" w:type="dxa"/>
        </w:tcPr>
        <w:p w14:paraId="00DA2902" w14:textId="77777777" w:rsidR="00302119" w:rsidRDefault="00302119">
          <w:r>
            <w:rPr>
              <w:rStyle w:val="Sivunumero"/>
            </w:rPr>
            <w:fldChar w:fldCharType="begin"/>
          </w:r>
          <w:r>
            <w:rPr>
              <w:rStyle w:val="Sivunumero"/>
            </w:rPr>
            <w:instrText xml:space="preserve"> PAGE </w:instrText>
          </w:r>
          <w:r>
            <w:rPr>
              <w:rStyle w:val="Sivunumero"/>
            </w:rPr>
            <w:fldChar w:fldCharType="separate"/>
          </w:r>
          <w:r>
            <w:rPr>
              <w:rStyle w:val="Sivunumero"/>
              <w:noProof/>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Pr>
              <w:rStyle w:val="Sivunumero"/>
              <w:noProof/>
            </w:rPr>
            <w:t>51</w:t>
          </w:r>
          <w:r>
            <w:rPr>
              <w:rStyle w:val="Sivunumero"/>
            </w:rPr>
            <w:fldChar w:fldCharType="end"/>
          </w:r>
          <w:r>
            <w:rPr>
              <w:rStyle w:val="Sivunumero"/>
            </w:rPr>
            <w:t>)</w:t>
          </w:r>
        </w:p>
      </w:tc>
    </w:tr>
    <w:tr w:rsidR="00302119" w14:paraId="1045B38C" w14:textId="77777777">
      <w:tc>
        <w:tcPr>
          <w:tcW w:w="2694" w:type="dxa"/>
        </w:tcPr>
        <w:p w14:paraId="30A75EB1" w14:textId="77777777" w:rsidR="00302119" w:rsidRDefault="00302119"/>
      </w:tc>
      <w:tc>
        <w:tcPr>
          <w:tcW w:w="1051" w:type="dxa"/>
        </w:tcPr>
        <w:p w14:paraId="1FE88398" w14:textId="77777777" w:rsidR="00302119" w:rsidRDefault="00302119"/>
      </w:tc>
      <w:tc>
        <w:tcPr>
          <w:tcW w:w="3201" w:type="dxa"/>
        </w:tcPr>
        <w:p w14:paraId="360D2926" w14:textId="77777777" w:rsidR="00302119" w:rsidRDefault="00302119">
          <w:fldSimple w:instr=" SUBJECT  \* MERGEFORMAT ">
            <w:r>
              <w:t>Määrittelydokumentti</w:t>
            </w:r>
          </w:fldSimple>
        </w:p>
      </w:tc>
      <w:tc>
        <w:tcPr>
          <w:tcW w:w="1418" w:type="dxa"/>
        </w:tcPr>
        <w:p w14:paraId="31F062DC" w14:textId="77777777" w:rsidR="00302119" w:rsidRDefault="00302119"/>
      </w:tc>
      <w:tc>
        <w:tcPr>
          <w:tcW w:w="999" w:type="dxa"/>
        </w:tcPr>
        <w:p w14:paraId="6E0D5368" w14:textId="77777777" w:rsidR="00302119" w:rsidRDefault="00302119"/>
      </w:tc>
    </w:tr>
    <w:tr w:rsidR="00302119" w14:paraId="1F4AEC61" w14:textId="77777777">
      <w:tc>
        <w:tcPr>
          <w:tcW w:w="2694" w:type="dxa"/>
        </w:tcPr>
        <w:p w14:paraId="5D05B196" w14:textId="77777777" w:rsidR="00302119" w:rsidRDefault="00302119"/>
      </w:tc>
      <w:tc>
        <w:tcPr>
          <w:tcW w:w="1051" w:type="dxa"/>
        </w:tcPr>
        <w:p w14:paraId="3E7ABC61" w14:textId="77777777" w:rsidR="00302119" w:rsidRDefault="00302119"/>
      </w:tc>
      <w:tc>
        <w:tcPr>
          <w:tcW w:w="3201" w:type="dxa"/>
        </w:tcPr>
        <w:p w14:paraId="0599BCDE" w14:textId="77777777" w:rsidR="00302119" w:rsidRDefault="00302119"/>
      </w:tc>
      <w:tc>
        <w:tcPr>
          <w:tcW w:w="1418" w:type="dxa"/>
        </w:tcPr>
        <w:p w14:paraId="75EF4C23" w14:textId="77777777" w:rsidR="00302119" w:rsidRDefault="00302119"/>
      </w:tc>
      <w:tc>
        <w:tcPr>
          <w:tcW w:w="999" w:type="dxa"/>
        </w:tcPr>
        <w:p w14:paraId="7848E375" w14:textId="77777777" w:rsidR="00302119" w:rsidRDefault="00302119"/>
      </w:tc>
    </w:tr>
    <w:tr w:rsidR="00302119" w14:paraId="6AB51604" w14:textId="77777777">
      <w:tc>
        <w:tcPr>
          <w:tcW w:w="2694" w:type="dxa"/>
        </w:tcPr>
        <w:p w14:paraId="185AF5DF" w14:textId="77777777" w:rsidR="00302119" w:rsidRDefault="00302119"/>
      </w:tc>
      <w:tc>
        <w:tcPr>
          <w:tcW w:w="1051" w:type="dxa"/>
        </w:tcPr>
        <w:p w14:paraId="74971B10" w14:textId="77777777" w:rsidR="00302119" w:rsidRDefault="00302119"/>
      </w:tc>
      <w:tc>
        <w:tcPr>
          <w:tcW w:w="3201" w:type="dxa"/>
        </w:tcPr>
        <w:p w14:paraId="63F637B6" w14:textId="77777777" w:rsidR="00302119" w:rsidRDefault="00302119">
          <w:r>
            <w:fldChar w:fldCharType="begin"/>
          </w:r>
          <w:r>
            <w:instrText xml:space="preserve"> SAVEDATE \@ "dd.MM.yyyy" \* LOWER </w:instrText>
          </w:r>
          <w:r>
            <w:fldChar w:fldCharType="separate"/>
          </w:r>
          <w:ins w:id="4" w:author="Tekijä">
            <w:r w:rsidR="00E66772">
              <w:rPr>
                <w:noProof/>
              </w:rPr>
              <w:t>08.05.2018</w:t>
            </w:r>
            <w:del w:id="5" w:author="Tekijä">
              <w:r w:rsidR="00B4303E" w:rsidDel="00E66772">
                <w:rPr>
                  <w:noProof/>
                </w:rPr>
                <w:delText>17.12.2015</w:delText>
              </w:r>
            </w:del>
          </w:ins>
          <w:del w:id="6" w:author="Tekijä">
            <w:r w:rsidR="001B4980" w:rsidDel="00E66772">
              <w:rPr>
                <w:noProof/>
              </w:rPr>
              <w:delText>16.12.2015</w:delText>
            </w:r>
          </w:del>
          <w:r>
            <w:fldChar w:fldCharType="end"/>
          </w:r>
        </w:p>
      </w:tc>
      <w:tc>
        <w:tcPr>
          <w:tcW w:w="1418" w:type="dxa"/>
        </w:tcPr>
        <w:p w14:paraId="77C4278B" w14:textId="77777777" w:rsidR="00302119" w:rsidRDefault="00302119">
          <w:fldSimple w:instr=" FILENAME  \* LOWER ">
            <w:r>
              <w:rPr>
                <w:noProof/>
              </w:rPr>
              <w:t>kanta_suunth_cda_v200_track.doc</w:t>
            </w:r>
          </w:fldSimple>
        </w:p>
      </w:tc>
      <w:tc>
        <w:tcPr>
          <w:tcW w:w="999" w:type="dxa"/>
        </w:tcPr>
        <w:p w14:paraId="3B2DE4F3" w14:textId="77777777" w:rsidR="00302119" w:rsidRDefault="00302119"/>
      </w:tc>
    </w:tr>
  </w:tbl>
  <w:p w14:paraId="401A8C31" w14:textId="77777777" w:rsidR="00302119" w:rsidRDefault="00302119">
    <w:pPr>
      <w:spacing w:before="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F5E82" w14:textId="77777777" w:rsidR="00302119" w:rsidRDefault="00302119">
    <w:pPr>
      <w:pStyle w:val="Yltunniste"/>
    </w:pPr>
  </w:p>
  <w:p w14:paraId="440982DC" w14:textId="77777777" w:rsidR="00302119" w:rsidRDefault="00302119"/>
  <w:p w14:paraId="3BEDFF66" w14:textId="77777777" w:rsidR="00302119" w:rsidRDefault="0030211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Layout w:type="fixed"/>
      <w:tblCellMar>
        <w:left w:w="107" w:type="dxa"/>
        <w:right w:w="107" w:type="dxa"/>
      </w:tblCellMar>
      <w:tblLook w:val="0000" w:firstRow="0" w:lastRow="0" w:firstColumn="0" w:lastColumn="0" w:noHBand="0" w:noVBand="0"/>
    </w:tblPr>
    <w:tblGrid>
      <w:gridCol w:w="3544"/>
      <w:gridCol w:w="3402"/>
      <w:gridCol w:w="1843"/>
      <w:gridCol w:w="850"/>
    </w:tblGrid>
    <w:tr w:rsidR="00302119" w14:paraId="757DDD17" w14:textId="77777777">
      <w:trPr>
        <w:cantSplit/>
      </w:trPr>
      <w:tc>
        <w:tcPr>
          <w:tcW w:w="3544" w:type="dxa"/>
          <w:vMerge w:val="restart"/>
        </w:tcPr>
        <w:p w14:paraId="24858006" w14:textId="0DC568AA" w:rsidR="00302119" w:rsidRDefault="00E66772" w:rsidP="00C27F1C">
          <w:pPr>
            <w:pStyle w:val="Yltunniste"/>
            <w:rPr>
              <w:i/>
              <w:iCs/>
              <w:sz w:val="36"/>
              <w:szCs w:val="36"/>
            </w:rPr>
          </w:pPr>
          <w:ins w:id="87" w:author="Tekijä">
            <w:r>
              <w:drawing>
                <wp:anchor distT="0" distB="0" distL="114300" distR="114300" simplePos="0" relativeHeight="251657216" behindDoc="0" locked="0" layoutInCell="1" allowOverlap="1" wp14:anchorId="76919D94" wp14:editId="456D50E6">
                  <wp:simplePos x="0" y="0"/>
                  <wp:positionH relativeFrom="column">
                    <wp:posOffset>885825</wp:posOffset>
                  </wp:positionH>
                  <wp:positionV relativeFrom="paragraph">
                    <wp:posOffset>227330</wp:posOffset>
                  </wp:positionV>
                  <wp:extent cx="1031240" cy="375920"/>
                  <wp:effectExtent l="0" t="0" r="0" b="0"/>
                  <wp:wrapNone/>
                  <wp:docPr id="2" name="Kuv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1240" cy="375920"/>
                          </a:xfrm>
                          <a:prstGeom prst="rect">
                            <a:avLst/>
                          </a:prstGeom>
                          <a:noFill/>
                          <a:ln>
                            <a:noFill/>
                          </a:ln>
                        </pic:spPr>
                      </pic:pic>
                    </a:graphicData>
                  </a:graphic>
                  <wp14:sizeRelH relativeFrom="page">
                    <wp14:pctWidth>0</wp14:pctWidth>
                  </wp14:sizeRelH>
                  <wp14:sizeRelV relativeFrom="page">
                    <wp14:pctHeight>0</wp14:pctHeight>
                  </wp14:sizeRelV>
                </wp:anchor>
              </w:drawing>
            </w:r>
          </w:ins>
          <w:r>
            <w:rPr>
              <w:i/>
              <w:sz w:val="52"/>
            </w:rPr>
            <w:drawing>
              <wp:inline distT="0" distB="0" distL="0" distR="0" wp14:anchorId="35D5DD4F" wp14:editId="59FD073B">
                <wp:extent cx="742950" cy="657225"/>
                <wp:effectExtent l="0" t="0" r="0" b="0"/>
                <wp:docPr id="13" name="Kuv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657225"/>
                        </a:xfrm>
                        <a:prstGeom prst="rect">
                          <a:avLst/>
                        </a:prstGeom>
                        <a:noFill/>
                        <a:ln>
                          <a:noFill/>
                        </a:ln>
                      </pic:spPr>
                    </pic:pic>
                  </a:graphicData>
                </a:graphic>
              </wp:inline>
            </w:drawing>
          </w:r>
          <w:r w:rsidR="00302119">
            <w:rPr>
              <w:i/>
              <w:sz w:val="52"/>
            </w:rPr>
            <w:t xml:space="preserve">   </w:t>
          </w:r>
          <w:del w:id="88" w:author="Tekijä">
            <w:r w:rsidR="00302119" w:rsidDel="00C27F1C">
              <w:rPr>
                <w:i/>
                <w:sz w:val="52"/>
              </w:rPr>
              <w:delText xml:space="preserve"> </w:delText>
            </w:r>
          </w:del>
        </w:p>
      </w:tc>
      <w:tc>
        <w:tcPr>
          <w:tcW w:w="3402" w:type="dxa"/>
        </w:tcPr>
        <w:p w14:paraId="308D1CF4" w14:textId="77777777" w:rsidR="00302119" w:rsidRDefault="00302119" w:rsidP="00C27F1C">
          <w:pPr>
            <w:pStyle w:val="Yltunniste"/>
            <w:rPr>
              <w:ins w:id="89" w:author="Tekijä"/>
            </w:rPr>
          </w:pPr>
          <w:ins w:id="90" w:author="Tekijä">
            <w:r>
              <w:t>Kanta HL7 rajapintamäärittelyt</w:t>
            </w:r>
          </w:ins>
        </w:p>
        <w:p w14:paraId="309C8E04" w14:textId="77777777" w:rsidR="00302119" w:rsidRDefault="00302119" w:rsidP="00532BF4">
          <w:pPr>
            <w:pStyle w:val="Yltunniste"/>
          </w:pPr>
        </w:p>
      </w:tc>
      <w:tc>
        <w:tcPr>
          <w:tcW w:w="1843" w:type="dxa"/>
        </w:tcPr>
        <w:p w14:paraId="0100ECF9" w14:textId="77777777" w:rsidR="00302119" w:rsidRDefault="00302119" w:rsidP="00324BB5">
          <w:pPr>
            <w:pStyle w:val="Yltunniste"/>
            <w:jc w:val="center"/>
          </w:pPr>
          <w:r>
            <w:t xml:space="preserve">Versio </w:t>
          </w:r>
          <w:fldSimple w:instr=" DOCPROPERTY  Versio  \* MERGEFORMAT ">
            <w:ins w:id="91" w:author="Tekijä">
              <w:r w:rsidRPr="00C27F1C">
                <w:rPr>
                  <w:b/>
                  <w:bCs/>
                </w:rPr>
                <w:t>2.10</w:t>
              </w:r>
            </w:ins>
          </w:fldSimple>
        </w:p>
      </w:tc>
      <w:tc>
        <w:tcPr>
          <w:tcW w:w="850" w:type="dxa"/>
        </w:tcPr>
        <w:p w14:paraId="1B8FC4CE" w14:textId="77777777" w:rsidR="00302119" w:rsidRDefault="00302119">
          <w:pPr>
            <w:pStyle w:val="Yltunniste"/>
          </w:pPr>
          <w:r>
            <w:rPr>
              <w:rStyle w:val="Sivunumero"/>
            </w:rPr>
            <w:fldChar w:fldCharType="begin"/>
          </w:r>
          <w:r>
            <w:rPr>
              <w:rStyle w:val="Sivunumero"/>
            </w:rPr>
            <w:instrText xml:space="preserve"> PAGE </w:instrText>
          </w:r>
          <w:r>
            <w:rPr>
              <w:rStyle w:val="Sivunumero"/>
            </w:rPr>
            <w:fldChar w:fldCharType="separate"/>
          </w:r>
          <w:r w:rsidR="00B4303E">
            <w:rPr>
              <w:rStyle w:val="Sivunumero"/>
            </w:rPr>
            <w:t>85</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B4303E">
            <w:rPr>
              <w:rStyle w:val="Sivunumero"/>
            </w:rPr>
            <w:t>96</w:t>
          </w:r>
          <w:r>
            <w:rPr>
              <w:rStyle w:val="Sivunumero"/>
            </w:rPr>
            <w:fldChar w:fldCharType="end"/>
          </w:r>
          <w:r>
            <w:rPr>
              <w:rStyle w:val="Sivunumero"/>
            </w:rPr>
            <w:t>)</w:t>
          </w:r>
        </w:p>
      </w:tc>
    </w:tr>
    <w:tr w:rsidR="00302119" w14:paraId="6322FB53" w14:textId="77777777">
      <w:trPr>
        <w:cantSplit/>
      </w:trPr>
      <w:tc>
        <w:tcPr>
          <w:tcW w:w="3544" w:type="dxa"/>
          <w:vMerge/>
        </w:tcPr>
        <w:p w14:paraId="7897A0EB" w14:textId="77777777" w:rsidR="00302119" w:rsidRDefault="00302119">
          <w:pPr>
            <w:pStyle w:val="Yltunniste"/>
          </w:pPr>
        </w:p>
      </w:tc>
      <w:tc>
        <w:tcPr>
          <w:tcW w:w="3402" w:type="dxa"/>
        </w:tcPr>
        <w:p w14:paraId="6C054CA2" w14:textId="77777777" w:rsidR="00302119" w:rsidRDefault="00302119" w:rsidP="00C27F1C">
          <w:pPr>
            <w:pStyle w:val="Yltunniste"/>
            <w:rPr>
              <w:ins w:id="92" w:author="Tekijä"/>
            </w:rPr>
          </w:pPr>
        </w:p>
        <w:p w14:paraId="2259C708" w14:textId="77777777" w:rsidR="00302119" w:rsidRDefault="00302119" w:rsidP="00C27F1C">
          <w:pPr>
            <w:pStyle w:val="Yltunniste"/>
          </w:pPr>
          <w:ins w:id="93" w:author="Tekijä">
            <w:r>
              <w:t>Suun terveydenhuollon CDA</w:t>
            </w:r>
          </w:ins>
        </w:p>
      </w:tc>
      <w:tc>
        <w:tcPr>
          <w:tcW w:w="1843" w:type="dxa"/>
        </w:tcPr>
        <w:p w14:paraId="69355233" w14:textId="77777777" w:rsidR="00302119" w:rsidRDefault="00302119">
          <w:pPr>
            <w:pStyle w:val="Yltunniste"/>
            <w:jc w:val="center"/>
          </w:pPr>
        </w:p>
        <w:p w14:paraId="3D9F55A1" w14:textId="77777777" w:rsidR="00302119" w:rsidRDefault="00302119" w:rsidP="004332F0">
          <w:pPr>
            <w:pStyle w:val="Yltunniste"/>
            <w:jc w:val="center"/>
          </w:pPr>
          <w:fldSimple w:instr=" DOCPROPERTY  VersioPäivä  \* MERGEFORMAT ">
            <w:r w:rsidR="001B4980" w:rsidRPr="001B4980">
              <w:rPr>
                <w:b/>
                <w:bCs/>
              </w:rPr>
              <w:t>17.12.2015</w:t>
            </w:r>
          </w:fldSimple>
        </w:p>
      </w:tc>
      <w:tc>
        <w:tcPr>
          <w:tcW w:w="850" w:type="dxa"/>
        </w:tcPr>
        <w:p w14:paraId="24A4D8EE" w14:textId="77777777" w:rsidR="00302119" w:rsidRDefault="00302119">
          <w:pPr>
            <w:pStyle w:val="Yltunniste"/>
          </w:pPr>
        </w:p>
      </w:tc>
    </w:tr>
  </w:tbl>
  <w:p w14:paraId="50108953" w14:textId="77777777" w:rsidR="00302119" w:rsidRDefault="00302119" w:rsidP="00C27F1C"/>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302119" w14:paraId="4C3BDA11" w14:textId="77777777">
      <w:tc>
        <w:tcPr>
          <w:tcW w:w="2694" w:type="dxa"/>
        </w:tcPr>
        <w:p w14:paraId="1F925DF6" w14:textId="500A80F7" w:rsidR="00302119" w:rsidRDefault="00E66772">
          <w:r>
            <w:rPr>
              <w:noProof/>
            </w:rPr>
            <w:drawing>
              <wp:inline distT="0" distB="0" distL="0" distR="0" wp14:anchorId="6897E6F4" wp14:editId="243CEADA">
                <wp:extent cx="1571625" cy="266700"/>
                <wp:effectExtent l="0" t="0" r="0" b="0"/>
                <wp:docPr id="14" name="Kuv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266700"/>
                        </a:xfrm>
                        <a:prstGeom prst="rect">
                          <a:avLst/>
                        </a:prstGeom>
                        <a:noFill/>
                        <a:ln>
                          <a:noFill/>
                        </a:ln>
                      </pic:spPr>
                    </pic:pic>
                  </a:graphicData>
                </a:graphic>
              </wp:inline>
            </w:drawing>
          </w:r>
        </w:p>
      </w:tc>
      <w:tc>
        <w:tcPr>
          <w:tcW w:w="1051" w:type="dxa"/>
        </w:tcPr>
        <w:p w14:paraId="4D2B6AB4" w14:textId="77777777" w:rsidR="00302119" w:rsidRDefault="00302119"/>
      </w:tc>
      <w:tc>
        <w:tcPr>
          <w:tcW w:w="3201" w:type="dxa"/>
        </w:tcPr>
        <w:p w14:paraId="15A9480C" w14:textId="77777777" w:rsidR="00302119" w:rsidRDefault="00302119">
          <w:fldSimple w:instr=" TITLE  \* MERGEFORMAT ">
            <w:r>
              <w:t>Suun TH CDA</w:t>
            </w:r>
          </w:fldSimple>
        </w:p>
      </w:tc>
      <w:tc>
        <w:tcPr>
          <w:tcW w:w="1418" w:type="dxa"/>
        </w:tcPr>
        <w:p w14:paraId="1A3DA0DF" w14:textId="77777777" w:rsidR="00302119" w:rsidRDefault="00302119">
          <w:pPr>
            <w:rPr>
              <w:sz w:val="20"/>
            </w:rPr>
          </w:pPr>
          <w:r>
            <w:rPr>
              <w:sz w:val="20"/>
            </w:rPr>
            <w:fldChar w:fldCharType="begin"/>
          </w:r>
          <w:r>
            <w:rPr>
              <w:sz w:val="20"/>
            </w:rPr>
            <w:instrText xml:space="preserve"> KEYWORDS  \* LOWER </w:instrText>
          </w:r>
          <w:r>
            <w:rPr>
              <w:sz w:val="20"/>
            </w:rPr>
            <w:fldChar w:fldCharType="end"/>
          </w:r>
        </w:p>
      </w:tc>
      <w:tc>
        <w:tcPr>
          <w:tcW w:w="999" w:type="dxa"/>
        </w:tcPr>
        <w:p w14:paraId="49513A71" w14:textId="77777777" w:rsidR="00302119" w:rsidRDefault="00302119">
          <w:pPr>
            <w:rPr>
              <w:sz w:val="20"/>
            </w:rPr>
          </w:pPr>
          <w:r>
            <w:rPr>
              <w:rStyle w:val="Sivunumero"/>
              <w:sz w:val="20"/>
            </w:rPr>
            <w:fldChar w:fldCharType="begin"/>
          </w:r>
          <w:r>
            <w:rPr>
              <w:rStyle w:val="Sivunumero"/>
              <w:sz w:val="20"/>
            </w:rPr>
            <w:instrText xml:space="preserve"> PAGE </w:instrText>
          </w:r>
          <w:r>
            <w:rPr>
              <w:rStyle w:val="Sivunumero"/>
              <w:sz w:val="20"/>
            </w:rPr>
            <w:fldChar w:fldCharType="separate"/>
          </w:r>
          <w:r>
            <w:rPr>
              <w:rStyle w:val="Sivunumero"/>
              <w:noProof/>
              <w:sz w:val="20"/>
            </w:rPr>
            <w:t>1</w:t>
          </w:r>
          <w:r>
            <w:rPr>
              <w:rStyle w:val="Sivunumero"/>
              <w:sz w:val="20"/>
            </w:rPr>
            <w:fldChar w:fldCharType="end"/>
          </w:r>
          <w:r>
            <w:rPr>
              <w:rStyle w:val="Sivunumero"/>
              <w:sz w:val="20"/>
            </w:rPr>
            <w:t xml:space="preserve"> (</w:t>
          </w:r>
          <w:r>
            <w:rPr>
              <w:rStyle w:val="Sivunumero"/>
              <w:sz w:val="20"/>
            </w:rPr>
            <w:fldChar w:fldCharType="begin"/>
          </w:r>
          <w:r>
            <w:rPr>
              <w:rStyle w:val="Sivunumero"/>
              <w:sz w:val="20"/>
            </w:rPr>
            <w:instrText xml:space="preserve"> NUMPAGES  \* LOWER </w:instrText>
          </w:r>
          <w:r>
            <w:rPr>
              <w:rStyle w:val="Sivunumero"/>
              <w:sz w:val="20"/>
            </w:rPr>
            <w:fldChar w:fldCharType="separate"/>
          </w:r>
          <w:r>
            <w:rPr>
              <w:rStyle w:val="Sivunumero"/>
              <w:noProof/>
              <w:sz w:val="20"/>
            </w:rPr>
            <w:t>51</w:t>
          </w:r>
          <w:r>
            <w:rPr>
              <w:rStyle w:val="Sivunumero"/>
              <w:sz w:val="20"/>
            </w:rPr>
            <w:fldChar w:fldCharType="end"/>
          </w:r>
          <w:r>
            <w:rPr>
              <w:rStyle w:val="Sivunumero"/>
              <w:sz w:val="20"/>
            </w:rPr>
            <w:t>)</w:t>
          </w:r>
        </w:p>
      </w:tc>
    </w:tr>
    <w:tr w:rsidR="00302119" w14:paraId="5E1466D0" w14:textId="77777777">
      <w:tc>
        <w:tcPr>
          <w:tcW w:w="2694" w:type="dxa"/>
        </w:tcPr>
        <w:p w14:paraId="2F298FED" w14:textId="77777777" w:rsidR="00302119" w:rsidRDefault="00302119"/>
      </w:tc>
      <w:tc>
        <w:tcPr>
          <w:tcW w:w="1051" w:type="dxa"/>
        </w:tcPr>
        <w:p w14:paraId="68833117" w14:textId="77777777" w:rsidR="00302119" w:rsidRDefault="00302119"/>
      </w:tc>
      <w:tc>
        <w:tcPr>
          <w:tcW w:w="3201" w:type="dxa"/>
        </w:tcPr>
        <w:p w14:paraId="0BFF2FD4" w14:textId="77777777" w:rsidR="00302119" w:rsidRDefault="00302119">
          <w:fldSimple w:instr=" SUBJECT  \* MERGEFORMAT ">
            <w:r>
              <w:t>Määrittelydokumentti</w:t>
            </w:r>
          </w:fldSimple>
        </w:p>
      </w:tc>
      <w:tc>
        <w:tcPr>
          <w:tcW w:w="1418" w:type="dxa"/>
        </w:tcPr>
        <w:p w14:paraId="57DA7DC7" w14:textId="77777777" w:rsidR="00302119" w:rsidRDefault="00302119"/>
      </w:tc>
      <w:tc>
        <w:tcPr>
          <w:tcW w:w="999" w:type="dxa"/>
        </w:tcPr>
        <w:p w14:paraId="74182A1C" w14:textId="77777777" w:rsidR="00302119" w:rsidRDefault="00302119"/>
      </w:tc>
    </w:tr>
    <w:tr w:rsidR="00302119" w14:paraId="7B610F79" w14:textId="77777777">
      <w:tc>
        <w:tcPr>
          <w:tcW w:w="2694" w:type="dxa"/>
        </w:tcPr>
        <w:p w14:paraId="4FB9101B" w14:textId="77777777" w:rsidR="00302119" w:rsidRDefault="00302119"/>
      </w:tc>
      <w:tc>
        <w:tcPr>
          <w:tcW w:w="1051" w:type="dxa"/>
        </w:tcPr>
        <w:p w14:paraId="09ABADC9" w14:textId="77777777" w:rsidR="00302119" w:rsidRDefault="00302119"/>
      </w:tc>
      <w:tc>
        <w:tcPr>
          <w:tcW w:w="3201" w:type="dxa"/>
        </w:tcPr>
        <w:p w14:paraId="1A36A08F" w14:textId="77777777" w:rsidR="00302119" w:rsidRDefault="00302119"/>
      </w:tc>
      <w:tc>
        <w:tcPr>
          <w:tcW w:w="1418" w:type="dxa"/>
        </w:tcPr>
        <w:p w14:paraId="3CBA4BB1" w14:textId="77777777" w:rsidR="00302119" w:rsidRDefault="00302119"/>
      </w:tc>
      <w:tc>
        <w:tcPr>
          <w:tcW w:w="999" w:type="dxa"/>
        </w:tcPr>
        <w:p w14:paraId="51F6928D" w14:textId="77777777" w:rsidR="00302119" w:rsidRDefault="00302119"/>
      </w:tc>
    </w:tr>
    <w:tr w:rsidR="00302119" w14:paraId="489EB3A5" w14:textId="77777777">
      <w:tc>
        <w:tcPr>
          <w:tcW w:w="2694" w:type="dxa"/>
        </w:tcPr>
        <w:p w14:paraId="559B9682" w14:textId="77777777" w:rsidR="00302119" w:rsidRDefault="00302119"/>
      </w:tc>
      <w:tc>
        <w:tcPr>
          <w:tcW w:w="1051" w:type="dxa"/>
        </w:tcPr>
        <w:p w14:paraId="4CE9D550" w14:textId="77777777" w:rsidR="00302119" w:rsidRDefault="00302119"/>
      </w:tc>
      <w:tc>
        <w:tcPr>
          <w:tcW w:w="3201" w:type="dxa"/>
        </w:tcPr>
        <w:p w14:paraId="41A940F8" w14:textId="77777777" w:rsidR="00302119" w:rsidRDefault="00302119">
          <w:pPr>
            <w:rPr>
              <w:sz w:val="20"/>
            </w:rPr>
          </w:pPr>
          <w:r>
            <w:rPr>
              <w:sz w:val="20"/>
            </w:rPr>
            <w:fldChar w:fldCharType="begin"/>
          </w:r>
          <w:r>
            <w:rPr>
              <w:sz w:val="20"/>
            </w:rPr>
            <w:instrText xml:space="preserve"> SAVEDATE \@ "dd.MM.yyyy" \* LOWER </w:instrText>
          </w:r>
          <w:r>
            <w:rPr>
              <w:sz w:val="20"/>
            </w:rPr>
            <w:fldChar w:fldCharType="separate"/>
          </w:r>
          <w:ins w:id="96" w:author="Tekijä">
            <w:r w:rsidR="00E66772">
              <w:rPr>
                <w:noProof/>
                <w:sz w:val="20"/>
              </w:rPr>
              <w:t>08.05.2018</w:t>
            </w:r>
            <w:del w:id="97" w:author="Tekijä">
              <w:r w:rsidR="00B4303E" w:rsidDel="00E66772">
                <w:rPr>
                  <w:noProof/>
                  <w:sz w:val="20"/>
                </w:rPr>
                <w:delText>17.12.2015</w:delText>
              </w:r>
            </w:del>
          </w:ins>
          <w:del w:id="98" w:author="Tekijä">
            <w:r w:rsidR="001B4980" w:rsidDel="00E66772">
              <w:rPr>
                <w:noProof/>
                <w:sz w:val="20"/>
              </w:rPr>
              <w:delText>16.12.2015</w:delText>
            </w:r>
          </w:del>
          <w:r>
            <w:rPr>
              <w:sz w:val="20"/>
            </w:rPr>
            <w:fldChar w:fldCharType="end"/>
          </w:r>
        </w:p>
      </w:tc>
      <w:tc>
        <w:tcPr>
          <w:tcW w:w="1418" w:type="dxa"/>
        </w:tcPr>
        <w:p w14:paraId="152E3AF2" w14:textId="77777777" w:rsidR="00302119" w:rsidRDefault="00302119">
          <w:pPr>
            <w:rPr>
              <w:sz w:val="20"/>
            </w:rPr>
          </w:pPr>
          <w:r>
            <w:rPr>
              <w:sz w:val="20"/>
            </w:rPr>
            <w:fldChar w:fldCharType="begin"/>
          </w:r>
          <w:r>
            <w:rPr>
              <w:sz w:val="20"/>
            </w:rPr>
            <w:instrText xml:space="preserve"> FILENAME  \* LOWER </w:instrText>
          </w:r>
          <w:r>
            <w:rPr>
              <w:sz w:val="20"/>
            </w:rPr>
            <w:fldChar w:fldCharType="separate"/>
          </w:r>
          <w:r>
            <w:rPr>
              <w:noProof/>
              <w:sz w:val="20"/>
            </w:rPr>
            <w:t>kanta_suunth_cda_v200_track.doc</w:t>
          </w:r>
          <w:r>
            <w:rPr>
              <w:sz w:val="20"/>
            </w:rPr>
            <w:fldChar w:fldCharType="end"/>
          </w:r>
        </w:p>
      </w:tc>
      <w:tc>
        <w:tcPr>
          <w:tcW w:w="999" w:type="dxa"/>
        </w:tcPr>
        <w:p w14:paraId="29980904" w14:textId="77777777" w:rsidR="00302119" w:rsidRDefault="00302119"/>
      </w:tc>
    </w:tr>
  </w:tbl>
  <w:p w14:paraId="0B5EAEF1" w14:textId="77777777" w:rsidR="00302119" w:rsidRDefault="00302119">
    <w:pPr>
      <w:spacing w:before="120"/>
    </w:pPr>
  </w:p>
  <w:p w14:paraId="4A69F98A" w14:textId="77777777" w:rsidR="00302119" w:rsidRDefault="00302119"/>
  <w:p w14:paraId="5E97007E" w14:textId="77777777" w:rsidR="00302119" w:rsidRDefault="0030211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E29AED1E"/>
    <w:lvl w:ilvl="0">
      <w:start w:val="1"/>
      <w:numFmt w:val="decimal"/>
      <w:pStyle w:val="Otsikko1"/>
      <w:lvlText w:val="%1."/>
      <w:legacy w:legacy="1" w:legacySpace="144" w:legacyIndent="0"/>
      <w:lvlJc w:val="left"/>
    </w:lvl>
    <w:lvl w:ilvl="1">
      <w:start w:val="1"/>
      <w:numFmt w:val="decimal"/>
      <w:pStyle w:val="Otsikko2"/>
      <w:lvlText w:val="%1.%2"/>
      <w:legacy w:legacy="1" w:legacySpace="144" w:legacyIndent="0"/>
      <w:lvlJc w:val="left"/>
    </w:lvl>
    <w:lvl w:ilvl="2">
      <w:start w:val="1"/>
      <w:numFmt w:val="decimal"/>
      <w:pStyle w:val="Otsikko3"/>
      <w:lvlText w:val="%1.%2.%3"/>
      <w:legacy w:legacy="1" w:legacySpace="144" w:legacyIndent="0"/>
      <w:lvlJc w:val="left"/>
    </w:lvl>
    <w:lvl w:ilvl="3">
      <w:start w:val="1"/>
      <w:numFmt w:val="decimal"/>
      <w:pStyle w:val="Otsikko4"/>
      <w:lvlText w:val="%1.%2.%3.%4"/>
      <w:legacy w:legacy="1" w:legacySpace="144" w:legacyIndent="0"/>
      <w:lvlJc w:val="left"/>
    </w:lvl>
    <w:lvl w:ilvl="4">
      <w:start w:val="1"/>
      <w:numFmt w:val="decimal"/>
      <w:pStyle w:val="Otsikko5"/>
      <w:lvlText w:val="%1.%2.%3.%4.%5"/>
      <w:legacy w:legacy="1" w:legacySpace="144" w:legacyIndent="0"/>
      <w:lvlJc w:val="left"/>
    </w:lvl>
    <w:lvl w:ilvl="5">
      <w:start w:val="1"/>
      <w:numFmt w:val="decimal"/>
      <w:pStyle w:val="Otsikko6"/>
      <w:lvlText w:val="%1.%2.%3.%4.%5.%6"/>
      <w:legacy w:legacy="1" w:legacySpace="144" w:legacyIndent="0"/>
      <w:lvlJc w:val="left"/>
    </w:lvl>
    <w:lvl w:ilvl="6">
      <w:start w:val="1"/>
      <w:numFmt w:val="decimal"/>
      <w:pStyle w:val="Otsikko7"/>
      <w:lvlText w:val="%1.%2.%3.%4.%5.%6.%7"/>
      <w:legacy w:legacy="1" w:legacySpace="144" w:legacyIndent="0"/>
      <w:lvlJc w:val="left"/>
    </w:lvl>
    <w:lvl w:ilvl="7">
      <w:start w:val="1"/>
      <w:numFmt w:val="decimal"/>
      <w:pStyle w:val="Otsikko8"/>
      <w:lvlText w:val="%1.%2.%3.%4.%5.%6.%7.%8"/>
      <w:legacy w:legacy="1" w:legacySpace="144" w:legacyIndent="0"/>
      <w:lvlJc w:val="left"/>
    </w:lvl>
    <w:lvl w:ilvl="8">
      <w:start w:val="1"/>
      <w:numFmt w:val="decimal"/>
      <w:pStyle w:val="Otsikko9"/>
      <w:lvlText w:val="%1.%2.%3.%4.%5.%6.%7.%8.%9"/>
      <w:legacy w:legacy="1" w:legacySpace="144" w:legacyIndent="0"/>
      <w:lvlJc w:val="left"/>
    </w:lvl>
  </w:abstractNum>
  <w:abstractNum w:abstractNumId="1" w15:restartNumberingAfterBreak="0">
    <w:nsid w:val="00A90AF6"/>
    <w:multiLevelType w:val="hybridMultilevel"/>
    <w:tmpl w:val="D77C2830"/>
    <w:lvl w:ilvl="0" w:tplc="54E8C610">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5634A5A"/>
    <w:multiLevelType w:val="hybridMultilevel"/>
    <w:tmpl w:val="3C14411C"/>
    <w:lvl w:ilvl="0" w:tplc="34AAAC3E">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63B2DDF"/>
    <w:multiLevelType w:val="hybridMultilevel"/>
    <w:tmpl w:val="09E02CEA"/>
    <w:lvl w:ilvl="0" w:tplc="7D386146">
      <w:start w:val="1"/>
      <w:numFmt w:val="bullet"/>
      <w:lvlText w:val="•"/>
      <w:lvlJc w:val="left"/>
      <w:pPr>
        <w:tabs>
          <w:tab w:val="num" w:pos="720"/>
        </w:tabs>
        <w:ind w:left="720" w:hanging="360"/>
      </w:pPr>
      <w:rPr>
        <w:rFonts w:ascii="Arial" w:hAnsi="Arial" w:hint="default"/>
      </w:rPr>
    </w:lvl>
    <w:lvl w:ilvl="1" w:tplc="110EB028" w:tentative="1">
      <w:start w:val="1"/>
      <w:numFmt w:val="bullet"/>
      <w:lvlText w:val="•"/>
      <w:lvlJc w:val="left"/>
      <w:pPr>
        <w:tabs>
          <w:tab w:val="num" w:pos="1440"/>
        </w:tabs>
        <w:ind w:left="1440" w:hanging="360"/>
      </w:pPr>
      <w:rPr>
        <w:rFonts w:ascii="Arial" w:hAnsi="Arial" w:hint="default"/>
      </w:rPr>
    </w:lvl>
    <w:lvl w:ilvl="2" w:tplc="5E30C6DC" w:tentative="1">
      <w:start w:val="1"/>
      <w:numFmt w:val="bullet"/>
      <w:lvlText w:val="•"/>
      <w:lvlJc w:val="left"/>
      <w:pPr>
        <w:tabs>
          <w:tab w:val="num" w:pos="2160"/>
        </w:tabs>
        <w:ind w:left="2160" w:hanging="360"/>
      </w:pPr>
      <w:rPr>
        <w:rFonts w:ascii="Arial" w:hAnsi="Arial" w:hint="default"/>
      </w:rPr>
    </w:lvl>
    <w:lvl w:ilvl="3" w:tplc="7F0C85F0" w:tentative="1">
      <w:start w:val="1"/>
      <w:numFmt w:val="bullet"/>
      <w:lvlText w:val="•"/>
      <w:lvlJc w:val="left"/>
      <w:pPr>
        <w:tabs>
          <w:tab w:val="num" w:pos="2880"/>
        </w:tabs>
        <w:ind w:left="2880" w:hanging="360"/>
      </w:pPr>
      <w:rPr>
        <w:rFonts w:ascii="Arial" w:hAnsi="Arial" w:hint="default"/>
      </w:rPr>
    </w:lvl>
    <w:lvl w:ilvl="4" w:tplc="AA8A1D3C" w:tentative="1">
      <w:start w:val="1"/>
      <w:numFmt w:val="bullet"/>
      <w:lvlText w:val="•"/>
      <w:lvlJc w:val="left"/>
      <w:pPr>
        <w:tabs>
          <w:tab w:val="num" w:pos="3600"/>
        </w:tabs>
        <w:ind w:left="3600" w:hanging="360"/>
      </w:pPr>
      <w:rPr>
        <w:rFonts w:ascii="Arial" w:hAnsi="Arial" w:hint="default"/>
      </w:rPr>
    </w:lvl>
    <w:lvl w:ilvl="5" w:tplc="F8384590" w:tentative="1">
      <w:start w:val="1"/>
      <w:numFmt w:val="bullet"/>
      <w:lvlText w:val="•"/>
      <w:lvlJc w:val="left"/>
      <w:pPr>
        <w:tabs>
          <w:tab w:val="num" w:pos="4320"/>
        </w:tabs>
        <w:ind w:left="4320" w:hanging="360"/>
      </w:pPr>
      <w:rPr>
        <w:rFonts w:ascii="Arial" w:hAnsi="Arial" w:hint="default"/>
      </w:rPr>
    </w:lvl>
    <w:lvl w:ilvl="6" w:tplc="FD9E360C" w:tentative="1">
      <w:start w:val="1"/>
      <w:numFmt w:val="bullet"/>
      <w:lvlText w:val="•"/>
      <w:lvlJc w:val="left"/>
      <w:pPr>
        <w:tabs>
          <w:tab w:val="num" w:pos="5040"/>
        </w:tabs>
        <w:ind w:left="5040" w:hanging="360"/>
      </w:pPr>
      <w:rPr>
        <w:rFonts w:ascii="Arial" w:hAnsi="Arial" w:hint="default"/>
      </w:rPr>
    </w:lvl>
    <w:lvl w:ilvl="7" w:tplc="F3629A12" w:tentative="1">
      <w:start w:val="1"/>
      <w:numFmt w:val="bullet"/>
      <w:lvlText w:val="•"/>
      <w:lvlJc w:val="left"/>
      <w:pPr>
        <w:tabs>
          <w:tab w:val="num" w:pos="5760"/>
        </w:tabs>
        <w:ind w:left="5760" w:hanging="360"/>
      </w:pPr>
      <w:rPr>
        <w:rFonts w:ascii="Arial" w:hAnsi="Arial" w:hint="default"/>
      </w:rPr>
    </w:lvl>
    <w:lvl w:ilvl="8" w:tplc="48FAFEF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77A06CF"/>
    <w:multiLevelType w:val="hybridMultilevel"/>
    <w:tmpl w:val="EC8C4BBC"/>
    <w:lvl w:ilvl="0" w:tplc="54E8C610">
      <w:numFmt w:val="bullet"/>
      <w:lvlText w:val="–"/>
      <w:lvlJc w:val="left"/>
      <w:pPr>
        <w:ind w:left="928" w:hanging="360"/>
      </w:pPr>
      <w:rPr>
        <w:rFonts w:ascii="Times New Roman" w:eastAsia="Times New Roman" w:hAnsi="Times New Roman" w:cs="Times New Roman" w:hint="default"/>
      </w:rPr>
    </w:lvl>
    <w:lvl w:ilvl="1" w:tplc="040B0003" w:tentative="1">
      <w:start w:val="1"/>
      <w:numFmt w:val="bullet"/>
      <w:lvlText w:val="o"/>
      <w:lvlJc w:val="left"/>
      <w:pPr>
        <w:ind w:left="1648" w:hanging="360"/>
      </w:pPr>
      <w:rPr>
        <w:rFonts w:ascii="Courier New" w:hAnsi="Courier New" w:cs="Courier New" w:hint="default"/>
      </w:rPr>
    </w:lvl>
    <w:lvl w:ilvl="2" w:tplc="040B0005" w:tentative="1">
      <w:start w:val="1"/>
      <w:numFmt w:val="bullet"/>
      <w:lvlText w:val=""/>
      <w:lvlJc w:val="left"/>
      <w:pPr>
        <w:ind w:left="2368" w:hanging="360"/>
      </w:pPr>
      <w:rPr>
        <w:rFonts w:ascii="Wingdings" w:hAnsi="Wingdings" w:hint="default"/>
      </w:rPr>
    </w:lvl>
    <w:lvl w:ilvl="3" w:tplc="040B0001" w:tentative="1">
      <w:start w:val="1"/>
      <w:numFmt w:val="bullet"/>
      <w:lvlText w:val=""/>
      <w:lvlJc w:val="left"/>
      <w:pPr>
        <w:ind w:left="3088" w:hanging="360"/>
      </w:pPr>
      <w:rPr>
        <w:rFonts w:ascii="Symbol" w:hAnsi="Symbol" w:hint="default"/>
      </w:rPr>
    </w:lvl>
    <w:lvl w:ilvl="4" w:tplc="040B0003" w:tentative="1">
      <w:start w:val="1"/>
      <w:numFmt w:val="bullet"/>
      <w:lvlText w:val="o"/>
      <w:lvlJc w:val="left"/>
      <w:pPr>
        <w:ind w:left="3808" w:hanging="360"/>
      </w:pPr>
      <w:rPr>
        <w:rFonts w:ascii="Courier New" w:hAnsi="Courier New" w:cs="Courier New" w:hint="default"/>
      </w:rPr>
    </w:lvl>
    <w:lvl w:ilvl="5" w:tplc="040B0005" w:tentative="1">
      <w:start w:val="1"/>
      <w:numFmt w:val="bullet"/>
      <w:lvlText w:val=""/>
      <w:lvlJc w:val="left"/>
      <w:pPr>
        <w:ind w:left="4528" w:hanging="360"/>
      </w:pPr>
      <w:rPr>
        <w:rFonts w:ascii="Wingdings" w:hAnsi="Wingdings" w:hint="default"/>
      </w:rPr>
    </w:lvl>
    <w:lvl w:ilvl="6" w:tplc="040B0001" w:tentative="1">
      <w:start w:val="1"/>
      <w:numFmt w:val="bullet"/>
      <w:lvlText w:val=""/>
      <w:lvlJc w:val="left"/>
      <w:pPr>
        <w:ind w:left="5248" w:hanging="360"/>
      </w:pPr>
      <w:rPr>
        <w:rFonts w:ascii="Symbol" w:hAnsi="Symbol" w:hint="default"/>
      </w:rPr>
    </w:lvl>
    <w:lvl w:ilvl="7" w:tplc="040B0003" w:tentative="1">
      <w:start w:val="1"/>
      <w:numFmt w:val="bullet"/>
      <w:lvlText w:val="o"/>
      <w:lvlJc w:val="left"/>
      <w:pPr>
        <w:ind w:left="5968" w:hanging="360"/>
      </w:pPr>
      <w:rPr>
        <w:rFonts w:ascii="Courier New" w:hAnsi="Courier New" w:cs="Courier New" w:hint="default"/>
      </w:rPr>
    </w:lvl>
    <w:lvl w:ilvl="8" w:tplc="040B0005" w:tentative="1">
      <w:start w:val="1"/>
      <w:numFmt w:val="bullet"/>
      <w:lvlText w:val=""/>
      <w:lvlJc w:val="left"/>
      <w:pPr>
        <w:ind w:left="6688" w:hanging="360"/>
      </w:pPr>
      <w:rPr>
        <w:rFonts w:ascii="Wingdings" w:hAnsi="Wingdings" w:hint="default"/>
      </w:rPr>
    </w:lvl>
  </w:abstractNum>
  <w:abstractNum w:abstractNumId="5" w15:restartNumberingAfterBreak="0">
    <w:nsid w:val="0AC02025"/>
    <w:multiLevelType w:val="hybridMultilevel"/>
    <w:tmpl w:val="D0D63A6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0DBF7A8C"/>
    <w:multiLevelType w:val="hybridMultilevel"/>
    <w:tmpl w:val="3CB66CC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13B254F3"/>
    <w:multiLevelType w:val="hybridMultilevel"/>
    <w:tmpl w:val="5150F93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14A114B5"/>
    <w:multiLevelType w:val="hybridMultilevel"/>
    <w:tmpl w:val="315AA6EC"/>
    <w:lvl w:ilvl="0" w:tplc="47A85C30">
      <w:start w:val="1"/>
      <w:numFmt w:val="bullet"/>
      <w:pStyle w:val="Normalbulleted"/>
      <w:lvlText w:val=""/>
      <w:lvlJc w:val="left"/>
      <w:pPr>
        <w:tabs>
          <w:tab w:val="num" w:pos="1021"/>
        </w:tabs>
        <w:ind w:left="1021" w:hanging="227"/>
      </w:pPr>
      <w:rPr>
        <w:rFonts w:ascii="Symbol" w:hAnsi="Symbol" w:hint="default"/>
      </w:rPr>
    </w:lvl>
    <w:lvl w:ilvl="1" w:tplc="3EBC092A">
      <w:start w:val="22"/>
      <w:numFmt w:val="bullet"/>
      <w:lvlText w:val="-"/>
      <w:lvlJc w:val="left"/>
      <w:pPr>
        <w:tabs>
          <w:tab w:val="num" w:pos="3708"/>
        </w:tabs>
        <w:ind w:left="3708" w:hanging="360"/>
      </w:pPr>
      <w:rPr>
        <w:rFonts w:ascii="Times New Roman" w:eastAsia="Times New Roman" w:hAnsi="Times New Roman" w:cs="Times New Roman" w:hint="default"/>
      </w:rPr>
    </w:lvl>
    <w:lvl w:ilvl="2" w:tplc="E79265C0">
      <w:start w:val="1"/>
      <w:numFmt w:val="bullet"/>
      <w:lvlText w:val=""/>
      <w:lvlJc w:val="left"/>
      <w:pPr>
        <w:tabs>
          <w:tab w:val="num" w:pos="4428"/>
        </w:tabs>
        <w:ind w:left="4428" w:hanging="360"/>
      </w:pPr>
      <w:rPr>
        <w:rFonts w:ascii="Wingdings" w:hAnsi="Wingdings" w:hint="default"/>
      </w:rPr>
    </w:lvl>
    <w:lvl w:ilvl="3" w:tplc="BD2CC6DA">
      <w:start w:val="1"/>
      <w:numFmt w:val="bullet"/>
      <w:pStyle w:val="Normalbulleted"/>
      <w:lvlText w:val=""/>
      <w:lvlJc w:val="left"/>
      <w:pPr>
        <w:tabs>
          <w:tab w:val="num" w:pos="5148"/>
        </w:tabs>
        <w:ind w:left="5148" w:hanging="360"/>
      </w:pPr>
      <w:rPr>
        <w:rFonts w:ascii="Symbol" w:hAnsi="Symbol" w:hint="default"/>
      </w:rPr>
    </w:lvl>
    <w:lvl w:ilvl="4" w:tplc="04090003">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9" w15:restartNumberingAfterBreak="0">
    <w:nsid w:val="17A413E1"/>
    <w:multiLevelType w:val="hybridMultilevel"/>
    <w:tmpl w:val="E79E52F2"/>
    <w:lvl w:ilvl="0" w:tplc="930E1EDA">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1AD81008"/>
    <w:multiLevelType w:val="hybridMultilevel"/>
    <w:tmpl w:val="8E20EECE"/>
    <w:lvl w:ilvl="0" w:tplc="1B2E0A5C">
      <w:start w:val="1"/>
      <w:numFmt w:val="bullet"/>
      <w:lvlText w:val="•"/>
      <w:lvlJc w:val="left"/>
      <w:pPr>
        <w:tabs>
          <w:tab w:val="num" w:pos="720"/>
        </w:tabs>
        <w:ind w:left="720" w:hanging="360"/>
      </w:pPr>
      <w:rPr>
        <w:rFonts w:ascii="Arial" w:hAnsi="Arial" w:hint="default"/>
      </w:rPr>
    </w:lvl>
    <w:lvl w:ilvl="1" w:tplc="C4683FAE" w:tentative="1">
      <w:start w:val="1"/>
      <w:numFmt w:val="bullet"/>
      <w:lvlText w:val="•"/>
      <w:lvlJc w:val="left"/>
      <w:pPr>
        <w:tabs>
          <w:tab w:val="num" w:pos="1440"/>
        </w:tabs>
        <w:ind w:left="1440" w:hanging="360"/>
      </w:pPr>
      <w:rPr>
        <w:rFonts w:ascii="Arial" w:hAnsi="Arial" w:hint="default"/>
      </w:rPr>
    </w:lvl>
    <w:lvl w:ilvl="2" w:tplc="64965A72" w:tentative="1">
      <w:start w:val="1"/>
      <w:numFmt w:val="bullet"/>
      <w:lvlText w:val="•"/>
      <w:lvlJc w:val="left"/>
      <w:pPr>
        <w:tabs>
          <w:tab w:val="num" w:pos="2160"/>
        </w:tabs>
        <w:ind w:left="2160" w:hanging="360"/>
      </w:pPr>
      <w:rPr>
        <w:rFonts w:ascii="Arial" w:hAnsi="Arial" w:hint="default"/>
      </w:rPr>
    </w:lvl>
    <w:lvl w:ilvl="3" w:tplc="5A84DAE0" w:tentative="1">
      <w:start w:val="1"/>
      <w:numFmt w:val="bullet"/>
      <w:lvlText w:val="•"/>
      <w:lvlJc w:val="left"/>
      <w:pPr>
        <w:tabs>
          <w:tab w:val="num" w:pos="2880"/>
        </w:tabs>
        <w:ind w:left="2880" w:hanging="360"/>
      </w:pPr>
      <w:rPr>
        <w:rFonts w:ascii="Arial" w:hAnsi="Arial" w:hint="default"/>
      </w:rPr>
    </w:lvl>
    <w:lvl w:ilvl="4" w:tplc="48369546" w:tentative="1">
      <w:start w:val="1"/>
      <w:numFmt w:val="bullet"/>
      <w:lvlText w:val="•"/>
      <w:lvlJc w:val="left"/>
      <w:pPr>
        <w:tabs>
          <w:tab w:val="num" w:pos="3600"/>
        </w:tabs>
        <w:ind w:left="3600" w:hanging="360"/>
      </w:pPr>
      <w:rPr>
        <w:rFonts w:ascii="Arial" w:hAnsi="Arial" w:hint="default"/>
      </w:rPr>
    </w:lvl>
    <w:lvl w:ilvl="5" w:tplc="0A04A0B2" w:tentative="1">
      <w:start w:val="1"/>
      <w:numFmt w:val="bullet"/>
      <w:lvlText w:val="•"/>
      <w:lvlJc w:val="left"/>
      <w:pPr>
        <w:tabs>
          <w:tab w:val="num" w:pos="4320"/>
        </w:tabs>
        <w:ind w:left="4320" w:hanging="360"/>
      </w:pPr>
      <w:rPr>
        <w:rFonts w:ascii="Arial" w:hAnsi="Arial" w:hint="default"/>
      </w:rPr>
    </w:lvl>
    <w:lvl w:ilvl="6" w:tplc="76DE866A" w:tentative="1">
      <w:start w:val="1"/>
      <w:numFmt w:val="bullet"/>
      <w:lvlText w:val="•"/>
      <w:lvlJc w:val="left"/>
      <w:pPr>
        <w:tabs>
          <w:tab w:val="num" w:pos="5040"/>
        </w:tabs>
        <w:ind w:left="5040" w:hanging="360"/>
      </w:pPr>
      <w:rPr>
        <w:rFonts w:ascii="Arial" w:hAnsi="Arial" w:hint="default"/>
      </w:rPr>
    </w:lvl>
    <w:lvl w:ilvl="7" w:tplc="3566F428" w:tentative="1">
      <w:start w:val="1"/>
      <w:numFmt w:val="bullet"/>
      <w:lvlText w:val="•"/>
      <w:lvlJc w:val="left"/>
      <w:pPr>
        <w:tabs>
          <w:tab w:val="num" w:pos="5760"/>
        </w:tabs>
        <w:ind w:left="5760" w:hanging="360"/>
      </w:pPr>
      <w:rPr>
        <w:rFonts w:ascii="Arial" w:hAnsi="Arial" w:hint="default"/>
      </w:rPr>
    </w:lvl>
    <w:lvl w:ilvl="8" w:tplc="5D3A08C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1C720595"/>
    <w:multiLevelType w:val="hybridMultilevel"/>
    <w:tmpl w:val="14BCDF8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1CD72220"/>
    <w:multiLevelType w:val="hybridMultilevel"/>
    <w:tmpl w:val="DFD44B04"/>
    <w:lvl w:ilvl="0" w:tplc="34AAAC3E">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1E6C3E46"/>
    <w:multiLevelType w:val="hybridMultilevel"/>
    <w:tmpl w:val="96EED57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1F315417"/>
    <w:multiLevelType w:val="hybridMultilevel"/>
    <w:tmpl w:val="BAB67802"/>
    <w:lvl w:ilvl="0" w:tplc="78CC9A9E">
      <w:start w:val="1"/>
      <w:numFmt w:val="decimal"/>
      <w:pStyle w:val="NormalNumbered"/>
      <w:lvlText w:val="%1."/>
      <w:lvlJc w:val="left"/>
      <w:pPr>
        <w:tabs>
          <w:tab w:val="num" w:pos="794"/>
        </w:tabs>
        <w:ind w:left="794" w:hanging="340"/>
      </w:pPr>
      <w:rPr>
        <w:rFonts w:hint="default"/>
      </w:rPr>
    </w:lvl>
    <w:lvl w:ilvl="1" w:tplc="040B0019">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15" w15:restartNumberingAfterBreak="0">
    <w:nsid w:val="23E1391A"/>
    <w:multiLevelType w:val="hybridMultilevel"/>
    <w:tmpl w:val="AE849AB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2A757B94"/>
    <w:multiLevelType w:val="hybridMultilevel"/>
    <w:tmpl w:val="3EDAADCE"/>
    <w:lvl w:ilvl="0" w:tplc="54E8C610">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2CEE6ED3"/>
    <w:multiLevelType w:val="hybridMultilevel"/>
    <w:tmpl w:val="B002DC9C"/>
    <w:lvl w:ilvl="0" w:tplc="54E8C610">
      <w:numFmt w:val="bullet"/>
      <w:lvlText w:val="–"/>
      <w:lvlJc w:val="left"/>
      <w:pPr>
        <w:ind w:left="928" w:hanging="360"/>
      </w:pPr>
      <w:rPr>
        <w:rFonts w:ascii="Times New Roman" w:eastAsia="Times New Roman" w:hAnsi="Times New Roman" w:cs="Times New Roman" w:hint="default"/>
      </w:rPr>
    </w:lvl>
    <w:lvl w:ilvl="1" w:tplc="040B0003" w:tentative="1">
      <w:start w:val="1"/>
      <w:numFmt w:val="bullet"/>
      <w:lvlText w:val="o"/>
      <w:lvlJc w:val="left"/>
      <w:pPr>
        <w:ind w:left="1648" w:hanging="360"/>
      </w:pPr>
      <w:rPr>
        <w:rFonts w:ascii="Courier New" w:hAnsi="Courier New" w:cs="Courier New" w:hint="default"/>
      </w:rPr>
    </w:lvl>
    <w:lvl w:ilvl="2" w:tplc="040B0005" w:tentative="1">
      <w:start w:val="1"/>
      <w:numFmt w:val="bullet"/>
      <w:lvlText w:val=""/>
      <w:lvlJc w:val="left"/>
      <w:pPr>
        <w:ind w:left="2368" w:hanging="360"/>
      </w:pPr>
      <w:rPr>
        <w:rFonts w:ascii="Wingdings" w:hAnsi="Wingdings" w:hint="default"/>
      </w:rPr>
    </w:lvl>
    <w:lvl w:ilvl="3" w:tplc="040B0001" w:tentative="1">
      <w:start w:val="1"/>
      <w:numFmt w:val="bullet"/>
      <w:lvlText w:val=""/>
      <w:lvlJc w:val="left"/>
      <w:pPr>
        <w:ind w:left="3088" w:hanging="360"/>
      </w:pPr>
      <w:rPr>
        <w:rFonts w:ascii="Symbol" w:hAnsi="Symbol" w:hint="default"/>
      </w:rPr>
    </w:lvl>
    <w:lvl w:ilvl="4" w:tplc="040B0003" w:tentative="1">
      <w:start w:val="1"/>
      <w:numFmt w:val="bullet"/>
      <w:lvlText w:val="o"/>
      <w:lvlJc w:val="left"/>
      <w:pPr>
        <w:ind w:left="3808" w:hanging="360"/>
      </w:pPr>
      <w:rPr>
        <w:rFonts w:ascii="Courier New" w:hAnsi="Courier New" w:cs="Courier New" w:hint="default"/>
      </w:rPr>
    </w:lvl>
    <w:lvl w:ilvl="5" w:tplc="040B0005" w:tentative="1">
      <w:start w:val="1"/>
      <w:numFmt w:val="bullet"/>
      <w:lvlText w:val=""/>
      <w:lvlJc w:val="left"/>
      <w:pPr>
        <w:ind w:left="4528" w:hanging="360"/>
      </w:pPr>
      <w:rPr>
        <w:rFonts w:ascii="Wingdings" w:hAnsi="Wingdings" w:hint="default"/>
      </w:rPr>
    </w:lvl>
    <w:lvl w:ilvl="6" w:tplc="040B0001" w:tentative="1">
      <w:start w:val="1"/>
      <w:numFmt w:val="bullet"/>
      <w:lvlText w:val=""/>
      <w:lvlJc w:val="left"/>
      <w:pPr>
        <w:ind w:left="5248" w:hanging="360"/>
      </w:pPr>
      <w:rPr>
        <w:rFonts w:ascii="Symbol" w:hAnsi="Symbol" w:hint="default"/>
      </w:rPr>
    </w:lvl>
    <w:lvl w:ilvl="7" w:tplc="040B0003" w:tentative="1">
      <w:start w:val="1"/>
      <w:numFmt w:val="bullet"/>
      <w:lvlText w:val="o"/>
      <w:lvlJc w:val="left"/>
      <w:pPr>
        <w:ind w:left="5968" w:hanging="360"/>
      </w:pPr>
      <w:rPr>
        <w:rFonts w:ascii="Courier New" w:hAnsi="Courier New" w:cs="Courier New" w:hint="default"/>
      </w:rPr>
    </w:lvl>
    <w:lvl w:ilvl="8" w:tplc="040B0005" w:tentative="1">
      <w:start w:val="1"/>
      <w:numFmt w:val="bullet"/>
      <w:lvlText w:val=""/>
      <w:lvlJc w:val="left"/>
      <w:pPr>
        <w:ind w:left="6688" w:hanging="360"/>
      </w:pPr>
      <w:rPr>
        <w:rFonts w:ascii="Wingdings" w:hAnsi="Wingdings" w:hint="default"/>
      </w:rPr>
    </w:lvl>
  </w:abstractNum>
  <w:abstractNum w:abstractNumId="18" w15:restartNumberingAfterBreak="0">
    <w:nsid w:val="2EC90CD7"/>
    <w:multiLevelType w:val="hybridMultilevel"/>
    <w:tmpl w:val="6B0AEABA"/>
    <w:lvl w:ilvl="0" w:tplc="34AAAC3E">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2FFB7B7D"/>
    <w:multiLevelType w:val="hybridMultilevel"/>
    <w:tmpl w:val="7C4E231C"/>
    <w:lvl w:ilvl="0" w:tplc="246A58DC">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363B344E"/>
    <w:multiLevelType w:val="hybridMultilevel"/>
    <w:tmpl w:val="32E602A8"/>
    <w:lvl w:ilvl="0" w:tplc="34AAAC3E">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15:restartNumberingAfterBreak="0">
    <w:nsid w:val="44B81AEB"/>
    <w:multiLevelType w:val="hybridMultilevel"/>
    <w:tmpl w:val="BA8C391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15:restartNumberingAfterBreak="0">
    <w:nsid w:val="47D27F09"/>
    <w:multiLevelType w:val="hybridMultilevel"/>
    <w:tmpl w:val="7FAC85F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4B036628"/>
    <w:multiLevelType w:val="hybridMultilevel"/>
    <w:tmpl w:val="D874968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4C4244B7"/>
    <w:multiLevelType w:val="hybridMultilevel"/>
    <w:tmpl w:val="D3A4B098"/>
    <w:lvl w:ilvl="0" w:tplc="573ABAC4">
      <w:start w:val="1"/>
      <w:numFmt w:val="bullet"/>
      <w:lvlText w:val="•"/>
      <w:lvlJc w:val="left"/>
      <w:pPr>
        <w:tabs>
          <w:tab w:val="num" w:pos="720"/>
        </w:tabs>
        <w:ind w:left="720" w:hanging="360"/>
      </w:pPr>
      <w:rPr>
        <w:rFonts w:ascii="Arial" w:hAnsi="Arial" w:hint="default"/>
      </w:rPr>
    </w:lvl>
    <w:lvl w:ilvl="1" w:tplc="60A05088" w:tentative="1">
      <w:start w:val="1"/>
      <w:numFmt w:val="bullet"/>
      <w:lvlText w:val="•"/>
      <w:lvlJc w:val="left"/>
      <w:pPr>
        <w:tabs>
          <w:tab w:val="num" w:pos="1440"/>
        </w:tabs>
        <w:ind w:left="1440" w:hanging="360"/>
      </w:pPr>
      <w:rPr>
        <w:rFonts w:ascii="Arial" w:hAnsi="Arial" w:hint="default"/>
      </w:rPr>
    </w:lvl>
    <w:lvl w:ilvl="2" w:tplc="0A5EF5A6" w:tentative="1">
      <w:start w:val="1"/>
      <w:numFmt w:val="bullet"/>
      <w:lvlText w:val="•"/>
      <w:lvlJc w:val="left"/>
      <w:pPr>
        <w:tabs>
          <w:tab w:val="num" w:pos="2160"/>
        </w:tabs>
        <w:ind w:left="2160" w:hanging="360"/>
      </w:pPr>
      <w:rPr>
        <w:rFonts w:ascii="Arial" w:hAnsi="Arial" w:hint="default"/>
      </w:rPr>
    </w:lvl>
    <w:lvl w:ilvl="3" w:tplc="7396CF8E" w:tentative="1">
      <w:start w:val="1"/>
      <w:numFmt w:val="bullet"/>
      <w:lvlText w:val="•"/>
      <w:lvlJc w:val="left"/>
      <w:pPr>
        <w:tabs>
          <w:tab w:val="num" w:pos="2880"/>
        </w:tabs>
        <w:ind w:left="2880" w:hanging="360"/>
      </w:pPr>
      <w:rPr>
        <w:rFonts w:ascii="Arial" w:hAnsi="Arial" w:hint="default"/>
      </w:rPr>
    </w:lvl>
    <w:lvl w:ilvl="4" w:tplc="F31659EC" w:tentative="1">
      <w:start w:val="1"/>
      <w:numFmt w:val="bullet"/>
      <w:lvlText w:val="•"/>
      <w:lvlJc w:val="left"/>
      <w:pPr>
        <w:tabs>
          <w:tab w:val="num" w:pos="3600"/>
        </w:tabs>
        <w:ind w:left="3600" w:hanging="360"/>
      </w:pPr>
      <w:rPr>
        <w:rFonts w:ascii="Arial" w:hAnsi="Arial" w:hint="default"/>
      </w:rPr>
    </w:lvl>
    <w:lvl w:ilvl="5" w:tplc="0EDC7E10" w:tentative="1">
      <w:start w:val="1"/>
      <w:numFmt w:val="bullet"/>
      <w:lvlText w:val="•"/>
      <w:lvlJc w:val="left"/>
      <w:pPr>
        <w:tabs>
          <w:tab w:val="num" w:pos="4320"/>
        </w:tabs>
        <w:ind w:left="4320" w:hanging="360"/>
      </w:pPr>
      <w:rPr>
        <w:rFonts w:ascii="Arial" w:hAnsi="Arial" w:hint="default"/>
      </w:rPr>
    </w:lvl>
    <w:lvl w:ilvl="6" w:tplc="A60819B0" w:tentative="1">
      <w:start w:val="1"/>
      <w:numFmt w:val="bullet"/>
      <w:lvlText w:val="•"/>
      <w:lvlJc w:val="left"/>
      <w:pPr>
        <w:tabs>
          <w:tab w:val="num" w:pos="5040"/>
        </w:tabs>
        <w:ind w:left="5040" w:hanging="360"/>
      </w:pPr>
      <w:rPr>
        <w:rFonts w:ascii="Arial" w:hAnsi="Arial" w:hint="default"/>
      </w:rPr>
    </w:lvl>
    <w:lvl w:ilvl="7" w:tplc="B998AE1A" w:tentative="1">
      <w:start w:val="1"/>
      <w:numFmt w:val="bullet"/>
      <w:lvlText w:val="•"/>
      <w:lvlJc w:val="left"/>
      <w:pPr>
        <w:tabs>
          <w:tab w:val="num" w:pos="5760"/>
        </w:tabs>
        <w:ind w:left="5760" w:hanging="360"/>
      </w:pPr>
      <w:rPr>
        <w:rFonts w:ascii="Arial" w:hAnsi="Arial" w:hint="default"/>
      </w:rPr>
    </w:lvl>
    <w:lvl w:ilvl="8" w:tplc="8ED85F70"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4EE728AA"/>
    <w:multiLevelType w:val="hybridMultilevel"/>
    <w:tmpl w:val="5ACA8ED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15:restartNumberingAfterBreak="0">
    <w:nsid w:val="509243B6"/>
    <w:multiLevelType w:val="hybridMultilevel"/>
    <w:tmpl w:val="4CB2A1B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7" w15:restartNumberingAfterBreak="0">
    <w:nsid w:val="5C1678F1"/>
    <w:multiLevelType w:val="hybridMultilevel"/>
    <w:tmpl w:val="FC1A047C"/>
    <w:lvl w:ilvl="0" w:tplc="040B000F">
      <w:start w:val="1"/>
      <w:numFmt w:val="decimal"/>
      <w:lvlText w:val="%1."/>
      <w:lvlJc w:val="left"/>
      <w:pPr>
        <w:ind w:left="720" w:hanging="360"/>
      </w:pPr>
      <w:rPr>
        <w:rFonts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8" w15:restartNumberingAfterBreak="0">
    <w:nsid w:val="5CF55B6C"/>
    <w:multiLevelType w:val="hybridMultilevel"/>
    <w:tmpl w:val="1E8C3308"/>
    <w:lvl w:ilvl="0" w:tplc="246A58DC">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9" w15:restartNumberingAfterBreak="0">
    <w:nsid w:val="5FBD2EE0"/>
    <w:multiLevelType w:val="hybridMultilevel"/>
    <w:tmpl w:val="F4A02E44"/>
    <w:lvl w:ilvl="0" w:tplc="39A60466">
      <w:start w:val="1"/>
      <w:numFmt w:val="bullet"/>
      <w:lvlText w:val="•"/>
      <w:lvlJc w:val="left"/>
      <w:pPr>
        <w:tabs>
          <w:tab w:val="num" w:pos="720"/>
        </w:tabs>
        <w:ind w:left="720" w:hanging="360"/>
      </w:pPr>
      <w:rPr>
        <w:rFonts w:ascii="Arial" w:hAnsi="Arial" w:hint="default"/>
      </w:rPr>
    </w:lvl>
    <w:lvl w:ilvl="1" w:tplc="3C805348">
      <w:start w:val="3461"/>
      <w:numFmt w:val="bullet"/>
      <w:lvlText w:val="–"/>
      <w:lvlJc w:val="left"/>
      <w:pPr>
        <w:tabs>
          <w:tab w:val="num" w:pos="1440"/>
        </w:tabs>
        <w:ind w:left="1440" w:hanging="360"/>
      </w:pPr>
      <w:rPr>
        <w:rFonts w:ascii="Arial" w:hAnsi="Arial" w:hint="default"/>
      </w:rPr>
    </w:lvl>
    <w:lvl w:ilvl="2" w:tplc="6F44F474" w:tentative="1">
      <w:start w:val="1"/>
      <w:numFmt w:val="bullet"/>
      <w:lvlText w:val="•"/>
      <w:lvlJc w:val="left"/>
      <w:pPr>
        <w:tabs>
          <w:tab w:val="num" w:pos="2160"/>
        </w:tabs>
        <w:ind w:left="2160" w:hanging="360"/>
      </w:pPr>
      <w:rPr>
        <w:rFonts w:ascii="Arial" w:hAnsi="Arial" w:hint="default"/>
      </w:rPr>
    </w:lvl>
    <w:lvl w:ilvl="3" w:tplc="CF800AEE" w:tentative="1">
      <w:start w:val="1"/>
      <w:numFmt w:val="bullet"/>
      <w:lvlText w:val="•"/>
      <w:lvlJc w:val="left"/>
      <w:pPr>
        <w:tabs>
          <w:tab w:val="num" w:pos="2880"/>
        </w:tabs>
        <w:ind w:left="2880" w:hanging="360"/>
      </w:pPr>
      <w:rPr>
        <w:rFonts w:ascii="Arial" w:hAnsi="Arial" w:hint="default"/>
      </w:rPr>
    </w:lvl>
    <w:lvl w:ilvl="4" w:tplc="B12ED4D6" w:tentative="1">
      <w:start w:val="1"/>
      <w:numFmt w:val="bullet"/>
      <w:lvlText w:val="•"/>
      <w:lvlJc w:val="left"/>
      <w:pPr>
        <w:tabs>
          <w:tab w:val="num" w:pos="3600"/>
        </w:tabs>
        <w:ind w:left="3600" w:hanging="360"/>
      </w:pPr>
      <w:rPr>
        <w:rFonts w:ascii="Arial" w:hAnsi="Arial" w:hint="default"/>
      </w:rPr>
    </w:lvl>
    <w:lvl w:ilvl="5" w:tplc="D3B8BFD8" w:tentative="1">
      <w:start w:val="1"/>
      <w:numFmt w:val="bullet"/>
      <w:lvlText w:val="•"/>
      <w:lvlJc w:val="left"/>
      <w:pPr>
        <w:tabs>
          <w:tab w:val="num" w:pos="4320"/>
        </w:tabs>
        <w:ind w:left="4320" w:hanging="360"/>
      </w:pPr>
      <w:rPr>
        <w:rFonts w:ascii="Arial" w:hAnsi="Arial" w:hint="default"/>
      </w:rPr>
    </w:lvl>
    <w:lvl w:ilvl="6" w:tplc="787006C6" w:tentative="1">
      <w:start w:val="1"/>
      <w:numFmt w:val="bullet"/>
      <w:lvlText w:val="•"/>
      <w:lvlJc w:val="left"/>
      <w:pPr>
        <w:tabs>
          <w:tab w:val="num" w:pos="5040"/>
        </w:tabs>
        <w:ind w:left="5040" w:hanging="360"/>
      </w:pPr>
      <w:rPr>
        <w:rFonts w:ascii="Arial" w:hAnsi="Arial" w:hint="default"/>
      </w:rPr>
    </w:lvl>
    <w:lvl w:ilvl="7" w:tplc="571077F8" w:tentative="1">
      <w:start w:val="1"/>
      <w:numFmt w:val="bullet"/>
      <w:lvlText w:val="•"/>
      <w:lvlJc w:val="left"/>
      <w:pPr>
        <w:tabs>
          <w:tab w:val="num" w:pos="5760"/>
        </w:tabs>
        <w:ind w:left="5760" w:hanging="360"/>
      </w:pPr>
      <w:rPr>
        <w:rFonts w:ascii="Arial" w:hAnsi="Arial" w:hint="default"/>
      </w:rPr>
    </w:lvl>
    <w:lvl w:ilvl="8" w:tplc="FD006FA0"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6C677136"/>
    <w:multiLevelType w:val="hybridMultilevel"/>
    <w:tmpl w:val="E026D56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1" w15:restartNumberingAfterBreak="0">
    <w:nsid w:val="6EEE720B"/>
    <w:multiLevelType w:val="hybridMultilevel"/>
    <w:tmpl w:val="B5FE7C7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2" w15:restartNumberingAfterBreak="0">
    <w:nsid w:val="6FEF6CBF"/>
    <w:multiLevelType w:val="hybridMultilevel"/>
    <w:tmpl w:val="CE423A1A"/>
    <w:lvl w:ilvl="0">
      <w:start w:val="1"/>
      <w:numFmt w:val="bullet"/>
      <w:pStyle w:val="NormalBulleted0"/>
      <w:lvlText w:val=""/>
      <w:lvlJc w:val="left"/>
      <w:pPr>
        <w:tabs>
          <w:tab w:val="num" w:pos="851"/>
        </w:tabs>
        <w:ind w:left="851" w:hanging="397"/>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0180761"/>
    <w:multiLevelType w:val="hybridMultilevel"/>
    <w:tmpl w:val="772EACFC"/>
    <w:lvl w:ilvl="0" w:tplc="54E8C610">
      <w:numFmt w:val="bullet"/>
      <w:lvlText w:val="–"/>
      <w:lvlJc w:val="left"/>
      <w:pPr>
        <w:ind w:left="928" w:hanging="360"/>
      </w:pPr>
      <w:rPr>
        <w:rFonts w:ascii="Times New Roman" w:eastAsia="Times New Roman" w:hAnsi="Times New Roman" w:cs="Times New Roman" w:hint="default"/>
      </w:rPr>
    </w:lvl>
    <w:lvl w:ilvl="1" w:tplc="040B0003" w:tentative="1">
      <w:start w:val="1"/>
      <w:numFmt w:val="bullet"/>
      <w:lvlText w:val="o"/>
      <w:lvlJc w:val="left"/>
      <w:pPr>
        <w:ind w:left="1648" w:hanging="360"/>
      </w:pPr>
      <w:rPr>
        <w:rFonts w:ascii="Courier New" w:hAnsi="Courier New" w:cs="Courier New" w:hint="default"/>
      </w:rPr>
    </w:lvl>
    <w:lvl w:ilvl="2" w:tplc="040B0005" w:tentative="1">
      <w:start w:val="1"/>
      <w:numFmt w:val="bullet"/>
      <w:lvlText w:val=""/>
      <w:lvlJc w:val="left"/>
      <w:pPr>
        <w:ind w:left="2368" w:hanging="360"/>
      </w:pPr>
      <w:rPr>
        <w:rFonts w:ascii="Wingdings" w:hAnsi="Wingdings" w:hint="default"/>
      </w:rPr>
    </w:lvl>
    <w:lvl w:ilvl="3" w:tplc="040B0001" w:tentative="1">
      <w:start w:val="1"/>
      <w:numFmt w:val="bullet"/>
      <w:lvlText w:val=""/>
      <w:lvlJc w:val="left"/>
      <w:pPr>
        <w:ind w:left="3088" w:hanging="360"/>
      </w:pPr>
      <w:rPr>
        <w:rFonts w:ascii="Symbol" w:hAnsi="Symbol" w:hint="default"/>
      </w:rPr>
    </w:lvl>
    <w:lvl w:ilvl="4" w:tplc="040B0003" w:tentative="1">
      <w:start w:val="1"/>
      <w:numFmt w:val="bullet"/>
      <w:lvlText w:val="o"/>
      <w:lvlJc w:val="left"/>
      <w:pPr>
        <w:ind w:left="3808" w:hanging="360"/>
      </w:pPr>
      <w:rPr>
        <w:rFonts w:ascii="Courier New" w:hAnsi="Courier New" w:cs="Courier New" w:hint="default"/>
      </w:rPr>
    </w:lvl>
    <w:lvl w:ilvl="5" w:tplc="040B0005" w:tentative="1">
      <w:start w:val="1"/>
      <w:numFmt w:val="bullet"/>
      <w:lvlText w:val=""/>
      <w:lvlJc w:val="left"/>
      <w:pPr>
        <w:ind w:left="4528" w:hanging="360"/>
      </w:pPr>
      <w:rPr>
        <w:rFonts w:ascii="Wingdings" w:hAnsi="Wingdings" w:hint="default"/>
      </w:rPr>
    </w:lvl>
    <w:lvl w:ilvl="6" w:tplc="040B0001" w:tentative="1">
      <w:start w:val="1"/>
      <w:numFmt w:val="bullet"/>
      <w:lvlText w:val=""/>
      <w:lvlJc w:val="left"/>
      <w:pPr>
        <w:ind w:left="5248" w:hanging="360"/>
      </w:pPr>
      <w:rPr>
        <w:rFonts w:ascii="Symbol" w:hAnsi="Symbol" w:hint="default"/>
      </w:rPr>
    </w:lvl>
    <w:lvl w:ilvl="7" w:tplc="040B0003" w:tentative="1">
      <w:start w:val="1"/>
      <w:numFmt w:val="bullet"/>
      <w:lvlText w:val="o"/>
      <w:lvlJc w:val="left"/>
      <w:pPr>
        <w:ind w:left="5968" w:hanging="360"/>
      </w:pPr>
      <w:rPr>
        <w:rFonts w:ascii="Courier New" w:hAnsi="Courier New" w:cs="Courier New" w:hint="default"/>
      </w:rPr>
    </w:lvl>
    <w:lvl w:ilvl="8" w:tplc="040B0005" w:tentative="1">
      <w:start w:val="1"/>
      <w:numFmt w:val="bullet"/>
      <w:lvlText w:val=""/>
      <w:lvlJc w:val="left"/>
      <w:pPr>
        <w:ind w:left="6688" w:hanging="360"/>
      </w:pPr>
      <w:rPr>
        <w:rFonts w:ascii="Wingdings" w:hAnsi="Wingdings" w:hint="default"/>
      </w:rPr>
    </w:lvl>
  </w:abstractNum>
  <w:abstractNum w:abstractNumId="34" w15:restartNumberingAfterBreak="0">
    <w:nsid w:val="75D07793"/>
    <w:multiLevelType w:val="hybridMultilevel"/>
    <w:tmpl w:val="8DFEE2B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5" w15:restartNumberingAfterBreak="0">
    <w:nsid w:val="7A002F82"/>
    <w:multiLevelType w:val="hybridMultilevel"/>
    <w:tmpl w:val="AEA45A7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6" w15:restartNumberingAfterBreak="0">
    <w:nsid w:val="7C855FB9"/>
    <w:multiLevelType w:val="hybridMultilevel"/>
    <w:tmpl w:val="2B326F0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7" w15:restartNumberingAfterBreak="0">
    <w:nsid w:val="7FF22EE7"/>
    <w:multiLevelType w:val="hybridMultilevel"/>
    <w:tmpl w:val="503A2CF2"/>
    <w:lvl w:ilvl="0" w:tplc="C082BCA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4"/>
  </w:num>
  <w:num w:numId="4">
    <w:abstractNumId w:val="32"/>
  </w:num>
  <w:num w:numId="5">
    <w:abstractNumId w:val="1"/>
  </w:num>
  <w:num w:numId="6">
    <w:abstractNumId w:val="21"/>
  </w:num>
  <w:num w:numId="7">
    <w:abstractNumId w:val="35"/>
  </w:num>
  <w:num w:numId="8">
    <w:abstractNumId w:val="26"/>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33"/>
  </w:num>
  <w:num w:numId="12">
    <w:abstractNumId w:val="4"/>
  </w:num>
  <w:num w:numId="13">
    <w:abstractNumId w:val="16"/>
  </w:num>
  <w:num w:numId="14">
    <w:abstractNumId w:val="27"/>
  </w:num>
  <w:num w:numId="15">
    <w:abstractNumId w:val="6"/>
  </w:num>
  <w:num w:numId="16">
    <w:abstractNumId w:val="0"/>
  </w:num>
  <w:num w:numId="17">
    <w:abstractNumId w:val="0"/>
  </w:num>
  <w:num w:numId="18">
    <w:abstractNumId w:val="0"/>
  </w:num>
  <w:num w:numId="19">
    <w:abstractNumId w:val="20"/>
  </w:num>
  <w:num w:numId="20">
    <w:abstractNumId w:val="29"/>
  </w:num>
  <w:num w:numId="21">
    <w:abstractNumId w:val="37"/>
  </w:num>
  <w:num w:numId="22">
    <w:abstractNumId w:val="2"/>
  </w:num>
  <w:num w:numId="23">
    <w:abstractNumId w:val="24"/>
  </w:num>
  <w:num w:numId="24">
    <w:abstractNumId w:val="3"/>
  </w:num>
  <w:num w:numId="25">
    <w:abstractNumId w:val="10"/>
  </w:num>
  <w:num w:numId="26">
    <w:abstractNumId w:val="18"/>
  </w:num>
  <w:num w:numId="27">
    <w:abstractNumId w:val="19"/>
  </w:num>
  <w:num w:numId="28">
    <w:abstractNumId w:val="28"/>
  </w:num>
  <w:num w:numId="29">
    <w:abstractNumId w:val="12"/>
  </w:num>
  <w:num w:numId="30">
    <w:abstractNumId w:val="13"/>
  </w:num>
  <w:num w:numId="31">
    <w:abstractNumId w:val="31"/>
  </w:num>
  <w:num w:numId="32">
    <w:abstractNumId w:val="23"/>
  </w:num>
  <w:num w:numId="33">
    <w:abstractNumId w:val="36"/>
  </w:num>
  <w:num w:numId="34">
    <w:abstractNumId w:val="11"/>
  </w:num>
  <w:num w:numId="35">
    <w:abstractNumId w:val="0"/>
  </w:num>
  <w:num w:numId="36">
    <w:abstractNumId w:val="5"/>
  </w:num>
  <w:num w:numId="37">
    <w:abstractNumId w:val="22"/>
  </w:num>
  <w:num w:numId="38">
    <w:abstractNumId w:val="25"/>
  </w:num>
  <w:num w:numId="39">
    <w:abstractNumId w:val="34"/>
  </w:num>
  <w:num w:numId="40">
    <w:abstractNumId w:val="30"/>
  </w:num>
  <w:num w:numId="41">
    <w:abstractNumId w:val="7"/>
  </w:num>
  <w:num w:numId="42">
    <w:abstractNumId w:val="9"/>
  </w:num>
  <w:num w:numId="43">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intFractionalCharacterWidth/>
  <w:hideSpellingErrors/>
  <w:activeWritingStyle w:appName="MSWord" w:lang="en-US" w:vendorID="64" w:dllVersion="131078" w:nlCheck="1" w:checkStyle="1"/>
  <w:activeWritingStyle w:appName="MSWord" w:lang="en-GB" w:vendorID="64" w:dllVersion="131077" w:nlCheck="1" w:checkStyle="1"/>
  <w:activeWritingStyle w:appName="MSWord" w:lang="en-GB" w:vendorID="64" w:dllVersion="131078" w:nlCheck="1" w:checkStyle="1"/>
  <w:activeWritingStyle w:appName="MSWord" w:lang="de-DE" w:vendorID="64" w:dllVersion="131078" w:nlCheck="1" w:checkStyle="1"/>
  <w:activeWritingStyle w:appName="MSWord" w:lang="en-US" w:vendorID="64" w:dllVersion="131077" w:nlCheck="1" w:checkStyle="1"/>
  <w:activeWritingStyle w:appName="MSWord" w:lang="fi-FI" w:vendorID="64" w:dllVersion="131078" w:nlCheck="1" w:checkStyle="0"/>
  <w:activeWritingStyle w:appName="MSWord" w:lang="fi-FI" w:vendorID="64" w:dllVersion="4096" w:nlCheck="1" w:checkStyle="0"/>
  <w:activeWritingStyle w:appName="MSWord" w:lang="en-US" w:vendorID="64" w:dllVersion="4096" w:nlCheck="1" w:checkStyle="0"/>
  <w:activeWritingStyle w:appName="MSWord" w:lang="en-GB" w:vendorID="8" w:dllVersion="513" w:checkStyle="1"/>
  <w:activeWritingStyle w:appName="MSWord" w:lang="fi-FI" w:vendorID="666" w:dllVersion="513" w:checkStyle="1"/>
  <w:activeWritingStyle w:appName="MSWord" w:lang="sv-SE" w:vendorID="666" w:dllVersion="513" w:checkStyle="1"/>
  <w:activeWritingStyle w:appName="MSWord" w:lang="sv-SE" w:vendorID="0" w:dllVersion="512" w:checkStyle="1"/>
  <w:activeWritingStyle w:appName="MSWord" w:lang="fi-FI" w:vendorID="22" w:dllVersion="513" w:checkStyle="1"/>
  <w:activeWritingStyle w:appName="MSWord" w:lang="sv-SE" w:vendorID="22" w:dllVersion="513" w:checkStyle="1"/>
  <w:trackRevisions/>
  <w:doNotTrackFormatting/>
  <w:defaultTabStop w:val="284"/>
  <w:autoHyphenation/>
  <w:hyphenationZone w:val="340"/>
  <w:doNotHyphenateCaps/>
  <w:drawingGridHorizontalSpacing w:val="120"/>
  <w:displayHorizontalDrawingGridEvery w:val="0"/>
  <w:displayVerticalDrawingGridEvery w:val="0"/>
  <w:doNotShadeFormData/>
  <w:noPunctuationKerning/>
  <w:characterSpacingControl w:val="doNotCompress"/>
  <w:hdrShapeDefaults>
    <o:shapedefaults v:ext="edit" spidmax="3074" style="mso-position-vertical-relative:line" fill="f" fillcolor="white" stroke="f">
      <v:fill color="white" on="f"/>
      <v:stroke on="f"/>
    </o:shapedefaults>
  </w:hdrShapeDefaults>
  <w:footnotePr>
    <w:numRestart w:val="eachSect"/>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D44"/>
    <w:rsid w:val="00001E0F"/>
    <w:rsid w:val="000030CF"/>
    <w:rsid w:val="00003DE9"/>
    <w:rsid w:val="00004530"/>
    <w:rsid w:val="00005858"/>
    <w:rsid w:val="0000594B"/>
    <w:rsid w:val="000065C6"/>
    <w:rsid w:val="0000691A"/>
    <w:rsid w:val="00006BD1"/>
    <w:rsid w:val="000073A9"/>
    <w:rsid w:val="00011AE8"/>
    <w:rsid w:val="000133E0"/>
    <w:rsid w:val="000135FA"/>
    <w:rsid w:val="00013CB0"/>
    <w:rsid w:val="00013EE4"/>
    <w:rsid w:val="00014F62"/>
    <w:rsid w:val="00016C56"/>
    <w:rsid w:val="0001740E"/>
    <w:rsid w:val="00020253"/>
    <w:rsid w:val="000218DF"/>
    <w:rsid w:val="00021D96"/>
    <w:rsid w:val="00022804"/>
    <w:rsid w:val="00023E21"/>
    <w:rsid w:val="00026FDA"/>
    <w:rsid w:val="00030A27"/>
    <w:rsid w:val="000311EF"/>
    <w:rsid w:val="00031295"/>
    <w:rsid w:val="0003189E"/>
    <w:rsid w:val="00033017"/>
    <w:rsid w:val="00033134"/>
    <w:rsid w:val="00033DDC"/>
    <w:rsid w:val="00034674"/>
    <w:rsid w:val="00035B65"/>
    <w:rsid w:val="00035D16"/>
    <w:rsid w:val="00036355"/>
    <w:rsid w:val="000364D1"/>
    <w:rsid w:val="00036FC2"/>
    <w:rsid w:val="00040E65"/>
    <w:rsid w:val="00042823"/>
    <w:rsid w:val="00043251"/>
    <w:rsid w:val="000432FB"/>
    <w:rsid w:val="000436DF"/>
    <w:rsid w:val="00043927"/>
    <w:rsid w:val="000440EC"/>
    <w:rsid w:val="00050957"/>
    <w:rsid w:val="00050DDB"/>
    <w:rsid w:val="000512C2"/>
    <w:rsid w:val="0005377D"/>
    <w:rsid w:val="00053A25"/>
    <w:rsid w:val="00053B9C"/>
    <w:rsid w:val="0005496C"/>
    <w:rsid w:val="000564BC"/>
    <w:rsid w:val="00056D34"/>
    <w:rsid w:val="00057D44"/>
    <w:rsid w:val="00060E94"/>
    <w:rsid w:val="000612AC"/>
    <w:rsid w:val="00061A2E"/>
    <w:rsid w:val="000625DB"/>
    <w:rsid w:val="00062ABC"/>
    <w:rsid w:val="00063C61"/>
    <w:rsid w:val="000672EB"/>
    <w:rsid w:val="0007114D"/>
    <w:rsid w:val="00071E38"/>
    <w:rsid w:val="000729BC"/>
    <w:rsid w:val="00072A5D"/>
    <w:rsid w:val="00072FB3"/>
    <w:rsid w:val="000735BC"/>
    <w:rsid w:val="000737E1"/>
    <w:rsid w:val="00074D6B"/>
    <w:rsid w:val="000750E3"/>
    <w:rsid w:val="00081269"/>
    <w:rsid w:val="00081F7B"/>
    <w:rsid w:val="00082064"/>
    <w:rsid w:val="000831B2"/>
    <w:rsid w:val="0008684C"/>
    <w:rsid w:val="00087408"/>
    <w:rsid w:val="000877AD"/>
    <w:rsid w:val="00087BE5"/>
    <w:rsid w:val="00091936"/>
    <w:rsid w:val="00091B3B"/>
    <w:rsid w:val="000A00DD"/>
    <w:rsid w:val="000A079E"/>
    <w:rsid w:val="000A0CD0"/>
    <w:rsid w:val="000A2764"/>
    <w:rsid w:val="000A3BD3"/>
    <w:rsid w:val="000A55F5"/>
    <w:rsid w:val="000A6D09"/>
    <w:rsid w:val="000A7041"/>
    <w:rsid w:val="000B0410"/>
    <w:rsid w:val="000B16C3"/>
    <w:rsid w:val="000B4EDD"/>
    <w:rsid w:val="000B66A2"/>
    <w:rsid w:val="000B6A2A"/>
    <w:rsid w:val="000B6D25"/>
    <w:rsid w:val="000C10D2"/>
    <w:rsid w:val="000C2FAF"/>
    <w:rsid w:val="000C31D5"/>
    <w:rsid w:val="000C3F2A"/>
    <w:rsid w:val="000C466B"/>
    <w:rsid w:val="000C6904"/>
    <w:rsid w:val="000C7914"/>
    <w:rsid w:val="000D0077"/>
    <w:rsid w:val="000D2EBF"/>
    <w:rsid w:val="000D31BD"/>
    <w:rsid w:val="000D4D87"/>
    <w:rsid w:val="000D5B1D"/>
    <w:rsid w:val="000D5DE5"/>
    <w:rsid w:val="000D6304"/>
    <w:rsid w:val="000D65F6"/>
    <w:rsid w:val="000D7502"/>
    <w:rsid w:val="000D770F"/>
    <w:rsid w:val="000E1261"/>
    <w:rsid w:val="000E16D2"/>
    <w:rsid w:val="000E1A2C"/>
    <w:rsid w:val="000E1AFA"/>
    <w:rsid w:val="000E1BE7"/>
    <w:rsid w:val="000E2165"/>
    <w:rsid w:val="000E2185"/>
    <w:rsid w:val="000E39D8"/>
    <w:rsid w:val="000E434C"/>
    <w:rsid w:val="000E4566"/>
    <w:rsid w:val="000E5617"/>
    <w:rsid w:val="000E7928"/>
    <w:rsid w:val="000F1FEF"/>
    <w:rsid w:val="000F244C"/>
    <w:rsid w:val="000F3296"/>
    <w:rsid w:val="000F49D3"/>
    <w:rsid w:val="000F4A9C"/>
    <w:rsid w:val="000F5FF6"/>
    <w:rsid w:val="000F646E"/>
    <w:rsid w:val="000F6F19"/>
    <w:rsid w:val="000F73DF"/>
    <w:rsid w:val="001020F0"/>
    <w:rsid w:val="00102F7E"/>
    <w:rsid w:val="00103E39"/>
    <w:rsid w:val="00110B2F"/>
    <w:rsid w:val="001119B3"/>
    <w:rsid w:val="00112FA9"/>
    <w:rsid w:val="00112FDC"/>
    <w:rsid w:val="0011371B"/>
    <w:rsid w:val="001146A8"/>
    <w:rsid w:val="00114BFB"/>
    <w:rsid w:val="00114E23"/>
    <w:rsid w:val="0011503B"/>
    <w:rsid w:val="001155A9"/>
    <w:rsid w:val="00115D2B"/>
    <w:rsid w:val="0011656A"/>
    <w:rsid w:val="001177DB"/>
    <w:rsid w:val="00117A52"/>
    <w:rsid w:val="00120AE5"/>
    <w:rsid w:val="001221AE"/>
    <w:rsid w:val="001234EA"/>
    <w:rsid w:val="001243C6"/>
    <w:rsid w:val="00124F80"/>
    <w:rsid w:val="0012598D"/>
    <w:rsid w:val="00127041"/>
    <w:rsid w:val="001303C8"/>
    <w:rsid w:val="00130C4C"/>
    <w:rsid w:val="00133AF2"/>
    <w:rsid w:val="00134747"/>
    <w:rsid w:val="001350BB"/>
    <w:rsid w:val="00135C2F"/>
    <w:rsid w:val="001406C7"/>
    <w:rsid w:val="001412EA"/>
    <w:rsid w:val="00142347"/>
    <w:rsid w:val="0014336A"/>
    <w:rsid w:val="00143531"/>
    <w:rsid w:val="001448C1"/>
    <w:rsid w:val="00146F13"/>
    <w:rsid w:val="00150F90"/>
    <w:rsid w:val="001511FE"/>
    <w:rsid w:val="0015399E"/>
    <w:rsid w:val="00153D6C"/>
    <w:rsid w:val="001565D4"/>
    <w:rsid w:val="0015765E"/>
    <w:rsid w:val="00157C1B"/>
    <w:rsid w:val="001602B1"/>
    <w:rsid w:val="00160A1B"/>
    <w:rsid w:val="001630F0"/>
    <w:rsid w:val="001656A9"/>
    <w:rsid w:val="00165ED6"/>
    <w:rsid w:val="001668D1"/>
    <w:rsid w:val="001677BB"/>
    <w:rsid w:val="00172868"/>
    <w:rsid w:val="001728CE"/>
    <w:rsid w:val="00173465"/>
    <w:rsid w:val="00175BA6"/>
    <w:rsid w:val="001775FF"/>
    <w:rsid w:val="00180779"/>
    <w:rsid w:val="00180E4C"/>
    <w:rsid w:val="00181FA9"/>
    <w:rsid w:val="00182B2C"/>
    <w:rsid w:val="00182ED3"/>
    <w:rsid w:val="0018343F"/>
    <w:rsid w:val="00184586"/>
    <w:rsid w:val="0018647A"/>
    <w:rsid w:val="0019038C"/>
    <w:rsid w:val="00191598"/>
    <w:rsid w:val="00193664"/>
    <w:rsid w:val="00194916"/>
    <w:rsid w:val="00195073"/>
    <w:rsid w:val="001960BA"/>
    <w:rsid w:val="001960FA"/>
    <w:rsid w:val="0019636F"/>
    <w:rsid w:val="00196BF4"/>
    <w:rsid w:val="00196DCA"/>
    <w:rsid w:val="00197264"/>
    <w:rsid w:val="001A28B1"/>
    <w:rsid w:val="001A2A71"/>
    <w:rsid w:val="001A3CFE"/>
    <w:rsid w:val="001A4973"/>
    <w:rsid w:val="001A49F6"/>
    <w:rsid w:val="001A5DD2"/>
    <w:rsid w:val="001A6A79"/>
    <w:rsid w:val="001A75ED"/>
    <w:rsid w:val="001B03F7"/>
    <w:rsid w:val="001B06FD"/>
    <w:rsid w:val="001B0D3D"/>
    <w:rsid w:val="001B2F58"/>
    <w:rsid w:val="001B4980"/>
    <w:rsid w:val="001B773F"/>
    <w:rsid w:val="001C06CA"/>
    <w:rsid w:val="001C0A79"/>
    <w:rsid w:val="001C5665"/>
    <w:rsid w:val="001C5BF8"/>
    <w:rsid w:val="001C6910"/>
    <w:rsid w:val="001C6E32"/>
    <w:rsid w:val="001C72CD"/>
    <w:rsid w:val="001D0463"/>
    <w:rsid w:val="001D2D3B"/>
    <w:rsid w:val="001D3062"/>
    <w:rsid w:val="001D394F"/>
    <w:rsid w:val="001D6B62"/>
    <w:rsid w:val="001E0268"/>
    <w:rsid w:val="001E2B24"/>
    <w:rsid w:val="001E2BCD"/>
    <w:rsid w:val="001E2F36"/>
    <w:rsid w:val="001E4E3A"/>
    <w:rsid w:val="001E4FAA"/>
    <w:rsid w:val="001E69B3"/>
    <w:rsid w:val="001E717C"/>
    <w:rsid w:val="001F3699"/>
    <w:rsid w:val="001F37A5"/>
    <w:rsid w:val="001F5B8C"/>
    <w:rsid w:val="002012A3"/>
    <w:rsid w:val="00203780"/>
    <w:rsid w:val="00203DD5"/>
    <w:rsid w:val="00204B70"/>
    <w:rsid w:val="002050C3"/>
    <w:rsid w:val="002074C0"/>
    <w:rsid w:val="0021021A"/>
    <w:rsid w:val="0021024A"/>
    <w:rsid w:val="00211865"/>
    <w:rsid w:val="00211DAB"/>
    <w:rsid w:val="0021217A"/>
    <w:rsid w:val="00212CF7"/>
    <w:rsid w:val="002136B5"/>
    <w:rsid w:val="00215115"/>
    <w:rsid w:val="002167C5"/>
    <w:rsid w:val="00217011"/>
    <w:rsid w:val="0021786A"/>
    <w:rsid w:val="0022040A"/>
    <w:rsid w:val="00220D3E"/>
    <w:rsid w:val="00221EDD"/>
    <w:rsid w:val="00222481"/>
    <w:rsid w:val="00222BA8"/>
    <w:rsid w:val="00222CE5"/>
    <w:rsid w:val="00226039"/>
    <w:rsid w:val="002266EB"/>
    <w:rsid w:val="002267A4"/>
    <w:rsid w:val="0023038A"/>
    <w:rsid w:val="002307A9"/>
    <w:rsid w:val="002311B3"/>
    <w:rsid w:val="002316A7"/>
    <w:rsid w:val="00232D5B"/>
    <w:rsid w:val="00233880"/>
    <w:rsid w:val="00233BD8"/>
    <w:rsid w:val="00233D80"/>
    <w:rsid w:val="00234966"/>
    <w:rsid w:val="00236933"/>
    <w:rsid w:val="00236FF5"/>
    <w:rsid w:val="00241C64"/>
    <w:rsid w:val="00242C7A"/>
    <w:rsid w:val="00242D17"/>
    <w:rsid w:val="00243623"/>
    <w:rsid w:val="00243AD6"/>
    <w:rsid w:val="002449DD"/>
    <w:rsid w:val="002459FF"/>
    <w:rsid w:val="00245A1D"/>
    <w:rsid w:val="00247177"/>
    <w:rsid w:val="00247FF6"/>
    <w:rsid w:val="00251E68"/>
    <w:rsid w:val="002530A6"/>
    <w:rsid w:val="002533D9"/>
    <w:rsid w:val="002537B3"/>
    <w:rsid w:val="00253D29"/>
    <w:rsid w:val="00254630"/>
    <w:rsid w:val="00254688"/>
    <w:rsid w:val="00254DD2"/>
    <w:rsid w:val="00257167"/>
    <w:rsid w:val="00260EF4"/>
    <w:rsid w:val="00262170"/>
    <w:rsid w:val="00263F42"/>
    <w:rsid w:val="00264BB4"/>
    <w:rsid w:val="00264F82"/>
    <w:rsid w:val="00265C60"/>
    <w:rsid w:val="00265D84"/>
    <w:rsid w:val="00266442"/>
    <w:rsid w:val="00272733"/>
    <w:rsid w:val="00272B49"/>
    <w:rsid w:val="00274336"/>
    <w:rsid w:val="00274AEA"/>
    <w:rsid w:val="002750D2"/>
    <w:rsid w:val="00275317"/>
    <w:rsid w:val="00275518"/>
    <w:rsid w:val="00275646"/>
    <w:rsid w:val="00275BCF"/>
    <w:rsid w:val="00277558"/>
    <w:rsid w:val="002803FE"/>
    <w:rsid w:val="00280DA5"/>
    <w:rsid w:val="0028105D"/>
    <w:rsid w:val="00281F9B"/>
    <w:rsid w:val="00282603"/>
    <w:rsid w:val="002840B0"/>
    <w:rsid w:val="00290076"/>
    <w:rsid w:val="00291CF2"/>
    <w:rsid w:val="00292666"/>
    <w:rsid w:val="00293C93"/>
    <w:rsid w:val="0029653E"/>
    <w:rsid w:val="002A1581"/>
    <w:rsid w:val="002A2363"/>
    <w:rsid w:val="002A4014"/>
    <w:rsid w:val="002A575C"/>
    <w:rsid w:val="002A708D"/>
    <w:rsid w:val="002B0570"/>
    <w:rsid w:val="002B09BD"/>
    <w:rsid w:val="002B0A51"/>
    <w:rsid w:val="002B0B0A"/>
    <w:rsid w:val="002B0B28"/>
    <w:rsid w:val="002B0F48"/>
    <w:rsid w:val="002B26DD"/>
    <w:rsid w:val="002B561F"/>
    <w:rsid w:val="002B61A3"/>
    <w:rsid w:val="002B64CB"/>
    <w:rsid w:val="002B6D48"/>
    <w:rsid w:val="002B79AB"/>
    <w:rsid w:val="002B7DBC"/>
    <w:rsid w:val="002C03C4"/>
    <w:rsid w:val="002C63E9"/>
    <w:rsid w:val="002C65A6"/>
    <w:rsid w:val="002D03AF"/>
    <w:rsid w:val="002D19F1"/>
    <w:rsid w:val="002D2B48"/>
    <w:rsid w:val="002D4F5F"/>
    <w:rsid w:val="002D50CB"/>
    <w:rsid w:val="002D5699"/>
    <w:rsid w:val="002D5D2C"/>
    <w:rsid w:val="002D7874"/>
    <w:rsid w:val="002E1321"/>
    <w:rsid w:val="002E28D9"/>
    <w:rsid w:val="002E2DB4"/>
    <w:rsid w:val="002E2F13"/>
    <w:rsid w:val="002E3F67"/>
    <w:rsid w:val="002E53B3"/>
    <w:rsid w:val="002E6A8C"/>
    <w:rsid w:val="002F1463"/>
    <w:rsid w:val="002F25EB"/>
    <w:rsid w:val="002F47F5"/>
    <w:rsid w:val="002F4875"/>
    <w:rsid w:val="002F7F81"/>
    <w:rsid w:val="00300289"/>
    <w:rsid w:val="00300FFE"/>
    <w:rsid w:val="00302119"/>
    <w:rsid w:val="0030307D"/>
    <w:rsid w:val="003037C6"/>
    <w:rsid w:val="00304323"/>
    <w:rsid w:val="00306559"/>
    <w:rsid w:val="003071B0"/>
    <w:rsid w:val="00307569"/>
    <w:rsid w:val="003102B8"/>
    <w:rsid w:val="0031060E"/>
    <w:rsid w:val="0031097F"/>
    <w:rsid w:val="0031280E"/>
    <w:rsid w:val="0031507C"/>
    <w:rsid w:val="00316F2C"/>
    <w:rsid w:val="003174AC"/>
    <w:rsid w:val="00322DED"/>
    <w:rsid w:val="00324BB5"/>
    <w:rsid w:val="00324C83"/>
    <w:rsid w:val="00324E97"/>
    <w:rsid w:val="00326EA7"/>
    <w:rsid w:val="0032790D"/>
    <w:rsid w:val="0033096A"/>
    <w:rsid w:val="00330B3C"/>
    <w:rsid w:val="0033410F"/>
    <w:rsid w:val="0033430D"/>
    <w:rsid w:val="0033472B"/>
    <w:rsid w:val="00334F98"/>
    <w:rsid w:val="00335F4C"/>
    <w:rsid w:val="00336C5C"/>
    <w:rsid w:val="003371F2"/>
    <w:rsid w:val="00337250"/>
    <w:rsid w:val="00337C50"/>
    <w:rsid w:val="0034455C"/>
    <w:rsid w:val="00344A7D"/>
    <w:rsid w:val="00345CCE"/>
    <w:rsid w:val="0034726F"/>
    <w:rsid w:val="003476D2"/>
    <w:rsid w:val="0034795E"/>
    <w:rsid w:val="00350171"/>
    <w:rsid w:val="003510EC"/>
    <w:rsid w:val="003514CA"/>
    <w:rsid w:val="00351650"/>
    <w:rsid w:val="00352B0F"/>
    <w:rsid w:val="00354A16"/>
    <w:rsid w:val="00354C9B"/>
    <w:rsid w:val="00355076"/>
    <w:rsid w:val="00355AF3"/>
    <w:rsid w:val="00356C3F"/>
    <w:rsid w:val="003577CB"/>
    <w:rsid w:val="00360648"/>
    <w:rsid w:val="0036347A"/>
    <w:rsid w:val="003634D7"/>
    <w:rsid w:val="00363770"/>
    <w:rsid w:val="00366685"/>
    <w:rsid w:val="0037053B"/>
    <w:rsid w:val="00372A06"/>
    <w:rsid w:val="00373C47"/>
    <w:rsid w:val="00373F61"/>
    <w:rsid w:val="0037431F"/>
    <w:rsid w:val="00376BBA"/>
    <w:rsid w:val="00380579"/>
    <w:rsid w:val="00380AF6"/>
    <w:rsid w:val="00382E52"/>
    <w:rsid w:val="0038323A"/>
    <w:rsid w:val="003840D5"/>
    <w:rsid w:val="003844CA"/>
    <w:rsid w:val="00386A81"/>
    <w:rsid w:val="003877C0"/>
    <w:rsid w:val="00391101"/>
    <w:rsid w:val="003911E4"/>
    <w:rsid w:val="003912F8"/>
    <w:rsid w:val="003915B3"/>
    <w:rsid w:val="00393948"/>
    <w:rsid w:val="00394341"/>
    <w:rsid w:val="00394C90"/>
    <w:rsid w:val="003951DD"/>
    <w:rsid w:val="0039700F"/>
    <w:rsid w:val="003A06DF"/>
    <w:rsid w:val="003A0EC3"/>
    <w:rsid w:val="003A1CB8"/>
    <w:rsid w:val="003A40A5"/>
    <w:rsid w:val="003A42C3"/>
    <w:rsid w:val="003A45D6"/>
    <w:rsid w:val="003A4843"/>
    <w:rsid w:val="003A541E"/>
    <w:rsid w:val="003A5FF6"/>
    <w:rsid w:val="003A70BB"/>
    <w:rsid w:val="003B0F32"/>
    <w:rsid w:val="003B2B65"/>
    <w:rsid w:val="003B2E93"/>
    <w:rsid w:val="003B3681"/>
    <w:rsid w:val="003C11E7"/>
    <w:rsid w:val="003C763F"/>
    <w:rsid w:val="003C76DB"/>
    <w:rsid w:val="003D016C"/>
    <w:rsid w:val="003D0C67"/>
    <w:rsid w:val="003D1202"/>
    <w:rsid w:val="003D26F9"/>
    <w:rsid w:val="003D2D5B"/>
    <w:rsid w:val="003D2EFB"/>
    <w:rsid w:val="003D37D1"/>
    <w:rsid w:val="003D48CD"/>
    <w:rsid w:val="003D4AE9"/>
    <w:rsid w:val="003D53BA"/>
    <w:rsid w:val="003D612E"/>
    <w:rsid w:val="003D64E3"/>
    <w:rsid w:val="003D6A9E"/>
    <w:rsid w:val="003D74A2"/>
    <w:rsid w:val="003E128E"/>
    <w:rsid w:val="003E3E84"/>
    <w:rsid w:val="003F0720"/>
    <w:rsid w:val="003F18F4"/>
    <w:rsid w:val="003F2616"/>
    <w:rsid w:val="003F696A"/>
    <w:rsid w:val="003F6A08"/>
    <w:rsid w:val="003F7159"/>
    <w:rsid w:val="003F7525"/>
    <w:rsid w:val="003F7A48"/>
    <w:rsid w:val="00400960"/>
    <w:rsid w:val="00400B40"/>
    <w:rsid w:val="00400FB3"/>
    <w:rsid w:val="0040195A"/>
    <w:rsid w:val="00401BA7"/>
    <w:rsid w:val="0040222D"/>
    <w:rsid w:val="0040258D"/>
    <w:rsid w:val="00402743"/>
    <w:rsid w:val="00403AFF"/>
    <w:rsid w:val="00404040"/>
    <w:rsid w:val="00405018"/>
    <w:rsid w:val="00405868"/>
    <w:rsid w:val="00406018"/>
    <w:rsid w:val="00406DA4"/>
    <w:rsid w:val="00407CE5"/>
    <w:rsid w:val="0041168A"/>
    <w:rsid w:val="00411D51"/>
    <w:rsid w:val="00413BDE"/>
    <w:rsid w:val="00415998"/>
    <w:rsid w:val="00416525"/>
    <w:rsid w:val="004170D6"/>
    <w:rsid w:val="00417335"/>
    <w:rsid w:val="004208A6"/>
    <w:rsid w:val="00422FAD"/>
    <w:rsid w:val="00423904"/>
    <w:rsid w:val="00423906"/>
    <w:rsid w:val="00426028"/>
    <w:rsid w:val="00426CE3"/>
    <w:rsid w:val="004332F0"/>
    <w:rsid w:val="00433875"/>
    <w:rsid w:val="00436265"/>
    <w:rsid w:val="0043640E"/>
    <w:rsid w:val="004371CE"/>
    <w:rsid w:val="00437466"/>
    <w:rsid w:val="0043757F"/>
    <w:rsid w:val="00440F8E"/>
    <w:rsid w:val="00441668"/>
    <w:rsid w:val="00442EBF"/>
    <w:rsid w:val="004431F8"/>
    <w:rsid w:val="00443BA8"/>
    <w:rsid w:val="004445EA"/>
    <w:rsid w:val="00444D5F"/>
    <w:rsid w:val="00444E0C"/>
    <w:rsid w:val="00446B28"/>
    <w:rsid w:val="004501DC"/>
    <w:rsid w:val="00450672"/>
    <w:rsid w:val="0045142C"/>
    <w:rsid w:val="004530C5"/>
    <w:rsid w:val="00455BDC"/>
    <w:rsid w:val="00461AED"/>
    <w:rsid w:val="004620F4"/>
    <w:rsid w:val="0046313B"/>
    <w:rsid w:val="00463510"/>
    <w:rsid w:val="00463906"/>
    <w:rsid w:val="00465485"/>
    <w:rsid w:val="00470E5D"/>
    <w:rsid w:val="0047123A"/>
    <w:rsid w:val="00471676"/>
    <w:rsid w:val="004721B3"/>
    <w:rsid w:val="004735B6"/>
    <w:rsid w:val="0048051A"/>
    <w:rsid w:val="00480B09"/>
    <w:rsid w:val="004810AF"/>
    <w:rsid w:val="00481124"/>
    <w:rsid w:val="00482501"/>
    <w:rsid w:val="00482C78"/>
    <w:rsid w:val="004849D9"/>
    <w:rsid w:val="0048543D"/>
    <w:rsid w:val="00485AA5"/>
    <w:rsid w:val="00486B6B"/>
    <w:rsid w:val="004904A5"/>
    <w:rsid w:val="00490C09"/>
    <w:rsid w:val="004957BF"/>
    <w:rsid w:val="00496681"/>
    <w:rsid w:val="004A098E"/>
    <w:rsid w:val="004A512A"/>
    <w:rsid w:val="004A649F"/>
    <w:rsid w:val="004A659B"/>
    <w:rsid w:val="004B0836"/>
    <w:rsid w:val="004B27CC"/>
    <w:rsid w:val="004B2FA6"/>
    <w:rsid w:val="004B3202"/>
    <w:rsid w:val="004B4274"/>
    <w:rsid w:val="004B5030"/>
    <w:rsid w:val="004B5150"/>
    <w:rsid w:val="004B7A6C"/>
    <w:rsid w:val="004C13BD"/>
    <w:rsid w:val="004C62A4"/>
    <w:rsid w:val="004D0A41"/>
    <w:rsid w:val="004D15CF"/>
    <w:rsid w:val="004D38F7"/>
    <w:rsid w:val="004D4A74"/>
    <w:rsid w:val="004D4ABC"/>
    <w:rsid w:val="004D6D4C"/>
    <w:rsid w:val="004E27AC"/>
    <w:rsid w:val="004E2E69"/>
    <w:rsid w:val="004E48A5"/>
    <w:rsid w:val="004E6202"/>
    <w:rsid w:val="004E79BF"/>
    <w:rsid w:val="004F2814"/>
    <w:rsid w:val="004F300B"/>
    <w:rsid w:val="004F365F"/>
    <w:rsid w:val="004F51C1"/>
    <w:rsid w:val="004F7283"/>
    <w:rsid w:val="004F728A"/>
    <w:rsid w:val="004F79DF"/>
    <w:rsid w:val="00500E97"/>
    <w:rsid w:val="00500F4A"/>
    <w:rsid w:val="005013B7"/>
    <w:rsid w:val="005019FA"/>
    <w:rsid w:val="00504748"/>
    <w:rsid w:val="00504EB4"/>
    <w:rsid w:val="00505E94"/>
    <w:rsid w:val="00506126"/>
    <w:rsid w:val="00506639"/>
    <w:rsid w:val="0050685F"/>
    <w:rsid w:val="00506F03"/>
    <w:rsid w:val="00510176"/>
    <w:rsid w:val="005107E8"/>
    <w:rsid w:val="00512A4F"/>
    <w:rsid w:val="005135B0"/>
    <w:rsid w:val="00520166"/>
    <w:rsid w:val="005216E3"/>
    <w:rsid w:val="00522F71"/>
    <w:rsid w:val="00524742"/>
    <w:rsid w:val="00525130"/>
    <w:rsid w:val="00526439"/>
    <w:rsid w:val="005265D6"/>
    <w:rsid w:val="00530788"/>
    <w:rsid w:val="00530FE6"/>
    <w:rsid w:val="00532BF4"/>
    <w:rsid w:val="00533577"/>
    <w:rsid w:val="005371CE"/>
    <w:rsid w:val="00541335"/>
    <w:rsid w:val="005433AC"/>
    <w:rsid w:val="005441E4"/>
    <w:rsid w:val="005458F4"/>
    <w:rsid w:val="0054683D"/>
    <w:rsid w:val="00547A5D"/>
    <w:rsid w:val="005507B3"/>
    <w:rsid w:val="0055309E"/>
    <w:rsid w:val="005532A4"/>
    <w:rsid w:val="00554415"/>
    <w:rsid w:val="00554F18"/>
    <w:rsid w:val="00555686"/>
    <w:rsid w:val="00560E50"/>
    <w:rsid w:val="00564CE2"/>
    <w:rsid w:val="00565355"/>
    <w:rsid w:val="005654A6"/>
    <w:rsid w:val="0056620E"/>
    <w:rsid w:val="00566642"/>
    <w:rsid w:val="00566B9D"/>
    <w:rsid w:val="00571ACF"/>
    <w:rsid w:val="00571D26"/>
    <w:rsid w:val="00573202"/>
    <w:rsid w:val="00573971"/>
    <w:rsid w:val="00574AEC"/>
    <w:rsid w:val="00574CCA"/>
    <w:rsid w:val="00574D5B"/>
    <w:rsid w:val="005759B1"/>
    <w:rsid w:val="005762AA"/>
    <w:rsid w:val="005779D6"/>
    <w:rsid w:val="005826EF"/>
    <w:rsid w:val="00582C3D"/>
    <w:rsid w:val="00582D0F"/>
    <w:rsid w:val="005834D6"/>
    <w:rsid w:val="005853B4"/>
    <w:rsid w:val="00587765"/>
    <w:rsid w:val="00591549"/>
    <w:rsid w:val="00591611"/>
    <w:rsid w:val="00591987"/>
    <w:rsid w:val="005927DD"/>
    <w:rsid w:val="005932DA"/>
    <w:rsid w:val="0059354F"/>
    <w:rsid w:val="00596005"/>
    <w:rsid w:val="00596D2D"/>
    <w:rsid w:val="005A059C"/>
    <w:rsid w:val="005A3271"/>
    <w:rsid w:val="005A3A39"/>
    <w:rsid w:val="005A5A11"/>
    <w:rsid w:val="005A77FB"/>
    <w:rsid w:val="005B038C"/>
    <w:rsid w:val="005B19D9"/>
    <w:rsid w:val="005B7CBF"/>
    <w:rsid w:val="005C0174"/>
    <w:rsid w:val="005C464C"/>
    <w:rsid w:val="005C47B0"/>
    <w:rsid w:val="005C4A24"/>
    <w:rsid w:val="005C5D8A"/>
    <w:rsid w:val="005C720C"/>
    <w:rsid w:val="005C7763"/>
    <w:rsid w:val="005D3949"/>
    <w:rsid w:val="005D6311"/>
    <w:rsid w:val="005E189A"/>
    <w:rsid w:val="005E37B4"/>
    <w:rsid w:val="005E3867"/>
    <w:rsid w:val="005E47C8"/>
    <w:rsid w:val="005E6CBF"/>
    <w:rsid w:val="005F09EE"/>
    <w:rsid w:val="005F22F7"/>
    <w:rsid w:val="005F34CB"/>
    <w:rsid w:val="005F4FDD"/>
    <w:rsid w:val="005F5456"/>
    <w:rsid w:val="005F6557"/>
    <w:rsid w:val="00600646"/>
    <w:rsid w:val="00600955"/>
    <w:rsid w:val="00602022"/>
    <w:rsid w:val="00603962"/>
    <w:rsid w:val="006060EC"/>
    <w:rsid w:val="00607BB3"/>
    <w:rsid w:val="00610818"/>
    <w:rsid w:val="00611542"/>
    <w:rsid w:val="00611F44"/>
    <w:rsid w:val="0061474C"/>
    <w:rsid w:val="00614C0F"/>
    <w:rsid w:val="00616DA0"/>
    <w:rsid w:val="00617485"/>
    <w:rsid w:val="006208FD"/>
    <w:rsid w:val="0062114A"/>
    <w:rsid w:val="006216DE"/>
    <w:rsid w:val="00622E05"/>
    <w:rsid w:val="006249A4"/>
    <w:rsid w:val="00625772"/>
    <w:rsid w:val="006259EE"/>
    <w:rsid w:val="006264E7"/>
    <w:rsid w:val="00626AE0"/>
    <w:rsid w:val="006270D6"/>
    <w:rsid w:val="00631515"/>
    <w:rsid w:val="00631BAF"/>
    <w:rsid w:val="006324E0"/>
    <w:rsid w:val="006334AC"/>
    <w:rsid w:val="00633CB4"/>
    <w:rsid w:val="00634242"/>
    <w:rsid w:val="00636C79"/>
    <w:rsid w:val="00636F53"/>
    <w:rsid w:val="00637363"/>
    <w:rsid w:val="00637973"/>
    <w:rsid w:val="00637A44"/>
    <w:rsid w:val="006410C4"/>
    <w:rsid w:val="00642EBF"/>
    <w:rsid w:val="0064389F"/>
    <w:rsid w:val="006444BE"/>
    <w:rsid w:val="00645A58"/>
    <w:rsid w:val="0064757F"/>
    <w:rsid w:val="006478FB"/>
    <w:rsid w:val="006516E0"/>
    <w:rsid w:val="00652314"/>
    <w:rsid w:val="006533E9"/>
    <w:rsid w:val="0065409A"/>
    <w:rsid w:val="00654233"/>
    <w:rsid w:val="00655DE7"/>
    <w:rsid w:val="006571DA"/>
    <w:rsid w:val="00657826"/>
    <w:rsid w:val="006615A0"/>
    <w:rsid w:val="00661DD5"/>
    <w:rsid w:val="00664112"/>
    <w:rsid w:val="0066458B"/>
    <w:rsid w:val="00665B2E"/>
    <w:rsid w:val="006668F7"/>
    <w:rsid w:val="006671C4"/>
    <w:rsid w:val="00667A75"/>
    <w:rsid w:val="0067289D"/>
    <w:rsid w:val="00672EDF"/>
    <w:rsid w:val="00673895"/>
    <w:rsid w:val="00673E7A"/>
    <w:rsid w:val="00674D64"/>
    <w:rsid w:val="006774DA"/>
    <w:rsid w:val="00683AFC"/>
    <w:rsid w:val="006842C1"/>
    <w:rsid w:val="00684A7C"/>
    <w:rsid w:val="0068521C"/>
    <w:rsid w:val="00687FBF"/>
    <w:rsid w:val="00687FF2"/>
    <w:rsid w:val="0069036B"/>
    <w:rsid w:val="006907B9"/>
    <w:rsid w:val="00695B96"/>
    <w:rsid w:val="006A08DA"/>
    <w:rsid w:val="006A18B6"/>
    <w:rsid w:val="006A35D3"/>
    <w:rsid w:val="006A3D08"/>
    <w:rsid w:val="006A4000"/>
    <w:rsid w:val="006A5237"/>
    <w:rsid w:val="006A75E7"/>
    <w:rsid w:val="006A77E6"/>
    <w:rsid w:val="006B1430"/>
    <w:rsid w:val="006B1E35"/>
    <w:rsid w:val="006B1FD7"/>
    <w:rsid w:val="006B2085"/>
    <w:rsid w:val="006B2883"/>
    <w:rsid w:val="006B3A37"/>
    <w:rsid w:val="006B404C"/>
    <w:rsid w:val="006B4C3A"/>
    <w:rsid w:val="006B4FCB"/>
    <w:rsid w:val="006B585D"/>
    <w:rsid w:val="006B66E3"/>
    <w:rsid w:val="006B7BDC"/>
    <w:rsid w:val="006C1BE1"/>
    <w:rsid w:val="006C26B1"/>
    <w:rsid w:val="006C429A"/>
    <w:rsid w:val="006C671E"/>
    <w:rsid w:val="006C71D0"/>
    <w:rsid w:val="006C7C90"/>
    <w:rsid w:val="006D0B11"/>
    <w:rsid w:val="006D1916"/>
    <w:rsid w:val="006D51F7"/>
    <w:rsid w:val="006D5259"/>
    <w:rsid w:val="006D58E0"/>
    <w:rsid w:val="006D608D"/>
    <w:rsid w:val="006E0BE8"/>
    <w:rsid w:val="006E190A"/>
    <w:rsid w:val="006E2956"/>
    <w:rsid w:val="006E2A35"/>
    <w:rsid w:val="006E3906"/>
    <w:rsid w:val="006E3DC4"/>
    <w:rsid w:val="006E42D4"/>
    <w:rsid w:val="006E45DB"/>
    <w:rsid w:val="006E4E5F"/>
    <w:rsid w:val="006E63E1"/>
    <w:rsid w:val="006E6C60"/>
    <w:rsid w:val="006E6DCA"/>
    <w:rsid w:val="006E7765"/>
    <w:rsid w:val="006F0AF0"/>
    <w:rsid w:val="006F1D90"/>
    <w:rsid w:val="006F28CC"/>
    <w:rsid w:val="006F3003"/>
    <w:rsid w:val="006F3664"/>
    <w:rsid w:val="006F5405"/>
    <w:rsid w:val="00701434"/>
    <w:rsid w:val="0070239B"/>
    <w:rsid w:val="007046D7"/>
    <w:rsid w:val="00705699"/>
    <w:rsid w:val="00710E97"/>
    <w:rsid w:val="00711DA6"/>
    <w:rsid w:val="007123F0"/>
    <w:rsid w:val="007134D6"/>
    <w:rsid w:val="0071449D"/>
    <w:rsid w:val="00715EB9"/>
    <w:rsid w:val="00716633"/>
    <w:rsid w:val="007167D3"/>
    <w:rsid w:val="0072104A"/>
    <w:rsid w:val="0072185B"/>
    <w:rsid w:val="00721A43"/>
    <w:rsid w:val="007224E6"/>
    <w:rsid w:val="0072700C"/>
    <w:rsid w:val="00731370"/>
    <w:rsid w:val="007317D2"/>
    <w:rsid w:val="00732F37"/>
    <w:rsid w:val="00733EB1"/>
    <w:rsid w:val="007344AA"/>
    <w:rsid w:val="00734787"/>
    <w:rsid w:val="007353D1"/>
    <w:rsid w:val="007369DF"/>
    <w:rsid w:val="00737563"/>
    <w:rsid w:val="00737F8C"/>
    <w:rsid w:val="007406D3"/>
    <w:rsid w:val="00743AD0"/>
    <w:rsid w:val="00743D58"/>
    <w:rsid w:val="00743EDA"/>
    <w:rsid w:val="00744B44"/>
    <w:rsid w:val="007466F3"/>
    <w:rsid w:val="007473B9"/>
    <w:rsid w:val="0074777E"/>
    <w:rsid w:val="0074796C"/>
    <w:rsid w:val="00747AA9"/>
    <w:rsid w:val="00747D45"/>
    <w:rsid w:val="007502B7"/>
    <w:rsid w:val="007504A9"/>
    <w:rsid w:val="00750972"/>
    <w:rsid w:val="00750A0A"/>
    <w:rsid w:val="00752969"/>
    <w:rsid w:val="00753B63"/>
    <w:rsid w:val="007564C7"/>
    <w:rsid w:val="00756F49"/>
    <w:rsid w:val="007576F9"/>
    <w:rsid w:val="00757D58"/>
    <w:rsid w:val="0076012C"/>
    <w:rsid w:val="00760DF4"/>
    <w:rsid w:val="00760E30"/>
    <w:rsid w:val="0076124B"/>
    <w:rsid w:val="00762034"/>
    <w:rsid w:val="00762378"/>
    <w:rsid w:val="0076403E"/>
    <w:rsid w:val="007649F7"/>
    <w:rsid w:val="007654BB"/>
    <w:rsid w:val="007660D0"/>
    <w:rsid w:val="0076793B"/>
    <w:rsid w:val="00771382"/>
    <w:rsid w:val="00772566"/>
    <w:rsid w:val="00773E1C"/>
    <w:rsid w:val="00774D54"/>
    <w:rsid w:val="007755FF"/>
    <w:rsid w:val="00775789"/>
    <w:rsid w:val="00775DA0"/>
    <w:rsid w:val="00775DC6"/>
    <w:rsid w:val="00776192"/>
    <w:rsid w:val="00776B5C"/>
    <w:rsid w:val="007775F4"/>
    <w:rsid w:val="007803CF"/>
    <w:rsid w:val="00780987"/>
    <w:rsid w:val="007834C1"/>
    <w:rsid w:val="007842CB"/>
    <w:rsid w:val="007849A8"/>
    <w:rsid w:val="00785615"/>
    <w:rsid w:val="00786E9E"/>
    <w:rsid w:val="007902BC"/>
    <w:rsid w:val="00796205"/>
    <w:rsid w:val="00797011"/>
    <w:rsid w:val="007A18F0"/>
    <w:rsid w:val="007A2E54"/>
    <w:rsid w:val="007A4CB7"/>
    <w:rsid w:val="007A50EA"/>
    <w:rsid w:val="007A55A9"/>
    <w:rsid w:val="007A696E"/>
    <w:rsid w:val="007A71F3"/>
    <w:rsid w:val="007B127E"/>
    <w:rsid w:val="007B1E1F"/>
    <w:rsid w:val="007B2C0C"/>
    <w:rsid w:val="007B44AC"/>
    <w:rsid w:val="007B53D4"/>
    <w:rsid w:val="007B6ABC"/>
    <w:rsid w:val="007B6B17"/>
    <w:rsid w:val="007B743B"/>
    <w:rsid w:val="007B7D78"/>
    <w:rsid w:val="007C0119"/>
    <w:rsid w:val="007C15F2"/>
    <w:rsid w:val="007C1FBE"/>
    <w:rsid w:val="007C2C34"/>
    <w:rsid w:val="007C3012"/>
    <w:rsid w:val="007C355D"/>
    <w:rsid w:val="007C3576"/>
    <w:rsid w:val="007C558D"/>
    <w:rsid w:val="007C7D96"/>
    <w:rsid w:val="007D0691"/>
    <w:rsid w:val="007D0C17"/>
    <w:rsid w:val="007D0E8B"/>
    <w:rsid w:val="007D16A5"/>
    <w:rsid w:val="007D172E"/>
    <w:rsid w:val="007D2A01"/>
    <w:rsid w:val="007D2F85"/>
    <w:rsid w:val="007D5D45"/>
    <w:rsid w:val="007D7486"/>
    <w:rsid w:val="007D75F2"/>
    <w:rsid w:val="007D763A"/>
    <w:rsid w:val="007E0FA4"/>
    <w:rsid w:val="007E15E9"/>
    <w:rsid w:val="007E77FC"/>
    <w:rsid w:val="007F25D6"/>
    <w:rsid w:val="007F276F"/>
    <w:rsid w:val="007F2988"/>
    <w:rsid w:val="007F2DC2"/>
    <w:rsid w:val="007F2F9A"/>
    <w:rsid w:val="007F34C4"/>
    <w:rsid w:val="007F357D"/>
    <w:rsid w:val="007F3A50"/>
    <w:rsid w:val="007F430E"/>
    <w:rsid w:val="007F4986"/>
    <w:rsid w:val="007F4B75"/>
    <w:rsid w:val="008005A8"/>
    <w:rsid w:val="0080154F"/>
    <w:rsid w:val="00801709"/>
    <w:rsid w:val="00801FC5"/>
    <w:rsid w:val="00803109"/>
    <w:rsid w:val="008035D6"/>
    <w:rsid w:val="0080386F"/>
    <w:rsid w:val="00803B9B"/>
    <w:rsid w:val="008051D8"/>
    <w:rsid w:val="008057FC"/>
    <w:rsid w:val="0080583F"/>
    <w:rsid w:val="00806483"/>
    <w:rsid w:val="00807FB1"/>
    <w:rsid w:val="00810271"/>
    <w:rsid w:val="00810C70"/>
    <w:rsid w:val="00811786"/>
    <w:rsid w:val="008127C2"/>
    <w:rsid w:val="00815049"/>
    <w:rsid w:val="0081622E"/>
    <w:rsid w:val="00820E80"/>
    <w:rsid w:val="00822EDA"/>
    <w:rsid w:val="00823A34"/>
    <w:rsid w:val="00824BF8"/>
    <w:rsid w:val="008250BD"/>
    <w:rsid w:val="00825908"/>
    <w:rsid w:val="008304C3"/>
    <w:rsid w:val="0083073E"/>
    <w:rsid w:val="00830835"/>
    <w:rsid w:val="00830A5F"/>
    <w:rsid w:val="008314F1"/>
    <w:rsid w:val="00832E99"/>
    <w:rsid w:val="00833B3A"/>
    <w:rsid w:val="00834113"/>
    <w:rsid w:val="00834240"/>
    <w:rsid w:val="00835776"/>
    <w:rsid w:val="008360E2"/>
    <w:rsid w:val="008364EF"/>
    <w:rsid w:val="00836821"/>
    <w:rsid w:val="00836EBA"/>
    <w:rsid w:val="008407B1"/>
    <w:rsid w:val="008421E2"/>
    <w:rsid w:val="00842726"/>
    <w:rsid w:val="0084352F"/>
    <w:rsid w:val="008445A5"/>
    <w:rsid w:val="00844CD4"/>
    <w:rsid w:val="0084788D"/>
    <w:rsid w:val="0085118B"/>
    <w:rsid w:val="0085118D"/>
    <w:rsid w:val="00851959"/>
    <w:rsid w:val="008526FE"/>
    <w:rsid w:val="008547FD"/>
    <w:rsid w:val="00857606"/>
    <w:rsid w:val="0086336A"/>
    <w:rsid w:val="008639B4"/>
    <w:rsid w:val="00865A61"/>
    <w:rsid w:val="00865F79"/>
    <w:rsid w:val="00867B25"/>
    <w:rsid w:val="0087090B"/>
    <w:rsid w:val="00871B01"/>
    <w:rsid w:val="00874328"/>
    <w:rsid w:val="00877D51"/>
    <w:rsid w:val="0088152B"/>
    <w:rsid w:val="00881C46"/>
    <w:rsid w:val="008824E9"/>
    <w:rsid w:val="00882BFB"/>
    <w:rsid w:val="00885254"/>
    <w:rsid w:val="0088552C"/>
    <w:rsid w:val="0088615C"/>
    <w:rsid w:val="008912B4"/>
    <w:rsid w:val="008931AD"/>
    <w:rsid w:val="00893BEB"/>
    <w:rsid w:val="00894895"/>
    <w:rsid w:val="008950AD"/>
    <w:rsid w:val="00895E4C"/>
    <w:rsid w:val="008962D4"/>
    <w:rsid w:val="008968A0"/>
    <w:rsid w:val="0089798B"/>
    <w:rsid w:val="008A1648"/>
    <w:rsid w:val="008A385F"/>
    <w:rsid w:val="008A527E"/>
    <w:rsid w:val="008A7CEF"/>
    <w:rsid w:val="008B24C7"/>
    <w:rsid w:val="008B2CF6"/>
    <w:rsid w:val="008B3299"/>
    <w:rsid w:val="008B49AB"/>
    <w:rsid w:val="008B5517"/>
    <w:rsid w:val="008B6436"/>
    <w:rsid w:val="008B7788"/>
    <w:rsid w:val="008B7CD4"/>
    <w:rsid w:val="008C0699"/>
    <w:rsid w:val="008C45D1"/>
    <w:rsid w:val="008C63EC"/>
    <w:rsid w:val="008C69FD"/>
    <w:rsid w:val="008C772B"/>
    <w:rsid w:val="008C7C1D"/>
    <w:rsid w:val="008D2730"/>
    <w:rsid w:val="008D3052"/>
    <w:rsid w:val="008D31C3"/>
    <w:rsid w:val="008D3BD4"/>
    <w:rsid w:val="008D4007"/>
    <w:rsid w:val="008D629F"/>
    <w:rsid w:val="008D6504"/>
    <w:rsid w:val="008D7B82"/>
    <w:rsid w:val="008E0186"/>
    <w:rsid w:val="008E187D"/>
    <w:rsid w:val="008E3344"/>
    <w:rsid w:val="008E33EF"/>
    <w:rsid w:val="008E3E88"/>
    <w:rsid w:val="008E43BB"/>
    <w:rsid w:val="008E441D"/>
    <w:rsid w:val="008E5653"/>
    <w:rsid w:val="008E66B7"/>
    <w:rsid w:val="008E696C"/>
    <w:rsid w:val="008E7842"/>
    <w:rsid w:val="008E7C4A"/>
    <w:rsid w:val="008F1195"/>
    <w:rsid w:val="008F2526"/>
    <w:rsid w:val="008F345D"/>
    <w:rsid w:val="008F3675"/>
    <w:rsid w:val="008F43B2"/>
    <w:rsid w:val="008F4B7D"/>
    <w:rsid w:val="008F5DDA"/>
    <w:rsid w:val="008F6FD5"/>
    <w:rsid w:val="009017A3"/>
    <w:rsid w:val="00901ADC"/>
    <w:rsid w:val="00902E71"/>
    <w:rsid w:val="00903CDA"/>
    <w:rsid w:val="00903E08"/>
    <w:rsid w:val="009047A7"/>
    <w:rsid w:val="009065CB"/>
    <w:rsid w:val="00906738"/>
    <w:rsid w:val="00906C4D"/>
    <w:rsid w:val="00910448"/>
    <w:rsid w:val="00910CF3"/>
    <w:rsid w:val="00910FFD"/>
    <w:rsid w:val="00912FE2"/>
    <w:rsid w:val="0091300A"/>
    <w:rsid w:val="009134F1"/>
    <w:rsid w:val="00913B76"/>
    <w:rsid w:val="009171E9"/>
    <w:rsid w:val="00917EE4"/>
    <w:rsid w:val="00921F4E"/>
    <w:rsid w:val="00923AFE"/>
    <w:rsid w:val="00924E07"/>
    <w:rsid w:val="00926176"/>
    <w:rsid w:val="009271C4"/>
    <w:rsid w:val="00927A09"/>
    <w:rsid w:val="009317EB"/>
    <w:rsid w:val="00933979"/>
    <w:rsid w:val="00933C5F"/>
    <w:rsid w:val="00936ECD"/>
    <w:rsid w:val="00937042"/>
    <w:rsid w:val="009379BB"/>
    <w:rsid w:val="00937A83"/>
    <w:rsid w:val="00941682"/>
    <w:rsid w:val="00942535"/>
    <w:rsid w:val="00942A21"/>
    <w:rsid w:val="009432D6"/>
    <w:rsid w:val="009468AF"/>
    <w:rsid w:val="009503F2"/>
    <w:rsid w:val="00950451"/>
    <w:rsid w:val="009507E0"/>
    <w:rsid w:val="0095132C"/>
    <w:rsid w:val="009513BD"/>
    <w:rsid w:val="009528A6"/>
    <w:rsid w:val="00954F3E"/>
    <w:rsid w:val="00955509"/>
    <w:rsid w:val="0095621D"/>
    <w:rsid w:val="009566A8"/>
    <w:rsid w:val="00956A9B"/>
    <w:rsid w:val="00957258"/>
    <w:rsid w:val="00962968"/>
    <w:rsid w:val="00963550"/>
    <w:rsid w:val="009664B3"/>
    <w:rsid w:val="00967733"/>
    <w:rsid w:val="009705F8"/>
    <w:rsid w:val="00970724"/>
    <w:rsid w:val="00970DF9"/>
    <w:rsid w:val="0097453D"/>
    <w:rsid w:val="0097582B"/>
    <w:rsid w:val="00981477"/>
    <w:rsid w:val="009825FA"/>
    <w:rsid w:val="00982C86"/>
    <w:rsid w:val="00982F1B"/>
    <w:rsid w:val="009838B6"/>
    <w:rsid w:val="009841BF"/>
    <w:rsid w:val="00984588"/>
    <w:rsid w:val="009870B3"/>
    <w:rsid w:val="00987F31"/>
    <w:rsid w:val="00990F96"/>
    <w:rsid w:val="00991E89"/>
    <w:rsid w:val="009934C0"/>
    <w:rsid w:val="009938A0"/>
    <w:rsid w:val="00996404"/>
    <w:rsid w:val="00996F32"/>
    <w:rsid w:val="00997900"/>
    <w:rsid w:val="00997BE8"/>
    <w:rsid w:val="009A02A2"/>
    <w:rsid w:val="009A0380"/>
    <w:rsid w:val="009A1B6F"/>
    <w:rsid w:val="009A34EB"/>
    <w:rsid w:val="009A5E9A"/>
    <w:rsid w:val="009A6D39"/>
    <w:rsid w:val="009A7C55"/>
    <w:rsid w:val="009B27EF"/>
    <w:rsid w:val="009B2B13"/>
    <w:rsid w:val="009B3FA4"/>
    <w:rsid w:val="009B4748"/>
    <w:rsid w:val="009B69BB"/>
    <w:rsid w:val="009B73EB"/>
    <w:rsid w:val="009C1B0E"/>
    <w:rsid w:val="009C5ABA"/>
    <w:rsid w:val="009C5B0F"/>
    <w:rsid w:val="009C724D"/>
    <w:rsid w:val="009D0D45"/>
    <w:rsid w:val="009D119B"/>
    <w:rsid w:val="009D2FC9"/>
    <w:rsid w:val="009D31BE"/>
    <w:rsid w:val="009D4934"/>
    <w:rsid w:val="009D4BDE"/>
    <w:rsid w:val="009D539B"/>
    <w:rsid w:val="009D5A3A"/>
    <w:rsid w:val="009D7CD3"/>
    <w:rsid w:val="009E0F24"/>
    <w:rsid w:val="009E1776"/>
    <w:rsid w:val="009E19E7"/>
    <w:rsid w:val="009E1E6F"/>
    <w:rsid w:val="009E25DF"/>
    <w:rsid w:val="009E3F5E"/>
    <w:rsid w:val="009E499D"/>
    <w:rsid w:val="009E54AB"/>
    <w:rsid w:val="009E62B9"/>
    <w:rsid w:val="009E6409"/>
    <w:rsid w:val="009E7356"/>
    <w:rsid w:val="009F0319"/>
    <w:rsid w:val="009F0A6F"/>
    <w:rsid w:val="009F0CA7"/>
    <w:rsid w:val="009F200F"/>
    <w:rsid w:val="009F306F"/>
    <w:rsid w:val="009F39E0"/>
    <w:rsid w:val="009F3C82"/>
    <w:rsid w:val="009F3F59"/>
    <w:rsid w:val="009F4AC7"/>
    <w:rsid w:val="009F4CC7"/>
    <w:rsid w:val="009F6D81"/>
    <w:rsid w:val="009F73AF"/>
    <w:rsid w:val="00A02482"/>
    <w:rsid w:val="00A033AE"/>
    <w:rsid w:val="00A06650"/>
    <w:rsid w:val="00A06908"/>
    <w:rsid w:val="00A07DC0"/>
    <w:rsid w:val="00A13866"/>
    <w:rsid w:val="00A13F3F"/>
    <w:rsid w:val="00A14D20"/>
    <w:rsid w:val="00A162A7"/>
    <w:rsid w:val="00A17F73"/>
    <w:rsid w:val="00A2085E"/>
    <w:rsid w:val="00A20F56"/>
    <w:rsid w:val="00A21735"/>
    <w:rsid w:val="00A217E9"/>
    <w:rsid w:val="00A219D1"/>
    <w:rsid w:val="00A21E74"/>
    <w:rsid w:val="00A224FD"/>
    <w:rsid w:val="00A227C9"/>
    <w:rsid w:val="00A22C15"/>
    <w:rsid w:val="00A23B30"/>
    <w:rsid w:val="00A2696E"/>
    <w:rsid w:val="00A27276"/>
    <w:rsid w:val="00A27931"/>
    <w:rsid w:val="00A27D3C"/>
    <w:rsid w:val="00A33A3A"/>
    <w:rsid w:val="00A33B4A"/>
    <w:rsid w:val="00A33E58"/>
    <w:rsid w:val="00A35DA5"/>
    <w:rsid w:val="00A36764"/>
    <w:rsid w:val="00A367AC"/>
    <w:rsid w:val="00A40EDB"/>
    <w:rsid w:val="00A417FA"/>
    <w:rsid w:val="00A44D52"/>
    <w:rsid w:val="00A47CB5"/>
    <w:rsid w:val="00A47E4E"/>
    <w:rsid w:val="00A500E9"/>
    <w:rsid w:val="00A504BF"/>
    <w:rsid w:val="00A526DC"/>
    <w:rsid w:val="00A56255"/>
    <w:rsid w:val="00A56B24"/>
    <w:rsid w:val="00A57C17"/>
    <w:rsid w:val="00A60066"/>
    <w:rsid w:val="00A609EC"/>
    <w:rsid w:val="00A61AF4"/>
    <w:rsid w:val="00A621AB"/>
    <w:rsid w:val="00A6403A"/>
    <w:rsid w:val="00A66227"/>
    <w:rsid w:val="00A668A2"/>
    <w:rsid w:val="00A67C3C"/>
    <w:rsid w:val="00A738FE"/>
    <w:rsid w:val="00A73D4F"/>
    <w:rsid w:val="00A74E93"/>
    <w:rsid w:val="00A758DE"/>
    <w:rsid w:val="00A76964"/>
    <w:rsid w:val="00A77303"/>
    <w:rsid w:val="00A776A5"/>
    <w:rsid w:val="00A777FB"/>
    <w:rsid w:val="00A77C91"/>
    <w:rsid w:val="00A80B16"/>
    <w:rsid w:val="00A82066"/>
    <w:rsid w:val="00A82951"/>
    <w:rsid w:val="00A831A1"/>
    <w:rsid w:val="00A83C52"/>
    <w:rsid w:val="00A8553A"/>
    <w:rsid w:val="00A876E1"/>
    <w:rsid w:val="00A921B0"/>
    <w:rsid w:val="00A922F6"/>
    <w:rsid w:val="00A961B6"/>
    <w:rsid w:val="00A97FAE"/>
    <w:rsid w:val="00AA014C"/>
    <w:rsid w:val="00AA051D"/>
    <w:rsid w:val="00AA0F58"/>
    <w:rsid w:val="00AA1252"/>
    <w:rsid w:val="00AA2DDF"/>
    <w:rsid w:val="00AA41E6"/>
    <w:rsid w:val="00AA5D55"/>
    <w:rsid w:val="00AA76DE"/>
    <w:rsid w:val="00AB01F0"/>
    <w:rsid w:val="00AB085B"/>
    <w:rsid w:val="00AB2984"/>
    <w:rsid w:val="00AB2EEB"/>
    <w:rsid w:val="00AB3744"/>
    <w:rsid w:val="00AB4925"/>
    <w:rsid w:val="00AB735A"/>
    <w:rsid w:val="00AB75B0"/>
    <w:rsid w:val="00AB7B9F"/>
    <w:rsid w:val="00AC3025"/>
    <w:rsid w:val="00AC3EE5"/>
    <w:rsid w:val="00AC4D68"/>
    <w:rsid w:val="00AC74F3"/>
    <w:rsid w:val="00AC7DF6"/>
    <w:rsid w:val="00AD259D"/>
    <w:rsid w:val="00AD49E8"/>
    <w:rsid w:val="00AD50E6"/>
    <w:rsid w:val="00AD5E25"/>
    <w:rsid w:val="00AD6907"/>
    <w:rsid w:val="00AE00C8"/>
    <w:rsid w:val="00AE0174"/>
    <w:rsid w:val="00AE038B"/>
    <w:rsid w:val="00AE2185"/>
    <w:rsid w:val="00AE384B"/>
    <w:rsid w:val="00AE3FC9"/>
    <w:rsid w:val="00AE4448"/>
    <w:rsid w:val="00AE458F"/>
    <w:rsid w:val="00AE5B7C"/>
    <w:rsid w:val="00AE5DD5"/>
    <w:rsid w:val="00AE7902"/>
    <w:rsid w:val="00AF0E4A"/>
    <w:rsid w:val="00AF253F"/>
    <w:rsid w:val="00AF34FA"/>
    <w:rsid w:val="00AF3724"/>
    <w:rsid w:val="00AF3C4F"/>
    <w:rsid w:val="00AF4273"/>
    <w:rsid w:val="00AF46C6"/>
    <w:rsid w:val="00AF670D"/>
    <w:rsid w:val="00AF7DE1"/>
    <w:rsid w:val="00B00E6F"/>
    <w:rsid w:val="00B027DB"/>
    <w:rsid w:val="00B02E1D"/>
    <w:rsid w:val="00B0415A"/>
    <w:rsid w:val="00B05E3D"/>
    <w:rsid w:val="00B06659"/>
    <w:rsid w:val="00B0690C"/>
    <w:rsid w:val="00B0720E"/>
    <w:rsid w:val="00B10100"/>
    <w:rsid w:val="00B105EB"/>
    <w:rsid w:val="00B10D43"/>
    <w:rsid w:val="00B11431"/>
    <w:rsid w:val="00B12346"/>
    <w:rsid w:val="00B124B2"/>
    <w:rsid w:val="00B131FC"/>
    <w:rsid w:val="00B13523"/>
    <w:rsid w:val="00B15C17"/>
    <w:rsid w:val="00B15CF7"/>
    <w:rsid w:val="00B16EA6"/>
    <w:rsid w:val="00B20AB1"/>
    <w:rsid w:val="00B2198A"/>
    <w:rsid w:val="00B21F45"/>
    <w:rsid w:val="00B22E0A"/>
    <w:rsid w:val="00B231C8"/>
    <w:rsid w:val="00B23436"/>
    <w:rsid w:val="00B24E3F"/>
    <w:rsid w:val="00B25932"/>
    <w:rsid w:val="00B263CD"/>
    <w:rsid w:val="00B26BFB"/>
    <w:rsid w:val="00B27C92"/>
    <w:rsid w:val="00B30009"/>
    <w:rsid w:val="00B306A3"/>
    <w:rsid w:val="00B32357"/>
    <w:rsid w:val="00B32589"/>
    <w:rsid w:val="00B362CF"/>
    <w:rsid w:val="00B4092B"/>
    <w:rsid w:val="00B415A9"/>
    <w:rsid w:val="00B421CF"/>
    <w:rsid w:val="00B422A8"/>
    <w:rsid w:val="00B429D8"/>
    <w:rsid w:val="00B42EC4"/>
    <w:rsid w:val="00B4303E"/>
    <w:rsid w:val="00B43FCD"/>
    <w:rsid w:val="00B4417B"/>
    <w:rsid w:val="00B44498"/>
    <w:rsid w:val="00B44D14"/>
    <w:rsid w:val="00B4612F"/>
    <w:rsid w:val="00B46A35"/>
    <w:rsid w:val="00B4787B"/>
    <w:rsid w:val="00B47A61"/>
    <w:rsid w:val="00B50313"/>
    <w:rsid w:val="00B51087"/>
    <w:rsid w:val="00B511BB"/>
    <w:rsid w:val="00B5165C"/>
    <w:rsid w:val="00B523EC"/>
    <w:rsid w:val="00B528C5"/>
    <w:rsid w:val="00B52B72"/>
    <w:rsid w:val="00B6047C"/>
    <w:rsid w:val="00B60499"/>
    <w:rsid w:val="00B607BF"/>
    <w:rsid w:val="00B6107B"/>
    <w:rsid w:val="00B617B9"/>
    <w:rsid w:val="00B6184A"/>
    <w:rsid w:val="00B622A9"/>
    <w:rsid w:val="00B63698"/>
    <w:rsid w:val="00B63A0D"/>
    <w:rsid w:val="00B63C51"/>
    <w:rsid w:val="00B66C4C"/>
    <w:rsid w:val="00B673D2"/>
    <w:rsid w:val="00B67D5C"/>
    <w:rsid w:val="00B704F8"/>
    <w:rsid w:val="00B70770"/>
    <w:rsid w:val="00B70D64"/>
    <w:rsid w:val="00B71730"/>
    <w:rsid w:val="00B73545"/>
    <w:rsid w:val="00B743DB"/>
    <w:rsid w:val="00B769C2"/>
    <w:rsid w:val="00B76CC2"/>
    <w:rsid w:val="00B76D45"/>
    <w:rsid w:val="00B76EBB"/>
    <w:rsid w:val="00B773D4"/>
    <w:rsid w:val="00B80CC4"/>
    <w:rsid w:val="00B82C13"/>
    <w:rsid w:val="00B832A9"/>
    <w:rsid w:val="00B833C2"/>
    <w:rsid w:val="00B83A5E"/>
    <w:rsid w:val="00B85D8D"/>
    <w:rsid w:val="00B869B8"/>
    <w:rsid w:val="00B8743A"/>
    <w:rsid w:val="00B90098"/>
    <w:rsid w:val="00B91206"/>
    <w:rsid w:val="00B9148C"/>
    <w:rsid w:val="00B915D4"/>
    <w:rsid w:val="00B91660"/>
    <w:rsid w:val="00B93F87"/>
    <w:rsid w:val="00B94291"/>
    <w:rsid w:val="00B9431C"/>
    <w:rsid w:val="00B9460B"/>
    <w:rsid w:val="00B951D1"/>
    <w:rsid w:val="00B96D55"/>
    <w:rsid w:val="00BA17A4"/>
    <w:rsid w:val="00BA217D"/>
    <w:rsid w:val="00BA2E96"/>
    <w:rsid w:val="00BA4000"/>
    <w:rsid w:val="00BA64EB"/>
    <w:rsid w:val="00BA64F9"/>
    <w:rsid w:val="00BA6B60"/>
    <w:rsid w:val="00BB04B7"/>
    <w:rsid w:val="00BB0662"/>
    <w:rsid w:val="00BB10F9"/>
    <w:rsid w:val="00BB13C8"/>
    <w:rsid w:val="00BB2673"/>
    <w:rsid w:val="00BB29BC"/>
    <w:rsid w:val="00BB2CFF"/>
    <w:rsid w:val="00BB354D"/>
    <w:rsid w:val="00BB3644"/>
    <w:rsid w:val="00BB3C19"/>
    <w:rsid w:val="00BB3E96"/>
    <w:rsid w:val="00BB6EB8"/>
    <w:rsid w:val="00BC0188"/>
    <w:rsid w:val="00BC2060"/>
    <w:rsid w:val="00BC31AD"/>
    <w:rsid w:val="00BC5EFA"/>
    <w:rsid w:val="00BD034C"/>
    <w:rsid w:val="00BD05B3"/>
    <w:rsid w:val="00BD1481"/>
    <w:rsid w:val="00BD15ED"/>
    <w:rsid w:val="00BD2A1C"/>
    <w:rsid w:val="00BD2A2A"/>
    <w:rsid w:val="00BD302E"/>
    <w:rsid w:val="00BE0B36"/>
    <w:rsid w:val="00BE0F72"/>
    <w:rsid w:val="00BE0FBF"/>
    <w:rsid w:val="00BE1B23"/>
    <w:rsid w:val="00BE1B7B"/>
    <w:rsid w:val="00BE41C2"/>
    <w:rsid w:val="00BF2473"/>
    <w:rsid w:val="00BF2D33"/>
    <w:rsid w:val="00BF341A"/>
    <w:rsid w:val="00BF4328"/>
    <w:rsid w:val="00BF4CA9"/>
    <w:rsid w:val="00BF52A7"/>
    <w:rsid w:val="00BF5499"/>
    <w:rsid w:val="00BF7649"/>
    <w:rsid w:val="00BF7F3B"/>
    <w:rsid w:val="00C010DD"/>
    <w:rsid w:val="00C012BE"/>
    <w:rsid w:val="00C02026"/>
    <w:rsid w:val="00C020A9"/>
    <w:rsid w:val="00C02241"/>
    <w:rsid w:val="00C02A58"/>
    <w:rsid w:val="00C02F83"/>
    <w:rsid w:val="00C03456"/>
    <w:rsid w:val="00C0355E"/>
    <w:rsid w:val="00C03A00"/>
    <w:rsid w:val="00C0563F"/>
    <w:rsid w:val="00C059FB"/>
    <w:rsid w:val="00C0704B"/>
    <w:rsid w:val="00C11B59"/>
    <w:rsid w:val="00C12A65"/>
    <w:rsid w:val="00C13B5F"/>
    <w:rsid w:val="00C144BD"/>
    <w:rsid w:val="00C146F5"/>
    <w:rsid w:val="00C16A09"/>
    <w:rsid w:val="00C16AA9"/>
    <w:rsid w:val="00C22FDE"/>
    <w:rsid w:val="00C23D78"/>
    <w:rsid w:val="00C24814"/>
    <w:rsid w:val="00C24E7F"/>
    <w:rsid w:val="00C273A6"/>
    <w:rsid w:val="00C276A5"/>
    <w:rsid w:val="00C27F1C"/>
    <w:rsid w:val="00C30558"/>
    <w:rsid w:val="00C30F93"/>
    <w:rsid w:val="00C31B1F"/>
    <w:rsid w:val="00C32889"/>
    <w:rsid w:val="00C332A9"/>
    <w:rsid w:val="00C332B1"/>
    <w:rsid w:val="00C34995"/>
    <w:rsid w:val="00C34C25"/>
    <w:rsid w:val="00C34D32"/>
    <w:rsid w:val="00C35803"/>
    <w:rsid w:val="00C35892"/>
    <w:rsid w:val="00C36978"/>
    <w:rsid w:val="00C376D1"/>
    <w:rsid w:val="00C37DA7"/>
    <w:rsid w:val="00C40028"/>
    <w:rsid w:val="00C40054"/>
    <w:rsid w:val="00C40CF9"/>
    <w:rsid w:val="00C4163B"/>
    <w:rsid w:val="00C421F1"/>
    <w:rsid w:val="00C4258F"/>
    <w:rsid w:val="00C4311A"/>
    <w:rsid w:val="00C43A99"/>
    <w:rsid w:val="00C44BF5"/>
    <w:rsid w:val="00C4516E"/>
    <w:rsid w:val="00C465B8"/>
    <w:rsid w:val="00C46D68"/>
    <w:rsid w:val="00C50048"/>
    <w:rsid w:val="00C5323E"/>
    <w:rsid w:val="00C53E10"/>
    <w:rsid w:val="00C55986"/>
    <w:rsid w:val="00C563BC"/>
    <w:rsid w:val="00C579DE"/>
    <w:rsid w:val="00C62233"/>
    <w:rsid w:val="00C636AF"/>
    <w:rsid w:val="00C63988"/>
    <w:rsid w:val="00C63BC2"/>
    <w:rsid w:val="00C63CE9"/>
    <w:rsid w:val="00C64901"/>
    <w:rsid w:val="00C66836"/>
    <w:rsid w:val="00C6710E"/>
    <w:rsid w:val="00C67D9B"/>
    <w:rsid w:val="00C718FF"/>
    <w:rsid w:val="00C7394D"/>
    <w:rsid w:val="00C74208"/>
    <w:rsid w:val="00C74CF7"/>
    <w:rsid w:val="00C75040"/>
    <w:rsid w:val="00C7794C"/>
    <w:rsid w:val="00C77D4F"/>
    <w:rsid w:val="00C77E41"/>
    <w:rsid w:val="00C8029E"/>
    <w:rsid w:val="00C84381"/>
    <w:rsid w:val="00C86A4D"/>
    <w:rsid w:val="00C86C95"/>
    <w:rsid w:val="00C86E3E"/>
    <w:rsid w:val="00C90822"/>
    <w:rsid w:val="00C90C99"/>
    <w:rsid w:val="00C932D4"/>
    <w:rsid w:val="00C939CB"/>
    <w:rsid w:val="00C93B2B"/>
    <w:rsid w:val="00C951D4"/>
    <w:rsid w:val="00C95882"/>
    <w:rsid w:val="00C96403"/>
    <w:rsid w:val="00C96664"/>
    <w:rsid w:val="00C96C14"/>
    <w:rsid w:val="00C97FF4"/>
    <w:rsid w:val="00CA01A2"/>
    <w:rsid w:val="00CA02A2"/>
    <w:rsid w:val="00CA0F03"/>
    <w:rsid w:val="00CA2A25"/>
    <w:rsid w:val="00CA3EED"/>
    <w:rsid w:val="00CA40E0"/>
    <w:rsid w:val="00CA4385"/>
    <w:rsid w:val="00CA4CAE"/>
    <w:rsid w:val="00CB07B7"/>
    <w:rsid w:val="00CB22E5"/>
    <w:rsid w:val="00CB2A6A"/>
    <w:rsid w:val="00CB3860"/>
    <w:rsid w:val="00CB3B7F"/>
    <w:rsid w:val="00CB3D31"/>
    <w:rsid w:val="00CB3FEE"/>
    <w:rsid w:val="00CB4062"/>
    <w:rsid w:val="00CB5B94"/>
    <w:rsid w:val="00CB5BCA"/>
    <w:rsid w:val="00CB672D"/>
    <w:rsid w:val="00CB7D7B"/>
    <w:rsid w:val="00CC0D2F"/>
    <w:rsid w:val="00CC14BE"/>
    <w:rsid w:val="00CC3DE5"/>
    <w:rsid w:val="00CC4CDA"/>
    <w:rsid w:val="00CC77D3"/>
    <w:rsid w:val="00CD1577"/>
    <w:rsid w:val="00CD1998"/>
    <w:rsid w:val="00CD20B7"/>
    <w:rsid w:val="00CD2961"/>
    <w:rsid w:val="00CD2E66"/>
    <w:rsid w:val="00CD526D"/>
    <w:rsid w:val="00CD53E8"/>
    <w:rsid w:val="00CD6128"/>
    <w:rsid w:val="00CD61D7"/>
    <w:rsid w:val="00CD62CA"/>
    <w:rsid w:val="00CD64A2"/>
    <w:rsid w:val="00CE0A42"/>
    <w:rsid w:val="00CE0B14"/>
    <w:rsid w:val="00CE0D66"/>
    <w:rsid w:val="00CE1967"/>
    <w:rsid w:val="00CE475D"/>
    <w:rsid w:val="00CE66C2"/>
    <w:rsid w:val="00CE6ACC"/>
    <w:rsid w:val="00CE7436"/>
    <w:rsid w:val="00CF055D"/>
    <w:rsid w:val="00CF1432"/>
    <w:rsid w:val="00CF17F6"/>
    <w:rsid w:val="00CF1BBA"/>
    <w:rsid w:val="00CF22A0"/>
    <w:rsid w:val="00CF2649"/>
    <w:rsid w:val="00CF3AD4"/>
    <w:rsid w:val="00D01D3F"/>
    <w:rsid w:val="00D03A70"/>
    <w:rsid w:val="00D03F6C"/>
    <w:rsid w:val="00D04D15"/>
    <w:rsid w:val="00D0689D"/>
    <w:rsid w:val="00D07A4B"/>
    <w:rsid w:val="00D07FA0"/>
    <w:rsid w:val="00D10303"/>
    <w:rsid w:val="00D10E98"/>
    <w:rsid w:val="00D14055"/>
    <w:rsid w:val="00D1429D"/>
    <w:rsid w:val="00D163CB"/>
    <w:rsid w:val="00D16520"/>
    <w:rsid w:val="00D17705"/>
    <w:rsid w:val="00D177BD"/>
    <w:rsid w:val="00D17A80"/>
    <w:rsid w:val="00D17DB6"/>
    <w:rsid w:val="00D21CE4"/>
    <w:rsid w:val="00D22BC2"/>
    <w:rsid w:val="00D22D35"/>
    <w:rsid w:val="00D22F45"/>
    <w:rsid w:val="00D23A34"/>
    <w:rsid w:val="00D23ABB"/>
    <w:rsid w:val="00D24338"/>
    <w:rsid w:val="00D248CA"/>
    <w:rsid w:val="00D2579C"/>
    <w:rsid w:val="00D26A98"/>
    <w:rsid w:val="00D32869"/>
    <w:rsid w:val="00D33AD7"/>
    <w:rsid w:val="00D33F15"/>
    <w:rsid w:val="00D36848"/>
    <w:rsid w:val="00D378F8"/>
    <w:rsid w:val="00D37EBF"/>
    <w:rsid w:val="00D40795"/>
    <w:rsid w:val="00D40B5B"/>
    <w:rsid w:val="00D42866"/>
    <w:rsid w:val="00D43216"/>
    <w:rsid w:val="00D43AE5"/>
    <w:rsid w:val="00D44446"/>
    <w:rsid w:val="00D45E09"/>
    <w:rsid w:val="00D53069"/>
    <w:rsid w:val="00D5380E"/>
    <w:rsid w:val="00D53875"/>
    <w:rsid w:val="00D55A16"/>
    <w:rsid w:val="00D56188"/>
    <w:rsid w:val="00D56833"/>
    <w:rsid w:val="00D60472"/>
    <w:rsid w:val="00D60720"/>
    <w:rsid w:val="00D60C74"/>
    <w:rsid w:val="00D60D52"/>
    <w:rsid w:val="00D61E7E"/>
    <w:rsid w:val="00D62D26"/>
    <w:rsid w:val="00D65551"/>
    <w:rsid w:val="00D72BEC"/>
    <w:rsid w:val="00D72CFE"/>
    <w:rsid w:val="00D747C0"/>
    <w:rsid w:val="00D74F97"/>
    <w:rsid w:val="00D75A56"/>
    <w:rsid w:val="00D75A90"/>
    <w:rsid w:val="00D75D8F"/>
    <w:rsid w:val="00D766D1"/>
    <w:rsid w:val="00D76BFC"/>
    <w:rsid w:val="00D7743A"/>
    <w:rsid w:val="00D77BB8"/>
    <w:rsid w:val="00D82A64"/>
    <w:rsid w:val="00D85109"/>
    <w:rsid w:val="00D856CC"/>
    <w:rsid w:val="00D86AF2"/>
    <w:rsid w:val="00D87AEB"/>
    <w:rsid w:val="00D9515C"/>
    <w:rsid w:val="00D9584D"/>
    <w:rsid w:val="00D95FE4"/>
    <w:rsid w:val="00D97C23"/>
    <w:rsid w:val="00DA116E"/>
    <w:rsid w:val="00DA122F"/>
    <w:rsid w:val="00DA1C39"/>
    <w:rsid w:val="00DA2390"/>
    <w:rsid w:val="00DA4851"/>
    <w:rsid w:val="00DA5B1C"/>
    <w:rsid w:val="00DA5F70"/>
    <w:rsid w:val="00DA5FD5"/>
    <w:rsid w:val="00DA6479"/>
    <w:rsid w:val="00DA6D12"/>
    <w:rsid w:val="00DA778E"/>
    <w:rsid w:val="00DB0752"/>
    <w:rsid w:val="00DB0E53"/>
    <w:rsid w:val="00DB0E9A"/>
    <w:rsid w:val="00DB126E"/>
    <w:rsid w:val="00DB36A7"/>
    <w:rsid w:val="00DB3C6A"/>
    <w:rsid w:val="00DB3D34"/>
    <w:rsid w:val="00DB5F82"/>
    <w:rsid w:val="00DB63D3"/>
    <w:rsid w:val="00DB6438"/>
    <w:rsid w:val="00DB7193"/>
    <w:rsid w:val="00DC3ABA"/>
    <w:rsid w:val="00DC6082"/>
    <w:rsid w:val="00DC6433"/>
    <w:rsid w:val="00DC6902"/>
    <w:rsid w:val="00DC722F"/>
    <w:rsid w:val="00DD2B68"/>
    <w:rsid w:val="00DD4146"/>
    <w:rsid w:val="00DD48F2"/>
    <w:rsid w:val="00DD4A03"/>
    <w:rsid w:val="00DD4DB7"/>
    <w:rsid w:val="00DD68C4"/>
    <w:rsid w:val="00DD7BEC"/>
    <w:rsid w:val="00DE2CBF"/>
    <w:rsid w:val="00DE2DFF"/>
    <w:rsid w:val="00DE5428"/>
    <w:rsid w:val="00DE68AB"/>
    <w:rsid w:val="00DE6A71"/>
    <w:rsid w:val="00DE7C39"/>
    <w:rsid w:val="00DF053D"/>
    <w:rsid w:val="00DF05B7"/>
    <w:rsid w:val="00DF1BAD"/>
    <w:rsid w:val="00DF27C7"/>
    <w:rsid w:val="00DF2838"/>
    <w:rsid w:val="00DF3BF7"/>
    <w:rsid w:val="00DF5023"/>
    <w:rsid w:val="00DF6F35"/>
    <w:rsid w:val="00DF7E8A"/>
    <w:rsid w:val="00E00623"/>
    <w:rsid w:val="00E0269A"/>
    <w:rsid w:val="00E047BF"/>
    <w:rsid w:val="00E047C9"/>
    <w:rsid w:val="00E04B3A"/>
    <w:rsid w:val="00E0601C"/>
    <w:rsid w:val="00E06BAC"/>
    <w:rsid w:val="00E0763A"/>
    <w:rsid w:val="00E07A4C"/>
    <w:rsid w:val="00E126A8"/>
    <w:rsid w:val="00E13B5B"/>
    <w:rsid w:val="00E140A7"/>
    <w:rsid w:val="00E153D4"/>
    <w:rsid w:val="00E20883"/>
    <w:rsid w:val="00E20CF5"/>
    <w:rsid w:val="00E21F66"/>
    <w:rsid w:val="00E224D6"/>
    <w:rsid w:val="00E2311D"/>
    <w:rsid w:val="00E24B40"/>
    <w:rsid w:val="00E257CB"/>
    <w:rsid w:val="00E2588D"/>
    <w:rsid w:val="00E25ECF"/>
    <w:rsid w:val="00E265B7"/>
    <w:rsid w:val="00E26910"/>
    <w:rsid w:val="00E26EEA"/>
    <w:rsid w:val="00E32A6A"/>
    <w:rsid w:val="00E3339A"/>
    <w:rsid w:val="00E34771"/>
    <w:rsid w:val="00E34E8F"/>
    <w:rsid w:val="00E3525B"/>
    <w:rsid w:val="00E35BA8"/>
    <w:rsid w:val="00E35ED4"/>
    <w:rsid w:val="00E36E64"/>
    <w:rsid w:val="00E40871"/>
    <w:rsid w:val="00E40ACD"/>
    <w:rsid w:val="00E424D0"/>
    <w:rsid w:val="00E42EC4"/>
    <w:rsid w:val="00E43176"/>
    <w:rsid w:val="00E437B4"/>
    <w:rsid w:val="00E44159"/>
    <w:rsid w:val="00E46437"/>
    <w:rsid w:val="00E4770B"/>
    <w:rsid w:val="00E47E4C"/>
    <w:rsid w:val="00E5040C"/>
    <w:rsid w:val="00E54AFD"/>
    <w:rsid w:val="00E54F69"/>
    <w:rsid w:val="00E56456"/>
    <w:rsid w:val="00E605FA"/>
    <w:rsid w:val="00E61A7E"/>
    <w:rsid w:val="00E61AA3"/>
    <w:rsid w:val="00E63132"/>
    <w:rsid w:val="00E63BA3"/>
    <w:rsid w:val="00E6400A"/>
    <w:rsid w:val="00E64088"/>
    <w:rsid w:val="00E64379"/>
    <w:rsid w:val="00E6481D"/>
    <w:rsid w:val="00E66772"/>
    <w:rsid w:val="00E66F32"/>
    <w:rsid w:val="00E66F85"/>
    <w:rsid w:val="00E67BEA"/>
    <w:rsid w:val="00E704F2"/>
    <w:rsid w:val="00E7063F"/>
    <w:rsid w:val="00E70F9F"/>
    <w:rsid w:val="00E7382C"/>
    <w:rsid w:val="00E73EB0"/>
    <w:rsid w:val="00E74042"/>
    <w:rsid w:val="00E75283"/>
    <w:rsid w:val="00E752D9"/>
    <w:rsid w:val="00E763BA"/>
    <w:rsid w:val="00E769A2"/>
    <w:rsid w:val="00E76FEA"/>
    <w:rsid w:val="00E77E6C"/>
    <w:rsid w:val="00E80209"/>
    <w:rsid w:val="00E80B86"/>
    <w:rsid w:val="00E82487"/>
    <w:rsid w:val="00E82627"/>
    <w:rsid w:val="00E83C77"/>
    <w:rsid w:val="00E86B4F"/>
    <w:rsid w:val="00E8770B"/>
    <w:rsid w:val="00E87FB3"/>
    <w:rsid w:val="00E90231"/>
    <w:rsid w:val="00E9185D"/>
    <w:rsid w:val="00E92FDD"/>
    <w:rsid w:val="00E94343"/>
    <w:rsid w:val="00E94B85"/>
    <w:rsid w:val="00E94D57"/>
    <w:rsid w:val="00E96855"/>
    <w:rsid w:val="00E96AD5"/>
    <w:rsid w:val="00E9716A"/>
    <w:rsid w:val="00EA0BB5"/>
    <w:rsid w:val="00EA0FF0"/>
    <w:rsid w:val="00EA1CC3"/>
    <w:rsid w:val="00EA2735"/>
    <w:rsid w:val="00EA30E5"/>
    <w:rsid w:val="00EA43F5"/>
    <w:rsid w:val="00EA5E6F"/>
    <w:rsid w:val="00EA712A"/>
    <w:rsid w:val="00EB3801"/>
    <w:rsid w:val="00EB4886"/>
    <w:rsid w:val="00EB4C38"/>
    <w:rsid w:val="00EB64E3"/>
    <w:rsid w:val="00EB7BAE"/>
    <w:rsid w:val="00EC0547"/>
    <w:rsid w:val="00EC177F"/>
    <w:rsid w:val="00EC18FF"/>
    <w:rsid w:val="00EC1EE9"/>
    <w:rsid w:val="00EC1EFB"/>
    <w:rsid w:val="00EC3C35"/>
    <w:rsid w:val="00EC3D1A"/>
    <w:rsid w:val="00EC5452"/>
    <w:rsid w:val="00EC57D8"/>
    <w:rsid w:val="00EC5EF5"/>
    <w:rsid w:val="00EC75EC"/>
    <w:rsid w:val="00EC79E2"/>
    <w:rsid w:val="00ED08E0"/>
    <w:rsid w:val="00ED19A5"/>
    <w:rsid w:val="00ED21EC"/>
    <w:rsid w:val="00ED4B01"/>
    <w:rsid w:val="00ED4BAA"/>
    <w:rsid w:val="00ED53D1"/>
    <w:rsid w:val="00ED577C"/>
    <w:rsid w:val="00ED6B6D"/>
    <w:rsid w:val="00ED7346"/>
    <w:rsid w:val="00ED73C1"/>
    <w:rsid w:val="00EE0EC4"/>
    <w:rsid w:val="00EE4A5B"/>
    <w:rsid w:val="00EE4B5E"/>
    <w:rsid w:val="00EE52C0"/>
    <w:rsid w:val="00EE53D1"/>
    <w:rsid w:val="00EE5974"/>
    <w:rsid w:val="00EE5F17"/>
    <w:rsid w:val="00EE6431"/>
    <w:rsid w:val="00EE7263"/>
    <w:rsid w:val="00EF0974"/>
    <w:rsid w:val="00EF1924"/>
    <w:rsid w:val="00EF1B4D"/>
    <w:rsid w:val="00EF1D6F"/>
    <w:rsid w:val="00EF2A4D"/>
    <w:rsid w:val="00EF3079"/>
    <w:rsid w:val="00EF404C"/>
    <w:rsid w:val="00EF4C1E"/>
    <w:rsid w:val="00EF4DBF"/>
    <w:rsid w:val="00EF56B6"/>
    <w:rsid w:val="00EF7209"/>
    <w:rsid w:val="00EF79B7"/>
    <w:rsid w:val="00F001AC"/>
    <w:rsid w:val="00F01EC5"/>
    <w:rsid w:val="00F028EB"/>
    <w:rsid w:val="00F02992"/>
    <w:rsid w:val="00F035DF"/>
    <w:rsid w:val="00F03E14"/>
    <w:rsid w:val="00F05004"/>
    <w:rsid w:val="00F05160"/>
    <w:rsid w:val="00F0591D"/>
    <w:rsid w:val="00F063C5"/>
    <w:rsid w:val="00F07298"/>
    <w:rsid w:val="00F0794C"/>
    <w:rsid w:val="00F10154"/>
    <w:rsid w:val="00F143C2"/>
    <w:rsid w:val="00F14601"/>
    <w:rsid w:val="00F15374"/>
    <w:rsid w:val="00F16B26"/>
    <w:rsid w:val="00F1744E"/>
    <w:rsid w:val="00F17A91"/>
    <w:rsid w:val="00F17CCD"/>
    <w:rsid w:val="00F17D74"/>
    <w:rsid w:val="00F21639"/>
    <w:rsid w:val="00F22599"/>
    <w:rsid w:val="00F22C9F"/>
    <w:rsid w:val="00F22D54"/>
    <w:rsid w:val="00F2321E"/>
    <w:rsid w:val="00F236BA"/>
    <w:rsid w:val="00F25068"/>
    <w:rsid w:val="00F25E3C"/>
    <w:rsid w:val="00F27DBC"/>
    <w:rsid w:val="00F3260C"/>
    <w:rsid w:val="00F34600"/>
    <w:rsid w:val="00F368E9"/>
    <w:rsid w:val="00F36B20"/>
    <w:rsid w:val="00F36B22"/>
    <w:rsid w:val="00F374E8"/>
    <w:rsid w:val="00F4042F"/>
    <w:rsid w:val="00F40B04"/>
    <w:rsid w:val="00F43E84"/>
    <w:rsid w:val="00F44A52"/>
    <w:rsid w:val="00F45B7D"/>
    <w:rsid w:val="00F46B61"/>
    <w:rsid w:val="00F475F9"/>
    <w:rsid w:val="00F511DD"/>
    <w:rsid w:val="00F5127A"/>
    <w:rsid w:val="00F52094"/>
    <w:rsid w:val="00F529AD"/>
    <w:rsid w:val="00F53E75"/>
    <w:rsid w:val="00F53E76"/>
    <w:rsid w:val="00F53F8C"/>
    <w:rsid w:val="00F55CA5"/>
    <w:rsid w:val="00F60ACF"/>
    <w:rsid w:val="00F60F98"/>
    <w:rsid w:val="00F612A2"/>
    <w:rsid w:val="00F61649"/>
    <w:rsid w:val="00F6287C"/>
    <w:rsid w:val="00F63535"/>
    <w:rsid w:val="00F65143"/>
    <w:rsid w:val="00F660F8"/>
    <w:rsid w:val="00F6763B"/>
    <w:rsid w:val="00F7072E"/>
    <w:rsid w:val="00F72089"/>
    <w:rsid w:val="00F72236"/>
    <w:rsid w:val="00F742C0"/>
    <w:rsid w:val="00F74A63"/>
    <w:rsid w:val="00F76A02"/>
    <w:rsid w:val="00F77120"/>
    <w:rsid w:val="00F807F0"/>
    <w:rsid w:val="00F813F3"/>
    <w:rsid w:val="00F81DBD"/>
    <w:rsid w:val="00F82AEB"/>
    <w:rsid w:val="00F831EB"/>
    <w:rsid w:val="00F837CE"/>
    <w:rsid w:val="00F83C25"/>
    <w:rsid w:val="00F83FDC"/>
    <w:rsid w:val="00F845D6"/>
    <w:rsid w:val="00F84E47"/>
    <w:rsid w:val="00F85F51"/>
    <w:rsid w:val="00F86664"/>
    <w:rsid w:val="00F867DC"/>
    <w:rsid w:val="00F87D99"/>
    <w:rsid w:val="00F91460"/>
    <w:rsid w:val="00F916BE"/>
    <w:rsid w:val="00F917E0"/>
    <w:rsid w:val="00F91D68"/>
    <w:rsid w:val="00F9386C"/>
    <w:rsid w:val="00F9432A"/>
    <w:rsid w:val="00F94340"/>
    <w:rsid w:val="00F952B7"/>
    <w:rsid w:val="00F9562E"/>
    <w:rsid w:val="00F95E26"/>
    <w:rsid w:val="00F96C6C"/>
    <w:rsid w:val="00F975F5"/>
    <w:rsid w:val="00F97734"/>
    <w:rsid w:val="00FA0F50"/>
    <w:rsid w:val="00FA43A8"/>
    <w:rsid w:val="00FA4B30"/>
    <w:rsid w:val="00FB18DF"/>
    <w:rsid w:val="00FB35C5"/>
    <w:rsid w:val="00FB3A0B"/>
    <w:rsid w:val="00FB55FD"/>
    <w:rsid w:val="00FB7CE8"/>
    <w:rsid w:val="00FC1186"/>
    <w:rsid w:val="00FC11D8"/>
    <w:rsid w:val="00FC34E0"/>
    <w:rsid w:val="00FC3FF1"/>
    <w:rsid w:val="00FC46AB"/>
    <w:rsid w:val="00FC4A6B"/>
    <w:rsid w:val="00FC686A"/>
    <w:rsid w:val="00FD07F3"/>
    <w:rsid w:val="00FD1586"/>
    <w:rsid w:val="00FD1DD3"/>
    <w:rsid w:val="00FD3D69"/>
    <w:rsid w:val="00FD49EC"/>
    <w:rsid w:val="00FD4E3C"/>
    <w:rsid w:val="00FD5F73"/>
    <w:rsid w:val="00FD7953"/>
    <w:rsid w:val="00FD7A10"/>
    <w:rsid w:val="00FD7F5A"/>
    <w:rsid w:val="00FE174D"/>
    <w:rsid w:val="00FE21F1"/>
    <w:rsid w:val="00FE2279"/>
    <w:rsid w:val="00FE2FCC"/>
    <w:rsid w:val="00FE5CC4"/>
    <w:rsid w:val="00FE5E3A"/>
    <w:rsid w:val="00FE631F"/>
    <w:rsid w:val="00FE718F"/>
    <w:rsid w:val="00FF1035"/>
    <w:rsid w:val="00FF2A85"/>
    <w:rsid w:val="00FF3BF7"/>
    <w:rsid w:val="00FF3C9E"/>
    <w:rsid w:val="00FF3CEA"/>
    <w:rsid w:val="00FF4A40"/>
    <w:rsid w:val="00FF6543"/>
    <w:rsid w:val="00FF7AFD"/>
    <w:rsid w:val="00FF7CD1"/>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style="mso-position-vertical-relative:line" fill="f" fillcolor="white" stroke="f">
      <v:fill color="white" on="f"/>
      <v:stroke on="f"/>
    </o:shapedefaults>
    <o:shapelayout v:ext="edit">
      <o:idmap v:ext="edit" data="1"/>
    </o:shapelayout>
  </w:shapeDefaults>
  <w:decimalSymbol w:val=","/>
  <w:listSeparator w:val=";"/>
  <w14:docId w14:val="6CFE4D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1)" w:eastAsia="Times New Roman" w:hAnsi="CG Times (W1)" w:cs="Times New Roman"/>
        <w:lang w:val="fi-FI" w:eastAsia="fi-F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sid w:val="00747D45"/>
    <w:pPr>
      <w:jc w:val="both"/>
    </w:pPr>
    <w:rPr>
      <w:rFonts w:ascii="Times New Roman" w:hAnsi="Times New Roman"/>
      <w:sz w:val="24"/>
      <w:lang w:eastAsia="en-US"/>
    </w:rPr>
  </w:style>
  <w:style w:type="paragraph" w:styleId="Otsikko1">
    <w:name w:val="heading 1"/>
    <w:aliases w:val="Otsikko_eka 1."/>
    <w:basedOn w:val="Normaali"/>
    <w:next w:val="Normaali"/>
    <w:link w:val="Otsikko1Char"/>
    <w:qFormat/>
    <w:pPr>
      <w:keepNext/>
      <w:keepLines/>
      <w:numPr>
        <w:numId w:val="1"/>
      </w:numPr>
      <w:tabs>
        <w:tab w:val="left" w:pos="709"/>
      </w:tabs>
      <w:spacing w:before="240" w:after="120"/>
      <w:outlineLvl w:val="0"/>
    </w:pPr>
    <w:rPr>
      <w:b/>
      <w:smallCaps/>
    </w:rPr>
  </w:style>
  <w:style w:type="paragraph" w:styleId="Otsikko2">
    <w:name w:val="heading 2"/>
    <w:aliases w:val="Otsikko_toka 1.1"/>
    <w:basedOn w:val="Otsikko1"/>
    <w:next w:val="Normaali"/>
    <w:link w:val="Otsikko2Char"/>
    <w:qFormat/>
    <w:rsid w:val="00B4417B"/>
    <w:pPr>
      <w:numPr>
        <w:ilvl w:val="1"/>
      </w:numPr>
      <w:tabs>
        <w:tab w:val="left" w:pos="1134"/>
      </w:tabs>
      <w:outlineLvl w:val="1"/>
    </w:pPr>
    <w:rPr>
      <w:smallCaps w:val="0"/>
    </w:rPr>
  </w:style>
  <w:style w:type="paragraph" w:styleId="Otsikko3">
    <w:name w:val="heading 3"/>
    <w:aliases w:val="Otsikko_kolmas 1.1.1"/>
    <w:basedOn w:val="Otsikko4"/>
    <w:next w:val="Normaali"/>
    <w:link w:val="Otsikko3Char"/>
    <w:qFormat/>
    <w:pPr>
      <w:numPr>
        <w:ilvl w:val="2"/>
      </w:numPr>
      <w:outlineLvl w:val="2"/>
    </w:pPr>
  </w:style>
  <w:style w:type="paragraph" w:styleId="Otsikko4">
    <w:name w:val="heading 4"/>
    <w:aliases w:val="Otsikko_neljas 1.1.1.1"/>
    <w:basedOn w:val="Otsikko2"/>
    <w:next w:val="Normaali"/>
    <w:link w:val="Otsikko4Char"/>
    <w:qFormat/>
    <w:pPr>
      <w:numPr>
        <w:ilvl w:val="3"/>
      </w:numPr>
      <w:suppressLineNumbers/>
      <w:tabs>
        <w:tab w:val="left" w:pos="2835"/>
      </w:tabs>
      <w:outlineLvl w:val="3"/>
    </w:pPr>
  </w:style>
  <w:style w:type="paragraph" w:styleId="Otsikko5">
    <w:name w:val="heading 5"/>
    <w:basedOn w:val="Otsikko2"/>
    <w:next w:val="Normaali"/>
    <w:link w:val="Otsikko5Char"/>
    <w:qFormat/>
    <w:pPr>
      <w:numPr>
        <w:ilvl w:val="4"/>
      </w:numPr>
      <w:tabs>
        <w:tab w:val="clear" w:pos="709"/>
        <w:tab w:val="clear" w:pos="1134"/>
        <w:tab w:val="left" w:pos="2835"/>
      </w:tabs>
      <w:outlineLvl w:val="4"/>
    </w:pPr>
  </w:style>
  <w:style w:type="paragraph" w:styleId="Otsikko6">
    <w:name w:val="heading 6"/>
    <w:basedOn w:val="Otsikko2"/>
    <w:next w:val="Normaali"/>
    <w:link w:val="Otsikko6Char"/>
    <w:qFormat/>
    <w:pPr>
      <w:numPr>
        <w:ilvl w:val="5"/>
      </w:numPr>
      <w:spacing w:after="60"/>
      <w:outlineLvl w:val="5"/>
    </w:pPr>
  </w:style>
  <w:style w:type="paragraph" w:styleId="Otsikko7">
    <w:name w:val="heading 7"/>
    <w:basedOn w:val="Normaali"/>
    <w:next w:val="Normaali"/>
    <w:link w:val="Otsikko7Char"/>
    <w:qFormat/>
    <w:pPr>
      <w:numPr>
        <w:ilvl w:val="6"/>
        <w:numId w:val="1"/>
      </w:numPr>
      <w:spacing w:after="60"/>
      <w:outlineLvl w:val="6"/>
    </w:pPr>
    <w:rPr>
      <w:rFonts w:ascii="Arial" w:hAnsi="Arial"/>
    </w:rPr>
  </w:style>
  <w:style w:type="paragraph" w:styleId="Otsikko8">
    <w:name w:val="heading 8"/>
    <w:basedOn w:val="Normaali"/>
    <w:next w:val="Normaali"/>
    <w:link w:val="Otsikko8Char"/>
    <w:qFormat/>
    <w:pPr>
      <w:numPr>
        <w:ilvl w:val="7"/>
        <w:numId w:val="1"/>
      </w:numPr>
      <w:spacing w:after="60"/>
      <w:outlineLvl w:val="7"/>
    </w:pPr>
    <w:rPr>
      <w:rFonts w:ascii="Arial" w:hAnsi="Arial"/>
      <w:i/>
    </w:rPr>
  </w:style>
  <w:style w:type="paragraph" w:styleId="Otsikko9">
    <w:name w:val="heading 9"/>
    <w:basedOn w:val="Normaali"/>
    <w:next w:val="Normaali"/>
    <w:link w:val="Otsikko9Char"/>
    <w:qFormat/>
    <w:pPr>
      <w:numPr>
        <w:ilvl w:val="8"/>
        <w:numId w:val="1"/>
      </w:numPr>
      <w:spacing w:after="60"/>
      <w:outlineLvl w:val="8"/>
    </w:pPr>
    <w:rPr>
      <w:rFonts w:ascii="Arial" w:hAnsi="Arial"/>
      <w:i/>
      <w:sz w:val="18"/>
    </w:rPr>
  </w:style>
  <w:style w:type="character" w:default="1" w:styleId="Kappaleenoletusfontti">
    <w:name w:val="Default Paragraph Font"/>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semiHidden/>
    <w:pPr>
      <w:suppressLineNumbers/>
    </w:pPr>
  </w:style>
  <w:style w:type="paragraph" w:styleId="Sisluet5">
    <w:name w:val="toc 5"/>
    <w:basedOn w:val="Normaali"/>
    <w:next w:val="Normaali"/>
    <w:uiPriority w:val="39"/>
    <w:pPr>
      <w:ind w:left="960"/>
    </w:pPr>
    <w:rPr>
      <w:sz w:val="18"/>
    </w:rPr>
  </w:style>
  <w:style w:type="paragraph" w:styleId="Sisluet4">
    <w:name w:val="toc 4"/>
    <w:basedOn w:val="Normaali"/>
    <w:uiPriority w:val="39"/>
    <w:rsid w:val="000E1BE7"/>
    <w:pPr>
      <w:ind w:left="720"/>
    </w:pPr>
    <w:rPr>
      <w:i/>
      <w:sz w:val="18"/>
    </w:rPr>
  </w:style>
  <w:style w:type="paragraph" w:styleId="Sisennettyleipteksti">
    <w:name w:val="Body Text Indent"/>
    <w:basedOn w:val="Normaali"/>
    <w:link w:val="SisennettyleiptekstiChar"/>
    <w:semiHidden/>
  </w:style>
  <w:style w:type="paragraph" w:styleId="Sisluet3">
    <w:name w:val="toc 3"/>
    <w:basedOn w:val="Normaali"/>
    <w:next w:val="Normaali"/>
    <w:uiPriority w:val="39"/>
    <w:pPr>
      <w:ind w:left="480"/>
    </w:pPr>
    <w:rPr>
      <w:i/>
      <w:sz w:val="20"/>
    </w:rPr>
  </w:style>
  <w:style w:type="paragraph" w:styleId="Sisluet2">
    <w:name w:val="toc 2"/>
    <w:basedOn w:val="Normaali"/>
    <w:next w:val="Normaali"/>
    <w:uiPriority w:val="39"/>
    <w:pPr>
      <w:ind w:left="240"/>
    </w:pPr>
    <w:rPr>
      <w:smallCaps/>
      <w:sz w:val="20"/>
    </w:rPr>
  </w:style>
  <w:style w:type="paragraph" w:styleId="Sisluet1">
    <w:name w:val="toc 1"/>
    <w:basedOn w:val="Normaali"/>
    <w:next w:val="Normaali"/>
    <w:uiPriority w:val="39"/>
    <w:pPr>
      <w:spacing w:before="120" w:after="120"/>
    </w:pPr>
    <w:rPr>
      <w:b/>
      <w:caps/>
      <w:sz w:val="20"/>
    </w:rPr>
  </w:style>
  <w:style w:type="paragraph" w:styleId="Hakemisto1">
    <w:name w:val="index 1"/>
    <w:basedOn w:val="Normaali"/>
    <w:next w:val="Normaali"/>
    <w:uiPriority w:val="99"/>
    <w:semiHidden/>
    <w:pPr>
      <w:ind w:left="240" w:hanging="240"/>
    </w:pPr>
    <w:rPr>
      <w:szCs w:val="18"/>
    </w:rPr>
  </w:style>
  <w:style w:type="paragraph" w:styleId="Hakemistonotsikko">
    <w:name w:val="index heading"/>
    <w:basedOn w:val="Normaali"/>
    <w:uiPriority w:val="99"/>
    <w:semiHidden/>
    <w:pPr>
      <w:pBdr>
        <w:top w:val="single" w:sz="12" w:space="0" w:color="auto"/>
      </w:pBdr>
      <w:spacing w:before="360" w:after="240"/>
    </w:pPr>
    <w:rPr>
      <w:b/>
      <w:bCs/>
      <w:i/>
      <w:iCs/>
      <w:sz w:val="26"/>
      <w:szCs w:val="26"/>
    </w:rPr>
  </w:style>
  <w:style w:type="paragraph" w:styleId="Alatunniste">
    <w:name w:val="footer"/>
    <w:basedOn w:val="Normaali"/>
    <w:link w:val="AlatunnisteChar"/>
    <w:semiHidden/>
    <w:rPr>
      <w:noProof/>
      <w:sz w:val="20"/>
    </w:rPr>
  </w:style>
  <w:style w:type="paragraph" w:styleId="Yltunniste">
    <w:name w:val="header"/>
    <w:basedOn w:val="Normaali"/>
    <w:link w:val="YltunnisteChar"/>
    <w:rPr>
      <w:noProof/>
      <w:sz w:val="20"/>
    </w:rPr>
  </w:style>
  <w:style w:type="character" w:styleId="Alaviitteenviite">
    <w:name w:val="footnote reference"/>
    <w:semiHidden/>
    <w:rPr>
      <w:position w:val="6"/>
      <w:sz w:val="16"/>
    </w:rPr>
  </w:style>
  <w:style w:type="paragraph" w:styleId="Alaviitteenteksti">
    <w:name w:val="footnote text"/>
    <w:basedOn w:val="Normaali"/>
    <w:link w:val="AlaviitteentekstiChar"/>
    <w:semiHidden/>
    <w:pPr>
      <w:suppressLineNumbers/>
    </w:pPr>
  </w:style>
  <w:style w:type="paragraph" w:customStyle="1" w:styleId="TableOfContents">
    <w:name w:val="TableOfContents"/>
    <w:basedOn w:val="Normaali"/>
    <w:next w:val="Normaali"/>
    <w:pPr>
      <w:keepNext/>
      <w:framePr w:hSpace="181" w:vSpace="181" w:wrap="auto" w:hAnchor="margin"/>
      <w:spacing w:after="480"/>
      <w:jc w:val="center"/>
    </w:pPr>
    <w:rPr>
      <w:b/>
      <w:sz w:val="28"/>
    </w:rPr>
  </w:style>
  <w:style w:type="paragraph" w:styleId="Sisluet6">
    <w:name w:val="toc 6"/>
    <w:basedOn w:val="Normaali"/>
    <w:next w:val="Normaali"/>
    <w:uiPriority w:val="39"/>
    <w:pPr>
      <w:ind w:left="1200"/>
    </w:pPr>
    <w:rPr>
      <w:sz w:val="18"/>
    </w:rPr>
  </w:style>
  <w:style w:type="paragraph" w:styleId="Sisluet7">
    <w:name w:val="toc 7"/>
    <w:basedOn w:val="Normaali"/>
    <w:next w:val="Normaali"/>
    <w:uiPriority w:val="39"/>
    <w:pPr>
      <w:ind w:left="1440"/>
    </w:pPr>
    <w:rPr>
      <w:sz w:val="18"/>
    </w:rPr>
  </w:style>
  <w:style w:type="paragraph" w:styleId="Sisluet8">
    <w:name w:val="toc 8"/>
    <w:basedOn w:val="Normaali"/>
    <w:next w:val="Normaali"/>
    <w:uiPriority w:val="39"/>
    <w:pPr>
      <w:ind w:left="1680"/>
    </w:pPr>
    <w:rPr>
      <w:sz w:val="18"/>
    </w:rPr>
  </w:style>
  <w:style w:type="paragraph" w:styleId="Sisluet9">
    <w:name w:val="toc 9"/>
    <w:basedOn w:val="Normaali"/>
    <w:next w:val="Normaali"/>
    <w:uiPriority w:val="39"/>
    <w:pPr>
      <w:ind w:left="1920"/>
    </w:pPr>
    <w:rPr>
      <w:sz w:val="18"/>
    </w:rPr>
  </w:style>
  <w:style w:type="paragraph" w:styleId="Hakemisto2">
    <w:name w:val="index 2"/>
    <w:basedOn w:val="Normaali"/>
    <w:next w:val="Normaali"/>
    <w:semiHidden/>
    <w:pPr>
      <w:ind w:left="480" w:hanging="240"/>
    </w:pPr>
    <w:rPr>
      <w:sz w:val="18"/>
      <w:szCs w:val="18"/>
    </w:rPr>
  </w:style>
  <w:style w:type="paragraph" w:styleId="Hakemisto3">
    <w:name w:val="index 3"/>
    <w:basedOn w:val="Normaali"/>
    <w:next w:val="Normaali"/>
    <w:semiHidden/>
    <w:pPr>
      <w:ind w:left="720" w:hanging="240"/>
    </w:pPr>
    <w:rPr>
      <w:sz w:val="18"/>
      <w:szCs w:val="18"/>
    </w:rPr>
  </w:style>
  <w:style w:type="paragraph" w:styleId="Hakemisto4">
    <w:name w:val="index 4"/>
    <w:basedOn w:val="Normaali"/>
    <w:next w:val="Normaali"/>
    <w:semiHidden/>
    <w:pPr>
      <w:ind w:left="960" w:hanging="240"/>
    </w:pPr>
    <w:rPr>
      <w:sz w:val="18"/>
      <w:szCs w:val="18"/>
    </w:rPr>
  </w:style>
  <w:style w:type="paragraph" w:styleId="Hakemisto5">
    <w:name w:val="index 5"/>
    <w:basedOn w:val="Normaali"/>
    <w:next w:val="Normaali"/>
    <w:semiHidden/>
    <w:pPr>
      <w:ind w:left="1200" w:hanging="240"/>
    </w:pPr>
    <w:rPr>
      <w:sz w:val="18"/>
      <w:szCs w:val="18"/>
    </w:rPr>
  </w:style>
  <w:style w:type="paragraph" w:styleId="Hakemisto6">
    <w:name w:val="index 6"/>
    <w:basedOn w:val="Normaali"/>
    <w:next w:val="Normaali"/>
    <w:semiHidden/>
    <w:pPr>
      <w:ind w:left="1440" w:hanging="240"/>
    </w:pPr>
    <w:rPr>
      <w:sz w:val="18"/>
      <w:szCs w:val="18"/>
    </w:rPr>
  </w:style>
  <w:style w:type="paragraph" w:styleId="Hakemisto7">
    <w:name w:val="index 7"/>
    <w:basedOn w:val="Normaali"/>
    <w:next w:val="Normaali"/>
    <w:semiHidden/>
    <w:pPr>
      <w:ind w:left="1680" w:hanging="240"/>
    </w:pPr>
    <w:rPr>
      <w:sz w:val="18"/>
      <w:szCs w:val="18"/>
    </w:rPr>
  </w:style>
  <w:style w:type="paragraph" w:styleId="Hakemisto8">
    <w:name w:val="index 8"/>
    <w:basedOn w:val="Normaali"/>
    <w:next w:val="Normaali"/>
    <w:semiHidden/>
    <w:pPr>
      <w:ind w:left="1920" w:hanging="240"/>
    </w:pPr>
    <w:rPr>
      <w:sz w:val="18"/>
      <w:szCs w:val="18"/>
    </w:rPr>
  </w:style>
  <w:style w:type="paragraph" w:styleId="Hakemisto9">
    <w:name w:val="index 9"/>
    <w:basedOn w:val="Normaali"/>
    <w:next w:val="Normaali"/>
    <w:semiHidden/>
    <w:pPr>
      <w:ind w:left="2160" w:hanging="240"/>
    </w:pPr>
    <w:rPr>
      <w:sz w:val="18"/>
      <w:szCs w:val="18"/>
    </w:rPr>
  </w:style>
  <w:style w:type="character" w:styleId="Sivunumero">
    <w:name w:val="page number"/>
    <w:basedOn w:val="Kappaleenoletusfontti"/>
    <w:semiHidden/>
  </w:style>
  <w:style w:type="paragraph" w:styleId="Kuvanotsikko">
    <w:name w:val="Kuvan otsikko"/>
    <w:basedOn w:val="Normaali"/>
    <w:next w:val="Normaali"/>
    <w:qFormat/>
    <w:pPr>
      <w:spacing w:before="120" w:after="120"/>
    </w:pPr>
    <w:rPr>
      <w:rFonts w:ascii="Arial" w:hAnsi="Arial"/>
      <w:b/>
    </w:rPr>
  </w:style>
  <w:style w:type="paragraph" w:styleId="Kommentinteksti">
    <w:name w:val="annotation text"/>
    <w:basedOn w:val="Normaali"/>
    <w:link w:val="KommentintekstiChar"/>
    <w:uiPriority w:val="99"/>
    <w:semiHidden/>
    <w:rPr>
      <w:sz w:val="20"/>
    </w:rPr>
  </w:style>
  <w:style w:type="paragraph" w:styleId="Asiakirjanrakenneruutu">
    <w:name w:val="Document Map"/>
    <w:basedOn w:val="Normaali"/>
    <w:link w:val="AsiakirjanrakenneruutuChar"/>
    <w:semiHidden/>
    <w:pPr>
      <w:shd w:val="clear" w:color="auto" w:fill="000080"/>
    </w:pPr>
    <w:rPr>
      <w:rFonts w:ascii="Tahoma" w:hAnsi="Tahoma"/>
    </w:rPr>
  </w:style>
  <w:style w:type="paragraph" w:styleId="Loppuviitteenteksti">
    <w:name w:val="endnote text"/>
    <w:basedOn w:val="Normaali"/>
    <w:link w:val="LoppuviitteentekstiChar"/>
    <w:semiHidden/>
    <w:rPr>
      <w:sz w:val="20"/>
    </w:rPr>
  </w:style>
  <w:style w:type="paragraph" w:styleId="Makroteksti">
    <w:name w:val="macro"/>
    <w:link w:val="MakrotekstiChar"/>
    <w:semiHidden/>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Lhdeviiteluettelo">
    <w:name w:val="table of authorities"/>
    <w:basedOn w:val="Normaali"/>
    <w:next w:val="Normaali"/>
    <w:semiHidden/>
    <w:pPr>
      <w:ind w:left="240" w:hanging="240"/>
    </w:pPr>
  </w:style>
  <w:style w:type="paragraph" w:styleId="Kuvaotsikkoluettelo">
    <w:name w:val="table of figures"/>
    <w:basedOn w:val="Normaali"/>
    <w:next w:val="Normaali"/>
    <w:semiHidden/>
    <w:pPr>
      <w:ind w:left="480" w:hanging="480"/>
    </w:pPr>
  </w:style>
  <w:style w:type="paragraph" w:styleId="Lhdeluettelonotsikko">
    <w:name w:val="toa heading"/>
    <w:basedOn w:val="Normaali"/>
    <w:next w:val="Normaali"/>
    <w:semiHidden/>
    <w:pPr>
      <w:spacing w:before="120"/>
    </w:pPr>
    <w:rPr>
      <w:rFonts w:ascii="Arial" w:hAnsi="Arial"/>
      <w:b/>
    </w:rPr>
  </w:style>
  <w:style w:type="character" w:styleId="Hyperlinkki">
    <w:name w:val="Hyperlink"/>
    <w:uiPriority w:val="99"/>
    <w:rPr>
      <w:color w:val="0000FF"/>
      <w:u w:val="single"/>
    </w:rPr>
  </w:style>
  <w:style w:type="paragraph" w:styleId="Seliteteksti">
    <w:name w:val="Balloon Text"/>
    <w:basedOn w:val="Normaali"/>
    <w:link w:val="SelitetekstiChar"/>
    <w:semiHidden/>
    <w:rPr>
      <w:rFonts w:ascii="Tahoma" w:hAnsi="Tahoma" w:cs="Tahoma"/>
      <w:sz w:val="16"/>
      <w:szCs w:val="16"/>
    </w:rPr>
  </w:style>
  <w:style w:type="paragraph" w:customStyle="1" w:styleId="Normalbulleted">
    <w:name w:val="Normal bulleted"/>
    <w:basedOn w:val="Normaali"/>
    <w:pPr>
      <w:numPr>
        <w:numId w:val="2"/>
      </w:numPr>
      <w:spacing w:before="120"/>
    </w:pPr>
  </w:style>
  <w:style w:type="paragraph" w:customStyle="1" w:styleId="NormalBulleted0">
    <w:name w:val="Normal Bulleted"/>
    <w:basedOn w:val="Normaali"/>
    <w:pPr>
      <w:numPr>
        <w:numId w:val="4"/>
      </w:numPr>
      <w:spacing w:before="120"/>
    </w:pPr>
  </w:style>
  <w:style w:type="paragraph" w:customStyle="1" w:styleId="NormalItalics">
    <w:name w:val="Normal Italics"/>
    <w:basedOn w:val="Normaali"/>
    <w:next w:val="Normaali"/>
    <w:pPr>
      <w:spacing w:before="120"/>
    </w:pPr>
    <w:rPr>
      <w:b/>
      <w:i/>
      <w:szCs w:val="24"/>
    </w:rPr>
  </w:style>
  <w:style w:type="paragraph" w:customStyle="1" w:styleId="normaalitaulukko0">
    <w:name w:val="normaali taulukko"/>
    <w:basedOn w:val="Normaali"/>
    <w:autoRedefine/>
    <w:pPr>
      <w:spacing w:before="60" w:after="60"/>
    </w:pPr>
    <w:rPr>
      <w:sz w:val="20"/>
      <w:szCs w:val="22"/>
    </w:rPr>
  </w:style>
  <w:style w:type="paragraph" w:customStyle="1" w:styleId="Normaalitaulukko1">
    <w:name w:val="Normaali_taulukko"/>
    <w:basedOn w:val="Normaali"/>
  </w:style>
  <w:style w:type="paragraph" w:customStyle="1" w:styleId="NormalNumbered">
    <w:name w:val="Normal Numbered"/>
    <w:basedOn w:val="Normaali"/>
    <w:pPr>
      <w:numPr>
        <w:numId w:val="3"/>
      </w:numPr>
      <w:spacing w:before="120"/>
    </w:pPr>
  </w:style>
  <w:style w:type="paragraph" w:customStyle="1" w:styleId="KALVOList2">
    <w:name w:val="KALVO List 2"/>
    <w:basedOn w:val="Normaali"/>
    <w:pPr>
      <w:tabs>
        <w:tab w:val="left" w:pos="1134"/>
        <w:tab w:val="left" w:pos="2268"/>
        <w:tab w:val="left" w:pos="3402"/>
      </w:tabs>
      <w:spacing w:before="240" w:after="120"/>
      <w:ind w:left="2835" w:hanging="567"/>
    </w:pPr>
    <w:rPr>
      <w:rFonts w:ascii="Univers (W1)" w:hAnsi="Univers (W1)"/>
      <w:b/>
      <w:smallCaps/>
      <w:sz w:val="32"/>
    </w:rPr>
  </w:style>
  <w:style w:type="character" w:styleId="Kommentinviite">
    <w:name w:val="annotation reference"/>
    <w:uiPriority w:val="99"/>
    <w:semiHidden/>
    <w:rPr>
      <w:sz w:val="16"/>
      <w:szCs w:val="16"/>
    </w:rPr>
  </w:style>
  <w:style w:type="paragraph" w:styleId="Kommentinotsikko">
    <w:name w:val="annotation subject"/>
    <w:basedOn w:val="Kommentinteksti"/>
    <w:next w:val="Kommentinteksti"/>
    <w:link w:val="KommentinotsikkoChar"/>
    <w:semiHidden/>
    <w:rPr>
      <w:b/>
      <w:bCs/>
    </w:rPr>
  </w:style>
  <w:style w:type="character" w:styleId="Korostus">
    <w:name w:val="Emphasis"/>
    <w:uiPriority w:val="20"/>
    <w:qFormat/>
    <w:rPr>
      <w:i/>
      <w:iCs/>
    </w:rPr>
  </w:style>
  <w:style w:type="character" w:customStyle="1" w:styleId="CharChar3">
    <w:name w:val="Char Char3"/>
    <w:rPr>
      <w:b/>
      <w:smallCaps/>
      <w:sz w:val="24"/>
      <w:lang w:val="fi-FI" w:eastAsia="en-US" w:bidi="ar-SA"/>
    </w:rPr>
  </w:style>
  <w:style w:type="character" w:customStyle="1" w:styleId="CharChar2">
    <w:name w:val="Char Char2"/>
    <w:basedOn w:val="CharChar3"/>
    <w:rPr>
      <w:b/>
      <w:smallCaps/>
      <w:sz w:val="24"/>
      <w:lang w:val="fi-FI" w:eastAsia="en-US" w:bidi="ar-SA"/>
    </w:rPr>
  </w:style>
  <w:style w:type="character" w:customStyle="1" w:styleId="CharChar">
    <w:name w:val="Char Char"/>
    <w:basedOn w:val="CharChar2"/>
    <w:rPr>
      <w:b/>
      <w:smallCaps/>
      <w:sz w:val="24"/>
      <w:lang w:val="fi-FI" w:eastAsia="en-US" w:bidi="ar-SA"/>
    </w:rPr>
  </w:style>
  <w:style w:type="character" w:customStyle="1" w:styleId="CharChar1">
    <w:name w:val="Char Char1"/>
    <w:basedOn w:val="CharChar"/>
    <w:rPr>
      <w:b/>
      <w:smallCaps/>
      <w:sz w:val="24"/>
      <w:lang w:val="fi-FI" w:eastAsia="en-US" w:bidi="ar-SA"/>
    </w:rPr>
  </w:style>
  <w:style w:type="character" w:styleId="HTML-koodi">
    <w:name w:val="HTML Code"/>
    <w:semiHidden/>
    <w:rPr>
      <w:rFonts w:ascii="Courier New" w:eastAsia="Times New Roman" w:hAnsi="Courier New" w:cs="Courier New" w:hint="default"/>
      <w:sz w:val="20"/>
      <w:szCs w:val="20"/>
    </w:rPr>
  </w:style>
  <w:style w:type="paragraph" w:styleId="HTML-esimuotoiltu">
    <w:name w:val="HTML Preformatted"/>
    <w:basedOn w:val="Normaali"/>
    <w:link w:val="HTML-esimuotoiltuChar"/>
    <w:uiPriority w:val="99"/>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fi-FI"/>
    </w:rPr>
  </w:style>
  <w:style w:type="paragraph" w:customStyle="1" w:styleId="NyttArvo">
    <w:name w:val="NäyttöArvo"/>
    <w:basedOn w:val="Normaali"/>
    <w:rPr>
      <w:b/>
      <w:bCs/>
    </w:rPr>
  </w:style>
  <w:style w:type="character" w:customStyle="1" w:styleId="NyttArvoChar">
    <w:name w:val="NäyttöArvo Char"/>
    <w:rPr>
      <w:b/>
      <w:bCs/>
      <w:sz w:val="24"/>
      <w:lang w:val="fi-FI" w:eastAsia="en-US" w:bidi="ar-SA"/>
    </w:rPr>
  </w:style>
  <w:style w:type="paragraph" w:customStyle="1" w:styleId="NyttOtsikko">
    <w:name w:val="NäyttöOtsikko"/>
    <w:basedOn w:val="NyttArvo"/>
    <w:rPr>
      <w:color w:val="008000"/>
    </w:rPr>
  </w:style>
  <w:style w:type="character" w:customStyle="1" w:styleId="NyttOtsikkoCharChar">
    <w:name w:val="NäyttöOtsikko Char Char"/>
    <w:rPr>
      <w:b/>
      <w:bCs/>
      <w:color w:val="008000"/>
      <w:sz w:val="24"/>
      <w:lang w:val="fi-FI" w:eastAsia="en-US" w:bidi="ar-SA"/>
    </w:rPr>
  </w:style>
  <w:style w:type="character" w:styleId="AvattuHyperlinkki">
    <w:name w:val="FollowedHyperlink"/>
    <w:semiHidden/>
    <w:rPr>
      <w:color w:val="800080"/>
      <w:u w:val="single"/>
    </w:rPr>
  </w:style>
  <w:style w:type="paragraph" w:styleId="NormaaliWeb">
    <w:name w:val="Normaali (Web)"/>
    <w:basedOn w:val="Normaali"/>
    <w:uiPriority w:val="99"/>
    <w:semiHidden/>
    <w:pPr>
      <w:spacing w:before="100" w:beforeAutospacing="1" w:after="100" w:afterAutospacing="1"/>
    </w:pPr>
    <w:rPr>
      <w:rFonts w:ascii="Verdana" w:hAnsi="Verdana"/>
      <w:sz w:val="20"/>
      <w:lang w:eastAsia="fi-FI"/>
    </w:rPr>
  </w:style>
  <w:style w:type="character" w:customStyle="1" w:styleId="icon">
    <w:name w:val="icon"/>
    <w:basedOn w:val="Kappaleenoletusfontti"/>
  </w:style>
  <w:style w:type="character" w:customStyle="1" w:styleId="number">
    <w:name w:val="number"/>
    <w:basedOn w:val="Kappaleenoletusfontti"/>
  </w:style>
  <w:style w:type="character" w:customStyle="1" w:styleId="title">
    <w:name w:val="title"/>
    <w:basedOn w:val="Kappaleenoletusfontti"/>
  </w:style>
  <w:style w:type="character" w:styleId="Voimakas">
    <w:name w:val="Strong"/>
    <w:qFormat/>
    <w:rPr>
      <w:b/>
      <w:bCs/>
    </w:rPr>
  </w:style>
  <w:style w:type="table" w:styleId="TaulukkoRuudukko">
    <w:name w:val="Table Grid"/>
    <w:basedOn w:val="Normaalitaulukko"/>
    <w:uiPriority w:val="59"/>
    <w:rsid w:val="005107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TML-esimuotoiltuChar">
    <w:name w:val="HTML-esimuotoiltu Char"/>
    <w:link w:val="HTML-esimuotoiltu"/>
    <w:uiPriority w:val="99"/>
    <w:semiHidden/>
    <w:rsid w:val="005107E8"/>
    <w:rPr>
      <w:rFonts w:ascii="Courier New" w:hAnsi="Courier New" w:cs="Courier New"/>
    </w:rPr>
  </w:style>
  <w:style w:type="character" w:customStyle="1" w:styleId="m1">
    <w:name w:val="m1"/>
    <w:rsid w:val="005107E8"/>
    <w:rPr>
      <w:color w:val="0000FF"/>
    </w:rPr>
  </w:style>
  <w:style w:type="character" w:customStyle="1" w:styleId="pi1">
    <w:name w:val="pi1"/>
    <w:rsid w:val="005107E8"/>
    <w:rPr>
      <w:color w:val="0000FF"/>
    </w:rPr>
  </w:style>
  <w:style w:type="character" w:customStyle="1" w:styleId="ci1">
    <w:name w:val="ci1"/>
    <w:rsid w:val="005107E8"/>
    <w:rPr>
      <w:rFonts w:ascii="Courier" w:hAnsi="Courier" w:hint="default"/>
      <w:color w:val="888888"/>
      <w:sz w:val="24"/>
      <w:szCs w:val="24"/>
    </w:rPr>
  </w:style>
  <w:style w:type="character" w:customStyle="1" w:styleId="b1">
    <w:name w:val="b1"/>
    <w:rsid w:val="005107E8"/>
    <w:rPr>
      <w:rFonts w:ascii="Courier New" w:hAnsi="Courier New" w:cs="Courier New" w:hint="default"/>
      <w:b/>
      <w:bCs/>
      <w:strike w:val="0"/>
      <w:dstrike w:val="0"/>
      <w:color w:val="FF0000"/>
      <w:u w:val="none"/>
      <w:effect w:val="none"/>
    </w:rPr>
  </w:style>
  <w:style w:type="character" w:customStyle="1" w:styleId="t1">
    <w:name w:val="t1"/>
    <w:rsid w:val="005107E8"/>
    <w:rPr>
      <w:color w:val="990000"/>
    </w:rPr>
  </w:style>
  <w:style w:type="character" w:customStyle="1" w:styleId="tx1">
    <w:name w:val="tx1"/>
    <w:rsid w:val="005107E8"/>
    <w:rPr>
      <w:b/>
      <w:bCs/>
    </w:rPr>
  </w:style>
  <w:style w:type="character" w:customStyle="1" w:styleId="standardname">
    <w:name w:val="standardname"/>
    <w:basedOn w:val="Kappaleenoletusfontti"/>
    <w:rsid w:val="00A27D3C"/>
  </w:style>
  <w:style w:type="paragraph" w:customStyle="1" w:styleId="UserTableBody">
    <w:name w:val="User Table Body"/>
    <w:basedOn w:val="Normaali"/>
    <w:rsid w:val="00ED4BAA"/>
    <w:pPr>
      <w:spacing w:before="20" w:after="120"/>
    </w:pPr>
    <w:rPr>
      <w:rFonts w:ascii="Arial" w:hAnsi="Arial" w:cs="Arial"/>
      <w:sz w:val="16"/>
      <w:szCs w:val="24"/>
      <w:lang w:val="en-US"/>
    </w:rPr>
  </w:style>
  <w:style w:type="paragraph" w:customStyle="1" w:styleId="UserTableHeader">
    <w:name w:val="User Table Header"/>
    <w:basedOn w:val="Normaali"/>
    <w:rsid w:val="00ED4BAA"/>
    <w:pPr>
      <w:keepNext/>
      <w:tabs>
        <w:tab w:val="left" w:pos="907"/>
      </w:tabs>
      <w:spacing w:before="40" w:after="60"/>
      <w:jc w:val="center"/>
    </w:pPr>
    <w:rPr>
      <w:rFonts w:ascii="Arial" w:hAnsi="Arial" w:cs="Arial"/>
      <w:b/>
      <w:bCs/>
      <w:sz w:val="16"/>
      <w:szCs w:val="24"/>
      <w:lang w:val="en-US"/>
    </w:rPr>
  </w:style>
  <w:style w:type="paragraph" w:styleId="Leipteksti">
    <w:name w:val="Body Text"/>
    <w:basedOn w:val="Normaali"/>
    <w:link w:val="LeiptekstiChar"/>
    <w:uiPriority w:val="99"/>
    <w:unhideWhenUsed/>
    <w:rsid w:val="00631515"/>
    <w:pPr>
      <w:spacing w:after="120"/>
    </w:pPr>
  </w:style>
  <w:style w:type="character" w:customStyle="1" w:styleId="LeiptekstiChar">
    <w:name w:val="Leipäteksti Char"/>
    <w:link w:val="Leipteksti"/>
    <w:uiPriority w:val="99"/>
    <w:rsid w:val="00631515"/>
    <w:rPr>
      <w:rFonts w:ascii="Times New Roman" w:hAnsi="Times New Roman"/>
      <w:sz w:val="24"/>
      <w:lang w:eastAsia="en-US"/>
    </w:rPr>
  </w:style>
  <w:style w:type="paragraph" w:customStyle="1" w:styleId="Kenttotsikko">
    <w:name w:val="Kenttäotsikko"/>
    <w:basedOn w:val="Leipteksti"/>
    <w:next w:val="Leipteksti"/>
    <w:rsid w:val="00631515"/>
    <w:pPr>
      <w:keepNext/>
      <w:spacing w:before="120"/>
    </w:pPr>
    <w:rPr>
      <w:rFonts w:ascii="Arial" w:hAnsi="Arial"/>
      <w:b/>
      <w:sz w:val="22"/>
      <w:lang w:val="en-US" w:eastAsia="fi-FI"/>
    </w:rPr>
  </w:style>
  <w:style w:type="paragraph" w:customStyle="1" w:styleId="Komponenttikuvaus">
    <w:name w:val="Komponenttikuvaus"/>
    <w:basedOn w:val="Leipteksti"/>
    <w:rsid w:val="00631515"/>
    <w:pPr>
      <w:keepLines/>
      <w:spacing w:after="160"/>
      <w:ind w:left="1985" w:hanging="1418"/>
    </w:pPr>
    <w:rPr>
      <w:rFonts w:ascii="Courier New" w:hAnsi="Courier New"/>
      <w:sz w:val="20"/>
      <w:lang w:val="en-US" w:eastAsia="fi-FI"/>
    </w:rPr>
  </w:style>
  <w:style w:type="paragraph" w:customStyle="1" w:styleId="Sanomatunnus">
    <w:name w:val="Sanomatunnus"/>
    <w:basedOn w:val="Leipteksti"/>
    <w:next w:val="Leipteksti"/>
    <w:rsid w:val="00631515"/>
    <w:pPr>
      <w:tabs>
        <w:tab w:val="left" w:pos="851"/>
        <w:tab w:val="left" w:pos="1701"/>
      </w:tabs>
      <w:overflowPunct w:val="0"/>
      <w:autoSpaceDE w:val="0"/>
      <w:autoSpaceDN w:val="0"/>
      <w:adjustRightInd w:val="0"/>
      <w:spacing w:before="120"/>
      <w:textAlignment w:val="baseline"/>
    </w:pPr>
    <w:rPr>
      <w:rFonts w:ascii="Arial" w:hAnsi="Arial"/>
      <w:b/>
      <w:sz w:val="22"/>
      <w:u w:val="single"/>
      <w:lang w:val="en-US" w:eastAsia="fi-FI"/>
    </w:rPr>
  </w:style>
  <w:style w:type="paragraph" w:customStyle="1" w:styleId="Tietoryhmtunnus">
    <w:name w:val="Tietoryhmätunnus"/>
    <w:basedOn w:val="Leipteksti"/>
    <w:rsid w:val="00631515"/>
    <w:pPr>
      <w:overflowPunct w:val="0"/>
      <w:autoSpaceDE w:val="0"/>
      <w:autoSpaceDN w:val="0"/>
      <w:adjustRightInd w:val="0"/>
      <w:spacing w:after="0"/>
      <w:textAlignment w:val="baseline"/>
    </w:pPr>
    <w:rPr>
      <w:rFonts w:ascii="Courier New" w:hAnsi="Courier New"/>
      <w:b/>
      <w:sz w:val="22"/>
      <w:lang w:val="en-US" w:eastAsia="fi-FI"/>
    </w:rPr>
  </w:style>
  <w:style w:type="paragraph" w:styleId="Merkittyluettelo">
    <w:name w:val="List Bullet"/>
    <w:basedOn w:val="Luettelo"/>
    <w:semiHidden/>
    <w:rsid w:val="00631515"/>
    <w:pPr>
      <w:overflowPunct w:val="0"/>
      <w:autoSpaceDE w:val="0"/>
      <w:autoSpaceDN w:val="0"/>
      <w:adjustRightInd w:val="0"/>
      <w:spacing w:after="160"/>
      <w:ind w:left="720" w:hanging="360"/>
      <w:contextualSpacing w:val="0"/>
      <w:textAlignment w:val="baseline"/>
    </w:pPr>
    <w:rPr>
      <w:sz w:val="20"/>
      <w:lang w:val="en-US" w:eastAsia="fi-FI"/>
    </w:rPr>
  </w:style>
  <w:style w:type="paragraph" w:customStyle="1" w:styleId="ListBulletFirst">
    <w:name w:val="List Bullet First"/>
    <w:basedOn w:val="Merkittyluettelo"/>
    <w:next w:val="Merkittyluettelo"/>
    <w:rsid w:val="00631515"/>
    <w:pPr>
      <w:spacing w:before="80"/>
    </w:pPr>
  </w:style>
  <w:style w:type="paragraph" w:styleId="Luettelo">
    <w:name w:val="List"/>
    <w:basedOn w:val="Normaali"/>
    <w:uiPriority w:val="99"/>
    <w:semiHidden/>
    <w:unhideWhenUsed/>
    <w:rsid w:val="00631515"/>
    <w:pPr>
      <w:ind w:left="283" w:hanging="283"/>
      <w:contextualSpacing/>
    </w:pPr>
  </w:style>
  <w:style w:type="paragraph" w:customStyle="1" w:styleId="Normalharva">
    <w:name w:val="Normal harva"/>
    <w:basedOn w:val="Normaali"/>
    <w:uiPriority w:val="99"/>
    <w:rsid w:val="007317D2"/>
    <w:pPr>
      <w:spacing w:before="240" w:after="240"/>
    </w:pPr>
    <w:rPr>
      <w:szCs w:val="24"/>
      <w:lang w:eastAsia="fi-FI"/>
    </w:rPr>
  </w:style>
  <w:style w:type="paragraph" w:customStyle="1" w:styleId="MsgStruct">
    <w:name w:val="MsgStruct"/>
    <w:basedOn w:val="Normaali"/>
    <w:rsid w:val="00242C7A"/>
    <w:pPr>
      <w:keepNext/>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s>
      <w:overflowPunct w:val="0"/>
      <w:autoSpaceDE w:val="0"/>
      <w:autoSpaceDN w:val="0"/>
      <w:adjustRightInd w:val="0"/>
      <w:spacing w:line="180" w:lineRule="exact"/>
      <w:ind w:left="1440"/>
      <w:textAlignment w:val="baseline"/>
    </w:pPr>
    <w:rPr>
      <w:rFonts w:ascii="Courier New" w:hAnsi="Courier New"/>
      <w:kern w:val="20"/>
      <w:sz w:val="14"/>
      <w:lang w:val="en-US" w:eastAsia="fi-FI"/>
    </w:rPr>
  </w:style>
  <w:style w:type="paragraph" w:styleId="Luettelokappale">
    <w:name w:val="List Paragraph"/>
    <w:basedOn w:val="Normaali"/>
    <w:uiPriority w:val="34"/>
    <w:qFormat/>
    <w:rsid w:val="00D86AF2"/>
    <w:pPr>
      <w:ind w:left="1304"/>
    </w:pPr>
  </w:style>
  <w:style w:type="paragraph" w:customStyle="1" w:styleId="Kenttotsikko2">
    <w:name w:val="Kenttäotsikko2"/>
    <w:basedOn w:val="Kenttotsikko"/>
    <w:next w:val="Leipteksti"/>
    <w:rsid w:val="00AB2EEB"/>
    <w:pPr>
      <w:jc w:val="left"/>
    </w:pPr>
    <w:rPr>
      <w:b w:val="0"/>
      <w:i/>
    </w:rPr>
  </w:style>
  <w:style w:type="character" w:customStyle="1" w:styleId="Otsikko3Char">
    <w:name w:val="Otsikko 3 Char"/>
    <w:aliases w:val="Otsikko_kolmas 1.1.1 Char"/>
    <w:link w:val="Otsikko3"/>
    <w:rsid w:val="009B3FA4"/>
    <w:rPr>
      <w:rFonts w:ascii="Times New Roman" w:hAnsi="Times New Roman"/>
      <w:b/>
      <w:sz w:val="24"/>
      <w:lang w:val="en-US" w:eastAsia="en-US"/>
    </w:rPr>
  </w:style>
  <w:style w:type="character" w:customStyle="1" w:styleId="Otsikko2Char">
    <w:name w:val="Otsikko 2 Char"/>
    <w:aliases w:val="Otsikko_toka 1.1 Char"/>
    <w:link w:val="Otsikko2"/>
    <w:rsid w:val="00B4417B"/>
    <w:rPr>
      <w:rFonts w:ascii="Times New Roman" w:hAnsi="Times New Roman"/>
      <w:b/>
      <w:sz w:val="24"/>
      <w:lang w:eastAsia="en-US"/>
    </w:rPr>
  </w:style>
  <w:style w:type="paragraph" w:customStyle="1" w:styleId="Sanomaluettelo-otsikko">
    <w:name w:val="Sanomaluettelo-otsikko"/>
    <w:basedOn w:val="Leipteksti"/>
    <w:next w:val="Leipteksti"/>
    <w:rsid w:val="00C97FF4"/>
    <w:pPr>
      <w:overflowPunct w:val="0"/>
      <w:autoSpaceDE w:val="0"/>
      <w:autoSpaceDN w:val="0"/>
      <w:adjustRightInd w:val="0"/>
      <w:spacing w:before="240"/>
      <w:jc w:val="left"/>
      <w:textAlignment w:val="baseline"/>
    </w:pPr>
    <w:rPr>
      <w:b/>
      <w:sz w:val="36"/>
      <w:lang w:val="en-US" w:eastAsia="fi-FI"/>
    </w:rPr>
  </w:style>
  <w:style w:type="paragraph" w:customStyle="1" w:styleId="NormaaliP">
    <w:name w:val="Normaali.P"/>
    <w:rsid w:val="007D16A5"/>
    <w:pPr>
      <w:widowControl w:val="0"/>
    </w:pPr>
    <w:rPr>
      <w:rFonts w:ascii="Times New Roman" w:hAnsi="Times New Roman"/>
      <w:sz w:val="24"/>
      <w:lang w:eastAsia="en-US"/>
    </w:rPr>
  </w:style>
  <w:style w:type="character" w:customStyle="1" w:styleId="apple-converted-space">
    <w:name w:val="apple-converted-space"/>
    <w:rsid w:val="00117A52"/>
  </w:style>
  <w:style w:type="character" w:customStyle="1" w:styleId="KommentintekstiChar">
    <w:name w:val="Kommentin teksti Char"/>
    <w:link w:val="Kommentinteksti"/>
    <w:uiPriority w:val="99"/>
    <w:semiHidden/>
    <w:rsid w:val="0074796C"/>
    <w:rPr>
      <w:rFonts w:ascii="Times New Roman" w:hAnsi="Times New Roman"/>
      <w:lang w:eastAsia="en-US"/>
    </w:rPr>
  </w:style>
  <w:style w:type="character" w:customStyle="1" w:styleId="Otsikko1Char">
    <w:name w:val="Otsikko 1 Char"/>
    <w:link w:val="Otsikko1"/>
    <w:rsid w:val="003F6A08"/>
    <w:rPr>
      <w:rFonts w:ascii="Times New Roman" w:hAnsi="Times New Roman"/>
      <w:b/>
      <w:smallCaps/>
      <w:sz w:val="24"/>
      <w:lang w:eastAsia="en-US"/>
    </w:rPr>
  </w:style>
  <w:style w:type="character" w:customStyle="1" w:styleId="Otsikko4Char">
    <w:name w:val="Otsikko 4 Char"/>
    <w:link w:val="Otsikko4"/>
    <w:rsid w:val="003F6A08"/>
    <w:rPr>
      <w:rFonts w:ascii="Times New Roman" w:hAnsi="Times New Roman"/>
      <w:b/>
      <w:sz w:val="24"/>
      <w:lang w:val="en-US" w:eastAsia="en-US"/>
    </w:rPr>
  </w:style>
  <w:style w:type="character" w:customStyle="1" w:styleId="Otsikko5Char">
    <w:name w:val="Otsikko 5 Char"/>
    <w:link w:val="Otsikko5"/>
    <w:rsid w:val="003F6A08"/>
    <w:rPr>
      <w:rFonts w:ascii="Times New Roman" w:hAnsi="Times New Roman"/>
      <w:b/>
      <w:sz w:val="24"/>
      <w:lang w:val="en-US" w:eastAsia="en-US"/>
    </w:rPr>
  </w:style>
  <w:style w:type="character" w:customStyle="1" w:styleId="Otsikko6Char">
    <w:name w:val="Otsikko 6 Char"/>
    <w:link w:val="Otsikko6"/>
    <w:rsid w:val="003F6A08"/>
    <w:rPr>
      <w:rFonts w:ascii="Times New Roman" w:hAnsi="Times New Roman"/>
      <w:b/>
      <w:sz w:val="24"/>
      <w:lang w:val="en-US" w:eastAsia="en-US"/>
    </w:rPr>
  </w:style>
  <w:style w:type="character" w:customStyle="1" w:styleId="Otsikko7Char">
    <w:name w:val="Otsikko 7 Char"/>
    <w:link w:val="Otsikko7"/>
    <w:rsid w:val="003F6A08"/>
    <w:rPr>
      <w:rFonts w:ascii="Arial" w:hAnsi="Arial"/>
      <w:sz w:val="24"/>
      <w:lang w:eastAsia="en-US"/>
    </w:rPr>
  </w:style>
  <w:style w:type="character" w:customStyle="1" w:styleId="Otsikko8Char">
    <w:name w:val="Otsikko 8 Char"/>
    <w:link w:val="Otsikko8"/>
    <w:rsid w:val="003F6A08"/>
    <w:rPr>
      <w:rFonts w:ascii="Arial" w:hAnsi="Arial"/>
      <w:i/>
      <w:sz w:val="24"/>
      <w:lang w:eastAsia="en-US"/>
    </w:rPr>
  </w:style>
  <w:style w:type="character" w:customStyle="1" w:styleId="Otsikko9Char">
    <w:name w:val="Otsikko 9 Char"/>
    <w:link w:val="Otsikko9"/>
    <w:rsid w:val="003F6A08"/>
    <w:rPr>
      <w:rFonts w:ascii="Arial" w:hAnsi="Arial"/>
      <w:i/>
      <w:sz w:val="18"/>
      <w:lang w:eastAsia="en-US"/>
    </w:rPr>
  </w:style>
  <w:style w:type="character" w:customStyle="1" w:styleId="SisennettyleiptekstiChar">
    <w:name w:val="Sisennetty leipäteksti Char"/>
    <w:link w:val="Sisennettyleipteksti"/>
    <w:semiHidden/>
    <w:rsid w:val="003F6A08"/>
    <w:rPr>
      <w:rFonts w:ascii="Times New Roman" w:hAnsi="Times New Roman"/>
      <w:sz w:val="24"/>
      <w:lang w:eastAsia="en-US"/>
    </w:rPr>
  </w:style>
  <w:style w:type="character" w:customStyle="1" w:styleId="AlatunnisteChar">
    <w:name w:val="Alatunniste Char"/>
    <w:link w:val="Alatunniste"/>
    <w:semiHidden/>
    <w:rsid w:val="003F6A08"/>
    <w:rPr>
      <w:rFonts w:ascii="Times New Roman" w:hAnsi="Times New Roman"/>
      <w:noProof/>
      <w:lang w:eastAsia="en-US"/>
    </w:rPr>
  </w:style>
  <w:style w:type="character" w:customStyle="1" w:styleId="YltunnisteChar">
    <w:name w:val="Ylätunniste Char"/>
    <w:link w:val="Yltunniste"/>
    <w:rsid w:val="003F6A08"/>
    <w:rPr>
      <w:rFonts w:ascii="Times New Roman" w:hAnsi="Times New Roman"/>
      <w:noProof/>
      <w:lang w:eastAsia="en-US"/>
    </w:rPr>
  </w:style>
  <w:style w:type="character" w:customStyle="1" w:styleId="AlaviitteentekstiChar">
    <w:name w:val="Alaviitteen teksti Char"/>
    <w:link w:val="Alaviitteenteksti"/>
    <w:semiHidden/>
    <w:rsid w:val="003F6A08"/>
    <w:rPr>
      <w:rFonts w:ascii="Times New Roman" w:hAnsi="Times New Roman"/>
      <w:sz w:val="24"/>
      <w:lang w:eastAsia="en-US"/>
    </w:rPr>
  </w:style>
  <w:style w:type="paragraph" w:customStyle="1" w:styleId="a">
    <w:basedOn w:val="Normaali"/>
    <w:next w:val="NormaaliWeb"/>
    <w:uiPriority w:val="99"/>
    <w:rsid w:val="003F6A08"/>
    <w:pPr>
      <w:spacing w:before="100" w:beforeAutospacing="1" w:after="100" w:afterAutospacing="1"/>
    </w:pPr>
    <w:rPr>
      <w:rFonts w:ascii="Verdana" w:hAnsi="Verdana"/>
      <w:sz w:val="20"/>
      <w:lang w:eastAsia="fi-FI"/>
    </w:rPr>
  </w:style>
  <w:style w:type="character" w:customStyle="1" w:styleId="AsiakirjanrakenneruutuChar">
    <w:name w:val="Asiakirjan rakenneruutu Char"/>
    <w:link w:val="Asiakirjanrakenneruutu"/>
    <w:semiHidden/>
    <w:rsid w:val="003F6A08"/>
    <w:rPr>
      <w:rFonts w:ascii="Tahoma" w:hAnsi="Tahoma"/>
      <w:sz w:val="24"/>
      <w:shd w:val="clear" w:color="auto" w:fill="000080"/>
      <w:lang w:eastAsia="en-US"/>
    </w:rPr>
  </w:style>
  <w:style w:type="character" w:customStyle="1" w:styleId="LoppuviitteentekstiChar">
    <w:name w:val="Loppuviitteen teksti Char"/>
    <w:link w:val="Loppuviitteenteksti"/>
    <w:semiHidden/>
    <w:rsid w:val="003F6A08"/>
    <w:rPr>
      <w:rFonts w:ascii="Times New Roman" w:hAnsi="Times New Roman"/>
      <w:lang w:eastAsia="en-US"/>
    </w:rPr>
  </w:style>
  <w:style w:type="character" w:customStyle="1" w:styleId="MakrotekstiChar">
    <w:name w:val="Makroteksti Char"/>
    <w:link w:val="Makroteksti"/>
    <w:semiHidden/>
    <w:rsid w:val="003F6A08"/>
    <w:rPr>
      <w:rFonts w:ascii="Courier New" w:hAnsi="Courier New"/>
      <w:lang w:val="en-GB" w:eastAsia="en-US"/>
    </w:rPr>
  </w:style>
  <w:style w:type="character" w:customStyle="1" w:styleId="SelitetekstiChar">
    <w:name w:val="Seliteteksti Char"/>
    <w:link w:val="Seliteteksti"/>
    <w:semiHidden/>
    <w:rsid w:val="003F6A08"/>
    <w:rPr>
      <w:rFonts w:ascii="Tahoma" w:hAnsi="Tahoma" w:cs="Tahoma"/>
      <w:sz w:val="16"/>
      <w:szCs w:val="16"/>
      <w:lang w:eastAsia="en-US"/>
    </w:rPr>
  </w:style>
  <w:style w:type="character" w:customStyle="1" w:styleId="KommentinotsikkoChar">
    <w:name w:val="Kommentin otsikko Char"/>
    <w:link w:val="Kommentinotsikko"/>
    <w:semiHidden/>
    <w:rsid w:val="003F6A08"/>
    <w:rPr>
      <w:rFonts w:ascii="Times New Roman" w:hAnsi="Times New Roman"/>
      <w:b/>
      <w:bCs/>
      <w:lang w:eastAsia="en-US"/>
    </w:rPr>
  </w:style>
  <w:style w:type="numbering" w:customStyle="1" w:styleId="Eiluetteloa1">
    <w:name w:val="Ei luetteloa1"/>
    <w:next w:val="Eiluetteloa"/>
    <w:uiPriority w:val="99"/>
    <w:semiHidden/>
    <w:unhideWhenUsed/>
    <w:rsid w:val="003F6A08"/>
  </w:style>
  <w:style w:type="table" w:customStyle="1" w:styleId="TaulukkoRuudukko1">
    <w:name w:val="Taulukko Ruudukko1"/>
    <w:basedOn w:val="Normaalitaulukko"/>
    <w:next w:val="TaulukkoRuudukko"/>
    <w:uiPriority w:val="59"/>
    <w:rsid w:val="003F6A0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iluetteloa2">
    <w:name w:val="Ei luetteloa2"/>
    <w:next w:val="Eiluetteloa"/>
    <w:uiPriority w:val="99"/>
    <w:semiHidden/>
    <w:unhideWhenUsed/>
    <w:rsid w:val="003F6A08"/>
  </w:style>
  <w:style w:type="table" w:customStyle="1" w:styleId="TaulukkoRuudukko2">
    <w:name w:val="Taulukko Ruudukko2"/>
    <w:basedOn w:val="Normaalitaulukko"/>
    <w:next w:val="TaulukkoRuudukko"/>
    <w:uiPriority w:val="59"/>
    <w:rsid w:val="003F6A0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iluetteloa3">
    <w:name w:val="Ei luetteloa3"/>
    <w:next w:val="Eiluetteloa"/>
    <w:uiPriority w:val="99"/>
    <w:semiHidden/>
    <w:unhideWhenUsed/>
    <w:rsid w:val="00143531"/>
  </w:style>
  <w:style w:type="table" w:customStyle="1" w:styleId="TaulukkoRuudukko3">
    <w:name w:val="Taulukko Ruudukko3"/>
    <w:basedOn w:val="Normaalitaulukko"/>
    <w:next w:val="TaulukkoRuudukko"/>
    <w:uiPriority w:val="59"/>
    <w:rsid w:val="0014353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Muutos">
    <w:name w:val="Revision"/>
    <w:hidden/>
    <w:uiPriority w:val="99"/>
    <w:semiHidden/>
    <w:rsid w:val="004F79DF"/>
    <w:rPr>
      <w:rFonts w:ascii="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27470">
      <w:bodyDiv w:val="1"/>
      <w:marLeft w:val="0"/>
      <w:marRight w:val="0"/>
      <w:marTop w:val="0"/>
      <w:marBottom w:val="0"/>
      <w:divBdr>
        <w:top w:val="none" w:sz="0" w:space="0" w:color="auto"/>
        <w:left w:val="none" w:sz="0" w:space="0" w:color="auto"/>
        <w:bottom w:val="none" w:sz="0" w:space="0" w:color="auto"/>
        <w:right w:val="none" w:sz="0" w:space="0" w:color="auto"/>
      </w:divBdr>
    </w:div>
    <w:div w:id="49815769">
      <w:bodyDiv w:val="1"/>
      <w:marLeft w:val="0"/>
      <w:marRight w:val="0"/>
      <w:marTop w:val="0"/>
      <w:marBottom w:val="0"/>
      <w:divBdr>
        <w:top w:val="none" w:sz="0" w:space="0" w:color="auto"/>
        <w:left w:val="none" w:sz="0" w:space="0" w:color="auto"/>
        <w:bottom w:val="none" w:sz="0" w:space="0" w:color="auto"/>
        <w:right w:val="none" w:sz="0" w:space="0" w:color="auto"/>
      </w:divBdr>
    </w:div>
    <w:div w:id="178352953">
      <w:bodyDiv w:val="1"/>
      <w:marLeft w:val="0"/>
      <w:marRight w:val="0"/>
      <w:marTop w:val="0"/>
      <w:marBottom w:val="0"/>
      <w:divBdr>
        <w:top w:val="none" w:sz="0" w:space="0" w:color="auto"/>
        <w:left w:val="none" w:sz="0" w:space="0" w:color="auto"/>
        <w:bottom w:val="none" w:sz="0" w:space="0" w:color="auto"/>
        <w:right w:val="none" w:sz="0" w:space="0" w:color="auto"/>
      </w:divBdr>
    </w:div>
    <w:div w:id="199245842">
      <w:bodyDiv w:val="1"/>
      <w:marLeft w:val="0"/>
      <w:marRight w:val="360"/>
      <w:marTop w:val="0"/>
      <w:marBottom w:val="0"/>
      <w:divBdr>
        <w:top w:val="none" w:sz="0" w:space="0" w:color="auto"/>
        <w:left w:val="none" w:sz="0" w:space="0" w:color="auto"/>
        <w:bottom w:val="none" w:sz="0" w:space="0" w:color="auto"/>
        <w:right w:val="none" w:sz="0" w:space="0" w:color="auto"/>
      </w:divBdr>
      <w:divsChild>
        <w:div w:id="376054236">
          <w:marLeft w:val="240"/>
          <w:marRight w:val="240"/>
          <w:marTop w:val="0"/>
          <w:marBottom w:val="0"/>
          <w:divBdr>
            <w:top w:val="none" w:sz="0" w:space="0" w:color="auto"/>
            <w:left w:val="none" w:sz="0" w:space="0" w:color="auto"/>
            <w:bottom w:val="none" w:sz="0" w:space="0" w:color="auto"/>
            <w:right w:val="none" w:sz="0" w:space="0" w:color="auto"/>
          </w:divBdr>
          <w:divsChild>
            <w:div w:id="1376739370">
              <w:marLeft w:val="240"/>
              <w:marRight w:val="0"/>
              <w:marTop w:val="0"/>
              <w:marBottom w:val="0"/>
              <w:divBdr>
                <w:top w:val="none" w:sz="0" w:space="0" w:color="auto"/>
                <w:left w:val="none" w:sz="0" w:space="0" w:color="auto"/>
                <w:bottom w:val="none" w:sz="0" w:space="0" w:color="auto"/>
                <w:right w:val="none" w:sz="0" w:space="0" w:color="auto"/>
              </w:divBdr>
            </w:div>
            <w:div w:id="1690908319">
              <w:marLeft w:val="0"/>
              <w:marRight w:val="0"/>
              <w:marTop w:val="0"/>
              <w:marBottom w:val="0"/>
              <w:divBdr>
                <w:top w:val="none" w:sz="0" w:space="0" w:color="auto"/>
                <w:left w:val="none" w:sz="0" w:space="0" w:color="auto"/>
                <w:bottom w:val="none" w:sz="0" w:space="0" w:color="auto"/>
                <w:right w:val="none" w:sz="0" w:space="0" w:color="auto"/>
              </w:divBdr>
              <w:divsChild>
                <w:div w:id="468472014">
                  <w:marLeft w:val="240"/>
                  <w:marRight w:val="240"/>
                  <w:marTop w:val="0"/>
                  <w:marBottom w:val="0"/>
                  <w:divBdr>
                    <w:top w:val="none" w:sz="0" w:space="0" w:color="auto"/>
                    <w:left w:val="none" w:sz="0" w:space="0" w:color="auto"/>
                    <w:bottom w:val="none" w:sz="0" w:space="0" w:color="auto"/>
                    <w:right w:val="none" w:sz="0" w:space="0" w:color="auto"/>
                  </w:divBdr>
                  <w:divsChild>
                    <w:div w:id="1084061159">
                      <w:marLeft w:val="240"/>
                      <w:marRight w:val="0"/>
                      <w:marTop w:val="0"/>
                      <w:marBottom w:val="0"/>
                      <w:divBdr>
                        <w:top w:val="none" w:sz="0" w:space="0" w:color="auto"/>
                        <w:left w:val="none" w:sz="0" w:space="0" w:color="auto"/>
                        <w:bottom w:val="none" w:sz="0" w:space="0" w:color="auto"/>
                        <w:right w:val="none" w:sz="0" w:space="0" w:color="auto"/>
                      </w:divBdr>
                    </w:div>
                    <w:div w:id="1472938246">
                      <w:marLeft w:val="0"/>
                      <w:marRight w:val="0"/>
                      <w:marTop w:val="0"/>
                      <w:marBottom w:val="0"/>
                      <w:divBdr>
                        <w:top w:val="none" w:sz="0" w:space="0" w:color="auto"/>
                        <w:left w:val="none" w:sz="0" w:space="0" w:color="auto"/>
                        <w:bottom w:val="none" w:sz="0" w:space="0" w:color="auto"/>
                        <w:right w:val="none" w:sz="0" w:space="0" w:color="auto"/>
                      </w:divBdr>
                      <w:divsChild>
                        <w:div w:id="5596037">
                          <w:marLeft w:val="240"/>
                          <w:marRight w:val="240"/>
                          <w:marTop w:val="0"/>
                          <w:marBottom w:val="0"/>
                          <w:divBdr>
                            <w:top w:val="none" w:sz="0" w:space="0" w:color="auto"/>
                            <w:left w:val="none" w:sz="0" w:space="0" w:color="auto"/>
                            <w:bottom w:val="none" w:sz="0" w:space="0" w:color="auto"/>
                            <w:right w:val="none" w:sz="0" w:space="0" w:color="auto"/>
                          </w:divBdr>
                          <w:divsChild>
                            <w:div w:id="1136415893">
                              <w:marLeft w:val="0"/>
                              <w:marRight w:val="0"/>
                              <w:marTop w:val="0"/>
                              <w:marBottom w:val="0"/>
                              <w:divBdr>
                                <w:top w:val="none" w:sz="0" w:space="0" w:color="auto"/>
                                <w:left w:val="none" w:sz="0" w:space="0" w:color="auto"/>
                                <w:bottom w:val="none" w:sz="0" w:space="0" w:color="auto"/>
                                <w:right w:val="none" w:sz="0" w:space="0" w:color="auto"/>
                              </w:divBdr>
                              <w:divsChild>
                                <w:div w:id="292715824">
                                  <w:marLeft w:val="0"/>
                                  <w:marRight w:val="0"/>
                                  <w:marTop w:val="0"/>
                                  <w:marBottom w:val="0"/>
                                  <w:divBdr>
                                    <w:top w:val="none" w:sz="0" w:space="0" w:color="auto"/>
                                    <w:left w:val="none" w:sz="0" w:space="0" w:color="auto"/>
                                    <w:bottom w:val="none" w:sz="0" w:space="0" w:color="auto"/>
                                    <w:right w:val="none" w:sz="0" w:space="0" w:color="auto"/>
                                  </w:divBdr>
                                </w:div>
                                <w:div w:id="371810506">
                                  <w:marLeft w:val="240"/>
                                  <w:marRight w:val="240"/>
                                  <w:marTop w:val="0"/>
                                  <w:marBottom w:val="0"/>
                                  <w:divBdr>
                                    <w:top w:val="none" w:sz="0" w:space="0" w:color="auto"/>
                                    <w:left w:val="none" w:sz="0" w:space="0" w:color="auto"/>
                                    <w:bottom w:val="none" w:sz="0" w:space="0" w:color="auto"/>
                                    <w:right w:val="none" w:sz="0" w:space="0" w:color="auto"/>
                                  </w:divBdr>
                                  <w:divsChild>
                                    <w:div w:id="1068839890">
                                      <w:marLeft w:val="240"/>
                                      <w:marRight w:val="0"/>
                                      <w:marTop w:val="0"/>
                                      <w:marBottom w:val="0"/>
                                      <w:divBdr>
                                        <w:top w:val="none" w:sz="0" w:space="0" w:color="auto"/>
                                        <w:left w:val="none" w:sz="0" w:space="0" w:color="auto"/>
                                        <w:bottom w:val="none" w:sz="0" w:space="0" w:color="auto"/>
                                        <w:right w:val="none" w:sz="0" w:space="0" w:color="auto"/>
                                      </w:divBdr>
                                    </w:div>
                                    <w:div w:id="1976526585">
                                      <w:marLeft w:val="0"/>
                                      <w:marRight w:val="0"/>
                                      <w:marTop w:val="0"/>
                                      <w:marBottom w:val="0"/>
                                      <w:divBdr>
                                        <w:top w:val="none" w:sz="0" w:space="0" w:color="auto"/>
                                        <w:left w:val="none" w:sz="0" w:space="0" w:color="auto"/>
                                        <w:bottom w:val="none" w:sz="0" w:space="0" w:color="auto"/>
                                        <w:right w:val="none" w:sz="0" w:space="0" w:color="auto"/>
                                      </w:divBdr>
                                      <w:divsChild>
                                        <w:div w:id="68313194">
                                          <w:marLeft w:val="0"/>
                                          <w:marRight w:val="0"/>
                                          <w:marTop w:val="0"/>
                                          <w:marBottom w:val="0"/>
                                          <w:divBdr>
                                            <w:top w:val="none" w:sz="0" w:space="0" w:color="auto"/>
                                            <w:left w:val="none" w:sz="0" w:space="0" w:color="auto"/>
                                            <w:bottom w:val="none" w:sz="0" w:space="0" w:color="auto"/>
                                            <w:right w:val="none" w:sz="0" w:space="0" w:color="auto"/>
                                          </w:divBdr>
                                        </w:div>
                                        <w:div w:id="496312103">
                                          <w:marLeft w:val="240"/>
                                          <w:marRight w:val="240"/>
                                          <w:marTop w:val="0"/>
                                          <w:marBottom w:val="0"/>
                                          <w:divBdr>
                                            <w:top w:val="none" w:sz="0" w:space="0" w:color="auto"/>
                                            <w:left w:val="none" w:sz="0" w:space="0" w:color="auto"/>
                                            <w:bottom w:val="none" w:sz="0" w:space="0" w:color="auto"/>
                                            <w:right w:val="none" w:sz="0" w:space="0" w:color="auto"/>
                                          </w:divBdr>
                                          <w:divsChild>
                                            <w:div w:id="437334427">
                                              <w:marLeft w:val="240"/>
                                              <w:marRight w:val="0"/>
                                              <w:marTop w:val="0"/>
                                              <w:marBottom w:val="0"/>
                                              <w:divBdr>
                                                <w:top w:val="none" w:sz="0" w:space="0" w:color="auto"/>
                                                <w:left w:val="none" w:sz="0" w:space="0" w:color="auto"/>
                                                <w:bottom w:val="none" w:sz="0" w:space="0" w:color="auto"/>
                                                <w:right w:val="none" w:sz="0" w:space="0" w:color="auto"/>
                                              </w:divBdr>
                                            </w:div>
                                          </w:divsChild>
                                        </w:div>
                                        <w:div w:id="1042558635">
                                          <w:marLeft w:val="240"/>
                                          <w:marRight w:val="240"/>
                                          <w:marTop w:val="0"/>
                                          <w:marBottom w:val="0"/>
                                          <w:divBdr>
                                            <w:top w:val="none" w:sz="0" w:space="0" w:color="auto"/>
                                            <w:left w:val="none" w:sz="0" w:space="0" w:color="auto"/>
                                            <w:bottom w:val="none" w:sz="0" w:space="0" w:color="auto"/>
                                            <w:right w:val="none" w:sz="0" w:space="0" w:color="auto"/>
                                          </w:divBdr>
                                          <w:divsChild>
                                            <w:div w:id="609550881">
                                              <w:marLeft w:val="240"/>
                                              <w:marRight w:val="0"/>
                                              <w:marTop w:val="0"/>
                                              <w:marBottom w:val="0"/>
                                              <w:divBdr>
                                                <w:top w:val="none" w:sz="0" w:space="0" w:color="auto"/>
                                                <w:left w:val="none" w:sz="0" w:space="0" w:color="auto"/>
                                                <w:bottom w:val="none" w:sz="0" w:space="0" w:color="auto"/>
                                                <w:right w:val="none" w:sz="0" w:space="0" w:color="auto"/>
                                              </w:divBdr>
                                            </w:div>
                                          </w:divsChild>
                                        </w:div>
                                        <w:div w:id="1232739220">
                                          <w:marLeft w:val="240"/>
                                          <w:marRight w:val="240"/>
                                          <w:marTop w:val="0"/>
                                          <w:marBottom w:val="0"/>
                                          <w:divBdr>
                                            <w:top w:val="none" w:sz="0" w:space="0" w:color="auto"/>
                                            <w:left w:val="none" w:sz="0" w:space="0" w:color="auto"/>
                                            <w:bottom w:val="none" w:sz="0" w:space="0" w:color="auto"/>
                                            <w:right w:val="none" w:sz="0" w:space="0" w:color="auto"/>
                                          </w:divBdr>
                                          <w:divsChild>
                                            <w:div w:id="910701153">
                                              <w:marLeft w:val="240"/>
                                              <w:marRight w:val="0"/>
                                              <w:marTop w:val="0"/>
                                              <w:marBottom w:val="0"/>
                                              <w:divBdr>
                                                <w:top w:val="none" w:sz="0" w:space="0" w:color="auto"/>
                                                <w:left w:val="none" w:sz="0" w:space="0" w:color="auto"/>
                                                <w:bottom w:val="none" w:sz="0" w:space="0" w:color="auto"/>
                                                <w:right w:val="none" w:sz="0" w:space="0" w:color="auto"/>
                                              </w:divBdr>
                                            </w:div>
                                          </w:divsChild>
                                        </w:div>
                                        <w:div w:id="1967613866">
                                          <w:marLeft w:val="240"/>
                                          <w:marRight w:val="240"/>
                                          <w:marTop w:val="0"/>
                                          <w:marBottom w:val="0"/>
                                          <w:divBdr>
                                            <w:top w:val="none" w:sz="0" w:space="0" w:color="auto"/>
                                            <w:left w:val="none" w:sz="0" w:space="0" w:color="auto"/>
                                            <w:bottom w:val="none" w:sz="0" w:space="0" w:color="auto"/>
                                            <w:right w:val="none" w:sz="0" w:space="0" w:color="auto"/>
                                          </w:divBdr>
                                          <w:divsChild>
                                            <w:div w:id="16453139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70122">
                                  <w:marLeft w:val="240"/>
                                  <w:marRight w:val="240"/>
                                  <w:marTop w:val="0"/>
                                  <w:marBottom w:val="0"/>
                                  <w:divBdr>
                                    <w:top w:val="none" w:sz="0" w:space="0" w:color="auto"/>
                                    <w:left w:val="none" w:sz="0" w:space="0" w:color="auto"/>
                                    <w:bottom w:val="none" w:sz="0" w:space="0" w:color="auto"/>
                                    <w:right w:val="none" w:sz="0" w:space="0" w:color="auto"/>
                                  </w:divBdr>
                                  <w:divsChild>
                                    <w:div w:id="105807041">
                                      <w:marLeft w:val="0"/>
                                      <w:marRight w:val="0"/>
                                      <w:marTop w:val="0"/>
                                      <w:marBottom w:val="0"/>
                                      <w:divBdr>
                                        <w:top w:val="none" w:sz="0" w:space="0" w:color="auto"/>
                                        <w:left w:val="none" w:sz="0" w:space="0" w:color="auto"/>
                                        <w:bottom w:val="none" w:sz="0" w:space="0" w:color="auto"/>
                                        <w:right w:val="none" w:sz="0" w:space="0" w:color="auto"/>
                                      </w:divBdr>
                                      <w:divsChild>
                                        <w:div w:id="1183207729">
                                          <w:marLeft w:val="240"/>
                                          <w:marRight w:val="240"/>
                                          <w:marTop w:val="0"/>
                                          <w:marBottom w:val="0"/>
                                          <w:divBdr>
                                            <w:top w:val="none" w:sz="0" w:space="0" w:color="auto"/>
                                            <w:left w:val="none" w:sz="0" w:space="0" w:color="auto"/>
                                            <w:bottom w:val="none" w:sz="0" w:space="0" w:color="auto"/>
                                            <w:right w:val="none" w:sz="0" w:space="0" w:color="auto"/>
                                          </w:divBdr>
                                          <w:divsChild>
                                            <w:div w:id="1180194046">
                                              <w:marLeft w:val="240"/>
                                              <w:marRight w:val="0"/>
                                              <w:marTop w:val="0"/>
                                              <w:marBottom w:val="0"/>
                                              <w:divBdr>
                                                <w:top w:val="none" w:sz="0" w:space="0" w:color="auto"/>
                                                <w:left w:val="none" w:sz="0" w:space="0" w:color="auto"/>
                                                <w:bottom w:val="none" w:sz="0" w:space="0" w:color="auto"/>
                                                <w:right w:val="none" w:sz="0" w:space="0" w:color="auto"/>
                                              </w:divBdr>
                                            </w:div>
                                          </w:divsChild>
                                        </w:div>
                                        <w:div w:id="1840653425">
                                          <w:marLeft w:val="0"/>
                                          <w:marRight w:val="0"/>
                                          <w:marTop w:val="0"/>
                                          <w:marBottom w:val="0"/>
                                          <w:divBdr>
                                            <w:top w:val="none" w:sz="0" w:space="0" w:color="auto"/>
                                            <w:left w:val="none" w:sz="0" w:space="0" w:color="auto"/>
                                            <w:bottom w:val="none" w:sz="0" w:space="0" w:color="auto"/>
                                            <w:right w:val="none" w:sz="0" w:space="0" w:color="auto"/>
                                          </w:divBdr>
                                        </w:div>
                                      </w:divsChild>
                                    </w:div>
                                    <w:div w:id="1848324435">
                                      <w:marLeft w:val="240"/>
                                      <w:marRight w:val="0"/>
                                      <w:marTop w:val="0"/>
                                      <w:marBottom w:val="0"/>
                                      <w:divBdr>
                                        <w:top w:val="none" w:sz="0" w:space="0" w:color="auto"/>
                                        <w:left w:val="none" w:sz="0" w:space="0" w:color="auto"/>
                                        <w:bottom w:val="none" w:sz="0" w:space="0" w:color="auto"/>
                                        <w:right w:val="none" w:sz="0" w:space="0" w:color="auto"/>
                                      </w:divBdr>
                                    </w:div>
                                  </w:divsChild>
                                </w:div>
                                <w:div w:id="498927301">
                                  <w:marLeft w:val="240"/>
                                  <w:marRight w:val="240"/>
                                  <w:marTop w:val="0"/>
                                  <w:marBottom w:val="0"/>
                                  <w:divBdr>
                                    <w:top w:val="none" w:sz="0" w:space="0" w:color="auto"/>
                                    <w:left w:val="none" w:sz="0" w:space="0" w:color="auto"/>
                                    <w:bottom w:val="none" w:sz="0" w:space="0" w:color="auto"/>
                                    <w:right w:val="none" w:sz="0" w:space="0" w:color="auto"/>
                                  </w:divBdr>
                                  <w:divsChild>
                                    <w:div w:id="362679638">
                                      <w:marLeft w:val="0"/>
                                      <w:marRight w:val="0"/>
                                      <w:marTop w:val="0"/>
                                      <w:marBottom w:val="0"/>
                                      <w:divBdr>
                                        <w:top w:val="none" w:sz="0" w:space="0" w:color="auto"/>
                                        <w:left w:val="none" w:sz="0" w:space="0" w:color="auto"/>
                                        <w:bottom w:val="none" w:sz="0" w:space="0" w:color="auto"/>
                                        <w:right w:val="none" w:sz="0" w:space="0" w:color="auto"/>
                                      </w:divBdr>
                                      <w:divsChild>
                                        <w:div w:id="851839611">
                                          <w:marLeft w:val="0"/>
                                          <w:marRight w:val="0"/>
                                          <w:marTop w:val="0"/>
                                          <w:marBottom w:val="0"/>
                                          <w:divBdr>
                                            <w:top w:val="none" w:sz="0" w:space="0" w:color="auto"/>
                                            <w:left w:val="none" w:sz="0" w:space="0" w:color="auto"/>
                                            <w:bottom w:val="none" w:sz="0" w:space="0" w:color="auto"/>
                                            <w:right w:val="none" w:sz="0" w:space="0" w:color="auto"/>
                                          </w:divBdr>
                                        </w:div>
                                        <w:div w:id="1889680713">
                                          <w:marLeft w:val="240"/>
                                          <w:marRight w:val="240"/>
                                          <w:marTop w:val="0"/>
                                          <w:marBottom w:val="0"/>
                                          <w:divBdr>
                                            <w:top w:val="none" w:sz="0" w:space="0" w:color="auto"/>
                                            <w:left w:val="none" w:sz="0" w:space="0" w:color="auto"/>
                                            <w:bottom w:val="none" w:sz="0" w:space="0" w:color="auto"/>
                                            <w:right w:val="none" w:sz="0" w:space="0" w:color="auto"/>
                                          </w:divBdr>
                                          <w:divsChild>
                                            <w:div w:id="14654610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28221908">
                                      <w:marLeft w:val="240"/>
                                      <w:marRight w:val="0"/>
                                      <w:marTop w:val="0"/>
                                      <w:marBottom w:val="0"/>
                                      <w:divBdr>
                                        <w:top w:val="none" w:sz="0" w:space="0" w:color="auto"/>
                                        <w:left w:val="none" w:sz="0" w:space="0" w:color="auto"/>
                                        <w:bottom w:val="none" w:sz="0" w:space="0" w:color="auto"/>
                                        <w:right w:val="none" w:sz="0" w:space="0" w:color="auto"/>
                                      </w:divBdr>
                                    </w:div>
                                  </w:divsChild>
                                </w:div>
                                <w:div w:id="541212678">
                                  <w:marLeft w:val="240"/>
                                  <w:marRight w:val="240"/>
                                  <w:marTop w:val="0"/>
                                  <w:marBottom w:val="0"/>
                                  <w:divBdr>
                                    <w:top w:val="none" w:sz="0" w:space="0" w:color="auto"/>
                                    <w:left w:val="none" w:sz="0" w:space="0" w:color="auto"/>
                                    <w:bottom w:val="none" w:sz="0" w:space="0" w:color="auto"/>
                                    <w:right w:val="none" w:sz="0" w:space="0" w:color="auto"/>
                                  </w:divBdr>
                                  <w:divsChild>
                                    <w:div w:id="1863935150">
                                      <w:marLeft w:val="240"/>
                                      <w:marRight w:val="0"/>
                                      <w:marTop w:val="0"/>
                                      <w:marBottom w:val="0"/>
                                      <w:divBdr>
                                        <w:top w:val="none" w:sz="0" w:space="0" w:color="auto"/>
                                        <w:left w:val="none" w:sz="0" w:space="0" w:color="auto"/>
                                        <w:bottom w:val="none" w:sz="0" w:space="0" w:color="auto"/>
                                        <w:right w:val="none" w:sz="0" w:space="0" w:color="auto"/>
                                      </w:divBdr>
                                    </w:div>
                                  </w:divsChild>
                                </w:div>
                                <w:div w:id="1050038746">
                                  <w:marLeft w:val="240"/>
                                  <w:marRight w:val="240"/>
                                  <w:marTop w:val="0"/>
                                  <w:marBottom w:val="0"/>
                                  <w:divBdr>
                                    <w:top w:val="none" w:sz="0" w:space="0" w:color="auto"/>
                                    <w:left w:val="none" w:sz="0" w:space="0" w:color="auto"/>
                                    <w:bottom w:val="none" w:sz="0" w:space="0" w:color="auto"/>
                                    <w:right w:val="none" w:sz="0" w:space="0" w:color="auto"/>
                                  </w:divBdr>
                                  <w:divsChild>
                                    <w:div w:id="194008325">
                                      <w:marLeft w:val="0"/>
                                      <w:marRight w:val="0"/>
                                      <w:marTop w:val="0"/>
                                      <w:marBottom w:val="0"/>
                                      <w:divBdr>
                                        <w:top w:val="none" w:sz="0" w:space="0" w:color="auto"/>
                                        <w:left w:val="none" w:sz="0" w:space="0" w:color="auto"/>
                                        <w:bottom w:val="none" w:sz="0" w:space="0" w:color="auto"/>
                                        <w:right w:val="none" w:sz="0" w:space="0" w:color="auto"/>
                                      </w:divBdr>
                                      <w:divsChild>
                                        <w:div w:id="258950371">
                                          <w:marLeft w:val="240"/>
                                          <w:marRight w:val="240"/>
                                          <w:marTop w:val="0"/>
                                          <w:marBottom w:val="0"/>
                                          <w:divBdr>
                                            <w:top w:val="none" w:sz="0" w:space="0" w:color="auto"/>
                                            <w:left w:val="none" w:sz="0" w:space="0" w:color="auto"/>
                                            <w:bottom w:val="none" w:sz="0" w:space="0" w:color="auto"/>
                                            <w:right w:val="none" w:sz="0" w:space="0" w:color="auto"/>
                                          </w:divBdr>
                                          <w:divsChild>
                                            <w:div w:id="1135291776">
                                              <w:marLeft w:val="240"/>
                                              <w:marRight w:val="0"/>
                                              <w:marTop w:val="0"/>
                                              <w:marBottom w:val="0"/>
                                              <w:divBdr>
                                                <w:top w:val="none" w:sz="0" w:space="0" w:color="auto"/>
                                                <w:left w:val="none" w:sz="0" w:space="0" w:color="auto"/>
                                                <w:bottom w:val="none" w:sz="0" w:space="0" w:color="auto"/>
                                                <w:right w:val="none" w:sz="0" w:space="0" w:color="auto"/>
                                              </w:divBdr>
                                            </w:div>
                                          </w:divsChild>
                                        </w:div>
                                        <w:div w:id="1376082123">
                                          <w:marLeft w:val="0"/>
                                          <w:marRight w:val="0"/>
                                          <w:marTop w:val="0"/>
                                          <w:marBottom w:val="0"/>
                                          <w:divBdr>
                                            <w:top w:val="none" w:sz="0" w:space="0" w:color="auto"/>
                                            <w:left w:val="none" w:sz="0" w:space="0" w:color="auto"/>
                                            <w:bottom w:val="none" w:sz="0" w:space="0" w:color="auto"/>
                                            <w:right w:val="none" w:sz="0" w:space="0" w:color="auto"/>
                                          </w:divBdr>
                                        </w:div>
                                      </w:divsChild>
                                    </w:div>
                                    <w:div w:id="997071986">
                                      <w:marLeft w:val="240"/>
                                      <w:marRight w:val="0"/>
                                      <w:marTop w:val="0"/>
                                      <w:marBottom w:val="0"/>
                                      <w:divBdr>
                                        <w:top w:val="none" w:sz="0" w:space="0" w:color="auto"/>
                                        <w:left w:val="none" w:sz="0" w:space="0" w:color="auto"/>
                                        <w:bottom w:val="none" w:sz="0" w:space="0" w:color="auto"/>
                                        <w:right w:val="none" w:sz="0" w:space="0" w:color="auto"/>
                                      </w:divBdr>
                                    </w:div>
                                  </w:divsChild>
                                </w:div>
                                <w:div w:id="1545755158">
                                  <w:marLeft w:val="240"/>
                                  <w:marRight w:val="240"/>
                                  <w:marTop w:val="0"/>
                                  <w:marBottom w:val="0"/>
                                  <w:divBdr>
                                    <w:top w:val="none" w:sz="0" w:space="0" w:color="auto"/>
                                    <w:left w:val="none" w:sz="0" w:space="0" w:color="auto"/>
                                    <w:bottom w:val="none" w:sz="0" w:space="0" w:color="auto"/>
                                    <w:right w:val="none" w:sz="0" w:space="0" w:color="auto"/>
                                  </w:divBdr>
                                  <w:divsChild>
                                    <w:div w:id="1102215876">
                                      <w:marLeft w:val="240"/>
                                      <w:marRight w:val="0"/>
                                      <w:marTop w:val="0"/>
                                      <w:marBottom w:val="0"/>
                                      <w:divBdr>
                                        <w:top w:val="none" w:sz="0" w:space="0" w:color="auto"/>
                                        <w:left w:val="none" w:sz="0" w:space="0" w:color="auto"/>
                                        <w:bottom w:val="none" w:sz="0" w:space="0" w:color="auto"/>
                                        <w:right w:val="none" w:sz="0" w:space="0" w:color="auto"/>
                                      </w:divBdr>
                                    </w:div>
                                  </w:divsChild>
                                </w:div>
                                <w:div w:id="1642493696">
                                  <w:marLeft w:val="240"/>
                                  <w:marRight w:val="240"/>
                                  <w:marTop w:val="0"/>
                                  <w:marBottom w:val="0"/>
                                  <w:divBdr>
                                    <w:top w:val="none" w:sz="0" w:space="0" w:color="auto"/>
                                    <w:left w:val="none" w:sz="0" w:space="0" w:color="auto"/>
                                    <w:bottom w:val="none" w:sz="0" w:space="0" w:color="auto"/>
                                    <w:right w:val="none" w:sz="0" w:space="0" w:color="auto"/>
                                  </w:divBdr>
                                  <w:divsChild>
                                    <w:div w:id="1223523812">
                                      <w:marLeft w:val="240"/>
                                      <w:marRight w:val="0"/>
                                      <w:marTop w:val="0"/>
                                      <w:marBottom w:val="0"/>
                                      <w:divBdr>
                                        <w:top w:val="none" w:sz="0" w:space="0" w:color="auto"/>
                                        <w:left w:val="none" w:sz="0" w:space="0" w:color="auto"/>
                                        <w:bottom w:val="none" w:sz="0" w:space="0" w:color="auto"/>
                                        <w:right w:val="none" w:sz="0" w:space="0" w:color="auto"/>
                                      </w:divBdr>
                                    </w:div>
                                    <w:div w:id="2068645821">
                                      <w:marLeft w:val="0"/>
                                      <w:marRight w:val="0"/>
                                      <w:marTop w:val="0"/>
                                      <w:marBottom w:val="0"/>
                                      <w:divBdr>
                                        <w:top w:val="none" w:sz="0" w:space="0" w:color="auto"/>
                                        <w:left w:val="none" w:sz="0" w:space="0" w:color="auto"/>
                                        <w:bottom w:val="none" w:sz="0" w:space="0" w:color="auto"/>
                                        <w:right w:val="none" w:sz="0" w:space="0" w:color="auto"/>
                                      </w:divBdr>
                                      <w:divsChild>
                                        <w:div w:id="1204748838">
                                          <w:marLeft w:val="0"/>
                                          <w:marRight w:val="0"/>
                                          <w:marTop w:val="0"/>
                                          <w:marBottom w:val="0"/>
                                          <w:divBdr>
                                            <w:top w:val="none" w:sz="0" w:space="0" w:color="auto"/>
                                            <w:left w:val="none" w:sz="0" w:space="0" w:color="auto"/>
                                            <w:bottom w:val="none" w:sz="0" w:space="0" w:color="auto"/>
                                            <w:right w:val="none" w:sz="0" w:space="0" w:color="auto"/>
                                          </w:divBdr>
                                        </w:div>
                                        <w:div w:id="1252666159">
                                          <w:marLeft w:val="240"/>
                                          <w:marRight w:val="240"/>
                                          <w:marTop w:val="0"/>
                                          <w:marBottom w:val="0"/>
                                          <w:divBdr>
                                            <w:top w:val="none" w:sz="0" w:space="0" w:color="auto"/>
                                            <w:left w:val="none" w:sz="0" w:space="0" w:color="auto"/>
                                            <w:bottom w:val="none" w:sz="0" w:space="0" w:color="auto"/>
                                            <w:right w:val="none" w:sz="0" w:space="0" w:color="auto"/>
                                          </w:divBdr>
                                          <w:divsChild>
                                            <w:div w:id="8991736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085998">
                              <w:marLeft w:val="240"/>
                              <w:marRight w:val="0"/>
                              <w:marTop w:val="0"/>
                              <w:marBottom w:val="0"/>
                              <w:divBdr>
                                <w:top w:val="none" w:sz="0" w:space="0" w:color="auto"/>
                                <w:left w:val="none" w:sz="0" w:space="0" w:color="auto"/>
                                <w:bottom w:val="none" w:sz="0" w:space="0" w:color="auto"/>
                                <w:right w:val="none" w:sz="0" w:space="0" w:color="auto"/>
                              </w:divBdr>
                            </w:div>
                          </w:divsChild>
                        </w:div>
                        <w:div w:id="192889390">
                          <w:marLeft w:val="240"/>
                          <w:marRight w:val="240"/>
                          <w:marTop w:val="0"/>
                          <w:marBottom w:val="0"/>
                          <w:divBdr>
                            <w:top w:val="none" w:sz="0" w:space="0" w:color="auto"/>
                            <w:left w:val="none" w:sz="0" w:space="0" w:color="auto"/>
                            <w:bottom w:val="none" w:sz="0" w:space="0" w:color="auto"/>
                            <w:right w:val="none" w:sz="0" w:space="0" w:color="auto"/>
                          </w:divBdr>
                        </w:div>
                        <w:div w:id="222183322">
                          <w:marLeft w:val="240"/>
                          <w:marRight w:val="240"/>
                          <w:marTop w:val="0"/>
                          <w:marBottom w:val="0"/>
                          <w:divBdr>
                            <w:top w:val="none" w:sz="0" w:space="0" w:color="auto"/>
                            <w:left w:val="none" w:sz="0" w:space="0" w:color="auto"/>
                            <w:bottom w:val="none" w:sz="0" w:space="0" w:color="auto"/>
                            <w:right w:val="none" w:sz="0" w:space="0" w:color="auto"/>
                          </w:divBdr>
                          <w:divsChild>
                            <w:div w:id="220672100">
                              <w:marLeft w:val="0"/>
                              <w:marRight w:val="0"/>
                              <w:marTop w:val="0"/>
                              <w:marBottom w:val="0"/>
                              <w:divBdr>
                                <w:top w:val="none" w:sz="0" w:space="0" w:color="auto"/>
                                <w:left w:val="none" w:sz="0" w:space="0" w:color="auto"/>
                                <w:bottom w:val="none" w:sz="0" w:space="0" w:color="auto"/>
                                <w:right w:val="none" w:sz="0" w:space="0" w:color="auto"/>
                              </w:divBdr>
                              <w:divsChild>
                                <w:div w:id="120149389">
                                  <w:marLeft w:val="240"/>
                                  <w:marRight w:val="240"/>
                                  <w:marTop w:val="0"/>
                                  <w:marBottom w:val="0"/>
                                  <w:divBdr>
                                    <w:top w:val="none" w:sz="0" w:space="0" w:color="auto"/>
                                    <w:left w:val="none" w:sz="0" w:space="0" w:color="auto"/>
                                    <w:bottom w:val="none" w:sz="0" w:space="0" w:color="auto"/>
                                    <w:right w:val="none" w:sz="0" w:space="0" w:color="auto"/>
                                  </w:divBdr>
                                </w:div>
                                <w:div w:id="1351486842">
                                  <w:marLeft w:val="0"/>
                                  <w:marRight w:val="0"/>
                                  <w:marTop w:val="0"/>
                                  <w:marBottom w:val="0"/>
                                  <w:divBdr>
                                    <w:top w:val="none" w:sz="0" w:space="0" w:color="auto"/>
                                    <w:left w:val="none" w:sz="0" w:space="0" w:color="auto"/>
                                    <w:bottom w:val="none" w:sz="0" w:space="0" w:color="auto"/>
                                    <w:right w:val="none" w:sz="0" w:space="0" w:color="auto"/>
                                  </w:divBdr>
                                </w:div>
                                <w:div w:id="2059081915">
                                  <w:marLeft w:val="240"/>
                                  <w:marRight w:val="240"/>
                                  <w:marTop w:val="0"/>
                                  <w:marBottom w:val="0"/>
                                  <w:divBdr>
                                    <w:top w:val="none" w:sz="0" w:space="0" w:color="auto"/>
                                    <w:left w:val="none" w:sz="0" w:space="0" w:color="auto"/>
                                    <w:bottom w:val="none" w:sz="0" w:space="0" w:color="auto"/>
                                    <w:right w:val="none" w:sz="0" w:space="0" w:color="auto"/>
                                  </w:divBdr>
                                  <w:divsChild>
                                    <w:div w:id="469783604">
                                      <w:marLeft w:val="240"/>
                                      <w:marRight w:val="0"/>
                                      <w:marTop w:val="0"/>
                                      <w:marBottom w:val="0"/>
                                      <w:divBdr>
                                        <w:top w:val="none" w:sz="0" w:space="0" w:color="auto"/>
                                        <w:left w:val="none" w:sz="0" w:space="0" w:color="auto"/>
                                        <w:bottom w:val="none" w:sz="0" w:space="0" w:color="auto"/>
                                        <w:right w:val="none" w:sz="0" w:space="0" w:color="auto"/>
                                      </w:divBdr>
                                    </w:div>
                                    <w:div w:id="1114444894">
                                      <w:marLeft w:val="0"/>
                                      <w:marRight w:val="0"/>
                                      <w:marTop w:val="0"/>
                                      <w:marBottom w:val="0"/>
                                      <w:divBdr>
                                        <w:top w:val="none" w:sz="0" w:space="0" w:color="auto"/>
                                        <w:left w:val="none" w:sz="0" w:space="0" w:color="auto"/>
                                        <w:bottom w:val="none" w:sz="0" w:space="0" w:color="auto"/>
                                        <w:right w:val="none" w:sz="0" w:space="0" w:color="auto"/>
                                      </w:divBdr>
                                      <w:divsChild>
                                        <w:div w:id="520777943">
                                          <w:marLeft w:val="240"/>
                                          <w:marRight w:val="240"/>
                                          <w:marTop w:val="0"/>
                                          <w:marBottom w:val="0"/>
                                          <w:divBdr>
                                            <w:top w:val="none" w:sz="0" w:space="0" w:color="auto"/>
                                            <w:left w:val="none" w:sz="0" w:space="0" w:color="auto"/>
                                            <w:bottom w:val="none" w:sz="0" w:space="0" w:color="auto"/>
                                            <w:right w:val="none" w:sz="0" w:space="0" w:color="auto"/>
                                          </w:divBdr>
                                          <w:divsChild>
                                            <w:div w:id="1450393405">
                                              <w:marLeft w:val="240"/>
                                              <w:marRight w:val="0"/>
                                              <w:marTop w:val="0"/>
                                              <w:marBottom w:val="0"/>
                                              <w:divBdr>
                                                <w:top w:val="none" w:sz="0" w:space="0" w:color="auto"/>
                                                <w:left w:val="none" w:sz="0" w:space="0" w:color="auto"/>
                                                <w:bottom w:val="none" w:sz="0" w:space="0" w:color="auto"/>
                                                <w:right w:val="none" w:sz="0" w:space="0" w:color="auto"/>
                                              </w:divBdr>
                                            </w:div>
                                          </w:divsChild>
                                        </w:div>
                                        <w:div w:id="1416198662">
                                          <w:marLeft w:val="240"/>
                                          <w:marRight w:val="240"/>
                                          <w:marTop w:val="0"/>
                                          <w:marBottom w:val="0"/>
                                          <w:divBdr>
                                            <w:top w:val="none" w:sz="0" w:space="0" w:color="auto"/>
                                            <w:left w:val="none" w:sz="0" w:space="0" w:color="auto"/>
                                            <w:bottom w:val="none" w:sz="0" w:space="0" w:color="auto"/>
                                            <w:right w:val="none" w:sz="0" w:space="0" w:color="auto"/>
                                          </w:divBdr>
                                          <w:divsChild>
                                            <w:div w:id="219752110">
                                              <w:marLeft w:val="240"/>
                                              <w:marRight w:val="0"/>
                                              <w:marTop w:val="0"/>
                                              <w:marBottom w:val="0"/>
                                              <w:divBdr>
                                                <w:top w:val="none" w:sz="0" w:space="0" w:color="auto"/>
                                                <w:left w:val="none" w:sz="0" w:space="0" w:color="auto"/>
                                                <w:bottom w:val="none" w:sz="0" w:space="0" w:color="auto"/>
                                                <w:right w:val="none" w:sz="0" w:space="0" w:color="auto"/>
                                              </w:divBdr>
                                            </w:div>
                                            <w:div w:id="1964994340">
                                              <w:marLeft w:val="0"/>
                                              <w:marRight w:val="0"/>
                                              <w:marTop w:val="0"/>
                                              <w:marBottom w:val="0"/>
                                              <w:divBdr>
                                                <w:top w:val="none" w:sz="0" w:space="0" w:color="auto"/>
                                                <w:left w:val="none" w:sz="0" w:space="0" w:color="auto"/>
                                                <w:bottom w:val="none" w:sz="0" w:space="0" w:color="auto"/>
                                                <w:right w:val="none" w:sz="0" w:space="0" w:color="auto"/>
                                              </w:divBdr>
                                              <w:divsChild>
                                                <w:div w:id="1543789357">
                                                  <w:marLeft w:val="240"/>
                                                  <w:marRight w:val="240"/>
                                                  <w:marTop w:val="0"/>
                                                  <w:marBottom w:val="0"/>
                                                  <w:divBdr>
                                                    <w:top w:val="none" w:sz="0" w:space="0" w:color="auto"/>
                                                    <w:left w:val="none" w:sz="0" w:space="0" w:color="auto"/>
                                                    <w:bottom w:val="none" w:sz="0" w:space="0" w:color="auto"/>
                                                    <w:right w:val="none" w:sz="0" w:space="0" w:color="auto"/>
                                                  </w:divBdr>
                                                  <w:divsChild>
                                                    <w:div w:id="489253567">
                                                      <w:marLeft w:val="0"/>
                                                      <w:marRight w:val="0"/>
                                                      <w:marTop w:val="0"/>
                                                      <w:marBottom w:val="0"/>
                                                      <w:divBdr>
                                                        <w:top w:val="none" w:sz="0" w:space="0" w:color="auto"/>
                                                        <w:left w:val="none" w:sz="0" w:space="0" w:color="auto"/>
                                                        <w:bottom w:val="none" w:sz="0" w:space="0" w:color="auto"/>
                                                        <w:right w:val="none" w:sz="0" w:space="0" w:color="auto"/>
                                                      </w:divBdr>
                                                      <w:divsChild>
                                                        <w:div w:id="762845286">
                                                          <w:marLeft w:val="0"/>
                                                          <w:marRight w:val="0"/>
                                                          <w:marTop w:val="0"/>
                                                          <w:marBottom w:val="0"/>
                                                          <w:divBdr>
                                                            <w:top w:val="none" w:sz="0" w:space="0" w:color="auto"/>
                                                            <w:left w:val="none" w:sz="0" w:space="0" w:color="auto"/>
                                                            <w:bottom w:val="none" w:sz="0" w:space="0" w:color="auto"/>
                                                            <w:right w:val="none" w:sz="0" w:space="0" w:color="auto"/>
                                                          </w:divBdr>
                                                        </w:div>
                                                        <w:div w:id="1921988493">
                                                          <w:marLeft w:val="240"/>
                                                          <w:marRight w:val="240"/>
                                                          <w:marTop w:val="0"/>
                                                          <w:marBottom w:val="0"/>
                                                          <w:divBdr>
                                                            <w:top w:val="none" w:sz="0" w:space="0" w:color="auto"/>
                                                            <w:left w:val="none" w:sz="0" w:space="0" w:color="auto"/>
                                                            <w:bottom w:val="none" w:sz="0" w:space="0" w:color="auto"/>
                                                            <w:right w:val="none" w:sz="0" w:space="0" w:color="auto"/>
                                                          </w:divBdr>
                                                          <w:divsChild>
                                                            <w:div w:id="18917283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2514385">
                                                      <w:marLeft w:val="240"/>
                                                      <w:marRight w:val="0"/>
                                                      <w:marTop w:val="0"/>
                                                      <w:marBottom w:val="0"/>
                                                      <w:divBdr>
                                                        <w:top w:val="none" w:sz="0" w:space="0" w:color="auto"/>
                                                        <w:left w:val="none" w:sz="0" w:space="0" w:color="auto"/>
                                                        <w:bottom w:val="none" w:sz="0" w:space="0" w:color="auto"/>
                                                        <w:right w:val="none" w:sz="0" w:space="0" w:color="auto"/>
                                                      </w:divBdr>
                                                    </w:div>
                                                  </w:divsChild>
                                                </w:div>
                                                <w:div w:id="209061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095629">
                                          <w:marLeft w:val="240"/>
                                          <w:marRight w:val="240"/>
                                          <w:marTop w:val="0"/>
                                          <w:marBottom w:val="0"/>
                                          <w:divBdr>
                                            <w:top w:val="none" w:sz="0" w:space="0" w:color="auto"/>
                                            <w:left w:val="none" w:sz="0" w:space="0" w:color="auto"/>
                                            <w:bottom w:val="none" w:sz="0" w:space="0" w:color="auto"/>
                                            <w:right w:val="none" w:sz="0" w:space="0" w:color="auto"/>
                                          </w:divBdr>
                                        </w:div>
                                        <w:div w:id="1782258618">
                                          <w:marLeft w:val="0"/>
                                          <w:marRight w:val="0"/>
                                          <w:marTop w:val="0"/>
                                          <w:marBottom w:val="0"/>
                                          <w:divBdr>
                                            <w:top w:val="none" w:sz="0" w:space="0" w:color="auto"/>
                                            <w:left w:val="none" w:sz="0" w:space="0" w:color="auto"/>
                                            <w:bottom w:val="none" w:sz="0" w:space="0" w:color="auto"/>
                                            <w:right w:val="none" w:sz="0" w:space="0" w:color="auto"/>
                                          </w:divBdr>
                                        </w:div>
                                        <w:div w:id="1824274448">
                                          <w:marLeft w:val="240"/>
                                          <w:marRight w:val="240"/>
                                          <w:marTop w:val="0"/>
                                          <w:marBottom w:val="0"/>
                                          <w:divBdr>
                                            <w:top w:val="none" w:sz="0" w:space="0" w:color="auto"/>
                                            <w:left w:val="none" w:sz="0" w:space="0" w:color="auto"/>
                                            <w:bottom w:val="none" w:sz="0" w:space="0" w:color="auto"/>
                                            <w:right w:val="none" w:sz="0" w:space="0" w:color="auto"/>
                                          </w:divBdr>
                                          <w:divsChild>
                                            <w:div w:id="18227724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421723">
                              <w:marLeft w:val="240"/>
                              <w:marRight w:val="0"/>
                              <w:marTop w:val="0"/>
                              <w:marBottom w:val="0"/>
                              <w:divBdr>
                                <w:top w:val="none" w:sz="0" w:space="0" w:color="auto"/>
                                <w:left w:val="none" w:sz="0" w:space="0" w:color="auto"/>
                                <w:bottom w:val="none" w:sz="0" w:space="0" w:color="auto"/>
                                <w:right w:val="none" w:sz="0" w:space="0" w:color="auto"/>
                              </w:divBdr>
                            </w:div>
                          </w:divsChild>
                        </w:div>
                        <w:div w:id="564419412">
                          <w:marLeft w:val="0"/>
                          <w:marRight w:val="0"/>
                          <w:marTop w:val="0"/>
                          <w:marBottom w:val="0"/>
                          <w:divBdr>
                            <w:top w:val="none" w:sz="0" w:space="0" w:color="auto"/>
                            <w:left w:val="none" w:sz="0" w:space="0" w:color="auto"/>
                            <w:bottom w:val="none" w:sz="0" w:space="0" w:color="auto"/>
                            <w:right w:val="none" w:sz="0" w:space="0" w:color="auto"/>
                          </w:divBdr>
                        </w:div>
                        <w:div w:id="644967409">
                          <w:marLeft w:val="240"/>
                          <w:marRight w:val="240"/>
                          <w:marTop w:val="0"/>
                          <w:marBottom w:val="0"/>
                          <w:divBdr>
                            <w:top w:val="none" w:sz="0" w:space="0" w:color="auto"/>
                            <w:left w:val="none" w:sz="0" w:space="0" w:color="auto"/>
                            <w:bottom w:val="none" w:sz="0" w:space="0" w:color="auto"/>
                            <w:right w:val="none" w:sz="0" w:space="0" w:color="auto"/>
                          </w:divBdr>
                          <w:divsChild>
                            <w:div w:id="52393374">
                              <w:marLeft w:val="240"/>
                              <w:marRight w:val="0"/>
                              <w:marTop w:val="0"/>
                              <w:marBottom w:val="0"/>
                              <w:divBdr>
                                <w:top w:val="none" w:sz="0" w:space="0" w:color="auto"/>
                                <w:left w:val="none" w:sz="0" w:space="0" w:color="auto"/>
                                <w:bottom w:val="none" w:sz="0" w:space="0" w:color="auto"/>
                                <w:right w:val="none" w:sz="0" w:space="0" w:color="auto"/>
                              </w:divBdr>
                            </w:div>
                            <w:div w:id="1258829652">
                              <w:marLeft w:val="0"/>
                              <w:marRight w:val="0"/>
                              <w:marTop w:val="0"/>
                              <w:marBottom w:val="0"/>
                              <w:divBdr>
                                <w:top w:val="none" w:sz="0" w:space="0" w:color="auto"/>
                                <w:left w:val="none" w:sz="0" w:space="0" w:color="auto"/>
                                <w:bottom w:val="none" w:sz="0" w:space="0" w:color="auto"/>
                                <w:right w:val="none" w:sz="0" w:space="0" w:color="auto"/>
                              </w:divBdr>
                              <w:divsChild>
                                <w:div w:id="1674603417">
                                  <w:marLeft w:val="240"/>
                                  <w:marRight w:val="240"/>
                                  <w:marTop w:val="0"/>
                                  <w:marBottom w:val="0"/>
                                  <w:divBdr>
                                    <w:top w:val="none" w:sz="0" w:space="0" w:color="auto"/>
                                    <w:left w:val="none" w:sz="0" w:space="0" w:color="auto"/>
                                    <w:bottom w:val="none" w:sz="0" w:space="0" w:color="auto"/>
                                    <w:right w:val="none" w:sz="0" w:space="0" w:color="auto"/>
                                  </w:divBdr>
                                  <w:divsChild>
                                    <w:div w:id="650645634">
                                      <w:marLeft w:val="240"/>
                                      <w:marRight w:val="0"/>
                                      <w:marTop w:val="0"/>
                                      <w:marBottom w:val="0"/>
                                      <w:divBdr>
                                        <w:top w:val="none" w:sz="0" w:space="0" w:color="auto"/>
                                        <w:left w:val="none" w:sz="0" w:space="0" w:color="auto"/>
                                        <w:bottom w:val="none" w:sz="0" w:space="0" w:color="auto"/>
                                        <w:right w:val="none" w:sz="0" w:space="0" w:color="auto"/>
                                      </w:divBdr>
                                    </w:div>
                                  </w:divsChild>
                                </w:div>
                                <w:div w:id="1804731290">
                                  <w:marLeft w:val="240"/>
                                  <w:marRight w:val="240"/>
                                  <w:marTop w:val="0"/>
                                  <w:marBottom w:val="0"/>
                                  <w:divBdr>
                                    <w:top w:val="none" w:sz="0" w:space="0" w:color="auto"/>
                                    <w:left w:val="none" w:sz="0" w:space="0" w:color="auto"/>
                                    <w:bottom w:val="none" w:sz="0" w:space="0" w:color="auto"/>
                                    <w:right w:val="none" w:sz="0" w:space="0" w:color="auto"/>
                                  </w:divBdr>
                                </w:div>
                                <w:div w:id="1962104367">
                                  <w:marLeft w:val="240"/>
                                  <w:marRight w:val="240"/>
                                  <w:marTop w:val="0"/>
                                  <w:marBottom w:val="0"/>
                                  <w:divBdr>
                                    <w:top w:val="none" w:sz="0" w:space="0" w:color="auto"/>
                                    <w:left w:val="none" w:sz="0" w:space="0" w:color="auto"/>
                                    <w:bottom w:val="none" w:sz="0" w:space="0" w:color="auto"/>
                                    <w:right w:val="none" w:sz="0" w:space="0" w:color="auto"/>
                                  </w:divBdr>
                                  <w:divsChild>
                                    <w:div w:id="1322003315">
                                      <w:marLeft w:val="240"/>
                                      <w:marRight w:val="0"/>
                                      <w:marTop w:val="0"/>
                                      <w:marBottom w:val="0"/>
                                      <w:divBdr>
                                        <w:top w:val="none" w:sz="0" w:space="0" w:color="auto"/>
                                        <w:left w:val="none" w:sz="0" w:space="0" w:color="auto"/>
                                        <w:bottom w:val="none" w:sz="0" w:space="0" w:color="auto"/>
                                        <w:right w:val="none" w:sz="0" w:space="0" w:color="auto"/>
                                      </w:divBdr>
                                    </w:div>
                                    <w:div w:id="2031953479">
                                      <w:marLeft w:val="0"/>
                                      <w:marRight w:val="0"/>
                                      <w:marTop w:val="0"/>
                                      <w:marBottom w:val="0"/>
                                      <w:divBdr>
                                        <w:top w:val="none" w:sz="0" w:space="0" w:color="auto"/>
                                        <w:left w:val="none" w:sz="0" w:space="0" w:color="auto"/>
                                        <w:bottom w:val="none" w:sz="0" w:space="0" w:color="auto"/>
                                        <w:right w:val="none" w:sz="0" w:space="0" w:color="auto"/>
                                      </w:divBdr>
                                      <w:divsChild>
                                        <w:div w:id="40635927">
                                          <w:marLeft w:val="240"/>
                                          <w:marRight w:val="240"/>
                                          <w:marTop w:val="0"/>
                                          <w:marBottom w:val="0"/>
                                          <w:divBdr>
                                            <w:top w:val="none" w:sz="0" w:space="0" w:color="auto"/>
                                            <w:left w:val="none" w:sz="0" w:space="0" w:color="auto"/>
                                            <w:bottom w:val="none" w:sz="0" w:space="0" w:color="auto"/>
                                            <w:right w:val="none" w:sz="0" w:space="0" w:color="auto"/>
                                          </w:divBdr>
                                        </w:div>
                                        <w:div w:id="106001095">
                                          <w:marLeft w:val="240"/>
                                          <w:marRight w:val="240"/>
                                          <w:marTop w:val="0"/>
                                          <w:marBottom w:val="0"/>
                                          <w:divBdr>
                                            <w:top w:val="none" w:sz="0" w:space="0" w:color="auto"/>
                                            <w:left w:val="none" w:sz="0" w:space="0" w:color="auto"/>
                                            <w:bottom w:val="none" w:sz="0" w:space="0" w:color="auto"/>
                                            <w:right w:val="none" w:sz="0" w:space="0" w:color="auto"/>
                                          </w:divBdr>
                                          <w:divsChild>
                                            <w:div w:id="1669819770">
                                              <w:marLeft w:val="240"/>
                                              <w:marRight w:val="0"/>
                                              <w:marTop w:val="0"/>
                                              <w:marBottom w:val="0"/>
                                              <w:divBdr>
                                                <w:top w:val="none" w:sz="0" w:space="0" w:color="auto"/>
                                                <w:left w:val="none" w:sz="0" w:space="0" w:color="auto"/>
                                                <w:bottom w:val="none" w:sz="0" w:space="0" w:color="auto"/>
                                                <w:right w:val="none" w:sz="0" w:space="0" w:color="auto"/>
                                              </w:divBdr>
                                            </w:div>
                                          </w:divsChild>
                                        </w:div>
                                        <w:div w:id="1082794548">
                                          <w:marLeft w:val="240"/>
                                          <w:marRight w:val="240"/>
                                          <w:marTop w:val="0"/>
                                          <w:marBottom w:val="0"/>
                                          <w:divBdr>
                                            <w:top w:val="none" w:sz="0" w:space="0" w:color="auto"/>
                                            <w:left w:val="none" w:sz="0" w:space="0" w:color="auto"/>
                                            <w:bottom w:val="none" w:sz="0" w:space="0" w:color="auto"/>
                                            <w:right w:val="none" w:sz="0" w:space="0" w:color="auto"/>
                                          </w:divBdr>
                                          <w:divsChild>
                                            <w:div w:id="1222669472">
                                              <w:marLeft w:val="0"/>
                                              <w:marRight w:val="0"/>
                                              <w:marTop w:val="0"/>
                                              <w:marBottom w:val="0"/>
                                              <w:divBdr>
                                                <w:top w:val="none" w:sz="0" w:space="0" w:color="auto"/>
                                                <w:left w:val="none" w:sz="0" w:space="0" w:color="auto"/>
                                                <w:bottom w:val="none" w:sz="0" w:space="0" w:color="auto"/>
                                                <w:right w:val="none" w:sz="0" w:space="0" w:color="auto"/>
                                              </w:divBdr>
                                              <w:divsChild>
                                                <w:div w:id="377894260">
                                                  <w:marLeft w:val="0"/>
                                                  <w:marRight w:val="0"/>
                                                  <w:marTop w:val="0"/>
                                                  <w:marBottom w:val="0"/>
                                                  <w:divBdr>
                                                    <w:top w:val="none" w:sz="0" w:space="0" w:color="auto"/>
                                                    <w:left w:val="none" w:sz="0" w:space="0" w:color="auto"/>
                                                    <w:bottom w:val="none" w:sz="0" w:space="0" w:color="auto"/>
                                                    <w:right w:val="none" w:sz="0" w:space="0" w:color="auto"/>
                                                  </w:divBdr>
                                                </w:div>
                                                <w:div w:id="1994288586">
                                                  <w:marLeft w:val="240"/>
                                                  <w:marRight w:val="240"/>
                                                  <w:marTop w:val="0"/>
                                                  <w:marBottom w:val="0"/>
                                                  <w:divBdr>
                                                    <w:top w:val="none" w:sz="0" w:space="0" w:color="auto"/>
                                                    <w:left w:val="none" w:sz="0" w:space="0" w:color="auto"/>
                                                    <w:bottom w:val="none" w:sz="0" w:space="0" w:color="auto"/>
                                                    <w:right w:val="none" w:sz="0" w:space="0" w:color="auto"/>
                                                  </w:divBdr>
                                                  <w:divsChild>
                                                    <w:div w:id="678891694">
                                                      <w:marLeft w:val="0"/>
                                                      <w:marRight w:val="0"/>
                                                      <w:marTop w:val="0"/>
                                                      <w:marBottom w:val="0"/>
                                                      <w:divBdr>
                                                        <w:top w:val="none" w:sz="0" w:space="0" w:color="auto"/>
                                                        <w:left w:val="none" w:sz="0" w:space="0" w:color="auto"/>
                                                        <w:bottom w:val="none" w:sz="0" w:space="0" w:color="auto"/>
                                                        <w:right w:val="none" w:sz="0" w:space="0" w:color="auto"/>
                                                      </w:divBdr>
                                                      <w:divsChild>
                                                        <w:div w:id="926694365">
                                                          <w:marLeft w:val="0"/>
                                                          <w:marRight w:val="0"/>
                                                          <w:marTop w:val="0"/>
                                                          <w:marBottom w:val="0"/>
                                                          <w:divBdr>
                                                            <w:top w:val="none" w:sz="0" w:space="0" w:color="auto"/>
                                                            <w:left w:val="none" w:sz="0" w:space="0" w:color="auto"/>
                                                            <w:bottom w:val="none" w:sz="0" w:space="0" w:color="auto"/>
                                                            <w:right w:val="none" w:sz="0" w:space="0" w:color="auto"/>
                                                          </w:divBdr>
                                                        </w:div>
                                                        <w:div w:id="983777729">
                                                          <w:marLeft w:val="240"/>
                                                          <w:marRight w:val="240"/>
                                                          <w:marTop w:val="0"/>
                                                          <w:marBottom w:val="0"/>
                                                          <w:divBdr>
                                                            <w:top w:val="none" w:sz="0" w:space="0" w:color="auto"/>
                                                            <w:left w:val="none" w:sz="0" w:space="0" w:color="auto"/>
                                                            <w:bottom w:val="none" w:sz="0" w:space="0" w:color="auto"/>
                                                            <w:right w:val="none" w:sz="0" w:space="0" w:color="auto"/>
                                                          </w:divBdr>
                                                          <w:divsChild>
                                                            <w:div w:id="70659687">
                                                              <w:marLeft w:val="240"/>
                                                              <w:marRight w:val="0"/>
                                                              <w:marTop w:val="0"/>
                                                              <w:marBottom w:val="0"/>
                                                              <w:divBdr>
                                                                <w:top w:val="none" w:sz="0" w:space="0" w:color="auto"/>
                                                                <w:left w:val="none" w:sz="0" w:space="0" w:color="auto"/>
                                                                <w:bottom w:val="none" w:sz="0" w:space="0" w:color="auto"/>
                                                                <w:right w:val="none" w:sz="0" w:space="0" w:color="auto"/>
                                                              </w:divBdr>
                                                            </w:div>
                                                          </w:divsChild>
                                                        </w:div>
                                                        <w:div w:id="1545292636">
                                                          <w:marLeft w:val="240"/>
                                                          <w:marRight w:val="240"/>
                                                          <w:marTop w:val="0"/>
                                                          <w:marBottom w:val="0"/>
                                                          <w:divBdr>
                                                            <w:top w:val="none" w:sz="0" w:space="0" w:color="auto"/>
                                                            <w:left w:val="none" w:sz="0" w:space="0" w:color="auto"/>
                                                            <w:bottom w:val="none" w:sz="0" w:space="0" w:color="auto"/>
                                                            <w:right w:val="none" w:sz="0" w:space="0" w:color="auto"/>
                                                          </w:divBdr>
                                                          <w:divsChild>
                                                            <w:div w:id="465902710">
                                                              <w:marLeft w:val="240"/>
                                                              <w:marRight w:val="0"/>
                                                              <w:marTop w:val="0"/>
                                                              <w:marBottom w:val="0"/>
                                                              <w:divBdr>
                                                                <w:top w:val="none" w:sz="0" w:space="0" w:color="auto"/>
                                                                <w:left w:val="none" w:sz="0" w:space="0" w:color="auto"/>
                                                                <w:bottom w:val="none" w:sz="0" w:space="0" w:color="auto"/>
                                                                <w:right w:val="none" w:sz="0" w:space="0" w:color="auto"/>
                                                              </w:divBdr>
                                                            </w:div>
                                                          </w:divsChild>
                                                        </w:div>
                                                        <w:div w:id="2101565870">
                                                          <w:marLeft w:val="240"/>
                                                          <w:marRight w:val="240"/>
                                                          <w:marTop w:val="0"/>
                                                          <w:marBottom w:val="0"/>
                                                          <w:divBdr>
                                                            <w:top w:val="none" w:sz="0" w:space="0" w:color="auto"/>
                                                            <w:left w:val="none" w:sz="0" w:space="0" w:color="auto"/>
                                                            <w:bottom w:val="none" w:sz="0" w:space="0" w:color="auto"/>
                                                            <w:right w:val="none" w:sz="0" w:space="0" w:color="auto"/>
                                                          </w:divBdr>
                                                          <w:divsChild>
                                                            <w:div w:id="4007533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766689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7321961">
                                              <w:marLeft w:val="240"/>
                                              <w:marRight w:val="0"/>
                                              <w:marTop w:val="0"/>
                                              <w:marBottom w:val="0"/>
                                              <w:divBdr>
                                                <w:top w:val="none" w:sz="0" w:space="0" w:color="auto"/>
                                                <w:left w:val="none" w:sz="0" w:space="0" w:color="auto"/>
                                                <w:bottom w:val="none" w:sz="0" w:space="0" w:color="auto"/>
                                                <w:right w:val="none" w:sz="0" w:space="0" w:color="auto"/>
                                              </w:divBdr>
                                            </w:div>
                                          </w:divsChild>
                                        </w:div>
                                        <w:div w:id="1339233354">
                                          <w:marLeft w:val="0"/>
                                          <w:marRight w:val="0"/>
                                          <w:marTop w:val="0"/>
                                          <w:marBottom w:val="0"/>
                                          <w:divBdr>
                                            <w:top w:val="none" w:sz="0" w:space="0" w:color="auto"/>
                                            <w:left w:val="none" w:sz="0" w:space="0" w:color="auto"/>
                                            <w:bottom w:val="none" w:sz="0" w:space="0" w:color="auto"/>
                                            <w:right w:val="none" w:sz="0" w:space="0" w:color="auto"/>
                                          </w:divBdr>
                                        </w:div>
                                        <w:div w:id="1370691181">
                                          <w:marLeft w:val="240"/>
                                          <w:marRight w:val="240"/>
                                          <w:marTop w:val="0"/>
                                          <w:marBottom w:val="0"/>
                                          <w:divBdr>
                                            <w:top w:val="none" w:sz="0" w:space="0" w:color="auto"/>
                                            <w:left w:val="none" w:sz="0" w:space="0" w:color="auto"/>
                                            <w:bottom w:val="none" w:sz="0" w:space="0" w:color="auto"/>
                                            <w:right w:val="none" w:sz="0" w:space="0" w:color="auto"/>
                                          </w:divBdr>
                                          <w:divsChild>
                                            <w:div w:id="473566645">
                                              <w:marLeft w:val="240"/>
                                              <w:marRight w:val="0"/>
                                              <w:marTop w:val="0"/>
                                              <w:marBottom w:val="0"/>
                                              <w:divBdr>
                                                <w:top w:val="none" w:sz="0" w:space="0" w:color="auto"/>
                                                <w:left w:val="none" w:sz="0" w:space="0" w:color="auto"/>
                                                <w:bottom w:val="none" w:sz="0" w:space="0" w:color="auto"/>
                                                <w:right w:val="none" w:sz="0" w:space="0" w:color="auto"/>
                                              </w:divBdr>
                                            </w:div>
                                          </w:divsChild>
                                        </w:div>
                                        <w:div w:id="1510950019">
                                          <w:marLeft w:val="240"/>
                                          <w:marRight w:val="240"/>
                                          <w:marTop w:val="0"/>
                                          <w:marBottom w:val="0"/>
                                          <w:divBdr>
                                            <w:top w:val="none" w:sz="0" w:space="0" w:color="auto"/>
                                            <w:left w:val="none" w:sz="0" w:space="0" w:color="auto"/>
                                            <w:bottom w:val="none" w:sz="0" w:space="0" w:color="auto"/>
                                            <w:right w:val="none" w:sz="0" w:space="0" w:color="auto"/>
                                          </w:divBdr>
                                        </w:div>
                                        <w:div w:id="1523518003">
                                          <w:marLeft w:val="240"/>
                                          <w:marRight w:val="240"/>
                                          <w:marTop w:val="0"/>
                                          <w:marBottom w:val="0"/>
                                          <w:divBdr>
                                            <w:top w:val="none" w:sz="0" w:space="0" w:color="auto"/>
                                            <w:left w:val="none" w:sz="0" w:space="0" w:color="auto"/>
                                            <w:bottom w:val="none" w:sz="0" w:space="0" w:color="auto"/>
                                            <w:right w:val="none" w:sz="0" w:space="0" w:color="auto"/>
                                          </w:divBdr>
                                        </w:div>
                                        <w:div w:id="1637222216">
                                          <w:marLeft w:val="240"/>
                                          <w:marRight w:val="240"/>
                                          <w:marTop w:val="0"/>
                                          <w:marBottom w:val="0"/>
                                          <w:divBdr>
                                            <w:top w:val="none" w:sz="0" w:space="0" w:color="auto"/>
                                            <w:left w:val="none" w:sz="0" w:space="0" w:color="auto"/>
                                            <w:bottom w:val="none" w:sz="0" w:space="0" w:color="auto"/>
                                            <w:right w:val="none" w:sz="0" w:space="0" w:color="auto"/>
                                          </w:divBdr>
                                          <w:divsChild>
                                            <w:div w:id="661549220">
                                              <w:marLeft w:val="240"/>
                                              <w:marRight w:val="0"/>
                                              <w:marTop w:val="0"/>
                                              <w:marBottom w:val="0"/>
                                              <w:divBdr>
                                                <w:top w:val="none" w:sz="0" w:space="0" w:color="auto"/>
                                                <w:left w:val="none" w:sz="0" w:space="0" w:color="auto"/>
                                                <w:bottom w:val="none" w:sz="0" w:space="0" w:color="auto"/>
                                                <w:right w:val="none" w:sz="0" w:space="0" w:color="auto"/>
                                              </w:divBdr>
                                            </w:div>
                                            <w:div w:id="1075472644">
                                              <w:marLeft w:val="0"/>
                                              <w:marRight w:val="0"/>
                                              <w:marTop w:val="0"/>
                                              <w:marBottom w:val="0"/>
                                              <w:divBdr>
                                                <w:top w:val="none" w:sz="0" w:space="0" w:color="auto"/>
                                                <w:left w:val="none" w:sz="0" w:space="0" w:color="auto"/>
                                                <w:bottom w:val="none" w:sz="0" w:space="0" w:color="auto"/>
                                                <w:right w:val="none" w:sz="0" w:space="0" w:color="auto"/>
                                              </w:divBdr>
                                              <w:divsChild>
                                                <w:div w:id="426927646">
                                                  <w:marLeft w:val="0"/>
                                                  <w:marRight w:val="0"/>
                                                  <w:marTop w:val="0"/>
                                                  <w:marBottom w:val="0"/>
                                                  <w:divBdr>
                                                    <w:top w:val="none" w:sz="0" w:space="0" w:color="auto"/>
                                                    <w:left w:val="none" w:sz="0" w:space="0" w:color="auto"/>
                                                    <w:bottom w:val="none" w:sz="0" w:space="0" w:color="auto"/>
                                                    <w:right w:val="none" w:sz="0" w:space="0" w:color="auto"/>
                                                  </w:divBdr>
                                                </w:div>
                                                <w:div w:id="1259604540">
                                                  <w:marLeft w:val="240"/>
                                                  <w:marRight w:val="240"/>
                                                  <w:marTop w:val="0"/>
                                                  <w:marBottom w:val="0"/>
                                                  <w:divBdr>
                                                    <w:top w:val="none" w:sz="0" w:space="0" w:color="auto"/>
                                                    <w:left w:val="none" w:sz="0" w:space="0" w:color="auto"/>
                                                    <w:bottom w:val="none" w:sz="0" w:space="0" w:color="auto"/>
                                                    <w:right w:val="none" w:sz="0" w:space="0" w:color="auto"/>
                                                  </w:divBdr>
                                                  <w:divsChild>
                                                    <w:div w:id="1092118450">
                                                      <w:marLeft w:val="240"/>
                                                      <w:marRight w:val="0"/>
                                                      <w:marTop w:val="0"/>
                                                      <w:marBottom w:val="0"/>
                                                      <w:divBdr>
                                                        <w:top w:val="none" w:sz="0" w:space="0" w:color="auto"/>
                                                        <w:left w:val="none" w:sz="0" w:space="0" w:color="auto"/>
                                                        <w:bottom w:val="none" w:sz="0" w:space="0" w:color="auto"/>
                                                        <w:right w:val="none" w:sz="0" w:space="0" w:color="auto"/>
                                                      </w:divBdr>
                                                    </w:div>
                                                  </w:divsChild>
                                                </w:div>
                                                <w:div w:id="1755276574">
                                                  <w:marLeft w:val="240"/>
                                                  <w:marRight w:val="240"/>
                                                  <w:marTop w:val="0"/>
                                                  <w:marBottom w:val="0"/>
                                                  <w:divBdr>
                                                    <w:top w:val="none" w:sz="0" w:space="0" w:color="auto"/>
                                                    <w:left w:val="none" w:sz="0" w:space="0" w:color="auto"/>
                                                    <w:bottom w:val="none" w:sz="0" w:space="0" w:color="auto"/>
                                                    <w:right w:val="none" w:sz="0" w:space="0" w:color="auto"/>
                                                  </w:divBdr>
                                                </w:div>
                                                <w:div w:id="2137603678">
                                                  <w:marLeft w:val="240"/>
                                                  <w:marRight w:val="240"/>
                                                  <w:marTop w:val="0"/>
                                                  <w:marBottom w:val="0"/>
                                                  <w:divBdr>
                                                    <w:top w:val="none" w:sz="0" w:space="0" w:color="auto"/>
                                                    <w:left w:val="none" w:sz="0" w:space="0" w:color="auto"/>
                                                    <w:bottom w:val="none" w:sz="0" w:space="0" w:color="auto"/>
                                                    <w:right w:val="none" w:sz="0" w:space="0" w:color="auto"/>
                                                  </w:divBdr>
                                                  <w:divsChild>
                                                    <w:div w:id="14559798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4068725">
                                  <w:marLeft w:val="240"/>
                                  <w:marRight w:val="240"/>
                                  <w:marTop w:val="0"/>
                                  <w:marBottom w:val="0"/>
                                  <w:divBdr>
                                    <w:top w:val="none" w:sz="0" w:space="0" w:color="auto"/>
                                    <w:left w:val="none" w:sz="0" w:space="0" w:color="auto"/>
                                    <w:bottom w:val="none" w:sz="0" w:space="0" w:color="auto"/>
                                    <w:right w:val="none" w:sz="0" w:space="0" w:color="auto"/>
                                  </w:divBdr>
                                </w:div>
                                <w:div w:id="200674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710290">
                          <w:marLeft w:val="240"/>
                          <w:marRight w:val="240"/>
                          <w:marTop w:val="0"/>
                          <w:marBottom w:val="0"/>
                          <w:divBdr>
                            <w:top w:val="none" w:sz="0" w:space="0" w:color="auto"/>
                            <w:left w:val="none" w:sz="0" w:space="0" w:color="auto"/>
                            <w:bottom w:val="none" w:sz="0" w:space="0" w:color="auto"/>
                            <w:right w:val="none" w:sz="0" w:space="0" w:color="auto"/>
                          </w:divBdr>
                          <w:divsChild>
                            <w:div w:id="784082784">
                              <w:marLeft w:val="240"/>
                              <w:marRight w:val="0"/>
                              <w:marTop w:val="0"/>
                              <w:marBottom w:val="0"/>
                              <w:divBdr>
                                <w:top w:val="none" w:sz="0" w:space="0" w:color="auto"/>
                                <w:left w:val="none" w:sz="0" w:space="0" w:color="auto"/>
                                <w:bottom w:val="none" w:sz="0" w:space="0" w:color="auto"/>
                                <w:right w:val="none" w:sz="0" w:space="0" w:color="auto"/>
                              </w:divBdr>
                            </w:div>
                          </w:divsChild>
                        </w:div>
                        <w:div w:id="978657410">
                          <w:marLeft w:val="240"/>
                          <w:marRight w:val="240"/>
                          <w:marTop w:val="0"/>
                          <w:marBottom w:val="0"/>
                          <w:divBdr>
                            <w:top w:val="none" w:sz="0" w:space="0" w:color="auto"/>
                            <w:left w:val="none" w:sz="0" w:space="0" w:color="auto"/>
                            <w:bottom w:val="none" w:sz="0" w:space="0" w:color="auto"/>
                            <w:right w:val="none" w:sz="0" w:space="0" w:color="auto"/>
                          </w:divBdr>
                          <w:divsChild>
                            <w:div w:id="1196119231">
                              <w:marLeft w:val="240"/>
                              <w:marRight w:val="0"/>
                              <w:marTop w:val="0"/>
                              <w:marBottom w:val="0"/>
                              <w:divBdr>
                                <w:top w:val="none" w:sz="0" w:space="0" w:color="auto"/>
                                <w:left w:val="none" w:sz="0" w:space="0" w:color="auto"/>
                                <w:bottom w:val="none" w:sz="0" w:space="0" w:color="auto"/>
                                <w:right w:val="none" w:sz="0" w:space="0" w:color="auto"/>
                              </w:divBdr>
                            </w:div>
                          </w:divsChild>
                        </w:div>
                        <w:div w:id="994379179">
                          <w:marLeft w:val="240"/>
                          <w:marRight w:val="240"/>
                          <w:marTop w:val="0"/>
                          <w:marBottom w:val="0"/>
                          <w:divBdr>
                            <w:top w:val="none" w:sz="0" w:space="0" w:color="auto"/>
                            <w:left w:val="none" w:sz="0" w:space="0" w:color="auto"/>
                            <w:bottom w:val="none" w:sz="0" w:space="0" w:color="auto"/>
                            <w:right w:val="none" w:sz="0" w:space="0" w:color="auto"/>
                          </w:divBdr>
                        </w:div>
                      </w:divsChild>
                    </w:div>
                  </w:divsChild>
                </w:div>
                <w:div w:id="50069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006900">
          <w:marLeft w:val="240"/>
          <w:marRight w:val="240"/>
          <w:marTop w:val="0"/>
          <w:marBottom w:val="0"/>
          <w:divBdr>
            <w:top w:val="none" w:sz="0" w:space="0" w:color="auto"/>
            <w:left w:val="none" w:sz="0" w:space="0" w:color="auto"/>
            <w:bottom w:val="none" w:sz="0" w:space="0" w:color="auto"/>
            <w:right w:val="none" w:sz="0" w:space="0" w:color="auto"/>
          </w:divBdr>
        </w:div>
        <w:div w:id="1875000696">
          <w:marLeft w:val="240"/>
          <w:marRight w:val="240"/>
          <w:marTop w:val="0"/>
          <w:marBottom w:val="0"/>
          <w:divBdr>
            <w:top w:val="none" w:sz="0" w:space="0" w:color="auto"/>
            <w:left w:val="none" w:sz="0" w:space="0" w:color="auto"/>
            <w:bottom w:val="none" w:sz="0" w:space="0" w:color="auto"/>
            <w:right w:val="none" w:sz="0" w:space="0" w:color="auto"/>
          </w:divBdr>
        </w:div>
      </w:divsChild>
    </w:div>
    <w:div w:id="228658900">
      <w:bodyDiv w:val="1"/>
      <w:marLeft w:val="0"/>
      <w:marRight w:val="0"/>
      <w:marTop w:val="0"/>
      <w:marBottom w:val="0"/>
      <w:divBdr>
        <w:top w:val="none" w:sz="0" w:space="0" w:color="auto"/>
        <w:left w:val="none" w:sz="0" w:space="0" w:color="auto"/>
        <w:bottom w:val="none" w:sz="0" w:space="0" w:color="auto"/>
        <w:right w:val="none" w:sz="0" w:space="0" w:color="auto"/>
      </w:divBdr>
    </w:div>
    <w:div w:id="242377070">
      <w:bodyDiv w:val="1"/>
      <w:marLeft w:val="0"/>
      <w:marRight w:val="0"/>
      <w:marTop w:val="0"/>
      <w:marBottom w:val="0"/>
      <w:divBdr>
        <w:top w:val="none" w:sz="0" w:space="0" w:color="auto"/>
        <w:left w:val="none" w:sz="0" w:space="0" w:color="auto"/>
        <w:bottom w:val="none" w:sz="0" w:space="0" w:color="auto"/>
        <w:right w:val="none" w:sz="0" w:space="0" w:color="auto"/>
      </w:divBdr>
    </w:div>
    <w:div w:id="272320441">
      <w:bodyDiv w:val="1"/>
      <w:marLeft w:val="0"/>
      <w:marRight w:val="0"/>
      <w:marTop w:val="0"/>
      <w:marBottom w:val="0"/>
      <w:divBdr>
        <w:top w:val="none" w:sz="0" w:space="0" w:color="auto"/>
        <w:left w:val="none" w:sz="0" w:space="0" w:color="auto"/>
        <w:bottom w:val="none" w:sz="0" w:space="0" w:color="auto"/>
        <w:right w:val="none" w:sz="0" w:space="0" w:color="auto"/>
      </w:divBdr>
    </w:div>
    <w:div w:id="278612667">
      <w:bodyDiv w:val="1"/>
      <w:marLeft w:val="0"/>
      <w:marRight w:val="0"/>
      <w:marTop w:val="0"/>
      <w:marBottom w:val="0"/>
      <w:divBdr>
        <w:top w:val="none" w:sz="0" w:space="0" w:color="auto"/>
        <w:left w:val="none" w:sz="0" w:space="0" w:color="auto"/>
        <w:bottom w:val="none" w:sz="0" w:space="0" w:color="auto"/>
        <w:right w:val="none" w:sz="0" w:space="0" w:color="auto"/>
      </w:divBdr>
    </w:div>
    <w:div w:id="410470085">
      <w:bodyDiv w:val="1"/>
      <w:marLeft w:val="0"/>
      <w:marRight w:val="0"/>
      <w:marTop w:val="0"/>
      <w:marBottom w:val="0"/>
      <w:divBdr>
        <w:top w:val="none" w:sz="0" w:space="0" w:color="auto"/>
        <w:left w:val="none" w:sz="0" w:space="0" w:color="auto"/>
        <w:bottom w:val="none" w:sz="0" w:space="0" w:color="auto"/>
        <w:right w:val="none" w:sz="0" w:space="0" w:color="auto"/>
      </w:divBdr>
    </w:div>
    <w:div w:id="445202400">
      <w:bodyDiv w:val="1"/>
      <w:marLeft w:val="0"/>
      <w:marRight w:val="0"/>
      <w:marTop w:val="0"/>
      <w:marBottom w:val="0"/>
      <w:divBdr>
        <w:top w:val="none" w:sz="0" w:space="0" w:color="auto"/>
        <w:left w:val="none" w:sz="0" w:space="0" w:color="auto"/>
        <w:bottom w:val="none" w:sz="0" w:space="0" w:color="auto"/>
        <w:right w:val="none" w:sz="0" w:space="0" w:color="auto"/>
      </w:divBdr>
    </w:div>
    <w:div w:id="529103353">
      <w:bodyDiv w:val="1"/>
      <w:marLeft w:val="0"/>
      <w:marRight w:val="0"/>
      <w:marTop w:val="0"/>
      <w:marBottom w:val="0"/>
      <w:divBdr>
        <w:top w:val="none" w:sz="0" w:space="0" w:color="auto"/>
        <w:left w:val="none" w:sz="0" w:space="0" w:color="auto"/>
        <w:bottom w:val="none" w:sz="0" w:space="0" w:color="auto"/>
        <w:right w:val="none" w:sz="0" w:space="0" w:color="auto"/>
      </w:divBdr>
    </w:div>
    <w:div w:id="532502445">
      <w:bodyDiv w:val="1"/>
      <w:marLeft w:val="0"/>
      <w:marRight w:val="0"/>
      <w:marTop w:val="0"/>
      <w:marBottom w:val="0"/>
      <w:divBdr>
        <w:top w:val="none" w:sz="0" w:space="0" w:color="auto"/>
        <w:left w:val="none" w:sz="0" w:space="0" w:color="auto"/>
        <w:bottom w:val="none" w:sz="0" w:space="0" w:color="auto"/>
        <w:right w:val="none" w:sz="0" w:space="0" w:color="auto"/>
      </w:divBdr>
    </w:div>
    <w:div w:id="617225257">
      <w:bodyDiv w:val="1"/>
      <w:marLeft w:val="0"/>
      <w:marRight w:val="0"/>
      <w:marTop w:val="0"/>
      <w:marBottom w:val="0"/>
      <w:divBdr>
        <w:top w:val="none" w:sz="0" w:space="0" w:color="auto"/>
        <w:left w:val="none" w:sz="0" w:space="0" w:color="auto"/>
        <w:bottom w:val="none" w:sz="0" w:space="0" w:color="auto"/>
        <w:right w:val="none" w:sz="0" w:space="0" w:color="auto"/>
      </w:divBdr>
    </w:div>
    <w:div w:id="695541079">
      <w:bodyDiv w:val="1"/>
      <w:marLeft w:val="0"/>
      <w:marRight w:val="0"/>
      <w:marTop w:val="0"/>
      <w:marBottom w:val="0"/>
      <w:divBdr>
        <w:top w:val="none" w:sz="0" w:space="0" w:color="auto"/>
        <w:left w:val="none" w:sz="0" w:space="0" w:color="auto"/>
        <w:bottom w:val="none" w:sz="0" w:space="0" w:color="auto"/>
        <w:right w:val="none" w:sz="0" w:space="0" w:color="auto"/>
      </w:divBdr>
    </w:div>
    <w:div w:id="698894244">
      <w:bodyDiv w:val="1"/>
      <w:marLeft w:val="0"/>
      <w:marRight w:val="0"/>
      <w:marTop w:val="0"/>
      <w:marBottom w:val="0"/>
      <w:divBdr>
        <w:top w:val="none" w:sz="0" w:space="0" w:color="auto"/>
        <w:left w:val="none" w:sz="0" w:space="0" w:color="auto"/>
        <w:bottom w:val="none" w:sz="0" w:space="0" w:color="auto"/>
        <w:right w:val="none" w:sz="0" w:space="0" w:color="auto"/>
      </w:divBdr>
    </w:div>
    <w:div w:id="738751309">
      <w:bodyDiv w:val="1"/>
      <w:marLeft w:val="0"/>
      <w:marRight w:val="0"/>
      <w:marTop w:val="0"/>
      <w:marBottom w:val="0"/>
      <w:divBdr>
        <w:top w:val="none" w:sz="0" w:space="0" w:color="auto"/>
        <w:left w:val="none" w:sz="0" w:space="0" w:color="auto"/>
        <w:bottom w:val="none" w:sz="0" w:space="0" w:color="auto"/>
        <w:right w:val="none" w:sz="0" w:space="0" w:color="auto"/>
      </w:divBdr>
    </w:div>
    <w:div w:id="794056980">
      <w:bodyDiv w:val="1"/>
      <w:marLeft w:val="0"/>
      <w:marRight w:val="0"/>
      <w:marTop w:val="0"/>
      <w:marBottom w:val="0"/>
      <w:divBdr>
        <w:top w:val="none" w:sz="0" w:space="0" w:color="auto"/>
        <w:left w:val="none" w:sz="0" w:space="0" w:color="auto"/>
        <w:bottom w:val="none" w:sz="0" w:space="0" w:color="auto"/>
        <w:right w:val="none" w:sz="0" w:space="0" w:color="auto"/>
      </w:divBdr>
    </w:div>
    <w:div w:id="844905701">
      <w:bodyDiv w:val="1"/>
      <w:marLeft w:val="0"/>
      <w:marRight w:val="0"/>
      <w:marTop w:val="0"/>
      <w:marBottom w:val="0"/>
      <w:divBdr>
        <w:top w:val="none" w:sz="0" w:space="0" w:color="auto"/>
        <w:left w:val="none" w:sz="0" w:space="0" w:color="auto"/>
        <w:bottom w:val="none" w:sz="0" w:space="0" w:color="auto"/>
        <w:right w:val="none" w:sz="0" w:space="0" w:color="auto"/>
      </w:divBdr>
    </w:div>
    <w:div w:id="1030186027">
      <w:bodyDiv w:val="1"/>
      <w:marLeft w:val="0"/>
      <w:marRight w:val="0"/>
      <w:marTop w:val="0"/>
      <w:marBottom w:val="0"/>
      <w:divBdr>
        <w:top w:val="none" w:sz="0" w:space="0" w:color="auto"/>
        <w:left w:val="none" w:sz="0" w:space="0" w:color="auto"/>
        <w:bottom w:val="none" w:sz="0" w:space="0" w:color="auto"/>
        <w:right w:val="none" w:sz="0" w:space="0" w:color="auto"/>
      </w:divBdr>
    </w:div>
    <w:div w:id="1042747838">
      <w:bodyDiv w:val="1"/>
      <w:marLeft w:val="0"/>
      <w:marRight w:val="0"/>
      <w:marTop w:val="0"/>
      <w:marBottom w:val="0"/>
      <w:divBdr>
        <w:top w:val="none" w:sz="0" w:space="0" w:color="auto"/>
        <w:left w:val="none" w:sz="0" w:space="0" w:color="auto"/>
        <w:bottom w:val="none" w:sz="0" w:space="0" w:color="auto"/>
        <w:right w:val="none" w:sz="0" w:space="0" w:color="auto"/>
      </w:divBdr>
      <w:divsChild>
        <w:div w:id="1389914938">
          <w:marLeft w:val="446"/>
          <w:marRight w:val="0"/>
          <w:marTop w:val="0"/>
          <w:marBottom w:val="0"/>
          <w:divBdr>
            <w:top w:val="none" w:sz="0" w:space="0" w:color="auto"/>
            <w:left w:val="none" w:sz="0" w:space="0" w:color="auto"/>
            <w:bottom w:val="none" w:sz="0" w:space="0" w:color="auto"/>
            <w:right w:val="none" w:sz="0" w:space="0" w:color="auto"/>
          </w:divBdr>
        </w:div>
      </w:divsChild>
    </w:div>
    <w:div w:id="1049958216">
      <w:bodyDiv w:val="1"/>
      <w:marLeft w:val="0"/>
      <w:marRight w:val="0"/>
      <w:marTop w:val="0"/>
      <w:marBottom w:val="0"/>
      <w:divBdr>
        <w:top w:val="none" w:sz="0" w:space="0" w:color="auto"/>
        <w:left w:val="none" w:sz="0" w:space="0" w:color="auto"/>
        <w:bottom w:val="none" w:sz="0" w:space="0" w:color="auto"/>
        <w:right w:val="none" w:sz="0" w:space="0" w:color="auto"/>
      </w:divBdr>
    </w:div>
    <w:div w:id="1089884483">
      <w:bodyDiv w:val="1"/>
      <w:marLeft w:val="0"/>
      <w:marRight w:val="0"/>
      <w:marTop w:val="0"/>
      <w:marBottom w:val="0"/>
      <w:divBdr>
        <w:top w:val="none" w:sz="0" w:space="0" w:color="auto"/>
        <w:left w:val="none" w:sz="0" w:space="0" w:color="auto"/>
        <w:bottom w:val="none" w:sz="0" w:space="0" w:color="auto"/>
        <w:right w:val="none" w:sz="0" w:space="0" w:color="auto"/>
      </w:divBdr>
    </w:div>
    <w:div w:id="1101099353">
      <w:bodyDiv w:val="1"/>
      <w:marLeft w:val="0"/>
      <w:marRight w:val="0"/>
      <w:marTop w:val="0"/>
      <w:marBottom w:val="0"/>
      <w:divBdr>
        <w:top w:val="none" w:sz="0" w:space="0" w:color="auto"/>
        <w:left w:val="none" w:sz="0" w:space="0" w:color="auto"/>
        <w:bottom w:val="none" w:sz="0" w:space="0" w:color="auto"/>
        <w:right w:val="none" w:sz="0" w:space="0" w:color="auto"/>
      </w:divBdr>
      <w:divsChild>
        <w:div w:id="1213615041">
          <w:marLeft w:val="446"/>
          <w:marRight w:val="0"/>
          <w:marTop w:val="0"/>
          <w:marBottom w:val="0"/>
          <w:divBdr>
            <w:top w:val="none" w:sz="0" w:space="0" w:color="auto"/>
            <w:left w:val="none" w:sz="0" w:space="0" w:color="auto"/>
            <w:bottom w:val="none" w:sz="0" w:space="0" w:color="auto"/>
            <w:right w:val="none" w:sz="0" w:space="0" w:color="auto"/>
          </w:divBdr>
        </w:div>
      </w:divsChild>
    </w:div>
    <w:div w:id="1149981067">
      <w:bodyDiv w:val="1"/>
      <w:marLeft w:val="0"/>
      <w:marRight w:val="0"/>
      <w:marTop w:val="0"/>
      <w:marBottom w:val="0"/>
      <w:divBdr>
        <w:top w:val="none" w:sz="0" w:space="0" w:color="auto"/>
        <w:left w:val="none" w:sz="0" w:space="0" w:color="auto"/>
        <w:bottom w:val="none" w:sz="0" w:space="0" w:color="auto"/>
        <w:right w:val="none" w:sz="0" w:space="0" w:color="auto"/>
      </w:divBdr>
    </w:div>
    <w:div w:id="1171875857">
      <w:bodyDiv w:val="1"/>
      <w:marLeft w:val="0"/>
      <w:marRight w:val="360"/>
      <w:marTop w:val="0"/>
      <w:marBottom w:val="0"/>
      <w:divBdr>
        <w:top w:val="none" w:sz="0" w:space="0" w:color="auto"/>
        <w:left w:val="none" w:sz="0" w:space="0" w:color="auto"/>
        <w:bottom w:val="none" w:sz="0" w:space="0" w:color="auto"/>
        <w:right w:val="none" w:sz="0" w:space="0" w:color="auto"/>
      </w:divBdr>
      <w:divsChild>
        <w:div w:id="196311067">
          <w:marLeft w:val="240"/>
          <w:marRight w:val="240"/>
          <w:marTop w:val="0"/>
          <w:marBottom w:val="0"/>
          <w:divBdr>
            <w:top w:val="none" w:sz="0" w:space="0" w:color="auto"/>
            <w:left w:val="none" w:sz="0" w:space="0" w:color="auto"/>
            <w:bottom w:val="none" w:sz="0" w:space="0" w:color="auto"/>
            <w:right w:val="none" w:sz="0" w:space="0" w:color="auto"/>
          </w:divBdr>
          <w:divsChild>
            <w:div w:id="938413591">
              <w:marLeft w:val="0"/>
              <w:marRight w:val="0"/>
              <w:marTop w:val="0"/>
              <w:marBottom w:val="0"/>
              <w:divBdr>
                <w:top w:val="none" w:sz="0" w:space="0" w:color="auto"/>
                <w:left w:val="none" w:sz="0" w:space="0" w:color="auto"/>
                <w:bottom w:val="none" w:sz="0" w:space="0" w:color="auto"/>
                <w:right w:val="none" w:sz="0" w:space="0" w:color="auto"/>
              </w:divBdr>
              <w:divsChild>
                <w:div w:id="383213926">
                  <w:marLeft w:val="0"/>
                  <w:marRight w:val="0"/>
                  <w:marTop w:val="0"/>
                  <w:marBottom w:val="0"/>
                  <w:divBdr>
                    <w:top w:val="none" w:sz="0" w:space="0" w:color="auto"/>
                    <w:left w:val="none" w:sz="0" w:space="0" w:color="auto"/>
                    <w:bottom w:val="none" w:sz="0" w:space="0" w:color="auto"/>
                    <w:right w:val="none" w:sz="0" w:space="0" w:color="auto"/>
                  </w:divBdr>
                </w:div>
                <w:div w:id="1902598551">
                  <w:marLeft w:val="240"/>
                  <w:marRight w:val="240"/>
                  <w:marTop w:val="0"/>
                  <w:marBottom w:val="0"/>
                  <w:divBdr>
                    <w:top w:val="none" w:sz="0" w:space="0" w:color="auto"/>
                    <w:left w:val="none" w:sz="0" w:space="0" w:color="auto"/>
                    <w:bottom w:val="none" w:sz="0" w:space="0" w:color="auto"/>
                    <w:right w:val="none" w:sz="0" w:space="0" w:color="auto"/>
                  </w:divBdr>
                  <w:divsChild>
                    <w:div w:id="931821666">
                      <w:marLeft w:val="0"/>
                      <w:marRight w:val="0"/>
                      <w:marTop w:val="0"/>
                      <w:marBottom w:val="0"/>
                      <w:divBdr>
                        <w:top w:val="none" w:sz="0" w:space="0" w:color="auto"/>
                        <w:left w:val="none" w:sz="0" w:space="0" w:color="auto"/>
                        <w:bottom w:val="none" w:sz="0" w:space="0" w:color="auto"/>
                        <w:right w:val="none" w:sz="0" w:space="0" w:color="auto"/>
                      </w:divBdr>
                      <w:divsChild>
                        <w:div w:id="145972274">
                          <w:marLeft w:val="240"/>
                          <w:marRight w:val="240"/>
                          <w:marTop w:val="0"/>
                          <w:marBottom w:val="0"/>
                          <w:divBdr>
                            <w:top w:val="none" w:sz="0" w:space="0" w:color="auto"/>
                            <w:left w:val="none" w:sz="0" w:space="0" w:color="auto"/>
                            <w:bottom w:val="none" w:sz="0" w:space="0" w:color="auto"/>
                            <w:right w:val="none" w:sz="0" w:space="0" w:color="auto"/>
                          </w:divBdr>
                          <w:divsChild>
                            <w:div w:id="1020351023">
                              <w:marLeft w:val="240"/>
                              <w:marRight w:val="0"/>
                              <w:marTop w:val="0"/>
                              <w:marBottom w:val="0"/>
                              <w:divBdr>
                                <w:top w:val="none" w:sz="0" w:space="0" w:color="auto"/>
                                <w:left w:val="none" w:sz="0" w:space="0" w:color="auto"/>
                                <w:bottom w:val="none" w:sz="0" w:space="0" w:color="auto"/>
                                <w:right w:val="none" w:sz="0" w:space="0" w:color="auto"/>
                              </w:divBdr>
                            </w:div>
                          </w:divsChild>
                        </w:div>
                        <w:div w:id="157117502">
                          <w:marLeft w:val="240"/>
                          <w:marRight w:val="240"/>
                          <w:marTop w:val="0"/>
                          <w:marBottom w:val="0"/>
                          <w:divBdr>
                            <w:top w:val="none" w:sz="0" w:space="0" w:color="auto"/>
                            <w:left w:val="none" w:sz="0" w:space="0" w:color="auto"/>
                            <w:bottom w:val="none" w:sz="0" w:space="0" w:color="auto"/>
                            <w:right w:val="none" w:sz="0" w:space="0" w:color="auto"/>
                          </w:divBdr>
                          <w:divsChild>
                            <w:div w:id="126625149">
                              <w:marLeft w:val="240"/>
                              <w:marRight w:val="0"/>
                              <w:marTop w:val="0"/>
                              <w:marBottom w:val="0"/>
                              <w:divBdr>
                                <w:top w:val="none" w:sz="0" w:space="0" w:color="auto"/>
                                <w:left w:val="none" w:sz="0" w:space="0" w:color="auto"/>
                                <w:bottom w:val="none" w:sz="0" w:space="0" w:color="auto"/>
                                <w:right w:val="none" w:sz="0" w:space="0" w:color="auto"/>
                              </w:divBdr>
                            </w:div>
                            <w:div w:id="2104912713">
                              <w:marLeft w:val="0"/>
                              <w:marRight w:val="0"/>
                              <w:marTop w:val="0"/>
                              <w:marBottom w:val="0"/>
                              <w:divBdr>
                                <w:top w:val="none" w:sz="0" w:space="0" w:color="auto"/>
                                <w:left w:val="none" w:sz="0" w:space="0" w:color="auto"/>
                                <w:bottom w:val="none" w:sz="0" w:space="0" w:color="auto"/>
                                <w:right w:val="none" w:sz="0" w:space="0" w:color="auto"/>
                              </w:divBdr>
                              <w:divsChild>
                                <w:div w:id="1385912499">
                                  <w:marLeft w:val="240"/>
                                  <w:marRight w:val="240"/>
                                  <w:marTop w:val="0"/>
                                  <w:marBottom w:val="0"/>
                                  <w:divBdr>
                                    <w:top w:val="none" w:sz="0" w:space="0" w:color="auto"/>
                                    <w:left w:val="none" w:sz="0" w:space="0" w:color="auto"/>
                                    <w:bottom w:val="none" w:sz="0" w:space="0" w:color="auto"/>
                                    <w:right w:val="none" w:sz="0" w:space="0" w:color="auto"/>
                                  </w:divBdr>
                                </w:div>
                                <w:div w:id="2044549223">
                                  <w:marLeft w:val="0"/>
                                  <w:marRight w:val="0"/>
                                  <w:marTop w:val="0"/>
                                  <w:marBottom w:val="0"/>
                                  <w:divBdr>
                                    <w:top w:val="none" w:sz="0" w:space="0" w:color="auto"/>
                                    <w:left w:val="none" w:sz="0" w:space="0" w:color="auto"/>
                                    <w:bottom w:val="none" w:sz="0" w:space="0" w:color="auto"/>
                                    <w:right w:val="none" w:sz="0" w:space="0" w:color="auto"/>
                                  </w:divBdr>
                                </w:div>
                                <w:div w:id="2128618231">
                                  <w:marLeft w:val="240"/>
                                  <w:marRight w:val="240"/>
                                  <w:marTop w:val="0"/>
                                  <w:marBottom w:val="0"/>
                                  <w:divBdr>
                                    <w:top w:val="none" w:sz="0" w:space="0" w:color="auto"/>
                                    <w:left w:val="none" w:sz="0" w:space="0" w:color="auto"/>
                                    <w:bottom w:val="none" w:sz="0" w:space="0" w:color="auto"/>
                                    <w:right w:val="none" w:sz="0" w:space="0" w:color="auto"/>
                                  </w:divBdr>
                                  <w:divsChild>
                                    <w:div w:id="1089428556">
                                      <w:marLeft w:val="0"/>
                                      <w:marRight w:val="0"/>
                                      <w:marTop w:val="0"/>
                                      <w:marBottom w:val="0"/>
                                      <w:divBdr>
                                        <w:top w:val="none" w:sz="0" w:space="0" w:color="auto"/>
                                        <w:left w:val="none" w:sz="0" w:space="0" w:color="auto"/>
                                        <w:bottom w:val="none" w:sz="0" w:space="0" w:color="auto"/>
                                        <w:right w:val="none" w:sz="0" w:space="0" w:color="auto"/>
                                      </w:divBdr>
                                      <w:divsChild>
                                        <w:div w:id="36007171">
                                          <w:marLeft w:val="0"/>
                                          <w:marRight w:val="0"/>
                                          <w:marTop w:val="0"/>
                                          <w:marBottom w:val="0"/>
                                          <w:divBdr>
                                            <w:top w:val="none" w:sz="0" w:space="0" w:color="auto"/>
                                            <w:left w:val="none" w:sz="0" w:space="0" w:color="auto"/>
                                            <w:bottom w:val="none" w:sz="0" w:space="0" w:color="auto"/>
                                            <w:right w:val="none" w:sz="0" w:space="0" w:color="auto"/>
                                          </w:divBdr>
                                        </w:div>
                                        <w:div w:id="557472429">
                                          <w:marLeft w:val="240"/>
                                          <w:marRight w:val="240"/>
                                          <w:marTop w:val="0"/>
                                          <w:marBottom w:val="0"/>
                                          <w:divBdr>
                                            <w:top w:val="none" w:sz="0" w:space="0" w:color="auto"/>
                                            <w:left w:val="none" w:sz="0" w:space="0" w:color="auto"/>
                                            <w:bottom w:val="none" w:sz="0" w:space="0" w:color="auto"/>
                                            <w:right w:val="none" w:sz="0" w:space="0" w:color="auto"/>
                                          </w:divBdr>
                                        </w:div>
                                        <w:div w:id="717630830">
                                          <w:marLeft w:val="240"/>
                                          <w:marRight w:val="240"/>
                                          <w:marTop w:val="0"/>
                                          <w:marBottom w:val="0"/>
                                          <w:divBdr>
                                            <w:top w:val="none" w:sz="0" w:space="0" w:color="auto"/>
                                            <w:left w:val="none" w:sz="0" w:space="0" w:color="auto"/>
                                            <w:bottom w:val="none" w:sz="0" w:space="0" w:color="auto"/>
                                            <w:right w:val="none" w:sz="0" w:space="0" w:color="auto"/>
                                          </w:divBdr>
                                          <w:divsChild>
                                            <w:div w:id="1167013232">
                                              <w:marLeft w:val="240"/>
                                              <w:marRight w:val="0"/>
                                              <w:marTop w:val="0"/>
                                              <w:marBottom w:val="0"/>
                                              <w:divBdr>
                                                <w:top w:val="none" w:sz="0" w:space="0" w:color="auto"/>
                                                <w:left w:val="none" w:sz="0" w:space="0" w:color="auto"/>
                                                <w:bottom w:val="none" w:sz="0" w:space="0" w:color="auto"/>
                                                <w:right w:val="none" w:sz="0" w:space="0" w:color="auto"/>
                                              </w:divBdr>
                                            </w:div>
                                          </w:divsChild>
                                        </w:div>
                                        <w:div w:id="1023434636">
                                          <w:marLeft w:val="240"/>
                                          <w:marRight w:val="240"/>
                                          <w:marTop w:val="0"/>
                                          <w:marBottom w:val="0"/>
                                          <w:divBdr>
                                            <w:top w:val="none" w:sz="0" w:space="0" w:color="auto"/>
                                            <w:left w:val="none" w:sz="0" w:space="0" w:color="auto"/>
                                            <w:bottom w:val="none" w:sz="0" w:space="0" w:color="auto"/>
                                            <w:right w:val="none" w:sz="0" w:space="0" w:color="auto"/>
                                          </w:divBdr>
                                          <w:divsChild>
                                            <w:div w:id="1908569388">
                                              <w:marLeft w:val="240"/>
                                              <w:marRight w:val="0"/>
                                              <w:marTop w:val="0"/>
                                              <w:marBottom w:val="0"/>
                                              <w:divBdr>
                                                <w:top w:val="none" w:sz="0" w:space="0" w:color="auto"/>
                                                <w:left w:val="none" w:sz="0" w:space="0" w:color="auto"/>
                                                <w:bottom w:val="none" w:sz="0" w:space="0" w:color="auto"/>
                                                <w:right w:val="none" w:sz="0" w:space="0" w:color="auto"/>
                                              </w:divBdr>
                                            </w:div>
                                          </w:divsChild>
                                        </w:div>
                                        <w:div w:id="1793091137">
                                          <w:marLeft w:val="240"/>
                                          <w:marRight w:val="240"/>
                                          <w:marTop w:val="0"/>
                                          <w:marBottom w:val="0"/>
                                          <w:divBdr>
                                            <w:top w:val="none" w:sz="0" w:space="0" w:color="auto"/>
                                            <w:left w:val="none" w:sz="0" w:space="0" w:color="auto"/>
                                            <w:bottom w:val="none" w:sz="0" w:space="0" w:color="auto"/>
                                            <w:right w:val="none" w:sz="0" w:space="0" w:color="auto"/>
                                          </w:divBdr>
                                          <w:divsChild>
                                            <w:div w:id="1310401771">
                                              <w:marLeft w:val="0"/>
                                              <w:marRight w:val="0"/>
                                              <w:marTop w:val="0"/>
                                              <w:marBottom w:val="0"/>
                                              <w:divBdr>
                                                <w:top w:val="none" w:sz="0" w:space="0" w:color="auto"/>
                                                <w:left w:val="none" w:sz="0" w:space="0" w:color="auto"/>
                                                <w:bottom w:val="none" w:sz="0" w:space="0" w:color="auto"/>
                                                <w:right w:val="none" w:sz="0" w:space="0" w:color="auto"/>
                                              </w:divBdr>
                                              <w:divsChild>
                                                <w:div w:id="654458983">
                                                  <w:marLeft w:val="240"/>
                                                  <w:marRight w:val="240"/>
                                                  <w:marTop w:val="0"/>
                                                  <w:marBottom w:val="0"/>
                                                  <w:divBdr>
                                                    <w:top w:val="none" w:sz="0" w:space="0" w:color="auto"/>
                                                    <w:left w:val="none" w:sz="0" w:space="0" w:color="auto"/>
                                                    <w:bottom w:val="none" w:sz="0" w:space="0" w:color="auto"/>
                                                    <w:right w:val="none" w:sz="0" w:space="0" w:color="auto"/>
                                                  </w:divBdr>
                                                  <w:divsChild>
                                                    <w:div w:id="130950048">
                                                      <w:marLeft w:val="240"/>
                                                      <w:marRight w:val="0"/>
                                                      <w:marTop w:val="0"/>
                                                      <w:marBottom w:val="0"/>
                                                      <w:divBdr>
                                                        <w:top w:val="none" w:sz="0" w:space="0" w:color="auto"/>
                                                        <w:left w:val="none" w:sz="0" w:space="0" w:color="auto"/>
                                                        <w:bottom w:val="none" w:sz="0" w:space="0" w:color="auto"/>
                                                        <w:right w:val="none" w:sz="0" w:space="0" w:color="auto"/>
                                                      </w:divBdr>
                                                    </w:div>
                                                    <w:div w:id="1950309096">
                                                      <w:marLeft w:val="0"/>
                                                      <w:marRight w:val="0"/>
                                                      <w:marTop w:val="0"/>
                                                      <w:marBottom w:val="0"/>
                                                      <w:divBdr>
                                                        <w:top w:val="none" w:sz="0" w:space="0" w:color="auto"/>
                                                        <w:left w:val="none" w:sz="0" w:space="0" w:color="auto"/>
                                                        <w:bottom w:val="none" w:sz="0" w:space="0" w:color="auto"/>
                                                        <w:right w:val="none" w:sz="0" w:space="0" w:color="auto"/>
                                                      </w:divBdr>
                                                      <w:divsChild>
                                                        <w:div w:id="1296377914">
                                                          <w:marLeft w:val="240"/>
                                                          <w:marRight w:val="240"/>
                                                          <w:marTop w:val="0"/>
                                                          <w:marBottom w:val="0"/>
                                                          <w:divBdr>
                                                            <w:top w:val="none" w:sz="0" w:space="0" w:color="auto"/>
                                                            <w:left w:val="none" w:sz="0" w:space="0" w:color="auto"/>
                                                            <w:bottom w:val="none" w:sz="0" w:space="0" w:color="auto"/>
                                                            <w:right w:val="none" w:sz="0" w:space="0" w:color="auto"/>
                                                          </w:divBdr>
                                                          <w:divsChild>
                                                            <w:div w:id="1127772073">
                                                              <w:marLeft w:val="240"/>
                                                              <w:marRight w:val="0"/>
                                                              <w:marTop w:val="0"/>
                                                              <w:marBottom w:val="0"/>
                                                              <w:divBdr>
                                                                <w:top w:val="none" w:sz="0" w:space="0" w:color="auto"/>
                                                                <w:left w:val="none" w:sz="0" w:space="0" w:color="auto"/>
                                                                <w:bottom w:val="none" w:sz="0" w:space="0" w:color="auto"/>
                                                                <w:right w:val="none" w:sz="0" w:space="0" w:color="auto"/>
                                                              </w:divBdr>
                                                            </w:div>
                                                          </w:divsChild>
                                                        </w:div>
                                                        <w:div w:id="150824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202834">
                                                  <w:marLeft w:val="0"/>
                                                  <w:marRight w:val="0"/>
                                                  <w:marTop w:val="0"/>
                                                  <w:marBottom w:val="0"/>
                                                  <w:divBdr>
                                                    <w:top w:val="none" w:sz="0" w:space="0" w:color="auto"/>
                                                    <w:left w:val="none" w:sz="0" w:space="0" w:color="auto"/>
                                                    <w:bottom w:val="none" w:sz="0" w:space="0" w:color="auto"/>
                                                    <w:right w:val="none" w:sz="0" w:space="0" w:color="auto"/>
                                                  </w:divBdr>
                                                </w:div>
                                              </w:divsChild>
                                            </w:div>
                                            <w:div w:id="18375288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265805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516686">
                          <w:marLeft w:val="240"/>
                          <w:marRight w:val="240"/>
                          <w:marTop w:val="0"/>
                          <w:marBottom w:val="0"/>
                          <w:divBdr>
                            <w:top w:val="none" w:sz="0" w:space="0" w:color="auto"/>
                            <w:left w:val="none" w:sz="0" w:space="0" w:color="auto"/>
                            <w:bottom w:val="none" w:sz="0" w:space="0" w:color="auto"/>
                            <w:right w:val="none" w:sz="0" w:space="0" w:color="auto"/>
                          </w:divBdr>
                          <w:divsChild>
                            <w:div w:id="141968489">
                              <w:marLeft w:val="0"/>
                              <w:marRight w:val="0"/>
                              <w:marTop w:val="0"/>
                              <w:marBottom w:val="0"/>
                              <w:divBdr>
                                <w:top w:val="none" w:sz="0" w:space="0" w:color="auto"/>
                                <w:left w:val="none" w:sz="0" w:space="0" w:color="auto"/>
                                <w:bottom w:val="none" w:sz="0" w:space="0" w:color="auto"/>
                                <w:right w:val="none" w:sz="0" w:space="0" w:color="auto"/>
                              </w:divBdr>
                              <w:divsChild>
                                <w:div w:id="382364340">
                                  <w:marLeft w:val="240"/>
                                  <w:marRight w:val="240"/>
                                  <w:marTop w:val="0"/>
                                  <w:marBottom w:val="0"/>
                                  <w:divBdr>
                                    <w:top w:val="none" w:sz="0" w:space="0" w:color="auto"/>
                                    <w:left w:val="none" w:sz="0" w:space="0" w:color="auto"/>
                                    <w:bottom w:val="none" w:sz="0" w:space="0" w:color="auto"/>
                                    <w:right w:val="none" w:sz="0" w:space="0" w:color="auto"/>
                                  </w:divBdr>
                                  <w:divsChild>
                                    <w:div w:id="1500076292">
                                      <w:marLeft w:val="0"/>
                                      <w:marRight w:val="0"/>
                                      <w:marTop w:val="0"/>
                                      <w:marBottom w:val="0"/>
                                      <w:divBdr>
                                        <w:top w:val="none" w:sz="0" w:space="0" w:color="auto"/>
                                        <w:left w:val="none" w:sz="0" w:space="0" w:color="auto"/>
                                        <w:bottom w:val="none" w:sz="0" w:space="0" w:color="auto"/>
                                        <w:right w:val="none" w:sz="0" w:space="0" w:color="auto"/>
                                      </w:divBdr>
                                      <w:divsChild>
                                        <w:div w:id="1720979179">
                                          <w:marLeft w:val="0"/>
                                          <w:marRight w:val="0"/>
                                          <w:marTop w:val="0"/>
                                          <w:marBottom w:val="0"/>
                                          <w:divBdr>
                                            <w:top w:val="none" w:sz="0" w:space="0" w:color="auto"/>
                                            <w:left w:val="none" w:sz="0" w:space="0" w:color="auto"/>
                                            <w:bottom w:val="none" w:sz="0" w:space="0" w:color="auto"/>
                                            <w:right w:val="none" w:sz="0" w:space="0" w:color="auto"/>
                                          </w:divBdr>
                                        </w:div>
                                        <w:div w:id="1935090887">
                                          <w:marLeft w:val="240"/>
                                          <w:marRight w:val="240"/>
                                          <w:marTop w:val="0"/>
                                          <w:marBottom w:val="0"/>
                                          <w:divBdr>
                                            <w:top w:val="none" w:sz="0" w:space="0" w:color="auto"/>
                                            <w:left w:val="none" w:sz="0" w:space="0" w:color="auto"/>
                                            <w:bottom w:val="none" w:sz="0" w:space="0" w:color="auto"/>
                                            <w:right w:val="none" w:sz="0" w:space="0" w:color="auto"/>
                                          </w:divBdr>
                                          <w:divsChild>
                                            <w:div w:id="2527845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52766085">
                                      <w:marLeft w:val="240"/>
                                      <w:marRight w:val="0"/>
                                      <w:marTop w:val="0"/>
                                      <w:marBottom w:val="0"/>
                                      <w:divBdr>
                                        <w:top w:val="none" w:sz="0" w:space="0" w:color="auto"/>
                                        <w:left w:val="none" w:sz="0" w:space="0" w:color="auto"/>
                                        <w:bottom w:val="none" w:sz="0" w:space="0" w:color="auto"/>
                                        <w:right w:val="none" w:sz="0" w:space="0" w:color="auto"/>
                                      </w:divBdr>
                                    </w:div>
                                  </w:divsChild>
                                </w:div>
                                <w:div w:id="424040005">
                                  <w:marLeft w:val="240"/>
                                  <w:marRight w:val="240"/>
                                  <w:marTop w:val="0"/>
                                  <w:marBottom w:val="0"/>
                                  <w:divBdr>
                                    <w:top w:val="none" w:sz="0" w:space="0" w:color="auto"/>
                                    <w:left w:val="none" w:sz="0" w:space="0" w:color="auto"/>
                                    <w:bottom w:val="none" w:sz="0" w:space="0" w:color="auto"/>
                                    <w:right w:val="none" w:sz="0" w:space="0" w:color="auto"/>
                                  </w:divBdr>
                                  <w:divsChild>
                                    <w:div w:id="601256598">
                                      <w:marLeft w:val="240"/>
                                      <w:marRight w:val="0"/>
                                      <w:marTop w:val="0"/>
                                      <w:marBottom w:val="0"/>
                                      <w:divBdr>
                                        <w:top w:val="none" w:sz="0" w:space="0" w:color="auto"/>
                                        <w:left w:val="none" w:sz="0" w:space="0" w:color="auto"/>
                                        <w:bottom w:val="none" w:sz="0" w:space="0" w:color="auto"/>
                                        <w:right w:val="none" w:sz="0" w:space="0" w:color="auto"/>
                                      </w:divBdr>
                                    </w:div>
                                    <w:div w:id="1430587450">
                                      <w:marLeft w:val="0"/>
                                      <w:marRight w:val="0"/>
                                      <w:marTop w:val="0"/>
                                      <w:marBottom w:val="0"/>
                                      <w:divBdr>
                                        <w:top w:val="none" w:sz="0" w:space="0" w:color="auto"/>
                                        <w:left w:val="none" w:sz="0" w:space="0" w:color="auto"/>
                                        <w:bottom w:val="none" w:sz="0" w:space="0" w:color="auto"/>
                                        <w:right w:val="none" w:sz="0" w:space="0" w:color="auto"/>
                                      </w:divBdr>
                                      <w:divsChild>
                                        <w:div w:id="215972564">
                                          <w:marLeft w:val="240"/>
                                          <w:marRight w:val="240"/>
                                          <w:marTop w:val="0"/>
                                          <w:marBottom w:val="0"/>
                                          <w:divBdr>
                                            <w:top w:val="none" w:sz="0" w:space="0" w:color="auto"/>
                                            <w:left w:val="none" w:sz="0" w:space="0" w:color="auto"/>
                                            <w:bottom w:val="none" w:sz="0" w:space="0" w:color="auto"/>
                                            <w:right w:val="none" w:sz="0" w:space="0" w:color="auto"/>
                                          </w:divBdr>
                                          <w:divsChild>
                                            <w:div w:id="485097776">
                                              <w:marLeft w:val="240"/>
                                              <w:marRight w:val="0"/>
                                              <w:marTop w:val="0"/>
                                              <w:marBottom w:val="0"/>
                                              <w:divBdr>
                                                <w:top w:val="none" w:sz="0" w:space="0" w:color="auto"/>
                                                <w:left w:val="none" w:sz="0" w:space="0" w:color="auto"/>
                                                <w:bottom w:val="none" w:sz="0" w:space="0" w:color="auto"/>
                                                <w:right w:val="none" w:sz="0" w:space="0" w:color="auto"/>
                                              </w:divBdr>
                                            </w:div>
                                          </w:divsChild>
                                        </w:div>
                                        <w:div w:id="1110049115">
                                          <w:marLeft w:val="240"/>
                                          <w:marRight w:val="240"/>
                                          <w:marTop w:val="0"/>
                                          <w:marBottom w:val="0"/>
                                          <w:divBdr>
                                            <w:top w:val="none" w:sz="0" w:space="0" w:color="auto"/>
                                            <w:left w:val="none" w:sz="0" w:space="0" w:color="auto"/>
                                            <w:bottom w:val="none" w:sz="0" w:space="0" w:color="auto"/>
                                            <w:right w:val="none" w:sz="0" w:space="0" w:color="auto"/>
                                          </w:divBdr>
                                          <w:divsChild>
                                            <w:div w:id="1171532034">
                                              <w:marLeft w:val="240"/>
                                              <w:marRight w:val="0"/>
                                              <w:marTop w:val="0"/>
                                              <w:marBottom w:val="0"/>
                                              <w:divBdr>
                                                <w:top w:val="none" w:sz="0" w:space="0" w:color="auto"/>
                                                <w:left w:val="none" w:sz="0" w:space="0" w:color="auto"/>
                                                <w:bottom w:val="none" w:sz="0" w:space="0" w:color="auto"/>
                                                <w:right w:val="none" w:sz="0" w:space="0" w:color="auto"/>
                                              </w:divBdr>
                                            </w:div>
                                          </w:divsChild>
                                        </w:div>
                                        <w:div w:id="1579705743">
                                          <w:marLeft w:val="0"/>
                                          <w:marRight w:val="0"/>
                                          <w:marTop w:val="0"/>
                                          <w:marBottom w:val="0"/>
                                          <w:divBdr>
                                            <w:top w:val="none" w:sz="0" w:space="0" w:color="auto"/>
                                            <w:left w:val="none" w:sz="0" w:space="0" w:color="auto"/>
                                            <w:bottom w:val="none" w:sz="0" w:space="0" w:color="auto"/>
                                            <w:right w:val="none" w:sz="0" w:space="0" w:color="auto"/>
                                          </w:divBdr>
                                        </w:div>
                                        <w:div w:id="1863468002">
                                          <w:marLeft w:val="240"/>
                                          <w:marRight w:val="240"/>
                                          <w:marTop w:val="0"/>
                                          <w:marBottom w:val="0"/>
                                          <w:divBdr>
                                            <w:top w:val="none" w:sz="0" w:space="0" w:color="auto"/>
                                            <w:left w:val="none" w:sz="0" w:space="0" w:color="auto"/>
                                            <w:bottom w:val="none" w:sz="0" w:space="0" w:color="auto"/>
                                            <w:right w:val="none" w:sz="0" w:space="0" w:color="auto"/>
                                          </w:divBdr>
                                          <w:divsChild>
                                            <w:div w:id="598878627">
                                              <w:marLeft w:val="240"/>
                                              <w:marRight w:val="0"/>
                                              <w:marTop w:val="0"/>
                                              <w:marBottom w:val="0"/>
                                              <w:divBdr>
                                                <w:top w:val="none" w:sz="0" w:space="0" w:color="auto"/>
                                                <w:left w:val="none" w:sz="0" w:space="0" w:color="auto"/>
                                                <w:bottom w:val="none" w:sz="0" w:space="0" w:color="auto"/>
                                                <w:right w:val="none" w:sz="0" w:space="0" w:color="auto"/>
                                              </w:divBdr>
                                            </w:div>
                                          </w:divsChild>
                                        </w:div>
                                        <w:div w:id="1963460493">
                                          <w:marLeft w:val="240"/>
                                          <w:marRight w:val="240"/>
                                          <w:marTop w:val="0"/>
                                          <w:marBottom w:val="0"/>
                                          <w:divBdr>
                                            <w:top w:val="none" w:sz="0" w:space="0" w:color="auto"/>
                                            <w:left w:val="none" w:sz="0" w:space="0" w:color="auto"/>
                                            <w:bottom w:val="none" w:sz="0" w:space="0" w:color="auto"/>
                                            <w:right w:val="none" w:sz="0" w:space="0" w:color="auto"/>
                                          </w:divBdr>
                                          <w:divsChild>
                                            <w:div w:id="19782241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706498">
                                  <w:marLeft w:val="240"/>
                                  <w:marRight w:val="240"/>
                                  <w:marTop w:val="0"/>
                                  <w:marBottom w:val="0"/>
                                  <w:divBdr>
                                    <w:top w:val="none" w:sz="0" w:space="0" w:color="auto"/>
                                    <w:left w:val="none" w:sz="0" w:space="0" w:color="auto"/>
                                    <w:bottom w:val="none" w:sz="0" w:space="0" w:color="auto"/>
                                    <w:right w:val="none" w:sz="0" w:space="0" w:color="auto"/>
                                  </w:divBdr>
                                  <w:divsChild>
                                    <w:div w:id="936333180">
                                      <w:marLeft w:val="240"/>
                                      <w:marRight w:val="0"/>
                                      <w:marTop w:val="0"/>
                                      <w:marBottom w:val="0"/>
                                      <w:divBdr>
                                        <w:top w:val="none" w:sz="0" w:space="0" w:color="auto"/>
                                        <w:left w:val="none" w:sz="0" w:space="0" w:color="auto"/>
                                        <w:bottom w:val="none" w:sz="0" w:space="0" w:color="auto"/>
                                        <w:right w:val="none" w:sz="0" w:space="0" w:color="auto"/>
                                      </w:divBdr>
                                    </w:div>
                                    <w:div w:id="965428835">
                                      <w:marLeft w:val="0"/>
                                      <w:marRight w:val="0"/>
                                      <w:marTop w:val="0"/>
                                      <w:marBottom w:val="0"/>
                                      <w:divBdr>
                                        <w:top w:val="none" w:sz="0" w:space="0" w:color="auto"/>
                                        <w:left w:val="none" w:sz="0" w:space="0" w:color="auto"/>
                                        <w:bottom w:val="none" w:sz="0" w:space="0" w:color="auto"/>
                                        <w:right w:val="none" w:sz="0" w:space="0" w:color="auto"/>
                                      </w:divBdr>
                                      <w:divsChild>
                                        <w:div w:id="590821775">
                                          <w:marLeft w:val="0"/>
                                          <w:marRight w:val="0"/>
                                          <w:marTop w:val="0"/>
                                          <w:marBottom w:val="0"/>
                                          <w:divBdr>
                                            <w:top w:val="none" w:sz="0" w:space="0" w:color="auto"/>
                                            <w:left w:val="none" w:sz="0" w:space="0" w:color="auto"/>
                                            <w:bottom w:val="none" w:sz="0" w:space="0" w:color="auto"/>
                                            <w:right w:val="none" w:sz="0" w:space="0" w:color="auto"/>
                                          </w:divBdr>
                                        </w:div>
                                        <w:div w:id="1350450311">
                                          <w:marLeft w:val="240"/>
                                          <w:marRight w:val="240"/>
                                          <w:marTop w:val="0"/>
                                          <w:marBottom w:val="0"/>
                                          <w:divBdr>
                                            <w:top w:val="none" w:sz="0" w:space="0" w:color="auto"/>
                                            <w:left w:val="none" w:sz="0" w:space="0" w:color="auto"/>
                                            <w:bottom w:val="none" w:sz="0" w:space="0" w:color="auto"/>
                                            <w:right w:val="none" w:sz="0" w:space="0" w:color="auto"/>
                                          </w:divBdr>
                                          <w:divsChild>
                                            <w:div w:id="20503709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673000">
                                  <w:marLeft w:val="0"/>
                                  <w:marRight w:val="0"/>
                                  <w:marTop w:val="0"/>
                                  <w:marBottom w:val="0"/>
                                  <w:divBdr>
                                    <w:top w:val="none" w:sz="0" w:space="0" w:color="auto"/>
                                    <w:left w:val="none" w:sz="0" w:space="0" w:color="auto"/>
                                    <w:bottom w:val="none" w:sz="0" w:space="0" w:color="auto"/>
                                    <w:right w:val="none" w:sz="0" w:space="0" w:color="auto"/>
                                  </w:divBdr>
                                </w:div>
                                <w:div w:id="1793553328">
                                  <w:marLeft w:val="240"/>
                                  <w:marRight w:val="240"/>
                                  <w:marTop w:val="0"/>
                                  <w:marBottom w:val="0"/>
                                  <w:divBdr>
                                    <w:top w:val="none" w:sz="0" w:space="0" w:color="auto"/>
                                    <w:left w:val="none" w:sz="0" w:space="0" w:color="auto"/>
                                    <w:bottom w:val="none" w:sz="0" w:space="0" w:color="auto"/>
                                    <w:right w:val="none" w:sz="0" w:space="0" w:color="auto"/>
                                  </w:divBdr>
                                  <w:divsChild>
                                    <w:div w:id="310250916">
                                      <w:marLeft w:val="240"/>
                                      <w:marRight w:val="0"/>
                                      <w:marTop w:val="0"/>
                                      <w:marBottom w:val="0"/>
                                      <w:divBdr>
                                        <w:top w:val="none" w:sz="0" w:space="0" w:color="auto"/>
                                        <w:left w:val="none" w:sz="0" w:space="0" w:color="auto"/>
                                        <w:bottom w:val="none" w:sz="0" w:space="0" w:color="auto"/>
                                        <w:right w:val="none" w:sz="0" w:space="0" w:color="auto"/>
                                      </w:divBdr>
                                    </w:div>
                                  </w:divsChild>
                                </w:div>
                                <w:div w:id="1821653160">
                                  <w:marLeft w:val="240"/>
                                  <w:marRight w:val="240"/>
                                  <w:marTop w:val="0"/>
                                  <w:marBottom w:val="0"/>
                                  <w:divBdr>
                                    <w:top w:val="none" w:sz="0" w:space="0" w:color="auto"/>
                                    <w:left w:val="none" w:sz="0" w:space="0" w:color="auto"/>
                                    <w:bottom w:val="none" w:sz="0" w:space="0" w:color="auto"/>
                                    <w:right w:val="none" w:sz="0" w:space="0" w:color="auto"/>
                                  </w:divBdr>
                                  <w:divsChild>
                                    <w:div w:id="181093557">
                                      <w:marLeft w:val="240"/>
                                      <w:marRight w:val="0"/>
                                      <w:marTop w:val="0"/>
                                      <w:marBottom w:val="0"/>
                                      <w:divBdr>
                                        <w:top w:val="none" w:sz="0" w:space="0" w:color="auto"/>
                                        <w:left w:val="none" w:sz="0" w:space="0" w:color="auto"/>
                                        <w:bottom w:val="none" w:sz="0" w:space="0" w:color="auto"/>
                                        <w:right w:val="none" w:sz="0" w:space="0" w:color="auto"/>
                                      </w:divBdr>
                                    </w:div>
                                  </w:divsChild>
                                </w:div>
                                <w:div w:id="1845632536">
                                  <w:marLeft w:val="240"/>
                                  <w:marRight w:val="240"/>
                                  <w:marTop w:val="0"/>
                                  <w:marBottom w:val="0"/>
                                  <w:divBdr>
                                    <w:top w:val="none" w:sz="0" w:space="0" w:color="auto"/>
                                    <w:left w:val="none" w:sz="0" w:space="0" w:color="auto"/>
                                    <w:bottom w:val="none" w:sz="0" w:space="0" w:color="auto"/>
                                    <w:right w:val="none" w:sz="0" w:space="0" w:color="auto"/>
                                  </w:divBdr>
                                  <w:divsChild>
                                    <w:div w:id="542793781">
                                      <w:marLeft w:val="0"/>
                                      <w:marRight w:val="0"/>
                                      <w:marTop w:val="0"/>
                                      <w:marBottom w:val="0"/>
                                      <w:divBdr>
                                        <w:top w:val="none" w:sz="0" w:space="0" w:color="auto"/>
                                        <w:left w:val="none" w:sz="0" w:space="0" w:color="auto"/>
                                        <w:bottom w:val="none" w:sz="0" w:space="0" w:color="auto"/>
                                        <w:right w:val="none" w:sz="0" w:space="0" w:color="auto"/>
                                      </w:divBdr>
                                      <w:divsChild>
                                        <w:div w:id="518812118">
                                          <w:marLeft w:val="240"/>
                                          <w:marRight w:val="240"/>
                                          <w:marTop w:val="0"/>
                                          <w:marBottom w:val="0"/>
                                          <w:divBdr>
                                            <w:top w:val="none" w:sz="0" w:space="0" w:color="auto"/>
                                            <w:left w:val="none" w:sz="0" w:space="0" w:color="auto"/>
                                            <w:bottom w:val="none" w:sz="0" w:space="0" w:color="auto"/>
                                            <w:right w:val="none" w:sz="0" w:space="0" w:color="auto"/>
                                          </w:divBdr>
                                          <w:divsChild>
                                            <w:div w:id="486357947">
                                              <w:marLeft w:val="240"/>
                                              <w:marRight w:val="0"/>
                                              <w:marTop w:val="0"/>
                                              <w:marBottom w:val="0"/>
                                              <w:divBdr>
                                                <w:top w:val="none" w:sz="0" w:space="0" w:color="auto"/>
                                                <w:left w:val="none" w:sz="0" w:space="0" w:color="auto"/>
                                                <w:bottom w:val="none" w:sz="0" w:space="0" w:color="auto"/>
                                                <w:right w:val="none" w:sz="0" w:space="0" w:color="auto"/>
                                              </w:divBdr>
                                            </w:div>
                                          </w:divsChild>
                                        </w:div>
                                        <w:div w:id="1484159162">
                                          <w:marLeft w:val="0"/>
                                          <w:marRight w:val="0"/>
                                          <w:marTop w:val="0"/>
                                          <w:marBottom w:val="0"/>
                                          <w:divBdr>
                                            <w:top w:val="none" w:sz="0" w:space="0" w:color="auto"/>
                                            <w:left w:val="none" w:sz="0" w:space="0" w:color="auto"/>
                                            <w:bottom w:val="none" w:sz="0" w:space="0" w:color="auto"/>
                                            <w:right w:val="none" w:sz="0" w:space="0" w:color="auto"/>
                                          </w:divBdr>
                                        </w:div>
                                      </w:divsChild>
                                    </w:div>
                                    <w:div w:id="1156998222">
                                      <w:marLeft w:val="240"/>
                                      <w:marRight w:val="0"/>
                                      <w:marTop w:val="0"/>
                                      <w:marBottom w:val="0"/>
                                      <w:divBdr>
                                        <w:top w:val="none" w:sz="0" w:space="0" w:color="auto"/>
                                        <w:left w:val="none" w:sz="0" w:space="0" w:color="auto"/>
                                        <w:bottom w:val="none" w:sz="0" w:space="0" w:color="auto"/>
                                        <w:right w:val="none" w:sz="0" w:space="0" w:color="auto"/>
                                      </w:divBdr>
                                    </w:div>
                                  </w:divsChild>
                                </w:div>
                                <w:div w:id="2123572580">
                                  <w:marLeft w:val="240"/>
                                  <w:marRight w:val="240"/>
                                  <w:marTop w:val="0"/>
                                  <w:marBottom w:val="0"/>
                                  <w:divBdr>
                                    <w:top w:val="none" w:sz="0" w:space="0" w:color="auto"/>
                                    <w:left w:val="none" w:sz="0" w:space="0" w:color="auto"/>
                                    <w:bottom w:val="none" w:sz="0" w:space="0" w:color="auto"/>
                                    <w:right w:val="none" w:sz="0" w:space="0" w:color="auto"/>
                                  </w:divBdr>
                                  <w:divsChild>
                                    <w:div w:id="411049269">
                                      <w:marLeft w:val="0"/>
                                      <w:marRight w:val="0"/>
                                      <w:marTop w:val="0"/>
                                      <w:marBottom w:val="0"/>
                                      <w:divBdr>
                                        <w:top w:val="none" w:sz="0" w:space="0" w:color="auto"/>
                                        <w:left w:val="none" w:sz="0" w:space="0" w:color="auto"/>
                                        <w:bottom w:val="none" w:sz="0" w:space="0" w:color="auto"/>
                                        <w:right w:val="none" w:sz="0" w:space="0" w:color="auto"/>
                                      </w:divBdr>
                                      <w:divsChild>
                                        <w:div w:id="1085879981">
                                          <w:marLeft w:val="0"/>
                                          <w:marRight w:val="0"/>
                                          <w:marTop w:val="0"/>
                                          <w:marBottom w:val="0"/>
                                          <w:divBdr>
                                            <w:top w:val="none" w:sz="0" w:space="0" w:color="auto"/>
                                            <w:left w:val="none" w:sz="0" w:space="0" w:color="auto"/>
                                            <w:bottom w:val="none" w:sz="0" w:space="0" w:color="auto"/>
                                            <w:right w:val="none" w:sz="0" w:space="0" w:color="auto"/>
                                          </w:divBdr>
                                        </w:div>
                                        <w:div w:id="1481380994">
                                          <w:marLeft w:val="240"/>
                                          <w:marRight w:val="240"/>
                                          <w:marTop w:val="0"/>
                                          <w:marBottom w:val="0"/>
                                          <w:divBdr>
                                            <w:top w:val="none" w:sz="0" w:space="0" w:color="auto"/>
                                            <w:left w:val="none" w:sz="0" w:space="0" w:color="auto"/>
                                            <w:bottom w:val="none" w:sz="0" w:space="0" w:color="auto"/>
                                            <w:right w:val="none" w:sz="0" w:space="0" w:color="auto"/>
                                          </w:divBdr>
                                          <w:divsChild>
                                            <w:div w:id="16827030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665920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9671547">
                              <w:marLeft w:val="240"/>
                              <w:marRight w:val="0"/>
                              <w:marTop w:val="0"/>
                              <w:marBottom w:val="0"/>
                              <w:divBdr>
                                <w:top w:val="none" w:sz="0" w:space="0" w:color="auto"/>
                                <w:left w:val="none" w:sz="0" w:space="0" w:color="auto"/>
                                <w:bottom w:val="none" w:sz="0" w:space="0" w:color="auto"/>
                                <w:right w:val="none" w:sz="0" w:space="0" w:color="auto"/>
                              </w:divBdr>
                            </w:div>
                          </w:divsChild>
                        </w:div>
                        <w:div w:id="824203350">
                          <w:marLeft w:val="240"/>
                          <w:marRight w:val="240"/>
                          <w:marTop w:val="0"/>
                          <w:marBottom w:val="0"/>
                          <w:divBdr>
                            <w:top w:val="none" w:sz="0" w:space="0" w:color="auto"/>
                            <w:left w:val="none" w:sz="0" w:space="0" w:color="auto"/>
                            <w:bottom w:val="none" w:sz="0" w:space="0" w:color="auto"/>
                            <w:right w:val="none" w:sz="0" w:space="0" w:color="auto"/>
                          </w:divBdr>
                        </w:div>
                        <w:div w:id="933901129">
                          <w:marLeft w:val="240"/>
                          <w:marRight w:val="240"/>
                          <w:marTop w:val="0"/>
                          <w:marBottom w:val="0"/>
                          <w:divBdr>
                            <w:top w:val="none" w:sz="0" w:space="0" w:color="auto"/>
                            <w:left w:val="none" w:sz="0" w:space="0" w:color="auto"/>
                            <w:bottom w:val="none" w:sz="0" w:space="0" w:color="auto"/>
                            <w:right w:val="none" w:sz="0" w:space="0" w:color="auto"/>
                          </w:divBdr>
                          <w:divsChild>
                            <w:div w:id="111558442">
                              <w:marLeft w:val="0"/>
                              <w:marRight w:val="0"/>
                              <w:marTop w:val="0"/>
                              <w:marBottom w:val="0"/>
                              <w:divBdr>
                                <w:top w:val="none" w:sz="0" w:space="0" w:color="auto"/>
                                <w:left w:val="none" w:sz="0" w:space="0" w:color="auto"/>
                                <w:bottom w:val="none" w:sz="0" w:space="0" w:color="auto"/>
                                <w:right w:val="none" w:sz="0" w:space="0" w:color="auto"/>
                              </w:divBdr>
                              <w:divsChild>
                                <w:div w:id="222182571">
                                  <w:marLeft w:val="0"/>
                                  <w:marRight w:val="0"/>
                                  <w:marTop w:val="0"/>
                                  <w:marBottom w:val="0"/>
                                  <w:divBdr>
                                    <w:top w:val="none" w:sz="0" w:space="0" w:color="auto"/>
                                    <w:left w:val="none" w:sz="0" w:space="0" w:color="auto"/>
                                    <w:bottom w:val="none" w:sz="0" w:space="0" w:color="auto"/>
                                    <w:right w:val="none" w:sz="0" w:space="0" w:color="auto"/>
                                  </w:divBdr>
                                </w:div>
                                <w:div w:id="633679565">
                                  <w:marLeft w:val="240"/>
                                  <w:marRight w:val="240"/>
                                  <w:marTop w:val="0"/>
                                  <w:marBottom w:val="0"/>
                                  <w:divBdr>
                                    <w:top w:val="none" w:sz="0" w:space="0" w:color="auto"/>
                                    <w:left w:val="none" w:sz="0" w:space="0" w:color="auto"/>
                                    <w:bottom w:val="none" w:sz="0" w:space="0" w:color="auto"/>
                                    <w:right w:val="none" w:sz="0" w:space="0" w:color="auto"/>
                                  </w:divBdr>
                                  <w:divsChild>
                                    <w:div w:id="265239817">
                                      <w:marLeft w:val="0"/>
                                      <w:marRight w:val="0"/>
                                      <w:marTop w:val="0"/>
                                      <w:marBottom w:val="0"/>
                                      <w:divBdr>
                                        <w:top w:val="none" w:sz="0" w:space="0" w:color="auto"/>
                                        <w:left w:val="none" w:sz="0" w:space="0" w:color="auto"/>
                                        <w:bottom w:val="none" w:sz="0" w:space="0" w:color="auto"/>
                                        <w:right w:val="none" w:sz="0" w:space="0" w:color="auto"/>
                                      </w:divBdr>
                                      <w:divsChild>
                                        <w:div w:id="22752212">
                                          <w:marLeft w:val="240"/>
                                          <w:marRight w:val="240"/>
                                          <w:marTop w:val="0"/>
                                          <w:marBottom w:val="0"/>
                                          <w:divBdr>
                                            <w:top w:val="none" w:sz="0" w:space="0" w:color="auto"/>
                                            <w:left w:val="none" w:sz="0" w:space="0" w:color="auto"/>
                                            <w:bottom w:val="none" w:sz="0" w:space="0" w:color="auto"/>
                                            <w:right w:val="none" w:sz="0" w:space="0" w:color="auto"/>
                                          </w:divBdr>
                                          <w:divsChild>
                                            <w:div w:id="926034780">
                                              <w:marLeft w:val="0"/>
                                              <w:marRight w:val="0"/>
                                              <w:marTop w:val="0"/>
                                              <w:marBottom w:val="0"/>
                                              <w:divBdr>
                                                <w:top w:val="none" w:sz="0" w:space="0" w:color="auto"/>
                                                <w:left w:val="none" w:sz="0" w:space="0" w:color="auto"/>
                                                <w:bottom w:val="none" w:sz="0" w:space="0" w:color="auto"/>
                                                <w:right w:val="none" w:sz="0" w:space="0" w:color="auto"/>
                                              </w:divBdr>
                                              <w:divsChild>
                                                <w:div w:id="57018333">
                                                  <w:marLeft w:val="0"/>
                                                  <w:marRight w:val="0"/>
                                                  <w:marTop w:val="0"/>
                                                  <w:marBottom w:val="0"/>
                                                  <w:divBdr>
                                                    <w:top w:val="none" w:sz="0" w:space="0" w:color="auto"/>
                                                    <w:left w:val="none" w:sz="0" w:space="0" w:color="auto"/>
                                                    <w:bottom w:val="none" w:sz="0" w:space="0" w:color="auto"/>
                                                    <w:right w:val="none" w:sz="0" w:space="0" w:color="auto"/>
                                                  </w:divBdr>
                                                </w:div>
                                                <w:div w:id="1494102563">
                                                  <w:marLeft w:val="240"/>
                                                  <w:marRight w:val="240"/>
                                                  <w:marTop w:val="0"/>
                                                  <w:marBottom w:val="0"/>
                                                  <w:divBdr>
                                                    <w:top w:val="none" w:sz="0" w:space="0" w:color="auto"/>
                                                    <w:left w:val="none" w:sz="0" w:space="0" w:color="auto"/>
                                                    <w:bottom w:val="none" w:sz="0" w:space="0" w:color="auto"/>
                                                    <w:right w:val="none" w:sz="0" w:space="0" w:color="auto"/>
                                                  </w:divBdr>
                                                  <w:divsChild>
                                                    <w:div w:id="622275738">
                                                      <w:marLeft w:val="240"/>
                                                      <w:marRight w:val="0"/>
                                                      <w:marTop w:val="0"/>
                                                      <w:marBottom w:val="0"/>
                                                      <w:divBdr>
                                                        <w:top w:val="none" w:sz="0" w:space="0" w:color="auto"/>
                                                        <w:left w:val="none" w:sz="0" w:space="0" w:color="auto"/>
                                                        <w:bottom w:val="none" w:sz="0" w:space="0" w:color="auto"/>
                                                        <w:right w:val="none" w:sz="0" w:space="0" w:color="auto"/>
                                                      </w:divBdr>
                                                    </w:div>
                                                    <w:div w:id="646276252">
                                                      <w:marLeft w:val="0"/>
                                                      <w:marRight w:val="0"/>
                                                      <w:marTop w:val="0"/>
                                                      <w:marBottom w:val="0"/>
                                                      <w:divBdr>
                                                        <w:top w:val="none" w:sz="0" w:space="0" w:color="auto"/>
                                                        <w:left w:val="none" w:sz="0" w:space="0" w:color="auto"/>
                                                        <w:bottom w:val="none" w:sz="0" w:space="0" w:color="auto"/>
                                                        <w:right w:val="none" w:sz="0" w:space="0" w:color="auto"/>
                                                      </w:divBdr>
                                                      <w:divsChild>
                                                        <w:div w:id="345518378">
                                                          <w:marLeft w:val="240"/>
                                                          <w:marRight w:val="240"/>
                                                          <w:marTop w:val="0"/>
                                                          <w:marBottom w:val="0"/>
                                                          <w:divBdr>
                                                            <w:top w:val="none" w:sz="0" w:space="0" w:color="auto"/>
                                                            <w:left w:val="none" w:sz="0" w:space="0" w:color="auto"/>
                                                            <w:bottom w:val="none" w:sz="0" w:space="0" w:color="auto"/>
                                                            <w:right w:val="none" w:sz="0" w:space="0" w:color="auto"/>
                                                          </w:divBdr>
                                                          <w:divsChild>
                                                            <w:div w:id="867329475">
                                                              <w:marLeft w:val="240"/>
                                                              <w:marRight w:val="0"/>
                                                              <w:marTop w:val="0"/>
                                                              <w:marBottom w:val="0"/>
                                                              <w:divBdr>
                                                                <w:top w:val="none" w:sz="0" w:space="0" w:color="auto"/>
                                                                <w:left w:val="none" w:sz="0" w:space="0" w:color="auto"/>
                                                                <w:bottom w:val="none" w:sz="0" w:space="0" w:color="auto"/>
                                                                <w:right w:val="none" w:sz="0" w:space="0" w:color="auto"/>
                                                              </w:divBdr>
                                                            </w:div>
                                                          </w:divsChild>
                                                        </w:div>
                                                        <w:div w:id="426118459">
                                                          <w:marLeft w:val="240"/>
                                                          <w:marRight w:val="240"/>
                                                          <w:marTop w:val="0"/>
                                                          <w:marBottom w:val="0"/>
                                                          <w:divBdr>
                                                            <w:top w:val="none" w:sz="0" w:space="0" w:color="auto"/>
                                                            <w:left w:val="none" w:sz="0" w:space="0" w:color="auto"/>
                                                            <w:bottom w:val="none" w:sz="0" w:space="0" w:color="auto"/>
                                                            <w:right w:val="none" w:sz="0" w:space="0" w:color="auto"/>
                                                          </w:divBdr>
                                                          <w:divsChild>
                                                            <w:div w:id="858549400">
                                                              <w:marLeft w:val="240"/>
                                                              <w:marRight w:val="0"/>
                                                              <w:marTop w:val="0"/>
                                                              <w:marBottom w:val="0"/>
                                                              <w:divBdr>
                                                                <w:top w:val="none" w:sz="0" w:space="0" w:color="auto"/>
                                                                <w:left w:val="none" w:sz="0" w:space="0" w:color="auto"/>
                                                                <w:bottom w:val="none" w:sz="0" w:space="0" w:color="auto"/>
                                                                <w:right w:val="none" w:sz="0" w:space="0" w:color="auto"/>
                                                              </w:divBdr>
                                                            </w:div>
                                                          </w:divsChild>
                                                        </w:div>
                                                        <w:div w:id="647443661">
                                                          <w:marLeft w:val="240"/>
                                                          <w:marRight w:val="240"/>
                                                          <w:marTop w:val="0"/>
                                                          <w:marBottom w:val="0"/>
                                                          <w:divBdr>
                                                            <w:top w:val="none" w:sz="0" w:space="0" w:color="auto"/>
                                                            <w:left w:val="none" w:sz="0" w:space="0" w:color="auto"/>
                                                            <w:bottom w:val="none" w:sz="0" w:space="0" w:color="auto"/>
                                                            <w:right w:val="none" w:sz="0" w:space="0" w:color="auto"/>
                                                          </w:divBdr>
                                                          <w:divsChild>
                                                            <w:div w:id="664280811">
                                                              <w:marLeft w:val="240"/>
                                                              <w:marRight w:val="0"/>
                                                              <w:marTop w:val="0"/>
                                                              <w:marBottom w:val="0"/>
                                                              <w:divBdr>
                                                                <w:top w:val="none" w:sz="0" w:space="0" w:color="auto"/>
                                                                <w:left w:val="none" w:sz="0" w:space="0" w:color="auto"/>
                                                                <w:bottom w:val="none" w:sz="0" w:space="0" w:color="auto"/>
                                                                <w:right w:val="none" w:sz="0" w:space="0" w:color="auto"/>
                                                              </w:divBdr>
                                                            </w:div>
                                                          </w:divsChild>
                                                        </w:div>
                                                        <w:div w:id="107735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153531">
                                              <w:marLeft w:val="240"/>
                                              <w:marRight w:val="0"/>
                                              <w:marTop w:val="0"/>
                                              <w:marBottom w:val="0"/>
                                              <w:divBdr>
                                                <w:top w:val="none" w:sz="0" w:space="0" w:color="auto"/>
                                                <w:left w:val="none" w:sz="0" w:space="0" w:color="auto"/>
                                                <w:bottom w:val="none" w:sz="0" w:space="0" w:color="auto"/>
                                                <w:right w:val="none" w:sz="0" w:space="0" w:color="auto"/>
                                              </w:divBdr>
                                            </w:div>
                                          </w:divsChild>
                                        </w:div>
                                        <w:div w:id="91098327">
                                          <w:marLeft w:val="0"/>
                                          <w:marRight w:val="0"/>
                                          <w:marTop w:val="0"/>
                                          <w:marBottom w:val="0"/>
                                          <w:divBdr>
                                            <w:top w:val="none" w:sz="0" w:space="0" w:color="auto"/>
                                            <w:left w:val="none" w:sz="0" w:space="0" w:color="auto"/>
                                            <w:bottom w:val="none" w:sz="0" w:space="0" w:color="auto"/>
                                            <w:right w:val="none" w:sz="0" w:space="0" w:color="auto"/>
                                          </w:divBdr>
                                        </w:div>
                                        <w:div w:id="574363626">
                                          <w:marLeft w:val="240"/>
                                          <w:marRight w:val="240"/>
                                          <w:marTop w:val="0"/>
                                          <w:marBottom w:val="0"/>
                                          <w:divBdr>
                                            <w:top w:val="none" w:sz="0" w:space="0" w:color="auto"/>
                                            <w:left w:val="none" w:sz="0" w:space="0" w:color="auto"/>
                                            <w:bottom w:val="none" w:sz="0" w:space="0" w:color="auto"/>
                                            <w:right w:val="none" w:sz="0" w:space="0" w:color="auto"/>
                                          </w:divBdr>
                                          <w:divsChild>
                                            <w:div w:id="490759386">
                                              <w:marLeft w:val="240"/>
                                              <w:marRight w:val="0"/>
                                              <w:marTop w:val="0"/>
                                              <w:marBottom w:val="0"/>
                                              <w:divBdr>
                                                <w:top w:val="none" w:sz="0" w:space="0" w:color="auto"/>
                                                <w:left w:val="none" w:sz="0" w:space="0" w:color="auto"/>
                                                <w:bottom w:val="none" w:sz="0" w:space="0" w:color="auto"/>
                                                <w:right w:val="none" w:sz="0" w:space="0" w:color="auto"/>
                                              </w:divBdr>
                                            </w:div>
                                          </w:divsChild>
                                        </w:div>
                                        <w:div w:id="611940697">
                                          <w:marLeft w:val="240"/>
                                          <w:marRight w:val="240"/>
                                          <w:marTop w:val="0"/>
                                          <w:marBottom w:val="0"/>
                                          <w:divBdr>
                                            <w:top w:val="none" w:sz="0" w:space="0" w:color="auto"/>
                                            <w:left w:val="none" w:sz="0" w:space="0" w:color="auto"/>
                                            <w:bottom w:val="none" w:sz="0" w:space="0" w:color="auto"/>
                                            <w:right w:val="none" w:sz="0" w:space="0" w:color="auto"/>
                                          </w:divBdr>
                                          <w:divsChild>
                                            <w:div w:id="9961836">
                                              <w:marLeft w:val="0"/>
                                              <w:marRight w:val="0"/>
                                              <w:marTop w:val="0"/>
                                              <w:marBottom w:val="0"/>
                                              <w:divBdr>
                                                <w:top w:val="none" w:sz="0" w:space="0" w:color="auto"/>
                                                <w:left w:val="none" w:sz="0" w:space="0" w:color="auto"/>
                                                <w:bottom w:val="none" w:sz="0" w:space="0" w:color="auto"/>
                                                <w:right w:val="none" w:sz="0" w:space="0" w:color="auto"/>
                                              </w:divBdr>
                                              <w:divsChild>
                                                <w:div w:id="945037018">
                                                  <w:marLeft w:val="240"/>
                                                  <w:marRight w:val="240"/>
                                                  <w:marTop w:val="0"/>
                                                  <w:marBottom w:val="0"/>
                                                  <w:divBdr>
                                                    <w:top w:val="none" w:sz="0" w:space="0" w:color="auto"/>
                                                    <w:left w:val="none" w:sz="0" w:space="0" w:color="auto"/>
                                                    <w:bottom w:val="none" w:sz="0" w:space="0" w:color="auto"/>
                                                    <w:right w:val="none" w:sz="0" w:space="0" w:color="auto"/>
                                                  </w:divBdr>
                                                  <w:divsChild>
                                                    <w:div w:id="508952958">
                                                      <w:marLeft w:val="240"/>
                                                      <w:marRight w:val="0"/>
                                                      <w:marTop w:val="0"/>
                                                      <w:marBottom w:val="0"/>
                                                      <w:divBdr>
                                                        <w:top w:val="none" w:sz="0" w:space="0" w:color="auto"/>
                                                        <w:left w:val="none" w:sz="0" w:space="0" w:color="auto"/>
                                                        <w:bottom w:val="none" w:sz="0" w:space="0" w:color="auto"/>
                                                        <w:right w:val="none" w:sz="0" w:space="0" w:color="auto"/>
                                                      </w:divBdr>
                                                    </w:div>
                                                  </w:divsChild>
                                                </w:div>
                                                <w:div w:id="1562011108">
                                                  <w:marLeft w:val="240"/>
                                                  <w:marRight w:val="240"/>
                                                  <w:marTop w:val="0"/>
                                                  <w:marBottom w:val="0"/>
                                                  <w:divBdr>
                                                    <w:top w:val="none" w:sz="0" w:space="0" w:color="auto"/>
                                                    <w:left w:val="none" w:sz="0" w:space="0" w:color="auto"/>
                                                    <w:bottom w:val="none" w:sz="0" w:space="0" w:color="auto"/>
                                                    <w:right w:val="none" w:sz="0" w:space="0" w:color="auto"/>
                                                  </w:divBdr>
                                                  <w:divsChild>
                                                    <w:div w:id="703750947">
                                                      <w:marLeft w:val="240"/>
                                                      <w:marRight w:val="0"/>
                                                      <w:marTop w:val="0"/>
                                                      <w:marBottom w:val="0"/>
                                                      <w:divBdr>
                                                        <w:top w:val="none" w:sz="0" w:space="0" w:color="auto"/>
                                                        <w:left w:val="none" w:sz="0" w:space="0" w:color="auto"/>
                                                        <w:bottom w:val="none" w:sz="0" w:space="0" w:color="auto"/>
                                                        <w:right w:val="none" w:sz="0" w:space="0" w:color="auto"/>
                                                      </w:divBdr>
                                                    </w:div>
                                                  </w:divsChild>
                                                </w:div>
                                                <w:div w:id="1617640653">
                                                  <w:marLeft w:val="240"/>
                                                  <w:marRight w:val="240"/>
                                                  <w:marTop w:val="0"/>
                                                  <w:marBottom w:val="0"/>
                                                  <w:divBdr>
                                                    <w:top w:val="none" w:sz="0" w:space="0" w:color="auto"/>
                                                    <w:left w:val="none" w:sz="0" w:space="0" w:color="auto"/>
                                                    <w:bottom w:val="none" w:sz="0" w:space="0" w:color="auto"/>
                                                    <w:right w:val="none" w:sz="0" w:space="0" w:color="auto"/>
                                                  </w:divBdr>
                                                </w:div>
                                                <w:div w:id="1924992501">
                                                  <w:marLeft w:val="0"/>
                                                  <w:marRight w:val="0"/>
                                                  <w:marTop w:val="0"/>
                                                  <w:marBottom w:val="0"/>
                                                  <w:divBdr>
                                                    <w:top w:val="none" w:sz="0" w:space="0" w:color="auto"/>
                                                    <w:left w:val="none" w:sz="0" w:space="0" w:color="auto"/>
                                                    <w:bottom w:val="none" w:sz="0" w:space="0" w:color="auto"/>
                                                    <w:right w:val="none" w:sz="0" w:space="0" w:color="auto"/>
                                                  </w:divBdr>
                                                </w:div>
                                              </w:divsChild>
                                            </w:div>
                                            <w:div w:id="129179155">
                                              <w:marLeft w:val="240"/>
                                              <w:marRight w:val="0"/>
                                              <w:marTop w:val="0"/>
                                              <w:marBottom w:val="0"/>
                                              <w:divBdr>
                                                <w:top w:val="none" w:sz="0" w:space="0" w:color="auto"/>
                                                <w:left w:val="none" w:sz="0" w:space="0" w:color="auto"/>
                                                <w:bottom w:val="none" w:sz="0" w:space="0" w:color="auto"/>
                                                <w:right w:val="none" w:sz="0" w:space="0" w:color="auto"/>
                                              </w:divBdr>
                                            </w:div>
                                          </w:divsChild>
                                        </w:div>
                                        <w:div w:id="1236281399">
                                          <w:marLeft w:val="240"/>
                                          <w:marRight w:val="240"/>
                                          <w:marTop w:val="0"/>
                                          <w:marBottom w:val="0"/>
                                          <w:divBdr>
                                            <w:top w:val="none" w:sz="0" w:space="0" w:color="auto"/>
                                            <w:left w:val="none" w:sz="0" w:space="0" w:color="auto"/>
                                            <w:bottom w:val="none" w:sz="0" w:space="0" w:color="auto"/>
                                            <w:right w:val="none" w:sz="0" w:space="0" w:color="auto"/>
                                          </w:divBdr>
                                        </w:div>
                                        <w:div w:id="1570461756">
                                          <w:marLeft w:val="240"/>
                                          <w:marRight w:val="240"/>
                                          <w:marTop w:val="0"/>
                                          <w:marBottom w:val="0"/>
                                          <w:divBdr>
                                            <w:top w:val="none" w:sz="0" w:space="0" w:color="auto"/>
                                            <w:left w:val="none" w:sz="0" w:space="0" w:color="auto"/>
                                            <w:bottom w:val="none" w:sz="0" w:space="0" w:color="auto"/>
                                            <w:right w:val="none" w:sz="0" w:space="0" w:color="auto"/>
                                          </w:divBdr>
                                        </w:div>
                                        <w:div w:id="1717700080">
                                          <w:marLeft w:val="240"/>
                                          <w:marRight w:val="240"/>
                                          <w:marTop w:val="0"/>
                                          <w:marBottom w:val="0"/>
                                          <w:divBdr>
                                            <w:top w:val="none" w:sz="0" w:space="0" w:color="auto"/>
                                            <w:left w:val="none" w:sz="0" w:space="0" w:color="auto"/>
                                            <w:bottom w:val="none" w:sz="0" w:space="0" w:color="auto"/>
                                            <w:right w:val="none" w:sz="0" w:space="0" w:color="auto"/>
                                          </w:divBdr>
                                          <w:divsChild>
                                            <w:div w:id="250506690">
                                              <w:marLeft w:val="240"/>
                                              <w:marRight w:val="0"/>
                                              <w:marTop w:val="0"/>
                                              <w:marBottom w:val="0"/>
                                              <w:divBdr>
                                                <w:top w:val="none" w:sz="0" w:space="0" w:color="auto"/>
                                                <w:left w:val="none" w:sz="0" w:space="0" w:color="auto"/>
                                                <w:bottom w:val="none" w:sz="0" w:space="0" w:color="auto"/>
                                                <w:right w:val="none" w:sz="0" w:space="0" w:color="auto"/>
                                              </w:divBdr>
                                            </w:div>
                                          </w:divsChild>
                                        </w:div>
                                        <w:div w:id="1966499417">
                                          <w:marLeft w:val="240"/>
                                          <w:marRight w:val="240"/>
                                          <w:marTop w:val="0"/>
                                          <w:marBottom w:val="0"/>
                                          <w:divBdr>
                                            <w:top w:val="none" w:sz="0" w:space="0" w:color="auto"/>
                                            <w:left w:val="none" w:sz="0" w:space="0" w:color="auto"/>
                                            <w:bottom w:val="none" w:sz="0" w:space="0" w:color="auto"/>
                                            <w:right w:val="none" w:sz="0" w:space="0" w:color="auto"/>
                                          </w:divBdr>
                                        </w:div>
                                      </w:divsChild>
                                    </w:div>
                                    <w:div w:id="282662452">
                                      <w:marLeft w:val="240"/>
                                      <w:marRight w:val="0"/>
                                      <w:marTop w:val="0"/>
                                      <w:marBottom w:val="0"/>
                                      <w:divBdr>
                                        <w:top w:val="none" w:sz="0" w:space="0" w:color="auto"/>
                                        <w:left w:val="none" w:sz="0" w:space="0" w:color="auto"/>
                                        <w:bottom w:val="none" w:sz="0" w:space="0" w:color="auto"/>
                                        <w:right w:val="none" w:sz="0" w:space="0" w:color="auto"/>
                                      </w:divBdr>
                                    </w:div>
                                  </w:divsChild>
                                </w:div>
                                <w:div w:id="1206018580">
                                  <w:marLeft w:val="240"/>
                                  <w:marRight w:val="240"/>
                                  <w:marTop w:val="0"/>
                                  <w:marBottom w:val="0"/>
                                  <w:divBdr>
                                    <w:top w:val="none" w:sz="0" w:space="0" w:color="auto"/>
                                    <w:left w:val="none" w:sz="0" w:space="0" w:color="auto"/>
                                    <w:bottom w:val="none" w:sz="0" w:space="0" w:color="auto"/>
                                    <w:right w:val="none" w:sz="0" w:space="0" w:color="auto"/>
                                  </w:divBdr>
                                </w:div>
                                <w:div w:id="2045009920">
                                  <w:marLeft w:val="240"/>
                                  <w:marRight w:val="240"/>
                                  <w:marTop w:val="0"/>
                                  <w:marBottom w:val="0"/>
                                  <w:divBdr>
                                    <w:top w:val="none" w:sz="0" w:space="0" w:color="auto"/>
                                    <w:left w:val="none" w:sz="0" w:space="0" w:color="auto"/>
                                    <w:bottom w:val="none" w:sz="0" w:space="0" w:color="auto"/>
                                    <w:right w:val="none" w:sz="0" w:space="0" w:color="auto"/>
                                  </w:divBdr>
                                  <w:divsChild>
                                    <w:div w:id="9657693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7094655">
                              <w:marLeft w:val="240"/>
                              <w:marRight w:val="0"/>
                              <w:marTop w:val="0"/>
                              <w:marBottom w:val="0"/>
                              <w:divBdr>
                                <w:top w:val="none" w:sz="0" w:space="0" w:color="auto"/>
                                <w:left w:val="none" w:sz="0" w:space="0" w:color="auto"/>
                                <w:bottom w:val="none" w:sz="0" w:space="0" w:color="auto"/>
                                <w:right w:val="none" w:sz="0" w:space="0" w:color="auto"/>
                              </w:divBdr>
                            </w:div>
                          </w:divsChild>
                        </w:div>
                        <w:div w:id="1087113908">
                          <w:marLeft w:val="0"/>
                          <w:marRight w:val="0"/>
                          <w:marTop w:val="0"/>
                          <w:marBottom w:val="0"/>
                          <w:divBdr>
                            <w:top w:val="none" w:sz="0" w:space="0" w:color="auto"/>
                            <w:left w:val="none" w:sz="0" w:space="0" w:color="auto"/>
                            <w:bottom w:val="none" w:sz="0" w:space="0" w:color="auto"/>
                            <w:right w:val="none" w:sz="0" w:space="0" w:color="auto"/>
                          </w:divBdr>
                        </w:div>
                        <w:div w:id="1639610205">
                          <w:marLeft w:val="240"/>
                          <w:marRight w:val="240"/>
                          <w:marTop w:val="0"/>
                          <w:marBottom w:val="0"/>
                          <w:divBdr>
                            <w:top w:val="none" w:sz="0" w:space="0" w:color="auto"/>
                            <w:left w:val="none" w:sz="0" w:space="0" w:color="auto"/>
                            <w:bottom w:val="none" w:sz="0" w:space="0" w:color="auto"/>
                            <w:right w:val="none" w:sz="0" w:space="0" w:color="auto"/>
                          </w:divBdr>
                          <w:divsChild>
                            <w:div w:id="233008678">
                              <w:marLeft w:val="240"/>
                              <w:marRight w:val="0"/>
                              <w:marTop w:val="0"/>
                              <w:marBottom w:val="0"/>
                              <w:divBdr>
                                <w:top w:val="none" w:sz="0" w:space="0" w:color="auto"/>
                                <w:left w:val="none" w:sz="0" w:space="0" w:color="auto"/>
                                <w:bottom w:val="none" w:sz="0" w:space="0" w:color="auto"/>
                                <w:right w:val="none" w:sz="0" w:space="0" w:color="auto"/>
                              </w:divBdr>
                            </w:div>
                          </w:divsChild>
                        </w:div>
                        <w:div w:id="1705515830">
                          <w:marLeft w:val="240"/>
                          <w:marRight w:val="240"/>
                          <w:marTop w:val="0"/>
                          <w:marBottom w:val="0"/>
                          <w:divBdr>
                            <w:top w:val="none" w:sz="0" w:space="0" w:color="auto"/>
                            <w:left w:val="none" w:sz="0" w:space="0" w:color="auto"/>
                            <w:bottom w:val="none" w:sz="0" w:space="0" w:color="auto"/>
                            <w:right w:val="none" w:sz="0" w:space="0" w:color="auto"/>
                          </w:divBdr>
                        </w:div>
                      </w:divsChild>
                    </w:div>
                    <w:div w:id="10221976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10257003">
              <w:marLeft w:val="240"/>
              <w:marRight w:val="0"/>
              <w:marTop w:val="0"/>
              <w:marBottom w:val="0"/>
              <w:divBdr>
                <w:top w:val="none" w:sz="0" w:space="0" w:color="auto"/>
                <w:left w:val="none" w:sz="0" w:space="0" w:color="auto"/>
                <w:bottom w:val="none" w:sz="0" w:space="0" w:color="auto"/>
                <w:right w:val="none" w:sz="0" w:space="0" w:color="auto"/>
              </w:divBdr>
            </w:div>
          </w:divsChild>
        </w:div>
        <w:div w:id="239415945">
          <w:marLeft w:val="240"/>
          <w:marRight w:val="240"/>
          <w:marTop w:val="0"/>
          <w:marBottom w:val="0"/>
          <w:divBdr>
            <w:top w:val="none" w:sz="0" w:space="0" w:color="auto"/>
            <w:left w:val="none" w:sz="0" w:space="0" w:color="auto"/>
            <w:bottom w:val="none" w:sz="0" w:space="0" w:color="auto"/>
            <w:right w:val="none" w:sz="0" w:space="0" w:color="auto"/>
          </w:divBdr>
        </w:div>
      </w:divsChild>
    </w:div>
    <w:div w:id="1176336518">
      <w:bodyDiv w:val="1"/>
      <w:marLeft w:val="0"/>
      <w:marRight w:val="0"/>
      <w:marTop w:val="0"/>
      <w:marBottom w:val="0"/>
      <w:divBdr>
        <w:top w:val="none" w:sz="0" w:space="0" w:color="auto"/>
        <w:left w:val="none" w:sz="0" w:space="0" w:color="auto"/>
        <w:bottom w:val="none" w:sz="0" w:space="0" w:color="auto"/>
        <w:right w:val="none" w:sz="0" w:space="0" w:color="auto"/>
      </w:divBdr>
      <w:divsChild>
        <w:div w:id="1676105339">
          <w:marLeft w:val="446"/>
          <w:marRight w:val="0"/>
          <w:marTop w:val="0"/>
          <w:marBottom w:val="0"/>
          <w:divBdr>
            <w:top w:val="none" w:sz="0" w:space="0" w:color="auto"/>
            <w:left w:val="none" w:sz="0" w:space="0" w:color="auto"/>
            <w:bottom w:val="none" w:sz="0" w:space="0" w:color="auto"/>
            <w:right w:val="none" w:sz="0" w:space="0" w:color="auto"/>
          </w:divBdr>
        </w:div>
      </w:divsChild>
    </w:div>
    <w:div w:id="1187207550">
      <w:bodyDiv w:val="1"/>
      <w:marLeft w:val="0"/>
      <w:marRight w:val="0"/>
      <w:marTop w:val="0"/>
      <w:marBottom w:val="0"/>
      <w:divBdr>
        <w:top w:val="none" w:sz="0" w:space="0" w:color="auto"/>
        <w:left w:val="none" w:sz="0" w:space="0" w:color="auto"/>
        <w:bottom w:val="none" w:sz="0" w:space="0" w:color="auto"/>
        <w:right w:val="none" w:sz="0" w:space="0" w:color="auto"/>
      </w:divBdr>
    </w:div>
    <w:div w:id="1200120000">
      <w:bodyDiv w:val="1"/>
      <w:marLeft w:val="0"/>
      <w:marRight w:val="0"/>
      <w:marTop w:val="0"/>
      <w:marBottom w:val="0"/>
      <w:divBdr>
        <w:top w:val="none" w:sz="0" w:space="0" w:color="auto"/>
        <w:left w:val="none" w:sz="0" w:space="0" w:color="auto"/>
        <w:bottom w:val="none" w:sz="0" w:space="0" w:color="auto"/>
        <w:right w:val="none" w:sz="0" w:space="0" w:color="auto"/>
      </w:divBdr>
    </w:div>
    <w:div w:id="1204057688">
      <w:bodyDiv w:val="1"/>
      <w:marLeft w:val="0"/>
      <w:marRight w:val="0"/>
      <w:marTop w:val="0"/>
      <w:marBottom w:val="0"/>
      <w:divBdr>
        <w:top w:val="none" w:sz="0" w:space="0" w:color="auto"/>
        <w:left w:val="none" w:sz="0" w:space="0" w:color="auto"/>
        <w:bottom w:val="none" w:sz="0" w:space="0" w:color="auto"/>
        <w:right w:val="none" w:sz="0" w:space="0" w:color="auto"/>
      </w:divBdr>
    </w:div>
    <w:div w:id="1456750721">
      <w:bodyDiv w:val="1"/>
      <w:marLeft w:val="0"/>
      <w:marRight w:val="0"/>
      <w:marTop w:val="0"/>
      <w:marBottom w:val="0"/>
      <w:divBdr>
        <w:top w:val="none" w:sz="0" w:space="0" w:color="auto"/>
        <w:left w:val="none" w:sz="0" w:space="0" w:color="auto"/>
        <w:bottom w:val="none" w:sz="0" w:space="0" w:color="auto"/>
        <w:right w:val="none" w:sz="0" w:space="0" w:color="auto"/>
      </w:divBdr>
    </w:div>
    <w:div w:id="1500538222">
      <w:bodyDiv w:val="1"/>
      <w:marLeft w:val="0"/>
      <w:marRight w:val="0"/>
      <w:marTop w:val="0"/>
      <w:marBottom w:val="0"/>
      <w:divBdr>
        <w:top w:val="none" w:sz="0" w:space="0" w:color="auto"/>
        <w:left w:val="none" w:sz="0" w:space="0" w:color="auto"/>
        <w:bottom w:val="none" w:sz="0" w:space="0" w:color="auto"/>
        <w:right w:val="none" w:sz="0" w:space="0" w:color="auto"/>
      </w:divBdr>
      <w:divsChild>
        <w:div w:id="503085677">
          <w:marLeft w:val="1166"/>
          <w:marRight w:val="0"/>
          <w:marTop w:val="77"/>
          <w:marBottom w:val="0"/>
          <w:divBdr>
            <w:top w:val="none" w:sz="0" w:space="0" w:color="auto"/>
            <w:left w:val="none" w:sz="0" w:space="0" w:color="auto"/>
            <w:bottom w:val="none" w:sz="0" w:space="0" w:color="auto"/>
            <w:right w:val="none" w:sz="0" w:space="0" w:color="auto"/>
          </w:divBdr>
        </w:div>
        <w:div w:id="685637885">
          <w:marLeft w:val="547"/>
          <w:marRight w:val="0"/>
          <w:marTop w:val="96"/>
          <w:marBottom w:val="120"/>
          <w:divBdr>
            <w:top w:val="none" w:sz="0" w:space="0" w:color="auto"/>
            <w:left w:val="none" w:sz="0" w:space="0" w:color="auto"/>
            <w:bottom w:val="none" w:sz="0" w:space="0" w:color="auto"/>
            <w:right w:val="none" w:sz="0" w:space="0" w:color="auto"/>
          </w:divBdr>
        </w:div>
        <w:div w:id="841238617">
          <w:marLeft w:val="547"/>
          <w:marRight w:val="0"/>
          <w:marTop w:val="96"/>
          <w:marBottom w:val="0"/>
          <w:divBdr>
            <w:top w:val="none" w:sz="0" w:space="0" w:color="auto"/>
            <w:left w:val="none" w:sz="0" w:space="0" w:color="auto"/>
            <w:bottom w:val="none" w:sz="0" w:space="0" w:color="auto"/>
            <w:right w:val="none" w:sz="0" w:space="0" w:color="auto"/>
          </w:divBdr>
        </w:div>
        <w:div w:id="1157460722">
          <w:marLeft w:val="547"/>
          <w:marRight w:val="0"/>
          <w:marTop w:val="96"/>
          <w:marBottom w:val="120"/>
          <w:divBdr>
            <w:top w:val="none" w:sz="0" w:space="0" w:color="auto"/>
            <w:left w:val="none" w:sz="0" w:space="0" w:color="auto"/>
            <w:bottom w:val="none" w:sz="0" w:space="0" w:color="auto"/>
            <w:right w:val="none" w:sz="0" w:space="0" w:color="auto"/>
          </w:divBdr>
        </w:div>
      </w:divsChild>
    </w:div>
    <w:div w:id="1502769882">
      <w:bodyDiv w:val="1"/>
      <w:marLeft w:val="0"/>
      <w:marRight w:val="0"/>
      <w:marTop w:val="0"/>
      <w:marBottom w:val="0"/>
      <w:divBdr>
        <w:top w:val="none" w:sz="0" w:space="0" w:color="auto"/>
        <w:left w:val="none" w:sz="0" w:space="0" w:color="auto"/>
        <w:bottom w:val="none" w:sz="0" w:space="0" w:color="auto"/>
        <w:right w:val="none" w:sz="0" w:space="0" w:color="auto"/>
      </w:divBdr>
    </w:div>
    <w:div w:id="1611742084">
      <w:bodyDiv w:val="1"/>
      <w:marLeft w:val="0"/>
      <w:marRight w:val="0"/>
      <w:marTop w:val="0"/>
      <w:marBottom w:val="0"/>
      <w:divBdr>
        <w:top w:val="none" w:sz="0" w:space="0" w:color="auto"/>
        <w:left w:val="none" w:sz="0" w:space="0" w:color="auto"/>
        <w:bottom w:val="none" w:sz="0" w:space="0" w:color="auto"/>
        <w:right w:val="none" w:sz="0" w:space="0" w:color="auto"/>
      </w:divBdr>
    </w:div>
    <w:div w:id="1617636801">
      <w:bodyDiv w:val="1"/>
      <w:marLeft w:val="0"/>
      <w:marRight w:val="0"/>
      <w:marTop w:val="0"/>
      <w:marBottom w:val="0"/>
      <w:divBdr>
        <w:top w:val="none" w:sz="0" w:space="0" w:color="auto"/>
        <w:left w:val="none" w:sz="0" w:space="0" w:color="auto"/>
        <w:bottom w:val="none" w:sz="0" w:space="0" w:color="auto"/>
        <w:right w:val="none" w:sz="0" w:space="0" w:color="auto"/>
      </w:divBdr>
    </w:div>
    <w:div w:id="1628974062">
      <w:bodyDiv w:val="1"/>
      <w:marLeft w:val="0"/>
      <w:marRight w:val="0"/>
      <w:marTop w:val="0"/>
      <w:marBottom w:val="0"/>
      <w:divBdr>
        <w:top w:val="none" w:sz="0" w:space="0" w:color="auto"/>
        <w:left w:val="none" w:sz="0" w:space="0" w:color="auto"/>
        <w:bottom w:val="none" w:sz="0" w:space="0" w:color="auto"/>
        <w:right w:val="none" w:sz="0" w:space="0" w:color="auto"/>
      </w:divBdr>
    </w:div>
    <w:div w:id="1651323752">
      <w:bodyDiv w:val="1"/>
      <w:marLeft w:val="0"/>
      <w:marRight w:val="0"/>
      <w:marTop w:val="0"/>
      <w:marBottom w:val="0"/>
      <w:divBdr>
        <w:top w:val="none" w:sz="0" w:space="0" w:color="auto"/>
        <w:left w:val="none" w:sz="0" w:space="0" w:color="auto"/>
        <w:bottom w:val="none" w:sz="0" w:space="0" w:color="auto"/>
        <w:right w:val="none" w:sz="0" w:space="0" w:color="auto"/>
      </w:divBdr>
    </w:div>
    <w:div w:id="1685936614">
      <w:bodyDiv w:val="1"/>
      <w:marLeft w:val="0"/>
      <w:marRight w:val="0"/>
      <w:marTop w:val="0"/>
      <w:marBottom w:val="0"/>
      <w:divBdr>
        <w:top w:val="none" w:sz="0" w:space="0" w:color="auto"/>
        <w:left w:val="none" w:sz="0" w:space="0" w:color="auto"/>
        <w:bottom w:val="none" w:sz="0" w:space="0" w:color="auto"/>
        <w:right w:val="none" w:sz="0" w:space="0" w:color="auto"/>
      </w:divBdr>
    </w:div>
    <w:div w:id="1936596264">
      <w:bodyDiv w:val="1"/>
      <w:marLeft w:val="0"/>
      <w:marRight w:val="0"/>
      <w:marTop w:val="0"/>
      <w:marBottom w:val="0"/>
      <w:divBdr>
        <w:top w:val="none" w:sz="0" w:space="0" w:color="auto"/>
        <w:left w:val="none" w:sz="0" w:space="0" w:color="auto"/>
        <w:bottom w:val="none" w:sz="0" w:space="0" w:color="auto"/>
        <w:right w:val="none" w:sz="0" w:space="0" w:color="auto"/>
      </w:divBdr>
    </w:div>
    <w:div w:id="1981416207">
      <w:bodyDiv w:val="1"/>
      <w:marLeft w:val="0"/>
      <w:marRight w:val="0"/>
      <w:marTop w:val="0"/>
      <w:marBottom w:val="0"/>
      <w:divBdr>
        <w:top w:val="none" w:sz="0" w:space="0" w:color="auto"/>
        <w:left w:val="none" w:sz="0" w:space="0" w:color="auto"/>
        <w:bottom w:val="none" w:sz="0" w:space="0" w:color="auto"/>
        <w:right w:val="none" w:sz="0" w:space="0" w:color="auto"/>
      </w:divBdr>
    </w:div>
    <w:div w:id="2043433822">
      <w:bodyDiv w:val="1"/>
      <w:marLeft w:val="0"/>
      <w:marRight w:val="0"/>
      <w:marTop w:val="0"/>
      <w:marBottom w:val="0"/>
      <w:divBdr>
        <w:top w:val="none" w:sz="0" w:space="0" w:color="auto"/>
        <w:left w:val="none" w:sz="0" w:space="0" w:color="auto"/>
        <w:bottom w:val="none" w:sz="0" w:space="0" w:color="auto"/>
        <w:right w:val="none" w:sz="0" w:space="0" w:color="auto"/>
      </w:divBdr>
    </w:div>
    <w:div w:id="210101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1.xm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image" Target="media/image15.emf"/><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image" Target="media/image6.png"/><Relationship Id="rId33" Type="http://schemas.openxmlformats.org/officeDocument/2006/relationships/image" Target="media/image14.emf"/><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32" Type="http://schemas.openxmlformats.org/officeDocument/2006/relationships/image" Target="media/image13.emf"/><Relationship Id="rId5" Type="http://schemas.openxmlformats.org/officeDocument/2006/relationships/customXml" Target="../customXml/item5.xml"/><Relationship Id="rId15" Type="http://schemas.openxmlformats.org/officeDocument/2006/relationships/hyperlink" Target="http://www.astm.org" TargetMode="External"/><Relationship Id="rId23" Type="http://schemas.openxmlformats.org/officeDocument/2006/relationships/hyperlink" Target="http://pub.e-tervis.ee/devstandard/devStandards/4.0" TargetMode="External"/><Relationship Id="rId28" Type="http://schemas.openxmlformats.org/officeDocument/2006/relationships/image" Target="media/image9.png"/><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31" Type="http://schemas.openxmlformats.org/officeDocument/2006/relationships/image" Target="media/image12.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ada.org/snodent.aspx" TargetMode="External"/><Relationship Id="rId22" Type="http://schemas.openxmlformats.org/officeDocument/2006/relationships/hyperlink" Target="http://www.hl7.org/implement/standards/product_brief.cfm?product_id=258" TargetMode="External"/><Relationship Id="rId27" Type="http://schemas.openxmlformats.org/officeDocument/2006/relationships/image" Target="media/image8.png"/><Relationship Id="rId30" Type="http://schemas.openxmlformats.org/officeDocument/2006/relationships/image" Target="media/image11.emf"/><Relationship Id="rId35" Type="http://schemas.openxmlformats.org/officeDocument/2006/relationships/fontTable" Target="fontTable.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Asiakirja" ma:contentTypeID="0x0101009BB15A61D04F8B4BA6B7A35B12051BC5" ma:contentTypeVersion="0" ma:contentTypeDescription="Luo uusi asiakirja." ma:contentTypeScope="" ma:versionID="76fba52de82d57329e0ec7908a63bea6">
  <xsd:schema xmlns:xsd="http://www.w3.org/2001/XMLSchema" xmlns:p="http://schemas.microsoft.com/office/2006/metadata/properties" targetNamespace="http://schemas.microsoft.com/office/2006/metadata/properties" ma:root="true" ma:fieldsID="22c9da951e987266d296bc1d7d0455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ma:readOnly="true"/>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D91100E-BCB9-41A7-BE9D-83673A6AA213}">
  <ds:schemaRefs>
    <ds:schemaRef ds:uri="http://schemas.microsoft.com/sharepoint/v3/contenttype/forms"/>
  </ds:schemaRefs>
</ds:datastoreItem>
</file>

<file path=customXml/itemProps2.xml><?xml version="1.0" encoding="utf-8"?>
<ds:datastoreItem xmlns:ds="http://schemas.openxmlformats.org/officeDocument/2006/customXml" ds:itemID="{43B8C13B-BE27-4C9F-9C74-759E1686B750}">
  <ds:schemaRefs>
    <ds:schemaRef ds:uri="http://schemas.openxmlformats.org/officeDocument/2006/bibliography"/>
  </ds:schemaRefs>
</ds:datastoreItem>
</file>

<file path=customXml/itemProps3.xml><?xml version="1.0" encoding="utf-8"?>
<ds:datastoreItem xmlns:ds="http://schemas.openxmlformats.org/officeDocument/2006/customXml" ds:itemID="{AF4A6958-B746-435E-8F43-9BA1C91819ED}">
  <ds:schemaRefs>
    <ds:schemaRef ds:uri="http://schemas.openxmlformats.org/officeDocument/2006/bibliography"/>
  </ds:schemaRefs>
</ds:datastoreItem>
</file>

<file path=customXml/itemProps4.xml><?xml version="1.0" encoding="utf-8"?>
<ds:datastoreItem xmlns:ds="http://schemas.openxmlformats.org/officeDocument/2006/customXml" ds:itemID="{C91E65F4-1317-442C-AE27-2DF4250B2C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5031E08A-5089-4B09-AB88-1207F0CA9C8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26257</Words>
  <Characters>212687</Characters>
  <Application>Microsoft Office Word</Application>
  <DocSecurity>0</DocSecurity>
  <Lines>1772</Lines>
  <Paragraphs>476</Paragraphs>
  <ScaleCrop>false</ScaleCrop>
  <HeadingPairs>
    <vt:vector size="2" baseType="variant">
      <vt:variant>
        <vt:lpstr>Otsikko</vt:lpstr>
      </vt:variant>
      <vt:variant>
        <vt:i4>1</vt:i4>
      </vt:variant>
    </vt:vector>
  </HeadingPairs>
  <TitlesOfParts>
    <vt:vector size="1" baseType="lpstr">
      <vt:lpstr>Suun TH CDA</vt:lpstr>
    </vt:vector>
  </TitlesOfParts>
  <LinksUpToDate>false</LinksUpToDate>
  <CharactersWithSpaces>238468</CharactersWithSpaces>
  <SharedDoc>false</SharedDoc>
  <HLinks>
    <vt:vector size="942" baseType="variant">
      <vt:variant>
        <vt:i4>7929917</vt:i4>
      </vt:variant>
      <vt:variant>
        <vt:i4>939</vt:i4>
      </vt:variant>
      <vt:variant>
        <vt:i4>0</vt:i4>
      </vt:variant>
      <vt:variant>
        <vt:i4>5</vt:i4>
      </vt:variant>
      <vt:variant>
        <vt:lpwstr>http://pub.e-tervis.ee/devstandard/devStandards/4.0</vt:lpwstr>
      </vt:variant>
      <vt:variant>
        <vt:lpwstr/>
      </vt:variant>
      <vt:variant>
        <vt:i4>6553700</vt:i4>
      </vt:variant>
      <vt:variant>
        <vt:i4>936</vt:i4>
      </vt:variant>
      <vt:variant>
        <vt:i4>0</vt:i4>
      </vt:variant>
      <vt:variant>
        <vt:i4>5</vt:i4>
      </vt:variant>
      <vt:variant>
        <vt:lpwstr>http://www.hl7.org/implement/standards/product_brief.cfm?product_id=258</vt:lpwstr>
      </vt:variant>
      <vt:variant>
        <vt:lpwstr/>
      </vt:variant>
      <vt:variant>
        <vt:i4>5046342</vt:i4>
      </vt:variant>
      <vt:variant>
        <vt:i4>933</vt:i4>
      </vt:variant>
      <vt:variant>
        <vt:i4>0</vt:i4>
      </vt:variant>
      <vt:variant>
        <vt:i4>5</vt:i4>
      </vt:variant>
      <vt:variant>
        <vt:lpwstr>http://www.astm.org/</vt:lpwstr>
      </vt:variant>
      <vt:variant>
        <vt:lpwstr/>
      </vt:variant>
      <vt:variant>
        <vt:i4>4128894</vt:i4>
      </vt:variant>
      <vt:variant>
        <vt:i4>930</vt:i4>
      </vt:variant>
      <vt:variant>
        <vt:i4>0</vt:i4>
      </vt:variant>
      <vt:variant>
        <vt:i4>5</vt:i4>
      </vt:variant>
      <vt:variant>
        <vt:lpwstr>http://www.ada.org/snodent.aspx</vt:lpwstr>
      </vt:variant>
      <vt:variant>
        <vt:lpwstr/>
      </vt:variant>
      <vt:variant>
        <vt:i4>1310775</vt:i4>
      </vt:variant>
      <vt:variant>
        <vt:i4>923</vt:i4>
      </vt:variant>
      <vt:variant>
        <vt:i4>0</vt:i4>
      </vt:variant>
      <vt:variant>
        <vt:i4>5</vt:i4>
      </vt:variant>
      <vt:variant>
        <vt:lpwstr/>
      </vt:variant>
      <vt:variant>
        <vt:lpwstr>_Toc436732655</vt:lpwstr>
      </vt:variant>
      <vt:variant>
        <vt:i4>1310775</vt:i4>
      </vt:variant>
      <vt:variant>
        <vt:i4>917</vt:i4>
      </vt:variant>
      <vt:variant>
        <vt:i4>0</vt:i4>
      </vt:variant>
      <vt:variant>
        <vt:i4>5</vt:i4>
      </vt:variant>
      <vt:variant>
        <vt:lpwstr/>
      </vt:variant>
      <vt:variant>
        <vt:lpwstr>_Toc436732654</vt:lpwstr>
      </vt:variant>
      <vt:variant>
        <vt:i4>1310775</vt:i4>
      </vt:variant>
      <vt:variant>
        <vt:i4>911</vt:i4>
      </vt:variant>
      <vt:variant>
        <vt:i4>0</vt:i4>
      </vt:variant>
      <vt:variant>
        <vt:i4>5</vt:i4>
      </vt:variant>
      <vt:variant>
        <vt:lpwstr/>
      </vt:variant>
      <vt:variant>
        <vt:lpwstr>_Toc436732652</vt:lpwstr>
      </vt:variant>
      <vt:variant>
        <vt:i4>1310775</vt:i4>
      </vt:variant>
      <vt:variant>
        <vt:i4>905</vt:i4>
      </vt:variant>
      <vt:variant>
        <vt:i4>0</vt:i4>
      </vt:variant>
      <vt:variant>
        <vt:i4>5</vt:i4>
      </vt:variant>
      <vt:variant>
        <vt:lpwstr/>
      </vt:variant>
      <vt:variant>
        <vt:lpwstr>_Toc436732651</vt:lpwstr>
      </vt:variant>
      <vt:variant>
        <vt:i4>1310775</vt:i4>
      </vt:variant>
      <vt:variant>
        <vt:i4>899</vt:i4>
      </vt:variant>
      <vt:variant>
        <vt:i4>0</vt:i4>
      </vt:variant>
      <vt:variant>
        <vt:i4>5</vt:i4>
      </vt:variant>
      <vt:variant>
        <vt:lpwstr/>
      </vt:variant>
      <vt:variant>
        <vt:lpwstr>_Toc436732650</vt:lpwstr>
      </vt:variant>
      <vt:variant>
        <vt:i4>1376311</vt:i4>
      </vt:variant>
      <vt:variant>
        <vt:i4>893</vt:i4>
      </vt:variant>
      <vt:variant>
        <vt:i4>0</vt:i4>
      </vt:variant>
      <vt:variant>
        <vt:i4>5</vt:i4>
      </vt:variant>
      <vt:variant>
        <vt:lpwstr/>
      </vt:variant>
      <vt:variant>
        <vt:lpwstr>_Toc436732649</vt:lpwstr>
      </vt:variant>
      <vt:variant>
        <vt:i4>1376311</vt:i4>
      </vt:variant>
      <vt:variant>
        <vt:i4>887</vt:i4>
      </vt:variant>
      <vt:variant>
        <vt:i4>0</vt:i4>
      </vt:variant>
      <vt:variant>
        <vt:i4>5</vt:i4>
      </vt:variant>
      <vt:variant>
        <vt:lpwstr/>
      </vt:variant>
      <vt:variant>
        <vt:lpwstr>_Toc436732648</vt:lpwstr>
      </vt:variant>
      <vt:variant>
        <vt:i4>1376311</vt:i4>
      </vt:variant>
      <vt:variant>
        <vt:i4>881</vt:i4>
      </vt:variant>
      <vt:variant>
        <vt:i4>0</vt:i4>
      </vt:variant>
      <vt:variant>
        <vt:i4>5</vt:i4>
      </vt:variant>
      <vt:variant>
        <vt:lpwstr/>
      </vt:variant>
      <vt:variant>
        <vt:lpwstr>_Toc436732647</vt:lpwstr>
      </vt:variant>
      <vt:variant>
        <vt:i4>1376311</vt:i4>
      </vt:variant>
      <vt:variant>
        <vt:i4>875</vt:i4>
      </vt:variant>
      <vt:variant>
        <vt:i4>0</vt:i4>
      </vt:variant>
      <vt:variant>
        <vt:i4>5</vt:i4>
      </vt:variant>
      <vt:variant>
        <vt:lpwstr/>
      </vt:variant>
      <vt:variant>
        <vt:lpwstr>_Toc436732646</vt:lpwstr>
      </vt:variant>
      <vt:variant>
        <vt:i4>1376311</vt:i4>
      </vt:variant>
      <vt:variant>
        <vt:i4>869</vt:i4>
      </vt:variant>
      <vt:variant>
        <vt:i4>0</vt:i4>
      </vt:variant>
      <vt:variant>
        <vt:i4>5</vt:i4>
      </vt:variant>
      <vt:variant>
        <vt:lpwstr/>
      </vt:variant>
      <vt:variant>
        <vt:lpwstr>_Toc436732645</vt:lpwstr>
      </vt:variant>
      <vt:variant>
        <vt:i4>1376311</vt:i4>
      </vt:variant>
      <vt:variant>
        <vt:i4>863</vt:i4>
      </vt:variant>
      <vt:variant>
        <vt:i4>0</vt:i4>
      </vt:variant>
      <vt:variant>
        <vt:i4>5</vt:i4>
      </vt:variant>
      <vt:variant>
        <vt:lpwstr/>
      </vt:variant>
      <vt:variant>
        <vt:lpwstr>_Toc436732644</vt:lpwstr>
      </vt:variant>
      <vt:variant>
        <vt:i4>1376311</vt:i4>
      </vt:variant>
      <vt:variant>
        <vt:i4>857</vt:i4>
      </vt:variant>
      <vt:variant>
        <vt:i4>0</vt:i4>
      </vt:variant>
      <vt:variant>
        <vt:i4>5</vt:i4>
      </vt:variant>
      <vt:variant>
        <vt:lpwstr/>
      </vt:variant>
      <vt:variant>
        <vt:lpwstr>_Toc436732643</vt:lpwstr>
      </vt:variant>
      <vt:variant>
        <vt:i4>1376311</vt:i4>
      </vt:variant>
      <vt:variant>
        <vt:i4>851</vt:i4>
      </vt:variant>
      <vt:variant>
        <vt:i4>0</vt:i4>
      </vt:variant>
      <vt:variant>
        <vt:i4>5</vt:i4>
      </vt:variant>
      <vt:variant>
        <vt:lpwstr/>
      </vt:variant>
      <vt:variant>
        <vt:lpwstr>_Toc436732642</vt:lpwstr>
      </vt:variant>
      <vt:variant>
        <vt:i4>1376311</vt:i4>
      </vt:variant>
      <vt:variant>
        <vt:i4>845</vt:i4>
      </vt:variant>
      <vt:variant>
        <vt:i4>0</vt:i4>
      </vt:variant>
      <vt:variant>
        <vt:i4>5</vt:i4>
      </vt:variant>
      <vt:variant>
        <vt:lpwstr/>
      </vt:variant>
      <vt:variant>
        <vt:lpwstr>_Toc436732641</vt:lpwstr>
      </vt:variant>
      <vt:variant>
        <vt:i4>1376311</vt:i4>
      </vt:variant>
      <vt:variant>
        <vt:i4>839</vt:i4>
      </vt:variant>
      <vt:variant>
        <vt:i4>0</vt:i4>
      </vt:variant>
      <vt:variant>
        <vt:i4>5</vt:i4>
      </vt:variant>
      <vt:variant>
        <vt:lpwstr/>
      </vt:variant>
      <vt:variant>
        <vt:lpwstr>_Toc436732640</vt:lpwstr>
      </vt:variant>
      <vt:variant>
        <vt:i4>1179703</vt:i4>
      </vt:variant>
      <vt:variant>
        <vt:i4>833</vt:i4>
      </vt:variant>
      <vt:variant>
        <vt:i4>0</vt:i4>
      </vt:variant>
      <vt:variant>
        <vt:i4>5</vt:i4>
      </vt:variant>
      <vt:variant>
        <vt:lpwstr/>
      </vt:variant>
      <vt:variant>
        <vt:lpwstr>_Toc436732639</vt:lpwstr>
      </vt:variant>
      <vt:variant>
        <vt:i4>1179703</vt:i4>
      </vt:variant>
      <vt:variant>
        <vt:i4>827</vt:i4>
      </vt:variant>
      <vt:variant>
        <vt:i4>0</vt:i4>
      </vt:variant>
      <vt:variant>
        <vt:i4>5</vt:i4>
      </vt:variant>
      <vt:variant>
        <vt:lpwstr/>
      </vt:variant>
      <vt:variant>
        <vt:lpwstr>_Toc436732638</vt:lpwstr>
      </vt:variant>
      <vt:variant>
        <vt:i4>1179703</vt:i4>
      </vt:variant>
      <vt:variant>
        <vt:i4>821</vt:i4>
      </vt:variant>
      <vt:variant>
        <vt:i4>0</vt:i4>
      </vt:variant>
      <vt:variant>
        <vt:i4>5</vt:i4>
      </vt:variant>
      <vt:variant>
        <vt:lpwstr/>
      </vt:variant>
      <vt:variant>
        <vt:lpwstr>_Toc436732637</vt:lpwstr>
      </vt:variant>
      <vt:variant>
        <vt:i4>1179703</vt:i4>
      </vt:variant>
      <vt:variant>
        <vt:i4>815</vt:i4>
      </vt:variant>
      <vt:variant>
        <vt:i4>0</vt:i4>
      </vt:variant>
      <vt:variant>
        <vt:i4>5</vt:i4>
      </vt:variant>
      <vt:variant>
        <vt:lpwstr/>
      </vt:variant>
      <vt:variant>
        <vt:lpwstr>_Toc436732636</vt:lpwstr>
      </vt:variant>
      <vt:variant>
        <vt:i4>1179703</vt:i4>
      </vt:variant>
      <vt:variant>
        <vt:i4>809</vt:i4>
      </vt:variant>
      <vt:variant>
        <vt:i4>0</vt:i4>
      </vt:variant>
      <vt:variant>
        <vt:i4>5</vt:i4>
      </vt:variant>
      <vt:variant>
        <vt:lpwstr/>
      </vt:variant>
      <vt:variant>
        <vt:lpwstr>_Toc436732635</vt:lpwstr>
      </vt:variant>
      <vt:variant>
        <vt:i4>1179703</vt:i4>
      </vt:variant>
      <vt:variant>
        <vt:i4>803</vt:i4>
      </vt:variant>
      <vt:variant>
        <vt:i4>0</vt:i4>
      </vt:variant>
      <vt:variant>
        <vt:i4>5</vt:i4>
      </vt:variant>
      <vt:variant>
        <vt:lpwstr/>
      </vt:variant>
      <vt:variant>
        <vt:lpwstr>_Toc436732634</vt:lpwstr>
      </vt:variant>
      <vt:variant>
        <vt:i4>1179703</vt:i4>
      </vt:variant>
      <vt:variant>
        <vt:i4>797</vt:i4>
      </vt:variant>
      <vt:variant>
        <vt:i4>0</vt:i4>
      </vt:variant>
      <vt:variant>
        <vt:i4>5</vt:i4>
      </vt:variant>
      <vt:variant>
        <vt:lpwstr/>
      </vt:variant>
      <vt:variant>
        <vt:lpwstr>_Toc436732633</vt:lpwstr>
      </vt:variant>
      <vt:variant>
        <vt:i4>1179703</vt:i4>
      </vt:variant>
      <vt:variant>
        <vt:i4>791</vt:i4>
      </vt:variant>
      <vt:variant>
        <vt:i4>0</vt:i4>
      </vt:variant>
      <vt:variant>
        <vt:i4>5</vt:i4>
      </vt:variant>
      <vt:variant>
        <vt:lpwstr/>
      </vt:variant>
      <vt:variant>
        <vt:lpwstr>_Toc436732632</vt:lpwstr>
      </vt:variant>
      <vt:variant>
        <vt:i4>1179703</vt:i4>
      </vt:variant>
      <vt:variant>
        <vt:i4>785</vt:i4>
      </vt:variant>
      <vt:variant>
        <vt:i4>0</vt:i4>
      </vt:variant>
      <vt:variant>
        <vt:i4>5</vt:i4>
      </vt:variant>
      <vt:variant>
        <vt:lpwstr/>
      </vt:variant>
      <vt:variant>
        <vt:lpwstr>_Toc436732631</vt:lpwstr>
      </vt:variant>
      <vt:variant>
        <vt:i4>1179703</vt:i4>
      </vt:variant>
      <vt:variant>
        <vt:i4>779</vt:i4>
      </vt:variant>
      <vt:variant>
        <vt:i4>0</vt:i4>
      </vt:variant>
      <vt:variant>
        <vt:i4>5</vt:i4>
      </vt:variant>
      <vt:variant>
        <vt:lpwstr/>
      </vt:variant>
      <vt:variant>
        <vt:lpwstr>_Toc436732630</vt:lpwstr>
      </vt:variant>
      <vt:variant>
        <vt:i4>1245239</vt:i4>
      </vt:variant>
      <vt:variant>
        <vt:i4>773</vt:i4>
      </vt:variant>
      <vt:variant>
        <vt:i4>0</vt:i4>
      </vt:variant>
      <vt:variant>
        <vt:i4>5</vt:i4>
      </vt:variant>
      <vt:variant>
        <vt:lpwstr/>
      </vt:variant>
      <vt:variant>
        <vt:lpwstr>_Toc436732629</vt:lpwstr>
      </vt:variant>
      <vt:variant>
        <vt:i4>1245239</vt:i4>
      </vt:variant>
      <vt:variant>
        <vt:i4>767</vt:i4>
      </vt:variant>
      <vt:variant>
        <vt:i4>0</vt:i4>
      </vt:variant>
      <vt:variant>
        <vt:i4>5</vt:i4>
      </vt:variant>
      <vt:variant>
        <vt:lpwstr/>
      </vt:variant>
      <vt:variant>
        <vt:lpwstr>_Toc436732628</vt:lpwstr>
      </vt:variant>
      <vt:variant>
        <vt:i4>1245239</vt:i4>
      </vt:variant>
      <vt:variant>
        <vt:i4>761</vt:i4>
      </vt:variant>
      <vt:variant>
        <vt:i4>0</vt:i4>
      </vt:variant>
      <vt:variant>
        <vt:i4>5</vt:i4>
      </vt:variant>
      <vt:variant>
        <vt:lpwstr/>
      </vt:variant>
      <vt:variant>
        <vt:lpwstr>_Toc436732627</vt:lpwstr>
      </vt:variant>
      <vt:variant>
        <vt:i4>1245239</vt:i4>
      </vt:variant>
      <vt:variant>
        <vt:i4>755</vt:i4>
      </vt:variant>
      <vt:variant>
        <vt:i4>0</vt:i4>
      </vt:variant>
      <vt:variant>
        <vt:i4>5</vt:i4>
      </vt:variant>
      <vt:variant>
        <vt:lpwstr/>
      </vt:variant>
      <vt:variant>
        <vt:lpwstr>_Toc436732626</vt:lpwstr>
      </vt:variant>
      <vt:variant>
        <vt:i4>1245239</vt:i4>
      </vt:variant>
      <vt:variant>
        <vt:i4>749</vt:i4>
      </vt:variant>
      <vt:variant>
        <vt:i4>0</vt:i4>
      </vt:variant>
      <vt:variant>
        <vt:i4>5</vt:i4>
      </vt:variant>
      <vt:variant>
        <vt:lpwstr/>
      </vt:variant>
      <vt:variant>
        <vt:lpwstr>_Toc436732625</vt:lpwstr>
      </vt:variant>
      <vt:variant>
        <vt:i4>1245239</vt:i4>
      </vt:variant>
      <vt:variant>
        <vt:i4>743</vt:i4>
      </vt:variant>
      <vt:variant>
        <vt:i4>0</vt:i4>
      </vt:variant>
      <vt:variant>
        <vt:i4>5</vt:i4>
      </vt:variant>
      <vt:variant>
        <vt:lpwstr/>
      </vt:variant>
      <vt:variant>
        <vt:lpwstr>_Toc436732624</vt:lpwstr>
      </vt:variant>
      <vt:variant>
        <vt:i4>1245239</vt:i4>
      </vt:variant>
      <vt:variant>
        <vt:i4>737</vt:i4>
      </vt:variant>
      <vt:variant>
        <vt:i4>0</vt:i4>
      </vt:variant>
      <vt:variant>
        <vt:i4>5</vt:i4>
      </vt:variant>
      <vt:variant>
        <vt:lpwstr/>
      </vt:variant>
      <vt:variant>
        <vt:lpwstr>_Toc436732623</vt:lpwstr>
      </vt:variant>
      <vt:variant>
        <vt:i4>1245239</vt:i4>
      </vt:variant>
      <vt:variant>
        <vt:i4>731</vt:i4>
      </vt:variant>
      <vt:variant>
        <vt:i4>0</vt:i4>
      </vt:variant>
      <vt:variant>
        <vt:i4>5</vt:i4>
      </vt:variant>
      <vt:variant>
        <vt:lpwstr/>
      </vt:variant>
      <vt:variant>
        <vt:lpwstr>_Toc436732622</vt:lpwstr>
      </vt:variant>
      <vt:variant>
        <vt:i4>1245239</vt:i4>
      </vt:variant>
      <vt:variant>
        <vt:i4>725</vt:i4>
      </vt:variant>
      <vt:variant>
        <vt:i4>0</vt:i4>
      </vt:variant>
      <vt:variant>
        <vt:i4>5</vt:i4>
      </vt:variant>
      <vt:variant>
        <vt:lpwstr/>
      </vt:variant>
      <vt:variant>
        <vt:lpwstr>_Toc436732621</vt:lpwstr>
      </vt:variant>
      <vt:variant>
        <vt:i4>1245239</vt:i4>
      </vt:variant>
      <vt:variant>
        <vt:i4>719</vt:i4>
      </vt:variant>
      <vt:variant>
        <vt:i4>0</vt:i4>
      </vt:variant>
      <vt:variant>
        <vt:i4>5</vt:i4>
      </vt:variant>
      <vt:variant>
        <vt:lpwstr/>
      </vt:variant>
      <vt:variant>
        <vt:lpwstr>_Toc436732620</vt:lpwstr>
      </vt:variant>
      <vt:variant>
        <vt:i4>1048631</vt:i4>
      </vt:variant>
      <vt:variant>
        <vt:i4>713</vt:i4>
      </vt:variant>
      <vt:variant>
        <vt:i4>0</vt:i4>
      </vt:variant>
      <vt:variant>
        <vt:i4>5</vt:i4>
      </vt:variant>
      <vt:variant>
        <vt:lpwstr/>
      </vt:variant>
      <vt:variant>
        <vt:lpwstr>_Toc436732619</vt:lpwstr>
      </vt:variant>
      <vt:variant>
        <vt:i4>1048631</vt:i4>
      </vt:variant>
      <vt:variant>
        <vt:i4>707</vt:i4>
      </vt:variant>
      <vt:variant>
        <vt:i4>0</vt:i4>
      </vt:variant>
      <vt:variant>
        <vt:i4>5</vt:i4>
      </vt:variant>
      <vt:variant>
        <vt:lpwstr/>
      </vt:variant>
      <vt:variant>
        <vt:lpwstr>_Toc436732618</vt:lpwstr>
      </vt:variant>
      <vt:variant>
        <vt:i4>1048631</vt:i4>
      </vt:variant>
      <vt:variant>
        <vt:i4>701</vt:i4>
      </vt:variant>
      <vt:variant>
        <vt:i4>0</vt:i4>
      </vt:variant>
      <vt:variant>
        <vt:i4>5</vt:i4>
      </vt:variant>
      <vt:variant>
        <vt:lpwstr/>
      </vt:variant>
      <vt:variant>
        <vt:lpwstr>_Toc436732617</vt:lpwstr>
      </vt:variant>
      <vt:variant>
        <vt:i4>1048631</vt:i4>
      </vt:variant>
      <vt:variant>
        <vt:i4>695</vt:i4>
      </vt:variant>
      <vt:variant>
        <vt:i4>0</vt:i4>
      </vt:variant>
      <vt:variant>
        <vt:i4>5</vt:i4>
      </vt:variant>
      <vt:variant>
        <vt:lpwstr/>
      </vt:variant>
      <vt:variant>
        <vt:lpwstr>_Toc436732616</vt:lpwstr>
      </vt:variant>
      <vt:variant>
        <vt:i4>1048631</vt:i4>
      </vt:variant>
      <vt:variant>
        <vt:i4>689</vt:i4>
      </vt:variant>
      <vt:variant>
        <vt:i4>0</vt:i4>
      </vt:variant>
      <vt:variant>
        <vt:i4>5</vt:i4>
      </vt:variant>
      <vt:variant>
        <vt:lpwstr/>
      </vt:variant>
      <vt:variant>
        <vt:lpwstr>_Toc436732615</vt:lpwstr>
      </vt:variant>
      <vt:variant>
        <vt:i4>1048631</vt:i4>
      </vt:variant>
      <vt:variant>
        <vt:i4>683</vt:i4>
      </vt:variant>
      <vt:variant>
        <vt:i4>0</vt:i4>
      </vt:variant>
      <vt:variant>
        <vt:i4>5</vt:i4>
      </vt:variant>
      <vt:variant>
        <vt:lpwstr/>
      </vt:variant>
      <vt:variant>
        <vt:lpwstr>_Toc436732614</vt:lpwstr>
      </vt:variant>
      <vt:variant>
        <vt:i4>1048631</vt:i4>
      </vt:variant>
      <vt:variant>
        <vt:i4>677</vt:i4>
      </vt:variant>
      <vt:variant>
        <vt:i4>0</vt:i4>
      </vt:variant>
      <vt:variant>
        <vt:i4>5</vt:i4>
      </vt:variant>
      <vt:variant>
        <vt:lpwstr/>
      </vt:variant>
      <vt:variant>
        <vt:lpwstr>_Toc436732613</vt:lpwstr>
      </vt:variant>
      <vt:variant>
        <vt:i4>1048631</vt:i4>
      </vt:variant>
      <vt:variant>
        <vt:i4>671</vt:i4>
      </vt:variant>
      <vt:variant>
        <vt:i4>0</vt:i4>
      </vt:variant>
      <vt:variant>
        <vt:i4>5</vt:i4>
      </vt:variant>
      <vt:variant>
        <vt:lpwstr/>
      </vt:variant>
      <vt:variant>
        <vt:lpwstr>_Toc436732612</vt:lpwstr>
      </vt:variant>
      <vt:variant>
        <vt:i4>1048631</vt:i4>
      </vt:variant>
      <vt:variant>
        <vt:i4>665</vt:i4>
      </vt:variant>
      <vt:variant>
        <vt:i4>0</vt:i4>
      </vt:variant>
      <vt:variant>
        <vt:i4>5</vt:i4>
      </vt:variant>
      <vt:variant>
        <vt:lpwstr/>
      </vt:variant>
      <vt:variant>
        <vt:lpwstr>_Toc436732611</vt:lpwstr>
      </vt:variant>
      <vt:variant>
        <vt:i4>1048631</vt:i4>
      </vt:variant>
      <vt:variant>
        <vt:i4>659</vt:i4>
      </vt:variant>
      <vt:variant>
        <vt:i4>0</vt:i4>
      </vt:variant>
      <vt:variant>
        <vt:i4>5</vt:i4>
      </vt:variant>
      <vt:variant>
        <vt:lpwstr/>
      </vt:variant>
      <vt:variant>
        <vt:lpwstr>_Toc436732610</vt:lpwstr>
      </vt:variant>
      <vt:variant>
        <vt:i4>1114167</vt:i4>
      </vt:variant>
      <vt:variant>
        <vt:i4>653</vt:i4>
      </vt:variant>
      <vt:variant>
        <vt:i4>0</vt:i4>
      </vt:variant>
      <vt:variant>
        <vt:i4>5</vt:i4>
      </vt:variant>
      <vt:variant>
        <vt:lpwstr/>
      </vt:variant>
      <vt:variant>
        <vt:lpwstr>_Toc436732609</vt:lpwstr>
      </vt:variant>
      <vt:variant>
        <vt:i4>1114167</vt:i4>
      </vt:variant>
      <vt:variant>
        <vt:i4>647</vt:i4>
      </vt:variant>
      <vt:variant>
        <vt:i4>0</vt:i4>
      </vt:variant>
      <vt:variant>
        <vt:i4>5</vt:i4>
      </vt:variant>
      <vt:variant>
        <vt:lpwstr/>
      </vt:variant>
      <vt:variant>
        <vt:lpwstr>_Toc436732608</vt:lpwstr>
      </vt:variant>
      <vt:variant>
        <vt:i4>1114167</vt:i4>
      </vt:variant>
      <vt:variant>
        <vt:i4>641</vt:i4>
      </vt:variant>
      <vt:variant>
        <vt:i4>0</vt:i4>
      </vt:variant>
      <vt:variant>
        <vt:i4>5</vt:i4>
      </vt:variant>
      <vt:variant>
        <vt:lpwstr/>
      </vt:variant>
      <vt:variant>
        <vt:lpwstr>_Toc436732607</vt:lpwstr>
      </vt:variant>
      <vt:variant>
        <vt:i4>1114167</vt:i4>
      </vt:variant>
      <vt:variant>
        <vt:i4>635</vt:i4>
      </vt:variant>
      <vt:variant>
        <vt:i4>0</vt:i4>
      </vt:variant>
      <vt:variant>
        <vt:i4>5</vt:i4>
      </vt:variant>
      <vt:variant>
        <vt:lpwstr/>
      </vt:variant>
      <vt:variant>
        <vt:lpwstr>_Toc436732606</vt:lpwstr>
      </vt:variant>
      <vt:variant>
        <vt:i4>1114167</vt:i4>
      </vt:variant>
      <vt:variant>
        <vt:i4>629</vt:i4>
      </vt:variant>
      <vt:variant>
        <vt:i4>0</vt:i4>
      </vt:variant>
      <vt:variant>
        <vt:i4>5</vt:i4>
      </vt:variant>
      <vt:variant>
        <vt:lpwstr/>
      </vt:variant>
      <vt:variant>
        <vt:lpwstr>_Toc436732605</vt:lpwstr>
      </vt:variant>
      <vt:variant>
        <vt:i4>1114167</vt:i4>
      </vt:variant>
      <vt:variant>
        <vt:i4>623</vt:i4>
      </vt:variant>
      <vt:variant>
        <vt:i4>0</vt:i4>
      </vt:variant>
      <vt:variant>
        <vt:i4>5</vt:i4>
      </vt:variant>
      <vt:variant>
        <vt:lpwstr/>
      </vt:variant>
      <vt:variant>
        <vt:lpwstr>_Toc436732604</vt:lpwstr>
      </vt:variant>
      <vt:variant>
        <vt:i4>1114167</vt:i4>
      </vt:variant>
      <vt:variant>
        <vt:i4>617</vt:i4>
      </vt:variant>
      <vt:variant>
        <vt:i4>0</vt:i4>
      </vt:variant>
      <vt:variant>
        <vt:i4>5</vt:i4>
      </vt:variant>
      <vt:variant>
        <vt:lpwstr/>
      </vt:variant>
      <vt:variant>
        <vt:lpwstr>_Toc436732603</vt:lpwstr>
      </vt:variant>
      <vt:variant>
        <vt:i4>1114167</vt:i4>
      </vt:variant>
      <vt:variant>
        <vt:i4>611</vt:i4>
      </vt:variant>
      <vt:variant>
        <vt:i4>0</vt:i4>
      </vt:variant>
      <vt:variant>
        <vt:i4>5</vt:i4>
      </vt:variant>
      <vt:variant>
        <vt:lpwstr/>
      </vt:variant>
      <vt:variant>
        <vt:lpwstr>_Toc436732602</vt:lpwstr>
      </vt:variant>
      <vt:variant>
        <vt:i4>1114167</vt:i4>
      </vt:variant>
      <vt:variant>
        <vt:i4>605</vt:i4>
      </vt:variant>
      <vt:variant>
        <vt:i4>0</vt:i4>
      </vt:variant>
      <vt:variant>
        <vt:i4>5</vt:i4>
      </vt:variant>
      <vt:variant>
        <vt:lpwstr/>
      </vt:variant>
      <vt:variant>
        <vt:lpwstr>_Toc436732601</vt:lpwstr>
      </vt:variant>
      <vt:variant>
        <vt:i4>1114167</vt:i4>
      </vt:variant>
      <vt:variant>
        <vt:i4>599</vt:i4>
      </vt:variant>
      <vt:variant>
        <vt:i4>0</vt:i4>
      </vt:variant>
      <vt:variant>
        <vt:i4>5</vt:i4>
      </vt:variant>
      <vt:variant>
        <vt:lpwstr/>
      </vt:variant>
      <vt:variant>
        <vt:lpwstr>_Toc436732600</vt:lpwstr>
      </vt:variant>
      <vt:variant>
        <vt:i4>1572916</vt:i4>
      </vt:variant>
      <vt:variant>
        <vt:i4>593</vt:i4>
      </vt:variant>
      <vt:variant>
        <vt:i4>0</vt:i4>
      </vt:variant>
      <vt:variant>
        <vt:i4>5</vt:i4>
      </vt:variant>
      <vt:variant>
        <vt:lpwstr/>
      </vt:variant>
      <vt:variant>
        <vt:lpwstr>_Toc436732599</vt:lpwstr>
      </vt:variant>
      <vt:variant>
        <vt:i4>1572916</vt:i4>
      </vt:variant>
      <vt:variant>
        <vt:i4>587</vt:i4>
      </vt:variant>
      <vt:variant>
        <vt:i4>0</vt:i4>
      </vt:variant>
      <vt:variant>
        <vt:i4>5</vt:i4>
      </vt:variant>
      <vt:variant>
        <vt:lpwstr/>
      </vt:variant>
      <vt:variant>
        <vt:lpwstr>_Toc436732598</vt:lpwstr>
      </vt:variant>
      <vt:variant>
        <vt:i4>1572916</vt:i4>
      </vt:variant>
      <vt:variant>
        <vt:i4>581</vt:i4>
      </vt:variant>
      <vt:variant>
        <vt:i4>0</vt:i4>
      </vt:variant>
      <vt:variant>
        <vt:i4>5</vt:i4>
      </vt:variant>
      <vt:variant>
        <vt:lpwstr/>
      </vt:variant>
      <vt:variant>
        <vt:lpwstr>_Toc436732597</vt:lpwstr>
      </vt:variant>
      <vt:variant>
        <vt:i4>1572916</vt:i4>
      </vt:variant>
      <vt:variant>
        <vt:i4>575</vt:i4>
      </vt:variant>
      <vt:variant>
        <vt:i4>0</vt:i4>
      </vt:variant>
      <vt:variant>
        <vt:i4>5</vt:i4>
      </vt:variant>
      <vt:variant>
        <vt:lpwstr/>
      </vt:variant>
      <vt:variant>
        <vt:lpwstr>_Toc436732596</vt:lpwstr>
      </vt:variant>
      <vt:variant>
        <vt:i4>1572916</vt:i4>
      </vt:variant>
      <vt:variant>
        <vt:i4>569</vt:i4>
      </vt:variant>
      <vt:variant>
        <vt:i4>0</vt:i4>
      </vt:variant>
      <vt:variant>
        <vt:i4>5</vt:i4>
      </vt:variant>
      <vt:variant>
        <vt:lpwstr/>
      </vt:variant>
      <vt:variant>
        <vt:lpwstr>_Toc436732595</vt:lpwstr>
      </vt:variant>
      <vt:variant>
        <vt:i4>1572916</vt:i4>
      </vt:variant>
      <vt:variant>
        <vt:i4>563</vt:i4>
      </vt:variant>
      <vt:variant>
        <vt:i4>0</vt:i4>
      </vt:variant>
      <vt:variant>
        <vt:i4>5</vt:i4>
      </vt:variant>
      <vt:variant>
        <vt:lpwstr/>
      </vt:variant>
      <vt:variant>
        <vt:lpwstr>_Toc436732594</vt:lpwstr>
      </vt:variant>
      <vt:variant>
        <vt:i4>1572916</vt:i4>
      </vt:variant>
      <vt:variant>
        <vt:i4>557</vt:i4>
      </vt:variant>
      <vt:variant>
        <vt:i4>0</vt:i4>
      </vt:variant>
      <vt:variant>
        <vt:i4>5</vt:i4>
      </vt:variant>
      <vt:variant>
        <vt:lpwstr/>
      </vt:variant>
      <vt:variant>
        <vt:lpwstr>_Toc436732593</vt:lpwstr>
      </vt:variant>
      <vt:variant>
        <vt:i4>1572916</vt:i4>
      </vt:variant>
      <vt:variant>
        <vt:i4>551</vt:i4>
      </vt:variant>
      <vt:variant>
        <vt:i4>0</vt:i4>
      </vt:variant>
      <vt:variant>
        <vt:i4>5</vt:i4>
      </vt:variant>
      <vt:variant>
        <vt:lpwstr/>
      </vt:variant>
      <vt:variant>
        <vt:lpwstr>_Toc436732592</vt:lpwstr>
      </vt:variant>
      <vt:variant>
        <vt:i4>1572916</vt:i4>
      </vt:variant>
      <vt:variant>
        <vt:i4>545</vt:i4>
      </vt:variant>
      <vt:variant>
        <vt:i4>0</vt:i4>
      </vt:variant>
      <vt:variant>
        <vt:i4>5</vt:i4>
      </vt:variant>
      <vt:variant>
        <vt:lpwstr/>
      </vt:variant>
      <vt:variant>
        <vt:lpwstr>_Toc436732591</vt:lpwstr>
      </vt:variant>
      <vt:variant>
        <vt:i4>1572916</vt:i4>
      </vt:variant>
      <vt:variant>
        <vt:i4>539</vt:i4>
      </vt:variant>
      <vt:variant>
        <vt:i4>0</vt:i4>
      </vt:variant>
      <vt:variant>
        <vt:i4>5</vt:i4>
      </vt:variant>
      <vt:variant>
        <vt:lpwstr/>
      </vt:variant>
      <vt:variant>
        <vt:lpwstr>_Toc436732590</vt:lpwstr>
      </vt:variant>
      <vt:variant>
        <vt:i4>1638452</vt:i4>
      </vt:variant>
      <vt:variant>
        <vt:i4>533</vt:i4>
      </vt:variant>
      <vt:variant>
        <vt:i4>0</vt:i4>
      </vt:variant>
      <vt:variant>
        <vt:i4>5</vt:i4>
      </vt:variant>
      <vt:variant>
        <vt:lpwstr/>
      </vt:variant>
      <vt:variant>
        <vt:lpwstr>_Toc436732589</vt:lpwstr>
      </vt:variant>
      <vt:variant>
        <vt:i4>1638452</vt:i4>
      </vt:variant>
      <vt:variant>
        <vt:i4>527</vt:i4>
      </vt:variant>
      <vt:variant>
        <vt:i4>0</vt:i4>
      </vt:variant>
      <vt:variant>
        <vt:i4>5</vt:i4>
      </vt:variant>
      <vt:variant>
        <vt:lpwstr/>
      </vt:variant>
      <vt:variant>
        <vt:lpwstr>_Toc436732588</vt:lpwstr>
      </vt:variant>
      <vt:variant>
        <vt:i4>1638452</vt:i4>
      </vt:variant>
      <vt:variant>
        <vt:i4>521</vt:i4>
      </vt:variant>
      <vt:variant>
        <vt:i4>0</vt:i4>
      </vt:variant>
      <vt:variant>
        <vt:i4>5</vt:i4>
      </vt:variant>
      <vt:variant>
        <vt:lpwstr/>
      </vt:variant>
      <vt:variant>
        <vt:lpwstr>_Toc436732587</vt:lpwstr>
      </vt:variant>
      <vt:variant>
        <vt:i4>1638452</vt:i4>
      </vt:variant>
      <vt:variant>
        <vt:i4>515</vt:i4>
      </vt:variant>
      <vt:variant>
        <vt:i4>0</vt:i4>
      </vt:variant>
      <vt:variant>
        <vt:i4>5</vt:i4>
      </vt:variant>
      <vt:variant>
        <vt:lpwstr/>
      </vt:variant>
      <vt:variant>
        <vt:lpwstr>_Toc436732586</vt:lpwstr>
      </vt:variant>
      <vt:variant>
        <vt:i4>1638452</vt:i4>
      </vt:variant>
      <vt:variant>
        <vt:i4>509</vt:i4>
      </vt:variant>
      <vt:variant>
        <vt:i4>0</vt:i4>
      </vt:variant>
      <vt:variant>
        <vt:i4>5</vt:i4>
      </vt:variant>
      <vt:variant>
        <vt:lpwstr/>
      </vt:variant>
      <vt:variant>
        <vt:lpwstr>_Toc436732585</vt:lpwstr>
      </vt:variant>
      <vt:variant>
        <vt:i4>1638452</vt:i4>
      </vt:variant>
      <vt:variant>
        <vt:i4>503</vt:i4>
      </vt:variant>
      <vt:variant>
        <vt:i4>0</vt:i4>
      </vt:variant>
      <vt:variant>
        <vt:i4>5</vt:i4>
      </vt:variant>
      <vt:variant>
        <vt:lpwstr/>
      </vt:variant>
      <vt:variant>
        <vt:lpwstr>_Toc436732584</vt:lpwstr>
      </vt:variant>
      <vt:variant>
        <vt:i4>1638452</vt:i4>
      </vt:variant>
      <vt:variant>
        <vt:i4>497</vt:i4>
      </vt:variant>
      <vt:variant>
        <vt:i4>0</vt:i4>
      </vt:variant>
      <vt:variant>
        <vt:i4>5</vt:i4>
      </vt:variant>
      <vt:variant>
        <vt:lpwstr/>
      </vt:variant>
      <vt:variant>
        <vt:lpwstr>_Toc436732583</vt:lpwstr>
      </vt:variant>
      <vt:variant>
        <vt:i4>1638452</vt:i4>
      </vt:variant>
      <vt:variant>
        <vt:i4>491</vt:i4>
      </vt:variant>
      <vt:variant>
        <vt:i4>0</vt:i4>
      </vt:variant>
      <vt:variant>
        <vt:i4>5</vt:i4>
      </vt:variant>
      <vt:variant>
        <vt:lpwstr/>
      </vt:variant>
      <vt:variant>
        <vt:lpwstr>_Toc436732582</vt:lpwstr>
      </vt:variant>
      <vt:variant>
        <vt:i4>1638452</vt:i4>
      </vt:variant>
      <vt:variant>
        <vt:i4>485</vt:i4>
      </vt:variant>
      <vt:variant>
        <vt:i4>0</vt:i4>
      </vt:variant>
      <vt:variant>
        <vt:i4>5</vt:i4>
      </vt:variant>
      <vt:variant>
        <vt:lpwstr/>
      </vt:variant>
      <vt:variant>
        <vt:lpwstr>_Toc436732581</vt:lpwstr>
      </vt:variant>
      <vt:variant>
        <vt:i4>1638452</vt:i4>
      </vt:variant>
      <vt:variant>
        <vt:i4>479</vt:i4>
      </vt:variant>
      <vt:variant>
        <vt:i4>0</vt:i4>
      </vt:variant>
      <vt:variant>
        <vt:i4>5</vt:i4>
      </vt:variant>
      <vt:variant>
        <vt:lpwstr/>
      </vt:variant>
      <vt:variant>
        <vt:lpwstr>_Toc436732580</vt:lpwstr>
      </vt:variant>
      <vt:variant>
        <vt:i4>1441844</vt:i4>
      </vt:variant>
      <vt:variant>
        <vt:i4>473</vt:i4>
      </vt:variant>
      <vt:variant>
        <vt:i4>0</vt:i4>
      </vt:variant>
      <vt:variant>
        <vt:i4>5</vt:i4>
      </vt:variant>
      <vt:variant>
        <vt:lpwstr/>
      </vt:variant>
      <vt:variant>
        <vt:lpwstr>_Toc436732579</vt:lpwstr>
      </vt:variant>
      <vt:variant>
        <vt:i4>1441844</vt:i4>
      </vt:variant>
      <vt:variant>
        <vt:i4>467</vt:i4>
      </vt:variant>
      <vt:variant>
        <vt:i4>0</vt:i4>
      </vt:variant>
      <vt:variant>
        <vt:i4>5</vt:i4>
      </vt:variant>
      <vt:variant>
        <vt:lpwstr/>
      </vt:variant>
      <vt:variant>
        <vt:lpwstr>_Toc436732578</vt:lpwstr>
      </vt:variant>
      <vt:variant>
        <vt:i4>1441844</vt:i4>
      </vt:variant>
      <vt:variant>
        <vt:i4>461</vt:i4>
      </vt:variant>
      <vt:variant>
        <vt:i4>0</vt:i4>
      </vt:variant>
      <vt:variant>
        <vt:i4>5</vt:i4>
      </vt:variant>
      <vt:variant>
        <vt:lpwstr/>
      </vt:variant>
      <vt:variant>
        <vt:lpwstr>_Toc436732577</vt:lpwstr>
      </vt:variant>
      <vt:variant>
        <vt:i4>1441844</vt:i4>
      </vt:variant>
      <vt:variant>
        <vt:i4>455</vt:i4>
      </vt:variant>
      <vt:variant>
        <vt:i4>0</vt:i4>
      </vt:variant>
      <vt:variant>
        <vt:i4>5</vt:i4>
      </vt:variant>
      <vt:variant>
        <vt:lpwstr/>
      </vt:variant>
      <vt:variant>
        <vt:lpwstr>_Toc436732576</vt:lpwstr>
      </vt:variant>
      <vt:variant>
        <vt:i4>1441844</vt:i4>
      </vt:variant>
      <vt:variant>
        <vt:i4>449</vt:i4>
      </vt:variant>
      <vt:variant>
        <vt:i4>0</vt:i4>
      </vt:variant>
      <vt:variant>
        <vt:i4>5</vt:i4>
      </vt:variant>
      <vt:variant>
        <vt:lpwstr/>
      </vt:variant>
      <vt:variant>
        <vt:lpwstr>_Toc436732575</vt:lpwstr>
      </vt:variant>
      <vt:variant>
        <vt:i4>1441844</vt:i4>
      </vt:variant>
      <vt:variant>
        <vt:i4>443</vt:i4>
      </vt:variant>
      <vt:variant>
        <vt:i4>0</vt:i4>
      </vt:variant>
      <vt:variant>
        <vt:i4>5</vt:i4>
      </vt:variant>
      <vt:variant>
        <vt:lpwstr/>
      </vt:variant>
      <vt:variant>
        <vt:lpwstr>_Toc436732574</vt:lpwstr>
      </vt:variant>
      <vt:variant>
        <vt:i4>1441844</vt:i4>
      </vt:variant>
      <vt:variant>
        <vt:i4>437</vt:i4>
      </vt:variant>
      <vt:variant>
        <vt:i4>0</vt:i4>
      </vt:variant>
      <vt:variant>
        <vt:i4>5</vt:i4>
      </vt:variant>
      <vt:variant>
        <vt:lpwstr/>
      </vt:variant>
      <vt:variant>
        <vt:lpwstr>_Toc436732573</vt:lpwstr>
      </vt:variant>
      <vt:variant>
        <vt:i4>1441844</vt:i4>
      </vt:variant>
      <vt:variant>
        <vt:i4>431</vt:i4>
      </vt:variant>
      <vt:variant>
        <vt:i4>0</vt:i4>
      </vt:variant>
      <vt:variant>
        <vt:i4>5</vt:i4>
      </vt:variant>
      <vt:variant>
        <vt:lpwstr/>
      </vt:variant>
      <vt:variant>
        <vt:lpwstr>_Toc436732572</vt:lpwstr>
      </vt:variant>
      <vt:variant>
        <vt:i4>1441844</vt:i4>
      </vt:variant>
      <vt:variant>
        <vt:i4>425</vt:i4>
      </vt:variant>
      <vt:variant>
        <vt:i4>0</vt:i4>
      </vt:variant>
      <vt:variant>
        <vt:i4>5</vt:i4>
      </vt:variant>
      <vt:variant>
        <vt:lpwstr/>
      </vt:variant>
      <vt:variant>
        <vt:lpwstr>_Toc436732571</vt:lpwstr>
      </vt:variant>
      <vt:variant>
        <vt:i4>1441844</vt:i4>
      </vt:variant>
      <vt:variant>
        <vt:i4>419</vt:i4>
      </vt:variant>
      <vt:variant>
        <vt:i4>0</vt:i4>
      </vt:variant>
      <vt:variant>
        <vt:i4>5</vt:i4>
      </vt:variant>
      <vt:variant>
        <vt:lpwstr/>
      </vt:variant>
      <vt:variant>
        <vt:lpwstr>_Toc436732570</vt:lpwstr>
      </vt:variant>
      <vt:variant>
        <vt:i4>1507380</vt:i4>
      </vt:variant>
      <vt:variant>
        <vt:i4>413</vt:i4>
      </vt:variant>
      <vt:variant>
        <vt:i4>0</vt:i4>
      </vt:variant>
      <vt:variant>
        <vt:i4>5</vt:i4>
      </vt:variant>
      <vt:variant>
        <vt:lpwstr/>
      </vt:variant>
      <vt:variant>
        <vt:lpwstr>_Toc436732569</vt:lpwstr>
      </vt:variant>
      <vt:variant>
        <vt:i4>1507380</vt:i4>
      </vt:variant>
      <vt:variant>
        <vt:i4>407</vt:i4>
      </vt:variant>
      <vt:variant>
        <vt:i4>0</vt:i4>
      </vt:variant>
      <vt:variant>
        <vt:i4>5</vt:i4>
      </vt:variant>
      <vt:variant>
        <vt:lpwstr/>
      </vt:variant>
      <vt:variant>
        <vt:lpwstr>_Toc436732568</vt:lpwstr>
      </vt:variant>
      <vt:variant>
        <vt:i4>1507380</vt:i4>
      </vt:variant>
      <vt:variant>
        <vt:i4>401</vt:i4>
      </vt:variant>
      <vt:variant>
        <vt:i4>0</vt:i4>
      </vt:variant>
      <vt:variant>
        <vt:i4>5</vt:i4>
      </vt:variant>
      <vt:variant>
        <vt:lpwstr/>
      </vt:variant>
      <vt:variant>
        <vt:lpwstr>_Toc436732567</vt:lpwstr>
      </vt:variant>
      <vt:variant>
        <vt:i4>1507380</vt:i4>
      </vt:variant>
      <vt:variant>
        <vt:i4>395</vt:i4>
      </vt:variant>
      <vt:variant>
        <vt:i4>0</vt:i4>
      </vt:variant>
      <vt:variant>
        <vt:i4>5</vt:i4>
      </vt:variant>
      <vt:variant>
        <vt:lpwstr/>
      </vt:variant>
      <vt:variant>
        <vt:lpwstr>_Toc436732566</vt:lpwstr>
      </vt:variant>
      <vt:variant>
        <vt:i4>1507380</vt:i4>
      </vt:variant>
      <vt:variant>
        <vt:i4>389</vt:i4>
      </vt:variant>
      <vt:variant>
        <vt:i4>0</vt:i4>
      </vt:variant>
      <vt:variant>
        <vt:i4>5</vt:i4>
      </vt:variant>
      <vt:variant>
        <vt:lpwstr/>
      </vt:variant>
      <vt:variant>
        <vt:lpwstr>_Toc436732565</vt:lpwstr>
      </vt:variant>
      <vt:variant>
        <vt:i4>1507380</vt:i4>
      </vt:variant>
      <vt:variant>
        <vt:i4>383</vt:i4>
      </vt:variant>
      <vt:variant>
        <vt:i4>0</vt:i4>
      </vt:variant>
      <vt:variant>
        <vt:i4>5</vt:i4>
      </vt:variant>
      <vt:variant>
        <vt:lpwstr/>
      </vt:variant>
      <vt:variant>
        <vt:lpwstr>_Toc436732564</vt:lpwstr>
      </vt:variant>
      <vt:variant>
        <vt:i4>1507380</vt:i4>
      </vt:variant>
      <vt:variant>
        <vt:i4>377</vt:i4>
      </vt:variant>
      <vt:variant>
        <vt:i4>0</vt:i4>
      </vt:variant>
      <vt:variant>
        <vt:i4>5</vt:i4>
      </vt:variant>
      <vt:variant>
        <vt:lpwstr/>
      </vt:variant>
      <vt:variant>
        <vt:lpwstr>_Toc436732563</vt:lpwstr>
      </vt:variant>
      <vt:variant>
        <vt:i4>1507380</vt:i4>
      </vt:variant>
      <vt:variant>
        <vt:i4>371</vt:i4>
      </vt:variant>
      <vt:variant>
        <vt:i4>0</vt:i4>
      </vt:variant>
      <vt:variant>
        <vt:i4>5</vt:i4>
      </vt:variant>
      <vt:variant>
        <vt:lpwstr/>
      </vt:variant>
      <vt:variant>
        <vt:lpwstr>_Toc436732562</vt:lpwstr>
      </vt:variant>
      <vt:variant>
        <vt:i4>1507380</vt:i4>
      </vt:variant>
      <vt:variant>
        <vt:i4>365</vt:i4>
      </vt:variant>
      <vt:variant>
        <vt:i4>0</vt:i4>
      </vt:variant>
      <vt:variant>
        <vt:i4>5</vt:i4>
      </vt:variant>
      <vt:variant>
        <vt:lpwstr/>
      </vt:variant>
      <vt:variant>
        <vt:lpwstr>_Toc436732561</vt:lpwstr>
      </vt:variant>
      <vt:variant>
        <vt:i4>1507380</vt:i4>
      </vt:variant>
      <vt:variant>
        <vt:i4>359</vt:i4>
      </vt:variant>
      <vt:variant>
        <vt:i4>0</vt:i4>
      </vt:variant>
      <vt:variant>
        <vt:i4>5</vt:i4>
      </vt:variant>
      <vt:variant>
        <vt:lpwstr/>
      </vt:variant>
      <vt:variant>
        <vt:lpwstr>_Toc436732560</vt:lpwstr>
      </vt:variant>
      <vt:variant>
        <vt:i4>1310772</vt:i4>
      </vt:variant>
      <vt:variant>
        <vt:i4>353</vt:i4>
      </vt:variant>
      <vt:variant>
        <vt:i4>0</vt:i4>
      </vt:variant>
      <vt:variant>
        <vt:i4>5</vt:i4>
      </vt:variant>
      <vt:variant>
        <vt:lpwstr/>
      </vt:variant>
      <vt:variant>
        <vt:lpwstr>_Toc436732559</vt:lpwstr>
      </vt:variant>
      <vt:variant>
        <vt:i4>1310772</vt:i4>
      </vt:variant>
      <vt:variant>
        <vt:i4>347</vt:i4>
      </vt:variant>
      <vt:variant>
        <vt:i4>0</vt:i4>
      </vt:variant>
      <vt:variant>
        <vt:i4>5</vt:i4>
      </vt:variant>
      <vt:variant>
        <vt:lpwstr/>
      </vt:variant>
      <vt:variant>
        <vt:lpwstr>_Toc436732558</vt:lpwstr>
      </vt:variant>
      <vt:variant>
        <vt:i4>1310772</vt:i4>
      </vt:variant>
      <vt:variant>
        <vt:i4>341</vt:i4>
      </vt:variant>
      <vt:variant>
        <vt:i4>0</vt:i4>
      </vt:variant>
      <vt:variant>
        <vt:i4>5</vt:i4>
      </vt:variant>
      <vt:variant>
        <vt:lpwstr/>
      </vt:variant>
      <vt:variant>
        <vt:lpwstr>_Toc436732557</vt:lpwstr>
      </vt:variant>
      <vt:variant>
        <vt:i4>1310772</vt:i4>
      </vt:variant>
      <vt:variant>
        <vt:i4>335</vt:i4>
      </vt:variant>
      <vt:variant>
        <vt:i4>0</vt:i4>
      </vt:variant>
      <vt:variant>
        <vt:i4>5</vt:i4>
      </vt:variant>
      <vt:variant>
        <vt:lpwstr/>
      </vt:variant>
      <vt:variant>
        <vt:lpwstr>_Toc436732556</vt:lpwstr>
      </vt:variant>
      <vt:variant>
        <vt:i4>1310772</vt:i4>
      </vt:variant>
      <vt:variant>
        <vt:i4>329</vt:i4>
      </vt:variant>
      <vt:variant>
        <vt:i4>0</vt:i4>
      </vt:variant>
      <vt:variant>
        <vt:i4>5</vt:i4>
      </vt:variant>
      <vt:variant>
        <vt:lpwstr/>
      </vt:variant>
      <vt:variant>
        <vt:lpwstr>_Toc436732555</vt:lpwstr>
      </vt:variant>
      <vt:variant>
        <vt:i4>1310772</vt:i4>
      </vt:variant>
      <vt:variant>
        <vt:i4>323</vt:i4>
      </vt:variant>
      <vt:variant>
        <vt:i4>0</vt:i4>
      </vt:variant>
      <vt:variant>
        <vt:i4>5</vt:i4>
      </vt:variant>
      <vt:variant>
        <vt:lpwstr/>
      </vt:variant>
      <vt:variant>
        <vt:lpwstr>_Toc436732554</vt:lpwstr>
      </vt:variant>
      <vt:variant>
        <vt:i4>1310772</vt:i4>
      </vt:variant>
      <vt:variant>
        <vt:i4>317</vt:i4>
      </vt:variant>
      <vt:variant>
        <vt:i4>0</vt:i4>
      </vt:variant>
      <vt:variant>
        <vt:i4>5</vt:i4>
      </vt:variant>
      <vt:variant>
        <vt:lpwstr/>
      </vt:variant>
      <vt:variant>
        <vt:lpwstr>_Toc436732553</vt:lpwstr>
      </vt:variant>
      <vt:variant>
        <vt:i4>1310772</vt:i4>
      </vt:variant>
      <vt:variant>
        <vt:i4>311</vt:i4>
      </vt:variant>
      <vt:variant>
        <vt:i4>0</vt:i4>
      </vt:variant>
      <vt:variant>
        <vt:i4>5</vt:i4>
      </vt:variant>
      <vt:variant>
        <vt:lpwstr/>
      </vt:variant>
      <vt:variant>
        <vt:lpwstr>_Toc436732552</vt:lpwstr>
      </vt:variant>
      <vt:variant>
        <vt:i4>1310772</vt:i4>
      </vt:variant>
      <vt:variant>
        <vt:i4>305</vt:i4>
      </vt:variant>
      <vt:variant>
        <vt:i4>0</vt:i4>
      </vt:variant>
      <vt:variant>
        <vt:i4>5</vt:i4>
      </vt:variant>
      <vt:variant>
        <vt:lpwstr/>
      </vt:variant>
      <vt:variant>
        <vt:lpwstr>_Toc436732551</vt:lpwstr>
      </vt:variant>
      <vt:variant>
        <vt:i4>1310772</vt:i4>
      </vt:variant>
      <vt:variant>
        <vt:i4>299</vt:i4>
      </vt:variant>
      <vt:variant>
        <vt:i4>0</vt:i4>
      </vt:variant>
      <vt:variant>
        <vt:i4>5</vt:i4>
      </vt:variant>
      <vt:variant>
        <vt:lpwstr/>
      </vt:variant>
      <vt:variant>
        <vt:lpwstr>_Toc436732550</vt:lpwstr>
      </vt:variant>
      <vt:variant>
        <vt:i4>1376308</vt:i4>
      </vt:variant>
      <vt:variant>
        <vt:i4>293</vt:i4>
      </vt:variant>
      <vt:variant>
        <vt:i4>0</vt:i4>
      </vt:variant>
      <vt:variant>
        <vt:i4>5</vt:i4>
      </vt:variant>
      <vt:variant>
        <vt:lpwstr/>
      </vt:variant>
      <vt:variant>
        <vt:lpwstr>_Toc436732549</vt:lpwstr>
      </vt:variant>
      <vt:variant>
        <vt:i4>1376308</vt:i4>
      </vt:variant>
      <vt:variant>
        <vt:i4>287</vt:i4>
      </vt:variant>
      <vt:variant>
        <vt:i4>0</vt:i4>
      </vt:variant>
      <vt:variant>
        <vt:i4>5</vt:i4>
      </vt:variant>
      <vt:variant>
        <vt:lpwstr/>
      </vt:variant>
      <vt:variant>
        <vt:lpwstr>_Toc436732548</vt:lpwstr>
      </vt:variant>
      <vt:variant>
        <vt:i4>1376308</vt:i4>
      </vt:variant>
      <vt:variant>
        <vt:i4>281</vt:i4>
      </vt:variant>
      <vt:variant>
        <vt:i4>0</vt:i4>
      </vt:variant>
      <vt:variant>
        <vt:i4>5</vt:i4>
      </vt:variant>
      <vt:variant>
        <vt:lpwstr/>
      </vt:variant>
      <vt:variant>
        <vt:lpwstr>_Toc436732547</vt:lpwstr>
      </vt:variant>
      <vt:variant>
        <vt:i4>1376308</vt:i4>
      </vt:variant>
      <vt:variant>
        <vt:i4>275</vt:i4>
      </vt:variant>
      <vt:variant>
        <vt:i4>0</vt:i4>
      </vt:variant>
      <vt:variant>
        <vt:i4>5</vt:i4>
      </vt:variant>
      <vt:variant>
        <vt:lpwstr/>
      </vt:variant>
      <vt:variant>
        <vt:lpwstr>_Toc436732546</vt:lpwstr>
      </vt:variant>
      <vt:variant>
        <vt:i4>1376308</vt:i4>
      </vt:variant>
      <vt:variant>
        <vt:i4>269</vt:i4>
      </vt:variant>
      <vt:variant>
        <vt:i4>0</vt:i4>
      </vt:variant>
      <vt:variant>
        <vt:i4>5</vt:i4>
      </vt:variant>
      <vt:variant>
        <vt:lpwstr/>
      </vt:variant>
      <vt:variant>
        <vt:lpwstr>_Toc436732545</vt:lpwstr>
      </vt:variant>
      <vt:variant>
        <vt:i4>1376308</vt:i4>
      </vt:variant>
      <vt:variant>
        <vt:i4>263</vt:i4>
      </vt:variant>
      <vt:variant>
        <vt:i4>0</vt:i4>
      </vt:variant>
      <vt:variant>
        <vt:i4>5</vt:i4>
      </vt:variant>
      <vt:variant>
        <vt:lpwstr/>
      </vt:variant>
      <vt:variant>
        <vt:lpwstr>_Toc436732544</vt:lpwstr>
      </vt:variant>
      <vt:variant>
        <vt:i4>1376308</vt:i4>
      </vt:variant>
      <vt:variant>
        <vt:i4>257</vt:i4>
      </vt:variant>
      <vt:variant>
        <vt:i4>0</vt:i4>
      </vt:variant>
      <vt:variant>
        <vt:i4>5</vt:i4>
      </vt:variant>
      <vt:variant>
        <vt:lpwstr/>
      </vt:variant>
      <vt:variant>
        <vt:lpwstr>_Toc436732543</vt:lpwstr>
      </vt:variant>
      <vt:variant>
        <vt:i4>1376308</vt:i4>
      </vt:variant>
      <vt:variant>
        <vt:i4>251</vt:i4>
      </vt:variant>
      <vt:variant>
        <vt:i4>0</vt:i4>
      </vt:variant>
      <vt:variant>
        <vt:i4>5</vt:i4>
      </vt:variant>
      <vt:variant>
        <vt:lpwstr/>
      </vt:variant>
      <vt:variant>
        <vt:lpwstr>_Toc436732542</vt:lpwstr>
      </vt:variant>
      <vt:variant>
        <vt:i4>1376308</vt:i4>
      </vt:variant>
      <vt:variant>
        <vt:i4>245</vt:i4>
      </vt:variant>
      <vt:variant>
        <vt:i4>0</vt:i4>
      </vt:variant>
      <vt:variant>
        <vt:i4>5</vt:i4>
      </vt:variant>
      <vt:variant>
        <vt:lpwstr/>
      </vt:variant>
      <vt:variant>
        <vt:lpwstr>_Toc436732541</vt:lpwstr>
      </vt:variant>
      <vt:variant>
        <vt:i4>1376308</vt:i4>
      </vt:variant>
      <vt:variant>
        <vt:i4>239</vt:i4>
      </vt:variant>
      <vt:variant>
        <vt:i4>0</vt:i4>
      </vt:variant>
      <vt:variant>
        <vt:i4>5</vt:i4>
      </vt:variant>
      <vt:variant>
        <vt:lpwstr/>
      </vt:variant>
      <vt:variant>
        <vt:lpwstr>_Toc436732540</vt:lpwstr>
      </vt:variant>
      <vt:variant>
        <vt:i4>1179700</vt:i4>
      </vt:variant>
      <vt:variant>
        <vt:i4>233</vt:i4>
      </vt:variant>
      <vt:variant>
        <vt:i4>0</vt:i4>
      </vt:variant>
      <vt:variant>
        <vt:i4>5</vt:i4>
      </vt:variant>
      <vt:variant>
        <vt:lpwstr/>
      </vt:variant>
      <vt:variant>
        <vt:lpwstr>_Toc436732539</vt:lpwstr>
      </vt:variant>
      <vt:variant>
        <vt:i4>1179700</vt:i4>
      </vt:variant>
      <vt:variant>
        <vt:i4>227</vt:i4>
      </vt:variant>
      <vt:variant>
        <vt:i4>0</vt:i4>
      </vt:variant>
      <vt:variant>
        <vt:i4>5</vt:i4>
      </vt:variant>
      <vt:variant>
        <vt:lpwstr/>
      </vt:variant>
      <vt:variant>
        <vt:lpwstr>_Toc436732538</vt:lpwstr>
      </vt:variant>
      <vt:variant>
        <vt:i4>1179700</vt:i4>
      </vt:variant>
      <vt:variant>
        <vt:i4>221</vt:i4>
      </vt:variant>
      <vt:variant>
        <vt:i4>0</vt:i4>
      </vt:variant>
      <vt:variant>
        <vt:i4>5</vt:i4>
      </vt:variant>
      <vt:variant>
        <vt:lpwstr/>
      </vt:variant>
      <vt:variant>
        <vt:lpwstr>_Toc436732537</vt:lpwstr>
      </vt:variant>
      <vt:variant>
        <vt:i4>1179700</vt:i4>
      </vt:variant>
      <vt:variant>
        <vt:i4>215</vt:i4>
      </vt:variant>
      <vt:variant>
        <vt:i4>0</vt:i4>
      </vt:variant>
      <vt:variant>
        <vt:i4>5</vt:i4>
      </vt:variant>
      <vt:variant>
        <vt:lpwstr/>
      </vt:variant>
      <vt:variant>
        <vt:lpwstr>_Toc436732536</vt:lpwstr>
      </vt:variant>
      <vt:variant>
        <vt:i4>1179700</vt:i4>
      </vt:variant>
      <vt:variant>
        <vt:i4>209</vt:i4>
      </vt:variant>
      <vt:variant>
        <vt:i4>0</vt:i4>
      </vt:variant>
      <vt:variant>
        <vt:i4>5</vt:i4>
      </vt:variant>
      <vt:variant>
        <vt:lpwstr/>
      </vt:variant>
      <vt:variant>
        <vt:lpwstr>_Toc436732535</vt:lpwstr>
      </vt:variant>
      <vt:variant>
        <vt:i4>1179700</vt:i4>
      </vt:variant>
      <vt:variant>
        <vt:i4>203</vt:i4>
      </vt:variant>
      <vt:variant>
        <vt:i4>0</vt:i4>
      </vt:variant>
      <vt:variant>
        <vt:i4>5</vt:i4>
      </vt:variant>
      <vt:variant>
        <vt:lpwstr/>
      </vt:variant>
      <vt:variant>
        <vt:lpwstr>_Toc436732534</vt:lpwstr>
      </vt:variant>
      <vt:variant>
        <vt:i4>1179700</vt:i4>
      </vt:variant>
      <vt:variant>
        <vt:i4>197</vt:i4>
      </vt:variant>
      <vt:variant>
        <vt:i4>0</vt:i4>
      </vt:variant>
      <vt:variant>
        <vt:i4>5</vt:i4>
      </vt:variant>
      <vt:variant>
        <vt:lpwstr/>
      </vt:variant>
      <vt:variant>
        <vt:lpwstr>_Toc436732533</vt:lpwstr>
      </vt:variant>
      <vt:variant>
        <vt:i4>1179700</vt:i4>
      </vt:variant>
      <vt:variant>
        <vt:i4>191</vt:i4>
      </vt:variant>
      <vt:variant>
        <vt:i4>0</vt:i4>
      </vt:variant>
      <vt:variant>
        <vt:i4>5</vt:i4>
      </vt:variant>
      <vt:variant>
        <vt:lpwstr/>
      </vt:variant>
      <vt:variant>
        <vt:lpwstr>_Toc436732532</vt:lpwstr>
      </vt:variant>
      <vt:variant>
        <vt:i4>1179700</vt:i4>
      </vt:variant>
      <vt:variant>
        <vt:i4>185</vt:i4>
      </vt:variant>
      <vt:variant>
        <vt:i4>0</vt:i4>
      </vt:variant>
      <vt:variant>
        <vt:i4>5</vt:i4>
      </vt:variant>
      <vt:variant>
        <vt:lpwstr/>
      </vt:variant>
      <vt:variant>
        <vt:lpwstr>_Toc436732531</vt:lpwstr>
      </vt:variant>
      <vt:variant>
        <vt:i4>1179700</vt:i4>
      </vt:variant>
      <vt:variant>
        <vt:i4>179</vt:i4>
      </vt:variant>
      <vt:variant>
        <vt:i4>0</vt:i4>
      </vt:variant>
      <vt:variant>
        <vt:i4>5</vt:i4>
      </vt:variant>
      <vt:variant>
        <vt:lpwstr/>
      </vt:variant>
      <vt:variant>
        <vt:lpwstr>_Toc436732530</vt:lpwstr>
      </vt:variant>
      <vt:variant>
        <vt:i4>1245236</vt:i4>
      </vt:variant>
      <vt:variant>
        <vt:i4>173</vt:i4>
      </vt:variant>
      <vt:variant>
        <vt:i4>0</vt:i4>
      </vt:variant>
      <vt:variant>
        <vt:i4>5</vt:i4>
      </vt:variant>
      <vt:variant>
        <vt:lpwstr/>
      </vt:variant>
      <vt:variant>
        <vt:lpwstr>_Toc436732529</vt:lpwstr>
      </vt:variant>
      <vt:variant>
        <vt:i4>1245236</vt:i4>
      </vt:variant>
      <vt:variant>
        <vt:i4>167</vt:i4>
      </vt:variant>
      <vt:variant>
        <vt:i4>0</vt:i4>
      </vt:variant>
      <vt:variant>
        <vt:i4>5</vt:i4>
      </vt:variant>
      <vt:variant>
        <vt:lpwstr/>
      </vt:variant>
      <vt:variant>
        <vt:lpwstr>_Toc436732528</vt:lpwstr>
      </vt:variant>
      <vt:variant>
        <vt:i4>1245236</vt:i4>
      </vt:variant>
      <vt:variant>
        <vt:i4>161</vt:i4>
      </vt:variant>
      <vt:variant>
        <vt:i4>0</vt:i4>
      </vt:variant>
      <vt:variant>
        <vt:i4>5</vt:i4>
      </vt:variant>
      <vt:variant>
        <vt:lpwstr/>
      </vt:variant>
      <vt:variant>
        <vt:lpwstr>_Toc436732527</vt:lpwstr>
      </vt:variant>
      <vt:variant>
        <vt:i4>1245236</vt:i4>
      </vt:variant>
      <vt:variant>
        <vt:i4>155</vt:i4>
      </vt:variant>
      <vt:variant>
        <vt:i4>0</vt:i4>
      </vt:variant>
      <vt:variant>
        <vt:i4>5</vt:i4>
      </vt:variant>
      <vt:variant>
        <vt:lpwstr/>
      </vt:variant>
      <vt:variant>
        <vt:lpwstr>_Toc436732526</vt:lpwstr>
      </vt:variant>
      <vt:variant>
        <vt:i4>1245236</vt:i4>
      </vt:variant>
      <vt:variant>
        <vt:i4>149</vt:i4>
      </vt:variant>
      <vt:variant>
        <vt:i4>0</vt:i4>
      </vt:variant>
      <vt:variant>
        <vt:i4>5</vt:i4>
      </vt:variant>
      <vt:variant>
        <vt:lpwstr/>
      </vt:variant>
      <vt:variant>
        <vt:lpwstr>_Toc436732525</vt:lpwstr>
      </vt:variant>
      <vt:variant>
        <vt:i4>1245236</vt:i4>
      </vt:variant>
      <vt:variant>
        <vt:i4>143</vt:i4>
      </vt:variant>
      <vt:variant>
        <vt:i4>0</vt:i4>
      </vt:variant>
      <vt:variant>
        <vt:i4>5</vt:i4>
      </vt:variant>
      <vt:variant>
        <vt:lpwstr/>
      </vt:variant>
      <vt:variant>
        <vt:lpwstr>_Toc436732524</vt:lpwstr>
      </vt:variant>
      <vt:variant>
        <vt:i4>1245236</vt:i4>
      </vt:variant>
      <vt:variant>
        <vt:i4>137</vt:i4>
      </vt:variant>
      <vt:variant>
        <vt:i4>0</vt:i4>
      </vt:variant>
      <vt:variant>
        <vt:i4>5</vt:i4>
      </vt:variant>
      <vt:variant>
        <vt:lpwstr/>
      </vt:variant>
      <vt:variant>
        <vt:lpwstr>_Toc436732523</vt:lpwstr>
      </vt:variant>
      <vt:variant>
        <vt:i4>1245236</vt:i4>
      </vt:variant>
      <vt:variant>
        <vt:i4>131</vt:i4>
      </vt:variant>
      <vt:variant>
        <vt:i4>0</vt:i4>
      </vt:variant>
      <vt:variant>
        <vt:i4>5</vt:i4>
      </vt:variant>
      <vt:variant>
        <vt:lpwstr/>
      </vt:variant>
      <vt:variant>
        <vt:lpwstr>_Toc436732522</vt:lpwstr>
      </vt:variant>
      <vt:variant>
        <vt:i4>1245236</vt:i4>
      </vt:variant>
      <vt:variant>
        <vt:i4>125</vt:i4>
      </vt:variant>
      <vt:variant>
        <vt:i4>0</vt:i4>
      </vt:variant>
      <vt:variant>
        <vt:i4>5</vt:i4>
      </vt:variant>
      <vt:variant>
        <vt:lpwstr/>
      </vt:variant>
      <vt:variant>
        <vt:lpwstr>_Toc436732521</vt:lpwstr>
      </vt:variant>
      <vt:variant>
        <vt:i4>1245236</vt:i4>
      </vt:variant>
      <vt:variant>
        <vt:i4>119</vt:i4>
      </vt:variant>
      <vt:variant>
        <vt:i4>0</vt:i4>
      </vt:variant>
      <vt:variant>
        <vt:i4>5</vt:i4>
      </vt:variant>
      <vt:variant>
        <vt:lpwstr/>
      </vt:variant>
      <vt:variant>
        <vt:lpwstr>_Toc436732520</vt:lpwstr>
      </vt:variant>
      <vt:variant>
        <vt:i4>1048628</vt:i4>
      </vt:variant>
      <vt:variant>
        <vt:i4>113</vt:i4>
      </vt:variant>
      <vt:variant>
        <vt:i4>0</vt:i4>
      </vt:variant>
      <vt:variant>
        <vt:i4>5</vt:i4>
      </vt:variant>
      <vt:variant>
        <vt:lpwstr/>
      </vt:variant>
      <vt:variant>
        <vt:lpwstr>_Toc436732519</vt:lpwstr>
      </vt:variant>
      <vt:variant>
        <vt:i4>1048628</vt:i4>
      </vt:variant>
      <vt:variant>
        <vt:i4>107</vt:i4>
      </vt:variant>
      <vt:variant>
        <vt:i4>0</vt:i4>
      </vt:variant>
      <vt:variant>
        <vt:i4>5</vt:i4>
      </vt:variant>
      <vt:variant>
        <vt:lpwstr/>
      </vt:variant>
      <vt:variant>
        <vt:lpwstr>_Toc436732518</vt:lpwstr>
      </vt:variant>
      <vt:variant>
        <vt:i4>1048628</vt:i4>
      </vt:variant>
      <vt:variant>
        <vt:i4>101</vt:i4>
      </vt:variant>
      <vt:variant>
        <vt:i4>0</vt:i4>
      </vt:variant>
      <vt:variant>
        <vt:i4>5</vt:i4>
      </vt:variant>
      <vt:variant>
        <vt:lpwstr/>
      </vt:variant>
      <vt:variant>
        <vt:lpwstr>_Toc436732517</vt:lpwstr>
      </vt:variant>
      <vt:variant>
        <vt:i4>1048628</vt:i4>
      </vt:variant>
      <vt:variant>
        <vt:i4>95</vt:i4>
      </vt:variant>
      <vt:variant>
        <vt:i4>0</vt:i4>
      </vt:variant>
      <vt:variant>
        <vt:i4>5</vt:i4>
      </vt:variant>
      <vt:variant>
        <vt:lpwstr/>
      </vt:variant>
      <vt:variant>
        <vt:lpwstr>_Toc436732516</vt:lpwstr>
      </vt:variant>
      <vt:variant>
        <vt:i4>1048628</vt:i4>
      </vt:variant>
      <vt:variant>
        <vt:i4>89</vt:i4>
      </vt:variant>
      <vt:variant>
        <vt:i4>0</vt:i4>
      </vt:variant>
      <vt:variant>
        <vt:i4>5</vt:i4>
      </vt:variant>
      <vt:variant>
        <vt:lpwstr/>
      </vt:variant>
      <vt:variant>
        <vt:lpwstr>_Toc436732515</vt:lpwstr>
      </vt:variant>
      <vt:variant>
        <vt:i4>1048628</vt:i4>
      </vt:variant>
      <vt:variant>
        <vt:i4>83</vt:i4>
      </vt:variant>
      <vt:variant>
        <vt:i4>0</vt:i4>
      </vt:variant>
      <vt:variant>
        <vt:i4>5</vt:i4>
      </vt:variant>
      <vt:variant>
        <vt:lpwstr/>
      </vt:variant>
      <vt:variant>
        <vt:lpwstr>_Toc436732514</vt:lpwstr>
      </vt:variant>
      <vt:variant>
        <vt:i4>1048628</vt:i4>
      </vt:variant>
      <vt:variant>
        <vt:i4>77</vt:i4>
      </vt:variant>
      <vt:variant>
        <vt:i4>0</vt:i4>
      </vt:variant>
      <vt:variant>
        <vt:i4>5</vt:i4>
      </vt:variant>
      <vt:variant>
        <vt:lpwstr/>
      </vt:variant>
      <vt:variant>
        <vt:lpwstr>_Toc436732513</vt:lpwstr>
      </vt:variant>
      <vt:variant>
        <vt:i4>1048628</vt:i4>
      </vt:variant>
      <vt:variant>
        <vt:i4>71</vt:i4>
      </vt:variant>
      <vt:variant>
        <vt:i4>0</vt:i4>
      </vt:variant>
      <vt:variant>
        <vt:i4>5</vt:i4>
      </vt:variant>
      <vt:variant>
        <vt:lpwstr/>
      </vt:variant>
      <vt:variant>
        <vt:lpwstr>_Toc436732512</vt:lpwstr>
      </vt:variant>
      <vt:variant>
        <vt:i4>1048628</vt:i4>
      </vt:variant>
      <vt:variant>
        <vt:i4>65</vt:i4>
      </vt:variant>
      <vt:variant>
        <vt:i4>0</vt:i4>
      </vt:variant>
      <vt:variant>
        <vt:i4>5</vt:i4>
      </vt:variant>
      <vt:variant>
        <vt:lpwstr/>
      </vt:variant>
      <vt:variant>
        <vt:lpwstr>_Toc436732511</vt:lpwstr>
      </vt:variant>
      <vt:variant>
        <vt:i4>1048628</vt:i4>
      </vt:variant>
      <vt:variant>
        <vt:i4>59</vt:i4>
      </vt:variant>
      <vt:variant>
        <vt:i4>0</vt:i4>
      </vt:variant>
      <vt:variant>
        <vt:i4>5</vt:i4>
      </vt:variant>
      <vt:variant>
        <vt:lpwstr/>
      </vt:variant>
      <vt:variant>
        <vt:lpwstr>_Toc436732510</vt:lpwstr>
      </vt:variant>
      <vt:variant>
        <vt:i4>1114164</vt:i4>
      </vt:variant>
      <vt:variant>
        <vt:i4>53</vt:i4>
      </vt:variant>
      <vt:variant>
        <vt:i4>0</vt:i4>
      </vt:variant>
      <vt:variant>
        <vt:i4>5</vt:i4>
      </vt:variant>
      <vt:variant>
        <vt:lpwstr/>
      </vt:variant>
      <vt:variant>
        <vt:lpwstr>_Toc436732509</vt:lpwstr>
      </vt:variant>
      <vt:variant>
        <vt:i4>1114164</vt:i4>
      </vt:variant>
      <vt:variant>
        <vt:i4>47</vt:i4>
      </vt:variant>
      <vt:variant>
        <vt:i4>0</vt:i4>
      </vt:variant>
      <vt:variant>
        <vt:i4>5</vt:i4>
      </vt:variant>
      <vt:variant>
        <vt:lpwstr/>
      </vt:variant>
      <vt:variant>
        <vt:lpwstr>_Toc436732508</vt:lpwstr>
      </vt:variant>
      <vt:variant>
        <vt:i4>1114164</vt:i4>
      </vt:variant>
      <vt:variant>
        <vt:i4>41</vt:i4>
      </vt:variant>
      <vt:variant>
        <vt:i4>0</vt:i4>
      </vt:variant>
      <vt:variant>
        <vt:i4>5</vt:i4>
      </vt:variant>
      <vt:variant>
        <vt:lpwstr/>
      </vt:variant>
      <vt:variant>
        <vt:lpwstr>_Toc436732507</vt:lpwstr>
      </vt:variant>
      <vt:variant>
        <vt:i4>1114164</vt:i4>
      </vt:variant>
      <vt:variant>
        <vt:i4>35</vt:i4>
      </vt:variant>
      <vt:variant>
        <vt:i4>0</vt:i4>
      </vt:variant>
      <vt:variant>
        <vt:i4>5</vt:i4>
      </vt:variant>
      <vt:variant>
        <vt:lpwstr/>
      </vt:variant>
      <vt:variant>
        <vt:lpwstr>_Toc436732506</vt:lpwstr>
      </vt:variant>
      <vt:variant>
        <vt:i4>1114164</vt:i4>
      </vt:variant>
      <vt:variant>
        <vt:i4>29</vt:i4>
      </vt:variant>
      <vt:variant>
        <vt:i4>0</vt:i4>
      </vt:variant>
      <vt:variant>
        <vt:i4>5</vt:i4>
      </vt:variant>
      <vt:variant>
        <vt:lpwstr/>
      </vt:variant>
      <vt:variant>
        <vt:lpwstr>_Toc436732505</vt:lpwstr>
      </vt:variant>
      <vt:variant>
        <vt:i4>1114164</vt:i4>
      </vt:variant>
      <vt:variant>
        <vt:i4>23</vt:i4>
      </vt:variant>
      <vt:variant>
        <vt:i4>0</vt:i4>
      </vt:variant>
      <vt:variant>
        <vt:i4>5</vt:i4>
      </vt:variant>
      <vt:variant>
        <vt:lpwstr/>
      </vt:variant>
      <vt:variant>
        <vt:lpwstr>_Toc436732504</vt:lpwstr>
      </vt:variant>
      <vt:variant>
        <vt:i4>1114164</vt:i4>
      </vt:variant>
      <vt:variant>
        <vt:i4>17</vt:i4>
      </vt:variant>
      <vt:variant>
        <vt:i4>0</vt:i4>
      </vt:variant>
      <vt:variant>
        <vt:i4>5</vt:i4>
      </vt:variant>
      <vt:variant>
        <vt:lpwstr/>
      </vt:variant>
      <vt:variant>
        <vt:lpwstr>_Toc436732503</vt:lpwstr>
      </vt:variant>
      <vt:variant>
        <vt:i4>1114164</vt:i4>
      </vt:variant>
      <vt:variant>
        <vt:i4>11</vt:i4>
      </vt:variant>
      <vt:variant>
        <vt:i4>0</vt:i4>
      </vt:variant>
      <vt:variant>
        <vt:i4>5</vt:i4>
      </vt:variant>
      <vt:variant>
        <vt:lpwstr/>
      </vt:variant>
      <vt:variant>
        <vt:lpwstr>_Toc436732502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Suun TH CDA</dc:title>
  <dc:subject>Määrittelydokumentti</dc:subject>
  <dc:creator/>
  <cp:keywords/>
  <cp:lastModifiedBy/>
  <cp:revision>1</cp:revision>
  <dcterms:created xsi:type="dcterms:W3CDTF">2025-07-01T04:54:00Z</dcterms:created>
  <dcterms:modified xsi:type="dcterms:W3CDTF">2025-07-01T04:54:00Z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2.10</vt:lpwstr>
  </property>
  <property fmtid="{D5CDD505-2E9C-101B-9397-08002B2CF9AE}" pid="3" name="Versiopäivä">
    <vt:lpwstr>17.12.2015</vt:lpwstr>
  </property>
  <property fmtid="{D5CDD505-2E9C-101B-9397-08002B2CF9AE}" pid="4" name="OID">
    <vt:lpwstr>1.2.246.777.11.2015.31</vt:lpwstr>
  </property>
  <property fmtid="{D5CDD505-2E9C-101B-9397-08002B2CF9AE}" pid="5" name="ContentType">
    <vt:lpwstr>Asiakirja</vt:lpwstr>
  </property>
</Properties>
</file>