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BEDA6" w14:textId="77777777" w:rsidR="000F4A9C" w:rsidRDefault="00FC7B44" w:rsidP="00665B2E">
      <w:pPr>
        <w:tabs>
          <w:tab w:val="left" w:pos="8931"/>
        </w:tabs>
      </w:pPr>
      <w:r>
        <w:t xml:space="preserve"> </w:t>
      </w:r>
    </w:p>
    <w:p w14:paraId="6828E174" w14:textId="77777777" w:rsidR="000F4A9C" w:rsidRDefault="000F4A9C"/>
    <w:p w14:paraId="035E0B6B" w14:textId="77777777" w:rsidR="000F4A9C" w:rsidRDefault="000F4A9C"/>
    <w:p w14:paraId="49E8A70A" w14:textId="77777777" w:rsidR="00532BF4" w:rsidRDefault="00532BF4"/>
    <w:p w14:paraId="7D5D1A0C" w14:textId="77777777" w:rsidR="00532BF4" w:rsidRDefault="00532BF4"/>
    <w:p w14:paraId="77BD4261" w14:textId="77777777" w:rsidR="00532BF4" w:rsidRDefault="00532BF4"/>
    <w:p w14:paraId="32A8858A" w14:textId="77777777" w:rsidR="000F4A9C" w:rsidRDefault="000F4A9C">
      <w:r>
        <w:t>___________________________________________________________________________</w:t>
      </w:r>
    </w:p>
    <w:p w14:paraId="0617D42E" w14:textId="77777777" w:rsidR="000F4A9C" w:rsidRDefault="000F4A9C"/>
    <w:p w14:paraId="66EA4460" w14:textId="2FE82531" w:rsidR="000F4A9C" w:rsidRDefault="009876F0" w:rsidP="009876F0">
      <w:pPr>
        <w:jc w:val="right"/>
      </w:pPr>
      <w:r>
        <w:rPr>
          <w:b/>
          <w:bCs/>
          <w:sz w:val="48"/>
          <w:szCs w:val="48"/>
        </w:rPr>
        <w:t>Kanta HL7 rajapintamäärittelyt</w:t>
      </w:r>
      <w:r w:rsidRPr="00E424D0" w:rsidDel="009876F0">
        <w:rPr>
          <w:b/>
          <w:bCs/>
          <w:sz w:val="48"/>
          <w:szCs w:val="48"/>
        </w:rPr>
        <w:t xml:space="preserve"> </w:t>
      </w:r>
      <w:r w:rsidR="000F4A9C">
        <w:t>____________________________________________________________________________</w:t>
      </w:r>
    </w:p>
    <w:p w14:paraId="444DF37D" w14:textId="77777777" w:rsidR="000F4A9C" w:rsidRDefault="000F4A9C"/>
    <w:p w14:paraId="7D82C95D" w14:textId="77777777" w:rsidR="000F4A9C" w:rsidRDefault="000F4A9C"/>
    <w:p w14:paraId="1D73F584" w14:textId="77777777" w:rsidR="000F4A9C" w:rsidRDefault="000F4A9C"/>
    <w:p w14:paraId="049E7ED5" w14:textId="77777777" w:rsidR="000F4A9C" w:rsidRDefault="000F4A9C"/>
    <w:p w14:paraId="4F74557E" w14:textId="77777777" w:rsidR="000F4A9C" w:rsidRDefault="000F4A9C"/>
    <w:p w14:paraId="3D00B1BE" w14:textId="77777777" w:rsidR="000F4A9C" w:rsidRDefault="000F4A9C"/>
    <w:p w14:paraId="5EAFA03C" w14:textId="77777777" w:rsidR="000F4A9C" w:rsidRDefault="000F4A9C"/>
    <w:p w14:paraId="12A31250" w14:textId="77777777" w:rsidR="00B23C44" w:rsidRDefault="006532AD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Terveys- ja hoitosuunnitelma</w:t>
      </w:r>
    </w:p>
    <w:p w14:paraId="15024BDA" w14:textId="77777777" w:rsidR="000F4A9C" w:rsidRPr="00AF34FA" w:rsidRDefault="00B23C44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CDA R2 potilaskertomusrakenne</w:t>
      </w:r>
      <w:r w:rsidR="000F4A9C" w:rsidRPr="00AF34FA">
        <w:rPr>
          <w:b/>
          <w:sz w:val="40"/>
        </w:rPr>
        <w:br/>
      </w:r>
    </w:p>
    <w:p w14:paraId="142493EF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5A4BF1F8" w14:textId="77777777" w:rsidR="000F4A9C" w:rsidRDefault="000F4A9C"/>
    <w:p w14:paraId="2E8E8F23" w14:textId="77777777" w:rsidR="000F4A9C" w:rsidRDefault="000F4A9C">
      <w:pPr>
        <w:rPr>
          <w:b/>
        </w:rPr>
      </w:pPr>
    </w:p>
    <w:p w14:paraId="2E15F59A" w14:textId="77777777" w:rsidR="000F4A9C" w:rsidRDefault="000F4A9C">
      <w:pPr>
        <w:rPr>
          <w:b/>
        </w:rPr>
      </w:pPr>
    </w:p>
    <w:p w14:paraId="1B7BDE27" w14:textId="77777777" w:rsidR="000F4A9C" w:rsidRDefault="000F4A9C">
      <w:pPr>
        <w:rPr>
          <w:b/>
        </w:rPr>
      </w:pPr>
    </w:p>
    <w:p w14:paraId="7A064366" w14:textId="77777777" w:rsidR="000F4A9C" w:rsidRDefault="000F4A9C">
      <w:pPr>
        <w:rPr>
          <w:b/>
        </w:rPr>
      </w:pPr>
    </w:p>
    <w:p w14:paraId="5D5499F6" w14:textId="77777777" w:rsidR="000F4A9C" w:rsidRDefault="000F4A9C">
      <w:pPr>
        <w:rPr>
          <w:b/>
        </w:rPr>
      </w:pPr>
    </w:p>
    <w:p w14:paraId="11A36097" w14:textId="77777777" w:rsidR="000F4A9C" w:rsidRDefault="000F4A9C">
      <w:pPr>
        <w:rPr>
          <w:b/>
        </w:rPr>
      </w:pPr>
    </w:p>
    <w:p w14:paraId="43BD3BC0" w14:textId="77777777" w:rsidR="000F4A9C" w:rsidRDefault="000F4A9C">
      <w:pPr>
        <w:rPr>
          <w:b/>
        </w:rPr>
      </w:pPr>
    </w:p>
    <w:p w14:paraId="4DAA05BF" w14:textId="77777777" w:rsidR="000F4A9C" w:rsidRDefault="000F4A9C">
      <w:pPr>
        <w:rPr>
          <w:b/>
        </w:rPr>
      </w:pPr>
    </w:p>
    <w:p w14:paraId="0EAB57CB" w14:textId="77777777" w:rsidR="000F4A9C" w:rsidRDefault="000F4A9C">
      <w:pPr>
        <w:rPr>
          <w:b/>
        </w:rPr>
      </w:pPr>
    </w:p>
    <w:p w14:paraId="5E53AD55" w14:textId="77777777" w:rsidR="000F4A9C" w:rsidRDefault="000F4A9C">
      <w:pPr>
        <w:rPr>
          <w:caps/>
        </w:rPr>
      </w:pPr>
    </w:p>
    <w:p w14:paraId="4B2D849F" w14:textId="26D5E074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>Versi</w:t>
      </w:r>
      <w:r w:rsidR="005D2928">
        <w:rPr>
          <w:b/>
          <w:bCs/>
          <w:sz w:val="32"/>
        </w:rPr>
        <w:t xml:space="preserve">o </w:t>
      </w:r>
      <w:ins w:id="0" w:author="Tekijä">
        <w:r w:rsidR="0009052B">
          <w:rPr>
            <w:b/>
            <w:bCs/>
            <w:sz w:val="32"/>
          </w:rPr>
          <w:t>1.21</w:t>
        </w:r>
      </w:ins>
    </w:p>
    <w:p w14:paraId="2C45B36F" w14:textId="7593257C" w:rsidR="000F4A9C" w:rsidRDefault="002E0A71" w:rsidP="00AC3025">
      <w:pPr>
        <w:spacing w:line="360" w:lineRule="auto"/>
        <w:jc w:val="right"/>
        <w:rPr>
          <w:sz w:val="32"/>
        </w:rPr>
        <w:sectPr w:rsidR="000F4A9C">
          <w:headerReference w:type="default" r:id="rId11"/>
          <w:headerReference w:type="first" r:id="rId12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ins w:id="1" w:author="Tekijä">
        <w:r>
          <w:rPr>
            <w:b/>
            <w:bCs/>
            <w:sz w:val="32"/>
          </w:rPr>
          <w:t>22</w:t>
        </w:r>
        <w:r w:rsidR="0009052B">
          <w:rPr>
            <w:b/>
            <w:bCs/>
            <w:sz w:val="32"/>
          </w:rPr>
          <w:t>.</w:t>
        </w:r>
        <w:r>
          <w:rPr>
            <w:b/>
            <w:bCs/>
            <w:sz w:val="32"/>
          </w:rPr>
          <w:t>10</w:t>
        </w:r>
        <w:r w:rsidR="0009052B">
          <w:rPr>
            <w:b/>
            <w:bCs/>
            <w:sz w:val="32"/>
          </w:rPr>
          <w:t>.2015</w:t>
        </w:r>
      </w:ins>
      <w:r w:rsidR="000F4A9C">
        <w:rPr>
          <w:b/>
          <w:bCs/>
          <w:sz w:val="32"/>
        </w:rPr>
        <w:br/>
        <w:t>URN:OID:</w:t>
      </w:r>
      <w:r w:rsidR="006532AD" w:rsidRPr="006532AD">
        <w:t xml:space="preserve"> </w:t>
      </w:r>
      <w:ins w:id="2" w:author="Tekijä">
        <w:r w:rsidR="0009052B" w:rsidRPr="0009052B">
          <w:rPr>
            <w:b/>
            <w:bCs/>
            <w:sz w:val="32"/>
          </w:rPr>
          <w:t>1.2.246.777.11.2015.32</w:t>
        </w:r>
      </w:ins>
    </w:p>
    <w:p w14:paraId="090183D7" w14:textId="77777777" w:rsidR="000F4A9C" w:rsidRPr="00AF34FA" w:rsidRDefault="000F4A9C" w:rsidP="00AF34FA">
      <w:pPr>
        <w:rPr>
          <w:b/>
        </w:rPr>
      </w:pPr>
      <w:bookmarkStart w:id="3" w:name="_Toc32384905"/>
      <w:bookmarkStart w:id="4" w:name="_Toc32974351"/>
      <w:bookmarkStart w:id="5" w:name="_Toc33328965"/>
      <w:r w:rsidRPr="00AF34FA">
        <w:rPr>
          <w:b/>
        </w:rPr>
        <w:lastRenderedPageBreak/>
        <w:t>Versiohistoria</w:t>
      </w:r>
      <w:bookmarkEnd w:id="3"/>
      <w:bookmarkEnd w:id="4"/>
      <w:bookmarkEnd w:id="5"/>
      <w:r w:rsidRPr="00AF34FA">
        <w:rPr>
          <w:b/>
        </w:rPr>
        <w:t xml:space="preserve"> </w:t>
      </w:r>
    </w:p>
    <w:p w14:paraId="1A2B92C5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817B8BD" w14:textId="77777777" w:rsidTr="00045B65">
        <w:trPr>
          <w:cantSplit/>
        </w:trPr>
        <w:tc>
          <w:tcPr>
            <w:tcW w:w="1242" w:type="dxa"/>
            <w:shd w:val="pct12" w:color="auto" w:fill="auto"/>
          </w:tcPr>
          <w:p w14:paraId="14AA43D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62FA6D3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3C3DDC4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C39950C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351650" w14:paraId="05F22E7E" w14:textId="77777777" w:rsidTr="00045B65">
        <w:trPr>
          <w:cantSplit/>
        </w:trPr>
        <w:tc>
          <w:tcPr>
            <w:tcW w:w="1242" w:type="dxa"/>
          </w:tcPr>
          <w:p w14:paraId="0116FA2A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0.1</w:t>
            </w:r>
          </w:p>
        </w:tc>
        <w:tc>
          <w:tcPr>
            <w:tcW w:w="1417" w:type="dxa"/>
          </w:tcPr>
          <w:p w14:paraId="6987C604" w14:textId="77777777" w:rsidR="00351650" w:rsidRPr="00891769" w:rsidRDefault="006532AD" w:rsidP="00E424D0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10.4.2012</w:t>
            </w:r>
          </w:p>
        </w:tc>
        <w:tc>
          <w:tcPr>
            <w:tcW w:w="1277" w:type="dxa"/>
          </w:tcPr>
          <w:p w14:paraId="18C48077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45812195" w14:textId="77777777" w:rsidR="00351650" w:rsidRPr="00891769" w:rsidRDefault="00E424D0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Dokumenttipohja</w:t>
            </w:r>
          </w:p>
        </w:tc>
      </w:tr>
      <w:tr w:rsidR="00CE475D" w14:paraId="2D750513" w14:textId="77777777" w:rsidTr="00045B65">
        <w:trPr>
          <w:cantSplit/>
        </w:trPr>
        <w:tc>
          <w:tcPr>
            <w:tcW w:w="1242" w:type="dxa"/>
          </w:tcPr>
          <w:p w14:paraId="36EE57B0" w14:textId="77777777" w:rsidR="00CE475D" w:rsidRPr="00891769" w:rsidRDefault="00305DA8" w:rsidP="00BF4CA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0.2</w:t>
            </w:r>
          </w:p>
        </w:tc>
        <w:tc>
          <w:tcPr>
            <w:tcW w:w="1417" w:type="dxa"/>
          </w:tcPr>
          <w:p w14:paraId="70A6D273" w14:textId="77777777" w:rsidR="00CE475D" w:rsidRPr="00891769" w:rsidRDefault="00305DA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4.5.2012</w:t>
            </w:r>
          </w:p>
        </w:tc>
        <w:tc>
          <w:tcPr>
            <w:tcW w:w="1277" w:type="dxa"/>
          </w:tcPr>
          <w:p w14:paraId="4AE48BF9" w14:textId="77777777" w:rsidR="00CE475D" w:rsidRPr="00891769" w:rsidRDefault="00305DA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3CDAB596" w14:textId="77777777" w:rsidR="00CE475D" w:rsidRPr="00891769" w:rsidRDefault="00305DA8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Ensimmäinen versio, jossa kaikki tiedot on mallinnettu</w:t>
            </w:r>
          </w:p>
        </w:tc>
      </w:tr>
      <w:tr w:rsidR="00BF4CA9" w14:paraId="24826A26" w14:textId="77777777" w:rsidTr="00045B65">
        <w:trPr>
          <w:cantSplit/>
        </w:trPr>
        <w:tc>
          <w:tcPr>
            <w:tcW w:w="1242" w:type="dxa"/>
          </w:tcPr>
          <w:p w14:paraId="7D506B9C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0.3</w:t>
            </w:r>
          </w:p>
        </w:tc>
        <w:tc>
          <w:tcPr>
            <w:tcW w:w="1417" w:type="dxa"/>
          </w:tcPr>
          <w:p w14:paraId="113D4B57" w14:textId="77777777" w:rsidR="00BF4CA9" w:rsidRPr="00891769" w:rsidRDefault="00045B65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14.5.2012</w:t>
            </w:r>
          </w:p>
        </w:tc>
        <w:tc>
          <w:tcPr>
            <w:tcW w:w="1277" w:type="dxa"/>
          </w:tcPr>
          <w:p w14:paraId="77801242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07495D06" w14:textId="77777777" w:rsidR="00BF4CA9" w:rsidRPr="00891769" w:rsidRDefault="00045B65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HL7 TC-kokouksessa </w:t>
            </w:r>
            <w:r w:rsidR="00053BCF" w:rsidRPr="00891769">
              <w:rPr>
                <w:sz w:val="22"/>
                <w:szCs w:val="22"/>
              </w:rPr>
              <w:t xml:space="preserve">kesäkuussa 2012 </w:t>
            </w:r>
            <w:r w:rsidRPr="00891769">
              <w:rPr>
                <w:sz w:val="22"/>
                <w:szCs w:val="22"/>
              </w:rPr>
              <w:t>esitetty versio</w:t>
            </w:r>
          </w:p>
        </w:tc>
      </w:tr>
      <w:tr w:rsidR="00AA051D" w14:paraId="68A6CD2E" w14:textId="77777777" w:rsidTr="00045B65">
        <w:trPr>
          <w:cantSplit/>
        </w:trPr>
        <w:tc>
          <w:tcPr>
            <w:tcW w:w="1242" w:type="dxa"/>
          </w:tcPr>
          <w:p w14:paraId="3A2F0BC5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0.4</w:t>
            </w:r>
          </w:p>
        </w:tc>
        <w:tc>
          <w:tcPr>
            <w:tcW w:w="1417" w:type="dxa"/>
          </w:tcPr>
          <w:p w14:paraId="39E367D9" w14:textId="77777777" w:rsidR="00AA051D" w:rsidRPr="00891769" w:rsidRDefault="005D292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14.8.2012</w:t>
            </w:r>
          </w:p>
        </w:tc>
        <w:tc>
          <w:tcPr>
            <w:tcW w:w="1277" w:type="dxa"/>
          </w:tcPr>
          <w:p w14:paraId="6413BD28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644C92C0" w14:textId="77777777" w:rsidR="00AA051D" w:rsidRPr="00891769" w:rsidRDefault="00053BCF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Kommenttikierroksen </w:t>
            </w:r>
            <w:r w:rsidR="005D2928" w:rsidRPr="00891769">
              <w:rPr>
                <w:sz w:val="22"/>
                <w:szCs w:val="22"/>
              </w:rPr>
              <w:t>jälkeiset muutokset</w:t>
            </w:r>
            <w:r w:rsidR="008F5C84" w:rsidRPr="00891769">
              <w:rPr>
                <w:sz w:val="22"/>
                <w:szCs w:val="22"/>
              </w:rPr>
              <w:t>. XML-esimerkkien kommentteihin lisätty THL-lomakkeen tietokentän koodeja. Organizerin class- ja moodCodet laitettu oikeaan järjestykseen.</w:t>
            </w:r>
            <w:r w:rsidRPr="00891769">
              <w:rPr>
                <w:sz w:val="22"/>
                <w:szCs w:val="22"/>
              </w:rPr>
              <w:t xml:space="preserve"> Palvelun ehtoon lisätty negaatio</w:t>
            </w:r>
            <w:r w:rsidR="00AE0F58" w:rsidRPr="00891769">
              <w:rPr>
                <w:sz w:val="22"/>
                <w:szCs w:val="22"/>
              </w:rPr>
              <w:t xml:space="preserve"> ja lisää logiikkaa.</w:t>
            </w:r>
            <w:r w:rsidR="00DC7A74" w:rsidRPr="00891769">
              <w:rPr>
                <w:sz w:val="22"/>
                <w:szCs w:val="22"/>
              </w:rPr>
              <w:t xml:space="preserve"> Palvelun sisällön yksilöinti ja työvarauksen tunnus: lisätty procedure ja siir</w:t>
            </w:r>
            <w:r w:rsidR="00E70C24" w:rsidRPr="00891769">
              <w:rPr>
                <w:sz w:val="22"/>
                <w:szCs w:val="22"/>
              </w:rPr>
              <w:t>r</w:t>
            </w:r>
            <w:r w:rsidR="00DC7A74" w:rsidRPr="00891769">
              <w:rPr>
                <w:sz w:val="22"/>
                <w:szCs w:val="22"/>
              </w:rPr>
              <w:t>etty työvarauksen tunnus aliobservationiin.</w:t>
            </w:r>
            <w:r w:rsidR="00FC2672" w:rsidRPr="00891769">
              <w:rPr>
                <w:sz w:val="22"/>
                <w:szCs w:val="22"/>
              </w:rPr>
              <w:t xml:space="preserve"> Tehty pieniä xml-korjauksia.</w:t>
            </w:r>
          </w:p>
        </w:tc>
      </w:tr>
      <w:tr w:rsidR="00A27276" w14:paraId="1591FE5C" w14:textId="77777777" w:rsidTr="00045B65">
        <w:trPr>
          <w:cantSplit/>
        </w:trPr>
        <w:tc>
          <w:tcPr>
            <w:tcW w:w="1242" w:type="dxa"/>
          </w:tcPr>
          <w:p w14:paraId="621A3A19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1.0</w:t>
            </w:r>
          </w:p>
        </w:tc>
        <w:tc>
          <w:tcPr>
            <w:tcW w:w="1417" w:type="dxa"/>
          </w:tcPr>
          <w:p w14:paraId="2333A980" w14:textId="77777777" w:rsidR="00A27276" w:rsidRPr="00891769" w:rsidRDefault="00CC2B16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29.8.2012</w:t>
            </w:r>
          </w:p>
        </w:tc>
        <w:tc>
          <w:tcPr>
            <w:tcW w:w="1277" w:type="dxa"/>
          </w:tcPr>
          <w:p w14:paraId="0FFA53DE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11702040" w14:textId="77777777" w:rsidR="00A27276" w:rsidRPr="00891769" w:rsidRDefault="00CC2B16" w:rsidP="00335F4C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Määritys hyväksytty HL7 TC:ssä 28.8.2012 seuraavalla muutoksella: Tieto 213 tavoitteen yksilöivän tekijän ehto on tietotyyppiä IVL_PQ</w:t>
            </w:r>
            <w:r w:rsidR="00964F5E" w:rsidRPr="00891769">
              <w:rPr>
                <w:sz w:val="22"/>
                <w:szCs w:val="22"/>
              </w:rPr>
              <w:t>, ei IVL_REAL. Samalla lisätty effectiveTimen käyttö (milloin tavoitteeseen pyritään)</w:t>
            </w:r>
            <w:r w:rsidRPr="00891769">
              <w:rPr>
                <w:sz w:val="22"/>
                <w:szCs w:val="22"/>
              </w:rPr>
              <w:t>. Lopputarkastuksessa muutettu nullFlavor-arvot OTH arvoon UNK, myös korjatussa esimerkissä. Lisätty virallinen näkymätunnus ja määrityksen OID-koodi.</w:t>
            </w:r>
          </w:p>
        </w:tc>
      </w:tr>
      <w:tr w:rsidR="00D841DC" w14:paraId="5AE754B0" w14:textId="77777777" w:rsidTr="00045B65">
        <w:trPr>
          <w:cantSplit/>
        </w:trPr>
        <w:tc>
          <w:tcPr>
            <w:tcW w:w="1242" w:type="dxa"/>
          </w:tcPr>
          <w:p w14:paraId="1CD7D15C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</w:t>
            </w:r>
          </w:p>
        </w:tc>
        <w:tc>
          <w:tcPr>
            <w:tcW w:w="1417" w:type="dxa"/>
          </w:tcPr>
          <w:p w14:paraId="1E878A45" w14:textId="77777777" w:rsidR="00D841DC" w:rsidRPr="00891769" w:rsidRDefault="00B653CD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</w:t>
            </w:r>
            <w:r w:rsidR="00E27E6F" w:rsidRPr="00891769">
              <w:rPr>
                <w:sz w:val="22"/>
                <w:szCs w:val="22"/>
              </w:rPr>
              <w:t>4</w:t>
            </w:r>
            <w:r w:rsidR="00AA3E2F" w:rsidRPr="00891769">
              <w:rPr>
                <w:sz w:val="22"/>
                <w:szCs w:val="22"/>
              </w:rPr>
              <w:t>.</w:t>
            </w:r>
            <w:r w:rsidR="00E27E6F" w:rsidRPr="00891769">
              <w:rPr>
                <w:sz w:val="22"/>
                <w:szCs w:val="22"/>
              </w:rPr>
              <w:t>7</w:t>
            </w:r>
            <w:r w:rsidR="00AA3E2F" w:rsidRPr="00891769">
              <w:rPr>
                <w:sz w:val="22"/>
                <w:szCs w:val="22"/>
              </w:rPr>
              <w:t>.2013</w:t>
            </w:r>
          </w:p>
        </w:tc>
        <w:tc>
          <w:tcPr>
            <w:tcW w:w="1277" w:type="dxa"/>
          </w:tcPr>
          <w:p w14:paraId="50D0365B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5EC2313A" w14:textId="77777777" w:rsidR="00397E20" w:rsidRPr="00891769" w:rsidRDefault="00AA3E2F" w:rsidP="00C2428D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Terveys- ja hoitosuunnitelma on uusien THL-määritysten mukaan Tiedonhallintapalve</w:t>
            </w:r>
            <w:r w:rsidR="008E042A" w:rsidRPr="00891769">
              <w:rPr>
                <w:sz w:val="22"/>
                <w:szCs w:val="22"/>
              </w:rPr>
              <w:t>l</w:t>
            </w:r>
            <w:r w:rsidRPr="00891769">
              <w:rPr>
                <w:sz w:val="22"/>
                <w:szCs w:val="22"/>
              </w:rPr>
              <w:t>un ylläpidettävä asiakirja. Muutettu määritys vastaamaan uutta näkymätunnusta (345 – YHOS).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Luvussa 2.3 on korjattu terveys- ja hoitosuunnitelman koostuvan yhdestä merkinnästä</w:t>
            </w:r>
            <w:r w:rsidR="00D11ADD" w:rsidRPr="00891769">
              <w:rPr>
                <w:sz w:val="22"/>
                <w:szCs w:val="22"/>
              </w:rPr>
              <w:t xml:space="preserve"> usean merkinnän sijaan</w:t>
            </w:r>
            <w:r w:rsidR="000C0DF8" w:rsidRPr="00891769">
              <w:rPr>
                <w:sz w:val="22"/>
                <w:szCs w:val="22"/>
              </w:rPr>
              <w:t xml:space="preserve"> ja l</w:t>
            </w:r>
            <w:r w:rsidR="005B3FAE" w:rsidRPr="00891769">
              <w:rPr>
                <w:sz w:val="22"/>
                <w:szCs w:val="22"/>
              </w:rPr>
              <w:t xml:space="preserve">uvussa 2.4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muutettu näkymätunn</w:t>
            </w:r>
            <w:r w:rsidR="009B2505" w:rsidRPr="00891769">
              <w:rPr>
                <w:sz w:val="22"/>
                <w:szCs w:val="22"/>
              </w:rPr>
              <w:t>uksen tiedot uu</w:t>
            </w:r>
            <w:r w:rsidR="000C0DF8" w:rsidRPr="00891769">
              <w:rPr>
                <w:sz w:val="22"/>
                <w:szCs w:val="22"/>
              </w:rPr>
              <w:t>s</w:t>
            </w:r>
            <w:r w:rsidR="007A5FBD" w:rsidRPr="00891769">
              <w:rPr>
                <w:sz w:val="22"/>
                <w:szCs w:val="22"/>
              </w:rPr>
              <w:t>i</w:t>
            </w:r>
            <w:r w:rsidR="00C2428D" w:rsidRPr="00891769">
              <w:rPr>
                <w:sz w:val="22"/>
                <w:szCs w:val="22"/>
              </w:rPr>
              <w:t>a tunnuksia vastaaviksi</w:t>
            </w:r>
            <w:r w:rsidR="000C0DF8" w:rsidRPr="00891769">
              <w:rPr>
                <w:sz w:val="22"/>
                <w:szCs w:val="22"/>
              </w:rPr>
              <w:t>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</w:t>
            </w:r>
            <w:r w:rsidR="005B3FAE" w:rsidRPr="00891769">
              <w:rPr>
                <w:sz w:val="22"/>
                <w:szCs w:val="22"/>
              </w:rPr>
              <w:t xml:space="preserve">uvussa 2.7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korjattu ammattihenkilöstä annettavat tiedot yhdenmukaisiksi Kertomus ja lomakkeet –määrittelyn kanssa</w:t>
            </w:r>
            <w:r w:rsidR="000C0DF8" w:rsidRPr="00891769">
              <w:rPr>
                <w:sz w:val="22"/>
                <w:szCs w:val="22"/>
              </w:rPr>
              <w:t>.</w:t>
            </w:r>
          </w:p>
        </w:tc>
      </w:tr>
      <w:tr w:rsidR="00EB7077" w14:paraId="06D50A85" w14:textId="77777777" w:rsidTr="00045B65">
        <w:trPr>
          <w:cantSplit/>
        </w:trPr>
        <w:tc>
          <w:tcPr>
            <w:tcW w:w="1242" w:type="dxa"/>
          </w:tcPr>
          <w:p w14:paraId="77A8BCE0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1.11</w:t>
            </w:r>
          </w:p>
        </w:tc>
        <w:tc>
          <w:tcPr>
            <w:tcW w:w="1417" w:type="dxa"/>
          </w:tcPr>
          <w:p w14:paraId="1F62CE85" w14:textId="77777777" w:rsidR="00EB7077" w:rsidRPr="00891769" w:rsidRDefault="00FF3D59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16.8.2013</w:t>
            </w:r>
          </w:p>
        </w:tc>
        <w:tc>
          <w:tcPr>
            <w:tcW w:w="1277" w:type="dxa"/>
          </w:tcPr>
          <w:p w14:paraId="2C998295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183365CC" w14:textId="77777777" w:rsidR="00AF4E9B" w:rsidRPr="00891769" w:rsidRDefault="00FF3D59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Terveys &amp; hoitosuunnitelman hoitoprosessin vaihekoodi muutettu -&gt; hoidon suunnittelu</w:t>
            </w:r>
          </w:p>
        </w:tc>
      </w:tr>
      <w:tr w:rsidR="00BD5376" w14:paraId="5F78F9D1" w14:textId="77777777" w:rsidTr="00045B65">
        <w:trPr>
          <w:cantSplit/>
        </w:trPr>
        <w:tc>
          <w:tcPr>
            <w:tcW w:w="1242" w:type="dxa"/>
          </w:tcPr>
          <w:p w14:paraId="360147C4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lastRenderedPageBreak/>
              <w:t>1.20</w:t>
            </w:r>
          </w:p>
        </w:tc>
        <w:tc>
          <w:tcPr>
            <w:tcW w:w="1417" w:type="dxa"/>
          </w:tcPr>
          <w:p w14:paraId="6A2AED90" w14:textId="2F959DD2" w:rsidR="00BD5376" w:rsidRPr="00891769" w:rsidRDefault="00BD5376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</w:t>
            </w:r>
            <w:r w:rsidR="00FD64F7" w:rsidRPr="00891769">
              <w:rPr>
                <w:sz w:val="22"/>
                <w:szCs w:val="22"/>
              </w:rPr>
              <w:t>3</w:t>
            </w:r>
            <w:r w:rsidRPr="00891769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0BE89278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7447C14F" w14:textId="77777777" w:rsidR="00BD5376" w:rsidRPr="00891769" w:rsidRDefault="00BD5376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Potilastiedon arkiston terveys- ja hoitosuunnitelman 2016 tietosisältömäärittelyn pohjalta tarkennettu versio</w:t>
            </w:r>
            <w:r w:rsidR="0011012D" w:rsidRPr="00891769">
              <w:rPr>
                <w:sz w:val="22"/>
                <w:szCs w:val="22"/>
              </w:rPr>
              <w:t xml:space="preserve"> ja päivitetty esimerkki</w:t>
            </w:r>
            <w:r w:rsidRPr="00891769">
              <w:rPr>
                <w:sz w:val="22"/>
                <w:szCs w:val="22"/>
              </w:rPr>
              <w:t>, seuraavat muutokset:</w:t>
            </w:r>
          </w:p>
          <w:p w14:paraId="7FCFEAFB" w14:textId="0D17D697" w:rsidR="00BD5376" w:rsidRPr="001C1611" w:rsidRDefault="007E0D41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Siirretty aikaisemmat koodistopalvelussa olleet lomakemuotoisen </w:t>
            </w:r>
            <w:r w:rsidR="00C2517B" w:rsidRPr="00891769">
              <w:rPr>
                <w:sz w:val="22"/>
                <w:szCs w:val="22"/>
              </w:rPr>
              <w:t xml:space="preserve">Terveys- ja hoitosuunnitelma </w:t>
            </w:r>
            <w:r w:rsidRPr="001C1611">
              <w:rPr>
                <w:sz w:val="22"/>
                <w:szCs w:val="22"/>
              </w:rPr>
              <w:t xml:space="preserve">-määrittelyn tietokenttien koodit liitteessä olevaan YHOS-näkymätunnuksen alle olevaan kenttäkoodistoon -&gt; rakenteissa käytettyjen kenttäkoodien </w:t>
            </w:r>
            <w:r w:rsidR="00291B69" w:rsidRPr="001C1611">
              <w:rPr>
                <w:sz w:val="22"/>
                <w:szCs w:val="22"/>
              </w:rPr>
              <w:t xml:space="preserve">ja organizer-rakenteiden templateId:den </w:t>
            </w:r>
            <w:r w:rsidRPr="001C1611">
              <w:rPr>
                <w:sz w:val="22"/>
                <w:szCs w:val="22"/>
              </w:rPr>
              <w:t>juuri muuttui</w:t>
            </w:r>
          </w:p>
          <w:p w14:paraId="6676A5FA" w14:textId="77777777" w:rsidR="007E0D41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displayName attribuutti lisätty kaikille luokitustyyppisille tiedoille</w:t>
            </w:r>
          </w:p>
          <w:p w14:paraId="70CA5F54" w14:textId="66900A63" w:rsidR="00291B69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muutaman tiedon esitystapaa muutettu skeemarajoitteiden </w:t>
            </w:r>
            <w:r w:rsidR="006825AD" w:rsidRPr="00891769">
              <w:rPr>
                <w:sz w:val="22"/>
                <w:szCs w:val="22"/>
              </w:rPr>
              <w:t xml:space="preserve">ja yhtenevyyden </w:t>
            </w:r>
            <w:r w:rsidRPr="001C1611">
              <w:rPr>
                <w:sz w:val="22"/>
                <w:szCs w:val="22"/>
              </w:rPr>
              <w:t>takia (</w:t>
            </w:r>
            <w:r w:rsidR="006825AD" w:rsidRPr="00891769">
              <w:rPr>
                <w:sz w:val="22"/>
                <w:szCs w:val="22"/>
              </w:rPr>
              <w:t>Tavoitteen asettajat, yksilöivän tekijän ehdon lisätieto, palvelun tilan muuttamisen ajankohta</w:t>
            </w:r>
            <w:r w:rsidRPr="001C1611">
              <w:rPr>
                <w:sz w:val="22"/>
                <w:szCs w:val="22"/>
              </w:rPr>
              <w:t>)</w:t>
            </w:r>
          </w:p>
          <w:p w14:paraId="1EB80EDB" w14:textId="77777777" w:rsidR="00291B69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tekstimuotoisten tietojen mallinnustapaa yksinkertaistettu yhteneväksi muiden 2016 CDA määrittelyiden kanssa, observation.text -&gt; viittaus näyttömuotoon ilman aikaisempaa ”ankkurointia”</w:t>
            </w:r>
          </w:p>
          <w:p w14:paraId="161EAC6C" w14:textId="77777777" w:rsidR="008949A5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aikaisemmin näkymätason authoriin ohjeistettu tietosisällön 500-ryhmä terveydenhuollon ammattilainen (vastuunhenkilö jos ei muualla rakenteessa annettu) siirretty loppuosion Muu merkintä alle, koska tietosisältö ei ollut 1:1 nykyisten merkinnän tekijän tietojen kanssa</w:t>
            </w:r>
          </w:p>
          <w:p w14:paraId="31C95BF0" w14:textId="77777777" w:rsidR="008949A5" w:rsidRPr="00891769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poistettu viittaukset (II-tietotyyppi) viittaukset lääkityslistaan ja diagnoosikoosteeseen, koska kyseiset koosteet ovat dynaamisia ja niillä ei ole pysyviä asiakirjan tunnistetietoja</w:t>
            </w:r>
            <w:r w:rsidR="00681F73" w:rsidRPr="001C1611">
              <w:rPr>
                <w:sz w:val="22"/>
                <w:szCs w:val="22"/>
              </w:rPr>
              <w:t>. Tarkennettu toiminnallisuutta kyseisten ST-kenttien osalta yhteneväksi THP toiminnalliseen määrittelyyn.</w:t>
            </w:r>
          </w:p>
          <w:p w14:paraId="73162BAE" w14:textId="77777777" w:rsidR="006825AD" w:rsidRPr="00891769" w:rsidRDefault="006825AD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merkinnän oid muutettu nykylinjan mukaiseksi ja otsikotason section:ten xml-id:t poistettu. Otsikkotason title:t muutettu joka paikassa otsikkoluokituksen arvojen mukaisiksi</w:t>
            </w:r>
          </w:p>
          <w:p w14:paraId="14D8E294" w14:textId="3496AF6B" w:rsidR="00C2517B" w:rsidRPr="00891769" w:rsidRDefault="00C2517B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Otsikot muutettu yhteneviksi otsikkokoodiston arvojen kanssa (pari muutosta)</w:t>
            </w:r>
          </w:p>
        </w:tc>
      </w:tr>
      <w:tr w:rsidR="00891769" w14:paraId="0ABB86C3" w14:textId="77777777" w:rsidTr="00045B65">
        <w:trPr>
          <w:cantSplit/>
        </w:trPr>
        <w:tc>
          <w:tcPr>
            <w:tcW w:w="1242" w:type="dxa"/>
          </w:tcPr>
          <w:p w14:paraId="453F3A8E" w14:textId="77777777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5B6342D" w14:textId="572D8F60" w:rsidR="00891769" w:rsidRPr="00891769" w:rsidRDefault="00891769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x.5.2015</w:t>
            </w:r>
          </w:p>
        </w:tc>
        <w:tc>
          <w:tcPr>
            <w:tcW w:w="1277" w:type="dxa"/>
          </w:tcPr>
          <w:p w14:paraId="59FC6CFA" w14:textId="09E239FC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46D71F6F" w14:textId="77777777" w:rsidR="00891769" w:rsidRPr="00891769" w:rsidRDefault="00891769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Muutokset:</w:t>
            </w:r>
          </w:p>
          <w:p w14:paraId="42C8D619" w14:textId="1857A38F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TC keskustellun pohjalta palautetaan rakenteisiin tekstimuotoisten tietojen ”ankkurointi”</w:t>
            </w:r>
            <w:r w:rsidR="00CD7D7A">
              <w:rPr>
                <w:sz w:val="22"/>
                <w:szCs w:val="22"/>
              </w:rPr>
              <w:t xml:space="preserve"> ja muutettu samalla ankkuroinnin toteutustapaa OTH-nullFlavorin rajoitteiden takia</w:t>
            </w:r>
          </w:p>
          <w:p w14:paraId="289FC71F" w14:textId="77777777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lausuntokierroksen </w:t>
            </w:r>
            <w:r w:rsidR="00EB2A8D">
              <w:rPr>
                <w:sz w:val="22"/>
                <w:szCs w:val="22"/>
              </w:rPr>
              <w:t xml:space="preserve">CGI:n </w:t>
            </w:r>
            <w:r>
              <w:rPr>
                <w:sz w:val="22"/>
                <w:szCs w:val="22"/>
              </w:rPr>
              <w:t>kommenttien pohjalta tarkennukset</w:t>
            </w:r>
            <w:r w:rsidR="00EB2A8D">
              <w:rPr>
                <w:sz w:val="22"/>
                <w:szCs w:val="22"/>
              </w:rPr>
              <w:t xml:space="preserve"> (kts. lausuntoexcel)</w:t>
            </w:r>
            <w:r>
              <w:rPr>
                <w:sz w:val="22"/>
                <w:szCs w:val="22"/>
              </w:rPr>
              <w:t xml:space="preserve">: </w:t>
            </w:r>
          </w:p>
          <w:p w14:paraId="541190A6" w14:textId="67BEDA33" w:rsidR="00EB2A8D" w:rsidRDefault="00451CE5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Muutettu hoidon syyn toistuman rakenne, samalla käyty läpi kaikki tietosisällössä toistuviksi merkatut tiedot – palvelun tilan muuttamisen ajankohta</w:t>
            </w:r>
            <w:r w:rsidR="00D74467">
              <w:rPr>
                <w:sz w:val="22"/>
                <w:szCs w:val="22"/>
              </w:rPr>
              <w:t xml:space="preserve"> ja Terveydenhuollon ammattihenkilö </w:t>
            </w:r>
            <w:r>
              <w:rPr>
                <w:sz w:val="22"/>
                <w:szCs w:val="22"/>
              </w:rPr>
              <w:t>raken</w:t>
            </w:r>
            <w:r w:rsidR="00D74467">
              <w:rPr>
                <w:sz w:val="22"/>
                <w:szCs w:val="22"/>
              </w:rPr>
              <w:t>teet</w:t>
            </w:r>
            <w:r>
              <w:rPr>
                <w:sz w:val="22"/>
                <w:szCs w:val="22"/>
              </w:rPr>
              <w:t xml:space="preserve"> muutettu skeemarajoitteen takia</w:t>
            </w:r>
            <w:r w:rsidR="00D74467">
              <w:rPr>
                <w:sz w:val="22"/>
                <w:szCs w:val="22"/>
              </w:rPr>
              <w:t>, kommentoitu määrittelytekstiin ja esimerkkeihin toistuvat rakenteet.</w:t>
            </w:r>
          </w:p>
          <w:p w14:paraId="43ED895D" w14:textId="4B3EE5B2" w:rsidR="00451CE5" w:rsidRPr="00891769" w:rsidRDefault="004D1BD1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tehty tarkennuksia kommentoiduissa kohdissa</w:t>
            </w:r>
          </w:p>
        </w:tc>
      </w:tr>
      <w:tr w:rsidR="00EF3051" w14:paraId="25348163" w14:textId="77777777" w:rsidTr="00045B65">
        <w:trPr>
          <w:cantSplit/>
        </w:trPr>
        <w:tc>
          <w:tcPr>
            <w:tcW w:w="1242" w:type="dxa"/>
          </w:tcPr>
          <w:p w14:paraId="276A6ECC" w14:textId="77777777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9295D87" w14:textId="6A547F51" w:rsidR="00EF3051" w:rsidRPr="00891769" w:rsidRDefault="00EF3051" w:rsidP="00FD64F7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12.6.2015</w:t>
            </w:r>
          </w:p>
        </w:tc>
        <w:tc>
          <w:tcPr>
            <w:tcW w:w="1277" w:type="dxa"/>
          </w:tcPr>
          <w:p w14:paraId="02F5E095" w14:textId="46A523C9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3F05B1CA" w14:textId="77777777" w:rsidR="00187668" w:rsidRDefault="00187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Julkaisuversio:</w:t>
            </w:r>
          </w:p>
          <w:p w14:paraId="4D334110" w14:textId="77777777" w:rsidR="00187668" w:rsidRDefault="00187668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 teknisen komitean hyväksymä versio</w:t>
            </w:r>
          </w:p>
          <w:p w14:paraId="2DB5741E" w14:textId="4253E485" w:rsidR="00EF3051" w:rsidRPr="00891769" w:rsidRDefault="00EF3051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määrittelyn OID</w:t>
            </w:r>
          </w:p>
        </w:tc>
      </w:tr>
      <w:tr w:rsidR="0009052B" w14:paraId="02C6FA63" w14:textId="77777777" w:rsidTr="00045B65">
        <w:trPr>
          <w:cantSplit/>
          <w:ins w:id="6" w:author="Tekijä"/>
        </w:trPr>
        <w:tc>
          <w:tcPr>
            <w:tcW w:w="1242" w:type="dxa"/>
          </w:tcPr>
          <w:p w14:paraId="4F982061" w14:textId="268057EC" w:rsidR="0009052B" w:rsidRPr="00891769" w:rsidRDefault="0009052B">
            <w:pPr>
              <w:pStyle w:val="Vakiosisennys"/>
              <w:rPr>
                <w:ins w:id="7" w:author="Tekijä"/>
                <w:sz w:val="22"/>
                <w:szCs w:val="22"/>
              </w:rPr>
            </w:pPr>
            <w:ins w:id="8" w:author="Tekijä">
              <w:r>
                <w:rPr>
                  <w:sz w:val="22"/>
                  <w:szCs w:val="22"/>
                </w:rPr>
                <w:lastRenderedPageBreak/>
                <w:t>1.21</w:t>
              </w:r>
            </w:ins>
          </w:p>
        </w:tc>
        <w:tc>
          <w:tcPr>
            <w:tcW w:w="1417" w:type="dxa"/>
          </w:tcPr>
          <w:p w14:paraId="1A1F02DB" w14:textId="6E162620" w:rsidR="0009052B" w:rsidRDefault="002E0A71" w:rsidP="002E0A71">
            <w:pPr>
              <w:pStyle w:val="Vakiosisennys"/>
              <w:rPr>
                <w:ins w:id="9" w:author="Tekijä"/>
                <w:sz w:val="22"/>
                <w:szCs w:val="22"/>
              </w:rPr>
            </w:pPr>
            <w:ins w:id="10" w:author="Tekijä">
              <w:r>
                <w:rPr>
                  <w:sz w:val="22"/>
                  <w:szCs w:val="22"/>
                </w:rPr>
                <w:t>22</w:t>
              </w:r>
              <w:r w:rsidR="0009052B">
                <w:rPr>
                  <w:sz w:val="22"/>
                  <w:szCs w:val="22"/>
                </w:rPr>
                <w:t>.</w:t>
              </w:r>
              <w:r>
                <w:rPr>
                  <w:sz w:val="22"/>
                  <w:szCs w:val="22"/>
                </w:rPr>
                <w:t>10</w:t>
              </w:r>
              <w:r w:rsidR="0009052B">
                <w:rPr>
                  <w:sz w:val="22"/>
                  <w:szCs w:val="22"/>
                </w:rPr>
                <w:t>.2015</w:t>
              </w:r>
            </w:ins>
          </w:p>
        </w:tc>
        <w:tc>
          <w:tcPr>
            <w:tcW w:w="1277" w:type="dxa"/>
          </w:tcPr>
          <w:p w14:paraId="32BD4854" w14:textId="03806BBE" w:rsidR="0009052B" w:rsidRDefault="0009052B">
            <w:pPr>
              <w:pStyle w:val="Vakiosisennys"/>
              <w:rPr>
                <w:ins w:id="11" w:author="Tekijä"/>
                <w:sz w:val="22"/>
                <w:szCs w:val="22"/>
              </w:rPr>
            </w:pPr>
            <w:ins w:id="12" w:author="Tekijä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5954" w:type="dxa"/>
          </w:tcPr>
          <w:p w14:paraId="3DD58CE1" w14:textId="77777777" w:rsidR="0009052B" w:rsidRDefault="0009052B" w:rsidP="0009052B">
            <w:pPr>
              <w:rPr>
                <w:ins w:id="13" w:author="Tekijä"/>
                <w:sz w:val="22"/>
                <w:szCs w:val="22"/>
              </w:rPr>
            </w:pPr>
            <w:ins w:id="14" w:author="Tekijä">
              <w:r>
                <w:rPr>
                  <w:sz w:val="22"/>
                  <w:szCs w:val="22"/>
                </w:rPr>
                <w:t xml:space="preserve">Virhekorjaukset: </w:t>
              </w:r>
            </w:ins>
          </w:p>
          <w:p w14:paraId="5C10091A" w14:textId="0267C979" w:rsidR="0009052B" w:rsidRPr="0009052B" w:rsidRDefault="0009052B" w:rsidP="0009052B">
            <w:pPr>
              <w:pStyle w:val="Luettelokappale"/>
              <w:numPr>
                <w:ilvl w:val="0"/>
                <w:numId w:val="29"/>
              </w:numPr>
              <w:rPr>
                <w:ins w:id="15" w:author="Tekijä"/>
                <w:sz w:val="22"/>
                <w:szCs w:val="22"/>
              </w:rPr>
            </w:pPr>
            <w:ins w:id="16" w:author="Tekijä">
              <w:r w:rsidRPr="0009052B">
                <w:rPr>
                  <w:sz w:val="22"/>
                  <w:szCs w:val="22"/>
                </w:rPr>
                <w:t xml:space="preserve">kenttäkoodiston virheellinen OID korjattu määritysdokumentissa &amp; XML-esimerkkiasiakirjasta: </w:t>
              </w:r>
              <w:r>
                <w:rPr>
                  <w:sz w:val="22"/>
                  <w:szCs w:val="22"/>
                </w:rPr>
                <w:t>1.2.246.6.12.2002.345</w:t>
              </w:r>
              <w:r w:rsidRPr="0009052B">
                <w:rPr>
                  <w:sz w:val="22"/>
                  <w:szCs w:val="22"/>
                </w:rPr>
                <w:t xml:space="preserve"> </w:t>
              </w:r>
              <w:r w:rsidRPr="0009052B">
                <w:sym w:font="Wingdings" w:char="F0E0"/>
              </w:r>
              <w:r w:rsidRPr="0009052B">
                <w:rPr>
                  <w:sz w:val="22"/>
                  <w:szCs w:val="22"/>
                </w:rPr>
                <w:t xml:space="preserve"> </w:t>
              </w:r>
              <w:r w:rsidRPr="0009052B">
                <w:rPr>
                  <w:color w:val="000000"/>
                  <w:sz w:val="22"/>
                  <w:szCs w:val="22"/>
                  <w:highlight w:val="white"/>
                  <w:lang w:eastAsia="fi-FI"/>
                </w:rPr>
                <w:t>1.2.246.537.6.12.2002.345</w:t>
              </w:r>
            </w:ins>
          </w:p>
          <w:p w14:paraId="28DA13E6" w14:textId="77777777" w:rsidR="0009052B" w:rsidRDefault="005628A8" w:rsidP="005628A8">
            <w:pPr>
              <w:pStyle w:val="Luettelokappale"/>
              <w:numPr>
                <w:ilvl w:val="0"/>
                <w:numId w:val="29"/>
              </w:numPr>
              <w:rPr>
                <w:ins w:id="17" w:author="Tekijä"/>
                <w:sz w:val="22"/>
                <w:szCs w:val="22"/>
              </w:rPr>
            </w:pPr>
            <w:ins w:id="18" w:author="Tekijä">
              <w:r>
                <w:rPr>
                  <w:sz w:val="22"/>
                  <w:szCs w:val="22"/>
                </w:rPr>
                <w:t xml:space="preserve">Lukuun 3.4.3.4 merkitty </w:t>
              </w:r>
              <w:r w:rsidR="00546DE3">
                <w:rPr>
                  <w:sz w:val="22"/>
                  <w:szCs w:val="22"/>
                </w:rPr>
                <w:t xml:space="preserve">puuttunut </w:t>
              </w:r>
              <w:r>
                <w:rPr>
                  <w:sz w:val="22"/>
                  <w:szCs w:val="22"/>
                </w:rPr>
                <w:t>kenttäkoodi 313</w:t>
              </w:r>
            </w:ins>
          </w:p>
          <w:p w14:paraId="7D5936B6" w14:textId="77777777" w:rsidR="001D405E" w:rsidRDefault="001D405E" w:rsidP="005628A8">
            <w:pPr>
              <w:pStyle w:val="Luettelokappale"/>
              <w:numPr>
                <w:ilvl w:val="0"/>
                <w:numId w:val="29"/>
              </w:numPr>
              <w:rPr>
                <w:ins w:id="19" w:author="Tekijä"/>
                <w:sz w:val="22"/>
                <w:szCs w:val="22"/>
              </w:rPr>
            </w:pPr>
            <w:ins w:id="20" w:author="Tekijä">
              <w:r>
                <w:rPr>
                  <w:sz w:val="22"/>
                  <w:szCs w:val="22"/>
                </w:rPr>
                <w:t>Liite-Exceliin korjattu kenttäkoodi 214: käytetään CDA XML:ssä</w:t>
              </w:r>
            </w:ins>
          </w:p>
          <w:p w14:paraId="3B9D95F2" w14:textId="5909967C" w:rsidR="006E0179" w:rsidRDefault="006E0179" w:rsidP="005628A8">
            <w:pPr>
              <w:pStyle w:val="Luettelokappale"/>
              <w:numPr>
                <w:ilvl w:val="0"/>
                <w:numId w:val="29"/>
              </w:numPr>
              <w:rPr>
                <w:ins w:id="21" w:author="Tekijä"/>
                <w:sz w:val="22"/>
                <w:szCs w:val="22"/>
              </w:rPr>
            </w:pPr>
            <w:ins w:id="22" w:author="Tekijä">
              <w:r>
                <w:rPr>
                  <w:sz w:val="22"/>
                  <w:szCs w:val="22"/>
                </w:rPr>
                <w:t>Lisätty entryjen id:t määritykseen sekä XML-esimerkkiin</w:t>
              </w:r>
            </w:ins>
          </w:p>
          <w:p w14:paraId="62C18944" w14:textId="35BBE845" w:rsidR="002E0A71" w:rsidRDefault="002E0A71" w:rsidP="005628A8">
            <w:pPr>
              <w:pStyle w:val="Luettelokappale"/>
              <w:numPr>
                <w:ilvl w:val="0"/>
                <w:numId w:val="29"/>
              </w:numPr>
              <w:rPr>
                <w:ins w:id="23" w:author="Tekijä"/>
                <w:sz w:val="22"/>
                <w:szCs w:val="22"/>
              </w:rPr>
            </w:pPr>
            <w:ins w:id="24" w:author="Tekijä">
              <w:r>
                <w:rPr>
                  <w:sz w:val="22"/>
                  <w:szCs w:val="22"/>
                </w:rPr>
                <w:t>Korjattu määritykseen + XML-esimerkkiin määrityksen uusi templateId</w:t>
              </w:r>
            </w:ins>
          </w:p>
          <w:p w14:paraId="228C7DE8" w14:textId="6294D448" w:rsidR="00BE4CD6" w:rsidRPr="0009052B" w:rsidRDefault="00BE4CD6" w:rsidP="005628A8">
            <w:pPr>
              <w:pStyle w:val="Luettelokappale"/>
              <w:numPr>
                <w:ilvl w:val="0"/>
                <w:numId w:val="29"/>
              </w:numPr>
              <w:rPr>
                <w:ins w:id="25" w:author="Tekijä"/>
                <w:sz w:val="22"/>
                <w:szCs w:val="22"/>
              </w:rPr>
            </w:pPr>
            <w:ins w:id="26" w:author="Tekijä">
              <w:r>
                <w:rPr>
                  <w:sz w:val="22"/>
                  <w:szCs w:val="22"/>
                </w:rPr>
                <w:t>Liite-Exceliin tarkennettu kenttäkoodin 312 alikoodit</w:t>
              </w:r>
            </w:ins>
          </w:p>
        </w:tc>
      </w:tr>
    </w:tbl>
    <w:p w14:paraId="3F14ADA7" w14:textId="40E70712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1756BAA2" w14:textId="77777777" w:rsidR="000F4A9C" w:rsidRDefault="006532AD">
      <w:r>
        <w:t>TOT = Timo Tarhonen</w:t>
      </w:r>
      <w:r w:rsidR="00CE475D">
        <w:t>,</w:t>
      </w:r>
      <w:r>
        <w:t xml:space="preserve"> Tietotarha</w:t>
      </w:r>
      <w:r w:rsidR="000F4A9C">
        <w:t xml:space="preserve"> Oy</w:t>
      </w:r>
    </w:p>
    <w:p w14:paraId="75429FF5" w14:textId="77777777" w:rsidR="00BD5376" w:rsidRPr="0009052B" w:rsidRDefault="00BD5376">
      <w:r w:rsidRPr="0009052B">
        <w:t>S&amp;P= Salivirta &amp; Partners, Timo Kaskinen</w:t>
      </w:r>
    </w:p>
    <w:p w14:paraId="17FF624F" w14:textId="77777777" w:rsidR="000F4A9C" w:rsidRPr="0009052B" w:rsidRDefault="000F4A9C">
      <w:r w:rsidRPr="0009052B">
        <w:br w:type="page"/>
      </w:r>
    </w:p>
    <w:p w14:paraId="3B6B1E2E" w14:textId="77777777" w:rsidR="000F4A9C" w:rsidRDefault="000F4A9C">
      <w:pPr>
        <w:jc w:val="center"/>
        <w:outlineLvl w:val="0"/>
        <w:rPr>
          <w:b/>
          <w:sz w:val="32"/>
        </w:rPr>
      </w:pPr>
      <w:bookmarkStart w:id="27" w:name="_Toc32384907"/>
      <w:bookmarkStart w:id="28" w:name="_Toc33328968"/>
      <w:bookmarkStart w:id="29" w:name="_Toc436739895"/>
      <w:r>
        <w:rPr>
          <w:b/>
          <w:sz w:val="32"/>
        </w:rPr>
        <w:lastRenderedPageBreak/>
        <w:t>SISÄLLYSLUETTELO</w:t>
      </w:r>
      <w:bookmarkEnd w:id="27"/>
      <w:bookmarkEnd w:id="28"/>
      <w:bookmarkEnd w:id="29"/>
    </w:p>
    <w:p w14:paraId="1771AE5E" w14:textId="77777777" w:rsidR="007B6ABC" w:rsidRDefault="007B6ABC">
      <w:pPr>
        <w:jc w:val="center"/>
        <w:outlineLvl w:val="0"/>
      </w:pPr>
    </w:p>
    <w:p w14:paraId="0487AC1F" w14:textId="77777777" w:rsidR="001B5813" w:rsidRDefault="000F4A9C">
      <w:pPr>
        <w:pStyle w:val="Sisluet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hyperlink w:anchor="_Toc436739895" w:history="1">
        <w:r w:rsidR="001B5813" w:rsidRPr="00765952">
          <w:rPr>
            <w:rStyle w:val="Hyperlinkki"/>
            <w:noProof/>
          </w:rPr>
          <w:t>SISÄLLYSLUETTELO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_Toc436739895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5</w:t>
        </w:r>
        <w:r w:rsidR="001B5813">
          <w:rPr>
            <w:noProof/>
            <w:webHidden/>
          </w:rPr>
          <w:fldChar w:fldCharType="end"/>
        </w:r>
      </w:hyperlink>
    </w:p>
    <w:p w14:paraId="63E2CA8C" w14:textId="77777777" w:rsidR="001B5813" w:rsidRDefault="00DD469B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36739896" w:history="1">
        <w:r w:rsidR="001B5813" w:rsidRPr="00765952">
          <w:rPr>
            <w:rStyle w:val="Hyperlinkki"/>
            <w:noProof/>
          </w:rPr>
          <w:t>1.</w:t>
        </w:r>
        <w:r w:rsidR="001B5813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JOHDANTO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_Toc436739896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0E8139EC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897" w:history="1">
        <w:r w:rsidR="001B5813" w:rsidRPr="00765952">
          <w:rPr>
            <w:rStyle w:val="Hyperlinkki"/>
            <w:noProof/>
          </w:rPr>
          <w:t>1.1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Työn tausta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_Toc436739897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0E97DD24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898" w:history="1">
        <w:r w:rsidR="001B5813" w:rsidRPr="00765952">
          <w:rPr>
            <w:rStyle w:val="Hyperlinkki"/>
            <w:noProof/>
          </w:rPr>
          <w:t>1.2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Määrittelyn tavoite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_Toc436739898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730B6FB6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899" w:history="1">
        <w:r w:rsidR="001B5813" w:rsidRPr="00765952">
          <w:rPr>
            <w:rStyle w:val="Hyperlinkki"/>
            <w:noProof/>
          </w:rPr>
          <w:t>1.3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Semanttinen tausta ja reunaehdot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_Toc436739899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18C99DD1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0" w:history="1">
        <w:r w:rsidR="001B5813" w:rsidRPr="00765952">
          <w:rPr>
            <w:rStyle w:val="Hyperlinkki"/>
            <w:noProof/>
          </w:rPr>
          <w:t>1.4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Suhde ydintietoihin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_Toc436739900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09B828C8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1" w:history="1">
        <w:r w:rsidR="001B5813" w:rsidRPr="00765952">
          <w:rPr>
            <w:rStyle w:val="Hyperlinkki"/>
            <w:noProof/>
          </w:rPr>
          <w:t>1.5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Rajaukset ja oletukset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_Toc436739901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79012990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2" w:history="1">
        <w:r w:rsidR="001B5813" w:rsidRPr="00765952">
          <w:rPr>
            <w:rStyle w:val="Hyperlinkki"/>
            <w:noProof/>
          </w:rPr>
          <w:t>1.6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Viitatut määrittelyt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_Toc436739902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6</w:t>
        </w:r>
        <w:r w:rsidR="001B5813">
          <w:rPr>
            <w:noProof/>
            <w:webHidden/>
          </w:rPr>
          <w:fldChar w:fldCharType="end"/>
        </w:r>
      </w:hyperlink>
    </w:p>
    <w:p w14:paraId="3CA48042" w14:textId="77777777" w:rsidR="001B5813" w:rsidRDefault="00DD469B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36739903" w:history="1">
        <w:r w:rsidR="001B5813" w:rsidRPr="00765952">
          <w:rPr>
            <w:rStyle w:val="Hyperlinkki"/>
            <w:noProof/>
          </w:rPr>
          <w:t>2.</w:t>
        </w:r>
        <w:r w:rsidR="001B5813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Terveys- ja hoitosuunnitelman yleiset rakenteet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_Toc436739903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8</w:t>
        </w:r>
        <w:r w:rsidR="001B5813">
          <w:rPr>
            <w:noProof/>
            <w:webHidden/>
          </w:rPr>
          <w:fldChar w:fldCharType="end"/>
        </w:r>
      </w:hyperlink>
    </w:p>
    <w:p w14:paraId="0DD94310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4" w:history="1">
        <w:r w:rsidR="001B5813" w:rsidRPr="00765952">
          <w:rPr>
            <w:rStyle w:val="Hyperlinkki"/>
            <w:noProof/>
          </w:rPr>
          <w:t>2.1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Perusrakenne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_Toc436739904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8</w:t>
        </w:r>
        <w:r w:rsidR="001B5813">
          <w:rPr>
            <w:noProof/>
            <w:webHidden/>
          </w:rPr>
          <w:fldChar w:fldCharType="end"/>
        </w:r>
      </w:hyperlink>
    </w:p>
    <w:p w14:paraId="62EE838B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5" w:history="1">
        <w:r w:rsidR="001B5813" w:rsidRPr="00765952">
          <w:rPr>
            <w:rStyle w:val="Hyperlinkki"/>
            <w:noProof/>
          </w:rPr>
          <w:t>2.2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Header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_Toc436739905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9</w:t>
        </w:r>
        <w:r w:rsidR="001B5813">
          <w:rPr>
            <w:noProof/>
            <w:webHidden/>
          </w:rPr>
          <w:fldChar w:fldCharType="end"/>
        </w:r>
      </w:hyperlink>
    </w:p>
    <w:p w14:paraId="73395751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6" w:history="1">
        <w:r w:rsidR="001B5813" w:rsidRPr="00765952">
          <w:rPr>
            <w:rStyle w:val="Hyperlinkki"/>
            <w:noProof/>
          </w:rPr>
          <w:t>2.3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Merkintä ja asiakirjat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_Toc436739906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9</w:t>
        </w:r>
        <w:r w:rsidR="001B5813">
          <w:rPr>
            <w:noProof/>
            <w:webHidden/>
          </w:rPr>
          <w:fldChar w:fldCharType="end"/>
        </w:r>
      </w:hyperlink>
    </w:p>
    <w:p w14:paraId="79D7A6DF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7" w:history="1">
        <w:r w:rsidR="001B5813" w:rsidRPr="00765952">
          <w:rPr>
            <w:rStyle w:val="Hyperlinkki"/>
            <w:noProof/>
          </w:rPr>
          <w:t>2.4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Näkymätunnus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_Toc436739907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10</w:t>
        </w:r>
        <w:r w:rsidR="001B5813">
          <w:rPr>
            <w:noProof/>
            <w:webHidden/>
          </w:rPr>
          <w:fldChar w:fldCharType="end"/>
        </w:r>
      </w:hyperlink>
    </w:p>
    <w:p w14:paraId="6129C128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8" w:history="1">
        <w:r w:rsidR="001B5813" w:rsidRPr="00765952">
          <w:rPr>
            <w:rStyle w:val="Hyperlinkki"/>
            <w:noProof/>
          </w:rPr>
          <w:t>2.5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Merkinnän tekoon osallistujien tiedot näyttömuodossa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_Toc436739908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10</w:t>
        </w:r>
        <w:r w:rsidR="001B5813">
          <w:rPr>
            <w:noProof/>
            <w:webHidden/>
          </w:rPr>
          <w:fldChar w:fldCharType="end"/>
        </w:r>
      </w:hyperlink>
    </w:p>
    <w:p w14:paraId="19E3F705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09" w:history="1">
        <w:r w:rsidR="001B5813" w:rsidRPr="00765952">
          <w:rPr>
            <w:rStyle w:val="Hyperlinkki"/>
            <w:noProof/>
          </w:rPr>
          <w:t>2.6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Potilaan tiedot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_Toc436739909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10</w:t>
        </w:r>
        <w:r w:rsidR="001B5813">
          <w:rPr>
            <w:noProof/>
            <w:webHidden/>
          </w:rPr>
          <w:fldChar w:fldCharType="end"/>
        </w:r>
      </w:hyperlink>
    </w:p>
    <w:p w14:paraId="59884C56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10" w:history="1">
        <w:r w:rsidR="001B5813" w:rsidRPr="00765952">
          <w:rPr>
            <w:rStyle w:val="Hyperlinkki"/>
            <w:noProof/>
          </w:rPr>
          <w:t>2.7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Merkinnän palveluyksikkö, tekijät ja tapahtuma-aika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_Toc436739910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10</w:t>
        </w:r>
        <w:r w:rsidR="001B5813">
          <w:rPr>
            <w:noProof/>
            <w:webHidden/>
          </w:rPr>
          <w:fldChar w:fldCharType="end"/>
        </w:r>
      </w:hyperlink>
    </w:p>
    <w:p w14:paraId="5CE5710F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11" w:history="1">
        <w:r w:rsidR="001B5813" w:rsidRPr="00765952">
          <w:rPr>
            <w:rStyle w:val="Hyperlinkki"/>
            <w:noProof/>
          </w:rPr>
          <w:t>2.8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Hoitoprosessin vaihe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_Toc436739911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11</w:t>
        </w:r>
        <w:r w:rsidR="001B5813">
          <w:rPr>
            <w:noProof/>
            <w:webHidden/>
          </w:rPr>
          <w:fldChar w:fldCharType="end"/>
        </w:r>
      </w:hyperlink>
    </w:p>
    <w:p w14:paraId="692F22EA" w14:textId="77777777" w:rsidR="001B5813" w:rsidRDefault="00DD469B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436739912" w:history="1">
        <w:r w:rsidR="001B5813" w:rsidRPr="00765952">
          <w:rPr>
            <w:rStyle w:val="Hyperlinkki"/>
            <w:noProof/>
          </w:rPr>
          <w:t>3.</w:t>
        </w:r>
        <w:r w:rsidR="001B5813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Otsikkotason tiedot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_Toc436739912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11</w:t>
        </w:r>
        <w:r w:rsidR="001B5813">
          <w:rPr>
            <w:noProof/>
            <w:webHidden/>
          </w:rPr>
          <w:fldChar w:fldCharType="end"/>
        </w:r>
      </w:hyperlink>
    </w:p>
    <w:p w14:paraId="505B5C60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13" w:history="1">
        <w:r w:rsidR="001B5813" w:rsidRPr="00765952">
          <w:rPr>
            <w:rStyle w:val="Hyperlinkki"/>
            <w:noProof/>
          </w:rPr>
          <w:t>3.1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Perusperiaatteet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_Toc436739913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11</w:t>
        </w:r>
        <w:r w:rsidR="001B5813">
          <w:rPr>
            <w:noProof/>
            <w:webHidden/>
          </w:rPr>
          <w:fldChar w:fldCharType="end"/>
        </w:r>
      </w:hyperlink>
    </w:p>
    <w:p w14:paraId="5BF3A1E5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14" w:history="1">
        <w:r w:rsidR="001B5813" w:rsidRPr="00765952">
          <w:rPr>
            <w:rStyle w:val="Hyperlinkki"/>
            <w:noProof/>
          </w:rPr>
          <w:t>3.2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tarve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_Toc436739914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12</w:t>
        </w:r>
        <w:r w:rsidR="001B5813">
          <w:rPr>
            <w:noProof/>
            <w:webHidden/>
          </w:rPr>
          <w:fldChar w:fldCharType="end"/>
        </w:r>
      </w:hyperlink>
    </w:p>
    <w:p w14:paraId="2C96B1EC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15" w:history="1">
        <w:r w:rsidR="001B5813" w:rsidRPr="00765952">
          <w:rPr>
            <w:rStyle w:val="Hyperlinkki"/>
            <w:noProof/>
          </w:rPr>
          <w:t>3.2.1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tarve tekstinä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_Toc436739915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12</w:t>
        </w:r>
        <w:r w:rsidR="001B5813">
          <w:rPr>
            <w:noProof/>
            <w:webHidden/>
          </w:rPr>
          <w:fldChar w:fldCharType="end"/>
        </w:r>
      </w:hyperlink>
    </w:p>
    <w:p w14:paraId="2C347B82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16" w:history="1">
        <w:r w:rsidR="001B5813" w:rsidRPr="00765952">
          <w:rPr>
            <w:rStyle w:val="Hyperlinkki"/>
            <w:noProof/>
          </w:rPr>
          <w:t>3.2.2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Toiminta- ja työkykyyn liittyvät tarpeet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_Toc436739916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12</w:t>
        </w:r>
        <w:r w:rsidR="001B5813">
          <w:rPr>
            <w:noProof/>
            <w:webHidden/>
          </w:rPr>
          <w:fldChar w:fldCharType="end"/>
        </w:r>
      </w:hyperlink>
    </w:p>
    <w:p w14:paraId="7472FCB8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17" w:history="1">
        <w:r w:rsidR="001B5813" w:rsidRPr="00765952">
          <w:rPr>
            <w:rStyle w:val="Hyperlinkki"/>
            <w:noProof/>
          </w:rPr>
          <w:t>3.2.3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syy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_Toc436739917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13</w:t>
        </w:r>
        <w:r w:rsidR="001B5813">
          <w:rPr>
            <w:noProof/>
            <w:webHidden/>
          </w:rPr>
          <w:fldChar w:fldCharType="end"/>
        </w:r>
      </w:hyperlink>
    </w:p>
    <w:p w14:paraId="7A561E85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18" w:history="1">
        <w:r w:rsidR="001B5813" w:rsidRPr="00765952">
          <w:rPr>
            <w:rStyle w:val="Hyperlinkki"/>
            <w:noProof/>
          </w:rPr>
          <w:t>3.3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tavoite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_Toc436739918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15</w:t>
        </w:r>
        <w:r w:rsidR="001B5813">
          <w:rPr>
            <w:noProof/>
            <w:webHidden/>
          </w:rPr>
          <w:fldChar w:fldCharType="end"/>
        </w:r>
      </w:hyperlink>
    </w:p>
    <w:p w14:paraId="54DDC1F0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19" w:history="1">
        <w:r w:rsidR="001B5813" w:rsidRPr="00765952">
          <w:rPr>
            <w:rStyle w:val="Hyperlinkki"/>
            <w:noProof/>
          </w:rPr>
          <w:t>3.3.1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tavoite tekstinä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_Toc436739919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15</w:t>
        </w:r>
        <w:r w:rsidR="001B5813">
          <w:rPr>
            <w:noProof/>
            <w:webHidden/>
          </w:rPr>
          <w:fldChar w:fldCharType="end"/>
        </w:r>
      </w:hyperlink>
    </w:p>
    <w:p w14:paraId="5A65E422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0" w:history="1">
        <w:r w:rsidR="001B5813" w:rsidRPr="00765952">
          <w:rPr>
            <w:rStyle w:val="Hyperlinkki"/>
            <w:noProof/>
          </w:rPr>
          <w:t>3.3.2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Toiminta- ja työkykyyn liittyvät tavoitteet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_Toc436739920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16</w:t>
        </w:r>
        <w:r w:rsidR="001B5813">
          <w:rPr>
            <w:noProof/>
            <w:webHidden/>
          </w:rPr>
          <w:fldChar w:fldCharType="end"/>
        </w:r>
      </w:hyperlink>
    </w:p>
    <w:p w14:paraId="11EDE54A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1" w:history="1">
        <w:r w:rsidR="001B5813" w:rsidRPr="00765952">
          <w:rPr>
            <w:rStyle w:val="Hyperlinkki"/>
            <w:noProof/>
          </w:rPr>
          <w:t>3.3.3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Tavoitteen asettajat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_Toc436739921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16</w:t>
        </w:r>
        <w:r w:rsidR="001B5813">
          <w:rPr>
            <w:noProof/>
            <w:webHidden/>
          </w:rPr>
          <w:fldChar w:fldCharType="end"/>
        </w:r>
      </w:hyperlink>
    </w:p>
    <w:p w14:paraId="6E8201CD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2" w:history="1">
        <w:r w:rsidR="001B5813" w:rsidRPr="00765952">
          <w:rPr>
            <w:rStyle w:val="Hyperlinkki"/>
            <w:noProof/>
          </w:rPr>
          <w:t>3.3.4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Tavoitteen yksilöivä tekijä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_Toc436739922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16</w:t>
        </w:r>
        <w:r w:rsidR="001B5813">
          <w:rPr>
            <w:noProof/>
            <w:webHidden/>
          </w:rPr>
          <w:fldChar w:fldCharType="end"/>
        </w:r>
      </w:hyperlink>
    </w:p>
    <w:p w14:paraId="0C8BFEFA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23" w:history="1">
        <w:r w:rsidR="001B5813" w:rsidRPr="00765952">
          <w:rPr>
            <w:rStyle w:val="Hyperlinkki"/>
            <w:noProof/>
          </w:rPr>
          <w:t>3.4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toteutus ja keinot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_Toc436739923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17</w:t>
        </w:r>
        <w:r w:rsidR="001B5813">
          <w:rPr>
            <w:noProof/>
            <w:webHidden/>
          </w:rPr>
          <w:fldChar w:fldCharType="end"/>
        </w:r>
      </w:hyperlink>
    </w:p>
    <w:p w14:paraId="71C166B4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4" w:history="1">
        <w:r w:rsidR="001B5813" w:rsidRPr="00765952">
          <w:rPr>
            <w:rStyle w:val="Hyperlinkki"/>
            <w:noProof/>
          </w:rPr>
          <w:t>3.4.1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Hoidon toteutus ja keinot tekstinä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_Toc436739924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18</w:t>
        </w:r>
        <w:r w:rsidR="001B5813">
          <w:rPr>
            <w:noProof/>
            <w:webHidden/>
          </w:rPr>
          <w:fldChar w:fldCharType="end"/>
        </w:r>
      </w:hyperlink>
    </w:p>
    <w:p w14:paraId="238DF5D6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5" w:history="1">
        <w:r w:rsidR="001B5813" w:rsidRPr="00765952">
          <w:rPr>
            <w:rStyle w:val="Hyperlinkki"/>
            <w:noProof/>
          </w:rPr>
          <w:t>3.4.2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Terveydenhuollon toimintayksikkö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_Toc436739925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18</w:t>
        </w:r>
        <w:r w:rsidR="001B5813">
          <w:rPr>
            <w:noProof/>
            <w:webHidden/>
          </w:rPr>
          <w:fldChar w:fldCharType="end"/>
        </w:r>
      </w:hyperlink>
    </w:p>
    <w:p w14:paraId="181CE28B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6" w:history="1">
        <w:r w:rsidR="001B5813" w:rsidRPr="00765952">
          <w:rPr>
            <w:rStyle w:val="Hyperlinkki"/>
            <w:noProof/>
          </w:rPr>
          <w:t>3.4.3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Palvelu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_Toc436739926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19</w:t>
        </w:r>
        <w:r w:rsidR="001B5813">
          <w:rPr>
            <w:noProof/>
            <w:webHidden/>
          </w:rPr>
          <w:fldChar w:fldCharType="end"/>
        </w:r>
      </w:hyperlink>
    </w:p>
    <w:p w14:paraId="272BB322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27" w:history="1">
        <w:r w:rsidR="001B5813" w:rsidRPr="00765952">
          <w:rPr>
            <w:rStyle w:val="Hyperlinkki"/>
            <w:noProof/>
          </w:rPr>
          <w:t>3.5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Tuki, seuranta ja arviointi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_Toc436739927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24</w:t>
        </w:r>
        <w:r w:rsidR="001B5813">
          <w:rPr>
            <w:noProof/>
            <w:webHidden/>
          </w:rPr>
          <w:fldChar w:fldCharType="end"/>
        </w:r>
      </w:hyperlink>
    </w:p>
    <w:p w14:paraId="5283E183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28" w:history="1">
        <w:r w:rsidR="001B5813" w:rsidRPr="00765952">
          <w:rPr>
            <w:rStyle w:val="Hyperlinkki"/>
            <w:noProof/>
          </w:rPr>
          <w:t>3.5.1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Tuki, seuranta ja arviointi  tekstinä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_Toc436739928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24</w:t>
        </w:r>
        <w:r w:rsidR="001B5813">
          <w:rPr>
            <w:noProof/>
            <w:webHidden/>
          </w:rPr>
          <w:fldChar w:fldCharType="end"/>
        </w:r>
      </w:hyperlink>
    </w:p>
    <w:p w14:paraId="286F4757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29" w:history="1">
        <w:r w:rsidR="001B5813" w:rsidRPr="00765952">
          <w:rPr>
            <w:rStyle w:val="Hyperlinkki"/>
            <w:noProof/>
          </w:rPr>
          <w:t>3.6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Diagnoosilista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_Toc436739929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25</w:t>
        </w:r>
        <w:r w:rsidR="001B5813">
          <w:rPr>
            <w:noProof/>
            <w:webHidden/>
          </w:rPr>
          <w:fldChar w:fldCharType="end"/>
        </w:r>
      </w:hyperlink>
    </w:p>
    <w:p w14:paraId="5010ABE5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30" w:history="1">
        <w:r w:rsidR="001B5813" w:rsidRPr="00765952">
          <w:rPr>
            <w:rStyle w:val="Hyperlinkki"/>
            <w:noProof/>
          </w:rPr>
          <w:t>3.7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Lääkityslista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_Toc436739930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26</w:t>
        </w:r>
        <w:r w:rsidR="001B5813">
          <w:rPr>
            <w:noProof/>
            <w:webHidden/>
          </w:rPr>
          <w:fldChar w:fldCharType="end"/>
        </w:r>
      </w:hyperlink>
    </w:p>
    <w:p w14:paraId="2A9F617C" w14:textId="77777777" w:rsidR="001B5813" w:rsidRDefault="00DD469B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436739931" w:history="1">
        <w:r w:rsidR="001B5813" w:rsidRPr="00765952">
          <w:rPr>
            <w:rStyle w:val="Hyperlinkki"/>
            <w:noProof/>
          </w:rPr>
          <w:t>3.8</w:t>
        </w:r>
        <w:r w:rsidR="001B58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Hoitosuunnitelman lisätiedot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_Toc436739931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27</w:t>
        </w:r>
        <w:r w:rsidR="001B5813">
          <w:rPr>
            <w:noProof/>
            <w:webHidden/>
          </w:rPr>
          <w:fldChar w:fldCharType="end"/>
        </w:r>
      </w:hyperlink>
    </w:p>
    <w:p w14:paraId="3F6B9E19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32" w:history="1">
        <w:r w:rsidR="001B5813" w:rsidRPr="00765952">
          <w:rPr>
            <w:rStyle w:val="Hyperlinkki"/>
            <w:noProof/>
          </w:rPr>
          <w:t>3.8.1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Hoitosuunnitelman lisätiedot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_Toc436739932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27</w:t>
        </w:r>
        <w:r w:rsidR="001B5813">
          <w:rPr>
            <w:noProof/>
            <w:webHidden/>
          </w:rPr>
          <w:fldChar w:fldCharType="end"/>
        </w:r>
      </w:hyperlink>
    </w:p>
    <w:p w14:paraId="1E9D0CEF" w14:textId="77777777" w:rsidR="001B5813" w:rsidRDefault="00DD469B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436739933" w:history="1">
        <w:r w:rsidR="001B5813" w:rsidRPr="00765952">
          <w:rPr>
            <w:rStyle w:val="Hyperlinkki"/>
            <w:noProof/>
          </w:rPr>
          <w:t>3.8.2</w:t>
        </w:r>
        <w:r w:rsidR="001B5813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="001B5813" w:rsidRPr="00765952">
          <w:rPr>
            <w:rStyle w:val="Hyperlinkki"/>
            <w:noProof/>
          </w:rPr>
          <w:t>Terveydenhuollon ammattihenkilö</w:t>
        </w:r>
        <w:r w:rsidR="001B5813">
          <w:rPr>
            <w:noProof/>
            <w:webHidden/>
          </w:rPr>
          <w:tab/>
        </w:r>
        <w:r w:rsidR="001B5813">
          <w:rPr>
            <w:noProof/>
            <w:webHidden/>
          </w:rPr>
          <w:fldChar w:fldCharType="begin"/>
        </w:r>
        <w:r w:rsidR="001B5813">
          <w:rPr>
            <w:noProof/>
            <w:webHidden/>
          </w:rPr>
          <w:instrText xml:space="preserve"> PAGEREF _Toc436739933 \h </w:instrText>
        </w:r>
        <w:r w:rsidR="001B5813">
          <w:rPr>
            <w:noProof/>
            <w:webHidden/>
          </w:rPr>
        </w:r>
        <w:r w:rsidR="001B5813">
          <w:rPr>
            <w:noProof/>
            <w:webHidden/>
          </w:rPr>
          <w:fldChar w:fldCharType="separate"/>
        </w:r>
        <w:r w:rsidR="001B5813">
          <w:rPr>
            <w:noProof/>
            <w:webHidden/>
          </w:rPr>
          <w:t>27</w:t>
        </w:r>
        <w:r w:rsidR="001B5813">
          <w:rPr>
            <w:noProof/>
            <w:webHidden/>
          </w:rPr>
          <w:fldChar w:fldCharType="end"/>
        </w:r>
      </w:hyperlink>
    </w:p>
    <w:p w14:paraId="53B82DE7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5BC5D999" w14:textId="77777777" w:rsidR="004B2FA6" w:rsidRDefault="000F4A9C" w:rsidP="004B2FA6">
      <w:r>
        <w:br w:type="page"/>
      </w:r>
      <w:bookmarkStart w:id="30" w:name="_Toc450648959"/>
      <w:bookmarkStart w:id="31" w:name="_Toc450704290"/>
      <w:bookmarkEnd w:id="30"/>
      <w:bookmarkEnd w:id="31"/>
    </w:p>
    <w:p w14:paraId="5039A4E3" w14:textId="77777777" w:rsidR="000F4A9C" w:rsidRDefault="00F063C5">
      <w:pPr>
        <w:pStyle w:val="Otsikko1"/>
      </w:pPr>
      <w:bookmarkStart w:id="32" w:name="_Toc436739896"/>
      <w:r>
        <w:lastRenderedPageBreak/>
        <w:t>JOHDANTO</w:t>
      </w:r>
      <w:bookmarkEnd w:id="32"/>
    </w:p>
    <w:p w14:paraId="4E777E4B" w14:textId="77777777" w:rsidR="00B43FCD" w:rsidRDefault="00B43FCD" w:rsidP="00B43FCD">
      <w:pPr>
        <w:pStyle w:val="Otsikko2"/>
      </w:pPr>
      <w:bookmarkStart w:id="33" w:name="_Toc436739897"/>
      <w:bookmarkStart w:id="34" w:name="OLE_LINK3"/>
      <w:bookmarkStart w:id="35" w:name="OLE_LINK4"/>
      <w:r>
        <w:t>Työn</w:t>
      </w:r>
      <w:r w:rsidRPr="00B51087">
        <w:rPr>
          <w:lang w:val="fi-FI"/>
        </w:rPr>
        <w:t xml:space="preserve"> tausta</w:t>
      </w:r>
      <w:bookmarkEnd w:id="33"/>
    </w:p>
    <w:p w14:paraId="5934D750" w14:textId="0A5B522E" w:rsidR="00322DED" w:rsidRDefault="008E042A" w:rsidP="00BB3E96">
      <w:r>
        <w:t>Määrittelyn ensimmäiset versiot</w:t>
      </w:r>
      <w:r w:rsidR="003D612E">
        <w:t xml:space="preserve"> </w:t>
      </w:r>
      <w:r>
        <w:t>toteutettiin</w:t>
      </w:r>
      <w:r w:rsidR="00C92623">
        <w:t xml:space="preserve"> Kelan toimeksiannost</w:t>
      </w:r>
      <w:r w:rsidR="003D612E">
        <w:t>a Kansallisen terveysarkiston rajapintamääritte</w:t>
      </w:r>
      <w:r w:rsidR="006532AD">
        <w:t>lyt työpaketissa keväällä 2012</w:t>
      </w:r>
      <w:r w:rsidR="00C2517B">
        <w:t xml:space="preserve">. </w:t>
      </w:r>
      <w:r>
        <w:t>Sen jälkeen 2013 päivitettiin määrittelyä Tiedonhallintapalvelun osalta. Tämä viimeinen 2015 päivitys sisältää päivitetyt 2016 tietosisältövaatimukset Potilastiedon arkiston osalta.</w:t>
      </w:r>
    </w:p>
    <w:p w14:paraId="5B35109F" w14:textId="77777777" w:rsidR="000F4A9C" w:rsidRPr="00630A94" w:rsidRDefault="00B43FCD" w:rsidP="001C6910">
      <w:pPr>
        <w:pStyle w:val="Otsikko2"/>
        <w:rPr>
          <w:lang w:val="fi-FI"/>
        </w:rPr>
      </w:pPr>
      <w:bookmarkStart w:id="36" w:name="_Toc436739898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bookmarkEnd w:id="36"/>
    </w:p>
    <w:p w14:paraId="1DCB8792" w14:textId="6C6C6688" w:rsidR="00CA5FC4" w:rsidRDefault="00630A94" w:rsidP="00CA5FC4">
      <w:r>
        <w:t>Tämä määritys on terveys- ja hoitosuunnitelman potilaskertomusrakenteen (CDA R2) implementointiopas.</w:t>
      </w:r>
      <w:r w:rsidR="00CA5FC4">
        <w:t xml:space="preserve"> Tätä potilaskertomusrakenteen mukaista määritystä on tarkoitus käyttää tietojen siirrossa potilastietojärjestelmien ja </w:t>
      </w:r>
      <w:r w:rsidR="008E042A">
        <w:t xml:space="preserve">Kanta </w:t>
      </w:r>
      <w:r w:rsidR="00CA5FC4">
        <w:t>välisessä liikenteessä.</w:t>
      </w:r>
    </w:p>
    <w:p w14:paraId="241C9D6B" w14:textId="77777777" w:rsidR="00CA5FC4" w:rsidRDefault="00CA5FC4"/>
    <w:p w14:paraId="78CFE03E" w14:textId="77777777" w:rsidR="00630A94" w:rsidRDefault="00630A94">
      <w:r>
        <w:t>THL:n toimesta terveys- ja hoitosuunnitelmasta on tehty syksyllä 2011 todistus- ja lomaketyyppisen soveltamistavan mukainen määritys</w:t>
      </w:r>
      <w:r w:rsidR="008619B8">
        <w:t xml:space="preserve"> </w:t>
      </w:r>
      <w:r w:rsidR="008619B8">
        <w:rPr>
          <w:szCs w:val="24"/>
        </w:rPr>
        <w:t>[1]</w:t>
      </w:r>
      <w:r>
        <w:t xml:space="preserve">, joka löytyy koodistopalvelimelta. </w:t>
      </w:r>
      <w:r w:rsidR="00640964">
        <w:t>Tämä on tietosisältöjen osalta ensimmäisten versioiden pohjamäärittely. Viimeinen versio on tehty koodistopalvelusta löytyvän THL/Tietosisältö – Terveys- ja hoitosuunnitelma mukaisesti [6].</w:t>
      </w:r>
    </w:p>
    <w:p w14:paraId="59DAAA93" w14:textId="77777777" w:rsidR="00630A94" w:rsidRDefault="006927DF" w:rsidP="006927DF">
      <w:pPr>
        <w:pStyle w:val="Otsikko2"/>
      </w:pPr>
      <w:bookmarkStart w:id="37" w:name="_Toc436739899"/>
      <w:r>
        <w:t>Semanttinen tausta ja reunaehdot</w:t>
      </w:r>
      <w:bookmarkEnd w:id="37"/>
    </w:p>
    <w:p w14:paraId="78CBF700" w14:textId="15A6559D" w:rsidR="006927DF" w:rsidRPr="006927DF" w:rsidRDefault="006927DF" w:rsidP="006927DF">
      <w:pPr>
        <w:rPr>
          <w:szCs w:val="24"/>
        </w:rPr>
      </w:pPr>
      <w:r>
        <w:t xml:space="preserve">THL:n </w:t>
      </w:r>
      <w:r w:rsidRPr="006927DF">
        <w:rPr>
          <w:szCs w:val="24"/>
        </w:rPr>
        <w:t>T</w:t>
      </w:r>
      <w:r w:rsidR="00FD64F7">
        <w:rPr>
          <w:szCs w:val="24"/>
        </w:rPr>
        <w:t>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43CFAAB8" w14:textId="77777777" w:rsidR="006927DF" w:rsidRDefault="006927DF"/>
    <w:p w14:paraId="10D52818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Terveys- ja hoitosuunnitelma (THS) perustuu THL:ssä valmisteltuun määrittelyyn Rakenteinen terveys- ja hoitosuunnitelma (Komulainen et al, 2011). Terveys- ja hoitosuunnitelmalle on määritelty yhteinen tietosisältö, jonka on tarkoitus sisältää hoidon tarpeen, tavoitteiden ja keinojen lisäksi potilaan kokonaisterveyttä kuvaavia tietoja. Yhtenäinen tietorakenne mahdollistaa sen, että terveys- ja hoitosuunnitelman hyödyntäminen potilaan luvalla hoidossa ei ole riippuvainen hoitopaikasta tai potilastietojärjestelmästä.</w:t>
      </w:r>
    </w:p>
    <w:p w14:paraId="5C6FCCA0" w14:textId="77777777" w:rsidR="006927DF" w:rsidRPr="005D2928" w:rsidRDefault="006927DF" w:rsidP="006927DF">
      <w:pPr>
        <w:rPr>
          <w:i/>
        </w:rPr>
      </w:pPr>
    </w:p>
    <w:p w14:paraId="480A00E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toteutetaan potilaskohtaisena asiakirjana ja </w:t>
      </w:r>
      <w:r w:rsidR="00116051">
        <w:rPr>
          <w:i/>
        </w:rPr>
        <w:t xml:space="preserve">omana </w:t>
      </w:r>
      <w:r w:rsidRPr="005D2928">
        <w:rPr>
          <w:i/>
        </w:rPr>
        <w:t>näkymänä, joka sisältää sekä tekstimuotoista eli kuvailevaa tietoa että luokiteltua potilastietoa. Rakenteiseen terveys- ja hoitosuunnitelmaan täytettävistä tiedoista vain osa on pakollisia täytettäviä tietoja, ja muita potilaan hoitoon liittyviä tietoja kirjataan tarpeen mukaan. Palvelunantaja voi halutessaan määritellä kirjaukseen</w:t>
      </w:r>
      <w:r w:rsidR="00C92623" w:rsidRPr="005D2928">
        <w:rPr>
          <w:i/>
        </w:rPr>
        <w:t xml:space="preserve"> laajempia pakollisuuksia kuin </w:t>
      </w:r>
      <w:r w:rsidRPr="005D2928">
        <w:rPr>
          <w:i/>
        </w:rPr>
        <w:t>mitä tässä on esitetty.</w:t>
      </w:r>
    </w:p>
    <w:p w14:paraId="42D14B2D" w14:textId="77777777" w:rsidR="00411D51" w:rsidRDefault="006927DF" w:rsidP="00411D51">
      <w:pPr>
        <w:pStyle w:val="Otsikko2"/>
        <w:rPr>
          <w:lang w:val="fi-FI"/>
        </w:rPr>
      </w:pPr>
      <w:bookmarkStart w:id="38" w:name="_Toc436739900"/>
      <w:r>
        <w:rPr>
          <w:lang w:val="fi-FI"/>
        </w:rPr>
        <w:t>Suhde ydintietoihin</w:t>
      </w:r>
      <w:bookmarkEnd w:id="38"/>
    </w:p>
    <w:p w14:paraId="47CBB140" w14:textId="292F1239" w:rsidR="006927DF" w:rsidRPr="006927DF" w:rsidRDefault="006927DF" w:rsidP="006927DF">
      <w:pPr>
        <w:rPr>
          <w:szCs w:val="24"/>
        </w:rPr>
      </w:pPr>
      <w:r>
        <w:t xml:space="preserve">THL:n </w:t>
      </w:r>
      <w:r w:rsidR="00C2517B">
        <w:rPr>
          <w:szCs w:val="24"/>
        </w:rPr>
        <w:t>Tiedonhallintapalvelun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6C5BB9E4" w14:textId="77777777" w:rsidR="006927DF" w:rsidRPr="006927DF" w:rsidRDefault="006927DF" w:rsidP="006927DF"/>
    <w:p w14:paraId="4BF59E34" w14:textId="07FAF7A9" w:rsidR="006927DF" w:rsidRPr="006927DF" w:rsidRDefault="006927DF" w:rsidP="006927DF">
      <w:r w:rsidRPr="005D2928">
        <w:rPr>
          <w:i/>
        </w:rPr>
        <w:t>Rakenteisessa terveys- ja hoitosuunnitelmassa (Komulainen et al, 2011) laajennetaan ja tarkennetaan potilaskertomuksen ydintiedoissa määriteltyjä jatkohoitoon liittyviä tietoja. Terveys- ja hoitosuunnitelman käyttöönoton myötä potilaille, joille on laadittu terveys- ja hoitosuunnitelma, ei ole tarvetta lisäksi kirjata jatkohoitosuunnitelmaa ydintietomääritysten mukaisesti.</w:t>
      </w:r>
    </w:p>
    <w:p w14:paraId="60737797" w14:textId="77777777" w:rsidR="00B43FCD" w:rsidRDefault="00B43FCD" w:rsidP="00B43FCD">
      <w:pPr>
        <w:pStyle w:val="Otsikko2"/>
      </w:pPr>
      <w:bookmarkStart w:id="39" w:name="_Toc436739901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39"/>
    </w:p>
    <w:p w14:paraId="48BFD1F1" w14:textId="1B188A41" w:rsidR="0048051A" w:rsidRPr="00350A89" w:rsidRDefault="00350A89" w:rsidP="00350A89">
      <w:pPr>
        <w:jc w:val="left"/>
        <w:rPr>
          <w:szCs w:val="24"/>
        </w:rPr>
      </w:pPr>
      <w:r>
        <w:rPr>
          <w:szCs w:val="24"/>
        </w:rPr>
        <w:t>D</w:t>
      </w:r>
      <w:r w:rsidR="00591D6B">
        <w:rPr>
          <w:szCs w:val="24"/>
        </w:rPr>
        <w:t>okumentista</w:t>
      </w:r>
      <w:r>
        <w:rPr>
          <w:szCs w:val="24"/>
        </w:rPr>
        <w:t xml:space="preserve"> ”</w:t>
      </w:r>
      <w:r w:rsidR="00640964" w:rsidRPr="00640964">
        <w:rPr>
          <w:szCs w:val="24"/>
        </w:rPr>
        <w:t xml:space="preserve"> </w:t>
      </w:r>
      <w:r w:rsidR="00640964">
        <w:rPr>
          <w:szCs w:val="24"/>
        </w:rPr>
        <w:t>THL/</w:t>
      </w:r>
      <w:r w:rsidR="00640964" w:rsidRPr="007074A1">
        <w:rPr>
          <w:szCs w:val="24"/>
        </w:rPr>
        <w:t>Tiedonhallintapalvelun periaatteet ja toiminnallinen määrittely</w:t>
      </w:r>
      <w:r>
        <w:rPr>
          <w:szCs w:val="24"/>
        </w:rPr>
        <w:t>” [2]</w:t>
      </w:r>
      <w:r w:rsidR="00591D6B">
        <w:rPr>
          <w:szCs w:val="24"/>
        </w:rPr>
        <w:t xml:space="preserve"> löyt</w:t>
      </w:r>
      <w:r w:rsidR="00CF2799">
        <w:rPr>
          <w:szCs w:val="24"/>
        </w:rPr>
        <w:t xml:space="preserve">yy </w:t>
      </w:r>
      <w:r w:rsidR="00640964">
        <w:rPr>
          <w:szCs w:val="24"/>
        </w:rPr>
        <w:t>toiminnallinen kuvaus hyödyntämiseen ja kirjausohjeita</w:t>
      </w:r>
      <w:r w:rsidR="00591D6B">
        <w:rPr>
          <w:szCs w:val="24"/>
        </w:rPr>
        <w:t>.</w:t>
      </w:r>
    </w:p>
    <w:p w14:paraId="01E5EE96" w14:textId="77777777" w:rsidR="000F4A9C" w:rsidRPr="0080386F" w:rsidRDefault="000F4A9C" w:rsidP="001C6910">
      <w:pPr>
        <w:pStyle w:val="Otsikko2"/>
        <w:rPr>
          <w:lang w:val="fi-FI"/>
        </w:rPr>
      </w:pPr>
      <w:bookmarkStart w:id="40" w:name="_Toc436739902"/>
      <w:r w:rsidRPr="0080386F">
        <w:rPr>
          <w:lang w:val="fi-FI"/>
        </w:rPr>
        <w:t>Viitatut</w:t>
      </w:r>
      <w:r w:rsidRPr="00B51087">
        <w:rPr>
          <w:lang w:val="fi-FI"/>
        </w:rPr>
        <w:t xml:space="preserve"> määrittelyt</w:t>
      </w:r>
      <w:bookmarkEnd w:id="40"/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8619B8" w:rsidRPr="00411D51" w14:paraId="534CE2E5" w14:textId="77777777" w:rsidTr="00045B65">
        <w:tc>
          <w:tcPr>
            <w:tcW w:w="496" w:type="dxa"/>
          </w:tcPr>
          <w:p w14:paraId="6CFE9069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CF6F485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290F8422" w14:textId="77777777" w:rsidR="008619B8" w:rsidRPr="006927DF" w:rsidRDefault="008619B8" w:rsidP="008619B8">
            <w:pPr>
              <w:jc w:val="left"/>
              <w:rPr>
                <w:szCs w:val="24"/>
              </w:rPr>
            </w:pPr>
            <w:r w:rsidRPr="008619B8">
              <w:rPr>
                <w:szCs w:val="24"/>
              </w:rPr>
              <w:t>THL/Lomake - Terveys- ja hoitosuunnitelma</w:t>
            </w:r>
            <w:r>
              <w:rPr>
                <w:szCs w:val="24"/>
              </w:rPr>
              <w:t xml:space="preserve">, OID: </w:t>
            </w:r>
            <w:r w:rsidRPr="008619B8">
              <w:rPr>
                <w:szCs w:val="24"/>
              </w:rPr>
              <w:lastRenderedPageBreak/>
              <w:t>1.2.246.6.12.2002.323.20120101</w:t>
            </w:r>
          </w:p>
        </w:tc>
      </w:tr>
      <w:tr w:rsidR="00B43FCD" w:rsidRPr="00411D51" w14:paraId="65B4EF77" w14:textId="77777777" w:rsidTr="00045B65">
        <w:tc>
          <w:tcPr>
            <w:tcW w:w="496" w:type="dxa"/>
          </w:tcPr>
          <w:p w14:paraId="47A93D2A" w14:textId="77777777" w:rsidR="00B43FCD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[2</w:t>
            </w:r>
            <w:r w:rsidR="00B43FCD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29C4328" w14:textId="77777777" w:rsidR="00B43FCD" w:rsidRDefault="006927DF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7FC939A2" w14:textId="366BC059" w:rsidR="00B43FCD" w:rsidRPr="006927DF" w:rsidRDefault="007074A1" w:rsidP="00EF3051">
            <w:pPr>
              <w:rPr>
                <w:szCs w:val="24"/>
              </w:rPr>
            </w:pPr>
            <w:r>
              <w:rPr>
                <w:szCs w:val="24"/>
              </w:rPr>
              <w:t>THL/</w:t>
            </w:r>
            <w:r w:rsidRPr="007074A1">
              <w:rPr>
                <w:szCs w:val="24"/>
              </w:rPr>
              <w:t>Tiedonhallintapalvelun periaatteet ja toiminnallinen määrittely</w:t>
            </w:r>
            <w:r>
              <w:rPr>
                <w:szCs w:val="24"/>
              </w:rPr>
              <w:t xml:space="preserve"> </w:t>
            </w:r>
            <w:r w:rsidR="008E042A">
              <w:rPr>
                <w:szCs w:val="24"/>
              </w:rPr>
              <w:t>2015</w:t>
            </w:r>
            <w:r w:rsidR="006927DF">
              <w:rPr>
                <w:szCs w:val="24"/>
              </w:rPr>
              <w:t xml:space="preserve"> </w:t>
            </w:r>
          </w:p>
        </w:tc>
      </w:tr>
      <w:tr w:rsidR="009E19E7" w:rsidRPr="006F0AF0" w14:paraId="7CFEB256" w14:textId="77777777" w:rsidTr="00045B65">
        <w:tc>
          <w:tcPr>
            <w:tcW w:w="496" w:type="dxa"/>
          </w:tcPr>
          <w:p w14:paraId="69538C8F" w14:textId="77777777" w:rsidR="009E19E7" w:rsidRPr="00411D51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[3</w:t>
            </w:r>
            <w:r w:rsidR="009E19E7" w:rsidRPr="00411D51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442C1B" w14:textId="77777777" w:rsidR="009E19E7" w:rsidRPr="00411D51" w:rsidRDefault="000608D9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35CDFB3" w14:textId="177C99E9" w:rsidR="008364EF" w:rsidRPr="001C1611" w:rsidRDefault="00CF2799" w:rsidP="00FD64F7">
            <w:pPr>
              <w:rPr>
                <w:szCs w:val="24"/>
              </w:rPr>
            </w:pPr>
            <w:r w:rsidRPr="001C1611">
              <w:rPr>
                <w:szCs w:val="24"/>
              </w:rPr>
              <w:t xml:space="preserve">Potilastiedon arkisto </w:t>
            </w:r>
            <w:r w:rsidR="000608D9" w:rsidRPr="001C1611">
              <w:rPr>
                <w:szCs w:val="24"/>
              </w:rPr>
              <w:t>– Potilastietojärjestelmien käyttötapaukset, versio 2.</w:t>
            </w:r>
            <w:r w:rsidR="00FD64F7">
              <w:rPr>
                <w:szCs w:val="24"/>
              </w:rPr>
              <w:t>9</w:t>
            </w:r>
            <w:r w:rsidR="000608D9" w:rsidRPr="001C1611">
              <w:rPr>
                <w:szCs w:val="24"/>
              </w:rPr>
              <w:t xml:space="preserve">, </w:t>
            </w:r>
            <w:r w:rsidR="00FD64F7">
              <w:rPr>
                <w:szCs w:val="24"/>
              </w:rPr>
              <w:t>6.3.2015</w:t>
            </w:r>
          </w:p>
        </w:tc>
      </w:tr>
      <w:tr w:rsidR="008364EF" w:rsidRPr="008619B8" w14:paraId="28C66202" w14:textId="77777777" w:rsidTr="00045B65">
        <w:tc>
          <w:tcPr>
            <w:tcW w:w="496" w:type="dxa"/>
          </w:tcPr>
          <w:p w14:paraId="520C850D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4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592EA5" w14:textId="77777777" w:rsidR="008364EF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095F5180" w14:textId="236CA8FC" w:rsidR="008364EF" w:rsidRPr="005F4947" w:rsidRDefault="008619B8" w:rsidP="00EF3051">
            <w:pPr>
              <w:rPr>
                <w:szCs w:val="24"/>
              </w:rPr>
            </w:pPr>
            <w:r>
              <w:rPr>
                <w:szCs w:val="24"/>
              </w:rPr>
              <w:t>Kan</w:t>
            </w:r>
            <w:r w:rsidR="00CF2799">
              <w:rPr>
                <w:szCs w:val="24"/>
              </w:rPr>
              <w:t>t</w:t>
            </w:r>
            <w:r>
              <w:rPr>
                <w:szCs w:val="24"/>
              </w:rPr>
              <w:t xml:space="preserve">a – </w:t>
            </w:r>
            <w:r w:rsidR="008E042A">
              <w:rPr>
                <w:szCs w:val="24"/>
              </w:rPr>
              <w:t xml:space="preserve">Potilastiedon arkiston </w:t>
            </w:r>
            <w:r w:rsidRPr="002D5699">
              <w:rPr>
                <w:szCs w:val="24"/>
              </w:rPr>
              <w:t>Kertomus ja lomakkeet</w:t>
            </w:r>
            <w:r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>OID:</w:t>
            </w:r>
            <w:r w:rsidR="00080963">
              <w:rPr>
                <w:szCs w:val="24"/>
              </w:rPr>
              <w:t xml:space="preserve"> </w:t>
            </w:r>
            <w:r w:rsidR="00080963" w:rsidRPr="004A6F7E">
              <w:rPr>
                <w:szCs w:val="24"/>
              </w:rPr>
              <w:t>1.2.246.777.11.201</w:t>
            </w:r>
            <w:r w:rsidR="008E042A">
              <w:rPr>
                <w:szCs w:val="24"/>
              </w:rPr>
              <w:t>5.</w:t>
            </w:r>
            <w:r w:rsidR="00EF3051">
              <w:rPr>
                <w:szCs w:val="24"/>
              </w:rPr>
              <w:t>18</w:t>
            </w:r>
            <w:r w:rsidRPr="00080963"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 xml:space="preserve">Versio </w:t>
            </w:r>
            <w:r w:rsidR="008E042A">
              <w:rPr>
                <w:szCs w:val="24"/>
              </w:rPr>
              <w:t>5</w:t>
            </w:r>
            <w:r w:rsidRPr="008619B8">
              <w:rPr>
                <w:szCs w:val="24"/>
              </w:rPr>
              <w:t>.</w:t>
            </w:r>
            <w:r w:rsidR="008E042A">
              <w:rPr>
                <w:szCs w:val="24"/>
              </w:rPr>
              <w:t>10</w:t>
            </w:r>
            <w:r>
              <w:rPr>
                <w:szCs w:val="24"/>
              </w:rPr>
              <w:t xml:space="preserve">, </w:t>
            </w:r>
            <w:r w:rsidR="008E042A">
              <w:rPr>
                <w:szCs w:val="24"/>
              </w:rPr>
              <w:t>2015</w:t>
            </w:r>
          </w:p>
        </w:tc>
      </w:tr>
      <w:tr w:rsidR="008364EF" w:rsidRPr="00E90D52" w14:paraId="13D70EAD" w14:textId="77777777" w:rsidTr="00045B65">
        <w:tc>
          <w:tcPr>
            <w:tcW w:w="496" w:type="dxa"/>
          </w:tcPr>
          <w:p w14:paraId="5DAABDA4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5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7A3A3163" w14:textId="77777777" w:rsidR="008364EF" w:rsidRDefault="00E90D52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2585A9FD" w14:textId="707D6E60" w:rsidR="008364EF" w:rsidRPr="00E90D52" w:rsidRDefault="00E90D52" w:rsidP="006A640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Kan</w:t>
            </w:r>
            <w:r w:rsidR="00CF2799">
              <w:rPr>
                <w:color w:val="000000"/>
                <w:szCs w:val="24"/>
              </w:rPr>
              <w:t>t</w:t>
            </w:r>
            <w:r w:rsidR="001C1611">
              <w:rPr>
                <w:color w:val="000000"/>
                <w:szCs w:val="24"/>
              </w:rPr>
              <w:t xml:space="preserve">a - </w:t>
            </w:r>
            <w:r w:rsidR="00CF2799">
              <w:rPr>
                <w:color w:val="000000"/>
                <w:szCs w:val="24"/>
              </w:rPr>
              <w:t xml:space="preserve">Potilastiedon arkiston </w:t>
            </w:r>
            <w:r>
              <w:rPr>
                <w:color w:val="000000"/>
                <w:szCs w:val="24"/>
              </w:rPr>
              <w:t>CDA Header, OID</w:t>
            </w:r>
            <w:r w:rsidRPr="005D2489">
              <w:rPr>
                <w:color w:val="000000"/>
                <w:szCs w:val="24"/>
              </w:rPr>
              <w:t>:</w:t>
            </w:r>
            <w:r w:rsidRPr="00E64952">
              <w:rPr>
                <w:szCs w:val="24"/>
              </w:rPr>
              <w:t xml:space="preserve"> </w:t>
            </w:r>
            <w:r w:rsidR="005D2489" w:rsidRPr="004A6F7E">
              <w:rPr>
                <w:szCs w:val="24"/>
              </w:rPr>
              <w:t>1.2.246.777.11.201</w:t>
            </w:r>
            <w:r w:rsidR="006A6799">
              <w:rPr>
                <w:szCs w:val="24"/>
              </w:rPr>
              <w:t>5</w:t>
            </w:r>
            <w:r w:rsidR="005D2489" w:rsidRPr="004A6F7E">
              <w:rPr>
                <w:szCs w:val="24"/>
              </w:rPr>
              <w:t>.</w:t>
            </w:r>
            <w:r w:rsidR="006A6404">
              <w:rPr>
                <w:szCs w:val="24"/>
              </w:rPr>
              <w:t>6</w:t>
            </w:r>
            <w:r w:rsidRPr="005D2489">
              <w:rPr>
                <w:color w:val="000000"/>
                <w:szCs w:val="24"/>
              </w:rPr>
              <w:t>, V</w:t>
            </w:r>
            <w:r>
              <w:rPr>
                <w:color w:val="000000"/>
                <w:szCs w:val="24"/>
              </w:rPr>
              <w:t>ersio 4.</w:t>
            </w:r>
            <w:r w:rsidR="008E042A">
              <w:rPr>
                <w:color w:val="000000"/>
                <w:szCs w:val="24"/>
              </w:rPr>
              <w:t>6</w:t>
            </w:r>
            <w:r w:rsidR="006A6404">
              <w:rPr>
                <w:color w:val="000000"/>
                <w:szCs w:val="24"/>
              </w:rPr>
              <w:t>4</w:t>
            </w:r>
            <w:r>
              <w:rPr>
                <w:color w:val="000000"/>
                <w:szCs w:val="24"/>
              </w:rPr>
              <w:t xml:space="preserve">, </w:t>
            </w:r>
            <w:r w:rsidRPr="00E90D52">
              <w:rPr>
                <w:color w:val="000000"/>
                <w:szCs w:val="24"/>
              </w:rPr>
              <w:t>201</w:t>
            </w:r>
            <w:r w:rsidR="009D6AC6">
              <w:rPr>
                <w:color w:val="000000"/>
                <w:szCs w:val="24"/>
              </w:rPr>
              <w:t>5</w:t>
            </w:r>
          </w:p>
        </w:tc>
      </w:tr>
      <w:tr w:rsidR="004D6D4C" w14:paraId="59BD0F0A" w14:textId="77777777" w:rsidTr="00045B65">
        <w:tc>
          <w:tcPr>
            <w:tcW w:w="496" w:type="dxa"/>
          </w:tcPr>
          <w:p w14:paraId="3C5ACC6E" w14:textId="77777777" w:rsidR="004D6D4C" w:rsidRDefault="008E042A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[6]</w:t>
            </w:r>
          </w:p>
        </w:tc>
        <w:tc>
          <w:tcPr>
            <w:tcW w:w="1962" w:type="dxa"/>
          </w:tcPr>
          <w:p w14:paraId="026159AD" w14:textId="77777777" w:rsidR="004D6D4C" w:rsidRDefault="008E042A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6BBA00C9" w14:textId="77777777" w:rsidR="004D6D4C" w:rsidRDefault="008E042A" w:rsidP="002D5699">
            <w:pPr>
              <w:rPr>
                <w:color w:val="000000"/>
                <w:szCs w:val="24"/>
              </w:rPr>
            </w:pPr>
            <w:r w:rsidRPr="008E042A">
              <w:rPr>
                <w:color w:val="000000"/>
                <w:szCs w:val="24"/>
              </w:rPr>
              <w:t>THL/Tietosisältö - Terveys- ja hoitosuunnitelma</w:t>
            </w:r>
            <w:r>
              <w:rPr>
                <w:color w:val="000000"/>
                <w:szCs w:val="24"/>
              </w:rPr>
              <w:t xml:space="preserve"> 2015</w:t>
            </w:r>
          </w:p>
        </w:tc>
      </w:tr>
      <w:bookmarkEnd w:id="34"/>
      <w:bookmarkEnd w:id="35"/>
    </w:tbl>
    <w:p w14:paraId="44F6D251" w14:textId="77777777" w:rsidR="00E424D0" w:rsidRDefault="00E424D0" w:rsidP="004B2FA6"/>
    <w:p w14:paraId="4BEF458B" w14:textId="77777777" w:rsidR="008364EF" w:rsidRPr="00411D51" w:rsidRDefault="008364EF" w:rsidP="004B2FA6"/>
    <w:p w14:paraId="354BB05A" w14:textId="77777777" w:rsidR="0080154F" w:rsidRPr="00411D51" w:rsidRDefault="00E424D0" w:rsidP="004B2FA6">
      <w:r w:rsidRPr="00411D51">
        <w:br w:type="page"/>
      </w:r>
    </w:p>
    <w:p w14:paraId="33B931C8" w14:textId="77777777" w:rsidR="00411D51" w:rsidRPr="00411D51" w:rsidRDefault="0062105C" w:rsidP="00411D51">
      <w:pPr>
        <w:pStyle w:val="Otsikko1"/>
      </w:pPr>
      <w:bookmarkStart w:id="41" w:name="_Toc436739903"/>
      <w:r>
        <w:lastRenderedPageBreak/>
        <w:t>Terveys- ja hoitosuunnitelman yleiset rakenteet</w:t>
      </w:r>
      <w:bookmarkEnd w:id="41"/>
    </w:p>
    <w:p w14:paraId="62B78B43" w14:textId="77777777" w:rsidR="00411D51" w:rsidRDefault="00411D51" w:rsidP="004B2FA6"/>
    <w:p w14:paraId="36667FBA" w14:textId="77777777" w:rsidR="005F4947" w:rsidRDefault="00CA5FC4" w:rsidP="005F4947">
      <w:pPr>
        <w:pStyle w:val="Otsikko2"/>
      </w:pPr>
      <w:bookmarkStart w:id="42" w:name="_Toc436739904"/>
      <w:r w:rsidRPr="001C1611">
        <w:rPr>
          <w:lang w:val="fi-FI"/>
        </w:rPr>
        <w:t>Perus</w:t>
      </w:r>
      <w:r w:rsidR="005F4947" w:rsidRPr="001C1611">
        <w:rPr>
          <w:lang w:val="fi-FI"/>
        </w:rPr>
        <w:t>rake</w:t>
      </w:r>
      <w:r w:rsidR="005F4947">
        <w:t>nne</w:t>
      </w:r>
      <w:bookmarkEnd w:id="42"/>
    </w:p>
    <w:p w14:paraId="278EFA56" w14:textId="05BC4404" w:rsidR="00E424D0" w:rsidRDefault="008619B8" w:rsidP="004B2FA6">
      <w:r>
        <w:t xml:space="preserve">Terveys- ja hoitosuunnitelma on </w:t>
      </w:r>
      <w:r w:rsidR="00640964">
        <w:t>T</w:t>
      </w:r>
      <w:r>
        <w:t xml:space="preserve">iedonhallintapalvelussa ylläpidettävä potilaskohtainen dokumentti </w:t>
      </w:r>
      <w:r>
        <w:rPr>
          <w:szCs w:val="24"/>
        </w:rPr>
        <w:t>[3.]</w:t>
      </w:r>
    </w:p>
    <w:p w14:paraId="332678C1" w14:textId="77777777" w:rsidR="008250BD" w:rsidRDefault="008250BD" w:rsidP="004B2FA6"/>
    <w:p w14:paraId="65F350D6" w14:textId="77777777" w:rsidR="007B53D4" w:rsidRDefault="005F4947" w:rsidP="004B2FA6">
      <w:r>
        <w:t xml:space="preserve">Tässä implementointioppaassa määritelty CDA R2 potilaskertomusrakenne </w:t>
      </w:r>
      <w:r w:rsidR="008619B8">
        <w:t xml:space="preserve">perustuu </w:t>
      </w:r>
      <w:r w:rsidR="00C92623">
        <w:t>”K</w:t>
      </w:r>
      <w:r w:rsidR="005E47C8">
        <w:t>ertomus ja lomakkeet</w:t>
      </w:r>
      <w:r w:rsidR="008619B8">
        <w:t>–oppaassa</w:t>
      </w:r>
      <w:r w:rsidR="004C2906">
        <w:t>”</w:t>
      </w:r>
      <w:r>
        <w:t xml:space="preserve"> [4] </w:t>
      </w:r>
      <w:r w:rsidR="008619B8">
        <w:t>määriteltyyn yleisrakenteeseen.</w:t>
      </w:r>
    </w:p>
    <w:p w14:paraId="427121F2" w14:textId="77777777" w:rsidR="007B53D4" w:rsidRDefault="007B53D4" w:rsidP="004B2FA6"/>
    <w:p w14:paraId="09301297" w14:textId="77777777" w:rsidR="00ED1F98" w:rsidRDefault="00157116" w:rsidP="004B2FA6">
      <w:r>
        <w:rPr>
          <w:noProof/>
          <w:lang w:eastAsia="fi-FI"/>
        </w:rPr>
        <mc:AlternateContent>
          <mc:Choice Requires="wpc">
            <w:drawing>
              <wp:inline distT="0" distB="0" distL="0" distR="0" wp14:anchorId="2328BFED" wp14:editId="1DFFCD5D">
                <wp:extent cx="5400675" cy="3154680"/>
                <wp:effectExtent l="19050" t="19050" r="0" b="26670"/>
                <wp:docPr id="85" name="Piirtoalusta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5ABE" w14:textId="77777777" w:rsidR="00425D9A" w:rsidRPr="00085306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Header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226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C56F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27132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FEBC6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30369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6F85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79400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F021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358987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ECCEE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Näyt-tö muo-to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19431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03B63" w14:textId="77777777" w:rsidR="00425D9A" w:rsidRPr="00085306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5595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42583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6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6557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92DD9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10FA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Struc-tu</w:t>
                              </w:r>
                            </w:p>
                            <w:p w14:paraId="01D90730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  <w:p w14:paraId="7DF57109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Body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073" y="21590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78F6" w14:textId="77777777" w:rsidR="00425D9A" w:rsidRPr="00085306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24964" y="23749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96DDB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268" y="2087880"/>
                            <a:ext cx="100834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525A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Näkymä:</w:t>
                              </w:r>
                            </w:p>
                            <w:p w14:paraId="0907FA06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Terveys- ja hoitosuunnitelma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70"/>
                        <wps:cNvCnPr>
                          <a:cxnSpLocks noChangeShapeType="1"/>
                          <a:stCxn id="15" idx="3"/>
                          <a:endCxn id="14" idx="1"/>
                        </wps:cNvCnPr>
                        <wps:spPr bwMode="auto">
                          <a:xfrm>
                            <a:off x="466495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303690" y="2087880"/>
                            <a:ext cx="1007494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A1A3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Hoitoproses-sin vaihe:</w:t>
                              </w:r>
                            </w:p>
                            <w:p w14:paraId="7A72DE0D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Hoidon suunnittelu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381" y="2087880"/>
                            <a:ext cx="7772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19BE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Otsikot:</w:t>
                              </w:r>
                            </w:p>
                            <w:p w14:paraId="782069E2" w14:textId="77777777" w:rsidR="00425D9A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Toistuu koko component-section per Otsikkorakenne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48407" y="1447800"/>
                            <a:ext cx="1152268" cy="54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25F9" w14:textId="5EBEDB44" w:rsidR="00425D9A" w:rsidRPr="001C1611" w:rsidRDefault="00425D9A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</w:rPr>
                              </w:pPr>
                              <w:r w:rsidRPr="001C161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</w:rPr>
                                <w:t>Toistuu kullekin tietokokonaisuudelle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6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4634472" y="1997287"/>
                            <a:ext cx="190493" cy="52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7"/>
                        <wps:cNvCnPr>
                          <a:cxnSpLocks noChangeShapeType="1"/>
                          <a:stCxn id="14" idx="3"/>
                          <a:endCxn id="7" idx="1"/>
                        </wps:cNvCnPr>
                        <wps:spPr bwMode="auto">
                          <a:xfrm>
                            <a:off x="104305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8"/>
                        <wps:cNvCnPr>
                          <a:cxnSpLocks noChangeShapeType="1"/>
                          <a:stCxn id="7" idx="3"/>
                          <a:endCxn id="8" idx="1"/>
                        </wps:cNvCnPr>
                        <wps:spPr bwMode="auto">
                          <a:xfrm>
                            <a:off x="1619610" y="1541780"/>
                            <a:ext cx="1075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79"/>
                        <wps:cNvCnPr>
                          <a:cxnSpLocks noChangeShapeType="1"/>
                          <a:stCxn id="8" idx="3"/>
                          <a:endCxn id="9" idx="1"/>
                        </wps:cNvCnPr>
                        <wps:spPr bwMode="auto">
                          <a:xfrm>
                            <a:off x="2193627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0"/>
                        <wps:cNvCnPr>
                          <a:cxnSpLocks noChangeShapeType="1"/>
                          <a:stCxn id="9" idx="3"/>
                          <a:endCxn id="10" idx="1"/>
                        </wps:cNvCnPr>
                        <wps:spPr bwMode="auto">
                          <a:xfrm>
                            <a:off x="2770185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1"/>
                        <wps:cNvCnPr>
                          <a:cxnSpLocks noChangeShapeType="1"/>
                          <a:stCxn id="10" idx="3"/>
                          <a:endCxn id="13" idx="1"/>
                        </wps:cNvCnPr>
                        <wps:spPr bwMode="auto">
                          <a:xfrm>
                            <a:off x="334674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2"/>
                        <wps:cNvCnPr>
                          <a:cxnSpLocks noChangeShapeType="1"/>
                          <a:stCxn id="13" idx="3"/>
                          <a:endCxn id="11" idx="1"/>
                        </wps:cNvCnPr>
                        <wps:spPr bwMode="auto">
                          <a:xfrm flipV="1">
                            <a:off x="3923300" y="749300"/>
                            <a:ext cx="469882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3"/>
                        <wps:cNvCnPr>
                          <a:cxnSpLocks noChangeShapeType="1"/>
                          <a:stCxn id="13" idx="3"/>
                          <a:endCxn id="12" idx="1"/>
                        </wps:cNvCnPr>
                        <wps:spPr bwMode="auto">
                          <a:xfrm>
                            <a:off x="3923300" y="1541780"/>
                            <a:ext cx="469882" cy="791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8BFED" id="Piirtoalusta 85" o:spid="_x0000_s1026" editas="canvas" style="width:425.25pt;height:248.4pt;mso-position-horizontal-relative:char;mso-position-vertical-relative:line" coordsize="54006,3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6;height:31546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7" o:spid="_x0000_s1028" type="#_x0000_t109" style="position:absolute;width:4664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CF75ABE" w14:textId="77777777" w:rsidR="00425D9A" w:rsidRPr="00085306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Header</w:t>
                        </w:r>
                      </w:p>
                    </w:txbxContent>
                  </v:textbox>
                </v:shape>
                <v:shape id="AutoShape 58" o:spid="_x0000_s1029" type="#_x0000_t109" style="position:absolute;left:11522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FAAC56F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59" o:spid="_x0000_s1030" type="#_x0000_t109" style="position:absolute;left:17271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45FEBC6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0" o:spid="_x0000_s1031" type="#_x0000_t109" style="position:absolute;left:23036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83B6F85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1" o:spid="_x0000_s1032" type="#_x0000_t109" style="position:absolute;left:28794;top:11514;width:4673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05EF021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2" o:spid="_x0000_s1033" type="#_x0000_t109" style="position:absolute;left:43931;top:3589;width:4665;height:7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5DECCEE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Näyt-tö muo-to</w:t>
                        </w:r>
                      </w:p>
                    </w:txbxContent>
                  </v:textbox>
                </v:shape>
                <v:shape id="AutoShape 63" o:spid="_x0000_s1034" type="#_x0000_t109" style="position:absolute;left:43931;top:19431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4BE03B63" w14:textId="77777777" w:rsidR="00425D9A" w:rsidRPr="00085306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4" o:spid="_x0000_s1035" type="#_x0000_t109" style="position:absolute;left:34559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2842583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5" o:spid="_x0000_s1036" type="#_x0000_t109" style="position:absolute;left:5765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19192DD9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6" o:spid="_x0000_s1037" type="#_x0000_t109" style="position:absolute;top:11514;width:466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F3510FA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Struc-tu</w:t>
                        </w:r>
                      </w:p>
                      <w:p w14:paraId="01D90730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Red</w:t>
                        </w:r>
                      </w:p>
                      <w:p w14:paraId="7DF57109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Body</w:t>
                        </w:r>
                      </w:p>
                    </w:txbxContent>
                  </v:textbox>
                </v:shape>
                <v:shape id="AutoShape 67" o:spid="_x0000_s1038" type="#_x0000_t109" style="position:absolute;left:46090;top:21590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76DF78F6" w14:textId="77777777" w:rsidR="00425D9A" w:rsidRPr="00085306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8" o:spid="_x0000_s1039" type="#_x0000_t109" style="position:absolute;left:48249;top:23749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9D96DDB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0" type="#_x0000_t202" style="position:absolute;left:11522;top:20878;width:10084;height:7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" filled="f" fillcolor="#bbe0e3" stroked="f">
                  <v:textbox>
                    <w:txbxContent>
                      <w:p w14:paraId="05F4525A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Näkymä:</w:t>
                        </w:r>
                      </w:p>
                      <w:p w14:paraId="0907FA06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Terveys- ja hoitosuunnitelma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1" type="#_x0000_t32" style="position:absolute;left:4664;top:15417;width:11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  <v:shape id="Text Box 71" o:spid="_x0000_s1042" type="#_x0000_t202" style="position:absolute;left:23036;top:20878;width:10075;height:6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" filled="f" fillcolor="#bbe0e3" stroked="f">
                  <v:textbox>
                    <w:txbxContent>
                      <w:p w14:paraId="7711A1A3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Hoitoproses-sin vaihe:</w:t>
                        </w:r>
                      </w:p>
                      <w:p w14:paraId="7A72DE0D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Hoidon suunnittelu</w:t>
                        </w:r>
                      </w:p>
                    </w:txbxContent>
                  </v:textbox>
                </v:shape>
                <v:shape id="Text Box 72" o:spid="_x0000_s1043" type="#_x0000_t202" style="position:absolute;left:33873;top:20878;width:7772;height:8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" filled="f" fillcolor="#bbe0e3" stroked="f">
                  <v:textbox>
                    <w:txbxContent>
                      <w:p w14:paraId="3A9819BE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Otsikot:</w:t>
                        </w:r>
                      </w:p>
                      <w:p w14:paraId="782069E2" w14:textId="77777777" w:rsidR="00425D9A" w:rsidRDefault="00425D9A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Toistuu koko component-section per Otsikkorakenne</w:t>
                        </w:r>
                      </w:p>
                    </w:txbxContent>
                  </v:textbox>
                </v:shape>
                <v:shape id="Text Box 74" o:spid="_x0000_s1044" type="#_x0000_t202" style="position:absolute;left:42484;top:14478;width:11522;height:5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" filled="f" fillcolor="#bbe0e3" stroked="f">
                  <v:textbox>
                    <w:txbxContent>
                      <w:p w14:paraId="7FF025F9" w14:textId="5EBEDB44" w:rsidR="00425D9A" w:rsidRPr="001C1611" w:rsidRDefault="00425D9A" w:rsidP="00085306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Arial" w:hAnsi="Arial" w:cs="Arial"/>
                            <w:color w:val="000000"/>
                            <w:sz w:val="22"/>
                          </w:rPr>
                        </w:pPr>
                        <w:r w:rsidRPr="001C1611">
                          <w:rPr>
                            <w:rFonts w:ascii="Arial" w:hAnsi="Arial" w:cs="Arial"/>
                            <w:color w:val="000000"/>
                            <w:sz w:val="18"/>
                          </w:rPr>
                          <w:t>Toistuu kullekin tietokokonaisuudelle</w:t>
                        </w:r>
                      </w:p>
                    </w:txbxContent>
                  </v:textbox>
                </v:shape>
                <v:shape id="AutoShape 76" o:spid="_x0000_s1045" type="#_x0000_t32" style="position:absolute;left:46344;top:19972;width:1905;height:5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<v:stroke endarrow="block"/>
                </v:shape>
                <v:shape id="AutoShape 77" o:spid="_x0000_s1046" type="#_x0000_t32" style="position:absolute;left:10430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AutoShape 78" o:spid="_x0000_s1047" type="#_x0000_t32" style="position:absolute;left:16196;top:15417;width:10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q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">
                  <v:stroke endarrow="block"/>
                </v:shape>
                <v:shape id="AutoShape 79" o:spid="_x0000_s1048" type="#_x0000_t32" style="position:absolute;left:21936;top:15417;width:11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AutoShape 80" o:spid="_x0000_s1049" type="#_x0000_t32" style="position:absolute;left:27701;top:15417;width:10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<v:stroke endarrow="block"/>
                </v:shape>
                <v:shape id="AutoShape 81" o:spid="_x0000_s1050" type="#_x0000_t32" style="position:absolute;left:33467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<v:stroke endarrow="block"/>
                </v:shape>
                <v:shape id="AutoShape 82" o:spid="_x0000_s1051" type="#_x0000_t32" style="position:absolute;left:39233;top:7493;width:4698;height:79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mgwwAAANsAAAAPAAAAZHJzL2Rvd25yZXYueG1sRI9PawIx&#10;FMTvBb9DeEJv3ayW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k4PpoMMAAADbAAAADwAA&#10;AAAAAAAAAAAAAAAHAgAAZHJzL2Rvd25yZXYueG1sUEsFBgAAAAADAAMAtwAAAPcCAAAAAA==&#10;">
                  <v:stroke endarrow="block"/>
                </v:shape>
                <v:shape id="AutoShape 83" o:spid="_x0000_s1052" type="#_x0000_t32" style="position:absolute;left:39233;top:15417;width:4698;height:79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/1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Asqj/XEAAAA2wAAAA8A&#10;AAAAAAAAAAAAAAAABwIAAGRycy9kb3ducmV2LnhtbFBLBQYAAAAAAwADALcAAAD4AgAAAAA=&#10;">
                  <v:stroke endarrow="block"/>
                </v:shape>
                <w10:anchorlock/>
              </v:group>
            </w:pict>
          </mc:Fallback>
        </mc:AlternateContent>
      </w:r>
    </w:p>
    <w:p w14:paraId="1445DDE2" w14:textId="77777777" w:rsidR="007B53D4" w:rsidRDefault="007B53D4" w:rsidP="004B2FA6"/>
    <w:p w14:paraId="575DF553" w14:textId="77777777" w:rsidR="00EF0974" w:rsidRPr="0003093E" w:rsidRDefault="00EF0974" w:rsidP="004B2FA6"/>
    <w:p w14:paraId="4A996345" w14:textId="77777777" w:rsidR="0091300A" w:rsidRPr="003F5553" w:rsidRDefault="003F5553" w:rsidP="009838B6">
      <w:pPr>
        <w:tabs>
          <w:tab w:val="left" w:pos="2835"/>
        </w:tabs>
      </w:pPr>
      <w:r w:rsidRPr="003F5553">
        <w:t>Pääosin tiedot sijoitetaan 3. sectio</w:t>
      </w:r>
      <w:r>
        <w:t>n-tasolle (otsikkotaso) rakenteisena ja näyttömuodossa</w:t>
      </w:r>
      <w:r w:rsidR="00F31791">
        <w:t>.</w:t>
      </w:r>
    </w:p>
    <w:p w14:paraId="79821A0A" w14:textId="77777777" w:rsidR="003F5553" w:rsidRPr="003F5553" w:rsidRDefault="003F5553" w:rsidP="009838B6">
      <w:pPr>
        <w:tabs>
          <w:tab w:val="left" w:pos="2835"/>
        </w:tabs>
      </w:pPr>
    </w:p>
    <w:p w14:paraId="0F2DF8E2" w14:textId="77777777" w:rsidR="003F5553" w:rsidRPr="00F31791" w:rsidRDefault="003F5553" w:rsidP="009838B6">
      <w:pPr>
        <w:tabs>
          <w:tab w:val="left" w:pos="2835"/>
        </w:tabs>
        <w:rPr>
          <w:b/>
        </w:rPr>
      </w:pPr>
      <w:r w:rsidRPr="00F31791">
        <w:rPr>
          <w:b/>
        </w:rPr>
        <w:t xml:space="preserve">Potilaskertomusrakenteen suhde </w:t>
      </w:r>
      <w:r w:rsidR="00F31791">
        <w:rPr>
          <w:b/>
        </w:rPr>
        <w:t>THL-</w:t>
      </w:r>
      <w:r w:rsidRPr="00F31791">
        <w:rPr>
          <w:b/>
        </w:rPr>
        <w:t>lomakemäärittelyyn</w:t>
      </w:r>
    </w:p>
    <w:p w14:paraId="71B1A454" w14:textId="77777777" w:rsidR="003F5553" w:rsidRDefault="003F5553" w:rsidP="009838B6">
      <w:pPr>
        <w:tabs>
          <w:tab w:val="left" w:pos="2835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27"/>
        <w:gridCol w:w="4928"/>
      </w:tblGrid>
      <w:tr w:rsidR="003F5553" w14:paraId="293F3D4D" w14:textId="77777777" w:rsidTr="00DB1D86">
        <w:tc>
          <w:tcPr>
            <w:tcW w:w="4927" w:type="dxa"/>
            <w:shd w:val="clear" w:color="auto" w:fill="CCCCCC"/>
          </w:tcPr>
          <w:p w14:paraId="46FA2D7D" w14:textId="6B6EB374" w:rsidR="003F5553" w:rsidRDefault="009D6AC6" w:rsidP="009D6AC6">
            <w:pPr>
              <w:tabs>
                <w:tab w:val="left" w:pos="2835"/>
              </w:tabs>
            </w:pPr>
            <w:r>
              <w:t xml:space="preserve">Terveys- ja hoitosuunnitelman tietosisällön </w:t>
            </w:r>
            <w:r w:rsidR="003F5553">
              <w:t>tietokokonaisuus</w:t>
            </w:r>
          </w:p>
        </w:tc>
        <w:tc>
          <w:tcPr>
            <w:tcW w:w="4928" w:type="dxa"/>
            <w:shd w:val="clear" w:color="auto" w:fill="CCCCCC"/>
          </w:tcPr>
          <w:p w14:paraId="06B001BC" w14:textId="77777777" w:rsidR="003F5553" w:rsidRDefault="00F31791" w:rsidP="00DB1D86">
            <w:pPr>
              <w:tabs>
                <w:tab w:val="left" w:pos="2835"/>
              </w:tabs>
              <w:jc w:val="left"/>
            </w:pPr>
            <w:r>
              <w:t>Tietokokonaisuuden sijoittuminen p</w:t>
            </w:r>
            <w:r w:rsidR="003F5553">
              <w:t>otilaskertomusrake</w:t>
            </w:r>
            <w:r>
              <w:t>nteessa</w:t>
            </w:r>
          </w:p>
        </w:tc>
      </w:tr>
      <w:tr w:rsidR="003F5553" w14:paraId="022C4CE4" w14:textId="77777777" w:rsidTr="00DB1D86">
        <w:tc>
          <w:tcPr>
            <w:tcW w:w="4927" w:type="dxa"/>
            <w:shd w:val="clear" w:color="auto" w:fill="auto"/>
          </w:tcPr>
          <w:p w14:paraId="7A1F68B1" w14:textId="77777777" w:rsidR="003F5553" w:rsidRDefault="00C92623" w:rsidP="00DB1D86">
            <w:pPr>
              <w:tabs>
                <w:tab w:val="left" w:pos="2835"/>
              </w:tabs>
            </w:pPr>
            <w:r>
              <w:t>p</w:t>
            </w:r>
            <w:r w:rsidR="003F5553">
              <w:t>otilaan henkilötiedot</w:t>
            </w:r>
          </w:p>
        </w:tc>
        <w:tc>
          <w:tcPr>
            <w:tcW w:w="4928" w:type="dxa"/>
            <w:shd w:val="clear" w:color="auto" w:fill="auto"/>
          </w:tcPr>
          <w:p w14:paraId="22005792" w14:textId="77777777" w:rsidR="003F5553" w:rsidRDefault="003F5553" w:rsidP="00DB1D86">
            <w:pPr>
              <w:tabs>
                <w:tab w:val="left" w:pos="2835"/>
              </w:tabs>
            </w:pPr>
            <w:r>
              <w:t>CDA R2 header, näkymätason (merkinnän perustiedot) subject</w:t>
            </w:r>
          </w:p>
        </w:tc>
      </w:tr>
      <w:tr w:rsidR="003F5553" w14:paraId="4CD02FAA" w14:textId="77777777" w:rsidTr="00DB1D86">
        <w:tc>
          <w:tcPr>
            <w:tcW w:w="4927" w:type="dxa"/>
            <w:shd w:val="clear" w:color="auto" w:fill="auto"/>
          </w:tcPr>
          <w:p w14:paraId="788E79ED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tarve</w:t>
            </w:r>
          </w:p>
        </w:tc>
        <w:tc>
          <w:tcPr>
            <w:tcW w:w="4928" w:type="dxa"/>
            <w:shd w:val="clear" w:color="auto" w:fill="auto"/>
          </w:tcPr>
          <w:p w14:paraId="0CE874A9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tarve” alle</w:t>
            </w:r>
          </w:p>
        </w:tc>
      </w:tr>
      <w:tr w:rsidR="003F5553" w14:paraId="149D56F0" w14:textId="77777777" w:rsidTr="00DB1D86">
        <w:tc>
          <w:tcPr>
            <w:tcW w:w="4927" w:type="dxa"/>
            <w:shd w:val="clear" w:color="auto" w:fill="auto"/>
          </w:tcPr>
          <w:p w14:paraId="69C17668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tavoite</w:t>
            </w:r>
          </w:p>
        </w:tc>
        <w:tc>
          <w:tcPr>
            <w:tcW w:w="4928" w:type="dxa"/>
            <w:shd w:val="clear" w:color="auto" w:fill="auto"/>
          </w:tcPr>
          <w:p w14:paraId="3DE851F7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tavoitteet” alle</w:t>
            </w:r>
          </w:p>
        </w:tc>
      </w:tr>
      <w:tr w:rsidR="003F5553" w14:paraId="0E077210" w14:textId="77777777" w:rsidTr="00DB1D86">
        <w:tc>
          <w:tcPr>
            <w:tcW w:w="4927" w:type="dxa"/>
            <w:shd w:val="clear" w:color="auto" w:fill="auto"/>
          </w:tcPr>
          <w:p w14:paraId="731CDF5F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toteutus ja keinot</w:t>
            </w:r>
          </w:p>
        </w:tc>
        <w:tc>
          <w:tcPr>
            <w:tcW w:w="4928" w:type="dxa"/>
            <w:shd w:val="clear" w:color="auto" w:fill="auto"/>
          </w:tcPr>
          <w:p w14:paraId="35B22378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”jatkohoidon järjestämistä koskevat tiedot” alle </w:t>
            </w:r>
          </w:p>
        </w:tc>
      </w:tr>
      <w:tr w:rsidR="003F5553" w14:paraId="6C986A64" w14:textId="77777777" w:rsidTr="00DB1D86">
        <w:tc>
          <w:tcPr>
            <w:tcW w:w="4927" w:type="dxa"/>
            <w:shd w:val="clear" w:color="auto" w:fill="auto"/>
          </w:tcPr>
          <w:p w14:paraId="4EAF7D85" w14:textId="77777777" w:rsidR="003F5553" w:rsidRDefault="00773534" w:rsidP="00DB1D86">
            <w:pPr>
              <w:tabs>
                <w:tab w:val="left" w:pos="2835"/>
              </w:tabs>
            </w:pPr>
            <w:r>
              <w:t>t</w:t>
            </w:r>
            <w:r w:rsidR="003F5553">
              <w:t>uki, seuranta ja arviointi</w:t>
            </w:r>
          </w:p>
        </w:tc>
        <w:tc>
          <w:tcPr>
            <w:tcW w:w="4928" w:type="dxa"/>
            <w:shd w:val="clear" w:color="auto" w:fill="auto"/>
          </w:tcPr>
          <w:p w14:paraId="3D6F2983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</w:t>
            </w:r>
            <w:r w:rsidR="00F31791">
              <w:t>”suunnitelma/pohdinta” alle</w:t>
            </w:r>
          </w:p>
        </w:tc>
      </w:tr>
      <w:tr w:rsidR="00F31791" w14:paraId="59CF9896" w14:textId="77777777" w:rsidTr="00DB1D86">
        <w:tc>
          <w:tcPr>
            <w:tcW w:w="4927" w:type="dxa"/>
            <w:shd w:val="clear" w:color="auto" w:fill="auto"/>
          </w:tcPr>
          <w:p w14:paraId="2E367C6F" w14:textId="77777777" w:rsidR="00F31791" w:rsidRDefault="00773534" w:rsidP="00DB1D86">
            <w:pPr>
              <w:tabs>
                <w:tab w:val="left" w:pos="2835"/>
              </w:tabs>
            </w:pPr>
            <w:r>
              <w:t>t</w:t>
            </w:r>
            <w:r w:rsidR="00F31791">
              <w:t>erveydenhuollon ammattihenkilö</w:t>
            </w:r>
          </w:p>
        </w:tc>
        <w:tc>
          <w:tcPr>
            <w:tcW w:w="4928" w:type="dxa"/>
            <w:shd w:val="clear" w:color="auto" w:fill="auto"/>
          </w:tcPr>
          <w:p w14:paraId="7B507CC5" w14:textId="10E75C9C" w:rsidR="00F31791" w:rsidRDefault="00681F73">
            <w:pPr>
              <w:tabs>
                <w:tab w:val="left" w:pos="2835"/>
              </w:tabs>
            </w:pPr>
            <w:r>
              <w:t xml:space="preserve">otsikon ”muu merkintä” alle (osin samoja kuin </w:t>
            </w:r>
            <w:r w:rsidR="00773534">
              <w:t>m</w:t>
            </w:r>
            <w:r w:rsidR="00F31791">
              <w:t xml:space="preserve">erkinnän </w:t>
            </w:r>
            <w:r>
              <w:t>perustiedoissa)</w:t>
            </w:r>
          </w:p>
        </w:tc>
      </w:tr>
      <w:tr w:rsidR="00773534" w14:paraId="2B2952AF" w14:textId="77777777" w:rsidTr="00DB1D86">
        <w:tc>
          <w:tcPr>
            <w:tcW w:w="4927" w:type="dxa"/>
            <w:shd w:val="clear" w:color="auto" w:fill="auto"/>
          </w:tcPr>
          <w:p w14:paraId="0C1D989F" w14:textId="77777777" w:rsidR="00773534" w:rsidRDefault="004C2906" w:rsidP="00DB1D86">
            <w:pPr>
              <w:tabs>
                <w:tab w:val="left" w:pos="2835"/>
              </w:tabs>
            </w:pPr>
            <w:r>
              <w:t>D</w:t>
            </w:r>
            <w:r w:rsidR="00773534">
              <w:t>iagnoosilista</w:t>
            </w:r>
          </w:p>
        </w:tc>
        <w:tc>
          <w:tcPr>
            <w:tcW w:w="4928" w:type="dxa"/>
            <w:shd w:val="clear" w:color="auto" w:fill="auto"/>
          </w:tcPr>
          <w:p w14:paraId="6674D557" w14:textId="77777777" w:rsidR="00773534" w:rsidRDefault="00773534" w:rsidP="00DB1D86">
            <w:pPr>
              <w:tabs>
                <w:tab w:val="left" w:pos="2835"/>
              </w:tabs>
            </w:pPr>
            <w:r>
              <w:t>diagnoosi</w:t>
            </w:r>
          </w:p>
        </w:tc>
      </w:tr>
      <w:tr w:rsidR="00773534" w14:paraId="200E286E" w14:textId="77777777" w:rsidTr="00DB1D86">
        <w:tc>
          <w:tcPr>
            <w:tcW w:w="4927" w:type="dxa"/>
            <w:shd w:val="clear" w:color="auto" w:fill="auto"/>
          </w:tcPr>
          <w:p w14:paraId="6B55C283" w14:textId="77777777" w:rsidR="00773534" w:rsidRDefault="004C2906" w:rsidP="00DB1D86">
            <w:pPr>
              <w:tabs>
                <w:tab w:val="left" w:pos="2835"/>
              </w:tabs>
            </w:pPr>
            <w:r>
              <w:t>L</w:t>
            </w:r>
            <w:r w:rsidR="00773534">
              <w:t>ääkityslista</w:t>
            </w:r>
          </w:p>
        </w:tc>
        <w:tc>
          <w:tcPr>
            <w:tcW w:w="4928" w:type="dxa"/>
            <w:shd w:val="clear" w:color="auto" w:fill="auto"/>
          </w:tcPr>
          <w:p w14:paraId="54140B9B" w14:textId="16D87CB4" w:rsidR="00773534" w:rsidRDefault="00681F73" w:rsidP="00DB1D86">
            <w:pPr>
              <w:tabs>
                <w:tab w:val="left" w:pos="2835"/>
              </w:tabs>
            </w:pPr>
            <w:r>
              <w:t>lääkehoito</w:t>
            </w:r>
          </w:p>
        </w:tc>
      </w:tr>
      <w:tr w:rsidR="00F31791" w14:paraId="2E6444EE" w14:textId="77777777" w:rsidTr="00DB1D86">
        <w:tc>
          <w:tcPr>
            <w:tcW w:w="4927" w:type="dxa"/>
            <w:shd w:val="clear" w:color="auto" w:fill="auto"/>
          </w:tcPr>
          <w:p w14:paraId="5A31C5BF" w14:textId="77777777" w:rsidR="00F31791" w:rsidRDefault="00773534" w:rsidP="00DB1D86">
            <w:pPr>
              <w:tabs>
                <w:tab w:val="left" w:pos="2835"/>
              </w:tabs>
            </w:pPr>
            <w:r>
              <w:t>h</w:t>
            </w:r>
            <w:r w:rsidR="00F31791">
              <w:t xml:space="preserve">oitosuunnitelman </w:t>
            </w:r>
            <w:r>
              <w:t xml:space="preserve">muut </w:t>
            </w:r>
            <w:r w:rsidR="00F31791">
              <w:t>lisätiedot</w:t>
            </w:r>
            <w:r>
              <w:t xml:space="preserve"> (paitsi diag</w:t>
            </w:r>
            <w:r>
              <w:lastRenderedPageBreak/>
              <w:t>noosilista ja lääkityslista)</w:t>
            </w:r>
          </w:p>
        </w:tc>
        <w:tc>
          <w:tcPr>
            <w:tcW w:w="4928" w:type="dxa"/>
            <w:shd w:val="clear" w:color="auto" w:fill="auto"/>
          </w:tcPr>
          <w:p w14:paraId="427C1CA9" w14:textId="77777777" w:rsidR="00F31791" w:rsidRDefault="00773534" w:rsidP="00DB1D86">
            <w:pPr>
              <w:tabs>
                <w:tab w:val="left" w:pos="2835"/>
              </w:tabs>
            </w:pPr>
            <w:r>
              <w:lastRenderedPageBreak/>
              <w:t>o</w:t>
            </w:r>
            <w:r w:rsidR="00F31791">
              <w:t>tsikon ”muu merkintä” alle</w:t>
            </w:r>
          </w:p>
        </w:tc>
      </w:tr>
    </w:tbl>
    <w:p w14:paraId="41644FAF" w14:textId="77777777" w:rsidR="003F5553" w:rsidRPr="003F5553" w:rsidRDefault="003F5553" w:rsidP="009838B6">
      <w:pPr>
        <w:tabs>
          <w:tab w:val="left" w:pos="2835"/>
        </w:tabs>
      </w:pPr>
    </w:p>
    <w:p w14:paraId="4051CDE9" w14:textId="77777777" w:rsidR="003F5553" w:rsidRDefault="003F5553" w:rsidP="009838B6">
      <w:pPr>
        <w:tabs>
          <w:tab w:val="left" w:pos="2835"/>
        </w:tabs>
      </w:pPr>
    </w:p>
    <w:p w14:paraId="1D552C41" w14:textId="6E3A1836" w:rsidR="0062105C" w:rsidRDefault="0062105C" w:rsidP="009838B6">
      <w:pPr>
        <w:tabs>
          <w:tab w:val="left" w:pos="2835"/>
        </w:tabs>
      </w:pPr>
      <w:r>
        <w:t xml:space="preserve">Kenttäkoodistona </w:t>
      </w:r>
      <w:r w:rsidR="006A6799">
        <w:t xml:space="preserve">käytettiin </w:t>
      </w:r>
      <w:r w:rsidR="00681F73">
        <w:t xml:space="preserve">alun perin </w:t>
      </w:r>
      <w:r>
        <w:t>THL-</w:t>
      </w:r>
      <w:r w:rsidR="00681F73">
        <w:t xml:space="preserve">lomakerakenteessa allokoituja </w:t>
      </w:r>
      <w:r>
        <w:t>kenttäkoodeja.</w:t>
      </w:r>
      <w:r w:rsidR="00681F73">
        <w:t xml:space="preserve"> 1.20 versioon kenttäkoodisto siirrettiin Terveys- ja hoitosuunnitelma (YHOS) näkymätunnuksen alle (</w:t>
      </w:r>
      <w:r w:rsidR="00681F73" w:rsidRPr="00681F73">
        <w:t>codeSystem="</w:t>
      </w:r>
      <w:del w:id="43" w:author="Tekijä">
        <w:r w:rsidR="00681F73" w:rsidRPr="00681F73" w:rsidDel="0009052B">
          <w:delText>1.2.246.6.12.2002.345</w:delText>
        </w:r>
      </w:del>
      <w:ins w:id="44" w:author="Tekijä">
        <w:r w:rsidR="0009052B">
          <w:t>1.2.246.537.6.12.2002.345</w:t>
        </w:r>
      </w:ins>
      <w:r w:rsidR="00681F73" w:rsidRPr="00681F73">
        <w:t>"</w:t>
      </w:r>
      <w:r w:rsidR="00681F73">
        <w:t>) ja varsinaiset kenttäkoodit pidettiin ennallaan.</w:t>
      </w:r>
    </w:p>
    <w:p w14:paraId="678F6D76" w14:textId="77777777" w:rsidR="0062105C" w:rsidRPr="003F5553" w:rsidRDefault="00681F73" w:rsidP="00891769">
      <w:pPr>
        <w:tabs>
          <w:tab w:val="left" w:pos="3504"/>
        </w:tabs>
      </w:pPr>
      <w:r>
        <w:tab/>
      </w:r>
    </w:p>
    <w:p w14:paraId="04673C62" w14:textId="77777777" w:rsidR="00040E65" w:rsidRPr="009838B6" w:rsidRDefault="00924E07" w:rsidP="00924E07">
      <w:pPr>
        <w:pStyle w:val="Otsikko2"/>
        <w:rPr>
          <w:lang w:val="fi-FI"/>
        </w:rPr>
      </w:pPr>
      <w:bookmarkStart w:id="45" w:name="_Toc436739905"/>
      <w:r w:rsidRPr="009838B6">
        <w:rPr>
          <w:lang w:val="fi-FI"/>
        </w:rPr>
        <w:t>Header</w:t>
      </w:r>
      <w:bookmarkEnd w:id="45"/>
    </w:p>
    <w:p w14:paraId="07844064" w14:textId="3C210304" w:rsidR="00924E07" w:rsidRDefault="004D6D4C" w:rsidP="004B2FA6">
      <w:r>
        <w:t xml:space="preserve">Header-osuus toteutetaan </w:t>
      </w:r>
      <w:r w:rsidR="00681F73">
        <w:t xml:space="preserve">Potilastiedon arkiston </w:t>
      </w:r>
      <w:r>
        <w:t>Header</w:t>
      </w:r>
      <w:r w:rsidR="00884556">
        <w:t>-</w:t>
      </w:r>
      <w:r>
        <w:t>määrittelyn mukai</w:t>
      </w:r>
      <w:r w:rsidR="004416A9">
        <w:t>sesti [5], eikä headerin sisältöä siten erikseen kuvata tässä dokumentissa.</w:t>
      </w:r>
      <w:r w:rsidR="001E57FA">
        <w:t xml:space="preserve"> </w:t>
      </w:r>
      <w:r w:rsidR="00991E89">
        <w:t>Liitteenä on xml-esimerkki</w:t>
      </w:r>
      <w:r w:rsidR="001E57FA">
        <w:t xml:space="preserve"> terveys- ja hoitosuunnitelmasta</w:t>
      </w:r>
      <w:r w:rsidR="00927A09">
        <w:t>, jossa on Header-osuus myös mukana</w:t>
      </w:r>
      <w:r w:rsidR="00991E89">
        <w:t>.</w:t>
      </w:r>
    </w:p>
    <w:p w14:paraId="77A6E60F" w14:textId="77777777" w:rsidR="00924E07" w:rsidRDefault="00924E07" w:rsidP="00924E07">
      <w:pPr>
        <w:pStyle w:val="Otsikko2"/>
        <w:rPr>
          <w:lang w:val="fi-FI"/>
        </w:rPr>
      </w:pPr>
      <w:bookmarkStart w:id="46" w:name="_Toc436739906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46"/>
    </w:p>
    <w:p w14:paraId="58D4D452" w14:textId="77777777" w:rsidR="00004ADB" w:rsidRDefault="00004ADB" w:rsidP="001E57FA">
      <w:r>
        <w:t>Terveys- ja hoitosuunnitelma koostuu yhdestä merkinnästä, jonka näkymätunnuksena on Terveys- ja hoitosuunnitelma (YHOS). Käytännössä merkinnän tietojen pohjana on voinut olla useita alkuperäisiä merkintöjä, jo</w:t>
      </w:r>
      <w:r w:rsidR="00534F41">
        <w:t xml:space="preserve">iden tiedot </w:t>
      </w:r>
      <w:r>
        <w:t>terveys- ja hoitosuunnitelmassa on yhdistetty yhdeksi merkinnäksi.</w:t>
      </w:r>
    </w:p>
    <w:p w14:paraId="77E225D4" w14:textId="77777777" w:rsidR="00D330BD" w:rsidRPr="001E57FA" w:rsidRDefault="00D330BD" w:rsidP="001E57FA"/>
    <w:p w14:paraId="39D22044" w14:textId="77777777" w:rsidR="00C579DE" w:rsidRDefault="00522BBD" w:rsidP="00C579DE">
      <w:pPr>
        <w:rPr>
          <w:highlight w:val="white"/>
          <w:lang w:eastAsia="fi-FI"/>
        </w:rPr>
      </w:pPr>
      <w:r>
        <w:rPr>
          <w:highlight w:val="white"/>
          <w:lang w:eastAsia="fi-FI"/>
        </w:rPr>
        <w:t>M</w:t>
      </w:r>
      <w:r w:rsidR="001E57FA">
        <w:rPr>
          <w:highlight w:val="white"/>
          <w:lang w:eastAsia="fi-FI"/>
        </w:rPr>
        <w:t>erkinnän</w:t>
      </w:r>
      <w:r w:rsidR="00C579DE">
        <w:rPr>
          <w:highlight w:val="white"/>
          <w:lang w:eastAsia="fi-FI"/>
        </w:rPr>
        <w:t xml:space="preserve"> osalta noudatetaan 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>Kertomus ja lomakkeet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 xml:space="preserve"> </w:t>
      </w:r>
      <w:r w:rsidR="00CA5FC4">
        <w:rPr>
          <w:highlight w:val="white"/>
          <w:lang w:eastAsia="fi-FI"/>
        </w:rPr>
        <w:t>–</w:t>
      </w:r>
      <w:r w:rsidR="00C579DE">
        <w:rPr>
          <w:highlight w:val="white"/>
          <w:lang w:eastAsia="fi-FI"/>
        </w:rPr>
        <w:t>oppaan</w:t>
      </w:r>
      <w:r w:rsidR="00CA5FC4">
        <w:rPr>
          <w:highlight w:val="white"/>
          <w:lang w:eastAsia="fi-FI"/>
        </w:rPr>
        <w:t xml:space="preserve"> [4]</w:t>
      </w:r>
      <w:r w:rsidR="00C579DE">
        <w:rPr>
          <w:highlight w:val="white"/>
          <w:lang w:eastAsia="fi-FI"/>
        </w:rPr>
        <w:t xml:space="preserve"> periaatteit</w:t>
      </w:r>
      <w:r w:rsidR="001E57FA">
        <w:rPr>
          <w:highlight w:val="white"/>
          <w:lang w:eastAsia="fi-FI"/>
        </w:rPr>
        <w:t>a</w:t>
      </w:r>
      <w:r w:rsidR="00C579DE">
        <w:rPr>
          <w:highlight w:val="white"/>
          <w:lang w:eastAsia="fi-FI"/>
        </w:rPr>
        <w:t xml:space="preserve">. </w:t>
      </w:r>
      <w:r w:rsidR="00D330BD">
        <w:rPr>
          <w:highlight w:val="white"/>
          <w:lang w:eastAsia="fi-FI"/>
        </w:rPr>
        <w:t xml:space="preserve">Merkinnän näkymä-tiedon </w:t>
      </w:r>
      <w:r w:rsidR="00C579DE">
        <w:rPr>
          <w:highlight w:val="white"/>
          <w:lang w:eastAsia="fi-FI"/>
        </w:rPr>
        <w:t>jälkeen yksilöidään merkintään liittyvien ammattilaisten tiedot.</w:t>
      </w:r>
      <w:r>
        <w:rPr>
          <w:highlight w:val="white"/>
          <w:lang w:eastAsia="fi-FI"/>
        </w:rPr>
        <w:t xml:space="preserve"> ja k</w:t>
      </w:r>
      <w:r w:rsidR="00C579DE">
        <w:rPr>
          <w:highlight w:val="white"/>
          <w:lang w:eastAsia="fi-FI"/>
        </w:rPr>
        <w:t>olmantena hoitoprosessin vaihe</w:t>
      </w:r>
      <w:r w:rsidR="00C92623">
        <w:rPr>
          <w:highlight w:val="white"/>
          <w:lang w:eastAsia="fi-FI"/>
        </w:rPr>
        <w:t>en</w:t>
      </w:r>
      <w:r w:rsidR="00C579DE">
        <w:rPr>
          <w:highlight w:val="white"/>
          <w:lang w:eastAsia="fi-FI"/>
        </w:rPr>
        <w:t xml:space="preserve"> alle kirjataan varsinaiset merkinnän tiedot rakenteisessa ja näyttömuodos</w:t>
      </w:r>
      <w:r w:rsidR="001E57FA">
        <w:rPr>
          <w:highlight w:val="white"/>
          <w:lang w:eastAsia="fi-FI"/>
        </w:rPr>
        <w:t>sa.</w:t>
      </w:r>
    </w:p>
    <w:p w14:paraId="4D2C9A0F" w14:textId="77777777" w:rsidR="00991E89" w:rsidRDefault="00991E89" w:rsidP="00C579DE">
      <w:pPr>
        <w:rPr>
          <w:highlight w:val="white"/>
          <w:lang w:eastAsia="fi-FI"/>
        </w:rPr>
      </w:pPr>
    </w:p>
    <w:p w14:paraId="431F049F" w14:textId="77777777" w:rsidR="00C579DE" w:rsidRDefault="00157116" w:rsidP="00C579DE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5794EB42" wp14:editId="07123266">
            <wp:extent cx="1962150" cy="2752725"/>
            <wp:effectExtent l="0" t="0" r="0" b="9525"/>
            <wp:docPr id="4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11311" w14:textId="77777777" w:rsidR="00C579DE" w:rsidRDefault="00C579DE" w:rsidP="00C579DE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>Kuva 1:  Merkinnän rakenne</w:t>
      </w:r>
    </w:p>
    <w:p w14:paraId="7C453BB4" w14:textId="77777777" w:rsidR="00C579DE" w:rsidRDefault="00C579DE" w:rsidP="00C579DE">
      <w:pPr>
        <w:rPr>
          <w:highlight w:val="white"/>
          <w:lang w:eastAsia="fi-FI"/>
        </w:rPr>
      </w:pPr>
    </w:p>
    <w:p w14:paraId="07106201" w14:textId="597D84BF" w:rsidR="00924E07" w:rsidRDefault="00C579DE" w:rsidP="00C579DE">
      <w:r>
        <w:rPr>
          <w:highlight w:val="white"/>
          <w:lang w:eastAsia="fi-FI"/>
        </w:rPr>
        <w:t>Merkintöjen koostamisessa asiakirjoiksi noudatetaan olemassa</w:t>
      </w:r>
      <w:r w:rsidR="004C2906">
        <w:rPr>
          <w:highlight w:val="white"/>
          <w:lang w:eastAsia="fi-FI"/>
        </w:rPr>
        <w:t xml:space="preserve"> </w:t>
      </w:r>
      <w:r>
        <w:rPr>
          <w:highlight w:val="white"/>
          <w:lang w:eastAsia="fi-FI"/>
        </w:rPr>
        <w:t xml:space="preserve">olevaa </w:t>
      </w:r>
      <w:r w:rsidR="004C2906">
        <w:rPr>
          <w:highlight w:val="white"/>
          <w:lang w:eastAsia="fi-FI"/>
        </w:rPr>
        <w:t>määritystä</w:t>
      </w:r>
      <w:r w:rsidR="00E446D1">
        <w:rPr>
          <w:highlight w:val="white"/>
          <w:lang w:eastAsia="fi-FI"/>
        </w:rPr>
        <w:t xml:space="preserve"> </w:t>
      </w:r>
      <w:r w:rsidR="004C2906">
        <w:rPr>
          <w:lang w:eastAsia="fi-FI"/>
        </w:rPr>
        <w:t>”</w:t>
      </w:r>
      <w:r w:rsidR="00CF2799">
        <w:rPr>
          <w:szCs w:val="24"/>
        </w:rPr>
        <w:t>Potilastiedon arkisto</w:t>
      </w:r>
      <w:r w:rsidR="00CF2799" w:rsidRPr="00E446D1">
        <w:rPr>
          <w:szCs w:val="24"/>
        </w:rPr>
        <w:t xml:space="preserve"> </w:t>
      </w:r>
      <w:r w:rsidR="00E446D1" w:rsidRPr="00E446D1">
        <w:rPr>
          <w:szCs w:val="24"/>
        </w:rPr>
        <w:t>– Potilastietojärjestelmien käyttötapaukset</w:t>
      </w:r>
      <w:r w:rsidR="004C2906">
        <w:rPr>
          <w:szCs w:val="24"/>
        </w:rPr>
        <w:t>”</w:t>
      </w:r>
      <w:r w:rsidR="00910BB8">
        <w:rPr>
          <w:highlight w:val="white"/>
          <w:lang w:eastAsia="fi-FI"/>
        </w:rPr>
        <w:t xml:space="preserve"> </w:t>
      </w:r>
      <w:r w:rsidR="004C2906">
        <w:rPr>
          <w:highlight w:val="white"/>
          <w:lang w:eastAsia="fi-FI"/>
        </w:rPr>
        <w:t>[3]</w:t>
      </w:r>
      <w:r w:rsidR="004C2906">
        <w:rPr>
          <w:lang w:eastAsia="fi-FI"/>
        </w:rPr>
        <w:t>.</w:t>
      </w:r>
    </w:p>
    <w:p w14:paraId="18255DB6" w14:textId="77777777" w:rsidR="00753B63" w:rsidRDefault="00753B63" w:rsidP="004B2F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6249A4" w:rsidRPr="00CF4E8E" w14:paraId="12F1A899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DE9D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</w:p>
          <w:p w14:paraId="59D12285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47264153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 xml:space="preserve">  CDA Body</w:t>
            </w:r>
          </w:p>
          <w:p w14:paraId="21A4F468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5040F8CC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7957AB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C9242D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OID1.2.246.10.1234567.11.2012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.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160.1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21BAD1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lastRenderedPageBreak/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      Merkin</w:t>
            </w:r>
            <w:r w:rsidR="00E446D1"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tä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ACD1E8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5423F43" w14:textId="1FF1501F" w:rsidR="00A50668" w:rsidRPr="001C1611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981A862" w14:textId="77777777" w:rsidR="00923DC7" w:rsidRPr="001C1611" w:rsidRDefault="00923DC7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Merkinnän OID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0B74C2A" w14:textId="014C84B5" w:rsidR="006249A4" w:rsidRPr="001C1611" w:rsidRDefault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</w:rPr>
            </w:pP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="00910BB8"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="00910BB8"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="00910BB8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="00910BB8" w:rsidRPr="00CF4E8E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="00910BB8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=”1.2.246.10.1234567.11.2012.160.2</w:t>
            </w:r>
            <w:r w:rsidR="00910BB8"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”&gt;</w:t>
            </w:r>
          </w:p>
        </w:tc>
      </w:tr>
    </w:tbl>
    <w:p w14:paraId="5BDDB80B" w14:textId="77777777" w:rsidR="006249A4" w:rsidRDefault="006249A4" w:rsidP="006249A4"/>
    <w:p w14:paraId="329B52E5" w14:textId="77777777" w:rsidR="00924E07" w:rsidRPr="00910BB8" w:rsidRDefault="00924E07" w:rsidP="00910BB8">
      <w:pPr>
        <w:pStyle w:val="Otsikko2"/>
        <w:rPr>
          <w:lang w:val="fi-FI"/>
        </w:rPr>
      </w:pPr>
      <w:bookmarkStart w:id="47" w:name="_Toc412718310"/>
      <w:bookmarkStart w:id="48" w:name="_Toc421785245"/>
      <w:bookmarkStart w:id="49" w:name="_Toc436739907"/>
      <w:bookmarkEnd w:id="47"/>
      <w:bookmarkEnd w:id="48"/>
      <w:r w:rsidRPr="00753B63">
        <w:t>Näkymä</w:t>
      </w:r>
      <w:r w:rsidR="00910BB8">
        <w:t>tunnus</w:t>
      </w:r>
      <w:bookmarkEnd w:id="49"/>
    </w:p>
    <w:p w14:paraId="117780ED" w14:textId="77777777" w:rsidR="00924E07" w:rsidRDefault="00C579DE" w:rsidP="004B2FA6">
      <w:r w:rsidRPr="00C579DE">
        <w:t>AR/YDIN - Näkymät 1.2.246.537.6.12.2002</w:t>
      </w:r>
      <w:r w:rsidR="00910BB8">
        <w:t xml:space="preserve"> koodistossa terveys- ja hoitosuunnitelmalle </w:t>
      </w:r>
      <w:r>
        <w:t>on varattu oma näkymätun</w:t>
      </w:r>
      <w:r w:rsidR="00910BB8">
        <w:t xml:space="preserve">nus </w:t>
      </w:r>
      <w:r w:rsidR="00AA3E2F">
        <w:t xml:space="preserve">345 </w:t>
      </w:r>
      <w:r w:rsidR="00923DC7">
        <w:t xml:space="preserve">Terveys- ja hoitosuunnitelma </w:t>
      </w:r>
      <w:r w:rsidR="00923A6E">
        <w:t>(</w:t>
      </w:r>
      <w:r w:rsidR="00AA3E2F">
        <w:t>YHOS</w:t>
      </w:r>
      <w:r w:rsidR="00923A6E">
        <w:t>).</w:t>
      </w:r>
      <w:r w:rsidR="00910BB8">
        <w:t xml:space="preserve">. </w:t>
      </w:r>
    </w:p>
    <w:p w14:paraId="3099BC38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614C0F" w14:paraId="45837B96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DB84" w14:textId="2698253B" w:rsidR="00EE0EC4" w:rsidRPr="00D11ADD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C0DF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11AD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C2428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7A5FB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549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AA3E2F" w:rsidRPr="00004AD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345</w:t>
            </w:r>
            <w:r w:rsidRPr="00004AD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04AD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34F4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522BB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C84F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Näkymät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653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B653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923DC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D11AD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F3D160B" w14:textId="35D90C9F" w:rsidR="00614C0F" w:rsidRPr="00614C0F" w:rsidRDefault="00EE0EC4" w:rsidP="00EE0EC4">
            <w:pPr>
              <w:autoSpaceDE w:val="0"/>
              <w:autoSpaceDN w:val="0"/>
              <w:adjustRightInd w:val="0"/>
              <w:jc w:val="left"/>
            </w:pP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910BB8" w:rsidRPr="00910BB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1D978050" w14:textId="77777777" w:rsidR="00776771" w:rsidRDefault="00776771" w:rsidP="00776771">
      <w:pPr>
        <w:pStyle w:val="Eivli"/>
      </w:pPr>
    </w:p>
    <w:p w14:paraId="6029104B" w14:textId="7643F260" w:rsidR="006249A4" w:rsidRPr="00A11F2F" w:rsidRDefault="006249A4" w:rsidP="006249A4">
      <w:pPr>
        <w:pStyle w:val="Otsikko2"/>
        <w:rPr>
          <w:lang w:val="fi-FI"/>
        </w:rPr>
      </w:pPr>
      <w:bookmarkStart w:id="50" w:name="_Toc436739908"/>
      <w:r w:rsidRPr="00A11F2F">
        <w:rPr>
          <w:lang w:val="fi-FI"/>
        </w:rPr>
        <w:t xml:space="preserve">Merkinnän </w:t>
      </w:r>
      <w:r w:rsidR="00A11F2F" w:rsidRPr="00A11F2F">
        <w:rPr>
          <w:lang w:val="fi-FI"/>
        </w:rPr>
        <w:t xml:space="preserve">tekoon </w:t>
      </w:r>
      <w:r w:rsidRPr="00A11F2F">
        <w:rPr>
          <w:lang w:val="fi-FI"/>
        </w:rPr>
        <w:t>osallistuj</w:t>
      </w:r>
      <w:r w:rsidR="00EE0EC4" w:rsidRPr="00A11F2F">
        <w:rPr>
          <w:lang w:val="fi-FI"/>
        </w:rPr>
        <w:t>ien tiedot näyttömuodossa</w:t>
      </w:r>
      <w:bookmarkEnd w:id="50"/>
    </w:p>
    <w:p w14:paraId="2262EF2E" w14:textId="524177D8" w:rsidR="00CD1998" w:rsidRDefault="005F6557" w:rsidP="00CD1998">
      <w:r>
        <w:t>Mer</w:t>
      </w:r>
      <w:r w:rsidR="006F3664">
        <w:t>kinnän</w:t>
      </w:r>
      <w:r w:rsidR="00A11F2F">
        <w:t xml:space="preserve"> tekoon</w:t>
      </w:r>
      <w:r w:rsidR="006F3664">
        <w:t xml:space="preserve"> </w:t>
      </w:r>
      <w:r w:rsidR="00A11F2F">
        <w:t xml:space="preserve">osallistuneiden </w:t>
      </w:r>
      <w:r w:rsidR="006F3664">
        <w:t xml:space="preserve">tiedot ja päiväys </w:t>
      </w:r>
      <w:r w:rsidR="005D2928">
        <w:t xml:space="preserve">ilmoitetaan </w:t>
      </w:r>
      <w:r w:rsidR="006F3664">
        <w:t xml:space="preserve">näyttömuodossa text-elementissä. Merkinnän tietojen osalta toteutus </w:t>
      </w:r>
      <w:r w:rsidR="001A4973">
        <w:t xml:space="preserve">tehdään </w:t>
      </w:r>
      <w:r w:rsidR="006F3664">
        <w:t xml:space="preserve">Kertomus ja lomakkeet </w:t>
      </w:r>
      <w:r w:rsidR="002C1AF2">
        <w:t>-</w:t>
      </w:r>
      <w:r w:rsidR="00C92623">
        <w:t xml:space="preserve">määrittelyn mukaisesti </w:t>
      </w:r>
      <w:r w:rsidR="006F3664">
        <w:t>[</w:t>
      </w:r>
      <w:r w:rsidR="00350A89">
        <w:t>4</w:t>
      </w:r>
      <w:r w:rsidR="006F3664">
        <w:t>]</w:t>
      </w:r>
      <w:r w:rsidR="00C92623">
        <w:t>.</w:t>
      </w:r>
    </w:p>
    <w:p w14:paraId="487E7AB2" w14:textId="77777777" w:rsidR="00CD1998" w:rsidRDefault="00CD1998" w:rsidP="00CD19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CD1998" w:rsidRPr="00BF6B8D" w14:paraId="69C4823F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757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9F8C4EE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Mämmilän terveyskeskus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7A7AD83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LL Leo 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B84645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13.3.2014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66C8A13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41E42DF9" w14:textId="48E5AC28" w:rsidR="00CD1998" w:rsidRPr="00BF6B8D" w:rsidRDefault="000E6624" w:rsidP="005D2928">
            <w:pPr>
              <w:autoSpaceDE w:val="0"/>
              <w:autoSpaceDN w:val="0"/>
              <w:adjustRightInd w:val="0"/>
              <w:jc w:val="left"/>
              <w:rPr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DB1BEF3" w14:textId="77777777" w:rsidR="00776771" w:rsidRDefault="00776771" w:rsidP="00776771">
      <w:pPr>
        <w:pStyle w:val="Eivli"/>
      </w:pPr>
      <w:bookmarkStart w:id="51" w:name="_Toc412718313"/>
      <w:bookmarkStart w:id="52" w:name="_Toc421785248"/>
      <w:bookmarkStart w:id="53" w:name="_Toc412718314"/>
      <w:bookmarkStart w:id="54" w:name="_Toc421785249"/>
      <w:bookmarkEnd w:id="51"/>
      <w:bookmarkEnd w:id="52"/>
      <w:bookmarkEnd w:id="53"/>
      <w:bookmarkEnd w:id="54"/>
    </w:p>
    <w:p w14:paraId="5D4B4C94" w14:textId="77777777" w:rsidR="00EE0EC4" w:rsidRDefault="00EE0EC4" w:rsidP="00823A34">
      <w:pPr>
        <w:pStyle w:val="Otsikko2"/>
      </w:pPr>
      <w:bookmarkStart w:id="55" w:name="_Toc436739909"/>
      <w:r>
        <w:t>Potilaan tiedot</w:t>
      </w:r>
      <w:bookmarkEnd w:id="55"/>
      <w:r>
        <w:t xml:space="preserve"> </w:t>
      </w:r>
    </w:p>
    <w:p w14:paraId="2CC5A9AD" w14:textId="77777777" w:rsidR="00823A34" w:rsidRDefault="005F6557" w:rsidP="00823A34">
      <w:r>
        <w:t>Potilaan tiedot esitetään bodyssä Näkymä-tasolla.</w:t>
      </w:r>
    </w:p>
    <w:p w14:paraId="360B1882" w14:textId="77777777" w:rsidR="002C1AF2" w:rsidRDefault="002C1AF2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823A34" w14:paraId="7FCCEE7B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F1B7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typeCode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SBJ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45C0E60D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relatedSubject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PAT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14466222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</w:rPr>
              <w:t>&lt;!—4-henkilötunnus --&gt;</w:t>
            </w:r>
          </w:p>
          <w:p w14:paraId="6B2F6AEC" w14:textId="0D1EDEE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code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020256-</w:t>
            </w:r>
            <w:ins w:id="56" w:author="Tekijä">
              <w:r w:rsidR="00DD469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9</w:t>
              </w:r>
            </w:ins>
            <w:del w:id="57" w:author="Tekijä">
              <w:r w:rsidRPr="001C1611" w:rsidDel="00DD469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1</w:delText>
              </w:r>
            </w:del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790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bookmarkStart w:id="58" w:name="_GoBack"/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1.2.246.21</w:t>
            </w:r>
            <w:bookmarkEnd w:id="58"/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1525BEE5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PSN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419250A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</w:t>
            </w:r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en-US"/>
              </w:rPr>
              <w:t>&lt;!—5-nimi --&gt;</w:t>
            </w:r>
          </w:p>
          <w:p w14:paraId="33AEE645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7C4C5A6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2DF5051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18F331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qualifier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Mara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4366862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Kansalainen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64F3950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856975E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CF9BACD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relatedSubject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92B5E49" w14:textId="48DA3584" w:rsidR="00823A34" w:rsidRPr="00614C0F" w:rsidRDefault="00E56BC7">
            <w:pPr>
              <w:autoSpaceDE w:val="0"/>
              <w:autoSpaceDN w:val="0"/>
              <w:adjustRightInd w:val="0"/>
              <w:jc w:val="left"/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56F4D9EA" w14:textId="77777777" w:rsidR="00FD1C51" w:rsidRDefault="00FD1C51" w:rsidP="00FD1C51"/>
    <w:p w14:paraId="0A58D847" w14:textId="77777777" w:rsidR="00FD1C51" w:rsidRDefault="00FD1C51" w:rsidP="00FD1C51">
      <w:r>
        <w:t>Kyseise</w:t>
      </w:r>
      <w:r w:rsidR="00553969">
        <w:rPr>
          <w:rStyle w:val="Sivunumero"/>
        </w:rPr>
        <w:t>llä tavalla ilmoitetaan tiedot</w:t>
      </w:r>
      <w:r>
        <w:rPr>
          <w:rStyle w:val="Sivunumero"/>
        </w:rPr>
        <w:t xml:space="preserve"> </w:t>
      </w:r>
      <w:r w:rsidR="00702900">
        <w:t>5</w:t>
      </w:r>
      <w:r w:rsidR="00553969">
        <w:rPr>
          <w:rStyle w:val="Sivunumero"/>
        </w:rPr>
        <w:t>-n</w:t>
      </w:r>
      <w:r>
        <w:rPr>
          <w:rStyle w:val="Sivunumero"/>
        </w:rPr>
        <w:t xml:space="preserve">imi ja </w:t>
      </w:r>
      <w:r>
        <w:t>4-henkilötunnus.</w:t>
      </w:r>
      <w:r w:rsidR="00E639EA">
        <w:t xml:space="preserve"> Nimi ja henkilötunnus ovat pakollisia tietoja.</w:t>
      </w:r>
    </w:p>
    <w:p w14:paraId="48B83B9C" w14:textId="77777777" w:rsidR="00823A34" w:rsidRPr="00823A34" w:rsidRDefault="00823A34" w:rsidP="00823A34">
      <w:pPr>
        <w:pStyle w:val="Otsikko2"/>
        <w:rPr>
          <w:lang w:val="fi-FI"/>
        </w:rPr>
      </w:pPr>
      <w:bookmarkStart w:id="59" w:name="_Toc436739910"/>
      <w:r>
        <w:rPr>
          <w:lang w:val="fi-FI"/>
        </w:rPr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59"/>
    </w:p>
    <w:p w14:paraId="5ED3A4F0" w14:textId="77777777" w:rsidR="00CF2799" w:rsidRDefault="00CF2799" w:rsidP="005F6557">
      <w:r>
        <w:t xml:space="preserve">Merkinnän tekijän tiedot annetaan Kertomus- ja lomakkeet oppaan yleisohjeistuksen mukaan. </w:t>
      </w:r>
    </w:p>
    <w:p w14:paraId="786B8026" w14:textId="77777777" w:rsidR="00CF2799" w:rsidRDefault="00CF2799" w:rsidP="005F6557"/>
    <w:p w14:paraId="4F202066" w14:textId="77777777" w:rsidR="00CF2799" w:rsidRDefault="00CF2799" w:rsidP="005F6557">
      <w:r>
        <w:t xml:space="preserve">Terveys- ja hoitosuunnitelmassa </w:t>
      </w:r>
      <w:r w:rsidR="00C577F0">
        <w:t>tietosisällössä määritellyille ammattilaisten tiedoille on määritelty erilliset rakenteet.</w:t>
      </w:r>
    </w:p>
    <w:p w14:paraId="517825FD" w14:textId="77777777" w:rsidR="00823A34" w:rsidRDefault="00823A34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823A34" w:rsidRPr="00CF4E8E" w14:paraId="7DA0179E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C9F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lastRenderedPageBreak/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palveluyksikkö, tekijät ja tapahtuma-aika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C604DD8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597262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tekijän rooli on aina MER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29F28A4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functionCode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1.2.246.537.5.40006.2003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eArkisto - tekninen CDA R2 henkilötarkennin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Merkinnän tekijä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E6F532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merkinnän tekoaika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D593BEF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time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20140313101059+0200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35CFF38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1B7AE1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perustunniste henkilötunnus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E9E31F3" w14:textId="45C5B286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150555-</w:t>
            </w:r>
            <w:ins w:id="60" w:author="Tekijä">
              <w:r w:rsidR="00DD469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9</w:t>
              </w:r>
            </w:ins>
            <w:del w:id="61" w:author="Tekijä">
              <w:r w:rsidRPr="001C1611" w:rsidDel="00DD469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6</w:delText>
              </w:r>
            </w:del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666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5EEF458" w14:textId="77777777" w:rsidR="00CF2799" w:rsidRPr="002E0A7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2E0A7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Ammattihenkilön nimi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B20AF3C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EF4D6B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A79B353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Leo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9E14C7E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34079B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Lääkäri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89D8DD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517466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EB3CEE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08D4210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Ammattihenkilön palveluyksikkö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2C4437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41DB1C" w14:textId="77777777" w:rsidR="00CF2799" w:rsidRPr="002E0A7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 terveyskeskus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87F6EA7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C4E052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1CB4197" w14:textId="3D18BB70" w:rsidR="00823A34" w:rsidRPr="001C1611" w:rsidRDefault="00CF2799" w:rsidP="00F547A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B6F978" w14:textId="77777777" w:rsidR="00553969" w:rsidRDefault="00553969" w:rsidP="00553969"/>
    <w:p w14:paraId="638D27D0" w14:textId="77777777" w:rsidR="00CF1432" w:rsidRDefault="00CF1432" w:rsidP="00CF1432">
      <w:pPr>
        <w:pStyle w:val="Otsikko2"/>
      </w:pPr>
      <w:bookmarkStart w:id="62" w:name="_Toc436739911"/>
      <w:r>
        <w:t>Hoitoprosessin vaihe</w:t>
      </w:r>
      <w:bookmarkEnd w:id="62"/>
    </w:p>
    <w:p w14:paraId="393D51BF" w14:textId="77777777" w:rsidR="00CF1432" w:rsidRDefault="00553969" w:rsidP="00117A52">
      <w:r>
        <w:t xml:space="preserve">Terveys- ja hoitosuunnitelma kirjataan </w:t>
      </w:r>
      <w:r w:rsidR="00C92623">
        <w:t xml:space="preserve">hoitoprosessin vaiheen ”hoidon </w:t>
      </w:r>
      <w:r w:rsidR="00FF3D59">
        <w:t>suunnittelu</w:t>
      </w:r>
      <w:r w:rsidR="00C92623">
        <w:t xml:space="preserve">” </w:t>
      </w:r>
      <w:r w:rsidR="00C62233">
        <w:t xml:space="preserve">alle. </w:t>
      </w:r>
    </w:p>
    <w:p w14:paraId="0075EE8C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2A4014" w:rsidRPr="0003093E" w14:paraId="2D22E414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263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toteutus"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2D0C46" w14:textId="77777777" w:rsidR="008950AD" w:rsidRPr="002E0A71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C3CDCB4" w14:textId="77777777" w:rsidR="008950AD" w:rsidRPr="002E0A71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5EBC839" w14:textId="057050B9" w:rsidR="008950AD" w:rsidRPr="002E0A71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E0A7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FF3D59" w:rsidRPr="002E0A7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14</w:t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E0A7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E0A7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1.2.246.537.6.13.2006</w:t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E0A7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E0A7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Hoitoprosessin vaihe</w:t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E0A7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E0A7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FF3D59" w:rsidRPr="002E0A7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2E0A7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616CFC96" w14:textId="40D56F0C" w:rsidR="002A4014" w:rsidRPr="0011012D" w:rsidRDefault="008950AD">
            <w:pPr>
              <w:autoSpaceDE w:val="0"/>
              <w:autoSpaceDN w:val="0"/>
              <w:adjustRightInd w:val="0"/>
              <w:jc w:val="left"/>
            </w:pP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C577F0"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E94A816" w14:textId="77777777" w:rsidR="00C577F0" w:rsidRDefault="00C577F0" w:rsidP="001C1611"/>
    <w:p w14:paraId="18011F26" w14:textId="77777777" w:rsidR="00CF1432" w:rsidRDefault="00CF1432" w:rsidP="00A56792">
      <w:pPr>
        <w:pStyle w:val="Otsikko1"/>
      </w:pPr>
      <w:bookmarkStart w:id="63" w:name="_Toc436739912"/>
      <w:r>
        <w:t>Otsikko</w:t>
      </w:r>
      <w:r w:rsidR="00A56792">
        <w:t>tason tiedot</w:t>
      </w:r>
      <w:bookmarkEnd w:id="63"/>
    </w:p>
    <w:p w14:paraId="7A99B78A" w14:textId="77777777" w:rsidR="00A56792" w:rsidRDefault="00A56792" w:rsidP="00A56792">
      <w:pPr>
        <w:pStyle w:val="Otsikko2"/>
      </w:pPr>
      <w:bookmarkStart w:id="64" w:name="_Toc412718319"/>
      <w:bookmarkStart w:id="65" w:name="_Toc421785254"/>
      <w:bookmarkStart w:id="66" w:name="_Toc436739913"/>
      <w:bookmarkEnd w:id="64"/>
      <w:bookmarkEnd w:id="65"/>
      <w:r>
        <w:t>Perusperiaatteet</w:t>
      </w:r>
      <w:bookmarkEnd w:id="66"/>
    </w:p>
    <w:p w14:paraId="206DC5E0" w14:textId="77777777" w:rsidR="000F759E" w:rsidRDefault="006B7AF6" w:rsidP="000F759E">
      <w:r w:rsidRPr="006B7AF6">
        <w:t xml:space="preserve">Otsikkotason tiedot toistuvat 3. section-tasolla. </w:t>
      </w:r>
      <w:r w:rsidR="000F759E">
        <w:t xml:space="preserve">Kunkin otsikon alla on terveys- ja hoitosuunnitelmassa yksi tai useampi entry. Tiedot näyttömuodossa sijoitetaan otsikkotason section.text-elementtiin. Text-elementissä on tietoja yhdestä tai useammasta eri entrystä saman otsikon alla. </w:t>
      </w:r>
    </w:p>
    <w:p w14:paraId="2E4CE776" w14:textId="77777777" w:rsidR="000F759E" w:rsidRDefault="000F759E" w:rsidP="000F759E"/>
    <w:p w14:paraId="3CB96837" w14:textId="5E7185BE" w:rsidR="006B7AF6" w:rsidRPr="006B7AF6" w:rsidRDefault="000F759E" w:rsidP="000F759E">
      <w:r w:rsidRPr="006B7AF6">
        <w:t>Käy</w:t>
      </w:r>
      <w:r>
        <w:t>ttäjän syöttämät näyttötietoken</w:t>
      </w:r>
      <w:r w:rsidRPr="006B7AF6">
        <w:t>tät merkataan antamalla tietokentälle attribuutti styleCode="xUnstructured"</w:t>
      </w:r>
      <w:r>
        <w:t>.</w:t>
      </w:r>
    </w:p>
    <w:p w14:paraId="2FDFDF5F" w14:textId="77777777" w:rsidR="006B7AF6" w:rsidRDefault="006B7AF6" w:rsidP="00A56792"/>
    <w:p w14:paraId="41AA8FE7" w14:textId="27ECFB20" w:rsidR="006A6799" w:rsidRDefault="000F759E" w:rsidP="000F759E">
      <w:r w:rsidRPr="00CD7D7A">
        <w:rPr>
          <w:lang w:val="en-US"/>
        </w:rPr>
        <w:t>Entry</w:t>
      </w:r>
      <w:r w:rsidR="006B7AF6" w:rsidRPr="00CD7D7A">
        <w:rPr>
          <w:lang w:val="en-US"/>
        </w:rPr>
        <w:t xml:space="preserve"> alkaa </w:t>
      </w:r>
      <w:r w:rsidR="006A6799" w:rsidRPr="00CD7D7A">
        <w:rPr>
          <w:lang w:val="en-US"/>
        </w:rPr>
        <w:t xml:space="preserve">observation, </w:t>
      </w:r>
      <w:r w:rsidR="006B7AF6" w:rsidRPr="00CD7D7A">
        <w:rPr>
          <w:lang w:val="en-US"/>
        </w:rPr>
        <w:t>procedure</w:t>
      </w:r>
      <w:r w:rsidR="006A6799" w:rsidRPr="00CD7D7A">
        <w:rPr>
          <w:lang w:val="en-US"/>
        </w:rPr>
        <w:t xml:space="preserve"> tai organizer</w:t>
      </w:r>
      <w:r w:rsidRPr="00CD7D7A">
        <w:rPr>
          <w:lang w:val="en-US"/>
        </w:rPr>
        <w:t xml:space="preserve">-rakenteella. </w:t>
      </w:r>
      <w:r>
        <w:t>K</w:t>
      </w:r>
      <w:r w:rsidR="006B7AF6" w:rsidRPr="006B7AF6">
        <w:t>enttä</w:t>
      </w:r>
      <w:r w:rsidR="006B7AF6">
        <w:t xml:space="preserve">koodilla </w:t>
      </w:r>
      <w:r w:rsidR="006B7AF6" w:rsidRPr="006B7AF6">
        <w:t>(element</w:t>
      </w:r>
      <w:r w:rsidR="006B7AF6">
        <w:t>ti code) tunnistetaan tiedon merkitys.</w:t>
      </w:r>
      <w:r w:rsidR="006B7AF6" w:rsidRPr="006B7AF6">
        <w:t xml:space="preserve"> </w:t>
      </w:r>
      <w:r>
        <w:t>T</w:t>
      </w:r>
      <w:r w:rsidR="006B7AF6" w:rsidRPr="006B7AF6">
        <w:t>ext-elementti viittaa kysei</w:t>
      </w:r>
      <w:r w:rsidR="006B7AF6">
        <w:t xml:space="preserve">sen </w:t>
      </w:r>
      <w:r w:rsidR="006B7AF6" w:rsidRPr="006B7AF6">
        <w:t xml:space="preserve">tiedon koko tekstiosuuteen. </w:t>
      </w:r>
    </w:p>
    <w:p w14:paraId="3078BE34" w14:textId="77777777" w:rsidR="006A6799" w:rsidRDefault="006A6799" w:rsidP="00A56792"/>
    <w:p w14:paraId="0FE4EC7F" w14:textId="77777777" w:rsidR="00891769" w:rsidRDefault="006A6799" w:rsidP="00A56792">
      <w:r>
        <w:t xml:space="preserve">Kenttäkoodien osalta tietotyyppioppaan linjauksen mukaan rakenteissa on pakollisia attribuutteja  code, codeSystem ja displayName – codeSystemName:a ei anneta, koska kenttäkoodisto ei ole koodistopalvelussa vaan tämän määrittelyn liitteenä. </w:t>
      </w:r>
    </w:p>
    <w:p w14:paraId="3E18A02E" w14:textId="77777777" w:rsidR="00891769" w:rsidRDefault="00891769" w:rsidP="00A56792"/>
    <w:p w14:paraId="6AB4C97C" w14:textId="49638099" w:rsidR="00A5604E" w:rsidRDefault="00A5604E" w:rsidP="00A56792">
      <w:r>
        <w:t>Monien yksittäisten tekstimuotoisten tietojen tapauksessa observation</w:t>
      </w:r>
      <w:r w:rsidR="004C2906">
        <w:t>:in</w:t>
      </w:r>
      <w:r>
        <w:t xml:space="preserve"> kenttäkoodilla ja </w:t>
      </w:r>
      <w:r w:rsidR="00BD09D9">
        <w:t>value:n (xsi:type=”</w:t>
      </w:r>
      <w:r w:rsidR="00CD7D7A">
        <w:t>ED”)</w:t>
      </w:r>
      <w:r w:rsidR="00BD09D9" w:rsidRPr="00BD09D9">
        <w:t xml:space="preserve"> </w:t>
      </w:r>
      <w:r w:rsidR="00BD09D9">
        <w:t xml:space="preserve">reference </w:t>
      </w:r>
      <w:r>
        <w:t xml:space="preserve">viittauksella pelkästään ”ankkuroidaan” </w:t>
      </w:r>
      <w:r w:rsidR="00CD7D7A">
        <w:t xml:space="preserve">näyttömuodosta löytyvä </w:t>
      </w:r>
      <w:r>
        <w:t xml:space="preserve">teksti, </w:t>
      </w:r>
      <w:r>
        <w:lastRenderedPageBreak/>
        <w:t>jotta se on yksikäsitteisesti löydettävissä</w:t>
      </w:r>
      <w:r w:rsidR="00BD09D9">
        <w:t>,</w:t>
      </w:r>
      <w:r>
        <w:t xml:space="preserve"> </w:t>
      </w:r>
      <w:r w:rsidR="00891769">
        <w:t>kun asiakirjalta päivitetään jonkun toisen ammat</w:t>
      </w:r>
      <w:r w:rsidR="00BD09D9">
        <w:t>t</w:t>
      </w:r>
      <w:r w:rsidR="00891769">
        <w:t>ilaisen kirjaamaa tekstimuotoista tietoa</w:t>
      </w:r>
      <w:r>
        <w:t xml:space="preserve"> (epävirallinen CDA R2 level IV periaate).</w:t>
      </w:r>
      <w:r w:rsidR="00BD09D9">
        <w:t xml:space="preserve"> Ankkuroinnin toteutus on pakollinen Terveys- ja hoitosuunnitelman toteutuksessa niissä kentissä, missä sitä jatkossa on dokumentoitu käytettävän.</w:t>
      </w:r>
      <w:r w:rsidR="00CD7D7A">
        <w:t xml:space="preserve"> Seuraavassa esimerkki ankkuroinnista:</w:t>
      </w:r>
    </w:p>
    <w:p w14:paraId="115AF202" w14:textId="77777777" w:rsidR="00CD7D7A" w:rsidRDefault="00CD7D7A" w:rsidP="00A5679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7D7A" w:rsidRPr="00BF6B8D" w14:paraId="793910BA" w14:textId="77777777" w:rsidTr="00CD7D7A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CC1" w14:textId="739399F6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F5F5788" w14:textId="1F2B40B5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99D7909" w14:textId="60ABE7B0" w:rsidR="00CD7D7A" w:rsidRPr="00BF6B8D" w:rsidRDefault="00CD7D7A" w:rsidP="00CD7D7A">
            <w:pPr>
              <w:autoSpaceDE w:val="0"/>
              <w:autoSpaceDN w:val="0"/>
              <w:adjustRightInd w:val="0"/>
              <w:jc w:val="left"/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4A27AEE" w14:textId="77777777" w:rsidR="00A56792" w:rsidRDefault="00A56792" w:rsidP="00A56792"/>
    <w:p w14:paraId="5852D0FB" w14:textId="77777777" w:rsidR="00A56792" w:rsidRDefault="006B7AF6" w:rsidP="006B7AF6">
      <w:pPr>
        <w:pStyle w:val="Otsikko2"/>
      </w:pPr>
      <w:bookmarkStart w:id="67" w:name="_Toc436739914"/>
      <w:r>
        <w:t>Hoidon tarve</w:t>
      </w:r>
      <w:bookmarkEnd w:id="67"/>
    </w:p>
    <w:p w14:paraId="1A8454DC" w14:textId="0B12B75A" w:rsidR="00CF1432" w:rsidRDefault="00694DB8" w:rsidP="00E6481D">
      <w:r>
        <w:t>Hoidon tarve- tietoryhmälle o</w:t>
      </w:r>
      <w:r w:rsidR="00E6481D">
        <w:t xml:space="preserve">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 w:rsidR="00E6481D">
        <w:t>sta</w:t>
      </w:r>
      <w:r w:rsidR="000734C7">
        <w:t xml:space="preserve"> otsikko </w:t>
      </w:r>
      <w:r w:rsidR="00C92623">
        <w:t>”</w:t>
      </w:r>
      <w:r w:rsidR="000734C7">
        <w:t>hoidon tarve</w:t>
      </w:r>
      <w:r w:rsidR="00C92623">
        <w:t>”</w:t>
      </w:r>
      <w:r w:rsidR="000734C7">
        <w:t>, jonka koodi on 21.</w:t>
      </w:r>
      <w:r w:rsidRPr="00694DB8">
        <w:t xml:space="preserve"> </w:t>
      </w:r>
      <w:r>
        <w:t>Tämä otsikko on pakollinen.</w:t>
      </w:r>
    </w:p>
    <w:p w14:paraId="61B8431A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E6481D" w:rsidRPr="00BF6B8D" w14:paraId="16117AD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BB6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E0DB35" w14:textId="2D437BFB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463DEB" w14:textId="10F826A0" w:rsidR="008950AD" w:rsidRPr="004A6F7E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734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21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1C24D05" w14:textId="77777777" w:rsidR="00E6481D" w:rsidRPr="00BF6B8D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C87AC7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tarve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37A1F1D5" w14:textId="77777777" w:rsidR="00E6481D" w:rsidRPr="00BF6B8D" w:rsidRDefault="00E6481D" w:rsidP="00E6481D"/>
    <w:p w14:paraId="5AC7488D" w14:textId="77777777" w:rsidR="002E3802" w:rsidRPr="00C87AC7" w:rsidRDefault="002E3802" w:rsidP="002E3802">
      <w:pPr>
        <w:pStyle w:val="Otsikko3"/>
      </w:pPr>
      <w:bookmarkStart w:id="68" w:name="_Toc436739915"/>
      <w:r>
        <w:t>Hoidon tarve tekstinä</w:t>
      </w:r>
      <w:bookmarkEnd w:id="68"/>
    </w:p>
    <w:p w14:paraId="2A3730B3" w14:textId="45BFD3CA" w:rsidR="00C87AC7" w:rsidRPr="001D5498" w:rsidRDefault="00C87AC7" w:rsidP="00C87AC7">
      <w:r>
        <w:t xml:space="preserve">Ensimmäinen entry </w:t>
      </w:r>
      <w:r w:rsidR="00694DB8">
        <w:t xml:space="preserve">on </w:t>
      </w:r>
      <w:r>
        <w:t>observation-</w:t>
      </w:r>
      <w:r w:rsidR="00694DB8">
        <w:t>rakenne</w:t>
      </w:r>
      <w:r>
        <w:t>, jossa code-elementtiin asetetaan kenttäkoodi 101 hoidon tarve.</w:t>
      </w:r>
      <w:r w:rsidR="002920A9">
        <w:t xml:space="preserve"> Kenttä</w:t>
      </w:r>
      <w:r w:rsidR="00587985">
        <w:t xml:space="preserve">koodin koodisto on </w:t>
      </w:r>
      <w:del w:id="69" w:author="Tekijä">
        <w:r w:rsidR="00AF5158" w:rsidDel="0009052B">
          <w:delText>1.2.246.6.12.2002.</w:delText>
        </w:r>
        <w:r w:rsidR="00C577F0" w:rsidDel="0009052B">
          <w:delText>345</w:delText>
        </w:r>
      </w:del>
      <w:ins w:id="70" w:author="Tekijä">
        <w:r w:rsidR="0009052B">
          <w:t>1.2.246.537.6.12.2002.345</w:t>
        </w:r>
      </w:ins>
      <w:r w:rsidR="00587985">
        <w:t>.</w:t>
      </w:r>
      <w:r>
        <w:t xml:space="preserve"> Text-elementistä viitataan tämän tietokokonaisuuden sectio</w:t>
      </w:r>
      <w:r w:rsidR="004C2906">
        <w:t>n/text</w:t>
      </w:r>
      <w:r w:rsidR="00CD7D7A">
        <w:t>/paragraph</w:t>
      </w:r>
      <w:r w:rsidR="004C2906">
        <w:t>-OID:iin</w:t>
      </w:r>
      <w:r w:rsidR="00CD7D7A">
        <w:t xml:space="preserve"> ja value:sta </w:t>
      </w:r>
      <w:r w:rsidR="00184C49">
        <w:t>content-OID:n, missä kirjattu teksti on</w:t>
      </w:r>
      <w:r w:rsidR="004C2906">
        <w:t xml:space="preserve">. </w:t>
      </w:r>
    </w:p>
    <w:p w14:paraId="225416F3" w14:textId="77777777" w:rsidR="00C87AC7" w:rsidRDefault="00C87AC7" w:rsidP="00C87AC7"/>
    <w:p w14:paraId="0F012C8A" w14:textId="77777777" w:rsidR="00A35135" w:rsidRDefault="001A221E" w:rsidP="00C87AC7">
      <w:r>
        <w:t>Hoidon tarve tekstinä on ehdollisesti pakollinen</w:t>
      </w:r>
      <w:r w:rsidR="008C0B22">
        <w:t>, kun hoidon syytä ei ole annettu</w:t>
      </w:r>
      <w:r>
        <w:t>.</w:t>
      </w:r>
    </w:p>
    <w:p w14:paraId="3B166FD1" w14:textId="77777777" w:rsidR="00A35135" w:rsidRDefault="00A35135" w:rsidP="00C87A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C87AC7" w:rsidRPr="00C577F0" w14:paraId="1A5ACF2A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E6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584A0A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CD7D7A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C14A7BF" w14:textId="446463F3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del w:id="71" w:author="Tekijä">
              <w:r w:rsidR="006A6404" w:rsidRPr="00126905" w:rsidDel="00357B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21</w:delText>
              </w:r>
            </w:del>
            <w:ins w:id="72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32</w:t>
              </w:r>
            </w:ins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F742C3D" w14:textId="77777777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hoidon tarve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364B4D3" w14:textId="77777777" w:rsidR="006E0179" w:rsidRDefault="00CD7D7A" w:rsidP="006E0179">
            <w:pPr>
              <w:autoSpaceDE w:val="0"/>
              <w:autoSpaceDN w:val="0"/>
              <w:adjustRightInd w:val="0"/>
              <w:jc w:val="left"/>
              <w:rPr>
                <w:ins w:id="7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F8C518" w14:textId="46D56ADE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ins w:id="7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5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 xml:space="preserve">     </w:t>
              </w:r>
              <w:r w:rsidRPr="006E01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 entry:n yksilöivä tunnus --&gt;</w:t>
              </w:r>
            </w:ins>
          </w:p>
          <w:p w14:paraId="26D228E8" w14:textId="04718F42" w:rsidR="00CD7D7A" w:rsidRPr="002E0A71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6" w:author="Tekijä">
              <w:r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 xml:space="preserve">     </w:t>
              </w:r>
              <w:r w:rsidRPr="002E0A7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&lt;id root="1.2.246.10.1234567.11.2014.300.101"/&gt;</w:t>
              </w:r>
            </w:ins>
          </w:p>
          <w:p w14:paraId="677812C9" w14:textId="6B2CD61B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del w:id="77" w:author="Tekijä">
              <w:r w:rsidRPr="00CD7D7A" w:rsidDel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1.2.246.6.12.2002.345</w:delText>
              </w:r>
            </w:del>
            <w:ins w:id="78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1.2.246.537.6.12.2002.345</w:t>
              </w:r>
            </w:ins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475A64E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079A66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5F25DE4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08D9C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49895D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CB9496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4298CA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518900C" w14:textId="2175683A" w:rsidR="00C87AC7" w:rsidRPr="00C577F0" w:rsidRDefault="00CD7D7A" w:rsidP="00570C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8CA3794" w14:textId="77777777" w:rsidR="00C87AC7" w:rsidRDefault="00C87AC7" w:rsidP="00C87AC7"/>
    <w:p w14:paraId="70C300E1" w14:textId="77777777" w:rsidR="000734C7" w:rsidRDefault="002920A9" w:rsidP="002920A9">
      <w:pPr>
        <w:pStyle w:val="Otsikko3"/>
      </w:pPr>
      <w:bookmarkStart w:id="79" w:name="_Toc436739916"/>
      <w:r>
        <w:t>Toiminta- ja työkykyyn liittyvät tarpeet</w:t>
      </w:r>
      <w:bookmarkEnd w:id="79"/>
    </w:p>
    <w:p w14:paraId="682F8429" w14:textId="348C4355" w:rsidR="002920A9" w:rsidRDefault="002920A9" w:rsidP="002920A9">
      <w:r w:rsidRPr="002920A9">
        <w:t xml:space="preserve">Nämä tiedot sijoitetaan omaan entryynsä. </w:t>
      </w:r>
      <w:r>
        <w:t>Observation rakenne on vastaavanlainen kuin hoidon tarpeen tapauksessa. Observation saa nyt kenttäkoodin 102 (toiminta- ja työkykyyn liittyvät tarpeet). Varsinainen teksti sijaitsee section/text</w:t>
      </w:r>
      <w:r w:rsidR="00757E02">
        <w:t>/paragraph</w:t>
      </w:r>
      <w:r>
        <w:t>:</w:t>
      </w:r>
      <w:r w:rsidR="00757E02">
        <w:t>issa omassa content:ssa</w:t>
      </w:r>
      <w:r w:rsidR="00694DB8">
        <w:t>, johon viitataan entry:stä vastaavalla tavalla kuin edellä hoidon tarve tekstinä- kohdassa.</w:t>
      </w:r>
    </w:p>
    <w:p w14:paraId="01EE0BD7" w14:textId="77777777" w:rsidR="002920A9" w:rsidRDefault="002920A9" w:rsidP="002920A9"/>
    <w:p w14:paraId="2448DCA6" w14:textId="77777777" w:rsidR="002920A9" w:rsidRDefault="002920A9" w:rsidP="002920A9">
      <w:pPr>
        <w:pStyle w:val="Otsikko3"/>
      </w:pPr>
      <w:bookmarkStart w:id="80" w:name="_Toc436739917"/>
      <w:r>
        <w:lastRenderedPageBreak/>
        <w:t>Hoidon syy</w:t>
      </w:r>
      <w:bookmarkEnd w:id="80"/>
      <w:r>
        <w:t xml:space="preserve"> </w:t>
      </w:r>
    </w:p>
    <w:p w14:paraId="7746E433" w14:textId="03FFDDD6" w:rsidR="002920A9" w:rsidRPr="002920A9" w:rsidRDefault="002920A9" w:rsidP="002920A9">
      <w:r w:rsidRPr="002920A9">
        <w:t>Hoidon syy</w:t>
      </w:r>
      <w:r w:rsidR="00337FC6">
        <w:t>n tied</w:t>
      </w:r>
      <w:r w:rsidR="004C2906">
        <w:t xml:space="preserve">ot sijoitetaan omaan entryynsä. </w:t>
      </w:r>
      <w:r w:rsidR="00337FC6">
        <w:t>Observationin k</w:t>
      </w:r>
      <w:r w:rsidR="00786509">
        <w:t>enttä</w:t>
      </w:r>
      <w:r w:rsidR="00337FC6">
        <w:t>koodi on</w:t>
      </w:r>
      <w:r w:rsidR="00786509">
        <w:t xml:space="preserve"> 111. Observation/value-elementiin sijoitetaan hoidon syy koodattuna (ICD-10, ICPC)</w:t>
      </w:r>
      <w:r w:rsidR="00852F5B">
        <w:t>.</w:t>
      </w:r>
      <w:r w:rsidR="00790E16">
        <w:t xml:space="preserve"> Hoidon syyn tarkenne sijoitetaan section/text:iin, jonne viitataan value-elementin originalText/referencellä.</w:t>
      </w:r>
    </w:p>
    <w:p w14:paraId="75AD6B17" w14:textId="77777777" w:rsidR="002920A9" w:rsidRDefault="002920A9" w:rsidP="002920A9"/>
    <w:p w14:paraId="18F24738" w14:textId="321EAEF7" w:rsidR="00DE2D98" w:rsidRDefault="00DE2D98" w:rsidP="00DE2D98">
      <w:pPr>
        <w:jc w:val="left"/>
      </w:pPr>
      <w:r>
        <w:t>Hoidon syy on toistuva. Sen vuoksi observation sijoitetaan organizeriin, jossa &lt;component&gt;&lt;observation&gt;&lt;</w:t>
      </w:r>
      <w:r w:rsidR="007C2992">
        <w:t>/</w:t>
      </w:r>
      <w:r w:rsidRPr="00757E02">
        <w:rPr>
          <w:szCs w:val="24"/>
        </w:rPr>
        <w:t xml:space="preserve">component&gt;-rakenne toistuu. TemplateId:ssä organizerille annetaan arvo </w:t>
      </w:r>
      <w:del w:id="81" w:author="Tekijä">
        <w:r w:rsidR="00AF5158" w:rsidRPr="007C2992" w:rsidDel="0009052B">
          <w:rPr>
            <w:color w:val="000000"/>
            <w:szCs w:val="24"/>
            <w:highlight w:val="white"/>
          </w:rPr>
          <w:delText>1.2.246.6.12.2002.</w:delText>
        </w:r>
        <w:r w:rsidR="00404479" w:rsidRPr="007C2992" w:rsidDel="0009052B">
          <w:rPr>
            <w:color w:val="000000"/>
            <w:szCs w:val="24"/>
            <w:highlight w:val="white"/>
          </w:rPr>
          <w:delText>345</w:delText>
        </w:r>
      </w:del>
      <w:ins w:id="82" w:author="Tekijä">
        <w:r w:rsidR="0009052B">
          <w:rPr>
            <w:color w:val="000000"/>
            <w:szCs w:val="24"/>
            <w:highlight w:val="white"/>
          </w:rPr>
          <w:t>1.2.246.537.6.12.2002.345</w:t>
        </w:r>
      </w:ins>
      <w:r w:rsidRPr="007C2992">
        <w:rPr>
          <w:color w:val="000000"/>
          <w:szCs w:val="24"/>
          <w:highlight w:val="white"/>
        </w:rPr>
        <w:t>.111</w:t>
      </w:r>
      <w:r w:rsidRPr="007C2992">
        <w:rPr>
          <w:color w:val="000000"/>
          <w:szCs w:val="24"/>
        </w:rPr>
        <w:t xml:space="preserve"> ja statusCode on “active”.</w:t>
      </w:r>
    </w:p>
    <w:p w14:paraId="21A2FE8C" w14:textId="77777777" w:rsidR="00DE2D98" w:rsidRDefault="00DE2D98" w:rsidP="00DE2D98">
      <w:pPr>
        <w:jc w:val="lef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DE2D98" w:rsidRPr="00BE3438" w14:paraId="106E68D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94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Hoidon syy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EF1A4B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74940A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042DCCD" w14:textId="5B3811EF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del w:id="83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21</w:delText>
              </w:r>
            </w:del>
            <w:ins w:id="84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32</w:t>
              </w:r>
            </w:ins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1D87E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organizer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CLUSTER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59DA0ED" w14:textId="77777777" w:rsidR="006E0179" w:rsidRDefault="004044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ins w:id="8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6E01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r w:rsidRPr="006E0179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6E0179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del w:id="86" w:author="Tekijä">
              <w:r w:rsidRPr="006E0179" w:rsidDel="0009052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1.2.246.6.12.2002.345</w:delText>
              </w:r>
            </w:del>
            <w:ins w:id="87" w:author="Tekijä">
              <w:r w:rsidR="0009052B" w:rsidRPr="006E0179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1.2.246.537.6.12.2002.345</w:t>
              </w:r>
            </w:ins>
            <w:r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.111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A4920E2" w14:textId="229DB696" w:rsidR="006E0179" w:rsidRPr="006E0179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ins w:id="8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9" w:author="Tekijä">
              <w:r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 xml:space="preserve">     </w:t>
              </w:r>
              <w:r w:rsidRPr="006E0179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 entry:n yksilöivä tunnus --&gt;</w:t>
              </w:r>
            </w:ins>
          </w:p>
          <w:p w14:paraId="67F3842E" w14:textId="17726020" w:rsidR="00404479" w:rsidRPr="001C1EE5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90" w:author="Tekijä">
              <w:r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 xml:space="preserve">     </w:t>
              </w:r>
              <w:r w:rsidRPr="001C1E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&lt;id root="1.2.246.10.1234567.11.2014.300.102"/&gt;</w:t>
              </w:r>
            </w:ins>
          </w:p>
          <w:p w14:paraId="0422BBB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statusCode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active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3874D1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8A64D3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EEE1917" w14:textId="31170DB3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del w:id="91" w:author="Tekijä">
              <w:r w:rsidRPr="00404479" w:rsidDel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1.2.246.6.12.2002.345</w:delText>
              </w:r>
            </w:del>
            <w:ins w:id="92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1.2.246.537.6.12.2002.345</w:t>
              </w:r>
            </w:ins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syy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F4571D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62CB02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B6D9A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DABE9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E11.9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1.2.246.537.6.1.1999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Tautiluokitus ICD-10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 ilman komplikaatioita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0CE8A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113 Hoidon syyn tarkenne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EA1AD8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B8AC8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63789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19C9E37" w14:textId="2B852406" w:rsidR="00DE2D98" w:rsidRPr="00337FC6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6B8D72B" w14:textId="77777777" w:rsidR="00DE2D98" w:rsidRPr="00BE3438" w:rsidRDefault="00DE2D98" w:rsidP="00DE2D98">
      <w:pPr>
        <w:rPr>
          <w:lang w:val="en-US"/>
        </w:rPr>
      </w:pPr>
    </w:p>
    <w:p w14:paraId="7208074C" w14:textId="77777777" w:rsidR="003073D8" w:rsidRDefault="00790E16" w:rsidP="00790E16">
      <w:pPr>
        <w:pStyle w:val="Otsikko4"/>
      </w:pPr>
      <w:r>
        <w:t>Hoidon syyn aliobservationit</w:t>
      </w:r>
    </w:p>
    <w:p w14:paraId="3FE4D6BA" w14:textId="77777777" w:rsidR="00790E16" w:rsidRPr="0011012D" w:rsidRDefault="00790E16" w:rsidP="00790E16">
      <w:pPr>
        <w:rPr>
          <w:b/>
        </w:rPr>
      </w:pPr>
      <w:r w:rsidRPr="0011012D">
        <w:rPr>
          <w:b/>
        </w:rPr>
        <w:t>Palvelukokonaisuus</w:t>
      </w:r>
    </w:p>
    <w:p w14:paraId="490E7323" w14:textId="77777777" w:rsidR="00790E16" w:rsidRPr="0011012D" w:rsidRDefault="00790E16" w:rsidP="00790E16">
      <w:pPr>
        <w:rPr>
          <w:b/>
        </w:rPr>
      </w:pPr>
    </w:p>
    <w:p w14:paraId="4A63F030" w14:textId="77777777" w:rsidR="003073D8" w:rsidRDefault="00337FC6" w:rsidP="00790E16">
      <w:r>
        <w:t xml:space="preserve">Hoidon syy </w:t>
      </w:r>
      <w:r w:rsidR="00790E16" w:rsidRPr="00790E16">
        <w:t>observationin al</w:t>
      </w:r>
      <w:r w:rsidR="00790E16">
        <w:rPr>
          <w:rStyle w:val="Sivunumero"/>
        </w:rPr>
        <w:t xml:space="preserve">le sijoitetaan ensimmäiseksi </w:t>
      </w:r>
      <w:r w:rsidR="00E119F1">
        <w:rPr>
          <w:rStyle w:val="Sivunumero"/>
        </w:rPr>
        <w:t>ali</w:t>
      </w:r>
      <w:r w:rsidR="00790E16">
        <w:rPr>
          <w:rStyle w:val="Sivunumero"/>
        </w:rPr>
        <w:t>ob</w:t>
      </w:r>
      <w:r w:rsidR="00790E16" w:rsidRPr="00790E16">
        <w:t>s</w:t>
      </w:r>
      <w:r w:rsidR="00790E16">
        <w:t>e</w:t>
      </w:r>
      <w:r w:rsidR="00790E16">
        <w:rPr>
          <w:rStyle w:val="Sivunumero"/>
        </w:rPr>
        <w:t>r</w:t>
      </w:r>
      <w:r w:rsidR="00790E16" w:rsidRPr="00790E16">
        <w:t>vation, jossa ilmoitetaan palvelukokonaisuus.</w:t>
      </w:r>
      <w:r w:rsidR="00790E16">
        <w:t xml:space="preserve"> Ken</w:t>
      </w:r>
      <w:r w:rsidR="00E119F1">
        <w:t>t</w:t>
      </w:r>
      <w:r w:rsidR="00790E16">
        <w:t xml:space="preserve">täkoodi on nyt 112. Palvelukokonaisuus ilmoitetaan value-elementissä käyttäen palvelukokonaisuusluokitusta </w:t>
      </w:r>
      <w:r w:rsidR="00790E16" w:rsidRPr="00790E16">
        <w:t>1.2.246.537.6.89</w:t>
      </w:r>
      <w:r w:rsidR="0086111C">
        <w:t>.2008</w:t>
      </w:r>
      <w:r w:rsidR="00790E16">
        <w:t>.</w:t>
      </w:r>
    </w:p>
    <w:p w14:paraId="2C4CBD18" w14:textId="77777777" w:rsidR="00790E16" w:rsidRDefault="00790E16" w:rsidP="00790E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790E16" w:rsidRPr="00404479" w14:paraId="4A2BCD91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6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30D97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B76A296" w14:textId="5C756C75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112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del w:id="93" w:author="Tekijä">
              <w:r w:rsidRPr="0009052B" w:rsidDel="0009052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1.2.246.6.12.2002.345</w:delText>
              </w:r>
            </w:del>
            <w:ins w:id="94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1.2.246.537.6.12.2002.345</w:t>
              </w:r>
            </w:ins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Palvelukokonaisuus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21482F9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57225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#OID1.2.246.10.1234567.11.2014.300.13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CDB6C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4E8DEB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112-palvelukokonaisuus koodattuna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4B4A25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PK1006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1.2.246.537.6.89.2008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THL - Palvelukokonaisuusluokitus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0C5B7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33DEFF9" w14:textId="26D24B51" w:rsidR="00790E16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D7A10AA" w14:textId="77777777" w:rsidR="00790E16" w:rsidRDefault="00790E16" w:rsidP="00790E16"/>
    <w:p w14:paraId="1EDE0D32" w14:textId="77777777" w:rsidR="00E119F1" w:rsidRDefault="00E119F1" w:rsidP="00790E16">
      <w:pPr>
        <w:rPr>
          <w:b/>
        </w:rPr>
      </w:pPr>
      <w:r w:rsidRPr="00E119F1">
        <w:rPr>
          <w:b/>
        </w:rPr>
        <w:t>Koordinoiva taho</w:t>
      </w:r>
    </w:p>
    <w:p w14:paraId="47ACFCEC" w14:textId="77777777" w:rsidR="00E119F1" w:rsidRDefault="00E119F1" w:rsidP="00790E16">
      <w:pPr>
        <w:rPr>
          <w:b/>
        </w:rPr>
      </w:pPr>
    </w:p>
    <w:p w14:paraId="526FC7B2" w14:textId="77777777" w:rsidR="00E119F1" w:rsidRDefault="00337FC6" w:rsidP="00E119F1">
      <w:r>
        <w:lastRenderedPageBreak/>
        <w:t xml:space="preserve">Hoidon syy </w:t>
      </w:r>
      <w:r w:rsidR="00E119F1" w:rsidRPr="00790E16">
        <w:t>observationin al</w:t>
      </w:r>
      <w:r w:rsidR="00E119F1">
        <w:rPr>
          <w:rStyle w:val="Sivunumero"/>
        </w:rPr>
        <w:t>le sijoitetaan seuraavaksi aliob</w:t>
      </w:r>
      <w:r w:rsidR="00E119F1" w:rsidRPr="00790E16">
        <w:t>s</w:t>
      </w:r>
      <w:r w:rsidR="00E119F1">
        <w:t>e</w:t>
      </w:r>
      <w:r w:rsidR="00E119F1">
        <w:rPr>
          <w:rStyle w:val="Sivunumero"/>
        </w:rPr>
        <w:t>r</w:t>
      </w:r>
      <w:r w:rsidR="00E119F1">
        <w:t>vation, jossa ilmoitetaan koordinoiva taho</w:t>
      </w:r>
      <w:r w:rsidR="00E119F1" w:rsidRPr="00790E16">
        <w:t>.</w:t>
      </w:r>
      <w:r w:rsidR="00E119F1">
        <w:t xml:space="preserve"> Kenttäkoodi on nyt 114. Koordinoiva taho on tekstiä ja se s</w:t>
      </w:r>
      <w:r w:rsidR="00734D38">
        <w:t>i</w:t>
      </w:r>
      <w:r w:rsidR="00E119F1">
        <w:t>joitetaan</w:t>
      </w:r>
      <w:r w:rsidR="00734D38">
        <w:t xml:space="preserve"> section/text:iin.</w:t>
      </w:r>
    </w:p>
    <w:p w14:paraId="254CC8F7" w14:textId="77777777" w:rsidR="00404479" w:rsidRDefault="00404479" w:rsidP="00404479"/>
    <w:p w14:paraId="0DC66248" w14:textId="77777777" w:rsidR="00404479" w:rsidRDefault="00404479" w:rsidP="00404479">
      <w:r>
        <w:t>Author-elementissä ilmoitetaan koordinoivan ammattihenkilön nimi (tieto 115) ja koordinoiva palveluyksikkö (tieto 116) SOTE-rekisterin avulla. Author/timelle annetaan arvo nullFlavor=”NA”.</w:t>
      </w:r>
    </w:p>
    <w:p w14:paraId="55B16401" w14:textId="77777777" w:rsidR="00E119F1" w:rsidRDefault="00E119F1" w:rsidP="00E119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E119F1" w:rsidRPr="00187668" w14:paraId="00F7114C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7F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878DA1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F53BC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692AC2" w14:textId="1FCEBBF1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95" w:author="Tekijä">
              <w:r w:rsidRPr="00404479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96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9A09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36F2A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BD090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10E7D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9A7B0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time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E41D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9DF9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1921E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115-Ammattihenkilön nimi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36DA48" w14:textId="77777777" w:rsidR="00404479" w:rsidRPr="002E0A71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assignedPerson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B60F90F" w14:textId="77777777" w:rsidR="00404479" w:rsidRPr="002E0A71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23FACDD" w14:textId="77777777" w:rsidR="00404479" w:rsidRPr="002E0A71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Siiri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D749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Sokuri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1398A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77926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CD462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7097D38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116-Koordinoiva  palveluyksikkö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2159D97" w14:textId="582DD63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="002071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.1030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24B984D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 terveyskeskus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91E91C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CB1D9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3A05D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FECB7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A1F61C8" w14:textId="75BC8160" w:rsidR="00E119F1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15F49B5" w14:textId="77777777" w:rsidR="00E119F1" w:rsidRPr="00404479" w:rsidRDefault="00E119F1" w:rsidP="00E119F1">
      <w:pPr>
        <w:rPr>
          <w:lang w:val="en-US"/>
        </w:rPr>
      </w:pPr>
    </w:p>
    <w:p w14:paraId="7D446FE0" w14:textId="77777777" w:rsidR="00C635D0" w:rsidRPr="00C635D0" w:rsidRDefault="00C635D0" w:rsidP="00734D38">
      <w:pPr>
        <w:rPr>
          <w:b/>
        </w:rPr>
      </w:pPr>
      <w:r w:rsidRPr="00C635D0">
        <w:rPr>
          <w:b/>
        </w:rPr>
        <w:t>Koordinoivan tahon lisätieto</w:t>
      </w:r>
    </w:p>
    <w:p w14:paraId="4584CF4C" w14:textId="77777777" w:rsidR="00C635D0" w:rsidRDefault="00C635D0" w:rsidP="00734D38"/>
    <w:p w14:paraId="1311783E" w14:textId="77777777" w:rsidR="00C635D0" w:rsidRDefault="00337FC6" w:rsidP="00C635D0">
      <w:r>
        <w:t xml:space="preserve">Hoidon syy </w:t>
      </w:r>
      <w:r w:rsidR="00C635D0" w:rsidRPr="00790E16">
        <w:t>observationin al</w:t>
      </w:r>
      <w:r w:rsidR="00C635D0">
        <w:rPr>
          <w:rStyle w:val="Sivunumero"/>
        </w:rPr>
        <w:t>le sijoitetaan seuraavaksi aliob</w:t>
      </w:r>
      <w:r w:rsidR="00C635D0" w:rsidRPr="00790E16">
        <w:t>s</w:t>
      </w:r>
      <w:r w:rsidR="00C635D0">
        <w:t>e</w:t>
      </w:r>
      <w:r w:rsidR="00C635D0">
        <w:rPr>
          <w:rStyle w:val="Sivunumero"/>
        </w:rPr>
        <w:t>r</w:t>
      </w:r>
      <w:r w:rsidR="00C635D0">
        <w:t>vation, jossa ilmoitetaan koordinoivan tahon lisätieto</w:t>
      </w:r>
      <w:r w:rsidR="00C635D0" w:rsidRPr="00790E16">
        <w:t>.</w:t>
      </w:r>
      <w:r w:rsidR="00C635D0">
        <w:t xml:space="preserve"> Kenttäkoodi on nyt 117. Koordinoivan tahon lisätieto on tekstiä ja se sijoitetaan section/text:iin.</w:t>
      </w:r>
    </w:p>
    <w:p w14:paraId="203EB000" w14:textId="77777777" w:rsidR="00C635D0" w:rsidRDefault="00C635D0" w:rsidP="00C635D0"/>
    <w:p w14:paraId="3F27DAEF" w14:textId="77777777" w:rsidR="008D13B0" w:rsidRPr="00C635D0" w:rsidRDefault="008D13B0" w:rsidP="008D13B0">
      <w:pPr>
        <w:rPr>
          <w:b/>
        </w:rPr>
      </w:pPr>
      <w:r>
        <w:rPr>
          <w:b/>
        </w:rPr>
        <w:t>Hoitoketjukuvauksen nimi</w:t>
      </w:r>
    </w:p>
    <w:p w14:paraId="7706DFF5" w14:textId="77777777" w:rsidR="008D13B0" w:rsidRDefault="008D13B0" w:rsidP="008D13B0"/>
    <w:p w14:paraId="5DCAB1BD" w14:textId="77777777" w:rsidR="008D13B0" w:rsidRDefault="00337FC6" w:rsidP="008D13B0">
      <w:r>
        <w:t xml:space="preserve">Hoidon syy </w:t>
      </w:r>
      <w:r w:rsidR="008D13B0" w:rsidRPr="00790E16">
        <w:t>observationin al</w:t>
      </w:r>
      <w:r w:rsidR="008D13B0">
        <w:rPr>
          <w:rStyle w:val="Sivunumero"/>
        </w:rPr>
        <w:t>le sijoitetaan seuraavaksi aliob</w:t>
      </w:r>
      <w:r w:rsidR="008D13B0" w:rsidRPr="00790E16">
        <w:t>s</w:t>
      </w:r>
      <w:r w:rsidR="008D13B0">
        <w:t>e</w:t>
      </w:r>
      <w:r w:rsidR="008D13B0">
        <w:rPr>
          <w:rStyle w:val="Sivunumero"/>
        </w:rPr>
        <w:t>r</w:t>
      </w:r>
      <w:r w:rsidR="008D13B0">
        <w:t>vation, jossa ilmoitetaan hoitoketjukuvauksen tiedot</w:t>
      </w:r>
      <w:r w:rsidR="008D13B0" w:rsidRPr="00790E16">
        <w:t>.</w:t>
      </w:r>
      <w:r w:rsidR="008D13B0">
        <w:t xml:space="preserve"> </w:t>
      </w:r>
      <w:r w:rsidR="00694513">
        <w:t xml:space="preserve">Hoitoketjukuvaus on toistuva, joten &lt;entryRelationship&gt;&lt;observation&gt;-rakennetta toistetaan tarvittava määrä. </w:t>
      </w:r>
      <w:r w:rsidR="008D13B0">
        <w:t>Kenttäkoodi on nyt 118. Hoitoketjukuvauksen nimi on tekstiä ja se sijoitetaan section/text:iin.</w:t>
      </w:r>
    </w:p>
    <w:p w14:paraId="441183B1" w14:textId="77777777" w:rsidR="008D13B0" w:rsidRDefault="008D13B0" w:rsidP="008D13B0"/>
    <w:p w14:paraId="6EF5E395" w14:textId="1AEB8ABC" w:rsidR="007668F3" w:rsidRDefault="008D13B0" w:rsidP="007668F3">
      <w:r>
        <w:t>Hoitoketjukuvauksen tunnus (tieto 119) sijoitetaan value-elementtiin, tietotyyppi on II. Hoitoketjun alkupäivämäärä</w:t>
      </w:r>
      <w:r w:rsidR="008B71B0">
        <w:t xml:space="preserve"> (tieto 121)</w:t>
      </w:r>
      <w:r>
        <w:t xml:space="preserve"> sijoitetaan elementtiin effectiveTime</w:t>
      </w:r>
      <w:r w:rsidR="007668F3">
        <w:t>.</w:t>
      </w:r>
      <w:r w:rsidR="007668F3" w:rsidRPr="007668F3">
        <w:t xml:space="preserve"> </w:t>
      </w:r>
    </w:p>
    <w:p w14:paraId="6A28B380" w14:textId="77777777" w:rsidR="007668F3" w:rsidRPr="007668F3" w:rsidRDefault="007668F3" w:rsidP="007668F3"/>
    <w:p w14:paraId="367B36C1" w14:textId="182AA923" w:rsidR="007668F3" w:rsidRDefault="007668F3" w:rsidP="007668F3">
      <w:r>
        <w:t>Hoitoketjukuvauksen URL-osoite (tieto 120)</w:t>
      </w:r>
      <w:r w:rsidR="006A6799">
        <w:t xml:space="preserve"> </w:t>
      </w:r>
      <w:r>
        <w:t>sijoitetaan reference-elementtiin externalDocument.text.reference-rakenteella antamalla value-attribuutissa URL.</w:t>
      </w:r>
    </w:p>
    <w:p w14:paraId="305D65AC" w14:textId="77777777" w:rsidR="008D13B0" w:rsidRDefault="008D13B0" w:rsidP="008D1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8D13B0" w:rsidRPr="00357BF7" w14:paraId="0854FE94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AF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hoitoketjukuvaus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259D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2CC855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B2408F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1.2.246.6.12.2002.323.2012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lastRenderedPageBreak/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Hoitoketjukuvauksen nimi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079962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382DB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3206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215C0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121-hoitoketjun alkamispäivä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45C1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DEFA7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20140331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inclusive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true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83B5B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83621E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119-hoitoketjukuvauksen tunnus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BE5CAC" w14:textId="77777777" w:rsidR="00404479" w:rsidRPr="002E0A71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E0A7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xsi:type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II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E0A7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1.2.246.1.2.3.4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4F62B9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120-hoitoketjukuvauksen URL-osoite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2F247E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REFR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BCFD7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53F5C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08946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http://www.aaa.fi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322DB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1016A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41CA5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FCB5B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C80ADA" w14:textId="33143868" w:rsidR="008D13B0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FB71BC7" w14:textId="77777777" w:rsidR="008D13B0" w:rsidRPr="00404479" w:rsidRDefault="008D13B0" w:rsidP="008D13B0">
      <w:pPr>
        <w:rPr>
          <w:lang w:val="en-US"/>
        </w:rPr>
      </w:pPr>
    </w:p>
    <w:p w14:paraId="06E7DA25" w14:textId="77777777" w:rsidR="002E3802" w:rsidRPr="002E3802" w:rsidRDefault="00AB1E51" w:rsidP="002E3802">
      <w:pPr>
        <w:pStyle w:val="Otsikko2"/>
      </w:pPr>
      <w:bookmarkStart w:id="97" w:name="_Toc412718325"/>
      <w:bookmarkStart w:id="98" w:name="_Toc421785260"/>
      <w:bookmarkStart w:id="99" w:name="_Toc412718326"/>
      <w:bookmarkStart w:id="100" w:name="_Toc421785261"/>
      <w:bookmarkStart w:id="101" w:name="_Toc412718327"/>
      <w:bookmarkStart w:id="102" w:name="_Toc421785262"/>
      <w:bookmarkStart w:id="103" w:name="_Toc412718328"/>
      <w:bookmarkStart w:id="104" w:name="_Toc421785263"/>
      <w:bookmarkStart w:id="105" w:name="_Toc412718337"/>
      <w:bookmarkStart w:id="106" w:name="_Toc421785272"/>
      <w:bookmarkStart w:id="107" w:name="_Toc412718338"/>
      <w:bookmarkStart w:id="108" w:name="_Toc436739918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>
        <w:t>Hoidon tavoite</w:t>
      </w:r>
      <w:bookmarkEnd w:id="108"/>
    </w:p>
    <w:p w14:paraId="62AAA86E" w14:textId="77777777" w:rsidR="003D342F" w:rsidRPr="002920A9" w:rsidRDefault="003D342F" w:rsidP="002920A9">
      <w:r>
        <w:t>Hoidon tavoite aloittaa uuden otsikkotason.</w:t>
      </w:r>
    </w:p>
    <w:p w14:paraId="480C7B65" w14:textId="77777777" w:rsidR="003D342F" w:rsidRPr="00A56792" w:rsidRDefault="003D342F" w:rsidP="003D342F"/>
    <w:p w14:paraId="21E6C010" w14:textId="77777777" w:rsidR="003D342F" w:rsidRDefault="003D342F" w:rsidP="003D34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>
        <w:t>hoidon tavoitteet</w:t>
      </w:r>
      <w:r w:rsidR="009C7BE4">
        <w:t>”</w:t>
      </w:r>
      <w:r>
        <w:t>, jonka koodi on 99.</w:t>
      </w:r>
    </w:p>
    <w:p w14:paraId="2C62EEA5" w14:textId="77777777" w:rsidR="003D342F" w:rsidRDefault="003D342F" w:rsidP="003D34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3D342F" w:rsidRPr="00C87AC7" w14:paraId="2098D2B9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8B2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76ACD0" w14:textId="6E20F04F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D093D6" w14:textId="00B00136" w:rsidR="003D342F" w:rsidRPr="008950AD" w:rsidRDefault="003D342F" w:rsidP="007668F3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voitteet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1C43E5A" w14:textId="77777777" w:rsidR="003D342F" w:rsidRPr="00C87AC7" w:rsidRDefault="003D342F" w:rsidP="003659D4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tavoit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</w:t>
            </w:r>
            <w:r w:rsidR="00A418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D8B663" w14:textId="77777777" w:rsidR="003D342F" w:rsidRDefault="003D342F" w:rsidP="003D342F">
      <w:pPr>
        <w:rPr>
          <w:lang w:val="en-US"/>
        </w:rPr>
      </w:pPr>
    </w:p>
    <w:p w14:paraId="11D9A9C4" w14:textId="77777777" w:rsidR="002E3802" w:rsidRPr="002E3802" w:rsidRDefault="002E3802" w:rsidP="002E3802">
      <w:pPr>
        <w:pStyle w:val="Otsikko3"/>
      </w:pPr>
      <w:bookmarkStart w:id="109" w:name="_Toc436739919"/>
      <w:r>
        <w:t>Hoidon tavoite tekstinä</w:t>
      </w:r>
      <w:bookmarkEnd w:id="109"/>
    </w:p>
    <w:p w14:paraId="072D4436" w14:textId="590CD48E" w:rsidR="003D342F" w:rsidRPr="001D5498" w:rsidRDefault="003D342F" w:rsidP="003D342F">
      <w:r>
        <w:t>Ensimmäinen entry</w:t>
      </w:r>
      <w:r w:rsidR="006A5367">
        <w:t xml:space="preserve"> aloitetaan observation-element</w:t>
      </w:r>
      <w:r>
        <w:t>illä, jossa code-elementtiin asetetaan kenttäkoo</w:t>
      </w:r>
      <w:r w:rsidR="00337FC6">
        <w:t>di 201 hoidon tavoite</w:t>
      </w:r>
      <w:r>
        <w:t xml:space="preserve">. Kenttäkoodin koodisto on </w:t>
      </w:r>
      <w:del w:id="110" w:author="Tekijä">
        <w:r w:rsidR="00AF5158" w:rsidDel="0009052B">
          <w:delText>1.2.246.6.12.2002.</w:delText>
        </w:r>
        <w:r w:rsidR="007668F3" w:rsidDel="0009052B">
          <w:delText>345</w:delText>
        </w:r>
      </w:del>
      <w:ins w:id="111" w:author="Tekijä">
        <w:r w:rsidR="0009052B">
          <w:t>1.2.246.537.6.12.2002.345</w:t>
        </w:r>
      </w:ins>
      <w:r>
        <w:t xml:space="preserve">. Text-elementistä viitataan tämän tietokokonaisuuden </w:t>
      </w:r>
      <w:r w:rsidR="007668F3">
        <w:t>näyttömuoto-osuuteen</w:t>
      </w:r>
      <w:r w:rsidR="00757E02">
        <w:t xml:space="preserve"> ja value:sta ankkuroinnilla kirjattuun tekstiin</w:t>
      </w:r>
      <w:r>
        <w:t>.</w:t>
      </w:r>
    </w:p>
    <w:p w14:paraId="517E8D64" w14:textId="77777777" w:rsidR="00337FC6" w:rsidRDefault="00337FC6" w:rsidP="00337F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337FC6" w:rsidRPr="0039498E" w14:paraId="19230218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D99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02136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543BC25" w14:textId="4948329A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112" w:author="Tekijä">
              <w:r w:rsidR="006A6404" w:rsidRPr="00126905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113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2959FD3" w14:textId="77777777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hoidon tavoite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05BDD17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ins w:id="11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376A6C" w14:textId="1621ACE7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ins w:id="11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6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r w:rsidRPr="006E01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 entry:n yksilöivä tunnus --&gt;</w:t>
              </w:r>
            </w:ins>
          </w:p>
          <w:p w14:paraId="312126F6" w14:textId="24F2D8DC" w:rsidR="0039498E" w:rsidRPr="002E0A71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7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2E0A7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&lt;id root="1.2.246.10.1234567.11.2014.300.103"/&gt;</w:t>
              </w:r>
            </w:ins>
          </w:p>
          <w:p w14:paraId="5FE085E1" w14:textId="5C433AC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118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119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Hoidon tavoite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7CF2C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79FD8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FF0F7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00F44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CA88D3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3EF2D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F6025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6F46712" w14:textId="05C092BE" w:rsidR="00337FC6" w:rsidRPr="0039498E" w:rsidRDefault="0039498E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F142390" w14:textId="77777777" w:rsidR="00337FC6" w:rsidRDefault="00337FC6" w:rsidP="00337FC6"/>
    <w:p w14:paraId="5955F551" w14:textId="77777777" w:rsidR="00337FC6" w:rsidRDefault="002E3802" w:rsidP="002E3802">
      <w:pPr>
        <w:pStyle w:val="Otsikko3"/>
      </w:pPr>
      <w:bookmarkStart w:id="120" w:name="_Toc412718341"/>
      <w:bookmarkStart w:id="121" w:name="_Toc421785275"/>
      <w:bookmarkStart w:id="122" w:name="_Toc412718342"/>
      <w:bookmarkStart w:id="123" w:name="_Toc421785276"/>
      <w:bookmarkStart w:id="124" w:name="_Toc412718343"/>
      <w:bookmarkStart w:id="125" w:name="_Toc421785277"/>
      <w:bookmarkStart w:id="126" w:name="_Toc412718344"/>
      <w:bookmarkStart w:id="127" w:name="_Toc421785278"/>
      <w:bookmarkStart w:id="128" w:name="_Toc412718355"/>
      <w:bookmarkStart w:id="129" w:name="_Toc421785289"/>
      <w:bookmarkStart w:id="130" w:name="_Toc436739920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>
        <w:lastRenderedPageBreak/>
        <w:t>Toiminta- ja työkykyyn liittyvät tavoitteet</w:t>
      </w:r>
      <w:bookmarkEnd w:id="130"/>
    </w:p>
    <w:p w14:paraId="47191634" w14:textId="1A32D36A" w:rsidR="002E3802" w:rsidRDefault="002E3802" w:rsidP="002E3802">
      <w:r w:rsidRPr="002E3802">
        <w:t xml:space="preserve">Tämä </w:t>
      </w:r>
      <w:r>
        <w:t>entry</w:t>
      </w:r>
      <w:r w:rsidR="007A379C">
        <w:t xml:space="preserve"> aloitetaan observation-element</w:t>
      </w:r>
      <w:r>
        <w:t xml:space="preserve">illä, jossa code-elementtiin asetetaan kenttäkoodi 202 toiminta- ja työkykyyn liittyvät tavoitteet. Kenttäkoodin koodisto on </w:t>
      </w:r>
      <w:del w:id="131" w:author="Tekijä">
        <w:r w:rsidR="00AF5158" w:rsidDel="0009052B">
          <w:delText>1.2.246.6.12.2002.3</w:delText>
        </w:r>
        <w:r w:rsidR="007668F3" w:rsidDel="0009052B">
          <w:delText>45</w:delText>
        </w:r>
      </w:del>
      <w:ins w:id="132" w:author="Tekijä">
        <w:r w:rsidR="0009052B">
          <w:t>1.2.246.537.6.12.2002.345</w:t>
        </w:r>
      </w:ins>
      <w:r>
        <w:t xml:space="preserve">. Text-elementistä viitataan tämän tietokokonaisuuden </w:t>
      </w:r>
      <w:r w:rsidR="007668F3">
        <w:t>näyttömuoto-osuuteen</w:t>
      </w:r>
      <w:r w:rsidR="0039498E">
        <w:t xml:space="preserve"> ja value:sta ankkuroinnilla kirjattuun tekstiin</w:t>
      </w:r>
      <w:r>
        <w:t>.</w:t>
      </w:r>
      <w:r w:rsidR="007907C4">
        <w:t xml:space="preserve"> </w:t>
      </w:r>
      <w:r w:rsidR="00A54130">
        <w:t>Rakenne on samanlainen kuin edellä hoidon tavoitteessa.</w:t>
      </w:r>
    </w:p>
    <w:p w14:paraId="287594A5" w14:textId="77777777" w:rsidR="00A54130" w:rsidRPr="00FA7A37" w:rsidRDefault="00A54130" w:rsidP="002E3802"/>
    <w:p w14:paraId="41D449EB" w14:textId="77777777" w:rsidR="007668F3" w:rsidRDefault="007668F3" w:rsidP="007A379C">
      <w:pPr>
        <w:pStyle w:val="Otsikko3"/>
      </w:pPr>
      <w:bookmarkStart w:id="133" w:name="_Toc436739921"/>
      <w:r>
        <w:t>Tavoitteen asettajat</w:t>
      </w:r>
      <w:bookmarkEnd w:id="133"/>
    </w:p>
    <w:p w14:paraId="08249D42" w14:textId="77777777" w:rsidR="007668F3" w:rsidRDefault="00A54130" w:rsidP="007668F3">
      <w:pPr>
        <w:jc w:val="left"/>
      </w:pPr>
      <w:r>
        <w:t>Tavoitteen asettajat annetaan omassa entry:ssä. Observation code:n kenttäkoodi 211 (Tavoitteen asettajat) ja asettajien tiedot tekstinä näyttömuoto-osuudessa.</w:t>
      </w:r>
    </w:p>
    <w:p w14:paraId="5B993CFE" w14:textId="77777777" w:rsidR="007668F3" w:rsidRDefault="007668F3" w:rsidP="007668F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7668F3" w:rsidRPr="0039498E" w14:paraId="780818A7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07DB" w14:textId="52D2F364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--&gt;</w:t>
            </w:r>
          </w:p>
          <w:p w14:paraId="340C287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17910C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C85A14C" w14:textId="2843A932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134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135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4AFEBD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ins w:id="13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72589C" w14:textId="3AAD8003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ins w:id="13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8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r w:rsidRPr="006E0179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 entry:n yksilöivä tunnus --&gt;</w:t>
              </w:r>
            </w:ins>
          </w:p>
          <w:p w14:paraId="1D89B5E1" w14:textId="2D14CBBB" w:rsidR="0039498E" w:rsidRPr="002E0A71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9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2E0A7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&lt;id root="1.2.246.10.1234567.11.2014.300.105"/&gt;</w:t>
              </w:r>
            </w:ins>
          </w:p>
          <w:p w14:paraId="47134757" w14:textId="2AE54B4C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7" w:hanging="567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211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140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141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9A49CD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B219B7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3567A1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96142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390E40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9C18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D24D15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7EE9CF4" w14:textId="70A6533D" w:rsidR="007668F3" w:rsidRPr="0039498E" w:rsidRDefault="0039498E" w:rsidP="006A6799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en-US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9A6A611" w14:textId="77777777" w:rsidR="007668F3" w:rsidRPr="00A35135" w:rsidRDefault="007668F3" w:rsidP="007668F3"/>
    <w:p w14:paraId="393DCD7E" w14:textId="77777777" w:rsidR="000734C7" w:rsidRPr="00FA7A37" w:rsidRDefault="007A379C" w:rsidP="007A379C">
      <w:pPr>
        <w:pStyle w:val="Otsikko3"/>
      </w:pPr>
      <w:bookmarkStart w:id="142" w:name="_Toc436739922"/>
      <w:r>
        <w:t>Tavoitteen yksilöivä tekijä</w:t>
      </w:r>
      <w:bookmarkEnd w:id="142"/>
    </w:p>
    <w:p w14:paraId="2DAE7AD7" w14:textId="77777777" w:rsidR="000734C7" w:rsidRDefault="00F631BB" w:rsidP="00C87AC7">
      <w:r>
        <w:rPr>
          <w:rStyle w:val="Sivunumero"/>
        </w:rPr>
        <w:t xml:space="preserve">Tavoitteen yksilöivä tekijä aloittaa oman entrynsä. </w:t>
      </w:r>
      <w:r w:rsidR="00DE2D98">
        <w:rPr>
          <w:rStyle w:val="Sivunumero"/>
        </w:rPr>
        <w:t>Tavoitteen yksilöivä tekijä ilmaistaan</w:t>
      </w:r>
      <w:r w:rsidR="00DE2D98">
        <w:t xml:space="preserve"> </w:t>
      </w:r>
      <w:r w:rsidR="007A379C">
        <w:t>observation-elementillä, jossa code-elementtiin asetetaan kenttäkoodi 212 tavoitteen yksilöivä tekijä.</w:t>
      </w:r>
      <w:r w:rsidR="00694513">
        <w:t xml:space="preserve"> </w:t>
      </w:r>
      <w:r w:rsidR="007A379C">
        <w:t xml:space="preserve">Varsinainen koodattu tieto sijoitetaan value-elementtiin. Käytettävät koodistot ovat </w:t>
      </w:r>
      <w:r w:rsidR="00E747FD">
        <w:t>l</w:t>
      </w:r>
      <w:r w:rsidR="004B414A">
        <w:t>aboratoriotutkimusnimikkeistö, radiologian tu</w:t>
      </w:r>
      <w:r w:rsidR="00E747FD">
        <w:t>tkimus- ja toimenpidenimikkeistö</w:t>
      </w:r>
      <w:r w:rsidR="004B414A">
        <w:t xml:space="preserve"> ja FinLOINC.</w:t>
      </w:r>
    </w:p>
    <w:p w14:paraId="19AB649F" w14:textId="77777777" w:rsidR="004B414A" w:rsidRDefault="004B414A" w:rsidP="004B414A"/>
    <w:p w14:paraId="5F3FEB6C" w14:textId="39866885" w:rsidR="00DE2D98" w:rsidRPr="007C2992" w:rsidRDefault="00DE2D98" w:rsidP="00DE2D98">
      <w:pPr>
        <w:jc w:val="left"/>
        <w:rPr>
          <w:szCs w:val="24"/>
        </w:rPr>
      </w:pPr>
      <w:r>
        <w:t xml:space="preserve">Tavoitteen yksilöivä tekijä </w:t>
      </w:r>
      <w:r w:rsidRPr="0039498E">
        <w:rPr>
          <w:szCs w:val="24"/>
        </w:rPr>
        <w:t>on toistuva. Sen vuoksi observation sijoitetaan organizeriin, jossa &lt;component&gt;&lt;observation&gt;&lt;</w:t>
      </w:r>
      <w:r w:rsidR="007C2992">
        <w:rPr>
          <w:szCs w:val="24"/>
        </w:rPr>
        <w:t>/</w:t>
      </w:r>
      <w:r w:rsidRPr="0039498E">
        <w:rPr>
          <w:szCs w:val="24"/>
        </w:rPr>
        <w:t xml:space="preserve">component&gt;-rakenne toistuu. </w:t>
      </w:r>
      <w:r w:rsidRPr="007C2992">
        <w:rPr>
          <w:szCs w:val="24"/>
        </w:rPr>
        <w:t xml:space="preserve">TemplateId:ssä organizerille annetaan arvo </w:t>
      </w:r>
      <w:del w:id="143" w:author="Tekijä">
        <w:r w:rsidRPr="007C2992" w:rsidDel="0009052B">
          <w:rPr>
            <w:color w:val="000000"/>
            <w:szCs w:val="24"/>
            <w:highlight w:val="white"/>
          </w:rPr>
          <w:delText>1.2.246.6.12.2002.3</w:delText>
        </w:r>
        <w:r w:rsidR="00A54130" w:rsidRPr="007C2992" w:rsidDel="0009052B">
          <w:rPr>
            <w:color w:val="000000"/>
            <w:szCs w:val="24"/>
            <w:highlight w:val="white"/>
          </w:rPr>
          <w:delText>45</w:delText>
        </w:r>
      </w:del>
      <w:ins w:id="144" w:author="Tekijä">
        <w:r w:rsidR="0009052B">
          <w:rPr>
            <w:color w:val="000000"/>
            <w:szCs w:val="24"/>
            <w:highlight w:val="white"/>
          </w:rPr>
          <w:t>1.2.246.537.6.12.2002.345</w:t>
        </w:r>
      </w:ins>
      <w:r w:rsidRPr="007C2992">
        <w:rPr>
          <w:color w:val="000000"/>
          <w:szCs w:val="24"/>
          <w:highlight w:val="white"/>
        </w:rPr>
        <w:t>.</w:t>
      </w:r>
      <w:r w:rsidRPr="007C2992">
        <w:rPr>
          <w:color w:val="000000"/>
          <w:szCs w:val="24"/>
        </w:rPr>
        <w:t>212 ja statusCode on “active”.</w:t>
      </w:r>
    </w:p>
    <w:p w14:paraId="12C01128" w14:textId="77777777" w:rsidR="00DE2D98" w:rsidRPr="007C2992" w:rsidRDefault="00DE2D98" w:rsidP="00DE2D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DE2D98" w:rsidRPr="00290BCB" w14:paraId="676B9A60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D79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A818E33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7392C59" w14:textId="74647BD9" w:rsidR="00DE2D98" w:rsidRPr="001C1EE5" w:rsidRDefault="00DE2D98" w:rsidP="00203619">
            <w:pPr>
              <w:autoSpaceDE w:val="0"/>
              <w:autoSpaceDN w:val="0"/>
              <w:adjustRightInd w:val="0"/>
              <w:jc w:val="left"/>
              <w:rPr>
                <w:ins w:id="145" w:author="Tekijä"/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1C1EE5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1C1EE5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del w:id="146" w:author="Tekijä">
              <w:r w:rsidR="00AF5158" w:rsidRPr="001C1EE5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1.2.246.6.12.2002.</w:delText>
              </w:r>
              <w:r w:rsidR="00A54130" w:rsidRPr="001C1EE5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345</w:delText>
              </w:r>
            </w:del>
            <w:ins w:id="147" w:author="Tekijä">
              <w:r w:rsidR="0009052B" w:rsidRPr="001C1EE5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1.2.246.537.6.12.2002.345</w:t>
              </w:r>
            </w:ins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.212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5BE7A029" w14:textId="74CBB25A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ins w:id="148" w:author="Tekijä"/>
                <w:rFonts w:ascii="Courier New" w:hAnsi="Courier New" w:cs="Courier New"/>
                <w:color w:val="000000"/>
                <w:sz w:val="18"/>
              </w:rPr>
            </w:pPr>
            <w:ins w:id="149" w:author="Tekijä">
              <w:r>
                <w:rPr>
                  <w:rFonts w:ascii="Courier New" w:hAnsi="Courier New" w:cs="Courier New"/>
                  <w:color w:val="000000"/>
                  <w:sz w:val="18"/>
                </w:rPr>
                <w:t xml:space="preserve">     </w:t>
              </w:r>
              <w:r w:rsidRPr="00D83DA0">
                <w:rPr>
                  <w:rFonts w:ascii="Courier New" w:hAnsi="Courier New" w:cs="Courier New"/>
                  <w:color w:val="000000"/>
                  <w:sz w:val="18"/>
                </w:rPr>
                <w:t>&lt;!-- entry:n yksilöivä tunnus --&gt;</w:t>
              </w:r>
            </w:ins>
          </w:p>
          <w:p w14:paraId="53142901" w14:textId="4BF0ED48" w:rsidR="00D83DA0" w:rsidRPr="001C1EE5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ins w:id="150" w:author="Tekijä">
              <w:r w:rsidRPr="00D83DA0">
                <w:rPr>
                  <w:rFonts w:ascii="Courier New" w:hAnsi="Courier New" w:cs="Courier New"/>
                  <w:color w:val="000000"/>
                  <w:sz w:val="18"/>
                </w:rPr>
                <w:t xml:space="preserve">     </w:t>
              </w:r>
              <w:r w:rsidRPr="001C1EE5">
                <w:rPr>
                  <w:rFonts w:ascii="Courier New" w:hAnsi="Courier New" w:cs="Courier New"/>
                  <w:color w:val="000000"/>
                  <w:sz w:val="18"/>
                  <w:lang w:val="en-US"/>
                </w:rPr>
                <w:t>&lt;id root="1.2.246.10.1234567.11.2014.300.106"/&gt;</w:t>
              </w:r>
            </w:ins>
          </w:p>
          <w:p w14:paraId="37670270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05D54DB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12525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50ECF785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DE07A17" w14:textId="6133689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B896DB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F800283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CED22DA" w14:textId="77777777" w:rsidR="00D2220B" w:rsidRPr="00290BCB" w:rsidRDefault="00D2220B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  <w:p w14:paraId="005EAEB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8498476" w14:textId="0C4049E4" w:rsidR="00DE2D98" w:rsidRPr="00290BCB" w:rsidRDefault="00DE2D98" w:rsidP="006A6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0D41E4B1" w14:textId="77777777" w:rsidR="00DE2D98" w:rsidRPr="00DE2D98" w:rsidRDefault="00DE2D98" w:rsidP="004B414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4B414A" w:rsidRPr="00DD469B" w14:paraId="1112900F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179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lastRenderedPageBreak/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1A8D386" w14:textId="4DF02340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284" w:hanging="284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212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del w:id="151" w:author="Tekijä">
              <w:r w:rsidRPr="00290BCB" w:rsidDel="0009052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1.2.246.6.12.2002.345</w:delText>
              </w:r>
            </w:del>
            <w:ins w:id="152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1.2.246.537.6.12.2002.345</w:t>
              </w:r>
            </w:ins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Tavoitteen yksilöivä tekijä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4C7833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502808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#OID1.2.246.10.1234567.11.2014.300.20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C0A35F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1FC8F4F" w14:textId="2615583D" w:rsidR="004B414A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1462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1.2.246.537.6.3.2006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Kuntaliitto - Laboratoriotutkimusnimikkeistö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B -Gluk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102D586F" w14:textId="77777777" w:rsidR="00734D38" w:rsidRDefault="00734D38" w:rsidP="00C87AC7">
      <w:pPr>
        <w:rPr>
          <w:lang w:val="en-US"/>
        </w:rPr>
      </w:pPr>
    </w:p>
    <w:p w14:paraId="36A64AA7" w14:textId="77777777" w:rsidR="00E747FD" w:rsidRPr="00E747FD" w:rsidRDefault="00E747FD" w:rsidP="00E747FD">
      <w:pPr>
        <w:rPr>
          <w:b/>
        </w:rPr>
      </w:pPr>
      <w:r w:rsidRPr="00E747FD">
        <w:rPr>
          <w:b/>
        </w:rPr>
        <w:t>Yksilöivän tekijän ehto ja sen lisätieto</w:t>
      </w:r>
    </w:p>
    <w:p w14:paraId="248AC894" w14:textId="77777777" w:rsidR="00E747FD" w:rsidRPr="00E747FD" w:rsidRDefault="00E747FD" w:rsidP="00C87AC7"/>
    <w:p w14:paraId="7B3D9C6B" w14:textId="77777777" w:rsidR="00E747FD" w:rsidRDefault="00E747FD" w:rsidP="00C87AC7">
      <w:r>
        <w:t xml:space="preserve">Yksilöivän tekijän </w:t>
      </w:r>
      <w:r w:rsidRPr="00E747FD">
        <w:t xml:space="preserve">ehto </w:t>
      </w:r>
      <w:r>
        <w:t xml:space="preserve">ja sen lisätieto </w:t>
      </w:r>
      <w:r w:rsidRPr="00E747FD">
        <w:t>kuvataan edellisen observationin aliobservationilla</w:t>
      </w:r>
      <w:r>
        <w:t>.</w:t>
      </w:r>
    </w:p>
    <w:p w14:paraId="6923F8B6" w14:textId="574B5047" w:rsidR="00E747FD" w:rsidRDefault="00E747FD" w:rsidP="00E747FD">
      <w:r>
        <w:t xml:space="preserve">Kenttäkoodi on 213. Yksilöivän tekijän ehto sijoitetaan value-elementtiin ja sen lisätieto </w:t>
      </w:r>
      <w:r w:rsidR="00290BCB">
        <w:t xml:space="preserve">aliobservation:iin, jonka kenttäkoodi on 214 ja itse lisätieto sijoitetaan näyttömuoto-osuuteen tekstinä. </w:t>
      </w:r>
      <w:r w:rsidR="00DA1D68">
        <w:t>Yksilöivän tekijän ehdon tietotyyppi on IVL_</w:t>
      </w:r>
      <w:r w:rsidR="007D797C">
        <w:t>PQ</w:t>
      </w:r>
      <w:r w:rsidR="00DA1D68">
        <w:t>, joten siinä on käytössä ala (low)</w:t>
      </w:r>
      <w:r w:rsidR="00DA1D68">
        <w:rPr>
          <w:rStyle w:val="Sivunumero"/>
        </w:rPr>
        <w:t>- ja ylä(high)raja.</w:t>
      </w:r>
      <w:r w:rsidR="001A221E">
        <w:rPr>
          <w:rStyle w:val="Sivunumero"/>
        </w:rPr>
        <w:t xml:space="preserve"> Yksilöivän tekijän ehto on pakollinen tieto.</w:t>
      </w:r>
      <w:r w:rsidR="007D797C">
        <w:rPr>
          <w:rStyle w:val="Sivunumero"/>
        </w:rPr>
        <w:t xml:space="preserve"> </w:t>
      </w:r>
    </w:p>
    <w:p w14:paraId="24094D76" w14:textId="77777777" w:rsidR="00E747FD" w:rsidRDefault="00E747FD" w:rsidP="00E747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E747FD" w:rsidRPr="00DD469B" w14:paraId="04CCE889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09A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A606D3E" w14:textId="77777777" w:rsidR="0039498E" w:rsidRPr="002E0A71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E0A7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104BC83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64D37B4" w14:textId="10852BFD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213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153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154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5ED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7903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944F2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6AC758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125ECB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F75A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A667C98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214 Yksilöivä tekijän ehdon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8C6DF86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79E32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F0B65D2" w14:textId="5FF5454D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214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155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156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ehdon lisätieto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4DF44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A1B44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8D786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C520B1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280909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37571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B1487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ADF6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D0509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ACEB56" w14:textId="79E06B47" w:rsidR="00E747FD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44017C47" w14:textId="77777777" w:rsidR="00E747FD" w:rsidRPr="0039498E" w:rsidRDefault="00E747FD" w:rsidP="00E747FD">
      <w:pPr>
        <w:rPr>
          <w:lang w:val="en-US"/>
        </w:rPr>
      </w:pPr>
    </w:p>
    <w:p w14:paraId="08099116" w14:textId="77777777" w:rsidR="00C72366" w:rsidRDefault="00C72366" w:rsidP="00C72366">
      <w:pPr>
        <w:pStyle w:val="Otsikko2"/>
      </w:pPr>
      <w:bookmarkStart w:id="157" w:name="_Toc436739923"/>
      <w:r>
        <w:t>Hoidon toteutus ja keinot</w:t>
      </w:r>
      <w:bookmarkEnd w:id="157"/>
    </w:p>
    <w:p w14:paraId="5F46DE88" w14:textId="77777777" w:rsidR="00C72366" w:rsidRPr="00C72366" w:rsidRDefault="00C72366" w:rsidP="00C72366">
      <w:r w:rsidRPr="00C72366">
        <w:t xml:space="preserve">Hoidon toteutus ja keinot sijoitetaan oman otsikkotasonsa alle. </w:t>
      </w:r>
      <w:r>
        <w:t>Otsikkona käytetään ”jatkohoidon järjestämistä koskevat tiedot”.</w:t>
      </w:r>
    </w:p>
    <w:p w14:paraId="3CD3E418" w14:textId="77777777" w:rsidR="00C72366" w:rsidRPr="002920A9" w:rsidRDefault="00C72366" w:rsidP="00C72366"/>
    <w:p w14:paraId="27E23AA5" w14:textId="77777777" w:rsidR="00C72366" w:rsidRDefault="00C72366" w:rsidP="00C72366">
      <w:r>
        <w:t xml:space="preserve">Otsikon koodi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on 23.</w:t>
      </w:r>
    </w:p>
    <w:p w14:paraId="2CF0A22F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C72366" w:rsidRPr="00290BCB" w14:paraId="14A7C3A8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18A" w14:textId="77777777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2F8427" w14:textId="75CB8301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section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DEDAEC7" w14:textId="24D2FCE5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23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1.2.246.537.6.14.2006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AR/YDIN Otsikot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sz w:val="18"/>
                <w:szCs w:val="18"/>
              </w:rPr>
              <w:t>Jatkohoidon järjestämistä koskevat tiedot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256BD44" w14:textId="29866AC6" w:rsidR="00C72366" w:rsidRPr="00290BCB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="006A6799" w:rsidRPr="00290BCB">
              <w:rPr>
                <w:rFonts w:ascii="Courier New" w:hAnsi="Courier New" w:cs="Courier New"/>
                <w:sz w:val="18"/>
                <w:szCs w:val="18"/>
              </w:rPr>
              <w:t xml:space="preserve"> Jatkohoidon järjestämistä koskevat tiedot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</w:tc>
      </w:tr>
    </w:tbl>
    <w:p w14:paraId="0309B15E" w14:textId="77777777" w:rsidR="00C72366" w:rsidRPr="00C72366" w:rsidRDefault="00C72366" w:rsidP="00C72366"/>
    <w:p w14:paraId="25E61281" w14:textId="77777777" w:rsidR="00C72366" w:rsidRPr="00C72366" w:rsidRDefault="00C72366" w:rsidP="00C72366">
      <w:pPr>
        <w:pStyle w:val="Otsikko3"/>
      </w:pPr>
      <w:bookmarkStart w:id="158" w:name="_Toc436739924"/>
      <w:r>
        <w:lastRenderedPageBreak/>
        <w:t>Hoidon toteutus ja keinot tekstinä</w:t>
      </w:r>
      <w:bookmarkEnd w:id="158"/>
    </w:p>
    <w:p w14:paraId="466FC784" w14:textId="5F70843F" w:rsidR="00C72366" w:rsidRPr="001D5498" w:rsidRDefault="00C72366" w:rsidP="00C72366">
      <w:r>
        <w:t>Ensimmäinen entry</w:t>
      </w:r>
      <w:r w:rsidR="006A5367">
        <w:t xml:space="preserve"> aloitetaan observation-element</w:t>
      </w:r>
      <w:r>
        <w:t xml:space="preserve">illä, jossa code-elementtiin asetetaan kenttäkoodi 301 hoidon toteutus ja keinot. Kenttäkoodin koodisto on </w:t>
      </w:r>
      <w:del w:id="159" w:author="Tekijä">
        <w:r w:rsidR="00AF5158" w:rsidDel="0009052B">
          <w:delText>1.2.246.6.12.2002.</w:delText>
        </w:r>
        <w:r w:rsidR="00290BCB" w:rsidDel="0009052B">
          <w:delText>345</w:delText>
        </w:r>
      </w:del>
      <w:ins w:id="160" w:author="Tekijä">
        <w:r w:rsidR="0009052B">
          <w:t>1.2.246.537.6.12.2002.345</w:t>
        </w:r>
      </w:ins>
      <w:r>
        <w:t xml:space="preserve">. Text-elementistä viitataan tämän tietokokonaisuuden </w:t>
      </w:r>
      <w:r w:rsidR="0039498E">
        <w:t>näyttömuoto-osuuteen ja value:sta ankkuroinnilla kirjattuun tekstiin</w:t>
      </w:r>
      <w:r>
        <w:t>.</w:t>
      </w:r>
    </w:p>
    <w:p w14:paraId="1A29DE77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C72366" w:rsidRPr="0039498E" w14:paraId="531902A7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8D7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D4D9D3F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5965380" w14:textId="639D186E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2015.</w:t>
            </w:r>
            <w:del w:id="161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21</w:delText>
              </w:r>
            </w:del>
            <w:ins w:id="162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32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0E38A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hoidon toteutus ja keinot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C401737" w14:textId="77777777" w:rsidR="00D83DA0" w:rsidRDefault="0039498E" w:rsidP="00D83DA0">
            <w:pPr>
              <w:autoSpaceDE w:val="0"/>
              <w:autoSpaceDN w:val="0"/>
              <w:adjustRightInd w:val="0"/>
              <w:jc w:val="left"/>
              <w:rPr>
                <w:ins w:id="16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DDCBD7C" w14:textId="5BC35181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ins w:id="16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5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r w:rsidRPr="00D83DA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 entry:n yksilöivä tunnus --&gt;</w:t>
              </w:r>
            </w:ins>
          </w:p>
          <w:p w14:paraId="339F5E3E" w14:textId="6F1A99AE" w:rsidR="0039498E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6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D83DA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&lt;id root="1.2.246.10.1234567.11.2014.300.107"/&gt;</w:t>
              </w:r>
            </w:ins>
          </w:p>
          <w:p w14:paraId="03EF3DA1" w14:textId="7A8E4697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167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168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Hoidon toteutus ja keinot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C1BF97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3D477B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1EC14F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EC6A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CDAB0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D26411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B251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01AB64" w14:textId="3C5BC3B3" w:rsidR="00C72366" w:rsidRPr="0039498E" w:rsidRDefault="0039498E" w:rsidP="005C42F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87AD05" w14:textId="77777777" w:rsidR="00C72366" w:rsidRDefault="00C72366" w:rsidP="00C87AC7"/>
    <w:p w14:paraId="4D053EF4" w14:textId="77777777" w:rsidR="00C72366" w:rsidRDefault="00C72366" w:rsidP="00540877">
      <w:pPr>
        <w:pStyle w:val="Otsikko3"/>
      </w:pPr>
      <w:bookmarkStart w:id="169" w:name="_Toc436739925"/>
      <w:r>
        <w:t>Terveydenhuollon toimintayksikkö</w:t>
      </w:r>
      <w:bookmarkEnd w:id="169"/>
    </w:p>
    <w:p w14:paraId="6E503DAF" w14:textId="3F3709AA" w:rsidR="004A6E82" w:rsidRDefault="00C72366" w:rsidP="004A6E82">
      <w:pPr>
        <w:jc w:val="left"/>
        <w:rPr>
          <w:rFonts w:ascii="Arial" w:hAnsi="Arial" w:cs="Arial"/>
          <w:color w:val="000000"/>
          <w:sz w:val="20"/>
        </w:rPr>
      </w:pPr>
      <w:r w:rsidRPr="00C72366">
        <w:t>Terveydenhu</w:t>
      </w:r>
      <w:r w:rsidR="0010030E">
        <w:t xml:space="preserve">ollon </w:t>
      </w:r>
      <w:r w:rsidR="0010030E" w:rsidRPr="00BE0C19">
        <w:rPr>
          <w:szCs w:val="24"/>
        </w:rPr>
        <w:t>toimintayks</w:t>
      </w:r>
      <w:r w:rsidR="004A6E82" w:rsidRPr="00BE0C19">
        <w:rPr>
          <w:szCs w:val="24"/>
        </w:rPr>
        <w:t>ikkötiedot sijoitetaan omaan entryynsä. Koska tieto on toistuva, käytetään  organizer-rakennetta, jossa &lt;component&gt;&lt;encounter&gt;&lt;</w:t>
      </w:r>
      <w:r w:rsidR="0011066E">
        <w:rPr>
          <w:szCs w:val="24"/>
        </w:rPr>
        <w:t>/</w:t>
      </w:r>
      <w:r w:rsidR="004A6E82" w:rsidRPr="00BE0C19">
        <w:rPr>
          <w:szCs w:val="24"/>
        </w:rPr>
        <w:t xml:space="preserve">component&gt;-rakenne toistuu. TemplateId:ssä organizerille annetaan arvo </w:t>
      </w:r>
      <w:del w:id="170" w:author="Tekijä">
        <w:r w:rsidR="00AF5158" w:rsidRPr="00BE0C19" w:rsidDel="0009052B">
          <w:rPr>
            <w:color w:val="000000"/>
            <w:szCs w:val="24"/>
            <w:highlight w:val="white"/>
          </w:rPr>
          <w:delText>1.2.246.6.12.2002.3</w:delText>
        </w:r>
        <w:r w:rsidR="00BE0C19" w:rsidRPr="00BE0C19" w:rsidDel="0009052B">
          <w:rPr>
            <w:color w:val="000000"/>
            <w:szCs w:val="24"/>
            <w:highlight w:val="white"/>
          </w:rPr>
          <w:delText>45</w:delText>
        </w:r>
      </w:del>
      <w:ins w:id="171" w:author="Tekijä">
        <w:r w:rsidR="0009052B">
          <w:rPr>
            <w:color w:val="000000"/>
            <w:szCs w:val="24"/>
            <w:highlight w:val="white"/>
          </w:rPr>
          <w:t>1.2.246.537.6.12.2002.345</w:t>
        </w:r>
      </w:ins>
      <w:r w:rsidR="004A6E82" w:rsidRPr="00BE0C19">
        <w:rPr>
          <w:color w:val="000000"/>
          <w:szCs w:val="24"/>
          <w:highlight w:val="white"/>
        </w:rPr>
        <w:t>.</w:t>
      </w:r>
      <w:r w:rsidR="004A6E82" w:rsidRPr="00BE0C19">
        <w:rPr>
          <w:rStyle w:val="Sivunumero"/>
          <w:szCs w:val="24"/>
        </w:rPr>
        <w:t>302</w:t>
      </w:r>
      <w:r w:rsidR="004A6E82" w:rsidRPr="00BE0C19">
        <w:rPr>
          <w:color w:val="000000"/>
          <w:szCs w:val="24"/>
        </w:rPr>
        <w:t xml:space="preserve"> ja statusCode on “active”.</w:t>
      </w:r>
    </w:p>
    <w:p w14:paraId="175B5930" w14:textId="77777777" w:rsidR="004A6E82" w:rsidRDefault="004A6E82" w:rsidP="004A6E82">
      <w:pPr>
        <w:jc w:val="left"/>
        <w:rPr>
          <w:rFonts w:ascii="Arial" w:hAnsi="Arial" w:cs="Arial"/>
          <w:color w:val="000000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4A6E82" w:rsidRPr="00DE2D98" w14:paraId="434A84A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F16D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DEEA523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386CB0AD" w14:textId="77777777" w:rsidR="008B247C" w:rsidRDefault="004A6E82" w:rsidP="008B247C">
            <w:pPr>
              <w:autoSpaceDE w:val="0"/>
              <w:autoSpaceDN w:val="0"/>
              <w:adjustRightInd w:val="0"/>
              <w:jc w:val="left"/>
              <w:rPr>
                <w:ins w:id="172" w:author="Tekijä"/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8B247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8B247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del w:id="173" w:author="Tekijä">
              <w:r w:rsidR="00AF5158" w:rsidRPr="008B247C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1.2.246.6.12.2002.</w:delText>
              </w:r>
              <w:r w:rsidR="00BE0C19" w:rsidRPr="008B247C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345</w:delText>
              </w:r>
            </w:del>
            <w:ins w:id="174" w:author="Tekijä">
              <w:r w:rsidR="0009052B" w:rsidRPr="008B247C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1.2.246.537.6.12.2002.345</w:t>
              </w:r>
            </w:ins>
            <w:r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.302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0BACDDE9" w14:textId="7D122E3E" w:rsidR="008B247C" w:rsidRPr="008B247C" w:rsidRDefault="008B247C" w:rsidP="008B247C">
            <w:pPr>
              <w:autoSpaceDE w:val="0"/>
              <w:autoSpaceDN w:val="0"/>
              <w:adjustRightInd w:val="0"/>
              <w:jc w:val="left"/>
              <w:rPr>
                <w:ins w:id="175" w:author="Tekijä"/>
                <w:rFonts w:ascii="Courier New" w:hAnsi="Courier New" w:cs="Courier New"/>
                <w:color w:val="0000FF"/>
                <w:sz w:val="18"/>
              </w:rPr>
            </w:pPr>
            <w:ins w:id="176" w:author="Tekijä">
              <w:r>
                <w:rPr>
                  <w:rFonts w:ascii="Courier New" w:hAnsi="Courier New" w:cs="Courier New"/>
                  <w:color w:val="0000FF"/>
                  <w:sz w:val="18"/>
                </w:rPr>
                <w:t xml:space="preserve">     </w:t>
              </w:r>
              <w:r w:rsidRPr="008B247C">
                <w:rPr>
                  <w:rFonts w:ascii="Courier New" w:hAnsi="Courier New" w:cs="Courier New"/>
                  <w:color w:val="0000FF"/>
                  <w:sz w:val="18"/>
                </w:rPr>
                <w:t>&lt;!-- entry:n yksilöivä tunnus --&gt;</w:t>
              </w:r>
            </w:ins>
          </w:p>
          <w:p w14:paraId="1741EE95" w14:textId="3D84F809" w:rsidR="004A6E82" w:rsidRPr="001C1EE5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ins w:id="177" w:author="Tekijä">
              <w:r>
                <w:rPr>
                  <w:rFonts w:ascii="Courier New" w:hAnsi="Courier New" w:cs="Courier New"/>
                  <w:color w:val="0000FF"/>
                  <w:sz w:val="18"/>
                </w:rPr>
                <w:t xml:space="preserve">     </w:t>
              </w:r>
              <w:r w:rsidRPr="001C1EE5">
                <w:rPr>
                  <w:rFonts w:ascii="Courier New" w:hAnsi="Courier New" w:cs="Courier New"/>
                  <w:color w:val="0000FF"/>
                  <w:sz w:val="18"/>
                  <w:lang w:val="en-US"/>
                </w:rPr>
                <w:t>&lt;id root="1.2.246.10.1234567.11.2014.300.108"/&gt;</w:t>
              </w:r>
            </w:ins>
          </w:p>
          <w:p w14:paraId="576A8CD0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A8FABB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6A79261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25A760CA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38FF26" w14:textId="45FDBC38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2A11F83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A429BBD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85D6F84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3E5D5DF" w14:textId="322A8D7B" w:rsidR="004A6E82" w:rsidRPr="00337FC6" w:rsidRDefault="004A6E82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1CD00729" w14:textId="77777777" w:rsidR="004A6E82" w:rsidRPr="00DE2D98" w:rsidRDefault="004A6E82" w:rsidP="004A6E82">
      <w:pPr>
        <w:rPr>
          <w:lang w:val="en-US"/>
        </w:rPr>
      </w:pPr>
    </w:p>
    <w:p w14:paraId="2DD3FF09" w14:textId="77777777" w:rsidR="004A6E82" w:rsidRPr="00BE0C19" w:rsidRDefault="004A6E82" w:rsidP="001F4A30">
      <w:pPr>
        <w:jc w:val="left"/>
      </w:pPr>
      <w:r w:rsidRPr="004A6E82">
        <w:t>Encounterin code-elementissä käytetään kenttäko</w:t>
      </w:r>
      <w:r>
        <w:t>o</w:t>
      </w:r>
      <w:r w:rsidRPr="004A6E82">
        <w:t>dia 302.</w:t>
      </w:r>
      <w:r w:rsidR="001F4A30">
        <w:t xml:space="preserve"> Ammattihenkilön tiedot esitetään performer-elementissä (johtuen CDA R2:n periytymissäännöistä). Code-elementissä esitetään ammattinimike TK-ammattiluokituksen avulla samalla tavalla kuin author-elementissä. Ammattihenkilön nimi sijoitetaan elementtiin assignedPerson. Elementissä representedOrganization/id ilmoitetaan palveluyksikön OID</w:t>
      </w:r>
      <w:r w:rsidR="00BE0C19">
        <w:t xml:space="preserve"> ja vastaava nimi representedOrganization/name</w:t>
      </w:r>
      <w:r w:rsidR="001F4A30">
        <w:t xml:space="preserve">. </w:t>
      </w:r>
      <w:r w:rsidR="001F4A30" w:rsidRPr="00BE0C19">
        <w:t>Elementin representedOrganization alla ilmoitetaan toimintayksikön OID elementissä asOrganizationPartOf/wholeOrganization/id.</w:t>
      </w:r>
    </w:p>
    <w:p w14:paraId="467CB024" w14:textId="77777777" w:rsidR="00F15AF9" w:rsidRPr="001F4A30" w:rsidRDefault="00F15AF9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F15AF9" w:rsidRPr="00DD469B" w14:paraId="44596E72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00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E6A218E" w14:textId="21938A65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302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178" w:author="Tekijä">
              <w:r w:rsidRPr="00BE0C19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179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toimintayksikkö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896317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F42C6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#OID1.2.246.10.1234567.11.2014.300.29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58F9A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E6F8F3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D6B068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3A8E26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46C381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6B1E1D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304-Terveydenhuollon ammattinimike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30DFA0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AFFC8A8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1C18C1A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928AEB1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8C28FB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0F7FE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A9708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4F58D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E11045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EA6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305-Ammattihenkilön nimi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8C647A" w14:textId="77777777" w:rsidR="00BE0C19" w:rsidRPr="002E0A71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CF782F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685E9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02131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A3F901" w14:textId="77777777" w:rsidR="00BE0C19" w:rsidRPr="002E0A71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94816B" w14:textId="77777777" w:rsidR="00BE0C19" w:rsidRPr="002E0A71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2E0A7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303-palveluyksikön OID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835A87C" w14:textId="77777777" w:rsidR="00BE0C19" w:rsidRPr="0043694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1.2.246.10.1234567.10.201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D8D62E2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Lisätty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1736A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terveyskeskus, Fysioterapiayksikkö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9990B4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F533FE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C7138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302-toimintayksikön OID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B43F12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886AB2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61A08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959652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8AE69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3B1BAD6" w14:textId="1B7AD561" w:rsidR="00F15AF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5EEE8ED" w14:textId="77777777" w:rsidR="00F15AF9" w:rsidRPr="00DE2D98" w:rsidRDefault="00F15AF9" w:rsidP="00F15AF9">
      <w:pPr>
        <w:rPr>
          <w:lang w:val="en-US"/>
        </w:rPr>
      </w:pPr>
    </w:p>
    <w:p w14:paraId="296A99F3" w14:textId="2BFACEEA" w:rsidR="00F15AF9" w:rsidRPr="00BE3438" w:rsidRDefault="009C7BE4" w:rsidP="00BE3438">
      <w:r>
        <w:t>”</w:t>
      </w:r>
      <w:r w:rsidR="00BE3438" w:rsidRPr="00BE3438">
        <w:t>Hoitopaikan lisätieto tekstinä</w:t>
      </w:r>
      <w:r>
        <w:t>”</w:t>
      </w:r>
      <w:r w:rsidR="00BE3438" w:rsidRPr="00BE3438">
        <w:t xml:space="preserve"> ilmoitetaan encounterin aliobservationin avulla.</w:t>
      </w:r>
      <w:r w:rsidR="00BE3438">
        <w:t xml:space="preserve"> Kenttäkoodi on 306. Varsinainen teksti sijoitetaan section/text:iin</w:t>
      </w:r>
      <w:r w:rsidR="00BE0C19">
        <w:t>.</w:t>
      </w:r>
    </w:p>
    <w:p w14:paraId="2920D7CF" w14:textId="77777777" w:rsidR="00BE3438" w:rsidRDefault="00BE3438" w:rsidP="00BE34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BE3438" w:rsidRPr="0039498E" w14:paraId="09AB118C" w14:textId="77777777" w:rsidTr="00BE343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726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306 Hoitopaikan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E40C48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5C098AE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8AE2E0B" w14:textId="34311A30" w:rsidR="0039498E" w:rsidRPr="0009052B" w:rsidRDefault="0039498E" w:rsidP="003949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180" w:author="Tekijä">
              <w:r w:rsidRPr="0009052B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181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Hoitopaikan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2925E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EDFF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#OID1.2.246.10.123456.11.2014.300.30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02B52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DBD9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58F2AD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#OID1.2.246.10.1234567.11.2014.300.30.1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6A490C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881493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E9587" w14:textId="1319EC35" w:rsidR="00BE3438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2CCCF80" w14:textId="77777777" w:rsidR="00BE3438" w:rsidRDefault="00BE3438" w:rsidP="00BE3438"/>
    <w:p w14:paraId="0641185A" w14:textId="77777777" w:rsidR="001F2362" w:rsidRDefault="00BE3438" w:rsidP="001F2362">
      <w:pPr>
        <w:pStyle w:val="Otsikko3"/>
      </w:pPr>
      <w:bookmarkStart w:id="182" w:name="_Toc436739926"/>
      <w:r>
        <w:t>Palvelu</w:t>
      </w:r>
      <w:bookmarkEnd w:id="182"/>
    </w:p>
    <w:p w14:paraId="36514B3D" w14:textId="5AC66094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  <w:r>
        <w:t>Palvelun tiedot sijoitetaan omaan entryynsä. Koska tieto on toistuva, käytetään  organizer-rakennetta, jossa &lt;component&gt;&lt;encounter&gt;&lt;</w:t>
      </w:r>
      <w:r w:rsidR="00CD7B1C">
        <w:t>/</w:t>
      </w:r>
      <w:r>
        <w:t xml:space="preserve">component&gt;-rakenne toistuu. </w:t>
      </w:r>
      <w:r w:rsidRPr="004A6E82">
        <w:t xml:space="preserve">TemplateId:ssä organizerille annetaan </w:t>
      </w:r>
      <w:r w:rsidRPr="00BE0C19">
        <w:rPr>
          <w:szCs w:val="24"/>
        </w:rPr>
        <w:t xml:space="preserve">arvo </w:t>
      </w:r>
      <w:del w:id="183" w:author="Tekijä">
        <w:r w:rsidRPr="00BE0C19" w:rsidDel="0009052B">
          <w:rPr>
            <w:color w:val="000000"/>
            <w:szCs w:val="24"/>
            <w:highlight w:val="white"/>
          </w:rPr>
          <w:delText>1.2.246.6.12.2002.</w:delText>
        </w:r>
        <w:r w:rsidR="00BE0C19" w:rsidDel="0009052B">
          <w:rPr>
            <w:color w:val="000000"/>
            <w:szCs w:val="24"/>
            <w:highlight w:val="white"/>
          </w:rPr>
          <w:delText>345</w:delText>
        </w:r>
      </w:del>
      <w:ins w:id="184" w:author="Tekijä">
        <w:r w:rsidR="0009052B">
          <w:rPr>
            <w:color w:val="000000"/>
            <w:szCs w:val="24"/>
            <w:highlight w:val="white"/>
          </w:rPr>
          <w:t>1.2.246.537.6.12.2002.345</w:t>
        </w:r>
      </w:ins>
      <w:r w:rsidRPr="00BE0C19">
        <w:rPr>
          <w:color w:val="000000"/>
          <w:szCs w:val="24"/>
          <w:highlight w:val="white"/>
        </w:rPr>
        <w:t>.</w:t>
      </w:r>
      <w:r w:rsidRPr="00BE0C19">
        <w:rPr>
          <w:rStyle w:val="Sivunumero"/>
          <w:szCs w:val="24"/>
        </w:rPr>
        <w:t>307</w:t>
      </w:r>
      <w:r w:rsidRPr="00BE0C19">
        <w:rPr>
          <w:color w:val="000000"/>
          <w:szCs w:val="24"/>
        </w:rPr>
        <w:t xml:space="preserve"> ja statusCode on “active”.</w:t>
      </w:r>
    </w:p>
    <w:p w14:paraId="0D04BB73" w14:textId="77777777" w:rsidR="001F2362" w:rsidRPr="00CD7B1C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F2362" w:rsidRPr="009C4661" w14:paraId="62D207B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436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5806F65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70D910" w14:textId="77777777" w:rsidR="003B1A0C" w:rsidRDefault="001F2362" w:rsidP="003B1A0C">
            <w:pPr>
              <w:autoSpaceDE w:val="0"/>
              <w:autoSpaceDN w:val="0"/>
              <w:adjustRightInd w:val="0"/>
              <w:jc w:val="left"/>
              <w:rPr>
                <w:ins w:id="185" w:author="Tekijä"/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3B1A0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3B1A0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del w:id="186" w:author="Tekijä">
              <w:r w:rsidR="00AF5158" w:rsidRPr="003B1A0C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1.2.246.6.12.2002.</w:delText>
              </w:r>
              <w:r w:rsidR="00BE0C19" w:rsidRPr="003B1A0C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delText>345</w:delText>
              </w:r>
            </w:del>
            <w:ins w:id="187" w:author="Tekijä">
              <w:r w:rsidR="0009052B" w:rsidRPr="003B1A0C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1.2.246.537.6.12.2002.345</w:t>
              </w:r>
            </w:ins>
            <w:r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.307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360809CD" w14:textId="01594607" w:rsidR="003B1A0C" w:rsidRPr="003B1A0C" w:rsidRDefault="003B1A0C" w:rsidP="003B1A0C">
            <w:pPr>
              <w:autoSpaceDE w:val="0"/>
              <w:autoSpaceDN w:val="0"/>
              <w:adjustRightInd w:val="0"/>
              <w:jc w:val="left"/>
              <w:rPr>
                <w:ins w:id="188" w:author="Tekijä"/>
                <w:rFonts w:ascii="Courier New" w:hAnsi="Courier New" w:cs="Courier New"/>
                <w:color w:val="0000FF"/>
                <w:sz w:val="18"/>
              </w:rPr>
            </w:pPr>
            <w:ins w:id="189" w:author="Tekijä">
              <w:r>
                <w:rPr>
                  <w:rFonts w:ascii="Courier New" w:hAnsi="Courier New" w:cs="Courier New"/>
                  <w:color w:val="0000FF"/>
                  <w:sz w:val="18"/>
                </w:rPr>
                <w:t xml:space="preserve">     </w:t>
              </w:r>
              <w:r w:rsidRPr="003B1A0C">
                <w:rPr>
                  <w:rFonts w:ascii="Courier New" w:hAnsi="Courier New" w:cs="Courier New"/>
                  <w:color w:val="0000FF"/>
                  <w:sz w:val="18"/>
                </w:rPr>
                <w:t>&lt;!-- entry:n yksilöivä tunnus --&gt;</w:t>
              </w:r>
            </w:ins>
          </w:p>
          <w:p w14:paraId="4B3E3CDF" w14:textId="58E03DD4" w:rsidR="001F2362" w:rsidRPr="001C1EE5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ins w:id="190" w:author="Tekijä">
              <w:r>
                <w:rPr>
                  <w:rFonts w:ascii="Courier New" w:hAnsi="Courier New" w:cs="Courier New"/>
                  <w:color w:val="0000FF"/>
                  <w:sz w:val="18"/>
                </w:rPr>
                <w:t xml:space="preserve">     </w:t>
              </w:r>
              <w:r w:rsidRPr="001C1EE5">
                <w:rPr>
                  <w:rFonts w:ascii="Courier New" w:hAnsi="Courier New" w:cs="Courier New"/>
                  <w:color w:val="0000FF"/>
                  <w:sz w:val="18"/>
                  <w:lang w:val="en-US"/>
                </w:rPr>
                <w:t>&lt;id root="1.2.246.10.1234567.11.2014.300.109"/&gt;</w:t>
              </w:r>
            </w:ins>
          </w:p>
          <w:p w14:paraId="2DB22648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67367E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46506C5" w14:textId="34059C74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&lt;!--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4E5326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307-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palvelu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22C179DA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736C6234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000661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F42054C" w14:textId="564FCA88" w:rsidR="001F2362" w:rsidRPr="009C4661" w:rsidRDefault="001F2362" w:rsidP="00BE0C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43789202" w14:textId="77777777" w:rsidR="001F2362" w:rsidRPr="009C4661" w:rsidRDefault="001F2362" w:rsidP="001F2362"/>
    <w:p w14:paraId="0386299A" w14:textId="77777777" w:rsidR="001F2362" w:rsidRPr="001F2362" w:rsidRDefault="001F2362" w:rsidP="001F2362">
      <w:pPr>
        <w:jc w:val="left"/>
      </w:pPr>
      <w:r w:rsidRPr="004A6E82">
        <w:t>Encounterin cod</w:t>
      </w:r>
      <w:r>
        <w:t xml:space="preserve">e-elementissä ilmoitetaan palvelun sisältö käyttäen terveydenhuollon palveluluokitusta (SPAT, </w:t>
      </w:r>
      <w:r w:rsidRPr="001F2362">
        <w:t>1.2.246.</w:t>
      </w:r>
      <w:r w:rsidR="00F267A1">
        <w:t>537.6.128.2009</w:t>
      </w:r>
      <w:r>
        <w:t>)</w:t>
      </w:r>
      <w:r w:rsidR="006C323D">
        <w:t>.</w:t>
      </w:r>
    </w:p>
    <w:p w14:paraId="4CF6A860" w14:textId="77777777" w:rsidR="001F2362" w:rsidRP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F2362" w:rsidRPr="00BE0C19" w14:paraId="5F3963D2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9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fr-FR"/>
              </w:rPr>
              <w:t>encounter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"&gt;</w:t>
            </w:r>
          </w:p>
          <w:p w14:paraId="089E0EC4" w14:textId="4E19ACAE" w:rsidR="00BE0C19" w:rsidRPr="00664E46" w:rsidRDefault="001F2362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&lt;</w:t>
            </w:r>
            <w:r w:rsidR="00BE0C19" w:rsidRPr="00664E46">
              <w:rPr>
                <w:rFonts w:ascii="Courier New" w:hAnsi="Courier New" w:cs="Courier New"/>
                <w:color w:val="80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SPAT1223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1.2.246.537.6.128.2009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PTHAVO - Perusterveydenhuollon avohoidon toimintoluokitus (SPAT)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displayName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Fysioterapeuttinen kuntoutus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"/&gt;</w:t>
            </w:r>
          </w:p>
          <w:p w14:paraId="1C2EC80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9BD1674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reference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 xml:space="preserve"> 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#OID1.2.24</w:t>
            </w:r>
            <w:r w:rsidR="00EF211D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6.10.123456.11.2012.160.140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"/&gt;</w:t>
            </w:r>
          </w:p>
          <w:p w14:paraId="76132C6A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589BDB4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</w:t>
            </w:r>
            <w:r w:rsidR="00891F09"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>typeCode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="00891F09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COMP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"&gt;</w:t>
            </w:r>
          </w:p>
          <w:p w14:paraId="6E3783CF" w14:textId="77777777" w:rsidR="009C4661" w:rsidRPr="00BE0C19" w:rsidRDefault="009C4661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&lt;!--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30</w:t>
            </w:r>
            <w:r w:rsidR="00433929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8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-yksittäinen 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palvelu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--&gt;</w:t>
            </w:r>
          </w:p>
          <w:p w14:paraId="62C8A0AC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="00EF211D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&gt;&lt;/</w:t>
            </w:r>
            <w:r w:rsidR="00797648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5C8C5B8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772B9D2B" w14:textId="70CF834F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</w:tc>
      </w:tr>
    </w:tbl>
    <w:p w14:paraId="37B74A07" w14:textId="77777777" w:rsidR="001F2362" w:rsidRPr="004A6F7E" w:rsidRDefault="001F2362" w:rsidP="001F2362">
      <w:pPr>
        <w:rPr>
          <w:lang w:val="en-US"/>
        </w:rPr>
      </w:pPr>
    </w:p>
    <w:p w14:paraId="0D9FC71D" w14:textId="77777777" w:rsidR="00797648" w:rsidRDefault="00EF211D" w:rsidP="001F2362">
      <w:r w:rsidRPr="00EF211D">
        <w:t>Palvelu jakautuu osapalveluihin.</w:t>
      </w:r>
      <w:r>
        <w:t xml:space="preserve"> </w:t>
      </w:r>
      <w:r w:rsidRPr="00EF211D">
        <w:t>Kukin osapalvelu kuvataan pää-encounterin alla olevalla encounte</w:t>
      </w:r>
      <w:r w:rsidR="006C323D">
        <w:t xml:space="preserve">rilla ja siihen liitetyillä </w:t>
      </w:r>
      <w:r w:rsidR="00C7477E">
        <w:t>ali</w:t>
      </w:r>
      <w:r w:rsidR="006C323D">
        <w:t>rake</w:t>
      </w:r>
      <w:r w:rsidR="00547113">
        <w:t>n</w:t>
      </w:r>
      <w:r w:rsidR="006C323D">
        <w:t>teil</w:t>
      </w:r>
      <w:r w:rsidR="00547113">
        <w:t>l</w:t>
      </w:r>
      <w:r w:rsidR="006C323D">
        <w:t xml:space="preserve">a. </w:t>
      </w:r>
      <w:r w:rsidR="00797648">
        <w:t>Encounterin elementissä effectiveTime ilmoitetaan palvelun suunniteltu ajankohta</w:t>
      </w:r>
      <w:r w:rsidR="004C5388">
        <w:t>, tietotyyppi on IVL_TS.</w:t>
      </w:r>
    </w:p>
    <w:p w14:paraId="45A64B79" w14:textId="77777777" w:rsidR="00797648" w:rsidRDefault="00797648" w:rsidP="001F2362"/>
    <w:p w14:paraId="17AA33AE" w14:textId="77777777" w:rsidR="00EF211D" w:rsidRPr="00EF211D" w:rsidRDefault="006C323D" w:rsidP="001F2362">
      <w:r>
        <w:t>Encounterin ensimmäisellä aliobservationilla viitataan palvelun sisältötekstin.</w:t>
      </w:r>
      <w:r w:rsidR="00547113">
        <w:t xml:space="preserve"> Toisella aliobserva</w:t>
      </w:r>
      <w:r w:rsidR="00C7477E">
        <w:t>tionilla (toistuva) yksilöidään palvelun sisältö nimikkeistön avulla (esim. laboratoriotutkimusnimikkeistö) ja ilmoitetaan työvarauksen tunnus.</w:t>
      </w:r>
      <w:r w:rsidR="00797648">
        <w:t xml:space="preserve"> Seuraavalla aliobservationilla viitataan palvelun lisätietotekstiin. Seuraavall</w:t>
      </w:r>
      <w:r w:rsidR="00907A9C">
        <w:t>a</w:t>
      </w:r>
      <w:r w:rsidR="00797648">
        <w:t xml:space="preserve"> aliobservationilla ilmoitetaan suunni</w:t>
      </w:r>
      <w:r w:rsidR="00907A9C">
        <w:t>tell</w:t>
      </w:r>
      <w:r w:rsidR="00797648">
        <w:t>un palvelun tila koodattuna ja tilan muuttamisen ajankohdat.</w:t>
      </w:r>
      <w:r w:rsidR="001162EC">
        <w:t xml:space="preserve"> Organizer-rakenteen avulla ilmoitetaan palvelun ehto, ehdon yksilöivä tunnus sekä tutkimuksen tuloksen ehto.</w:t>
      </w:r>
    </w:p>
    <w:p w14:paraId="778D6210" w14:textId="77777777" w:rsidR="00EF211D" w:rsidRPr="00EF211D" w:rsidRDefault="00EF211D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EF211D" w:rsidRPr="00931A56" w14:paraId="5F2B5C51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36EE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-- </w:t>
            </w:r>
            <w:r w:rsidR="00433929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308 – yksittäinen palvelu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A643389" w14:textId="77777777" w:rsidR="00EF211D" w:rsidRPr="002E0A7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2E0A71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classCode</w:t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2E0A7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ENC</w:t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</w:t>
            </w:r>
            <w:r w:rsidRPr="002E0A71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moodCode</w:t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2E0A7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EVN</w:t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4119D7E6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2E0A7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7C7730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reference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value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#OID1.2.246.10.123456.11.2012.180.140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1CF51DB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282C96F" w14:textId="63ED6967" w:rsidR="008F753C" w:rsidRPr="00D06DD0" w:rsidRDefault="008F753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--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314-suunniteltu ajankohta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6E765EC5" w14:textId="25F1906D" w:rsidR="00907A9C" w:rsidRPr="002E0A71" w:rsidRDefault="00907A9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E0A7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effectiveTime</w:t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E1E954B" w14:textId="77777777" w:rsidR="00EF211D" w:rsidRPr="002E0A7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E0A7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2E0A7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 xml:space="preserve"> </w:t>
            </w:r>
            <w:r w:rsidR="00891F09" w:rsidRPr="002E0A7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2E0A7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2E0A7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2E0A7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652340B" w14:textId="3F3E70AD" w:rsidR="00EF211D" w:rsidRPr="00EF30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="008F753C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308-</w:t>
            </w:r>
            <w:r w:rsidRPr="00EF3051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sisältötekstiin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1AA33CA6" w14:textId="77777777" w:rsidR="00EF211D" w:rsidRPr="002E0A7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="00797648" w:rsidRPr="002E0A7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2E0A7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035A7E0E" w14:textId="77777777" w:rsidR="00EF211D" w:rsidRPr="002E0A7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2E0A7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2E0A7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1A29915" w14:textId="77777777" w:rsidR="00797648" w:rsidRPr="002E0A71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2E0A71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2E0A71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2E0A7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2E0A7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15D784BC" w14:textId="597576D6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309,310 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yksilöinti ja työvaraustunnus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80BEC6E" w14:textId="0A5CCF5B" w:rsidR="00797648" w:rsidRPr="001C1611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C79DA0E" w14:textId="77777777" w:rsidR="007B622E" w:rsidRPr="00D06DD0" w:rsidRDefault="007B622E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Tai &lt;procedure&gt;&lt;procedure&gt;</w:t>
            </w:r>
          </w:p>
          <w:p w14:paraId="79AF175C" w14:textId="77777777" w:rsidR="00797648" w:rsidRPr="0009052B" w:rsidRDefault="007B622E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D20212D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64A5A5D2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311-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lisätietotekstiin </w:t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1D74766" w14:textId="258B80D8" w:rsidR="00797648" w:rsidRPr="00D06DD0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ADAF349" w14:textId="73DAAD71" w:rsidR="00797648" w:rsidRPr="0009052B" w:rsidRDefault="00560840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B4328D" w14:textId="77777777" w:rsidR="001162EC" w:rsidRPr="0009052B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lastRenderedPageBreak/>
              <w:t xml:space="preserve">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8042EF3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312-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suunnitellun palvelun tila ja tilamuutosten ajankohdat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38A176B" w14:textId="273CB320" w:rsidR="001162EC" w:rsidRPr="00D06DD0" w:rsidRDefault="00560840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B11001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ABFCFAE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8F0D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315-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ehto, yksilöivä tunnus ja tuloksen ehto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A0484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A5ABB33" w14:textId="77777777" w:rsidR="001162EC" w:rsidRPr="00D06DD0" w:rsidRDefault="001162E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A6210CD" w14:textId="5EB09BD4" w:rsidR="00EF211D" w:rsidRPr="00931A56" w:rsidRDefault="00EF211D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1D817315" w14:textId="77777777" w:rsidR="00EF211D" w:rsidRPr="00931A56" w:rsidRDefault="00EF211D" w:rsidP="00EF211D"/>
    <w:p w14:paraId="270A747E" w14:textId="3856FF9D" w:rsidR="00EF211D" w:rsidRPr="00931A56" w:rsidRDefault="00F04D0E" w:rsidP="00D12236">
      <w:pPr>
        <w:pStyle w:val="Otsikko4"/>
      </w:pPr>
      <w:r>
        <w:t>Palvelun sisältö</w:t>
      </w:r>
    </w:p>
    <w:p w14:paraId="140495B4" w14:textId="144504EA" w:rsidR="001F2362" w:rsidRPr="00BE3438" w:rsidRDefault="006C323D" w:rsidP="001F2362">
      <w:r>
        <w:rPr>
          <w:rStyle w:val="Sivunumero"/>
        </w:rPr>
        <w:t>Viittaus sis</w:t>
      </w:r>
      <w:r>
        <w:t>ältötekstiin tehdään</w:t>
      </w:r>
      <w:r w:rsidR="001F2362" w:rsidRPr="00BE3438">
        <w:t xml:space="preserve"> aliobservationin avulla.</w:t>
      </w:r>
      <w:r w:rsidR="00547113">
        <w:rPr>
          <w:rStyle w:val="Sivunumero"/>
        </w:rPr>
        <w:t xml:space="preserve"> Kenttäkoodi on 30</w:t>
      </w:r>
      <w:r w:rsidR="00547113">
        <w:t>8</w:t>
      </w:r>
      <w:r w:rsidR="001F2362">
        <w:t>. Varsinainen teksti sijoitetaan section/text:iin</w:t>
      </w:r>
      <w:r w:rsidR="00F04D0E">
        <w:t>.</w:t>
      </w:r>
      <w:r w:rsidR="00CD7B1C">
        <w:t xml:space="preserve"> Palvelun sisältökuvaus on toistuva, koko entryRelationship-rakennetta toistetaan.</w:t>
      </w:r>
    </w:p>
    <w:p w14:paraId="0EEFE420" w14:textId="77777777" w:rsid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F2362" w:rsidRPr="0039498E" w14:paraId="300AF878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C480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96B2DA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FC3409F" w14:textId="05CAE880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308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191" w:author="Tekijä">
              <w:r w:rsidRPr="0039498E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192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sisältö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093159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5B0F9A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58E4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0FE5C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CEECEA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7B6C2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9F0316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662E4D" w14:textId="55869B31" w:rsidR="001F2362" w:rsidRPr="0039498E" w:rsidRDefault="0039498E" w:rsidP="00F04D0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FEAEBC9" w14:textId="77777777" w:rsidR="001F2362" w:rsidRDefault="001F2362" w:rsidP="001F2362"/>
    <w:p w14:paraId="6D30B24E" w14:textId="77777777" w:rsidR="001162EC" w:rsidRPr="00BF6B8D" w:rsidRDefault="001162EC" w:rsidP="00D12236">
      <w:pPr>
        <w:pStyle w:val="Otsikko4"/>
        <w:rPr>
          <w:lang w:val="fi-FI"/>
        </w:rPr>
      </w:pPr>
      <w:r w:rsidRPr="00BF6B8D">
        <w:rPr>
          <w:lang w:val="fi-FI"/>
        </w:rPr>
        <w:t>Palvelun sisällön yksilöinti ja työvarauksen tunnus</w:t>
      </w:r>
    </w:p>
    <w:p w14:paraId="17DF88E7" w14:textId="54462854" w:rsidR="005E640E" w:rsidRPr="00BE3438" w:rsidRDefault="001162EC" w:rsidP="005E640E">
      <w:pPr>
        <w:jc w:val="left"/>
      </w:pPr>
      <w:r>
        <w:rPr>
          <w:rStyle w:val="Sivunumero"/>
        </w:rPr>
        <w:t>Palvelun sisällön yksilöinti</w:t>
      </w:r>
      <w:r>
        <w:t xml:space="preserve"> tehdään</w:t>
      </w:r>
      <w:r w:rsidRPr="00BE3438">
        <w:t xml:space="preserve"> aliobservationin </w:t>
      </w:r>
      <w:r w:rsidR="007B622E">
        <w:t xml:space="preserve">tai </w:t>
      </w:r>
      <w:r w:rsidR="00D06DD0">
        <w:t>-</w:t>
      </w:r>
      <w:r w:rsidR="007B622E">
        <w:t xml:space="preserve">proceduren </w:t>
      </w:r>
      <w:r w:rsidRPr="00BE3438">
        <w:t>avulla.</w:t>
      </w:r>
      <w:r>
        <w:rPr>
          <w:rStyle w:val="Sivunumero"/>
        </w:rPr>
        <w:t xml:space="preserve"> Observationin</w:t>
      </w:r>
      <w:r w:rsidR="007B622E">
        <w:rPr>
          <w:rStyle w:val="Sivunumero"/>
        </w:rPr>
        <w:t>/proceduren</w:t>
      </w:r>
      <w:r>
        <w:rPr>
          <w:rStyle w:val="Sivunumero"/>
        </w:rPr>
        <w:t xml:space="preserve"> merkitys tunnistetaan </w:t>
      </w:r>
      <w:r w:rsidRPr="00F04D0E">
        <w:rPr>
          <w:rStyle w:val="Sivunumero"/>
          <w:szCs w:val="24"/>
        </w:rPr>
        <w:t>templateId:n</w:t>
      </w:r>
      <w:r w:rsidR="009C4661" w:rsidRPr="00F04D0E">
        <w:rPr>
          <w:rStyle w:val="Sivunumero"/>
          <w:szCs w:val="24"/>
        </w:rPr>
        <w:t xml:space="preserve"> </w:t>
      </w:r>
      <w:del w:id="193" w:author="Tekijä">
        <w:r w:rsidR="00AF5158" w:rsidRPr="00F04D0E" w:rsidDel="0009052B">
          <w:rPr>
            <w:szCs w:val="24"/>
            <w:lang w:eastAsia="fi-FI"/>
          </w:rPr>
          <w:delText>1.2.246.6.12.2002.</w:delText>
        </w:r>
        <w:r w:rsidR="00F04D0E" w:rsidDel="0009052B">
          <w:rPr>
            <w:szCs w:val="24"/>
            <w:lang w:eastAsia="fi-FI"/>
          </w:rPr>
          <w:delText>345</w:delText>
        </w:r>
      </w:del>
      <w:ins w:id="194" w:author="Tekijä">
        <w:r w:rsidR="0009052B">
          <w:rPr>
            <w:szCs w:val="24"/>
            <w:lang w:eastAsia="fi-FI"/>
          </w:rPr>
          <w:t>1.2.246.537.6.12.2002.345</w:t>
        </w:r>
      </w:ins>
      <w:r w:rsidR="009C4661" w:rsidRPr="00F04D0E">
        <w:rPr>
          <w:szCs w:val="24"/>
          <w:lang w:eastAsia="fi-FI"/>
        </w:rPr>
        <w:t>.309  arvosta</w:t>
      </w:r>
      <w:r>
        <w:t>.</w:t>
      </w:r>
      <w:r w:rsidR="009C4661">
        <w:t xml:space="preserve"> Code-elementtiin sijoitetaan koodattuna arvo esim. laboratoriotutkimusnimikkeistöstä</w:t>
      </w:r>
      <w:r w:rsidR="007B622E">
        <w:t xml:space="preserve"> tai toimenpidenimikkeistöstä.</w:t>
      </w:r>
      <w:r w:rsidR="009C4661">
        <w:t xml:space="preserve"> </w:t>
      </w:r>
      <w:r w:rsidR="005E640E">
        <w:t>Palvelun sisällön yksilöinti on toistuva.</w:t>
      </w:r>
    </w:p>
    <w:p w14:paraId="332E7F1B" w14:textId="77777777" w:rsidR="001162EC" w:rsidRDefault="001162EC" w:rsidP="00116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162EC" w:rsidRPr="00DD469B" w14:paraId="0B60770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94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43E547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309 palvelun yksilöinti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63C199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AAFDD46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1.2.246.6.12.2002.323.2012.309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7C8B194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koodisto ja koodiarvo (Laboratoriotutkimusnimikkeistö, Radiologinen tutkimus- ja toimenpidenimikkeistö,Perusterveydenhuollon avohoidon toimintoluokitus (SPAT) , Fysiologiset mittaukset,  Fysioterapianimikkeistö, Puheterapianimikkeistö, Kuntaliitto - Ravitsemusterapianimikkeistö)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9514ADD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B1E0CC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909A3C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B8A361" w14:textId="474C616D" w:rsidR="001162EC" w:rsidRPr="00F04D0E" w:rsidRDefault="00F04D0E" w:rsidP="005E64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EC27F77" w14:textId="77777777" w:rsidR="001162EC" w:rsidRDefault="001162EC" w:rsidP="001162EC">
      <w:pPr>
        <w:rPr>
          <w:lang w:val="en-US"/>
        </w:rPr>
      </w:pPr>
    </w:p>
    <w:p w14:paraId="56A0B5BF" w14:textId="77777777" w:rsidR="005E640E" w:rsidRPr="00BE3438" w:rsidRDefault="005E640E" w:rsidP="005E640E">
      <w:pPr>
        <w:jc w:val="left"/>
      </w:pPr>
      <w:r w:rsidRPr="005E640E">
        <w:t xml:space="preserve">Työvarauksen tunnus sijoitetaan edellisen observationin/proceduren alle omaan observationiinsa. </w:t>
      </w:r>
      <w:r>
        <w:t>Kenttäkoodi on 310. Työvarauksen tun</w:t>
      </w:r>
      <w:r w:rsidR="0026354B">
        <w:t>nuksen arvo</w:t>
      </w:r>
      <w:r>
        <w:t xml:space="preserve"> sijoitetaan value-elementtiin, tietotyyppi on II. </w:t>
      </w:r>
    </w:p>
    <w:p w14:paraId="56A66C56" w14:textId="77777777" w:rsidR="005E640E" w:rsidRPr="005E640E" w:rsidRDefault="005E640E" w:rsidP="005E640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5E640E" w:rsidRPr="00F04D0E" w14:paraId="1431C47B" w14:textId="77777777" w:rsidTr="00934DB2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F96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310 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FE9EBC9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C0746EE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E38C1D3" w14:textId="2285F05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310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del w:id="195" w:author="Tekijä">
              <w:r w:rsidRPr="00F04D0E" w:rsidDel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1.2.246.6.12.2002.345</w:delText>
              </w:r>
            </w:del>
            <w:ins w:id="196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1.2.246.537.6.12.2002.345</w:t>
              </w:r>
            </w:ins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2707952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lastRenderedPageBreak/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1.2.246.10.1.2.3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FEB051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7A79CA9" w14:textId="4AD3F52D" w:rsidR="005E64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44B684B" w14:textId="77777777" w:rsidR="005E640E" w:rsidRDefault="005E640E" w:rsidP="005E640E"/>
    <w:p w14:paraId="64E4C38B" w14:textId="77777777" w:rsidR="00B00C8B" w:rsidRPr="00B00C8B" w:rsidRDefault="00B00C8B" w:rsidP="00D12236">
      <w:pPr>
        <w:pStyle w:val="Otsikko4"/>
      </w:pPr>
      <w:r w:rsidRPr="00B00C8B">
        <w:t>Palvelun lisätieto</w:t>
      </w:r>
    </w:p>
    <w:p w14:paraId="12335E16" w14:textId="62B804F8" w:rsidR="00B00C8B" w:rsidRPr="00BE3438" w:rsidRDefault="00B00C8B" w:rsidP="00B00C8B">
      <w:r>
        <w:rPr>
          <w:rStyle w:val="Sivunumero"/>
        </w:rPr>
        <w:t>Viittaus palvelun lisätietotekstiin</w:t>
      </w:r>
      <w:r>
        <w:t xml:space="preserve"> tehdään</w:t>
      </w:r>
      <w:r w:rsidRPr="00BE3438">
        <w:t xml:space="preserve"> aliobservationin avulla.</w:t>
      </w:r>
      <w:r>
        <w:rPr>
          <w:rStyle w:val="Sivunumero"/>
        </w:rPr>
        <w:t xml:space="preserve"> Kenttäkoodi on 311</w:t>
      </w:r>
      <w:r>
        <w:t>. Varsinainen teksti sijoitetaan section/text:iin</w:t>
      </w:r>
      <w:r w:rsidR="00F04D0E">
        <w:t>.</w:t>
      </w:r>
    </w:p>
    <w:p w14:paraId="27F384BC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B00C8B" w:rsidRPr="00732BEC" w14:paraId="136A0253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17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08B3C96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311-viittaus palvelun lisätietotekstiin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44306F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A6EACDC" w14:textId="0761FA92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197" w:author="Tekijä">
              <w:r w:rsidRPr="00732BEC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198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lisätieto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EA554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D5769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32EF0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096CA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F9B60C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DD492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4D1FB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BC35D6" w14:textId="462C65DF" w:rsidR="00B00C8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4E7EABD" w14:textId="77777777" w:rsidR="00B00C8B" w:rsidRDefault="00B00C8B" w:rsidP="00B00C8B"/>
    <w:p w14:paraId="30254488" w14:textId="507BADF7" w:rsidR="00B00C8B" w:rsidRPr="00451CE5" w:rsidRDefault="00B00C8B" w:rsidP="00D12236">
      <w:pPr>
        <w:pStyle w:val="Otsikko4"/>
        <w:rPr>
          <w:lang w:val="fi-FI"/>
        </w:rPr>
      </w:pPr>
      <w:r w:rsidRPr="00451CE5">
        <w:rPr>
          <w:lang w:val="fi-FI"/>
        </w:rPr>
        <w:t>Suunnitellun palvelun tila</w:t>
      </w:r>
      <w:r w:rsidR="00451CE5" w:rsidRPr="00451CE5">
        <w:rPr>
          <w:lang w:val="fi-FI"/>
        </w:rPr>
        <w:t xml:space="preserve"> ja Palvelun tilan muuttamisen ajankohta</w:t>
      </w:r>
    </w:p>
    <w:p w14:paraId="6CB82B3A" w14:textId="5E5B4C51" w:rsidR="00433EE7" w:rsidRPr="00433EE7" w:rsidRDefault="00B00C8B" w:rsidP="00B00C8B">
      <w:pPr>
        <w:jc w:val="left"/>
      </w:pPr>
      <w:r>
        <w:rPr>
          <w:rStyle w:val="Sivunumero"/>
        </w:rPr>
        <w:t>Suunnitellun palvelun tila ilmoitetaan</w:t>
      </w:r>
      <w:r w:rsidRPr="00BE3438">
        <w:t xml:space="preserve"> aliobservationin avulla.</w:t>
      </w:r>
      <w:r>
        <w:rPr>
          <w:rStyle w:val="Sivunumero"/>
        </w:rPr>
        <w:t xml:space="preserve"> </w:t>
      </w:r>
      <w:r w:rsidR="00451CE5">
        <w:t>Kenttäkoodi on 312</w:t>
      </w:r>
      <w:r>
        <w:t xml:space="preserve">. </w:t>
      </w:r>
      <w:r w:rsidR="00451CE5">
        <w:t>Palvelun tila annetaan tietosisällössä kuvatulla</w:t>
      </w:r>
      <w:r w:rsidR="00BE4851">
        <w:t xml:space="preserve"> luokituksella - t</w:t>
      </w:r>
      <w:r w:rsidR="00433EE7">
        <w:t xml:space="preserve">ila voi saada seuraavat arvot: </w:t>
      </w:r>
      <w:r w:rsidR="00433EE7" w:rsidRPr="00433EE7">
        <w:t>1=Suunniteltu / 2=Pyydetty / 3=Luvattu / 4=Ehdotettu / 5=Tilattu / 6=Varattu / 7=Käynnissä / 8=Toteutunut</w:t>
      </w:r>
      <w:r w:rsidR="00433EE7">
        <w:t>. Koodistona käytetään sisäistä koodistoa (kenttäkoodin perusteella muodostettu)</w:t>
      </w:r>
      <w:r w:rsidR="00CF4E8E">
        <w:t>, jonka mukaan valittu arvo annetaan CV-tietotyypillä value:ssa</w:t>
      </w:r>
      <w:r w:rsidR="00433EE7">
        <w:t>.</w:t>
      </w:r>
    </w:p>
    <w:p w14:paraId="705F3FB6" w14:textId="77777777" w:rsidR="00433EE7" w:rsidRDefault="00433EE7" w:rsidP="00B00C8B">
      <w:pPr>
        <w:jc w:val="left"/>
      </w:pPr>
    </w:p>
    <w:p w14:paraId="111C1BD6" w14:textId="769C45C3" w:rsidR="00B00C8B" w:rsidRPr="00BE3438" w:rsidRDefault="00CF4E8E" w:rsidP="00B00C8B">
      <w:pPr>
        <w:jc w:val="left"/>
      </w:pPr>
      <w:r>
        <w:t>P</w:t>
      </w:r>
      <w:r w:rsidR="00B00C8B">
        <w:t xml:space="preserve">alvelun tilan muuttamisen ajankohta </w:t>
      </w:r>
      <w:r w:rsidR="00BE4851">
        <w:t xml:space="preserve">ilmoitetaan palvelun tilan aliobservation:illa, kenttäkoodi on </w:t>
      </w:r>
      <w:del w:id="199" w:author="Tekijä">
        <w:r w:rsidR="00BE4851" w:rsidDel="0009052B">
          <w:delText xml:space="preserve">X </w:delText>
        </w:r>
      </w:del>
      <w:ins w:id="200" w:author="Tekijä">
        <w:r w:rsidR="0009052B">
          <w:t xml:space="preserve">313 </w:t>
        </w:r>
      </w:ins>
      <w:r w:rsidR="00BE4851">
        <w:t xml:space="preserve">ja value TS-tietotyypillä muuttamisen ajankohta. </w:t>
      </w:r>
      <w:r w:rsidR="0057360D">
        <w:t>Aliobservation-rakennetta toistetaan aina, kun kyseisen palvelun tilaa muutetaan ja aikaisemmat kirjaukset jätetään tässä näkyviin</w:t>
      </w:r>
      <w:r w:rsidR="00B00C8B">
        <w:t>.</w:t>
      </w:r>
    </w:p>
    <w:p w14:paraId="7420F3CE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B00C8B" w:rsidRPr="00BE4851" w14:paraId="4CA637F0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4A20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312 Suunnitellun palvelun tila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72F879D" w14:textId="77777777" w:rsidR="00BE4851" w:rsidRPr="002E0A7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2E0A7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2E0A7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57271A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27E9817" w14:textId="54D67905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01" w:author="Tekijä">
              <w:r w:rsidRPr="00BE4851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02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Suunnittelun palvelun tila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9D795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44769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8647F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84732E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palvelun tila tietosisällössä kuvatulla luokituksella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C435D03" w14:textId="42EDA7AE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CV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203" w:author="Tekijä">
              <w:r w:rsidRPr="00BE4851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204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.312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Varattu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1ED8C" w14:textId="6C3D49DE" w:rsidR="0057360D" w:rsidRPr="0057360D" w:rsidRDefault="0057360D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toistuva rakenne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5429D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57360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7AD6BABB" w14:textId="28CB8DA1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313 Palvelun tilan muuttamisen ajankohta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AC681A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C68EF42" w14:textId="3246A982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313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05" w:author="Tekijä">
              <w:r w:rsidRPr="00BE4851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06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Palvelun tilan muuttamisen ajankohta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0AFA00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AF95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#OID1.2.246.10.1234567.11.2014.300.37.1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5C85D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5ED221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20140314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AFEF2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76FA6C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871C4BF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2FBE5" w14:textId="04D779A3" w:rsidR="00B00C8B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FBCD16C" w14:textId="77777777" w:rsidR="00B00C8B" w:rsidRDefault="00B00C8B" w:rsidP="00B00C8B"/>
    <w:p w14:paraId="29BAF0E8" w14:textId="77777777" w:rsidR="00433EE7" w:rsidRPr="00BF6B8D" w:rsidRDefault="00433EE7" w:rsidP="00D12236">
      <w:pPr>
        <w:pStyle w:val="Otsikko4"/>
        <w:rPr>
          <w:lang w:val="fi-FI"/>
        </w:rPr>
      </w:pPr>
      <w:r w:rsidRPr="00BF6B8D">
        <w:rPr>
          <w:lang w:val="fi-FI"/>
        </w:rPr>
        <w:t>Palvelun ehto, yksilöivä tunnus ja tuloksen ehto</w:t>
      </w:r>
    </w:p>
    <w:p w14:paraId="5F7E3E56" w14:textId="77777777" w:rsidR="009D61D0" w:rsidRDefault="009D61D0" w:rsidP="00B00C8B">
      <w:r>
        <w:t>Palvelun ehto on toistuva. Erilliset ehtorakenteet ilmoitetaan encounterin alla toistamalla entryRelationship-organizer-rakennetta.</w:t>
      </w:r>
    </w:p>
    <w:p w14:paraId="092A43FC" w14:textId="77777777" w:rsidR="009D61D0" w:rsidRDefault="009D61D0" w:rsidP="00B00C8B"/>
    <w:p w14:paraId="357ECCC0" w14:textId="5BE1BE43" w:rsidR="009D61D0" w:rsidRPr="00045B65" w:rsidRDefault="009D61D0" w:rsidP="009D61D0">
      <w:pPr>
        <w:jc w:val="left"/>
        <w:rPr>
          <w:color w:val="000000"/>
          <w:szCs w:val="24"/>
        </w:rPr>
      </w:pPr>
      <w:r>
        <w:t>Tietyn ehtorakenteen kohdalla organizerissa &lt;component&gt;&lt;observation&gt;&lt;</w:t>
      </w:r>
      <w:r w:rsidR="00CE608E">
        <w:t>/</w:t>
      </w:r>
      <w:r>
        <w:t xml:space="preserve">component&gt;-rakenne toistuu. </w:t>
      </w:r>
      <w:r w:rsidRPr="004A6E82">
        <w:t xml:space="preserve">TemplateId:ssä organizerille annetaan arvo </w:t>
      </w:r>
      <w:del w:id="207" w:author="Tekijä">
        <w:r w:rsidRPr="00045B65" w:rsidDel="0009052B">
          <w:rPr>
            <w:color w:val="000000"/>
            <w:szCs w:val="24"/>
            <w:highlight w:val="white"/>
          </w:rPr>
          <w:delText>1.2.246.6.12.2002.</w:delText>
        </w:r>
        <w:r w:rsidR="00CD7D2A" w:rsidDel="0009052B">
          <w:rPr>
            <w:color w:val="000000"/>
            <w:szCs w:val="24"/>
          </w:rPr>
          <w:delText>345</w:delText>
        </w:r>
      </w:del>
      <w:ins w:id="208" w:author="Tekijä">
        <w:r w:rsidR="0009052B">
          <w:rPr>
            <w:color w:val="000000"/>
            <w:szCs w:val="24"/>
            <w:highlight w:val="white"/>
          </w:rPr>
          <w:t>1.2.246.537.6.12.2002.345</w:t>
        </w:r>
      </w:ins>
      <w:r w:rsidR="00AF5158" w:rsidRPr="00045B65">
        <w:rPr>
          <w:color w:val="000000"/>
          <w:szCs w:val="24"/>
        </w:rPr>
        <w:t>.</w:t>
      </w:r>
      <w:r w:rsidRPr="00045B65">
        <w:rPr>
          <w:rStyle w:val="Sivunumero"/>
          <w:szCs w:val="24"/>
        </w:rPr>
        <w:t>315</w:t>
      </w:r>
      <w:r w:rsidRPr="00045B65">
        <w:rPr>
          <w:color w:val="000000"/>
          <w:szCs w:val="24"/>
        </w:rPr>
        <w:t xml:space="preserve"> ja statusCode on “active”.</w:t>
      </w:r>
    </w:p>
    <w:p w14:paraId="517C9E45" w14:textId="77777777" w:rsidR="009D61D0" w:rsidRPr="009D61D0" w:rsidRDefault="009D61D0" w:rsidP="009D61D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9D61D0" w:rsidRPr="00CD7D2A" w14:paraId="25888880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E66" w14:textId="4BEFAEC8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ins w:id="209" w:author="Tekijä">
              <w:r w:rsidR="003B1A0C" w:rsidRPr="001C1EE5">
                <w:rPr>
                  <w:rFonts w:ascii="Arial" w:hAnsi="Arial" w:cs="Arial"/>
                  <w:color w:val="800000"/>
                  <w:sz w:val="20"/>
                  <w:highlight w:val="white"/>
                  <w:lang w:val="en-US" w:eastAsia="fi-FI"/>
                </w:rPr>
                <w:t>entryRelationship</w:t>
              </w:r>
            </w:ins>
            <w:del w:id="210" w:author="Tekijä">
              <w:r w:rsidRPr="00CD7D2A" w:rsidDel="003B1A0C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delText>entry</w:delText>
              </w:r>
            </w:del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2598705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9DAE18" w14:textId="7E4CE89A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templateId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root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del w:id="211" w:author="Tekijä">
              <w:r w:rsidR="00AF5158" w:rsidRPr="00CD7D2A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1.2.246.6.12.2002.</w:delText>
              </w:r>
              <w:r w:rsidR="00CD7D2A" w:rsidRPr="00CD7D2A" w:rsidDel="0009052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delText>345</w:delText>
              </w:r>
            </w:del>
            <w:ins w:id="212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1.2.246.537.6.12.2002.345</w:t>
              </w:r>
            </w:ins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.315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F2CC26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statusCode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active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32AFB01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2EC2C6E" w14:textId="05C8B9D0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 xml:space="preserve">         &lt;!</w:t>
            </w:r>
            <w:r w:rsidR="00931A56"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</w:t>
            </w:r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 xml:space="preserve">ehdon osa 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--&gt;</w:t>
            </w:r>
          </w:p>
          <w:p w14:paraId="29715459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observation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/&gt;</w:t>
            </w:r>
          </w:p>
          <w:p w14:paraId="7BBDB2B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77F301D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7410C7A" w14:textId="22AD108E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ins w:id="213" w:author="Tekijä">
              <w:r w:rsidR="003B1A0C">
                <w:rPr>
                  <w:rFonts w:ascii="Arial" w:hAnsi="Arial" w:cs="Arial"/>
                  <w:color w:val="800000"/>
                  <w:sz w:val="20"/>
                  <w:highlight w:val="white"/>
                  <w:lang w:eastAsia="fi-FI"/>
                </w:rPr>
                <w:t>entryRelationship</w:t>
              </w:r>
            </w:ins>
            <w:del w:id="214" w:author="Tekijä">
              <w:r w:rsidRPr="00CD7D2A" w:rsidDel="003B1A0C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delText>entry</w:delText>
              </w:r>
            </w:del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72AFF4F9" w14:textId="77777777" w:rsidR="009D61D0" w:rsidRDefault="009D61D0" w:rsidP="00B00C8B"/>
    <w:p w14:paraId="6355F662" w14:textId="3F2136FC" w:rsidR="0026271E" w:rsidRPr="00BE3438" w:rsidRDefault="0026271E" w:rsidP="0026271E">
      <w:r>
        <w:t xml:space="preserve">Ensimmäisellä observationilla ilmoitetaan palvelun ehto tekstinä. </w:t>
      </w:r>
      <w:r>
        <w:rPr>
          <w:rStyle w:val="Sivunumero"/>
        </w:rPr>
        <w:t>Kenttäkoodi on 315</w:t>
      </w:r>
      <w:r>
        <w:t>. Varsinainen teksti sijoitetaan section/text:iin</w:t>
      </w:r>
      <w:r w:rsidR="00CE608E">
        <w:t>, jonne viitataan ankkuroinnilla value:sta</w:t>
      </w:r>
      <w:r>
        <w:t>.</w:t>
      </w:r>
      <w:r w:rsidR="00CE608E">
        <w:t xml:space="preserve"> Palvelun ehto tekstinä on toistuva.</w:t>
      </w:r>
    </w:p>
    <w:p w14:paraId="0CD24639" w14:textId="77777777" w:rsidR="0026271E" w:rsidRDefault="0026271E" w:rsidP="0026271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26271E" w:rsidRPr="00732BEC" w14:paraId="2E1D49FA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36D3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315 Palvelun ehto tekstinä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A3A29A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45D905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4771FD0" w14:textId="67845B19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215" w:author="Tekijä">
              <w:r w:rsidRPr="00732BEC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216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ehto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90C500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679BE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D4A19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48124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0F2AB6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A748D2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4A15A0F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E3B82D" w14:textId="61E8A39A" w:rsidR="0026271E" w:rsidRPr="00732BEC" w:rsidRDefault="00732BEC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4ABB511" w14:textId="77777777" w:rsidR="0026271E" w:rsidRDefault="0026271E" w:rsidP="0026271E"/>
    <w:p w14:paraId="3A4E1E53" w14:textId="77777777" w:rsidR="0026271E" w:rsidRDefault="0026271E" w:rsidP="00B00C8B">
      <w:r>
        <w:t>Muilla observationeilla ilmoitetaan ehdon yksilöivä tunnus ja tutkimuksen tuloksen ehto. Observationin kenttäkoodi on 316.</w:t>
      </w:r>
    </w:p>
    <w:p w14:paraId="61EE2520" w14:textId="77777777" w:rsidR="0026271E" w:rsidRDefault="0026271E" w:rsidP="00B00C8B"/>
    <w:p w14:paraId="081327B4" w14:textId="77777777" w:rsidR="0026271E" w:rsidRDefault="00BC3866" w:rsidP="00B00C8B">
      <w:r>
        <w:t xml:space="preserve">Ehdot ilmoitetaan käyttämällä observationin toistuvaa elementtiä precondition. </w:t>
      </w:r>
      <w:r>
        <w:rPr>
          <w:rStyle w:val="Sivunumero"/>
        </w:rPr>
        <w:t>E</w:t>
      </w:r>
      <w:r>
        <w:t>lementissä criterion/code ilmoitetaan tutkimus laboratoriotutkimusnimikkeistöllä tai FinLOINC:illa ja haluttu raja-arvo criterion/value-elementissä. Value-elementin tietotyyppi on IVL_PQ. Jos alaraja on ilmoitettu, niin ehto on tällöin ”suurempi kuin alaraja”. J</w:t>
      </w:r>
      <w:r w:rsidR="00B01840">
        <w:t>os ylära</w:t>
      </w:r>
      <w:r>
        <w:t>ja on ilmoitettu, niin ehto on ”pienempi kuin yläraja”. Saman observationin sisällä toistuva precondition/c</w:t>
      </w:r>
      <w:r w:rsidR="00CF50CC">
        <w:t>riterion muodostaa loogisen AND-ehdon.</w:t>
      </w:r>
      <w:r w:rsidR="00DC7A74">
        <w:t xml:space="preserve"> Jos observationille lisätään aliobservation, näiden välillä toimii AND-logiikka. </w:t>
      </w:r>
    </w:p>
    <w:p w14:paraId="61E6C728" w14:textId="77777777" w:rsidR="00BC3866" w:rsidRDefault="00BC3866" w:rsidP="00B00C8B"/>
    <w:p w14:paraId="6D732E28" w14:textId="0E10CEE5" w:rsidR="00053BCF" w:rsidRPr="009D61D0" w:rsidRDefault="0026271E" w:rsidP="00053BCF">
      <w:r>
        <w:t xml:space="preserve">OR-logiikka toteutetaan toistamalla </w:t>
      </w:r>
      <w:r w:rsidR="00053BCF">
        <w:t>observationia</w:t>
      </w:r>
      <w:r w:rsidR="00DC7A74">
        <w:t xml:space="preserve"> samalla tasolla</w:t>
      </w:r>
      <w:r w:rsidR="00053BCF">
        <w:t xml:space="preserve">. </w:t>
      </w:r>
      <w:r w:rsidR="00053BCF" w:rsidRPr="00CD7D2A">
        <w:t>Not-logiikka</w:t>
      </w:r>
      <w:r w:rsidR="00CD7D2A">
        <w:t>a ei ole tarve toteuttaa, sillä arvo-alueet voidaan antaa myös ”positiivisena” ilmaisuna.</w:t>
      </w:r>
    </w:p>
    <w:p w14:paraId="68F8410B" w14:textId="77777777" w:rsidR="00B63024" w:rsidRDefault="00B63024" w:rsidP="00B630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B63024" w:rsidRPr="00A928DD" w14:paraId="0C801EF6" w14:textId="77777777" w:rsidTr="00D1223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24C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Ehdot rakenteisena, toistetaan koko component.observation rakennetta mikäli ehto on 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lastRenderedPageBreak/>
              <w:t xml:space="preserve">OR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963C1B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30B07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9243146" w14:textId="5BA7B15C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17" w:author="Tekijä">
              <w:r w:rsidRPr="00A928DD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18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Ehdon yksilöivä tunnus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C83208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83833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4D498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0A2EE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2B57D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79A8D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316, 317yksilöivän tekijän ehto, esim. labratutkimus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316B7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5F4834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5D2CD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18DD2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DAF4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C644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CF112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looginen AND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FD171C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1061DF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2B80ADC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yksilöivän tekijän ehto, esim. </w:t>
            </w:r>
            <w:r w:rsidRPr="0043694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Finloinc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9855F02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3141-9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1.2.246.537.6.96.2008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FinLOINC - Fysiologiset mittaukset 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Paino, mitattu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C9A955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kg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15FD44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50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45F0E3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B23CB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CEE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C4DB8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A32735A" w14:textId="37BDBD48" w:rsidR="00B63024" w:rsidRPr="00A928DD" w:rsidRDefault="00A928DD" w:rsidP="00D12236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A307FFC" w14:textId="77777777" w:rsidR="00B63024" w:rsidRDefault="00B63024" w:rsidP="00B63024"/>
    <w:p w14:paraId="21AABE5D" w14:textId="77777777" w:rsidR="00B63024" w:rsidRDefault="00DC7A74" w:rsidP="00F15AF9">
      <w:r>
        <w:t>Logiikan suhteet</w:t>
      </w:r>
    </w:p>
    <w:p w14:paraId="2E55CB21" w14:textId="77777777" w:rsidR="00AE0F58" w:rsidRDefault="00AE0F58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E0F58" w:rsidRPr="00DD469B" w14:paraId="192C0A9A" w14:textId="77777777" w:rsidTr="00DB1D86">
        <w:tc>
          <w:tcPr>
            <w:tcW w:w="2952" w:type="dxa"/>
            <w:shd w:val="clear" w:color="auto" w:fill="auto"/>
          </w:tcPr>
          <w:p w14:paraId="2C5E868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415CE00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230C7D90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3139B62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0E0EFDBF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7029459A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7AE91054" w14:textId="77777777" w:rsidR="00AE0F58" w:rsidRPr="00DB1D86" w:rsidRDefault="00AE0F58" w:rsidP="00757CDE">
            <w:pPr>
              <w:rPr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A24551C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EE1F0E8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7CE3D709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4BBD5D8B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ABA7F47" w14:textId="77777777" w:rsidR="00AE0F58" w:rsidRPr="00DB1D86" w:rsidRDefault="00AE0F58" w:rsidP="00DB1D86">
            <w:pPr>
              <w:jc w:val="center"/>
              <w:rPr>
                <w:b/>
              </w:rPr>
            </w:pPr>
            <w:r w:rsidRPr="00DB1D86">
              <w:rPr>
                <w:b/>
              </w:rPr>
              <w:t>OR</w:t>
            </w:r>
          </w:p>
        </w:tc>
        <w:tc>
          <w:tcPr>
            <w:tcW w:w="2952" w:type="dxa"/>
            <w:shd w:val="clear" w:color="auto" w:fill="auto"/>
          </w:tcPr>
          <w:p w14:paraId="1FB1A235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7CA895CE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6A87F5C5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7CEC832B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18710B73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43D0F3F3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422B7B75" w14:textId="77777777" w:rsidR="00AE0F58" w:rsidRPr="00DB1D86" w:rsidRDefault="00AE0F58" w:rsidP="00757CDE">
            <w:pPr>
              <w:rPr>
                <w:lang w:val="en-US"/>
              </w:rPr>
            </w:pPr>
          </w:p>
        </w:tc>
      </w:tr>
    </w:tbl>
    <w:p w14:paraId="60B9EB41" w14:textId="77777777" w:rsidR="00DC7A74" w:rsidRPr="0011012D" w:rsidRDefault="00DC7A74" w:rsidP="00DC7A74">
      <w:pPr>
        <w:rPr>
          <w:lang w:val="en-US"/>
        </w:rPr>
      </w:pPr>
    </w:p>
    <w:p w14:paraId="256436FD" w14:textId="77777777" w:rsidR="00F15AF9" w:rsidRPr="0026271E" w:rsidRDefault="00107B2F" w:rsidP="00107B2F">
      <w:pPr>
        <w:pStyle w:val="Otsikko2"/>
        <w:rPr>
          <w:lang w:val="fi-FI"/>
        </w:rPr>
      </w:pPr>
      <w:bookmarkStart w:id="219" w:name="_Toc412718363"/>
      <w:bookmarkStart w:id="220" w:name="_Toc421785297"/>
      <w:bookmarkStart w:id="221" w:name="_Toc412718364"/>
      <w:bookmarkStart w:id="222" w:name="_Toc421785298"/>
      <w:bookmarkStart w:id="223" w:name="_Toc412718365"/>
      <w:bookmarkStart w:id="224" w:name="_Toc421785299"/>
      <w:bookmarkStart w:id="225" w:name="_Toc412718366"/>
      <w:bookmarkStart w:id="226" w:name="_Toc421785300"/>
      <w:bookmarkStart w:id="227" w:name="_Toc412718367"/>
      <w:bookmarkStart w:id="228" w:name="_Toc421785301"/>
      <w:bookmarkStart w:id="229" w:name="_Toc436739927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r w:rsidRPr="0026271E">
        <w:rPr>
          <w:lang w:val="fi-FI"/>
        </w:rPr>
        <w:t>Tuki, seuranta ja arviointi</w:t>
      </w:r>
      <w:bookmarkEnd w:id="229"/>
    </w:p>
    <w:p w14:paraId="22E8A4AA" w14:textId="7769A39F" w:rsidR="00107B2F" w:rsidRPr="002E3802" w:rsidRDefault="00107B2F" w:rsidP="00107B2F">
      <w:r>
        <w:rPr>
          <w:rStyle w:val="Sivunumero"/>
        </w:rPr>
        <w:t xml:space="preserve">Tuki, seuranta ja arviointi </w:t>
      </w:r>
      <w:r w:rsidRPr="002E3802">
        <w:t>aloittaa oman otsikkotasonsa.</w:t>
      </w:r>
    </w:p>
    <w:p w14:paraId="5201C368" w14:textId="77777777" w:rsidR="00107B2F" w:rsidRPr="00A56792" w:rsidRDefault="00107B2F" w:rsidP="00107B2F"/>
    <w:p w14:paraId="28B248B8" w14:textId="2AB7098B" w:rsidR="00107B2F" w:rsidRPr="00053BCF" w:rsidRDefault="00107B2F" w:rsidP="00107B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A928DD">
        <w:t>Suunnitelma</w:t>
      </w:r>
      <w:r>
        <w:t>/pohdinta</w:t>
      </w:r>
      <w:r w:rsidR="009C7BE4">
        <w:t>”</w:t>
      </w:r>
      <w:r>
        <w:t xml:space="preserve">, jonka koodi on </w:t>
      </w:r>
      <w:r w:rsidR="00B36327">
        <w:t>75</w:t>
      </w:r>
      <w:r>
        <w:t>.</w:t>
      </w:r>
    </w:p>
    <w:p w14:paraId="5A9C8FD0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07B2F" w:rsidRPr="00A928DD" w14:paraId="40D96CFE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7A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3A9A6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9417DD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7BC8F6" w14:textId="13B9A2D7" w:rsidR="00107B2F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0372E34" w14:textId="77777777" w:rsidR="00107B2F" w:rsidRPr="00911972" w:rsidRDefault="00107B2F" w:rsidP="00107B2F"/>
    <w:p w14:paraId="0FF46A3E" w14:textId="77777777" w:rsidR="00107B2F" w:rsidRDefault="00107B2F" w:rsidP="00107B2F">
      <w:pPr>
        <w:pStyle w:val="Otsikko3"/>
        <w:rPr>
          <w:lang w:val="fi-FI"/>
        </w:rPr>
      </w:pPr>
      <w:bookmarkStart w:id="230" w:name="_Toc436739928"/>
      <w:r w:rsidRPr="00107B2F">
        <w:rPr>
          <w:lang w:val="fi-FI"/>
        </w:rPr>
        <w:lastRenderedPageBreak/>
        <w:t>Tuki, seuranta ja arviointi  tekstinä</w:t>
      </w:r>
      <w:bookmarkEnd w:id="230"/>
    </w:p>
    <w:p w14:paraId="2E9C8EFC" w14:textId="77777777" w:rsidR="006A5367" w:rsidRDefault="006A5367" w:rsidP="006A5367">
      <w:r>
        <w:t>Käyttäjän syöttämä teksti sijoitetaan section/text:iin.</w:t>
      </w:r>
    </w:p>
    <w:p w14:paraId="472637CE" w14:textId="77777777" w:rsidR="006A5367" w:rsidRPr="006A5367" w:rsidRDefault="006A5367" w:rsidP="006A5367"/>
    <w:p w14:paraId="2037C702" w14:textId="4B4C0A1C" w:rsidR="00107B2F" w:rsidRPr="001D5498" w:rsidRDefault="00107B2F" w:rsidP="00107B2F">
      <w:r>
        <w:t xml:space="preserve">Entry </w:t>
      </w:r>
      <w:r w:rsidR="006A5367">
        <w:t>aloitetaan observation-</w:t>
      </w:r>
      <w:r w:rsidR="00D06DD0">
        <w:t>elementillä</w:t>
      </w:r>
      <w:r>
        <w:t>, jossa code-elementtiin aset</w:t>
      </w:r>
      <w:r w:rsidR="006A5367">
        <w:t xml:space="preserve">etaan kenttäkoodi 401. </w:t>
      </w:r>
      <w:r>
        <w:t>Kenttä</w:t>
      </w:r>
      <w:r w:rsidR="006A5367">
        <w:t xml:space="preserve">koodin koodisto </w:t>
      </w:r>
      <w:r>
        <w:t xml:space="preserve">on </w:t>
      </w:r>
      <w:del w:id="231" w:author="Tekijä">
        <w:r w:rsidR="00AF5158" w:rsidDel="0009052B">
          <w:delText>1.2.246.6.12.2002.</w:delText>
        </w:r>
        <w:r w:rsidR="00A928DD" w:rsidDel="0009052B">
          <w:delText>345</w:delText>
        </w:r>
      </w:del>
      <w:ins w:id="232" w:author="Tekijä">
        <w:r w:rsidR="0009052B">
          <w:t>1.2.246.537.6.12.2002.345</w:t>
        </w:r>
      </w:ins>
      <w:r>
        <w:t>. Text-elementistä viitataan tämän tietokokonaisuuden section/text</w:t>
      </w:r>
      <w:r w:rsidR="00732BEC">
        <w:t>/paragrap</w:t>
      </w:r>
      <w:r>
        <w:t>-</w:t>
      </w:r>
      <w:r w:rsidR="00732BEC">
        <w:t xml:space="preserve"> </w:t>
      </w:r>
      <w:r>
        <w:t>OID:iin</w:t>
      </w:r>
      <w:r w:rsidR="00732BEC">
        <w:t xml:space="preserve"> ja value:sta ankkuroinnilla kirjattuu tekstiin</w:t>
      </w:r>
      <w:r>
        <w:t xml:space="preserve">. </w:t>
      </w:r>
    </w:p>
    <w:p w14:paraId="0951A724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107B2F" w:rsidRPr="00732BEC" w14:paraId="06B8C194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7FAA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3B788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48C59E5" w14:textId="6A8602B4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233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234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51E9659" w14:textId="77777777" w:rsidR="00F358AF" w:rsidRDefault="00732BEC" w:rsidP="00F358AF">
            <w:pPr>
              <w:autoSpaceDE w:val="0"/>
              <w:autoSpaceDN w:val="0"/>
              <w:adjustRightInd w:val="0"/>
              <w:jc w:val="left"/>
              <w:rPr>
                <w:ins w:id="2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7498D5D" w14:textId="3EB72EC5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ins w:id="23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7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 entry:n yksilöivä tunnus --&gt;</w:t>
              </w:r>
            </w:ins>
          </w:p>
          <w:p w14:paraId="37616129" w14:textId="148A2418" w:rsidR="00732BEC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8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&lt;id root="1.2.246.10.1234567.11.2014.300.110"/&gt;</w:t>
              </w:r>
            </w:ins>
          </w:p>
          <w:p w14:paraId="2DD939DD" w14:textId="3F2CBF65" w:rsidR="00732BEC" w:rsidRPr="00732BEC" w:rsidRDefault="00732BEC" w:rsidP="00732BEC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401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39" w:author="Tekijä">
              <w:r w:rsidRPr="00732BEC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40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Tuki, seuranta ja arviointi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18D90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EE1E83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B9671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BA7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CDB058B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70580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ECBB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6012A9" w14:textId="6495400A" w:rsidR="00107B2F" w:rsidRPr="00732BEC" w:rsidRDefault="00732BEC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8E6F89E" w14:textId="77777777" w:rsidR="00107B2F" w:rsidRPr="00A35135" w:rsidRDefault="00107B2F" w:rsidP="00107B2F"/>
    <w:p w14:paraId="4FDCCBE5" w14:textId="77777777" w:rsidR="00817BFB" w:rsidRDefault="00817BFB" w:rsidP="00817BFB">
      <w:pPr>
        <w:pStyle w:val="Otsikko2"/>
      </w:pPr>
      <w:bookmarkStart w:id="241" w:name="_Toc436739929"/>
      <w:r>
        <w:t>Diagnoosilista</w:t>
      </w:r>
      <w:bookmarkEnd w:id="241"/>
    </w:p>
    <w:p w14:paraId="6486EBD4" w14:textId="77777777" w:rsidR="00817BFB" w:rsidRPr="002E3802" w:rsidRDefault="00817BFB" w:rsidP="00817BFB">
      <w:r>
        <w:rPr>
          <w:rStyle w:val="Sivunumero"/>
        </w:rPr>
        <w:t xml:space="preserve">Diagnoosilistan tiedot sijoitetaan </w:t>
      </w:r>
      <w:r>
        <w:t>omalle otsikkotasollensa.</w:t>
      </w:r>
    </w:p>
    <w:p w14:paraId="2712037A" w14:textId="77777777" w:rsidR="00817BFB" w:rsidRPr="00A56792" w:rsidRDefault="00817BFB" w:rsidP="00817BFB"/>
    <w:p w14:paraId="791C2287" w14:textId="77777777" w:rsidR="00817BFB" w:rsidRPr="00817BFB" w:rsidRDefault="00817BFB" w:rsidP="00817BFB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</w:t>
      </w:r>
      <w:r w:rsidR="002741B6">
        <w:t xml:space="preserve">ko </w:t>
      </w:r>
      <w:r w:rsidR="009C7BE4">
        <w:t>”</w:t>
      </w:r>
      <w:r w:rsidR="002741B6">
        <w:t>diagnoosi</w:t>
      </w:r>
      <w:r w:rsidR="009C7BE4">
        <w:t>”</w:t>
      </w:r>
      <w:r w:rsidR="002741B6">
        <w:t>, jonka koodi on 13</w:t>
      </w:r>
      <w:r>
        <w:t>.</w:t>
      </w:r>
    </w:p>
    <w:p w14:paraId="4765929F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817BFB" w:rsidRPr="00A928DD" w14:paraId="3A0E5E1F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C81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26C42A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B4066B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13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AF3845" w14:textId="1D41078E" w:rsidR="00817BFB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543DA7CD" w14:textId="77777777" w:rsidR="00817BFB" w:rsidRPr="00BF6B8D" w:rsidRDefault="00817BFB" w:rsidP="00817BFB"/>
    <w:p w14:paraId="25F808D8" w14:textId="77777777" w:rsidR="00817BFB" w:rsidRPr="006A5367" w:rsidRDefault="00817BFB" w:rsidP="00817BFB"/>
    <w:p w14:paraId="37780675" w14:textId="32B75CC2" w:rsidR="00F9188C" w:rsidRDefault="00817BFB" w:rsidP="00817BFB">
      <w:r>
        <w:t>Entry aloitetaan observation-elementellä, jossa code-eleme</w:t>
      </w:r>
      <w:r w:rsidR="00F11CCC">
        <w:t>nttiin asetetaan kenttäkoodi 603</w:t>
      </w:r>
      <w:r>
        <w:t xml:space="preserve">. Kenttäkoodin koodisto on </w:t>
      </w:r>
      <w:del w:id="242" w:author="Tekijä">
        <w:r w:rsidR="00AF5158" w:rsidDel="0009052B">
          <w:delText>1.2.246.6.12.2002.</w:delText>
        </w:r>
        <w:r w:rsidR="00F9188C" w:rsidDel="0009052B">
          <w:delText>345</w:delText>
        </w:r>
      </w:del>
      <w:ins w:id="243" w:author="Tekijä">
        <w:r w:rsidR="0009052B">
          <w:t>1.2.246.537.6.12.2002.345</w:t>
        </w:r>
      </w:ins>
      <w:r>
        <w:t>. Text-elementistä viitataan tämän tietokokonaisuuden section/text</w:t>
      </w:r>
      <w:r w:rsidR="00732BEC">
        <w:t>/paragraph</w:t>
      </w:r>
      <w:r>
        <w:t>-OID:iin</w:t>
      </w:r>
      <w:r w:rsidR="00732BEC">
        <w:t xml:space="preserve"> ja value:sta ankkuroinnilla diagnoosilistan teksteihin</w:t>
      </w:r>
      <w:r>
        <w:t xml:space="preserve">. </w:t>
      </w:r>
    </w:p>
    <w:p w14:paraId="129C94FE" w14:textId="77777777" w:rsidR="00F9188C" w:rsidRDefault="00F9188C" w:rsidP="00817BFB"/>
    <w:p w14:paraId="1C0C89A0" w14:textId="5D8BFF5D" w:rsidR="00817BFB" w:rsidRPr="001D5498" w:rsidRDefault="00F11CCC" w:rsidP="00817BFB">
      <w:r>
        <w:t xml:space="preserve">Teksti kopioidaan </w:t>
      </w:r>
      <w:r w:rsidR="00F9188C">
        <w:t xml:space="preserve">päivitysaikana ajantasaisesta diagnoosikoosteesta </w:t>
      </w:r>
      <w:r>
        <w:t xml:space="preserve">ja sitä </w:t>
      </w:r>
      <w:r w:rsidR="00F9188C">
        <w:t xml:space="preserve">käyttäjä voi </w:t>
      </w:r>
      <w:r>
        <w:t>editoida.</w:t>
      </w:r>
      <w:r w:rsidR="00F9188C">
        <w:t xml:space="preserve"> Ajatuksena tämä lista päivitetään aina, kun </w:t>
      </w:r>
      <w:r w:rsidR="00D06DD0">
        <w:t>Terveys- ja hoitosuunnitelmaa</w:t>
      </w:r>
      <w:r w:rsidR="00F9188C">
        <w:t xml:space="preserve"> potilaalle päivitetään.</w:t>
      </w:r>
    </w:p>
    <w:p w14:paraId="28087F31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817BFB" w:rsidRPr="00732BEC" w14:paraId="67DCB5E0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FB0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83A65F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366F1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pysyvistä sekä ajankohtaisista diagnooseista, jotka ovat voimassa potilaan terveys- ja hoitosuunnitelman laatimisen hetkellä. Haetaan täyttöhetkellä diagnoosikoosteelta ja käyttäjä saa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395EC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6F5CBD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0E99BEE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I20.1 Angina pectoris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B3CE4C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E11.9 Aikuistyypin diabetes; ilman komplikaatioita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/&gt;</w:t>
            </w:r>
          </w:p>
          <w:p w14:paraId="2A2095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E66.8 Vaikea lihavuus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F09DF7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8CE825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6B209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CE2AB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AE3888B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24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6ABB93F" w14:textId="6B22BA58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24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6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 entry:n yksilöivä tunnus --&gt;</w:t>
              </w:r>
            </w:ins>
          </w:p>
          <w:p w14:paraId="154A14AA" w14:textId="2E53A061" w:rsidR="00732BEC" w:rsidRPr="002E0A71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7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2E0A7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&lt;id root="1.2.246.10.1234567.11.2014.300.111"/&gt;</w:t>
              </w:r>
            </w:ins>
          </w:p>
          <w:p w14:paraId="5607713C" w14:textId="3F6E5ADD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248" w:author="Tekijä">
              <w:r w:rsidRPr="00732BEC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249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68FDC7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09C0F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93D51D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79C48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76437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06274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1ED2B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C26656" w14:textId="780C0347" w:rsidR="00817BF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93A3AE7" w14:textId="77777777" w:rsidR="00817BFB" w:rsidRPr="00A35135" w:rsidRDefault="00817BFB" w:rsidP="00817BFB"/>
    <w:p w14:paraId="517508E7" w14:textId="77777777" w:rsidR="00045EB6" w:rsidRDefault="00045EB6" w:rsidP="00045EB6">
      <w:pPr>
        <w:pStyle w:val="Otsikko2"/>
      </w:pPr>
      <w:bookmarkStart w:id="250" w:name="_Toc412718371"/>
      <w:bookmarkStart w:id="251" w:name="_Toc421785305"/>
      <w:bookmarkStart w:id="252" w:name="_Toc412718372"/>
      <w:bookmarkStart w:id="253" w:name="_Toc421785306"/>
      <w:bookmarkStart w:id="254" w:name="_Toc412718373"/>
      <w:bookmarkStart w:id="255" w:name="_Toc421785307"/>
      <w:bookmarkStart w:id="256" w:name="_Toc412718386"/>
      <w:bookmarkStart w:id="257" w:name="_Toc421785320"/>
      <w:bookmarkStart w:id="258" w:name="_Toc436739930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r>
        <w:t>Lääkityslista</w:t>
      </w:r>
      <w:bookmarkEnd w:id="258"/>
    </w:p>
    <w:p w14:paraId="11E37497" w14:textId="77777777" w:rsidR="00045EB6" w:rsidRPr="002E3802" w:rsidRDefault="00045EB6" w:rsidP="00045EB6">
      <w:r>
        <w:rPr>
          <w:rStyle w:val="Sivunumero"/>
        </w:rPr>
        <w:t xml:space="preserve">Lääkityslistan tiedot sijoitetaan </w:t>
      </w:r>
      <w:r>
        <w:t>omalle otsikkotasollensa.</w:t>
      </w:r>
    </w:p>
    <w:p w14:paraId="5DFC8332" w14:textId="77777777" w:rsidR="00045EB6" w:rsidRPr="00A56792" w:rsidRDefault="00045EB6" w:rsidP="00045EB6"/>
    <w:p w14:paraId="3B41F3CD" w14:textId="77777777" w:rsidR="00045EB6" w:rsidRPr="00817BFB" w:rsidRDefault="00045EB6" w:rsidP="00045EB6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</w:t>
      </w:r>
      <w:r w:rsidR="002741B6">
        <w:t xml:space="preserve">kko </w:t>
      </w:r>
      <w:r w:rsidR="009C7BE4">
        <w:t>”</w:t>
      </w:r>
      <w:r w:rsidR="002741B6">
        <w:t>lääkehoito</w:t>
      </w:r>
      <w:r w:rsidR="009C7BE4">
        <w:t>”</w:t>
      </w:r>
      <w:r w:rsidR="002741B6">
        <w:t>, jonka koodi on 55</w:t>
      </w:r>
      <w:r>
        <w:t>.</w:t>
      </w:r>
    </w:p>
    <w:p w14:paraId="6C32C2C2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045EB6" w:rsidRPr="00BF6B8D" w14:paraId="35BBF353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AA9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16BBAC" w14:textId="742DBAD1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2A8D14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84A51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55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</w:t>
            </w:r>
            <w:r w:rsidR="002741B6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ehoito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72F8B4" w14:textId="1964CF00" w:rsidR="00045EB6" w:rsidRPr="00BF6B8D" w:rsidRDefault="00045EB6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Lääk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ehoito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06727A24" w14:textId="77777777" w:rsidR="00045EB6" w:rsidRPr="00BF6B8D" w:rsidRDefault="00045EB6" w:rsidP="00045EB6"/>
    <w:p w14:paraId="3C71C1A7" w14:textId="77777777" w:rsidR="00045EB6" w:rsidRDefault="00045EB6" w:rsidP="00045EB6">
      <w:r>
        <w:t>Käyttäjän syöttämä teksti sijoitetaan section/text:iin.</w:t>
      </w:r>
    </w:p>
    <w:p w14:paraId="731EF2B7" w14:textId="77777777" w:rsidR="00045EB6" w:rsidRPr="006A5367" w:rsidRDefault="00045EB6" w:rsidP="00045EB6"/>
    <w:p w14:paraId="05524886" w14:textId="07A0A8B4" w:rsidR="00F9188C" w:rsidRDefault="00045EB6" w:rsidP="00F9188C">
      <w:r>
        <w:t xml:space="preserve">Entry aloitetaan observation-elementellä, jossa code-elementtiin asetetaan kenttäkoodi 605. Kenttäkoodin koodisto on </w:t>
      </w:r>
      <w:del w:id="259" w:author="Tekijä">
        <w:r w:rsidRPr="00587985" w:rsidDel="0009052B">
          <w:delText>1.2.246.6.12.2002.</w:delText>
        </w:r>
        <w:r w:rsidR="00F9188C" w:rsidDel="0009052B">
          <w:delText>345</w:delText>
        </w:r>
      </w:del>
      <w:ins w:id="260" w:author="Tekijä">
        <w:r w:rsidR="0009052B">
          <w:t>1.2.246.537.6.12.2002.345</w:t>
        </w:r>
      </w:ins>
      <w:r>
        <w:t>. Text-elementistä viitataan tämän tietokokonaisuuden section/text</w:t>
      </w:r>
      <w:r w:rsidR="00732BEC">
        <w:t>/paragraph</w:t>
      </w:r>
      <w:r>
        <w:t>-</w:t>
      </w:r>
      <w:r w:rsidR="00732BEC">
        <w:t xml:space="preserve"> </w:t>
      </w:r>
      <w:r>
        <w:t>OID:iin</w:t>
      </w:r>
      <w:r w:rsidR="00732BEC">
        <w:t xml:space="preserve"> ja value:sta ankkuroinnilla lääkityslistan teksteihin</w:t>
      </w:r>
      <w:r>
        <w:t xml:space="preserve">. </w:t>
      </w:r>
    </w:p>
    <w:p w14:paraId="40B501D7" w14:textId="77777777" w:rsidR="00F9188C" w:rsidRDefault="00F9188C" w:rsidP="00F9188C"/>
    <w:p w14:paraId="7B1461AE" w14:textId="2CB4874F" w:rsidR="00F9188C" w:rsidRPr="001D5498" w:rsidRDefault="00F9188C" w:rsidP="00F9188C">
      <w:r>
        <w:t xml:space="preserve">Teksti kopioidaan päivitysaikana ajantasaisesta lääkityskoosteesta ja sitä käyttäjä voi editoida. Ajatuksena tämä lista päivitetään aina, kun </w:t>
      </w:r>
      <w:r w:rsidR="00D06DD0">
        <w:t>Terveys- ja hoitosuunnitelmaa</w:t>
      </w:r>
      <w:r>
        <w:t xml:space="preserve"> potilaalle päivitetään.</w:t>
      </w:r>
    </w:p>
    <w:p w14:paraId="34F7C1D9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045EB6" w:rsidRPr="00732BEC" w14:paraId="16AFE3DD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E9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F74E8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568CE949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lääkityksestä, joka on terveys- ja hoitosuunnitelman laatimisen hetkellä ajankohtainen ja voimassaoleva. Haetaan täyttöhetkellä lääkityskoosteelta tähän ja käyttäjä voi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DE7799" w14:textId="77777777" w:rsidR="00732BEC" w:rsidRPr="00DD469B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D469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OID1.2.246.10.1234567.11.2014.300.58.1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F9F1FD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96681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Seloken tabl 50mg 1 tabl x 2 /vrk p.o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323BEB3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Actrapid erillisen ohjeen mukaan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D57C76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6B895CF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FC0191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78F6B6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177B4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3E00844" w14:textId="1ADEEC78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261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262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CCCE50A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26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FA1D33" w14:textId="105ED465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26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5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 entry:n yksilöivä tunnus --&gt;</w:t>
              </w:r>
            </w:ins>
          </w:p>
          <w:p w14:paraId="44A9CD27" w14:textId="2106E8C8" w:rsidR="00732BEC" w:rsidRPr="002E0A71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6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2E0A7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&lt;id root="1.2.246.10.1234567.11.2014.300.112"/&gt;</w:t>
              </w:r>
            </w:ins>
          </w:p>
          <w:p w14:paraId="413030B4" w14:textId="3974C1C1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del w:id="267" w:author="Tekijä">
              <w:r w:rsidRPr="00732BEC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1.2.246.6.12.2002.345</w:delText>
              </w:r>
            </w:del>
            <w:ins w:id="268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1.2.246.537.6.12.2002.345</w:t>
              </w:r>
            </w:ins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C9339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1CC3B2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05722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F8095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08A648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3EA14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BDD04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40314C" w14:textId="10302695" w:rsidR="00045EB6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ED8C8B9" w14:textId="77777777" w:rsidR="00A90DAE" w:rsidRPr="00BE3438" w:rsidRDefault="00A90DAE" w:rsidP="00A90DAE"/>
    <w:p w14:paraId="1D99392D" w14:textId="77777777" w:rsidR="00A90DAE" w:rsidRPr="00DE2D98" w:rsidRDefault="004A6880" w:rsidP="00A90DAE">
      <w:pPr>
        <w:pStyle w:val="Otsikko2"/>
      </w:pPr>
      <w:bookmarkStart w:id="269" w:name="_Toc436739931"/>
      <w:r>
        <w:t>Hoitosuunnitelman lisätiedot</w:t>
      </w:r>
      <w:bookmarkEnd w:id="269"/>
    </w:p>
    <w:p w14:paraId="1A333044" w14:textId="77777777" w:rsidR="00A90DAE" w:rsidRPr="00107B2F" w:rsidRDefault="00A90DAE" w:rsidP="00A90DAE">
      <w:pPr>
        <w:jc w:val="left"/>
      </w:pPr>
    </w:p>
    <w:p w14:paraId="38CF6E08" w14:textId="77777777" w:rsidR="00A90DAE" w:rsidRPr="002E3802" w:rsidRDefault="004A6880" w:rsidP="00A90DAE">
      <w:r>
        <w:rPr>
          <w:rStyle w:val="Sivunumero"/>
        </w:rPr>
        <w:t>Hoitosuunnitelman lisätiedot</w:t>
      </w:r>
      <w:r w:rsidR="00A90DAE">
        <w:rPr>
          <w:rStyle w:val="Sivunumero"/>
        </w:rPr>
        <w:t xml:space="preserve"> </w:t>
      </w:r>
      <w:r w:rsidR="00D12A46">
        <w:t>aloittavat</w:t>
      </w:r>
      <w:r w:rsidR="00A90DAE">
        <w:t xml:space="preserve"> oman</w:t>
      </w:r>
      <w:r w:rsidR="00A90DAE" w:rsidRPr="002E3802">
        <w:t xml:space="preserve"> otsikkotasonsa.</w:t>
      </w:r>
    </w:p>
    <w:p w14:paraId="08BCEDC5" w14:textId="77777777" w:rsidR="00A90DAE" w:rsidRPr="00A56792" w:rsidRDefault="00A90DAE" w:rsidP="00A90DAE"/>
    <w:p w14:paraId="52FA4F45" w14:textId="77777777" w:rsidR="00A90DAE" w:rsidRPr="00A90DAE" w:rsidRDefault="00A90DAE" w:rsidP="00A90DAE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D12A46">
        <w:t>muu merkintä</w:t>
      </w:r>
      <w:r w:rsidR="009C7BE4">
        <w:t>”</w:t>
      </w:r>
      <w:r w:rsidR="00D12A46">
        <w:t>, jonka koodi on 76</w:t>
      </w:r>
      <w:r>
        <w:t>.</w:t>
      </w:r>
    </w:p>
    <w:p w14:paraId="67BFE673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A90DAE" w:rsidRPr="00A90DAE" w14:paraId="42A535AE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C88E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32D650" w14:textId="3D01CBF1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549606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B3632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76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Muu merkintä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B0C51A7" w14:textId="6FADC51E" w:rsidR="00A90DAE" w:rsidRPr="00A90DAE" w:rsidRDefault="00A90DAE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Muu merkintä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57092F06" w14:textId="77777777" w:rsidR="00A90DAE" w:rsidRPr="00A90DAE" w:rsidRDefault="00A90DAE" w:rsidP="00A90DAE"/>
    <w:p w14:paraId="165DD8B7" w14:textId="78700981" w:rsidR="00A90DAE" w:rsidRDefault="004A6880" w:rsidP="00A90DAE">
      <w:pPr>
        <w:pStyle w:val="Otsikko3"/>
        <w:rPr>
          <w:lang w:val="fi-FI"/>
        </w:rPr>
      </w:pPr>
      <w:bookmarkStart w:id="270" w:name="_Toc436739932"/>
      <w:r>
        <w:rPr>
          <w:lang w:val="fi-FI"/>
        </w:rPr>
        <w:t>Hoitosuunnitelman lisätiedot</w:t>
      </w:r>
      <w:bookmarkEnd w:id="270"/>
    </w:p>
    <w:p w14:paraId="294FAEA9" w14:textId="77777777" w:rsidR="00A90DAE" w:rsidRDefault="00A90DAE" w:rsidP="00A90DAE">
      <w:r>
        <w:t>Käyttäjän syöttämä teksti sijoitetaan section/text:iin.</w:t>
      </w:r>
      <w:r w:rsidR="006F5854" w:rsidRPr="006F5854">
        <w:t xml:space="preserve"> </w:t>
      </w:r>
      <w:r w:rsidR="006F5854">
        <w:t>Lisätiedot voivat sisältää mm. potilaan riskitietoja.</w:t>
      </w:r>
    </w:p>
    <w:p w14:paraId="70EC5C7D" w14:textId="77777777" w:rsidR="00A90DAE" w:rsidRPr="006A5367" w:rsidRDefault="00A90DAE" w:rsidP="00A90DAE"/>
    <w:p w14:paraId="36A5121C" w14:textId="4F39E413" w:rsidR="00A90DAE" w:rsidRPr="001D5498" w:rsidRDefault="00A90DAE" w:rsidP="00A90DAE">
      <w:r>
        <w:t>Entry aloitetaan observation-elementellä, jossa code-element</w:t>
      </w:r>
      <w:r w:rsidR="004A6880">
        <w:t>tiin asetetaan kenttäkoodi 601.</w:t>
      </w:r>
      <w:r>
        <w:t xml:space="preserve"> Kenttäkoodin koodisto on </w:t>
      </w:r>
      <w:del w:id="271" w:author="Tekijä">
        <w:r w:rsidR="00AF5158" w:rsidDel="0009052B">
          <w:delText>1.2.246.6.12.2002.</w:delText>
        </w:r>
        <w:r w:rsidR="00F9188C" w:rsidDel="0009052B">
          <w:delText>345</w:delText>
        </w:r>
      </w:del>
      <w:ins w:id="272" w:author="Tekijä">
        <w:r w:rsidR="0009052B">
          <w:t>1.2.246.537.6.12.2002.345</w:t>
        </w:r>
      </w:ins>
      <w:r>
        <w:t>. Text-elementistä viitataan tämän tietokokonaisuuden section/text</w:t>
      </w:r>
      <w:r w:rsidR="00DC6144">
        <w:t>/paragraph</w:t>
      </w:r>
      <w:r>
        <w:t>-OID:iin</w:t>
      </w:r>
      <w:r w:rsidR="00DC6144">
        <w:t xml:space="preserve"> ja value:sta ankkuroinnilla kirjattuun lisätietotekstiin</w:t>
      </w:r>
      <w:r>
        <w:t>.</w:t>
      </w:r>
      <w:r w:rsidR="008529F6">
        <w:t xml:space="preserve"> </w:t>
      </w:r>
    </w:p>
    <w:p w14:paraId="75B488D2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A90DAE" w:rsidRPr="00DC6144" w14:paraId="09F215A4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152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A62DBC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DC6144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356463" w14:textId="47C9B71B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273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274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2D0E74" w14:textId="77777777" w:rsidR="00F358AF" w:rsidRDefault="00DC6144" w:rsidP="00F358AF">
            <w:pPr>
              <w:autoSpaceDE w:val="0"/>
              <w:autoSpaceDN w:val="0"/>
              <w:adjustRightInd w:val="0"/>
              <w:jc w:val="left"/>
              <w:rPr>
                <w:ins w:id="2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17C5D5" w14:textId="1EC5236A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ins w:id="27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7" w:author="Tekijä"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    </w:t>
              </w:r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 entry:n yksilöivä tunnus --&gt;</w:t>
              </w:r>
            </w:ins>
          </w:p>
          <w:p w14:paraId="6C58CA55" w14:textId="0BEC6749" w:rsidR="00DC6144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8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&lt;id root="1.2.246.10.1234567.11.2014.300.113"/&gt;</w:t>
              </w:r>
            </w:ins>
          </w:p>
          <w:p w14:paraId="25570AB4" w14:textId="7AEF9A5F" w:rsidR="00DC6144" w:rsidRPr="00DC6144" w:rsidRDefault="00DC6144" w:rsidP="00DC6144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601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79" w:author="Tekijä">
              <w:r w:rsidRPr="00DC6144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80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Hoitosuunnitelman lisätiedot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7425D8E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0BD2F8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A971C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7D9DAF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916E843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#OID1.2.246.10.1234567.11.2014.300.59.1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D93A3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A3A59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812841" w14:textId="5D19A44A" w:rsidR="00A90DAE" w:rsidRPr="00DC6144" w:rsidRDefault="00DC6144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734E7C2" w14:textId="77777777" w:rsidR="00A90DAE" w:rsidRPr="00A35135" w:rsidRDefault="00A90DAE" w:rsidP="00A90DAE"/>
    <w:p w14:paraId="33ABB347" w14:textId="77777777" w:rsidR="006F5854" w:rsidRDefault="006F5854" w:rsidP="006F5854">
      <w:pPr>
        <w:pStyle w:val="Otsikko3"/>
        <w:rPr>
          <w:lang w:val="fi-FI"/>
        </w:rPr>
      </w:pPr>
      <w:bookmarkStart w:id="281" w:name="_Toc436739933"/>
      <w:r>
        <w:rPr>
          <w:lang w:val="fi-FI"/>
        </w:rPr>
        <w:t>Terveydenhuollon ammattihenkilö</w:t>
      </w:r>
      <w:bookmarkEnd w:id="281"/>
    </w:p>
    <w:p w14:paraId="5D096E4D" w14:textId="550216D0" w:rsidR="004B515C" w:rsidRDefault="00692F91" w:rsidP="00C72366">
      <w:r>
        <w:t>Tiedot ammattihenkilöstä</w:t>
      </w:r>
      <w:r w:rsidR="006F5854" w:rsidRPr="006F5854">
        <w:t>, joka viime kädessä vastaa terveys- ja hoitosuunnitelman laatimisesta ja koordinoi sen toteuttamista, ellei koordinoivaa tahoa ole nimetty muualla hoitosuunnitelmassa</w:t>
      </w:r>
      <w:r>
        <w:t xml:space="preserve">, </w:t>
      </w:r>
      <w:r w:rsidR="006F5854">
        <w:t xml:space="preserve">annetaan omassa entry:ssä samassa </w:t>
      </w:r>
      <w:r>
        <w:t>’</w:t>
      </w:r>
      <w:r w:rsidR="006F5854">
        <w:t>Muu merkintä</w:t>
      </w:r>
      <w:r>
        <w:t>’-</w:t>
      </w:r>
      <w:r w:rsidR="006F5854">
        <w:t xml:space="preserve"> otsikon alla kuin hoitosuunnitelman lisätiedot</w:t>
      </w:r>
      <w:r>
        <w:t>. Entry:n</w:t>
      </w:r>
      <w:r w:rsidRPr="00692F91">
        <w:t xml:space="preserve"> organizerissa &lt;component&gt;&lt;observation&gt;&lt;/component&gt;-rakenne toistuu</w:t>
      </w:r>
      <w:r>
        <w:t xml:space="preserve"> jokaisen kirjatun terveydenhuollon ammattihenkilön osalta.</w:t>
      </w:r>
      <w:r w:rsidRPr="00692F91">
        <w:t xml:space="preserve"> TemplateId:ssä organizerille annetaan arvo </w:t>
      </w:r>
      <w:del w:id="282" w:author="Tekijä">
        <w:r w:rsidRPr="00692F91" w:rsidDel="0009052B">
          <w:delText>1.2.246.6.12.2002.345</w:delText>
        </w:r>
      </w:del>
      <w:ins w:id="283" w:author="Tekijä">
        <w:r w:rsidR="0009052B">
          <w:t>1.2.246.537.6.12.2002.345</w:t>
        </w:r>
      </w:ins>
      <w:r w:rsidRPr="00692F91">
        <w:t>.</w:t>
      </w:r>
      <w:r>
        <w:t>500</w:t>
      </w:r>
      <w:r w:rsidRPr="00692F91">
        <w:t xml:space="preserve"> ja statusCode on “active”.</w:t>
      </w:r>
      <w:r>
        <w:t xml:space="preserve"> </w:t>
      </w:r>
      <w:r w:rsidR="006F5854">
        <w:t xml:space="preserve">Encounter code:n </w:t>
      </w:r>
      <w:r w:rsidR="006F5854">
        <w:lastRenderedPageBreak/>
        <w:t>asetetaan kenttäkoodi 501 ja performerissa annetaan ammattilaisen tiedot. Performer.assignedEntity.id:ssä 502 Ammattihenkilön yksilöivä tunniste</w:t>
      </w:r>
      <w:r w:rsidR="00D06DD0">
        <w:t xml:space="preserve"> (hetu)</w:t>
      </w:r>
      <w:r w:rsidR="006F5854">
        <w:t xml:space="preserve"> ja 505 Ammattihenkilön </w:t>
      </w:r>
      <w:r w:rsidR="00D06DD0">
        <w:t>yksilöinti</w:t>
      </w:r>
      <w:r w:rsidR="006F5854">
        <w:t>tunniste. Ammattilaisen ammattinimike 503 annetaan code.translation.qualifier-rakenteella TK-Ammattiluokituksen mukaisella arvolla. AssignedPerson.name:ssa annetaan 501 Ammattihenkilön nimi</w:t>
      </w:r>
      <w:r w:rsidR="00DC6144">
        <w:t>.</w:t>
      </w:r>
    </w:p>
    <w:p w14:paraId="4DD97310" w14:textId="77777777" w:rsidR="006F5854" w:rsidRDefault="006F5854" w:rsidP="00C72366"/>
    <w:p w14:paraId="2A2006A7" w14:textId="77777777" w:rsidR="006F5854" w:rsidRDefault="006F5854" w:rsidP="00C72366">
      <w:r>
        <w:t>Omassa aliobservation:annetaan ammattihenkilön lisätieto tekstinä. Kenttäkoodiksi asetetaan 504</w:t>
      </w:r>
      <w:r w:rsidR="006825AD">
        <w:t xml:space="preserve"> ja käyttäjän kirjaama lisätietoteksti annetaan näyttömuoto-osiossa.</w:t>
      </w:r>
    </w:p>
    <w:p w14:paraId="29AC0657" w14:textId="77777777" w:rsidR="006F5854" w:rsidRDefault="006F5854" w:rsidP="006F585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9"/>
      </w:tblGrid>
      <w:tr w:rsidR="006F5854" w:rsidRPr="00187668" w14:paraId="6303C6E0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39B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43C79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34C29EB" w14:textId="4C3923A1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del w:id="284" w:author="Tekijä">
              <w:r w:rsidR="006A6404" w:rsidDel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delText>21</w:delText>
              </w:r>
            </w:del>
            <w:ins w:id="285" w:author="Tekijä">
              <w:r w:rsidR="00357BF7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32</w:t>
              </w:r>
            </w:ins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BF0FC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CLUSTER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475FC06" w14:textId="77777777" w:rsidR="00F358AF" w:rsidRDefault="00692F91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28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358A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358A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358A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87" w:author="Tekijä">
              <w:r w:rsidRPr="00F358AF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88" w:author="Tekijä">
              <w:r w:rsidR="0009052B" w:rsidRPr="00F358A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.500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E67F051" w14:textId="2680ACEB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ins w:id="28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90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F358A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 entry:n yksilöivä tunnus --&gt;</w:t>
              </w:r>
            </w:ins>
          </w:p>
          <w:p w14:paraId="67083CF1" w14:textId="31766A5F" w:rsidR="00692F91" w:rsidRPr="001C1EE5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1" w:author="Tekijä"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    </w:t>
              </w:r>
              <w:r w:rsidRPr="001C1EE5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&lt;id root="1.2.246.10.1234567.11.2014.300.114"/&gt;</w:t>
              </w:r>
            </w:ins>
          </w:p>
          <w:p w14:paraId="4216D2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statusCode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active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9D0A9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toistuva rakanne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3AD2C1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15E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432BA1E" w14:textId="34D36270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92" w:author="Tekijä">
              <w:r w:rsidRPr="00692F91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93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ammattihenkilö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91AD5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846A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#OID1.2.246.10.1234567.11.2014.300.60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FD28F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1A70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B5397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0E0A14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502 Ammattihenkilön yksilöivä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97994E" w14:textId="065847F3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121256-</w:t>
            </w:r>
            <w:ins w:id="294" w:author="Tekijä">
              <w:r w:rsidR="00DD469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9</w:t>
              </w:r>
            </w:ins>
            <w:del w:id="295" w:author="Tekijä">
              <w:r w:rsidRPr="00692F91" w:rsidDel="00DD469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5</w:delText>
              </w:r>
            </w:del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678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6E0F28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505 Ammattihenkilön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EC4A019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83EB960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95A46A2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09052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503-Terveydenhuollon ammattinimike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7547583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E2D196D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3354796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E0808EE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54B583A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684514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300BE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4687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7BD6BE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E1FFA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501-Ammattihenkilön nimi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193EA7" w14:textId="77777777" w:rsidR="00692F91" w:rsidRPr="002E0A7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E0A7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2E0A7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0853AC1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2E0A7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2BA66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C72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ECD5B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CFFD5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36B21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Ammattihenkilön lisätieto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E5A30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0A82B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F466C59" w14:textId="2C742C7E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ind w:left="1704" w:hanging="1704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504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del w:id="296" w:author="Tekijä">
              <w:r w:rsidRPr="0009052B" w:rsidDel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delText>1.2.246.6.12.2002.345</w:delText>
              </w:r>
            </w:del>
            <w:ins w:id="297" w:author="Tekijä">
              <w:r w:rsidR="0009052B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1.2.246.537.6.12.2002.345</w:t>
              </w:r>
            </w:ins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Ammattihenkilön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BB7441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BBCAD8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F61ABF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10FFB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D40860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#OID1.2.246.10.1234567.11.2014.300.61.1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F6330C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52575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EEA9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EE88B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FEA3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DEBD7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E99B9D" w14:textId="6A4CD334" w:rsidR="006F5854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2F16E7F" w14:textId="77777777" w:rsidR="006F5854" w:rsidRPr="006F5854" w:rsidRDefault="006F5854" w:rsidP="00C72366">
      <w:pPr>
        <w:rPr>
          <w:lang w:val="en-US"/>
        </w:rPr>
      </w:pPr>
    </w:p>
    <w:sectPr w:rsidR="006F5854" w:rsidRPr="006F5854" w:rsidSect="00E424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CB17" w14:textId="77777777" w:rsidR="00425D9A" w:rsidRDefault="00425D9A">
      <w:r>
        <w:separator/>
      </w:r>
    </w:p>
  </w:endnote>
  <w:endnote w:type="continuationSeparator" w:id="0">
    <w:p w14:paraId="263EBF02" w14:textId="77777777" w:rsidR="00425D9A" w:rsidRDefault="00425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6CC1E" w14:textId="77777777" w:rsidR="00425D9A" w:rsidRDefault="00425D9A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6FC2" w14:textId="77777777" w:rsidR="00425D9A" w:rsidRPr="001C1611" w:rsidRDefault="00425D9A">
    <w:pPr>
      <w:pStyle w:val="Alatunniste"/>
    </w:pPr>
    <w:r w:rsidRPr="001C1611">
      <w:t xml:space="preserve">_______________________________________________________________________________________________   </w:t>
    </w:r>
  </w:p>
  <w:p w14:paraId="3C9E557F" w14:textId="7EEEE95C" w:rsidR="00425D9A" w:rsidRPr="006532AD" w:rsidRDefault="00425D9A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r>
      <w:t>Kanta_Terveys-ja-hoitosuunnitelma_v1_2</w:t>
    </w:r>
    <w:r>
      <w:fldChar w:fldCharType="end"/>
    </w:r>
    <w:ins w:id="300" w:author="Tekijä">
      <w:r>
        <w:t>1</w:t>
      </w:r>
    </w:ins>
    <w:r>
      <w:t xml:space="preserve">                                                     </w:t>
    </w:r>
    <w:r w:rsidRPr="002B0A51">
      <w:t>URN:OID:</w:t>
    </w:r>
    <w:r w:rsidRPr="006532AD">
      <w:t xml:space="preserve"> </w:t>
    </w:r>
    <w:ins w:id="301" w:author="Tekijä">
      <w:r w:rsidRPr="0009052B">
        <w:t>1.2.246.777.11.2015.32</w:t>
      </w:r>
    </w:ins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6E10A" w14:textId="77777777" w:rsidR="00425D9A" w:rsidRDefault="00425D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30D50" w14:textId="77777777" w:rsidR="00425D9A" w:rsidRDefault="00425D9A">
      <w:r>
        <w:separator/>
      </w:r>
    </w:p>
  </w:footnote>
  <w:footnote w:type="continuationSeparator" w:id="0">
    <w:p w14:paraId="6F54C4EE" w14:textId="77777777" w:rsidR="00425D9A" w:rsidRDefault="00425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E0F84" w14:textId="3FFF2289" w:rsidR="00425D9A" w:rsidRDefault="00425D9A" w:rsidP="00532BF4">
    <w:pPr>
      <w:pStyle w:val="Yltunniste"/>
      <w:tabs>
        <w:tab w:val="left" w:pos="7797"/>
      </w:tabs>
    </w:pPr>
    <w:r>
      <w:rPr>
        <w:lang w:eastAsia="fi-FI"/>
      </w:rPr>
      <w:drawing>
        <wp:inline distT="0" distB="0" distL="0" distR="0" wp14:anchorId="36B93B23" wp14:editId="0C992130">
          <wp:extent cx="1732883" cy="632460"/>
          <wp:effectExtent l="0" t="0" r="1270" b="0"/>
          <wp:docPr id="33" name="Kuv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KanTa_FI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543" cy="641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lang w:eastAsia="fi-FI"/>
      </w:rPr>
      <w:drawing>
        <wp:inline distT="0" distB="0" distL="0" distR="0" wp14:anchorId="18FD7462" wp14:editId="4E669550">
          <wp:extent cx="1095375" cy="790575"/>
          <wp:effectExtent l="0" t="0" r="9525" b="9525"/>
          <wp:docPr id="2" name="Kuva 2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7 Uusi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425D9A" w14:paraId="5AAF3F4C" w14:textId="77777777">
      <w:tc>
        <w:tcPr>
          <w:tcW w:w="2694" w:type="dxa"/>
        </w:tcPr>
        <w:p w14:paraId="4ADA2210" w14:textId="77777777" w:rsidR="00425D9A" w:rsidRDefault="00425D9A"/>
      </w:tc>
      <w:tc>
        <w:tcPr>
          <w:tcW w:w="1051" w:type="dxa"/>
        </w:tcPr>
        <w:p w14:paraId="2D59ADCF" w14:textId="77777777" w:rsidR="00425D9A" w:rsidRDefault="00425D9A"/>
      </w:tc>
      <w:tc>
        <w:tcPr>
          <w:tcW w:w="3201" w:type="dxa"/>
        </w:tcPr>
        <w:p w14:paraId="646DAA8D" w14:textId="77777777" w:rsidR="00425D9A" w:rsidRDefault="00425D9A">
          <w:r>
            <w:t>Terveys- ja hoitosuunnitelma</w:t>
          </w:r>
        </w:p>
      </w:tc>
      <w:tc>
        <w:tcPr>
          <w:tcW w:w="1418" w:type="dxa"/>
        </w:tcPr>
        <w:p w14:paraId="5E34C095" w14:textId="77777777" w:rsidR="00425D9A" w:rsidRDefault="00425D9A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8CCFA68" w14:textId="77777777" w:rsidR="00425D9A" w:rsidRDefault="00425D9A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425D9A" w14:paraId="50595BFC" w14:textId="77777777">
      <w:tc>
        <w:tcPr>
          <w:tcW w:w="2694" w:type="dxa"/>
        </w:tcPr>
        <w:p w14:paraId="101C2672" w14:textId="77777777" w:rsidR="00425D9A" w:rsidRDefault="00425D9A"/>
      </w:tc>
      <w:tc>
        <w:tcPr>
          <w:tcW w:w="1051" w:type="dxa"/>
        </w:tcPr>
        <w:p w14:paraId="22FBA31B" w14:textId="77777777" w:rsidR="00425D9A" w:rsidRDefault="00425D9A"/>
      </w:tc>
      <w:tc>
        <w:tcPr>
          <w:tcW w:w="3201" w:type="dxa"/>
        </w:tcPr>
        <w:p w14:paraId="2AAD056C" w14:textId="77777777" w:rsidR="00425D9A" w:rsidRDefault="00DD469B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425D9A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4AB5C611" w14:textId="77777777" w:rsidR="00425D9A" w:rsidRDefault="00425D9A"/>
      </w:tc>
      <w:tc>
        <w:tcPr>
          <w:tcW w:w="999" w:type="dxa"/>
        </w:tcPr>
        <w:p w14:paraId="3A7C5F1B" w14:textId="77777777" w:rsidR="00425D9A" w:rsidRDefault="00425D9A"/>
      </w:tc>
    </w:tr>
    <w:tr w:rsidR="00425D9A" w14:paraId="7D66B03E" w14:textId="77777777">
      <w:tc>
        <w:tcPr>
          <w:tcW w:w="2694" w:type="dxa"/>
        </w:tcPr>
        <w:p w14:paraId="0F2AAFD6" w14:textId="77777777" w:rsidR="00425D9A" w:rsidRDefault="00425D9A"/>
      </w:tc>
      <w:tc>
        <w:tcPr>
          <w:tcW w:w="1051" w:type="dxa"/>
        </w:tcPr>
        <w:p w14:paraId="73A85DAF" w14:textId="77777777" w:rsidR="00425D9A" w:rsidRDefault="00425D9A"/>
      </w:tc>
      <w:tc>
        <w:tcPr>
          <w:tcW w:w="3201" w:type="dxa"/>
        </w:tcPr>
        <w:p w14:paraId="1D1F0494" w14:textId="77777777" w:rsidR="00425D9A" w:rsidRDefault="00425D9A"/>
      </w:tc>
      <w:tc>
        <w:tcPr>
          <w:tcW w:w="1418" w:type="dxa"/>
        </w:tcPr>
        <w:p w14:paraId="49FF5AF0" w14:textId="77777777" w:rsidR="00425D9A" w:rsidRDefault="00425D9A"/>
      </w:tc>
      <w:tc>
        <w:tcPr>
          <w:tcW w:w="999" w:type="dxa"/>
        </w:tcPr>
        <w:p w14:paraId="6450735D" w14:textId="77777777" w:rsidR="00425D9A" w:rsidRDefault="00425D9A"/>
      </w:tc>
    </w:tr>
    <w:tr w:rsidR="00425D9A" w14:paraId="47ADE90D" w14:textId="77777777">
      <w:tc>
        <w:tcPr>
          <w:tcW w:w="2694" w:type="dxa"/>
        </w:tcPr>
        <w:p w14:paraId="67842538" w14:textId="77777777" w:rsidR="00425D9A" w:rsidRDefault="00425D9A"/>
      </w:tc>
      <w:tc>
        <w:tcPr>
          <w:tcW w:w="1051" w:type="dxa"/>
        </w:tcPr>
        <w:p w14:paraId="5394C85C" w14:textId="77777777" w:rsidR="00425D9A" w:rsidRDefault="00425D9A"/>
      </w:tc>
      <w:tc>
        <w:tcPr>
          <w:tcW w:w="3201" w:type="dxa"/>
        </w:tcPr>
        <w:p w14:paraId="0DD7444C" w14:textId="5A2FE30E" w:rsidR="00425D9A" w:rsidRDefault="00425D9A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DD469B">
            <w:rPr>
              <w:noProof/>
            </w:rPr>
            <w:t>01.12.2015</w:t>
          </w:r>
          <w:r>
            <w:fldChar w:fldCharType="end"/>
          </w:r>
        </w:p>
      </w:tc>
      <w:tc>
        <w:tcPr>
          <w:tcW w:w="1418" w:type="dxa"/>
        </w:tcPr>
        <w:p w14:paraId="1663C70B" w14:textId="77777777" w:rsidR="00425D9A" w:rsidRDefault="00DD469B">
          <w:r>
            <w:fldChar w:fldCharType="begin"/>
          </w:r>
          <w:r>
            <w:instrText xml:space="preserve"> FILENAME  \* LOWER </w:instrText>
          </w:r>
          <w:r>
            <w:fldChar w:fldCharType="separate"/>
          </w:r>
          <w:r w:rsidR="00425D9A">
            <w:rPr>
              <w:noProof/>
            </w:rPr>
            <w:t>kanta_terveys-ja-hoitosuunnitelma_v1_0.doc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0CD7A3A7" w14:textId="77777777" w:rsidR="00425D9A" w:rsidRDefault="00425D9A"/>
      </w:tc>
    </w:tr>
  </w:tbl>
  <w:p w14:paraId="75D27814" w14:textId="77777777" w:rsidR="00425D9A" w:rsidRDefault="00425D9A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0380" w14:textId="77777777" w:rsidR="00425D9A" w:rsidRDefault="00425D9A">
    <w:pPr>
      <w:pStyle w:val="Yltunniste"/>
    </w:pPr>
  </w:p>
  <w:p w14:paraId="04A414EE" w14:textId="77777777" w:rsidR="00425D9A" w:rsidRDefault="00425D9A"/>
  <w:p w14:paraId="25C39041" w14:textId="77777777" w:rsidR="00425D9A" w:rsidRDefault="00425D9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425D9A" w14:paraId="07821C3F" w14:textId="77777777">
      <w:trPr>
        <w:cantSplit/>
      </w:trPr>
      <w:tc>
        <w:tcPr>
          <w:tcW w:w="3544" w:type="dxa"/>
          <w:vMerge w:val="restart"/>
        </w:tcPr>
        <w:p w14:paraId="4423441D" w14:textId="0A1E06B5" w:rsidR="00425D9A" w:rsidRDefault="00425D9A" w:rsidP="00C2517B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07B035D" wp14:editId="1A3CF6CE">
                <wp:extent cx="742950" cy="657225"/>
                <wp:effectExtent l="0" t="0" r="0" b="9525"/>
                <wp:docPr id="5" name="Kuva 5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r>
            <w:rPr>
              <w:lang w:eastAsia="fi-FI"/>
            </w:rPr>
            <w:drawing>
              <wp:inline distT="0" distB="0" distL="0" distR="0" wp14:anchorId="0FCA1ACB" wp14:editId="5D75CE10">
                <wp:extent cx="1014968" cy="370325"/>
                <wp:effectExtent l="0" t="0" r="0" b="0"/>
                <wp:docPr id="1" name="Kuv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KanTa_FI_RGB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7815" cy="3750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7F8F570" w14:textId="77777777" w:rsidR="00425D9A" w:rsidRDefault="00425D9A" w:rsidP="001C1611">
          <w:pPr>
            <w:pStyle w:val="Yltunniste"/>
            <w:jc w:val="left"/>
          </w:pPr>
          <w:r>
            <w:t>Potilastiedon arkiston HL7 rajapintamäärittelyt</w:t>
          </w:r>
        </w:p>
        <w:p w14:paraId="44EC888D" w14:textId="77777777" w:rsidR="00425D9A" w:rsidRDefault="00425D9A" w:rsidP="00532BF4">
          <w:pPr>
            <w:pStyle w:val="Yltunniste"/>
          </w:pPr>
        </w:p>
      </w:tc>
      <w:tc>
        <w:tcPr>
          <w:tcW w:w="1843" w:type="dxa"/>
        </w:tcPr>
        <w:p w14:paraId="413F7246" w14:textId="51BB28B4" w:rsidR="00425D9A" w:rsidRDefault="00425D9A" w:rsidP="0009052B">
          <w:pPr>
            <w:pStyle w:val="Yltunniste"/>
            <w:jc w:val="center"/>
          </w:pPr>
          <w:r>
            <w:rPr>
              <w:rStyle w:val="Sivunumero"/>
            </w:rPr>
            <w:t xml:space="preserve">Versio </w:t>
          </w:r>
          <w:ins w:id="298" w:author="Tekijä">
            <w:r>
              <w:t>1.21</w:t>
            </w:r>
          </w:ins>
        </w:p>
      </w:tc>
      <w:tc>
        <w:tcPr>
          <w:tcW w:w="850" w:type="dxa"/>
        </w:tcPr>
        <w:p w14:paraId="3A0FB43B" w14:textId="42E2B01A" w:rsidR="00425D9A" w:rsidRDefault="00425D9A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DD469B">
            <w:rPr>
              <w:rStyle w:val="Sivunumero"/>
            </w:rPr>
            <w:t>10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DD469B">
            <w:rPr>
              <w:rStyle w:val="Sivunumero"/>
            </w:rPr>
            <w:t>29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425D9A" w14:paraId="39DE57FF" w14:textId="77777777" w:rsidTr="00FD64F7">
      <w:trPr>
        <w:cantSplit/>
      </w:trPr>
      <w:tc>
        <w:tcPr>
          <w:tcW w:w="3544" w:type="dxa"/>
          <w:vMerge/>
        </w:tcPr>
        <w:p w14:paraId="25824413" w14:textId="77777777" w:rsidR="00425D9A" w:rsidRDefault="00425D9A">
          <w:pPr>
            <w:pStyle w:val="Yltunniste"/>
          </w:pPr>
        </w:p>
      </w:tc>
      <w:tc>
        <w:tcPr>
          <w:tcW w:w="3402" w:type="dxa"/>
        </w:tcPr>
        <w:p w14:paraId="117A66AB" w14:textId="77777777" w:rsidR="00425D9A" w:rsidRDefault="00425D9A" w:rsidP="00906738">
          <w:pPr>
            <w:pStyle w:val="Yltunniste"/>
            <w:ind w:left="1136" w:hanging="1136"/>
          </w:pPr>
          <w:r>
            <w:t>Dokumentti: Terveys- ja hoito-</w:t>
          </w:r>
        </w:p>
        <w:p w14:paraId="1FC178D4" w14:textId="77777777" w:rsidR="00425D9A" w:rsidRDefault="00425D9A" w:rsidP="001C1611">
          <w:pPr>
            <w:pStyle w:val="Yltunniste"/>
            <w:jc w:val="left"/>
          </w:pPr>
          <w:r>
            <w:t>suunnitelma</w:t>
          </w:r>
        </w:p>
      </w:tc>
      <w:tc>
        <w:tcPr>
          <w:tcW w:w="1843" w:type="dxa"/>
        </w:tcPr>
        <w:p w14:paraId="5C451429" w14:textId="77777777" w:rsidR="00425D9A" w:rsidRDefault="00425D9A">
          <w:pPr>
            <w:pStyle w:val="Yltunniste"/>
            <w:jc w:val="center"/>
          </w:pPr>
        </w:p>
        <w:p w14:paraId="61235D1B" w14:textId="14156B91" w:rsidR="00425D9A" w:rsidRDefault="00425D9A" w:rsidP="002E0A71">
          <w:pPr>
            <w:pStyle w:val="Yltunniste"/>
            <w:jc w:val="center"/>
          </w:pPr>
          <w:ins w:id="299" w:author="Tekijä">
            <w:r>
              <w:rPr>
                <w:rStyle w:val="Sivunumero"/>
              </w:rPr>
              <w:t>22.10.2015</w:t>
            </w:r>
          </w:ins>
        </w:p>
      </w:tc>
      <w:tc>
        <w:tcPr>
          <w:tcW w:w="850" w:type="dxa"/>
        </w:tcPr>
        <w:p w14:paraId="24B7CA73" w14:textId="77777777" w:rsidR="00425D9A" w:rsidRDefault="00425D9A">
          <w:pPr>
            <w:pStyle w:val="Yltunniste"/>
          </w:pPr>
        </w:p>
      </w:tc>
    </w:tr>
  </w:tbl>
  <w:p w14:paraId="21E2B0A6" w14:textId="77777777" w:rsidR="00425D9A" w:rsidRDefault="00425D9A" w:rsidP="002012A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425D9A" w14:paraId="025BB930" w14:textId="77777777">
      <w:tc>
        <w:tcPr>
          <w:tcW w:w="2694" w:type="dxa"/>
        </w:tcPr>
        <w:p w14:paraId="16AC801C" w14:textId="77777777" w:rsidR="00425D9A" w:rsidRDefault="00425D9A"/>
      </w:tc>
      <w:tc>
        <w:tcPr>
          <w:tcW w:w="1051" w:type="dxa"/>
        </w:tcPr>
        <w:p w14:paraId="72BB7C33" w14:textId="77777777" w:rsidR="00425D9A" w:rsidRDefault="00425D9A"/>
      </w:tc>
      <w:tc>
        <w:tcPr>
          <w:tcW w:w="3201" w:type="dxa"/>
        </w:tcPr>
        <w:p w14:paraId="1D989C0D" w14:textId="77777777" w:rsidR="00425D9A" w:rsidRDefault="00425D9A"/>
      </w:tc>
      <w:tc>
        <w:tcPr>
          <w:tcW w:w="1418" w:type="dxa"/>
        </w:tcPr>
        <w:p w14:paraId="02A76B61" w14:textId="77777777" w:rsidR="00425D9A" w:rsidRDefault="00425D9A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BCF14BE" w14:textId="77777777" w:rsidR="00425D9A" w:rsidRDefault="00425D9A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425D9A" w14:paraId="486F8518" w14:textId="77777777">
      <w:tc>
        <w:tcPr>
          <w:tcW w:w="2694" w:type="dxa"/>
        </w:tcPr>
        <w:p w14:paraId="13DC09BB" w14:textId="77777777" w:rsidR="00425D9A" w:rsidRDefault="00425D9A"/>
      </w:tc>
      <w:tc>
        <w:tcPr>
          <w:tcW w:w="1051" w:type="dxa"/>
        </w:tcPr>
        <w:p w14:paraId="7B6E139D" w14:textId="77777777" w:rsidR="00425D9A" w:rsidRDefault="00425D9A"/>
      </w:tc>
      <w:tc>
        <w:tcPr>
          <w:tcW w:w="3201" w:type="dxa"/>
        </w:tcPr>
        <w:p w14:paraId="48F36638" w14:textId="77777777" w:rsidR="00425D9A" w:rsidRDefault="00DD469B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425D9A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3CA559AC" w14:textId="77777777" w:rsidR="00425D9A" w:rsidRDefault="00425D9A"/>
      </w:tc>
      <w:tc>
        <w:tcPr>
          <w:tcW w:w="999" w:type="dxa"/>
        </w:tcPr>
        <w:p w14:paraId="2E6DE178" w14:textId="77777777" w:rsidR="00425D9A" w:rsidRDefault="00425D9A"/>
      </w:tc>
    </w:tr>
    <w:tr w:rsidR="00425D9A" w14:paraId="5C3C39DE" w14:textId="77777777">
      <w:tc>
        <w:tcPr>
          <w:tcW w:w="2694" w:type="dxa"/>
        </w:tcPr>
        <w:p w14:paraId="7951D503" w14:textId="77777777" w:rsidR="00425D9A" w:rsidRDefault="00425D9A"/>
      </w:tc>
      <w:tc>
        <w:tcPr>
          <w:tcW w:w="1051" w:type="dxa"/>
        </w:tcPr>
        <w:p w14:paraId="5365D87D" w14:textId="77777777" w:rsidR="00425D9A" w:rsidRDefault="00425D9A"/>
      </w:tc>
      <w:tc>
        <w:tcPr>
          <w:tcW w:w="3201" w:type="dxa"/>
        </w:tcPr>
        <w:p w14:paraId="052F0BC1" w14:textId="77777777" w:rsidR="00425D9A" w:rsidRDefault="00425D9A"/>
      </w:tc>
      <w:tc>
        <w:tcPr>
          <w:tcW w:w="1418" w:type="dxa"/>
        </w:tcPr>
        <w:p w14:paraId="78E2A481" w14:textId="77777777" w:rsidR="00425D9A" w:rsidRDefault="00425D9A"/>
      </w:tc>
      <w:tc>
        <w:tcPr>
          <w:tcW w:w="999" w:type="dxa"/>
        </w:tcPr>
        <w:p w14:paraId="29CDEE50" w14:textId="77777777" w:rsidR="00425D9A" w:rsidRDefault="00425D9A"/>
      </w:tc>
    </w:tr>
    <w:tr w:rsidR="00425D9A" w14:paraId="159E9393" w14:textId="77777777">
      <w:tc>
        <w:tcPr>
          <w:tcW w:w="2694" w:type="dxa"/>
        </w:tcPr>
        <w:p w14:paraId="0D84EC71" w14:textId="77777777" w:rsidR="00425D9A" w:rsidRDefault="00425D9A"/>
      </w:tc>
      <w:tc>
        <w:tcPr>
          <w:tcW w:w="1051" w:type="dxa"/>
        </w:tcPr>
        <w:p w14:paraId="3F6F6904" w14:textId="77777777" w:rsidR="00425D9A" w:rsidRDefault="00425D9A"/>
      </w:tc>
      <w:tc>
        <w:tcPr>
          <w:tcW w:w="3201" w:type="dxa"/>
        </w:tcPr>
        <w:p w14:paraId="301CA09C" w14:textId="7F2870DB" w:rsidR="00425D9A" w:rsidRDefault="00425D9A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 w:rsidR="00DD469B">
            <w:rPr>
              <w:noProof/>
              <w:sz w:val="20"/>
            </w:rPr>
            <w:t>01.12.2015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54A5890" w14:textId="77777777" w:rsidR="00425D9A" w:rsidRDefault="00425D9A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kanta_terveys-ja-hoitosuunnitelma_v1_0.doc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03468A0" w14:textId="77777777" w:rsidR="00425D9A" w:rsidRDefault="00425D9A"/>
      </w:tc>
    </w:tr>
  </w:tbl>
  <w:p w14:paraId="7F9032E2" w14:textId="77777777" w:rsidR="00425D9A" w:rsidRDefault="00425D9A">
    <w:pPr>
      <w:spacing w:before="120"/>
    </w:pPr>
  </w:p>
  <w:p w14:paraId="59FD090D" w14:textId="77777777" w:rsidR="00425D9A" w:rsidRDefault="00425D9A"/>
  <w:p w14:paraId="5B5128CA" w14:textId="77777777" w:rsidR="00425D9A" w:rsidRDefault="00425D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62E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F49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5CA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286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2CA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F0E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A4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D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8A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0CCE694E"/>
    <w:multiLevelType w:val="hybridMultilevel"/>
    <w:tmpl w:val="529C9A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7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0E13FD6"/>
    <w:multiLevelType w:val="hybridMultilevel"/>
    <w:tmpl w:val="489E59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8A39A2"/>
    <w:multiLevelType w:val="hybridMultilevel"/>
    <w:tmpl w:val="85CECBB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EF6CBF"/>
    <w:multiLevelType w:val="hybridMultilevel"/>
    <w:tmpl w:val="CE423A1A"/>
    <w:lvl w:ilvl="0" w:tplc="E3F60F7A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21004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A5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08F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7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42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A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4B2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6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25"/>
  </w:num>
  <w:num w:numId="5">
    <w:abstractNumId w:val="10"/>
  </w:num>
  <w:num w:numId="6">
    <w:abstractNumId w:val="20"/>
  </w:num>
  <w:num w:numId="7">
    <w:abstractNumId w:val="27"/>
  </w:num>
  <w:num w:numId="8">
    <w:abstractNumId w:val="2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6"/>
  </w:num>
  <w:num w:numId="12">
    <w:abstractNumId w:val="12"/>
  </w:num>
  <w:num w:numId="13">
    <w:abstractNumId w:val="17"/>
  </w:num>
  <w:num w:numId="14">
    <w:abstractNumId w:val="22"/>
  </w:num>
  <w:num w:numId="15">
    <w:abstractNumId w:val="11"/>
  </w:num>
  <w:num w:numId="16">
    <w:abstractNumId w:val="23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9"/>
  </w:num>
  <w:num w:numId="27">
    <w:abstractNumId w:val="24"/>
  </w:num>
  <w:num w:numId="28">
    <w:abstractNumId w:val="14"/>
  </w:num>
  <w:num w:numId="2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r-FR" w:vendorID="64" w:dllVersion="131078" w:nlCheck="1" w:checkStyle="0"/>
  <w:activeWritingStyle w:appName="MSWord" w:lang="fi-FI" w:vendorID="64" w:dllVersion="131078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trackRevisions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843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D44"/>
    <w:rsid w:val="00001E0F"/>
    <w:rsid w:val="00001FFB"/>
    <w:rsid w:val="000030CF"/>
    <w:rsid w:val="00003D9D"/>
    <w:rsid w:val="00004530"/>
    <w:rsid w:val="00004ADB"/>
    <w:rsid w:val="00005858"/>
    <w:rsid w:val="0000594B"/>
    <w:rsid w:val="000065C6"/>
    <w:rsid w:val="00006852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93E"/>
    <w:rsid w:val="00030A27"/>
    <w:rsid w:val="00033017"/>
    <w:rsid w:val="00033134"/>
    <w:rsid w:val="00033DDC"/>
    <w:rsid w:val="00034674"/>
    <w:rsid w:val="00035B65"/>
    <w:rsid w:val="000364D1"/>
    <w:rsid w:val="00040E65"/>
    <w:rsid w:val="00043251"/>
    <w:rsid w:val="00043927"/>
    <w:rsid w:val="000440EC"/>
    <w:rsid w:val="0004541B"/>
    <w:rsid w:val="00045B65"/>
    <w:rsid w:val="00045EB6"/>
    <w:rsid w:val="00050957"/>
    <w:rsid w:val="00050DDB"/>
    <w:rsid w:val="000512C2"/>
    <w:rsid w:val="00053A25"/>
    <w:rsid w:val="00053BCF"/>
    <w:rsid w:val="00054956"/>
    <w:rsid w:val="0005496C"/>
    <w:rsid w:val="00057D44"/>
    <w:rsid w:val="000608D9"/>
    <w:rsid w:val="00060E94"/>
    <w:rsid w:val="000612AC"/>
    <w:rsid w:val="00061A2E"/>
    <w:rsid w:val="000625DB"/>
    <w:rsid w:val="00066CB0"/>
    <w:rsid w:val="000672EB"/>
    <w:rsid w:val="0007114D"/>
    <w:rsid w:val="00071E38"/>
    <w:rsid w:val="000729BC"/>
    <w:rsid w:val="00072A5D"/>
    <w:rsid w:val="000734C7"/>
    <w:rsid w:val="000735BC"/>
    <w:rsid w:val="000737E1"/>
    <w:rsid w:val="000750E3"/>
    <w:rsid w:val="00080963"/>
    <w:rsid w:val="00081269"/>
    <w:rsid w:val="00081F7B"/>
    <w:rsid w:val="00082064"/>
    <w:rsid w:val="000831B2"/>
    <w:rsid w:val="0008328D"/>
    <w:rsid w:val="0008519F"/>
    <w:rsid w:val="00085306"/>
    <w:rsid w:val="0008684C"/>
    <w:rsid w:val="00087408"/>
    <w:rsid w:val="00087BE5"/>
    <w:rsid w:val="0009052B"/>
    <w:rsid w:val="00090884"/>
    <w:rsid w:val="00090C42"/>
    <w:rsid w:val="000A00DD"/>
    <w:rsid w:val="000A0548"/>
    <w:rsid w:val="000A079E"/>
    <w:rsid w:val="000A0CD0"/>
    <w:rsid w:val="000A1F65"/>
    <w:rsid w:val="000A2764"/>
    <w:rsid w:val="000A2DFC"/>
    <w:rsid w:val="000A3BD3"/>
    <w:rsid w:val="000A500B"/>
    <w:rsid w:val="000A6D09"/>
    <w:rsid w:val="000A7041"/>
    <w:rsid w:val="000B0410"/>
    <w:rsid w:val="000B66A2"/>
    <w:rsid w:val="000B6A2A"/>
    <w:rsid w:val="000B6D25"/>
    <w:rsid w:val="000C0DF8"/>
    <w:rsid w:val="000C10D2"/>
    <w:rsid w:val="000C2FAF"/>
    <w:rsid w:val="000C466B"/>
    <w:rsid w:val="000C6103"/>
    <w:rsid w:val="000C6904"/>
    <w:rsid w:val="000C7914"/>
    <w:rsid w:val="000D0077"/>
    <w:rsid w:val="000D2EBF"/>
    <w:rsid w:val="000D5548"/>
    <w:rsid w:val="000D5ACC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6624"/>
    <w:rsid w:val="000E7928"/>
    <w:rsid w:val="000F154F"/>
    <w:rsid w:val="000F244C"/>
    <w:rsid w:val="000F49D3"/>
    <w:rsid w:val="000F4A9C"/>
    <w:rsid w:val="000F5FF6"/>
    <w:rsid w:val="000F646E"/>
    <w:rsid w:val="000F6F19"/>
    <w:rsid w:val="000F73DF"/>
    <w:rsid w:val="000F759E"/>
    <w:rsid w:val="0010030E"/>
    <w:rsid w:val="001020F0"/>
    <w:rsid w:val="00102F7E"/>
    <w:rsid w:val="00107B2F"/>
    <w:rsid w:val="0011012D"/>
    <w:rsid w:val="0011066E"/>
    <w:rsid w:val="00110B2F"/>
    <w:rsid w:val="001119B3"/>
    <w:rsid w:val="00112FDC"/>
    <w:rsid w:val="00114BFB"/>
    <w:rsid w:val="00114E23"/>
    <w:rsid w:val="0011503B"/>
    <w:rsid w:val="001155A9"/>
    <w:rsid w:val="00115D2B"/>
    <w:rsid w:val="00116051"/>
    <w:rsid w:val="001162EC"/>
    <w:rsid w:val="0011656A"/>
    <w:rsid w:val="001177DB"/>
    <w:rsid w:val="00117A52"/>
    <w:rsid w:val="00117C9E"/>
    <w:rsid w:val="00120AE5"/>
    <w:rsid w:val="001221AE"/>
    <w:rsid w:val="00122BB0"/>
    <w:rsid w:val="001234EA"/>
    <w:rsid w:val="001237C5"/>
    <w:rsid w:val="00123B0D"/>
    <w:rsid w:val="001243C6"/>
    <w:rsid w:val="0012598D"/>
    <w:rsid w:val="00126905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6F13"/>
    <w:rsid w:val="00150F90"/>
    <w:rsid w:val="0015399E"/>
    <w:rsid w:val="00153D6C"/>
    <w:rsid w:val="00156652"/>
    <w:rsid w:val="00157116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57F3"/>
    <w:rsid w:val="001775FF"/>
    <w:rsid w:val="00181FA9"/>
    <w:rsid w:val="00182ED3"/>
    <w:rsid w:val="0018343F"/>
    <w:rsid w:val="00184586"/>
    <w:rsid w:val="00184C49"/>
    <w:rsid w:val="0018647A"/>
    <w:rsid w:val="00187668"/>
    <w:rsid w:val="0019038C"/>
    <w:rsid w:val="001930B9"/>
    <w:rsid w:val="00193664"/>
    <w:rsid w:val="00195073"/>
    <w:rsid w:val="001960BA"/>
    <w:rsid w:val="0019636F"/>
    <w:rsid w:val="00196461"/>
    <w:rsid w:val="00196BF4"/>
    <w:rsid w:val="00197264"/>
    <w:rsid w:val="001A221E"/>
    <w:rsid w:val="001A28B1"/>
    <w:rsid w:val="001A2A71"/>
    <w:rsid w:val="001A3647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5813"/>
    <w:rsid w:val="001B773F"/>
    <w:rsid w:val="001C06CA"/>
    <w:rsid w:val="001C0A79"/>
    <w:rsid w:val="001C1611"/>
    <w:rsid w:val="001C1EE5"/>
    <w:rsid w:val="001C5665"/>
    <w:rsid w:val="001C5BF8"/>
    <w:rsid w:val="001C6910"/>
    <w:rsid w:val="001C6E32"/>
    <w:rsid w:val="001C72CD"/>
    <w:rsid w:val="001D124C"/>
    <w:rsid w:val="001D2D3B"/>
    <w:rsid w:val="001D3062"/>
    <w:rsid w:val="001D37BF"/>
    <w:rsid w:val="001D394F"/>
    <w:rsid w:val="001D405E"/>
    <w:rsid w:val="001D5181"/>
    <w:rsid w:val="001D5498"/>
    <w:rsid w:val="001E0268"/>
    <w:rsid w:val="001E1D8F"/>
    <w:rsid w:val="001E2B24"/>
    <w:rsid w:val="001E346F"/>
    <w:rsid w:val="001E57FA"/>
    <w:rsid w:val="001E69B3"/>
    <w:rsid w:val="001F2362"/>
    <w:rsid w:val="001F2E21"/>
    <w:rsid w:val="001F37A5"/>
    <w:rsid w:val="001F4A30"/>
    <w:rsid w:val="001F5B8C"/>
    <w:rsid w:val="001F7A72"/>
    <w:rsid w:val="002012A3"/>
    <w:rsid w:val="00201E72"/>
    <w:rsid w:val="00203619"/>
    <w:rsid w:val="00203DD5"/>
    <w:rsid w:val="00204B70"/>
    <w:rsid w:val="002050C3"/>
    <w:rsid w:val="0020718C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2740F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0741"/>
    <w:rsid w:val="00251E68"/>
    <w:rsid w:val="002533D9"/>
    <w:rsid w:val="002537B3"/>
    <w:rsid w:val="00254688"/>
    <w:rsid w:val="00254DD2"/>
    <w:rsid w:val="00257167"/>
    <w:rsid w:val="00260EF4"/>
    <w:rsid w:val="00262170"/>
    <w:rsid w:val="0026271E"/>
    <w:rsid w:val="0026354B"/>
    <w:rsid w:val="00263F42"/>
    <w:rsid w:val="00264F82"/>
    <w:rsid w:val="00265C60"/>
    <w:rsid w:val="00266442"/>
    <w:rsid w:val="00270CDF"/>
    <w:rsid w:val="00272B49"/>
    <w:rsid w:val="00272DD3"/>
    <w:rsid w:val="002741B6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0BCB"/>
    <w:rsid w:val="00291B69"/>
    <w:rsid w:val="00291CF2"/>
    <w:rsid w:val="002920A9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88D"/>
    <w:rsid w:val="002D2B48"/>
    <w:rsid w:val="002D5699"/>
    <w:rsid w:val="002D5D2C"/>
    <w:rsid w:val="002D7874"/>
    <w:rsid w:val="002E0A71"/>
    <w:rsid w:val="002E2F13"/>
    <w:rsid w:val="002E3761"/>
    <w:rsid w:val="002E3802"/>
    <w:rsid w:val="002E3F67"/>
    <w:rsid w:val="002E6A8C"/>
    <w:rsid w:val="002E7E82"/>
    <w:rsid w:val="002F1463"/>
    <w:rsid w:val="002F25EB"/>
    <w:rsid w:val="002F5177"/>
    <w:rsid w:val="002F77A1"/>
    <w:rsid w:val="00300289"/>
    <w:rsid w:val="00300FFE"/>
    <w:rsid w:val="00304323"/>
    <w:rsid w:val="00305DA8"/>
    <w:rsid w:val="003073D8"/>
    <w:rsid w:val="00307569"/>
    <w:rsid w:val="003102B8"/>
    <w:rsid w:val="0031060E"/>
    <w:rsid w:val="0031280E"/>
    <w:rsid w:val="0031507C"/>
    <w:rsid w:val="00316F2C"/>
    <w:rsid w:val="00322DED"/>
    <w:rsid w:val="00323063"/>
    <w:rsid w:val="00324BB5"/>
    <w:rsid w:val="00324E97"/>
    <w:rsid w:val="00326579"/>
    <w:rsid w:val="00326EA7"/>
    <w:rsid w:val="0032790D"/>
    <w:rsid w:val="0033410F"/>
    <w:rsid w:val="0033430D"/>
    <w:rsid w:val="0033472B"/>
    <w:rsid w:val="00334F6A"/>
    <w:rsid w:val="00335F4C"/>
    <w:rsid w:val="00336A5B"/>
    <w:rsid w:val="00336C5C"/>
    <w:rsid w:val="00337250"/>
    <w:rsid w:val="00337C50"/>
    <w:rsid w:val="00337FC6"/>
    <w:rsid w:val="0034455C"/>
    <w:rsid w:val="00345CCE"/>
    <w:rsid w:val="00350171"/>
    <w:rsid w:val="00350A89"/>
    <w:rsid w:val="003510EC"/>
    <w:rsid w:val="00351650"/>
    <w:rsid w:val="00354A16"/>
    <w:rsid w:val="00354C9B"/>
    <w:rsid w:val="00355AF3"/>
    <w:rsid w:val="00356C3F"/>
    <w:rsid w:val="00357BF7"/>
    <w:rsid w:val="00360648"/>
    <w:rsid w:val="003659D4"/>
    <w:rsid w:val="0036707C"/>
    <w:rsid w:val="0037053B"/>
    <w:rsid w:val="00371810"/>
    <w:rsid w:val="00373F61"/>
    <w:rsid w:val="0037431F"/>
    <w:rsid w:val="0037523E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98E"/>
    <w:rsid w:val="00394C90"/>
    <w:rsid w:val="003951DD"/>
    <w:rsid w:val="00397B8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1A0C"/>
    <w:rsid w:val="003B2B65"/>
    <w:rsid w:val="003B2E93"/>
    <w:rsid w:val="003B3681"/>
    <w:rsid w:val="003C00CF"/>
    <w:rsid w:val="003C11E7"/>
    <w:rsid w:val="003C763F"/>
    <w:rsid w:val="003C76DB"/>
    <w:rsid w:val="003D016C"/>
    <w:rsid w:val="003D0C67"/>
    <w:rsid w:val="003D1202"/>
    <w:rsid w:val="003D26F9"/>
    <w:rsid w:val="003D2D5B"/>
    <w:rsid w:val="003D32D9"/>
    <w:rsid w:val="003D342F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A0"/>
    <w:rsid w:val="003F18F4"/>
    <w:rsid w:val="003F5553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4479"/>
    <w:rsid w:val="00405018"/>
    <w:rsid w:val="00406DA4"/>
    <w:rsid w:val="00407CE5"/>
    <w:rsid w:val="00411D51"/>
    <w:rsid w:val="00413BDE"/>
    <w:rsid w:val="00414B21"/>
    <w:rsid w:val="004170D6"/>
    <w:rsid w:val="00417335"/>
    <w:rsid w:val="00417C66"/>
    <w:rsid w:val="00425D9A"/>
    <w:rsid w:val="00426028"/>
    <w:rsid w:val="00426CE3"/>
    <w:rsid w:val="004332F0"/>
    <w:rsid w:val="00433929"/>
    <w:rsid w:val="00433EE7"/>
    <w:rsid w:val="0043640E"/>
    <w:rsid w:val="0043694B"/>
    <w:rsid w:val="004371CE"/>
    <w:rsid w:val="00437466"/>
    <w:rsid w:val="0043757F"/>
    <w:rsid w:val="00441668"/>
    <w:rsid w:val="004416A9"/>
    <w:rsid w:val="00442EBF"/>
    <w:rsid w:val="00443BA8"/>
    <w:rsid w:val="004445EA"/>
    <w:rsid w:val="0044473A"/>
    <w:rsid w:val="00444D5F"/>
    <w:rsid w:val="00444E0C"/>
    <w:rsid w:val="00446B28"/>
    <w:rsid w:val="004501DC"/>
    <w:rsid w:val="0045142C"/>
    <w:rsid w:val="00451CE5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74F7B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36F2"/>
    <w:rsid w:val="004957BF"/>
    <w:rsid w:val="00495FC8"/>
    <w:rsid w:val="00496681"/>
    <w:rsid w:val="004A649F"/>
    <w:rsid w:val="004A6880"/>
    <w:rsid w:val="004A6E82"/>
    <w:rsid w:val="004A6F7E"/>
    <w:rsid w:val="004B0836"/>
    <w:rsid w:val="004B2FA6"/>
    <w:rsid w:val="004B3202"/>
    <w:rsid w:val="004B414A"/>
    <w:rsid w:val="004B4274"/>
    <w:rsid w:val="004B5150"/>
    <w:rsid w:val="004B515C"/>
    <w:rsid w:val="004B7A6C"/>
    <w:rsid w:val="004C13BD"/>
    <w:rsid w:val="004C2906"/>
    <w:rsid w:val="004C5388"/>
    <w:rsid w:val="004D1BD1"/>
    <w:rsid w:val="004D38F7"/>
    <w:rsid w:val="004D6D4C"/>
    <w:rsid w:val="004E27AC"/>
    <w:rsid w:val="004E2D60"/>
    <w:rsid w:val="004E51EB"/>
    <w:rsid w:val="004E5326"/>
    <w:rsid w:val="004E5F9A"/>
    <w:rsid w:val="004E6202"/>
    <w:rsid w:val="004F2814"/>
    <w:rsid w:val="004F28FB"/>
    <w:rsid w:val="004F300B"/>
    <w:rsid w:val="004F365F"/>
    <w:rsid w:val="004F4811"/>
    <w:rsid w:val="004F51C1"/>
    <w:rsid w:val="004F5B1B"/>
    <w:rsid w:val="004F728A"/>
    <w:rsid w:val="00500F4A"/>
    <w:rsid w:val="005013B7"/>
    <w:rsid w:val="005019FA"/>
    <w:rsid w:val="005023A2"/>
    <w:rsid w:val="00505E94"/>
    <w:rsid w:val="00506126"/>
    <w:rsid w:val="00506F03"/>
    <w:rsid w:val="00510176"/>
    <w:rsid w:val="005107E8"/>
    <w:rsid w:val="005109F3"/>
    <w:rsid w:val="00515171"/>
    <w:rsid w:val="00520166"/>
    <w:rsid w:val="005216E3"/>
    <w:rsid w:val="00522BBD"/>
    <w:rsid w:val="00524742"/>
    <w:rsid w:val="00524C52"/>
    <w:rsid w:val="00525130"/>
    <w:rsid w:val="00526439"/>
    <w:rsid w:val="005265D6"/>
    <w:rsid w:val="00526920"/>
    <w:rsid w:val="00526ECF"/>
    <w:rsid w:val="00530788"/>
    <w:rsid w:val="00530FE6"/>
    <w:rsid w:val="00532BF4"/>
    <w:rsid w:val="00533577"/>
    <w:rsid w:val="00534F41"/>
    <w:rsid w:val="005376AC"/>
    <w:rsid w:val="00540877"/>
    <w:rsid w:val="00541335"/>
    <w:rsid w:val="00541DA5"/>
    <w:rsid w:val="005458F4"/>
    <w:rsid w:val="0054683D"/>
    <w:rsid w:val="00546C58"/>
    <w:rsid w:val="00546DE3"/>
    <w:rsid w:val="00547113"/>
    <w:rsid w:val="00547A5D"/>
    <w:rsid w:val="00552A51"/>
    <w:rsid w:val="00552C32"/>
    <w:rsid w:val="005532A4"/>
    <w:rsid w:val="00553969"/>
    <w:rsid w:val="00555686"/>
    <w:rsid w:val="00560840"/>
    <w:rsid w:val="00560E50"/>
    <w:rsid w:val="005628A8"/>
    <w:rsid w:val="00564CE2"/>
    <w:rsid w:val="005654A6"/>
    <w:rsid w:val="00566642"/>
    <w:rsid w:val="00566B9D"/>
    <w:rsid w:val="00570CF5"/>
    <w:rsid w:val="00571ACF"/>
    <w:rsid w:val="00571D26"/>
    <w:rsid w:val="00571D2A"/>
    <w:rsid w:val="00573202"/>
    <w:rsid w:val="0057360D"/>
    <w:rsid w:val="00574AEC"/>
    <w:rsid w:val="00574CCA"/>
    <w:rsid w:val="00574D5B"/>
    <w:rsid w:val="005759B1"/>
    <w:rsid w:val="005762AA"/>
    <w:rsid w:val="005775CF"/>
    <w:rsid w:val="00582D0F"/>
    <w:rsid w:val="005834D6"/>
    <w:rsid w:val="00585C00"/>
    <w:rsid w:val="005863AF"/>
    <w:rsid w:val="00587765"/>
    <w:rsid w:val="00587985"/>
    <w:rsid w:val="00591549"/>
    <w:rsid w:val="00591611"/>
    <w:rsid w:val="00591D6B"/>
    <w:rsid w:val="005927DD"/>
    <w:rsid w:val="00592E7A"/>
    <w:rsid w:val="005932DA"/>
    <w:rsid w:val="0059354F"/>
    <w:rsid w:val="00593B88"/>
    <w:rsid w:val="00596005"/>
    <w:rsid w:val="00597BA4"/>
    <w:rsid w:val="005A059C"/>
    <w:rsid w:val="005A1671"/>
    <w:rsid w:val="005A3271"/>
    <w:rsid w:val="005A3A39"/>
    <w:rsid w:val="005A5A11"/>
    <w:rsid w:val="005B038C"/>
    <w:rsid w:val="005B0F80"/>
    <w:rsid w:val="005B19D9"/>
    <w:rsid w:val="005B3FAE"/>
    <w:rsid w:val="005B7CBF"/>
    <w:rsid w:val="005C32FC"/>
    <w:rsid w:val="005C42FC"/>
    <w:rsid w:val="005C47B0"/>
    <w:rsid w:val="005C6831"/>
    <w:rsid w:val="005D2489"/>
    <w:rsid w:val="005D2928"/>
    <w:rsid w:val="005D3949"/>
    <w:rsid w:val="005E189A"/>
    <w:rsid w:val="005E37B4"/>
    <w:rsid w:val="005E3867"/>
    <w:rsid w:val="005E47C8"/>
    <w:rsid w:val="005E640E"/>
    <w:rsid w:val="005E6CBF"/>
    <w:rsid w:val="005F09EE"/>
    <w:rsid w:val="005F22F7"/>
    <w:rsid w:val="005F34CB"/>
    <w:rsid w:val="005F4947"/>
    <w:rsid w:val="005F4FDD"/>
    <w:rsid w:val="005F5D62"/>
    <w:rsid w:val="005F6557"/>
    <w:rsid w:val="005F73E1"/>
    <w:rsid w:val="00603962"/>
    <w:rsid w:val="006060EC"/>
    <w:rsid w:val="00610806"/>
    <w:rsid w:val="00610818"/>
    <w:rsid w:val="0061474C"/>
    <w:rsid w:val="00614C0F"/>
    <w:rsid w:val="00617485"/>
    <w:rsid w:val="006208FD"/>
    <w:rsid w:val="0062105C"/>
    <w:rsid w:val="0062114A"/>
    <w:rsid w:val="006216DE"/>
    <w:rsid w:val="00622E05"/>
    <w:rsid w:val="006249A4"/>
    <w:rsid w:val="006259EE"/>
    <w:rsid w:val="006264E7"/>
    <w:rsid w:val="00626CA7"/>
    <w:rsid w:val="006270D6"/>
    <w:rsid w:val="00630A94"/>
    <w:rsid w:val="00631515"/>
    <w:rsid w:val="006324E0"/>
    <w:rsid w:val="006334AC"/>
    <w:rsid w:val="00633CB4"/>
    <w:rsid w:val="00634242"/>
    <w:rsid w:val="00636C79"/>
    <w:rsid w:val="00636F53"/>
    <w:rsid w:val="00637363"/>
    <w:rsid w:val="00637973"/>
    <w:rsid w:val="00640964"/>
    <w:rsid w:val="006410C4"/>
    <w:rsid w:val="00642EBF"/>
    <w:rsid w:val="006444BE"/>
    <w:rsid w:val="00645A58"/>
    <w:rsid w:val="00646CB0"/>
    <w:rsid w:val="006474C6"/>
    <w:rsid w:val="006478FB"/>
    <w:rsid w:val="00652314"/>
    <w:rsid w:val="006532AD"/>
    <w:rsid w:val="006533E9"/>
    <w:rsid w:val="0065409A"/>
    <w:rsid w:val="00654233"/>
    <w:rsid w:val="00656E8A"/>
    <w:rsid w:val="006571DA"/>
    <w:rsid w:val="00661DD5"/>
    <w:rsid w:val="00664112"/>
    <w:rsid w:val="00664E46"/>
    <w:rsid w:val="00665B2E"/>
    <w:rsid w:val="00667A75"/>
    <w:rsid w:val="006707E2"/>
    <w:rsid w:val="0067289D"/>
    <w:rsid w:val="00672B30"/>
    <w:rsid w:val="00672EDF"/>
    <w:rsid w:val="00673895"/>
    <w:rsid w:val="00673E7A"/>
    <w:rsid w:val="006748F4"/>
    <w:rsid w:val="00674D64"/>
    <w:rsid w:val="00675935"/>
    <w:rsid w:val="006774DA"/>
    <w:rsid w:val="00681F73"/>
    <w:rsid w:val="006825AD"/>
    <w:rsid w:val="00682C69"/>
    <w:rsid w:val="006842C1"/>
    <w:rsid w:val="00684A7C"/>
    <w:rsid w:val="00687FBF"/>
    <w:rsid w:val="0069036B"/>
    <w:rsid w:val="006907B9"/>
    <w:rsid w:val="006927DF"/>
    <w:rsid w:val="00692F91"/>
    <w:rsid w:val="00694513"/>
    <w:rsid w:val="00694DB8"/>
    <w:rsid w:val="006A069E"/>
    <w:rsid w:val="006A08DA"/>
    <w:rsid w:val="006A18B6"/>
    <w:rsid w:val="006A28FF"/>
    <w:rsid w:val="006A35D3"/>
    <w:rsid w:val="006A3D08"/>
    <w:rsid w:val="006A4000"/>
    <w:rsid w:val="006A5367"/>
    <w:rsid w:val="006A6404"/>
    <w:rsid w:val="006A6799"/>
    <w:rsid w:val="006A77E6"/>
    <w:rsid w:val="006B1430"/>
    <w:rsid w:val="006B1E35"/>
    <w:rsid w:val="006B2085"/>
    <w:rsid w:val="006B2883"/>
    <w:rsid w:val="006B3A37"/>
    <w:rsid w:val="006B4C3A"/>
    <w:rsid w:val="006B66E3"/>
    <w:rsid w:val="006B7AF6"/>
    <w:rsid w:val="006B7BDC"/>
    <w:rsid w:val="006C1BE1"/>
    <w:rsid w:val="006C323D"/>
    <w:rsid w:val="006C671E"/>
    <w:rsid w:val="006C6C2D"/>
    <w:rsid w:val="006C71D0"/>
    <w:rsid w:val="006C7C90"/>
    <w:rsid w:val="006D1916"/>
    <w:rsid w:val="006D51F7"/>
    <w:rsid w:val="006E0179"/>
    <w:rsid w:val="006E0BE8"/>
    <w:rsid w:val="006E2956"/>
    <w:rsid w:val="006E3DC4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45A"/>
    <w:rsid w:val="006F28CC"/>
    <w:rsid w:val="006F3003"/>
    <w:rsid w:val="006F3664"/>
    <w:rsid w:val="006F3E0B"/>
    <w:rsid w:val="006F5405"/>
    <w:rsid w:val="006F5854"/>
    <w:rsid w:val="00701434"/>
    <w:rsid w:val="0070239B"/>
    <w:rsid w:val="00702900"/>
    <w:rsid w:val="00703000"/>
    <w:rsid w:val="007074A1"/>
    <w:rsid w:val="00710E97"/>
    <w:rsid w:val="007123F0"/>
    <w:rsid w:val="00713465"/>
    <w:rsid w:val="00716633"/>
    <w:rsid w:val="007167D3"/>
    <w:rsid w:val="0072104A"/>
    <w:rsid w:val="0072185B"/>
    <w:rsid w:val="00721A43"/>
    <w:rsid w:val="00721D53"/>
    <w:rsid w:val="007224E6"/>
    <w:rsid w:val="00731370"/>
    <w:rsid w:val="007317D2"/>
    <w:rsid w:val="00732BEC"/>
    <w:rsid w:val="007332A4"/>
    <w:rsid w:val="00733EB1"/>
    <w:rsid w:val="00734489"/>
    <w:rsid w:val="007344AA"/>
    <w:rsid w:val="00734D38"/>
    <w:rsid w:val="00735791"/>
    <w:rsid w:val="00737563"/>
    <w:rsid w:val="007406D3"/>
    <w:rsid w:val="007433FA"/>
    <w:rsid w:val="00743EDA"/>
    <w:rsid w:val="00744B44"/>
    <w:rsid w:val="007473B9"/>
    <w:rsid w:val="0074777E"/>
    <w:rsid w:val="007502B7"/>
    <w:rsid w:val="007504A9"/>
    <w:rsid w:val="00750972"/>
    <w:rsid w:val="00751A91"/>
    <w:rsid w:val="00753B63"/>
    <w:rsid w:val="007564C7"/>
    <w:rsid w:val="00756F49"/>
    <w:rsid w:val="0075772A"/>
    <w:rsid w:val="00757CDE"/>
    <w:rsid w:val="00757E02"/>
    <w:rsid w:val="0076012C"/>
    <w:rsid w:val="00760DF4"/>
    <w:rsid w:val="00760E30"/>
    <w:rsid w:val="0076124B"/>
    <w:rsid w:val="00762034"/>
    <w:rsid w:val="00762378"/>
    <w:rsid w:val="007639DB"/>
    <w:rsid w:val="007654BB"/>
    <w:rsid w:val="007668F3"/>
    <w:rsid w:val="0076793B"/>
    <w:rsid w:val="00771382"/>
    <w:rsid w:val="00773534"/>
    <w:rsid w:val="00774D54"/>
    <w:rsid w:val="007755FF"/>
    <w:rsid w:val="00775DA0"/>
    <w:rsid w:val="00775DC6"/>
    <w:rsid w:val="00776192"/>
    <w:rsid w:val="00776771"/>
    <w:rsid w:val="00776B5C"/>
    <w:rsid w:val="007775F4"/>
    <w:rsid w:val="007803CF"/>
    <w:rsid w:val="00780A8C"/>
    <w:rsid w:val="00783747"/>
    <w:rsid w:val="007849A8"/>
    <w:rsid w:val="00785615"/>
    <w:rsid w:val="00786509"/>
    <w:rsid w:val="00786E9E"/>
    <w:rsid w:val="007902BC"/>
    <w:rsid w:val="007907C4"/>
    <w:rsid w:val="00790E16"/>
    <w:rsid w:val="007928D2"/>
    <w:rsid w:val="00797011"/>
    <w:rsid w:val="00797648"/>
    <w:rsid w:val="00797B81"/>
    <w:rsid w:val="007A162F"/>
    <w:rsid w:val="007A18F0"/>
    <w:rsid w:val="007A379C"/>
    <w:rsid w:val="007A4CB7"/>
    <w:rsid w:val="007A50EA"/>
    <w:rsid w:val="007A55A9"/>
    <w:rsid w:val="007A5FBD"/>
    <w:rsid w:val="007A696E"/>
    <w:rsid w:val="007B127E"/>
    <w:rsid w:val="007B1E1F"/>
    <w:rsid w:val="007B2C0C"/>
    <w:rsid w:val="007B3208"/>
    <w:rsid w:val="007B44AC"/>
    <w:rsid w:val="007B53D4"/>
    <w:rsid w:val="007B622E"/>
    <w:rsid w:val="007B6ABC"/>
    <w:rsid w:val="007B6B17"/>
    <w:rsid w:val="007B7D78"/>
    <w:rsid w:val="007C0119"/>
    <w:rsid w:val="007C15F2"/>
    <w:rsid w:val="007C1FBE"/>
    <w:rsid w:val="007C2992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D797C"/>
    <w:rsid w:val="007E019B"/>
    <w:rsid w:val="007E0D41"/>
    <w:rsid w:val="007E0FA4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7F5B03"/>
    <w:rsid w:val="007F69D6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164D6"/>
    <w:rsid w:val="00817BFB"/>
    <w:rsid w:val="00820E80"/>
    <w:rsid w:val="00823A34"/>
    <w:rsid w:val="00824BF8"/>
    <w:rsid w:val="00824DA7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3D2E"/>
    <w:rsid w:val="008445A5"/>
    <w:rsid w:val="00844CD4"/>
    <w:rsid w:val="00851036"/>
    <w:rsid w:val="0085118B"/>
    <w:rsid w:val="0085176A"/>
    <w:rsid w:val="00851959"/>
    <w:rsid w:val="008526FE"/>
    <w:rsid w:val="008529F6"/>
    <w:rsid w:val="00852F5B"/>
    <w:rsid w:val="008547FD"/>
    <w:rsid w:val="00855BD5"/>
    <w:rsid w:val="00855FE8"/>
    <w:rsid w:val="00857606"/>
    <w:rsid w:val="0086111C"/>
    <w:rsid w:val="008619B8"/>
    <w:rsid w:val="00861A3E"/>
    <w:rsid w:val="0086336A"/>
    <w:rsid w:val="008639B4"/>
    <w:rsid w:val="008648F6"/>
    <w:rsid w:val="00865A61"/>
    <w:rsid w:val="00865F79"/>
    <w:rsid w:val="00867000"/>
    <w:rsid w:val="00867B25"/>
    <w:rsid w:val="0087090B"/>
    <w:rsid w:val="0087118F"/>
    <w:rsid w:val="00874328"/>
    <w:rsid w:val="00876E67"/>
    <w:rsid w:val="0088152B"/>
    <w:rsid w:val="00881C46"/>
    <w:rsid w:val="00882BFB"/>
    <w:rsid w:val="008835AC"/>
    <w:rsid w:val="00884556"/>
    <w:rsid w:val="00885254"/>
    <w:rsid w:val="0088552C"/>
    <w:rsid w:val="00886015"/>
    <w:rsid w:val="0088615C"/>
    <w:rsid w:val="00886A59"/>
    <w:rsid w:val="00891769"/>
    <w:rsid w:val="00891F09"/>
    <w:rsid w:val="008949A5"/>
    <w:rsid w:val="008950AD"/>
    <w:rsid w:val="008956F9"/>
    <w:rsid w:val="00895E4C"/>
    <w:rsid w:val="008962D4"/>
    <w:rsid w:val="008968A0"/>
    <w:rsid w:val="008A385F"/>
    <w:rsid w:val="008A4EB2"/>
    <w:rsid w:val="008A527E"/>
    <w:rsid w:val="008A7CEF"/>
    <w:rsid w:val="008B2195"/>
    <w:rsid w:val="008B247C"/>
    <w:rsid w:val="008B2CF6"/>
    <w:rsid w:val="008B49AB"/>
    <w:rsid w:val="008B5517"/>
    <w:rsid w:val="008B5BD7"/>
    <w:rsid w:val="008B6436"/>
    <w:rsid w:val="008B71B0"/>
    <w:rsid w:val="008B7788"/>
    <w:rsid w:val="008B7B65"/>
    <w:rsid w:val="008C0B22"/>
    <w:rsid w:val="008C11CC"/>
    <w:rsid w:val="008C45D1"/>
    <w:rsid w:val="008C63EC"/>
    <w:rsid w:val="008C772B"/>
    <w:rsid w:val="008D13B0"/>
    <w:rsid w:val="008D3052"/>
    <w:rsid w:val="008D4007"/>
    <w:rsid w:val="008E0186"/>
    <w:rsid w:val="008E042A"/>
    <w:rsid w:val="008E127D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C84"/>
    <w:rsid w:val="008F5DDA"/>
    <w:rsid w:val="008F71C9"/>
    <w:rsid w:val="008F753C"/>
    <w:rsid w:val="009017A3"/>
    <w:rsid w:val="00901ADC"/>
    <w:rsid w:val="00902E71"/>
    <w:rsid w:val="00903CDA"/>
    <w:rsid w:val="00903E08"/>
    <w:rsid w:val="009050CC"/>
    <w:rsid w:val="009065CB"/>
    <w:rsid w:val="00906738"/>
    <w:rsid w:val="00907A9C"/>
    <w:rsid w:val="00910BB8"/>
    <w:rsid w:val="00910FFD"/>
    <w:rsid w:val="00911972"/>
    <w:rsid w:val="00912FE2"/>
    <w:rsid w:val="0091300A"/>
    <w:rsid w:val="009134F1"/>
    <w:rsid w:val="009137C4"/>
    <w:rsid w:val="00916659"/>
    <w:rsid w:val="00917B77"/>
    <w:rsid w:val="00917EE4"/>
    <w:rsid w:val="00921F4E"/>
    <w:rsid w:val="00922883"/>
    <w:rsid w:val="00923A6E"/>
    <w:rsid w:val="00923AFE"/>
    <w:rsid w:val="00923DC7"/>
    <w:rsid w:val="00924E07"/>
    <w:rsid w:val="009271C4"/>
    <w:rsid w:val="00927A09"/>
    <w:rsid w:val="00930A20"/>
    <w:rsid w:val="009317EB"/>
    <w:rsid w:val="00931A56"/>
    <w:rsid w:val="00931D9E"/>
    <w:rsid w:val="00933979"/>
    <w:rsid w:val="00934DB2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3A10"/>
    <w:rsid w:val="00954F3E"/>
    <w:rsid w:val="0095621D"/>
    <w:rsid w:val="00956A9B"/>
    <w:rsid w:val="00957258"/>
    <w:rsid w:val="00962968"/>
    <w:rsid w:val="00963550"/>
    <w:rsid w:val="00964F5E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6F0"/>
    <w:rsid w:val="00987F31"/>
    <w:rsid w:val="00987F33"/>
    <w:rsid w:val="00991E89"/>
    <w:rsid w:val="009934C0"/>
    <w:rsid w:val="009938A0"/>
    <w:rsid w:val="00995283"/>
    <w:rsid w:val="00996404"/>
    <w:rsid w:val="00996F32"/>
    <w:rsid w:val="00997BE8"/>
    <w:rsid w:val="009A02A2"/>
    <w:rsid w:val="009A0380"/>
    <w:rsid w:val="009A34EB"/>
    <w:rsid w:val="009A5E9A"/>
    <w:rsid w:val="009A7C55"/>
    <w:rsid w:val="009B2505"/>
    <w:rsid w:val="009B27EF"/>
    <w:rsid w:val="009B2B13"/>
    <w:rsid w:val="009B33E4"/>
    <w:rsid w:val="009B3FA4"/>
    <w:rsid w:val="009B3FF5"/>
    <w:rsid w:val="009B4748"/>
    <w:rsid w:val="009B4B5D"/>
    <w:rsid w:val="009C1B0E"/>
    <w:rsid w:val="009C4661"/>
    <w:rsid w:val="009C5B0F"/>
    <w:rsid w:val="009C7BE4"/>
    <w:rsid w:val="009D0D45"/>
    <w:rsid w:val="009D119B"/>
    <w:rsid w:val="009D31BE"/>
    <w:rsid w:val="009D4934"/>
    <w:rsid w:val="009D61D0"/>
    <w:rsid w:val="009D6AC6"/>
    <w:rsid w:val="009D75FB"/>
    <w:rsid w:val="009E0F24"/>
    <w:rsid w:val="009E19E7"/>
    <w:rsid w:val="009E25DF"/>
    <w:rsid w:val="009E3F5E"/>
    <w:rsid w:val="009E4BB7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478F"/>
    <w:rsid w:val="009F4FFB"/>
    <w:rsid w:val="009F6C3D"/>
    <w:rsid w:val="009F6D81"/>
    <w:rsid w:val="00A00E1A"/>
    <w:rsid w:val="00A02482"/>
    <w:rsid w:val="00A025FA"/>
    <w:rsid w:val="00A033AE"/>
    <w:rsid w:val="00A06650"/>
    <w:rsid w:val="00A067AF"/>
    <w:rsid w:val="00A06838"/>
    <w:rsid w:val="00A119FD"/>
    <w:rsid w:val="00A11F2F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68E3"/>
    <w:rsid w:val="00A27276"/>
    <w:rsid w:val="00A27931"/>
    <w:rsid w:val="00A27D3C"/>
    <w:rsid w:val="00A33E58"/>
    <w:rsid w:val="00A35135"/>
    <w:rsid w:val="00A35DA5"/>
    <w:rsid w:val="00A36764"/>
    <w:rsid w:val="00A417FA"/>
    <w:rsid w:val="00A4188D"/>
    <w:rsid w:val="00A47CB5"/>
    <w:rsid w:val="00A47E4E"/>
    <w:rsid w:val="00A504BF"/>
    <w:rsid w:val="00A50668"/>
    <w:rsid w:val="00A526DC"/>
    <w:rsid w:val="00A54130"/>
    <w:rsid w:val="00A5604E"/>
    <w:rsid w:val="00A56792"/>
    <w:rsid w:val="00A568C3"/>
    <w:rsid w:val="00A56B24"/>
    <w:rsid w:val="00A57E5C"/>
    <w:rsid w:val="00A60066"/>
    <w:rsid w:val="00A61A1F"/>
    <w:rsid w:val="00A61AF4"/>
    <w:rsid w:val="00A66227"/>
    <w:rsid w:val="00A67C3C"/>
    <w:rsid w:val="00A717E3"/>
    <w:rsid w:val="00A738FE"/>
    <w:rsid w:val="00A73D4F"/>
    <w:rsid w:val="00A76643"/>
    <w:rsid w:val="00A76964"/>
    <w:rsid w:val="00A776A5"/>
    <w:rsid w:val="00A77C91"/>
    <w:rsid w:val="00A80130"/>
    <w:rsid w:val="00A80B16"/>
    <w:rsid w:val="00A82066"/>
    <w:rsid w:val="00A82951"/>
    <w:rsid w:val="00A83325"/>
    <w:rsid w:val="00A83C52"/>
    <w:rsid w:val="00A8553A"/>
    <w:rsid w:val="00A90DAE"/>
    <w:rsid w:val="00A921B0"/>
    <w:rsid w:val="00A928DD"/>
    <w:rsid w:val="00A97FAE"/>
    <w:rsid w:val="00AA051D"/>
    <w:rsid w:val="00AA0F58"/>
    <w:rsid w:val="00AA2DDF"/>
    <w:rsid w:val="00AA3E2F"/>
    <w:rsid w:val="00AA5D55"/>
    <w:rsid w:val="00AA747B"/>
    <w:rsid w:val="00AA79DA"/>
    <w:rsid w:val="00AB01F0"/>
    <w:rsid w:val="00AB0577"/>
    <w:rsid w:val="00AB085B"/>
    <w:rsid w:val="00AB0882"/>
    <w:rsid w:val="00AB1E51"/>
    <w:rsid w:val="00AB2984"/>
    <w:rsid w:val="00AB2EEB"/>
    <w:rsid w:val="00AB4925"/>
    <w:rsid w:val="00AB75B0"/>
    <w:rsid w:val="00AB7B9F"/>
    <w:rsid w:val="00AC3025"/>
    <w:rsid w:val="00AC453E"/>
    <w:rsid w:val="00AC4D68"/>
    <w:rsid w:val="00AC5040"/>
    <w:rsid w:val="00AC74F3"/>
    <w:rsid w:val="00AC7DF6"/>
    <w:rsid w:val="00AD259D"/>
    <w:rsid w:val="00AD5E25"/>
    <w:rsid w:val="00AD6E62"/>
    <w:rsid w:val="00AE0174"/>
    <w:rsid w:val="00AE0F58"/>
    <w:rsid w:val="00AE2185"/>
    <w:rsid w:val="00AE458F"/>
    <w:rsid w:val="00AE4B49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5158"/>
    <w:rsid w:val="00AF670D"/>
    <w:rsid w:val="00AF7DE1"/>
    <w:rsid w:val="00B00888"/>
    <w:rsid w:val="00B00C8B"/>
    <w:rsid w:val="00B00E6F"/>
    <w:rsid w:val="00B01840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3C44"/>
    <w:rsid w:val="00B25932"/>
    <w:rsid w:val="00B263CD"/>
    <w:rsid w:val="00B26BFB"/>
    <w:rsid w:val="00B30009"/>
    <w:rsid w:val="00B306A3"/>
    <w:rsid w:val="00B34C03"/>
    <w:rsid w:val="00B362CF"/>
    <w:rsid w:val="00B36327"/>
    <w:rsid w:val="00B4092B"/>
    <w:rsid w:val="00B429D8"/>
    <w:rsid w:val="00B42EC4"/>
    <w:rsid w:val="00B439FF"/>
    <w:rsid w:val="00B43FCD"/>
    <w:rsid w:val="00B44498"/>
    <w:rsid w:val="00B44D14"/>
    <w:rsid w:val="00B4612F"/>
    <w:rsid w:val="00B46A35"/>
    <w:rsid w:val="00B47A61"/>
    <w:rsid w:val="00B500B3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024"/>
    <w:rsid w:val="00B63698"/>
    <w:rsid w:val="00B63A0D"/>
    <w:rsid w:val="00B63C51"/>
    <w:rsid w:val="00B653CD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1A8"/>
    <w:rsid w:val="00B82C13"/>
    <w:rsid w:val="00B82F10"/>
    <w:rsid w:val="00B832A9"/>
    <w:rsid w:val="00B833C2"/>
    <w:rsid w:val="00B83A5E"/>
    <w:rsid w:val="00B8628C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0825"/>
    <w:rsid w:val="00BB29BC"/>
    <w:rsid w:val="00BB2CFF"/>
    <w:rsid w:val="00BB354D"/>
    <w:rsid w:val="00BB3644"/>
    <w:rsid w:val="00BB3C19"/>
    <w:rsid w:val="00BB3E96"/>
    <w:rsid w:val="00BB6EB8"/>
    <w:rsid w:val="00BC0188"/>
    <w:rsid w:val="00BC2060"/>
    <w:rsid w:val="00BC3866"/>
    <w:rsid w:val="00BC5EFA"/>
    <w:rsid w:val="00BD034C"/>
    <w:rsid w:val="00BD05B3"/>
    <w:rsid w:val="00BD09D9"/>
    <w:rsid w:val="00BD15ED"/>
    <w:rsid w:val="00BD1690"/>
    <w:rsid w:val="00BD2A2A"/>
    <w:rsid w:val="00BD3A4E"/>
    <w:rsid w:val="00BD5376"/>
    <w:rsid w:val="00BE0B36"/>
    <w:rsid w:val="00BE0C19"/>
    <w:rsid w:val="00BE0FBF"/>
    <w:rsid w:val="00BE1B23"/>
    <w:rsid w:val="00BE1B7B"/>
    <w:rsid w:val="00BE3438"/>
    <w:rsid w:val="00BE41C2"/>
    <w:rsid w:val="00BE4851"/>
    <w:rsid w:val="00BE4CD6"/>
    <w:rsid w:val="00BE6E5A"/>
    <w:rsid w:val="00BF2D33"/>
    <w:rsid w:val="00BF341A"/>
    <w:rsid w:val="00BF4328"/>
    <w:rsid w:val="00BF4CA9"/>
    <w:rsid w:val="00BF5499"/>
    <w:rsid w:val="00BF6B8D"/>
    <w:rsid w:val="00BF7649"/>
    <w:rsid w:val="00C02026"/>
    <w:rsid w:val="00C020A9"/>
    <w:rsid w:val="00C02241"/>
    <w:rsid w:val="00C02F83"/>
    <w:rsid w:val="00C030ED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01C4"/>
    <w:rsid w:val="00C21746"/>
    <w:rsid w:val="00C23D78"/>
    <w:rsid w:val="00C2428D"/>
    <w:rsid w:val="00C24814"/>
    <w:rsid w:val="00C2517B"/>
    <w:rsid w:val="00C273A6"/>
    <w:rsid w:val="00C276A5"/>
    <w:rsid w:val="00C30558"/>
    <w:rsid w:val="00C30F93"/>
    <w:rsid w:val="00C31E3A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BD"/>
    <w:rsid w:val="00C44BF5"/>
    <w:rsid w:val="00C4516E"/>
    <w:rsid w:val="00C46D68"/>
    <w:rsid w:val="00C50048"/>
    <w:rsid w:val="00C52D53"/>
    <w:rsid w:val="00C5323E"/>
    <w:rsid w:val="00C563BC"/>
    <w:rsid w:val="00C56718"/>
    <w:rsid w:val="00C577F0"/>
    <w:rsid w:val="00C579DE"/>
    <w:rsid w:val="00C62233"/>
    <w:rsid w:val="00C6322E"/>
    <w:rsid w:val="00C635D0"/>
    <w:rsid w:val="00C636AF"/>
    <w:rsid w:val="00C63BC2"/>
    <w:rsid w:val="00C641B7"/>
    <w:rsid w:val="00C64901"/>
    <w:rsid w:val="00C66836"/>
    <w:rsid w:val="00C6710E"/>
    <w:rsid w:val="00C67D9B"/>
    <w:rsid w:val="00C72366"/>
    <w:rsid w:val="00C7394D"/>
    <w:rsid w:val="00C74208"/>
    <w:rsid w:val="00C7477E"/>
    <w:rsid w:val="00C74CF7"/>
    <w:rsid w:val="00C75040"/>
    <w:rsid w:val="00C77D4F"/>
    <w:rsid w:val="00C77E41"/>
    <w:rsid w:val="00C84381"/>
    <w:rsid w:val="00C84F37"/>
    <w:rsid w:val="00C86A4D"/>
    <w:rsid w:val="00C86C95"/>
    <w:rsid w:val="00C86E3E"/>
    <w:rsid w:val="00C875EA"/>
    <w:rsid w:val="00C87AC7"/>
    <w:rsid w:val="00C90C99"/>
    <w:rsid w:val="00C913DB"/>
    <w:rsid w:val="00C92623"/>
    <w:rsid w:val="00C932D4"/>
    <w:rsid w:val="00C939CB"/>
    <w:rsid w:val="00C93B2B"/>
    <w:rsid w:val="00C9516C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A5FC4"/>
    <w:rsid w:val="00CB07B7"/>
    <w:rsid w:val="00CB0DBD"/>
    <w:rsid w:val="00CB22E5"/>
    <w:rsid w:val="00CB2A6A"/>
    <w:rsid w:val="00CB3B7F"/>
    <w:rsid w:val="00CB3FEE"/>
    <w:rsid w:val="00CB4062"/>
    <w:rsid w:val="00CB4C5B"/>
    <w:rsid w:val="00CB5B94"/>
    <w:rsid w:val="00CC0D2F"/>
    <w:rsid w:val="00CC14BE"/>
    <w:rsid w:val="00CC2B16"/>
    <w:rsid w:val="00CC3AB4"/>
    <w:rsid w:val="00CC3DE5"/>
    <w:rsid w:val="00CD1577"/>
    <w:rsid w:val="00CD1998"/>
    <w:rsid w:val="00CD20B7"/>
    <w:rsid w:val="00CD2961"/>
    <w:rsid w:val="00CD2E66"/>
    <w:rsid w:val="00CD367F"/>
    <w:rsid w:val="00CD526D"/>
    <w:rsid w:val="00CD53E8"/>
    <w:rsid w:val="00CD61D7"/>
    <w:rsid w:val="00CD62CA"/>
    <w:rsid w:val="00CD7B1C"/>
    <w:rsid w:val="00CD7D2A"/>
    <w:rsid w:val="00CD7D7A"/>
    <w:rsid w:val="00CE0A42"/>
    <w:rsid w:val="00CE0B14"/>
    <w:rsid w:val="00CE1967"/>
    <w:rsid w:val="00CE475D"/>
    <w:rsid w:val="00CE608E"/>
    <w:rsid w:val="00CE66C2"/>
    <w:rsid w:val="00CE6ACC"/>
    <w:rsid w:val="00CE7436"/>
    <w:rsid w:val="00CF055D"/>
    <w:rsid w:val="00CF1432"/>
    <w:rsid w:val="00CF1BBA"/>
    <w:rsid w:val="00CF22A0"/>
    <w:rsid w:val="00CF2799"/>
    <w:rsid w:val="00CF3AD4"/>
    <w:rsid w:val="00CF4E8E"/>
    <w:rsid w:val="00CF50CC"/>
    <w:rsid w:val="00D06DD0"/>
    <w:rsid w:val="00D07A4B"/>
    <w:rsid w:val="00D07FA0"/>
    <w:rsid w:val="00D10303"/>
    <w:rsid w:val="00D10E98"/>
    <w:rsid w:val="00D11ADD"/>
    <w:rsid w:val="00D11C9D"/>
    <w:rsid w:val="00D11F23"/>
    <w:rsid w:val="00D12236"/>
    <w:rsid w:val="00D12A46"/>
    <w:rsid w:val="00D14055"/>
    <w:rsid w:val="00D163CB"/>
    <w:rsid w:val="00D16520"/>
    <w:rsid w:val="00D172B3"/>
    <w:rsid w:val="00D17705"/>
    <w:rsid w:val="00D177BD"/>
    <w:rsid w:val="00D17DB6"/>
    <w:rsid w:val="00D21CE4"/>
    <w:rsid w:val="00D2220B"/>
    <w:rsid w:val="00D22289"/>
    <w:rsid w:val="00D22D35"/>
    <w:rsid w:val="00D22F45"/>
    <w:rsid w:val="00D2310C"/>
    <w:rsid w:val="00D23A34"/>
    <w:rsid w:val="00D23ABB"/>
    <w:rsid w:val="00D24338"/>
    <w:rsid w:val="00D248CA"/>
    <w:rsid w:val="00D26A98"/>
    <w:rsid w:val="00D32869"/>
    <w:rsid w:val="00D330BD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4467"/>
    <w:rsid w:val="00D75A56"/>
    <w:rsid w:val="00D75A90"/>
    <w:rsid w:val="00D766D1"/>
    <w:rsid w:val="00D76BFC"/>
    <w:rsid w:val="00D7743A"/>
    <w:rsid w:val="00D77BB8"/>
    <w:rsid w:val="00D80B0A"/>
    <w:rsid w:val="00D82A64"/>
    <w:rsid w:val="00D83DA0"/>
    <w:rsid w:val="00D841DC"/>
    <w:rsid w:val="00D86AF2"/>
    <w:rsid w:val="00D87AEB"/>
    <w:rsid w:val="00D9584D"/>
    <w:rsid w:val="00D95FE4"/>
    <w:rsid w:val="00DA122F"/>
    <w:rsid w:val="00DA1C39"/>
    <w:rsid w:val="00DA1D68"/>
    <w:rsid w:val="00DA2390"/>
    <w:rsid w:val="00DA4851"/>
    <w:rsid w:val="00DA5B1C"/>
    <w:rsid w:val="00DA5F70"/>
    <w:rsid w:val="00DA7E0E"/>
    <w:rsid w:val="00DB0752"/>
    <w:rsid w:val="00DB0D91"/>
    <w:rsid w:val="00DB0E53"/>
    <w:rsid w:val="00DB0E9A"/>
    <w:rsid w:val="00DB126E"/>
    <w:rsid w:val="00DB1D86"/>
    <w:rsid w:val="00DB36A7"/>
    <w:rsid w:val="00DB3C6A"/>
    <w:rsid w:val="00DB3D34"/>
    <w:rsid w:val="00DB5F82"/>
    <w:rsid w:val="00DB63D3"/>
    <w:rsid w:val="00DB6438"/>
    <w:rsid w:val="00DB7193"/>
    <w:rsid w:val="00DC42A7"/>
    <w:rsid w:val="00DC6082"/>
    <w:rsid w:val="00DC6144"/>
    <w:rsid w:val="00DC6433"/>
    <w:rsid w:val="00DC6902"/>
    <w:rsid w:val="00DC73BF"/>
    <w:rsid w:val="00DC7A74"/>
    <w:rsid w:val="00DD4146"/>
    <w:rsid w:val="00DD469B"/>
    <w:rsid w:val="00DD48F2"/>
    <w:rsid w:val="00DD4DB7"/>
    <w:rsid w:val="00DD68C4"/>
    <w:rsid w:val="00DE2CBF"/>
    <w:rsid w:val="00DE2D98"/>
    <w:rsid w:val="00DE2DFF"/>
    <w:rsid w:val="00DE4F55"/>
    <w:rsid w:val="00DE5428"/>
    <w:rsid w:val="00DE68AB"/>
    <w:rsid w:val="00DE6A71"/>
    <w:rsid w:val="00DE7C39"/>
    <w:rsid w:val="00DF053D"/>
    <w:rsid w:val="00DF05B7"/>
    <w:rsid w:val="00DF115C"/>
    <w:rsid w:val="00DF1BAD"/>
    <w:rsid w:val="00DF27C7"/>
    <w:rsid w:val="00DF3BF7"/>
    <w:rsid w:val="00DF7E8A"/>
    <w:rsid w:val="00E00623"/>
    <w:rsid w:val="00E0269A"/>
    <w:rsid w:val="00E047BF"/>
    <w:rsid w:val="00E05E53"/>
    <w:rsid w:val="00E0601C"/>
    <w:rsid w:val="00E06BAC"/>
    <w:rsid w:val="00E07A4C"/>
    <w:rsid w:val="00E119F1"/>
    <w:rsid w:val="00E126A8"/>
    <w:rsid w:val="00E13B5B"/>
    <w:rsid w:val="00E21F66"/>
    <w:rsid w:val="00E2311D"/>
    <w:rsid w:val="00E24B24"/>
    <w:rsid w:val="00E25ECF"/>
    <w:rsid w:val="00E26EEA"/>
    <w:rsid w:val="00E27E6F"/>
    <w:rsid w:val="00E27FD1"/>
    <w:rsid w:val="00E3339A"/>
    <w:rsid w:val="00E33E5B"/>
    <w:rsid w:val="00E34771"/>
    <w:rsid w:val="00E3525B"/>
    <w:rsid w:val="00E35BA8"/>
    <w:rsid w:val="00E35ED4"/>
    <w:rsid w:val="00E36E64"/>
    <w:rsid w:val="00E40ACD"/>
    <w:rsid w:val="00E424D0"/>
    <w:rsid w:val="00E42EC4"/>
    <w:rsid w:val="00E437B4"/>
    <w:rsid w:val="00E44159"/>
    <w:rsid w:val="00E446D1"/>
    <w:rsid w:val="00E46437"/>
    <w:rsid w:val="00E464EC"/>
    <w:rsid w:val="00E4770B"/>
    <w:rsid w:val="00E5040C"/>
    <w:rsid w:val="00E54AFD"/>
    <w:rsid w:val="00E54F69"/>
    <w:rsid w:val="00E56456"/>
    <w:rsid w:val="00E56BC7"/>
    <w:rsid w:val="00E605FA"/>
    <w:rsid w:val="00E60DED"/>
    <w:rsid w:val="00E61AA3"/>
    <w:rsid w:val="00E63132"/>
    <w:rsid w:val="00E639EA"/>
    <w:rsid w:val="00E63BA3"/>
    <w:rsid w:val="00E64088"/>
    <w:rsid w:val="00E64379"/>
    <w:rsid w:val="00E6481D"/>
    <w:rsid w:val="00E64952"/>
    <w:rsid w:val="00E66328"/>
    <w:rsid w:val="00E66F32"/>
    <w:rsid w:val="00E66F85"/>
    <w:rsid w:val="00E67BEA"/>
    <w:rsid w:val="00E704F2"/>
    <w:rsid w:val="00E7063F"/>
    <w:rsid w:val="00E70C24"/>
    <w:rsid w:val="00E7382C"/>
    <w:rsid w:val="00E747FD"/>
    <w:rsid w:val="00E75283"/>
    <w:rsid w:val="00E763BA"/>
    <w:rsid w:val="00E769A2"/>
    <w:rsid w:val="00E77E6C"/>
    <w:rsid w:val="00E80209"/>
    <w:rsid w:val="00E807A4"/>
    <w:rsid w:val="00E80B86"/>
    <w:rsid w:val="00E82487"/>
    <w:rsid w:val="00E82627"/>
    <w:rsid w:val="00E83C77"/>
    <w:rsid w:val="00E84A51"/>
    <w:rsid w:val="00E86B4F"/>
    <w:rsid w:val="00E8770B"/>
    <w:rsid w:val="00E87FB3"/>
    <w:rsid w:val="00E90231"/>
    <w:rsid w:val="00E90D52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2A8D"/>
    <w:rsid w:val="00EB3329"/>
    <w:rsid w:val="00EB3801"/>
    <w:rsid w:val="00EB4886"/>
    <w:rsid w:val="00EB4C38"/>
    <w:rsid w:val="00EB6F7F"/>
    <w:rsid w:val="00EB7077"/>
    <w:rsid w:val="00EB7BAE"/>
    <w:rsid w:val="00EC177F"/>
    <w:rsid w:val="00EC18FF"/>
    <w:rsid w:val="00EC3C35"/>
    <w:rsid w:val="00EC3D1A"/>
    <w:rsid w:val="00EC57D8"/>
    <w:rsid w:val="00EC75EC"/>
    <w:rsid w:val="00EC7654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D7947"/>
    <w:rsid w:val="00EE0BF1"/>
    <w:rsid w:val="00EE0E90"/>
    <w:rsid w:val="00EE0EC4"/>
    <w:rsid w:val="00EE1CFE"/>
    <w:rsid w:val="00EE4A5B"/>
    <w:rsid w:val="00EE53D1"/>
    <w:rsid w:val="00EE5F17"/>
    <w:rsid w:val="00EE7263"/>
    <w:rsid w:val="00EF0974"/>
    <w:rsid w:val="00EF0C75"/>
    <w:rsid w:val="00EF1924"/>
    <w:rsid w:val="00EF1D6F"/>
    <w:rsid w:val="00EF211D"/>
    <w:rsid w:val="00EF2A4D"/>
    <w:rsid w:val="00EF3051"/>
    <w:rsid w:val="00EF404C"/>
    <w:rsid w:val="00EF4CEF"/>
    <w:rsid w:val="00EF52A0"/>
    <w:rsid w:val="00EF56B6"/>
    <w:rsid w:val="00EF7209"/>
    <w:rsid w:val="00EF79B7"/>
    <w:rsid w:val="00F028EB"/>
    <w:rsid w:val="00F03E14"/>
    <w:rsid w:val="00F04D0E"/>
    <w:rsid w:val="00F05004"/>
    <w:rsid w:val="00F05160"/>
    <w:rsid w:val="00F0591D"/>
    <w:rsid w:val="00F063C5"/>
    <w:rsid w:val="00F0794C"/>
    <w:rsid w:val="00F07C92"/>
    <w:rsid w:val="00F10154"/>
    <w:rsid w:val="00F11CCC"/>
    <w:rsid w:val="00F143C2"/>
    <w:rsid w:val="00F14601"/>
    <w:rsid w:val="00F1472C"/>
    <w:rsid w:val="00F15374"/>
    <w:rsid w:val="00F15AF9"/>
    <w:rsid w:val="00F1744E"/>
    <w:rsid w:val="00F17A91"/>
    <w:rsid w:val="00F17D74"/>
    <w:rsid w:val="00F22599"/>
    <w:rsid w:val="00F22630"/>
    <w:rsid w:val="00F22C9F"/>
    <w:rsid w:val="00F22D54"/>
    <w:rsid w:val="00F2321E"/>
    <w:rsid w:val="00F25E3C"/>
    <w:rsid w:val="00F267A1"/>
    <w:rsid w:val="00F302A5"/>
    <w:rsid w:val="00F31791"/>
    <w:rsid w:val="00F3260C"/>
    <w:rsid w:val="00F358AF"/>
    <w:rsid w:val="00F368E9"/>
    <w:rsid w:val="00F36B20"/>
    <w:rsid w:val="00F374E8"/>
    <w:rsid w:val="00F4042F"/>
    <w:rsid w:val="00F43E84"/>
    <w:rsid w:val="00F45B7D"/>
    <w:rsid w:val="00F46B61"/>
    <w:rsid w:val="00F5127A"/>
    <w:rsid w:val="00F52094"/>
    <w:rsid w:val="00F529AD"/>
    <w:rsid w:val="00F53E75"/>
    <w:rsid w:val="00F53E76"/>
    <w:rsid w:val="00F547A3"/>
    <w:rsid w:val="00F5596B"/>
    <w:rsid w:val="00F55B78"/>
    <w:rsid w:val="00F55CA5"/>
    <w:rsid w:val="00F60ACF"/>
    <w:rsid w:val="00F60F98"/>
    <w:rsid w:val="00F612A2"/>
    <w:rsid w:val="00F61649"/>
    <w:rsid w:val="00F631BB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76C11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88C"/>
    <w:rsid w:val="00F91D68"/>
    <w:rsid w:val="00F9386C"/>
    <w:rsid w:val="00F952B7"/>
    <w:rsid w:val="00F955CF"/>
    <w:rsid w:val="00F9562E"/>
    <w:rsid w:val="00F95E26"/>
    <w:rsid w:val="00F96A05"/>
    <w:rsid w:val="00F96C6C"/>
    <w:rsid w:val="00F975F5"/>
    <w:rsid w:val="00FA0F50"/>
    <w:rsid w:val="00FA43A8"/>
    <w:rsid w:val="00FA4942"/>
    <w:rsid w:val="00FA4B30"/>
    <w:rsid w:val="00FA7A37"/>
    <w:rsid w:val="00FB3A0B"/>
    <w:rsid w:val="00FB55FD"/>
    <w:rsid w:val="00FB7CE8"/>
    <w:rsid w:val="00FC1186"/>
    <w:rsid w:val="00FC25B3"/>
    <w:rsid w:val="00FC2672"/>
    <w:rsid w:val="00FC34E0"/>
    <w:rsid w:val="00FC4A6B"/>
    <w:rsid w:val="00FC686A"/>
    <w:rsid w:val="00FC7B44"/>
    <w:rsid w:val="00FD07F3"/>
    <w:rsid w:val="00FD1C51"/>
    <w:rsid w:val="00FD1DD3"/>
    <w:rsid w:val="00FD5F73"/>
    <w:rsid w:val="00FD64F7"/>
    <w:rsid w:val="00FE1208"/>
    <w:rsid w:val="00FE21F1"/>
    <w:rsid w:val="00FE2279"/>
    <w:rsid w:val="00FE3613"/>
    <w:rsid w:val="00FE51D7"/>
    <w:rsid w:val="00FE5CC4"/>
    <w:rsid w:val="00FE631F"/>
    <w:rsid w:val="00FF1035"/>
    <w:rsid w:val="00FF2A85"/>
    <w:rsid w:val="00FF3CEA"/>
    <w:rsid w:val="00FF3D59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A51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customStyle="1" w:styleId="Kuvanotsikko1">
    <w:name w:val="Kuvan otsikko1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rPr>
      <w:b/>
      <w:smallCaps/>
      <w:sz w:val="24"/>
      <w:lang w:val="fi-FI" w:eastAsia="en-US" w:bidi="ar-SA"/>
    </w:rPr>
  </w:style>
  <w:style w:type="character" w:customStyle="1" w:styleId="CharChar">
    <w:name w:val="Char Char"/>
    <w:rPr>
      <w:b/>
      <w:smallCaps/>
      <w:sz w:val="24"/>
      <w:lang w:val="fi-FI" w:eastAsia="en-US" w:bidi="ar-SA"/>
    </w:rPr>
  </w:style>
  <w:style w:type="character" w:customStyle="1" w:styleId="CharChar1">
    <w:name w:val="Char Char1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Otsikko10">
    <w:name w:val="Otsikko1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  <w:style w:type="paragraph" w:styleId="Eivli">
    <w:name w:val="No Spacing"/>
    <w:uiPriority w:val="1"/>
    <w:qFormat/>
    <w:rsid w:val="00776771"/>
    <w:pPr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EFB37-1F60-428B-B820-CD4F4FFD8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D85567-E60E-4385-B58B-57560E987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392D0-116A-443A-9B0C-DDF53C5654E8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c03eac6e-1c06-4e0e-9a8b-77f41e736786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46C60BB-78C4-4382-BB44-0D60FCFAB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6527</Words>
  <Characters>52877</Characters>
  <Application>Microsoft Office Word</Application>
  <DocSecurity>0</DocSecurity>
  <Lines>440</Lines>
  <Paragraphs>118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THS</vt:lpstr>
    </vt:vector>
  </TitlesOfParts>
  <LinksUpToDate>false</LinksUpToDate>
  <CharactersWithSpaces>59286</CharactersWithSpaces>
  <SharedDoc>false</SharedDoc>
  <HLinks>
    <vt:vector size="234" baseType="variant"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_Toc360693177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_Toc360693176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_Toc360693175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_Toc360693174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_Toc360693173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_Toc360693172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_Toc360693171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_Toc360693170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_Toc360693169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_Toc360693168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_Toc360693167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_Toc360693166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_Toc360693165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_Toc360693164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_Toc360693163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_Toc360693162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_Toc360693161</vt:lpwstr>
      </vt:variant>
      <vt:variant>
        <vt:i4>1179707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_Toc360693160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_Toc360693159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_Toc360693158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_Toc360693157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_Toc360693156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_Toc360693155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_Toc360693154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_Toc360693153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_Toc360693152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_Toc360693151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_Toc360693150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_Toc360693149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_Toc360693148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_Toc360693147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_Toc360693146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_Toc360693145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_Toc360693144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_Toc360693143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_Toc360693142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_Toc360693141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_Toc360693140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_Toc360693139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THS</dc:title>
  <dc:subject>Määrittelydokumentti</dc:subject>
  <dc:creator/>
  <cp:keywords/>
  <dc:description/>
  <cp:lastModifiedBy/>
  <cp:revision>1</cp:revision>
  <cp:lastPrinted>2012-04-23T17:21:00Z</cp:lastPrinted>
  <dcterms:created xsi:type="dcterms:W3CDTF">2015-03-19T14:57:00Z</dcterms:created>
  <dcterms:modified xsi:type="dcterms:W3CDTF">2018-05-08T13:30:00Z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1.2.246.777.11.2015.21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