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66EA4460" w14:textId="2FE82531" w:rsidR="000F4A9C" w:rsidRDefault="009876F0" w:rsidP="009876F0">
      <w:pPr>
        <w:jc w:val="right"/>
      </w:pPr>
      <w:r>
        <w:rPr>
          <w:b/>
          <w:bCs/>
          <w:sz w:val="48"/>
          <w:szCs w:val="48"/>
        </w:rPr>
        <w:t>Kanta HL7 rajapintamäärittelyt</w:t>
      </w:r>
      <w:r w:rsidRPr="00E424D0" w:rsidDel="009876F0">
        <w:rPr>
          <w:b/>
          <w:bCs/>
          <w:sz w:val="48"/>
          <w:szCs w:val="48"/>
        </w:rPr>
        <w:t xml:space="preserve"> </w:t>
      </w:r>
      <w:r w:rsidR="000F4A9C"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15024BDA" w14:textId="77777777" w:rsidR="000F4A9C" w:rsidRPr="00AF34FA" w:rsidRDefault="00B23C44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CDA R2 potilaskertomusrakenne</w:t>
      </w:r>
      <w:r w:rsidR="000F4A9C" w:rsidRPr="00AF34FA">
        <w:rPr>
          <w:b/>
          <w:sz w:val="40"/>
        </w:rPr>
        <w:br/>
      </w:r>
    </w:p>
    <w:p w14:paraId="142493EF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A4BF1F8" w14:textId="77777777" w:rsidR="000F4A9C" w:rsidRDefault="000F4A9C"/>
    <w:p w14:paraId="2E8E8F23" w14:textId="77777777" w:rsidR="000F4A9C" w:rsidRDefault="000F4A9C">
      <w:pPr>
        <w:rPr>
          <w:b/>
        </w:rPr>
      </w:pPr>
    </w:p>
    <w:p w14:paraId="2E15F59A" w14:textId="77777777" w:rsidR="000F4A9C" w:rsidRDefault="000F4A9C">
      <w:pPr>
        <w:rPr>
          <w:b/>
        </w:rPr>
      </w:pPr>
    </w:p>
    <w:p w14:paraId="1B7BDE27" w14:textId="77777777" w:rsidR="000F4A9C" w:rsidRDefault="000F4A9C">
      <w:pPr>
        <w:rPr>
          <w:b/>
        </w:rPr>
      </w:pPr>
    </w:p>
    <w:p w14:paraId="7A064366" w14:textId="77777777" w:rsidR="000F4A9C" w:rsidRDefault="000F4A9C">
      <w:pPr>
        <w:rPr>
          <w:b/>
        </w:rPr>
      </w:pPr>
    </w:p>
    <w:p w14:paraId="5D5499F6" w14:textId="77777777" w:rsidR="000F4A9C" w:rsidRDefault="000F4A9C">
      <w:pPr>
        <w:rPr>
          <w:b/>
        </w:rPr>
      </w:pPr>
    </w:p>
    <w:p w14:paraId="11A36097" w14:textId="77777777" w:rsidR="000F4A9C" w:rsidRDefault="000F4A9C">
      <w:pPr>
        <w:rPr>
          <w:b/>
        </w:rPr>
      </w:pPr>
    </w:p>
    <w:p w14:paraId="43BD3BC0" w14:textId="77777777" w:rsidR="000F4A9C" w:rsidRDefault="000F4A9C">
      <w:pPr>
        <w:rPr>
          <w:b/>
        </w:rPr>
      </w:pPr>
    </w:p>
    <w:p w14:paraId="4DAA05BF" w14:textId="77777777" w:rsidR="000F4A9C" w:rsidRDefault="000F4A9C">
      <w:pPr>
        <w:rPr>
          <w:b/>
        </w:rPr>
      </w:pPr>
    </w:p>
    <w:p w14:paraId="0EAB57CB" w14:textId="77777777" w:rsidR="000F4A9C" w:rsidRDefault="000F4A9C">
      <w:pPr>
        <w:rPr>
          <w:b/>
        </w:rPr>
      </w:pPr>
    </w:p>
    <w:p w14:paraId="5E53AD55" w14:textId="77777777" w:rsidR="000F4A9C" w:rsidRDefault="000F4A9C">
      <w:pPr>
        <w:rPr>
          <w:caps/>
        </w:rPr>
      </w:pPr>
      <w:bookmarkStart w:id="0" w:name="_GoBack"/>
      <w:bookmarkEnd w:id="0"/>
    </w:p>
    <w:p w14:paraId="4B2D849F" w14:textId="4D360175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>Versi</w:t>
      </w:r>
      <w:r w:rsidR="005D2928">
        <w:rPr>
          <w:b/>
          <w:bCs/>
          <w:sz w:val="32"/>
        </w:rPr>
        <w:t xml:space="preserve">o </w:t>
      </w:r>
      <w:ins w:id="1" w:author="Tekijä">
        <w:r w:rsidR="0009052B">
          <w:rPr>
            <w:b/>
            <w:bCs/>
            <w:sz w:val="32"/>
          </w:rPr>
          <w:t>1.21</w:t>
        </w:r>
        <w:r w:rsidR="008D7F51">
          <w:rPr>
            <w:b/>
            <w:bCs/>
            <w:sz w:val="32"/>
          </w:rPr>
          <w:t>.1</w:t>
        </w:r>
      </w:ins>
    </w:p>
    <w:p w14:paraId="2C45B36F" w14:textId="070DC1F6" w:rsidR="000F4A9C" w:rsidRDefault="002E0A71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ins w:id="5" w:author="Tekijä">
        <w:del w:id="6" w:author="Tekijä">
          <w:r w:rsidDel="008D7F51">
            <w:rPr>
              <w:b/>
              <w:bCs/>
              <w:sz w:val="32"/>
            </w:rPr>
            <w:delText>22</w:delText>
          </w:r>
          <w:r w:rsidR="0009052B" w:rsidDel="008D7F51">
            <w:rPr>
              <w:b/>
              <w:bCs/>
              <w:sz w:val="32"/>
            </w:rPr>
            <w:delText>.</w:delText>
          </w:r>
          <w:r w:rsidDel="008D7F51">
            <w:rPr>
              <w:b/>
              <w:bCs/>
              <w:sz w:val="32"/>
            </w:rPr>
            <w:delText>10</w:delText>
          </w:r>
          <w:r w:rsidR="0009052B" w:rsidDel="008D7F51">
            <w:rPr>
              <w:b/>
              <w:bCs/>
              <w:sz w:val="32"/>
            </w:rPr>
            <w:delText>.2015</w:delText>
          </w:r>
        </w:del>
        <w:r w:rsidR="008D7F51">
          <w:rPr>
            <w:b/>
            <w:bCs/>
            <w:sz w:val="32"/>
          </w:rPr>
          <w:t>26.4.2019</w:t>
        </w:r>
      </w:ins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ins w:id="7" w:author="Tekijä">
        <w:r w:rsidR="0009052B" w:rsidRPr="0009052B">
          <w:rPr>
            <w:b/>
            <w:bCs/>
            <w:sz w:val="32"/>
          </w:rPr>
          <w:t>1.2.246.777.11.2015.32</w:t>
        </w:r>
      </w:ins>
    </w:p>
    <w:p w14:paraId="090183D7" w14:textId="77777777" w:rsidR="000F4A9C" w:rsidRPr="00AF34FA" w:rsidRDefault="000F4A9C" w:rsidP="00AF34FA">
      <w:pPr>
        <w:rPr>
          <w:b/>
        </w:rPr>
      </w:pPr>
      <w:bookmarkStart w:id="8" w:name="_Toc32384905"/>
      <w:bookmarkStart w:id="9" w:name="_Toc32974351"/>
      <w:bookmarkStart w:id="10" w:name="_Toc33328965"/>
      <w:r w:rsidRPr="00AF34FA">
        <w:rPr>
          <w:b/>
        </w:rPr>
        <w:lastRenderedPageBreak/>
        <w:t>Versiohistoria</w:t>
      </w:r>
      <w:bookmarkEnd w:id="8"/>
      <w:bookmarkEnd w:id="9"/>
      <w:bookmarkEnd w:id="10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14:paraId="05F22E7E" w14:textId="77777777" w:rsidTr="00045B65">
        <w:trPr>
          <w:cantSplit/>
        </w:trPr>
        <w:tc>
          <w:tcPr>
            <w:tcW w:w="1242" w:type="dxa"/>
          </w:tcPr>
          <w:p w14:paraId="0116FA2A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0.1</w:t>
            </w:r>
          </w:p>
        </w:tc>
        <w:tc>
          <w:tcPr>
            <w:tcW w:w="1417" w:type="dxa"/>
          </w:tcPr>
          <w:p w14:paraId="6987C604" w14:textId="77777777" w:rsidR="00351650" w:rsidRPr="00891769" w:rsidRDefault="006532AD" w:rsidP="00E424D0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10.4.2012</w:t>
            </w:r>
          </w:p>
        </w:tc>
        <w:tc>
          <w:tcPr>
            <w:tcW w:w="1277" w:type="dxa"/>
          </w:tcPr>
          <w:p w14:paraId="18C48077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45812195" w14:textId="77777777" w:rsidR="00351650" w:rsidRPr="00891769" w:rsidRDefault="00E424D0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Dokumenttipohja</w:t>
            </w:r>
          </w:p>
        </w:tc>
      </w:tr>
      <w:tr w:rsidR="00CE475D" w14:paraId="2D750513" w14:textId="77777777" w:rsidTr="00045B65">
        <w:trPr>
          <w:cantSplit/>
        </w:trPr>
        <w:tc>
          <w:tcPr>
            <w:tcW w:w="1242" w:type="dxa"/>
          </w:tcPr>
          <w:p w14:paraId="36EE57B0" w14:textId="77777777" w:rsidR="00CE475D" w:rsidRPr="00891769" w:rsidRDefault="00305DA8" w:rsidP="00BF4CA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0.2</w:t>
            </w:r>
          </w:p>
        </w:tc>
        <w:tc>
          <w:tcPr>
            <w:tcW w:w="1417" w:type="dxa"/>
          </w:tcPr>
          <w:p w14:paraId="70A6D273" w14:textId="77777777" w:rsidR="00CE475D" w:rsidRPr="00891769" w:rsidRDefault="00305DA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4.5.2012</w:t>
            </w:r>
          </w:p>
        </w:tc>
        <w:tc>
          <w:tcPr>
            <w:tcW w:w="1277" w:type="dxa"/>
          </w:tcPr>
          <w:p w14:paraId="4AE48BF9" w14:textId="77777777" w:rsidR="00CE475D" w:rsidRPr="00891769" w:rsidRDefault="00305DA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3CDAB596" w14:textId="77777777" w:rsidR="00CE475D" w:rsidRPr="00891769" w:rsidRDefault="00305DA8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Ensimmäinen versio, jossa kaikki tiedot on mallinnettu</w:t>
            </w:r>
          </w:p>
        </w:tc>
      </w:tr>
      <w:tr w:rsidR="00BF4CA9" w14:paraId="24826A26" w14:textId="77777777" w:rsidTr="00045B65">
        <w:trPr>
          <w:cantSplit/>
        </w:trPr>
        <w:tc>
          <w:tcPr>
            <w:tcW w:w="1242" w:type="dxa"/>
          </w:tcPr>
          <w:p w14:paraId="7D506B9C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0.3</w:t>
            </w:r>
          </w:p>
        </w:tc>
        <w:tc>
          <w:tcPr>
            <w:tcW w:w="1417" w:type="dxa"/>
          </w:tcPr>
          <w:p w14:paraId="113D4B57" w14:textId="77777777" w:rsidR="00BF4CA9" w:rsidRPr="00891769" w:rsidRDefault="00045B65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14.5.2012</w:t>
            </w:r>
          </w:p>
        </w:tc>
        <w:tc>
          <w:tcPr>
            <w:tcW w:w="1277" w:type="dxa"/>
          </w:tcPr>
          <w:p w14:paraId="77801242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07495D06" w14:textId="77777777" w:rsidR="00BF4CA9" w:rsidRPr="00891769" w:rsidRDefault="00045B65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HL7 TC-kokouksessa </w:t>
            </w:r>
            <w:r w:rsidR="00053BCF" w:rsidRPr="00891769">
              <w:rPr>
                <w:sz w:val="22"/>
                <w:szCs w:val="22"/>
              </w:rPr>
              <w:t xml:space="preserve">kesäkuussa 2012 </w:t>
            </w:r>
            <w:r w:rsidRPr="00891769">
              <w:rPr>
                <w:sz w:val="22"/>
                <w:szCs w:val="22"/>
              </w:rPr>
              <w:t>esitetty versio</w:t>
            </w:r>
          </w:p>
        </w:tc>
      </w:tr>
      <w:tr w:rsidR="00AA051D" w14:paraId="68A6CD2E" w14:textId="77777777" w:rsidTr="00045B65">
        <w:trPr>
          <w:cantSplit/>
        </w:trPr>
        <w:tc>
          <w:tcPr>
            <w:tcW w:w="1242" w:type="dxa"/>
          </w:tcPr>
          <w:p w14:paraId="3A2F0BC5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</w:tcPr>
          <w:p w14:paraId="39E367D9" w14:textId="77777777" w:rsidR="00AA051D" w:rsidRPr="00891769" w:rsidRDefault="005D292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14.8.2012</w:t>
            </w:r>
          </w:p>
        </w:tc>
        <w:tc>
          <w:tcPr>
            <w:tcW w:w="1277" w:type="dxa"/>
          </w:tcPr>
          <w:p w14:paraId="6413BD28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644C92C0" w14:textId="77777777" w:rsidR="00AA051D" w:rsidRPr="00891769" w:rsidRDefault="00053BCF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Kommenttikierroksen </w:t>
            </w:r>
            <w:r w:rsidR="005D2928" w:rsidRPr="00891769">
              <w:rPr>
                <w:sz w:val="22"/>
                <w:szCs w:val="22"/>
              </w:rPr>
              <w:t>jälkeiset muutokset</w:t>
            </w:r>
            <w:r w:rsidR="008F5C84" w:rsidRPr="00891769">
              <w:rPr>
                <w:sz w:val="22"/>
                <w:szCs w:val="22"/>
              </w:rPr>
              <w:t>. XML-esimerkkien kommentteihin lisätty THL-lomakkeen tietokentän koodeja. Organizerin class- ja moodCodet laitettu oikeaan järjestykseen.</w:t>
            </w:r>
            <w:r w:rsidRPr="00891769">
              <w:rPr>
                <w:sz w:val="22"/>
                <w:szCs w:val="22"/>
              </w:rPr>
              <w:t xml:space="preserve"> Palvelun ehtoon lisätty negaatio</w:t>
            </w:r>
            <w:r w:rsidR="00AE0F58" w:rsidRPr="00891769">
              <w:rPr>
                <w:sz w:val="22"/>
                <w:szCs w:val="22"/>
              </w:rPr>
              <w:t xml:space="preserve"> ja lisää logiikkaa.</w:t>
            </w:r>
            <w:r w:rsidR="00DC7A74" w:rsidRPr="00891769">
              <w:rPr>
                <w:sz w:val="22"/>
                <w:szCs w:val="22"/>
              </w:rPr>
              <w:t xml:space="preserve"> Palvelun sisällön yksilöinti ja työvarauksen tunnus: lisätty procedure ja siir</w:t>
            </w:r>
            <w:r w:rsidR="00E70C24" w:rsidRPr="00891769">
              <w:rPr>
                <w:sz w:val="22"/>
                <w:szCs w:val="22"/>
              </w:rPr>
              <w:t>r</w:t>
            </w:r>
            <w:r w:rsidR="00DC7A74" w:rsidRPr="00891769">
              <w:rPr>
                <w:sz w:val="22"/>
                <w:szCs w:val="22"/>
              </w:rPr>
              <w:t>etty työvarauksen tunnus aliobservationiin.</w:t>
            </w:r>
            <w:r w:rsidR="00FC2672" w:rsidRPr="00891769">
              <w:rPr>
                <w:sz w:val="22"/>
                <w:szCs w:val="22"/>
              </w:rPr>
              <w:t xml:space="preserve"> Tehty pieniä xml-korjauksia.</w:t>
            </w:r>
          </w:p>
        </w:tc>
      </w:tr>
      <w:tr w:rsidR="00A27276" w14:paraId="1591FE5C" w14:textId="77777777" w:rsidTr="00045B65">
        <w:trPr>
          <w:cantSplit/>
        </w:trPr>
        <w:tc>
          <w:tcPr>
            <w:tcW w:w="1242" w:type="dxa"/>
          </w:tcPr>
          <w:p w14:paraId="621A3A19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</w:tcPr>
          <w:p w14:paraId="2333A980" w14:textId="77777777" w:rsidR="00A27276" w:rsidRPr="00891769" w:rsidRDefault="00CC2B16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29.8.2012</w:t>
            </w:r>
          </w:p>
        </w:tc>
        <w:tc>
          <w:tcPr>
            <w:tcW w:w="1277" w:type="dxa"/>
          </w:tcPr>
          <w:p w14:paraId="0FFA53DE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11702040" w14:textId="77777777" w:rsidR="00A27276" w:rsidRPr="00891769" w:rsidRDefault="00CC2B16" w:rsidP="00335F4C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Määritys hyväksytty HL7 TC:ssä 28.8.2012 seuraavalla muutoksella: Tieto 213 tavoitteen yksilöivän tekijän ehto on tietotyyppiä IVL_PQ</w:t>
            </w:r>
            <w:r w:rsidR="00964F5E" w:rsidRPr="00891769">
              <w:rPr>
                <w:sz w:val="22"/>
                <w:szCs w:val="22"/>
              </w:rPr>
              <w:t>, ei IVL_REAL. Samalla lisätty effectiveTimen käyttö (milloin tavoitteeseen pyritään)</w:t>
            </w:r>
            <w:r w:rsidRPr="00891769">
              <w:rPr>
                <w:sz w:val="22"/>
                <w:szCs w:val="22"/>
              </w:rPr>
              <w:t>. Lopputarkastuksessa muutettu nullFlavor-arvot OTH arvoon UNK, myös korjatussa esimerkissä. Lisätty virallinen näkymätunnus ja määrityksen OID-koodi.</w:t>
            </w:r>
          </w:p>
        </w:tc>
      </w:tr>
      <w:tr w:rsidR="00D841DC" w14:paraId="5AE754B0" w14:textId="77777777" w:rsidTr="00045B65">
        <w:trPr>
          <w:cantSplit/>
        </w:trPr>
        <w:tc>
          <w:tcPr>
            <w:tcW w:w="1242" w:type="dxa"/>
          </w:tcPr>
          <w:p w14:paraId="1CD7D15C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</w:t>
            </w:r>
          </w:p>
        </w:tc>
        <w:tc>
          <w:tcPr>
            <w:tcW w:w="1417" w:type="dxa"/>
          </w:tcPr>
          <w:p w14:paraId="1E878A45" w14:textId="77777777" w:rsidR="00D841DC" w:rsidRPr="00891769" w:rsidRDefault="00B653CD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</w:t>
            </w:r>
            <w:r w:rsidR="00E27E6F" w:rsidRPr="00891769">
              <w:rPr>
                <w:sz w:val="22"/>
                <w:szCs w:val="22"/>
              </w:rPr>
              <w:t>4</w:t>
            </w:r>
            <w:r w:rsidR="00AA3E2F" w:rsidRPr="00891769">
              <w:rPr>
                <w:sz w:val="22"/>
                <w:szCs w:val="22"/>
              </w:rPr>
              <w:t>.</w:t>
            </w:r>
            <w:r w:rsidR="00E27E6F" w:rsidRPr="00891769">
              <w:rPr>
                <w:sz w:val="22"/>
                <w:szCs w:val="22"/>
              </w:rPr>
              <w:t>7</w:t>
            </w:r>
            <w:r w:rsidR="00AA3E2F" w:rsidRPr="00891769">
              <w:rPr>
                <w:sz w:val="22"/>
                <w:szCs w:val="22"/>
              </w:rPr>
              <w:t>.2013</w:t>
            </w:r>
          </w:p>
        </w:tc>
        <w:tc>
          <w:tcPr>
            <w:tcW w:w="1277" w:type="dxa"/>
          </w:tcPr>
          <w:p w14:paraId="50D0365B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5EC2313A" w14:textId="77777777" w:rsidR="00397E20" w:rsidRPr="00891769" w:rsidRDefault="00AA3E2F" w:rsidP="00C2428D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Terveys- ja hoitosuunnitelma on uusien THL-määritysten mukaan Tiedonhallintapalve</w:t>
            </w:r>
            <w:r w:rsidR="008E042A" w:rsidRPr="00891769">
              <w:rPr>
                <w:sz w:val="22"/>
                <w:szCs w:val="22"/>
              </w:rPr>
              <w:t>l</w:t>
            </w:r>
            <w:r w:rsidRPr="00891769">
              <w:rPr>
                <w:sz w:val="22"/>
                <w:szCs w:val="22"/>
              </w:rPr>
              <w:t>un ylläpidettävä asiakirja. Muutettu määritys vastaamaan uutta näkymätunnusta (345 – YHOS).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Luvussa 2.3 on korjattu terveys- ja hoitosuunnitelman koostuvan yhdestä merkinnästä</w:t>
            </w:r>
            <w:r w:rsidR="00D11ADD" w:rsidRPr="00891769">
              <w:rPr>
                <w:sz w:val="22"/>
                <w:szCs w:val="22"/>
              </w:rPr>
              <w:t xml:space="preserve"> usean merkinnän sijaan</w:t>
            </w:r>
            <w:r w:rsidR="000C0DF8" w:rsidRPr="00891769">
              <w:rPr>
                <w:sz w:val="22"/>
                <w:szCs w:val="22"/>
              </w:rPr>
              <w:t xml:space="preserve"> ja l</w:t>
            </w:r>
            <w:r w:rsidR="005B3FAE" w:rsidRPr="00891769">
              <w:rPr>
                <w:sz w:val="22"/>
                <w:szCs w:val="22"/>
              </w:rPr>
              <w:t xml:space="preserve">uvussa 2.4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muutettu näkymätunn</w:t>
            </w:r>
            <w:r w:rsidR="009B2505" w:rsidRPr="00891769">
              <w:rPr>
                <w:sz w:val="22"/>
                <w:szCs w:val="22"/>
              </w:rPr>
              <w:t>uksen tiedot uu</w:t>
            </w:r>
            <w:r w:rsidR="000C0DF8" w:rsidRPr="00891769">
              <w:rPr>
                <w:sz w:val="22"/>
                <w:szCs w:val="22"/>
              </w:rPr>
              <w:t>s</w:t>
            </w:r>
            <w:r w:rsidR="007A5FBD" w:rsidRPr="00891769">
              <w:rPr>
                <w:sz w:val="22"/>
                <w:szCs w:val="22"/>
              </w:rPr>
              <w:t>i</w:t>
            </w:r>
            <w:r w:rsidR="00C2428D" w:rsidRPr="00891769">
              <w:rPr>
                <w:sz w:val="22"/>
                <w:szCs w:val="22"/>
              </w:rPr>
              <w:t>a tunnuksia vastaaviksi</w:t>
            </w:r>
            <w:r w:rsidR="000C0DF8" w:rsidRPr="00891769">
              <w:rPr>
                <w:sz w:val="22"/>
                <w:szCs w:val="22"/>
              </w:rPr>
              <w:t>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</w:t>
            </w:r>
            <w:r w:rsidR="005B3FAE" w:rsidRPr="00891769">
              <w:rPr>
                <w:sz w:val="22"/>
                <w:szCs w:val="22"/>
              </w:rPr>
              <w:t xml:space="preserve">uvussa 2.7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korjattu ammattihenkilöstä annettavat tiedot yhdenmukaisiksi Kertomus ja lomakkeet –määrittelyn kanssa</w:t>
            </w:r>
            <w:r w:rsidR="000C0DF8" w:rsidRPr="00891769">
              <w:rPr>
                <w:sz w:val="22"/>
                <w:szCs w:val="22"/>
              </w:rPr>
              <w:t>.</w:t>
            </w:r>
          </w:p>
        </w:tc>
      </w:tr>
      <w:tr w:rsidR="00EB7077" w14:paraId="06D50A85" w14:textId="77777777" w:rsidTr="00045B65">
        <w:trPr>
          <w:cantSplit/>
        </w:trPr>
        <w:tc>
          <w:tcPr>
            <w:tcW w:w="1242" w:type="dxa"/>
          </w:tcPr>
          <w:p w14:paraId="77A8BCE0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1.11</w:t>
            </w:r>
          </w:p>
        </w:tc>
        <w:tc>
          <w:tcPr>
            <w:tcW w:w="1417" w:type="dxa"/>
          </w:tcPr>
          <w:p w14:paraId="1F62CE85" w14:textId="77777777" w:rsidR="00EB7077" w:rsidRPr="00891769" w:rsidRDefault="00FF3D59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16.8.2013</w:t>
            </w:r>
          </w:p>
        </w:tc>
        <w:tc>
          <w:tcPr>
            <w:tcW w:w="1277" w:type="dxa"/>
          </w:tcPr>
          <w:p w14:paraId="2C998295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183365CC" w14:textId="77777777" w:rsidR="00AF4E9B" w:rsidRPr="00891769" w:rsidRDefault="00FF3D59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 &amp; hoitosuunnitelman hoitoprosessin vaihekoodi muutettu -&gt; hoidon suunnittelu</w:t>
            </w:r>
          </w:p>
        </w:tc>
      </w:tr>
      <w:tr w:rsidR="00BD5376" w14:paraId="5F78F9D1" w14:textId="77777777" w:rsidTr="00045B65">
        <w:trPr>
          <w:cantSplit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</w:t>
            </w:r>
            <w:r w:rsidR="00FD64F7" w:rsidRPr="00891769">
              <w:rPr>
                <w:sz w:val="22"/>
                <w:szCs w:val="22"/>
              </w:rPr>
              <w:t>3</w:t>
            </w:r>
            <w:r w:rsidRPr="00891769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7447C14F" w14:textId="77777777" w:rsidR="00BD5376" w:rsidRPr="00891769" w:rsidRDefault="00BD5376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Potilastiedon arkiston terveys- ja hoitosuunnitelman 2016 tietosisältömäärittelyn pohjalta tarkennettu versio</w:t>
            </w:r>
            <w:r w:rsidR="0011012D" w:rsidRPr="00891769">
              <w:rPr>
                <w:sz w:val="22"/>
                <w:szCs w:val="22"/>
              </w:rPr>
              <w:t xml:space="preserve"> ja päivitetty esimerkki</w:t>
            </w:r>
            <w:r w:rsidRPr="00891769">
              <w:rPr>
                <w:sz w:val="22"/>
                <w:szCs w:val="22"/>
              </w:rPr>
              <w:t>, seuraavat muutokset:</w:t>
            </w:r>
          </w:p>
          <w:p w14:paraId="7FCFEAFB" w14:textId="0D17D697" w:rsidR="00BD5376" w:rsidRPr="001C1611" w:rsidRDefault="007E0D41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Siirretty aikaisemmat koodistopalvelussa olleet lomakemuotoisen </w:t>
            </w:r>
            <w:r w:rsidR="00C2517B" w:rsidRPr="00891769">
              <w:rPr>
                <w:sz w:val="22"/>
                <w:szCs w:val="22"/>
              </w:rPr>
              <w:t xml:space="preserve">Terveys- ja hoitosuunnitelma </w:t>
            </w:r>
            <w:r w:rsidRPr="001C1611">
              <w:rPr>
                <w:sz w:val="22"/>
                <w:szCs w:val="22"/>
              </w:rPr>
              <w:t xml:space="preserve">-määrittelyn tietokenttien koodit liitteessä olevaan YHOS-näkymätunnuksen alle olevaan kenttäkoodistoon -&gt; rakenteissa käytettyjen kenttäkoodien </w:t>
            </w:r>
            <w:r w:rsidR="00291B69" w:rsidRPr="001C1611">
              <w:rPr>
                <w:sz w:val="22"/>
                <w:szCs w:val="22"/>
              </w:rPr>
              <w:t xml:space="preserve">ja organizer-rakenteiden templateId:den </w:t>
            </w:r>
            <w:r w:rsidRPr="001C1611">
              <w:rPr>
                <w:sz w:val="22"/>
                <w:szCs w:val="22"/>
              </w:rPr>
              <w:t>juuri muuttui</w:t>
            </w:r>
          </w:p>
          <w:p w14:paraId="6676A5FA" w14:textId="77777777" w:rsidR="007E0D41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displayName attribuutti lisätty kaikille luokitustyyppisille tiedoille</w:t>
            </w:r>
          </w:p>
          <w:p w14:paraId="70CA5F54" w14:textId="66900A63" w:rsidR="00291B69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muutaman tiedon esitystapaa muutettu skeemarajoitteiden </w:t>
            </w:r>
            <w:r w:rsidR="006825AD" w:rsidRPr="00891769">
              <w:rPr>
                <w:sz w:val="22"/>
                <w:szCs w:val="22"/>
              </w:rPr>
              <w:t xml:space="preserve">ja yhtenevyyden </w:t>
            </w:r>
            <w:r w:rsidRPr="001C1611">
              <w:rPr>
                <w:sz w:val="22"/>
                <w:szCs w:val="22"/>
              </w:rPr>
              <w:t>takia (</w:t>
            </w:r>
            <w:r w:rsidR="006825AD" w:rsidRPr="00891769">
              <w:rPr>
                <w:sz w:val="22"/>
                <w:szCs w:val="22"/>
              </w:rPr>
              <w:t>Tavoitteen asettajat, yksilöivän tekijän ehdon lisätieto, palvelun tilan muuttamisen ajankohta</w:t>
            </w:r>
            <w:r w:rsidRPr="001C1611">
              <w:rPr>
                <w:sz w:val="22"/>
                <w:szCs w:val="22"/>
              </w:rPr>
              <w:t>)</w:t>
            </w:r>
          </w:p>
          <w:p w14:paraId="1EB80EDB" w14:textId="77777777" w:rsidR="00291B69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tekstimuotoisten tietojen mallinnustapaa yksinkertaistettu yhteneväksi muiden 2016 CDA määrittelyiden kanssa, observation.text -&gt; viittaus näyttömuotoon ilman aikaisempaa ”ankkurointia”</w:t>
            </w:r>
          </w:p>
          <w:p w14:paraId="161EAC6C" w14:textId="77777777" w:rsidR="008949A5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</w:r>
          </w:p>
          <w:p w14:paraId="31C95BF0" w14:textId="77777777" w:rsidR="008949A5" w:rsidRPr="00891769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poistettu viittaukset (II-tietotyyppi) viittaukset lääkityslistaan ja diagnoosikoosteeseen, koska kyseiset koosteet ovat dynaamisia ja niillä ei ole pysyviä asiakirjan tunnistetietoja</w:t>
            </w:r>
            <w:r w:rsidR="00681F73" w:rsidRPr="001C1611">
              <w:rPr>
                <w:sz w:val="22"/>
                <w:szCs w:val="22"/>
              </w:rPr>
              <w:t>. Tarkennettu toiminnallisuutta kyseisten ST-kenttien osalta yhteneväksi THP toiminnalliseen määrittelyyn.</w:t>
            </w:r>
          </w:p>
          <w:p w14:paraId="73162BAE" w14:textId="77777777" w:rsidR="006825AD" w:rsidRPr="00891769" w:rsidRDefault="006825AD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merkinnän oid muutettu nykylinjan mukaiseksi ja otsikotason section:ten xml-id:t poistettu. Otsikkotason title:t muutettu joka paikassa otsikkoluokituksen arvojen mukaisiksi</w:t>
            </w:r>
          </w:p>
          <w:p w14:paraId="14D8E294" w14:textId="3496AF6B" w:rsidR="00C2517B" w:rsidRPr="00891769" w:rsidRDefault="00C2517B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Otsikot muutettu yhteneviksi otsikkokoodiston arvojen kanssa (pari muutosta)</w:t>
            </w:r>
          </w:p>
        </w:tc>
      </w:tr>
      <w:tr w:rsidR="00891769" w14:paraId="0ABB86C3" w14:textId="77777777" w:rsidTr="00045B65">
        <w:trPr>
          <w:cantSplit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x.5.2015</w:t>
            </w:r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Muutokset:</w:t>
            </w:r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TC keskustellun pohjalta palautetaan rakenteisiin tekstimuotoisten tietojen ”ankkurointi”</w:t>
            </w:r>
            <w:r w:rsidR="00CD7D7A">
              <w:rPr>
                <w:sz w:val="22"/>
                <w:szCs w:val="22"/>
              </w:rPr>
              <w:t xml:space="preserve"> ja muutettu samalla ankkuroinnin toteutustapaa OTH-nullFlavorin rajoitteiden takia</w:t>
            </w:r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lausuntokierroksen </w:t>
            </w:r>
            <w:r w:rsidR="00EB2A8D">
              <w:rPr>
                <w:sz w:val="22"/>
                <w:szCs w:val="22"/>
              </w:rPr>
              <w:t xml:space="preserve">CGI:n </w:t>
            </w:r>
            <w:r>
              <w:rPr>
                <w:sz w:val="22"/>
                <w:szCs w:val="22"/>
              </w:rPr>
              <w:t>kommenttien pohjalta tarkennukset</w:t>
            </w:r>
            <w:r w:rsidR="00EB2A8D">
              <w:rPr>
                <w:sz w:val="22"/>
                <w:szCs w:val="22"/>
              </w:rPr>
              <w:t xml:space="preserve"> (kts. lausuntoexcel)</w:t>
            </w:r>
            <w:r>
              <w:rPr>
                <w:sz w:val="22"/>
                <w:szCs w:val="22"/>
              </w:rPr>
              <w:t xml:space="preserve">: </w:t>
            </w:r>
          </w:p>
          <w:p w14:paraId="541190A6" w14:textId="67BEDA33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Muutettu hoidon syyn toistuman rakenne, samalla käyty läpi kaikki tietosisällössä toistuviksi merkatut tiedot – palvelun tilan muuttamisen ajankohta</w:t>
            </w:r>
            <w:r w:rsidR="00D74467">
              <w:rPr>
                <w:sz w:val="22"/>
                <w:szCs w:val="22"/>
              </w:rPr>
              <w:t xml:space="preserve"> ja Terveydenhuollon ammattihenkilö </w:t>
            </w:r>
            <w:r>
              <w:rPr>
                <w:sz w:val="22"/>
                <w:szCs w:val="22"/>
              </w:rPr>
              <w:t>raken</w:t>
            </w:r>
            <w:r w:rsidR="00D74467">
              <w:rPr>
                <w:sz w:val="22"/>
                <w:szCs w:val="22"/>
              </w:rPr>
              <w:t>teet</w:t>
            </w:r>
            <w:r>
              <w:rPr>
                <w:sz w:val="22"/>
                <w:szCs w:val="22"/>
              </w:rPr>
              <w:t xml:space="preserve"> muutettu skeemarajoitteen takia</w:t>
            </w:r>
            <w:r w:rsidR="00D74467">
              <w:rPr>
                <w:sz w:val="22"/>
                <w:szCs w:val="22"/>
              </w:rPr>
              <w:t>, kommentoitu määrittelytekstiin ja esimerkkeihin toistuvat rakenteet.</w:t>
            </w:r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tehty tarkennuksia kommentoiduissa kohdissa</w:t>
            </w:r>
          </w:p>
        </w:tc>
      </w:tr>
      <w:tr w:rsidR="00EF3051" w14:paraId="25348163" w14:textId="77777777" w:rsidTr="00045B65">
        <w:trPr>
          <w:cantSplit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3F05B1CA" w14:textId="77777777" w:rsidR="00187668" w:rsidRDefault="00187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Julkaisuversio:</w:t>
            </w:r>
          </w:p>
          <w:p w14:paraId="4D334110" w14:textId="77777777" w:rsidR="00187668" w:rsidRDefault="00187668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2DB5741E" w14:textId="4253E485" w:rsidR="00EF3051" w:rsidRPr="00891769" w:rsidRDefault="00EF3051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määrittelyn OID</w:t>
            </w:r>
          </w:p>
        </w:tc>
      </w:tr>
      <w:tr w:rsidR="0009052B" w14:paraId="02C6FA63" w14:textId="77777777" w:rsidTr="00045B65">
        <w:trPr>
          <w:cantSplit/>
          <w:ins w:id="11" w:author="Tekijä"/>
        </w:trPr>
        <w:tc>
          <w:tcPr>
            <w:tcW w:w="1242" w:type="dxa"/>
          </w:tcPr>
          <w:p w14:paraId="4F982061" w14:textId="268057EC" w:rsidR="0009052B" w:rsidRPr="00891769" w:rsidRDefault="0009052B">
            <w:pPr>
              <w:pStyle w:val="Vakiosisennys"/>
              <w:rPr>
                <w:ins w:id="12" w:author="Tekijä"/>
                <w:sz w:val="22"/>
                <w:szCs w:val="22"/>
              </w:rPr>
            </w:pPr>
            <w:ins w:id="13" w:author="Tekijä">
              <w:r>
                <w:rPr>
                  <w:sz w:val="22"/>
                  <w:szCs w:val="22"/>
                </w:rPr>
                <w:lastRenderedPageBreak/>
                <w:t>1.21</w:t>
              </w:r>
            </w:ins>
          </w:p>
        </w:tc>
        <w:tc>
          <w:tcPr>
            <w:tcW w:w="1417" w:type="dxa"/>
          </w:tcPr>
          <w:p w14:paraId="1A1F02DB" w14:textId="6E162620" w:rsidR="0009052B" w:rsidRDefault="002E0A71" w:rsidP="002E0A71">
            <w:pPr>
              <w:pStyle w:val="Vakiosisennys"/>
              <w:rPr>
                <w:ins w:id="14" w:author="Tekijä"/>
                <w:sz w:val="22"/>
                <w:szCs w:val="22"/>
              </w:rPr>
            </w:pPr>
            <w:ins w:id="15" w:author="Tekijä">
              <w:r>
                <w:rPr>
                  <w:sz w:val="22"/>
                  <w:szCs w:val="22"/>
                </w:rPr>
                <w:t>22</w:t>
              </w:r>
              <w:r w:rsidR="0009052B">
                <w:rPr>
                  <w:sz w:val="22"/>
                  <w:szCs w:val="22"/>
                </w:rPr>
                <w:t>.</w:t>
              </w:r>
              <w:r>
                <w:rPr>
                  <w:sz w:val="22"/>
                  <w:szCs w:val="22"/>
                </w:rPr>
                <w:t>10</w:t>
              </w:r>
              <w:r w:rsidR="0009052B">
                <w:rPr>
                  <w:sz w:val="22"/>
                  <w:szCs w:val="22"/>
                </w:rPr>
                <w:t>.2015</w:t>
              </w:r>
            </w:ins>
          </w:p>
        </w:tc>
        <w:tc>
          <w:tcPr>
            <w:tcW w:w="1277" w:type="dxa"/>
          </w:tcPr>
          <w:p w14:paraId="32BD4854" w14:textId="03806BBE" w:rsidR="0009052B" w:rsidRDefault="0009052B">
            <w:pPr>
              <w:pStyle w:val="Vakiosisennys"/>
              <w:rPr>
                <w:ins w:id="16" w:author="Tekijä"/>
                <w:sz w:val="22"/>
                <w:szCs w:val="22"/>
              </w:rPr>
            </w:pPr>
            <w:ins w:id="17" w:author="Tekijä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5954" w:type="dxa"/>
          </w:tcPr>
          <w:p w14:paraId="3DD58CE1" w14:textId="77777777" w:rsidR="0009052B" w:rsidRDefault="0009052B" w:rsidP="0009052B">
            <w:pPr>
              <w:rPr>
                <w:ins w:id="18" w:author="Tekijä"/>
                <w:sz w:val="22"/>
                <w:szCs w:val="22"/>
              </w:rPr>
            </w:pPr>
            <w:ins w:id="19" w:author="Tekijä">
              <w:r>
                <w:rPr>
                  <w:sz w:val="22"/>
                  <w:szCs w:val="22"/>
                </w:rPr>
                <w:t xml:space="preserve">Virhekorjaukset: </w:t>
              </w:r>
            </w:ins>
          </w:p>
          <w:p w14:paraId="5C10091A" w14:textId="0267C979" w:rsidR="0009052B" w:rsidRPr="0009052B" w:rsidRDefault="0009052B" w:rsidP="0009052B">
            <w:pPr>
              <w:pStyle w:val="Luettelokappale"/>
              <w:numPr>
                <w:ilvl w:val="0"/>
                <w:numId w:val="29"/>
              </w:numPr>
              <w:rPr>
                <w:ins w:id="20" w:author="Tekijä"/>
                <w:sz w:val="22"/>
                <w:szCs w:val="22"/>
              </w:rPr>
            </w:pPr>
            <w:ins w:id="21" w:author="Tekijä">
              <w:r w:rsidRPr="0009052B">
                <w:rPr>
                  <w:sz w:val="22"/>
                  <w:szCs w:val="22"/>
                </w:rPr>
                <w:t xml:space="preserve">kenttäkoodiston virheellinen OID korjattu määritysdokumentissa &amp; XML-esimerkkiasiakirjasta: </w:t>
              </w:r>
              <w:r>
                <w:rPr>
                  <w:sz w:val="22"/>
                  <w:szCs w:val="22"/>
                </w:rPr>
                <w:t>1.2.246.6.12.2002.345</w:t>
              </w:r>
              <w:r w:rsidRPr="0009052B">
                <w:rPr>
                  <w:sz w:val="22"/>
                  <w:szCs w:val="22"/>
                </w:rPr>
                <w:t xml:space="preserve"> </w:t>
              </w:r>
              <w:r w:rsidRPr="0009052B">
                <w:sym w:font="Wingdings" w:char="F0E0"/>
              </w:r>
              <w:r w:rsidRPr="0009052B">
                <w:rPr>
                  <w:sz w:val="22"/>
                  <w:szCs w:val="22"/>
                </w:rPr>
                <w:t xml:space="preserve"> </w:t>
              </w:r>
              <w:r w:rsidRPr="0009052B">
                <w:rPr>
                  <w:color w:val="000000"/>
                  <w:sz w:val="22"/>
                  <w:szCs w:val="22"/>
                  <w:highlight w:val="white"/>
                  <w:lang w:eastAsia="fi-FI"/>
                </w:rPr>
                <w:t>1.2.246.537.6.12.2002.345</w:t>
              </w:r>
            </w:ins>
          </w:p>
          <w:p w14:paraId="28DA13E6" w14:textId="77777777" w:rsidR="0009052B" w:rsidRDefault="005628A8" w:rsidP="005628A8">
            <w:pPr>
              <w:pStyle w:val="Luettelokappale"/>
              <w:numPr>
                <w:ilvl w:val="0"/>
                <w:numId w:val="29"/>
              </w:numPr>
              <w:rPr>
                <w:ins w:id="22" w:author="Tekijä"/>
                <w:sz w:val="22"/>
                <w:szCs w:val="22"/>
              </w:rPr>
            </w:pPr>
            <w:ins w:id="23" w:author="Tekijä">
              <w:r>
                <w:rPr>
                  <w:sz w:val="22"/>
                  <w:szCs w:val="22"/>
                </w:rPr>
                <w:t xml:space="preserve">Lukuun 3.4.3.4 merkitty </w:t>
              </w:r>
              <w:r w:rsidR="00546DE3">
                <w:rPr>
                  <w:sz w:val="22"/>
                  <w:szCs w:val="22"/>
                </w:rPr>
                <w:t xml:space="preserve">puuttunut </w:t>
              </w:r>
              <w:r>
                <w:rPr>
                  <w:sz w:val="22"/>
                  <w:szCs w:val="22"/>
                </w:rPr>
                <w:t>kenttäkoodi 313</w:t>
              </w:r>
            </w:ins>
          </w:p>
          <w:p w14:paraId="7D5936B6" w14:textId="77777777" w:rsidR="001D405E" w:rsidRDefault="001D405E" w:rsidP="005628A8">
            <w:pPr>
              <w:pStyle w:val="Luettelokappale"/>
              <w:numPr>
                <w:ilvl w:val="0"/>
                <w:numId w:val="29"/>
              </w:numPr>
              <w:rPr>
                <w:ins w:id="24" w:author="Tekijä"/>
                <w:sz w:val="22"/>
                <w:szCs w:val="22"/>
              </w:rPr>
            </w:pPr>
            <w:ins w:id="25" w:author="Tekijä">
              <w:r>
                <w:rPr>
                  <w:sz w:val="22"/>
                  <w:szCs w:val="22"/>
                </w:rPr>
                <w:t>Liite-Exceliin korjattu kenttäkoodi 214: käytetään CDA XML:ssä</w:t>
              </w:r>
            </w:ins>
          </w:p>
          <w:p w14:paraId="3B9D95F2" w14:textId="5909967C" w:rsidR="006E0179" w:rsidRDefault="006E0179" w:rsidP="005628A8">
            <w:pPr>
              <w:pStyle w:val="Luettelokappale"/>
              <w:numPr>
                <w:ilvl w:val="0"/>
                <w:numId w:val="29"/>
              </w:numPr>
              <w:rPr>
                <w:ins w:id="26" w:author="Tekijä"/>
                <w:sz w:val="22"/>
                <w:szCs w:val="22"/>
              </w:rPr>
            </w:pPr>
            <w:ins w:id="27" w:author="Tekijä">
              <w:r>
                <w:rPr>
                  <w:sz w:val="22"/>
                  <w:szCs w:val="22"/>
                </w:rPr>
                <w:t>Lisätty entryjen id:t määritykseen sekä XML-esimerkkiin</w:t>
              </w:r>
            </w:ins>
          </w:p>
          <w:p w14:paraId="62C18944" w14:textId="35BBE845" w:rsidR="002E0A71" w:rsidRDefault="002E0A71" w:rsidP="005628A8">
            <w:pPr>
              <w:pStyle w:val="Luettelokappale"/>
              <w:numPr>
                <w:ilvl w:val="0"/>
                <w:numId w:val="29"/>
              </w:numPr>
              <w:rPr>
                <w:ins w:id="28" w:author="Tekijä"/>
                <w:sz w:val="22"/>
                <w:szCs w:val="22"/>
              </w:rPr>
            </w:pPr>
            <w:ins w:id="29" w:author="Tekijä">
              <w:r>
                <w:rPr>
                  <w:sz w:val="22"/>
                  <w:szCs w:val="22"/>
                </w:rPr>
                <w:t>Korjattu määritykseen + XML-esimerkkiin määrityksen uusi templateId</w:t>
              </w:r>
            </w:ins>
          </w:p>
          <w:p w14:paraId="228C7DE8" w14:textId="6294D448" w:rsidR="00BE4CD6" w:rsidRPr="0009052B" w:rsidRDefault="00BE4CD6" w:rsidP="005628A8">
            <w:pPr>
              <w:pStyle w:val="Luettelokappale"/>
              <w:numPr>
                <w:ilvl w:val="0"/>
                <w:numId w:val="29"/>
              </w:numPr>
              <w:rPr>
                <w:ins w:id="30" w:author="Tekijä"/>
                <w:sz w:val="22"/>
                <w:szCs w:val="22"/>
              </w:rPr>
            </w:pPr>
            <w:ins w:id="31" w:author="Tekijä">
              <w:r>
                <w:rPr>
                  <w:sz w:val="22"/>
                  <w:szCs w:val="22"/>
                </w:rPr>
                <w:t>Liite-Exceliin tarkennettu kenttäkoodin 312 alikoodit</w:t>
              </w:r>
            </w:ins>
          </w:p>
        </w:tc>
      </w:tr>
      <w:tr w:rsidR="008D7F51" w14:paraId="26C995A6" w14:textId="77777777" w:rsidTr="00045B65">
        <w:trPr>
          <w:cantSplit/>
          <w:ins w:id="32" w:author="Tekijä"/>
        </w:trPr>
        <w:tc>
          <w:tcPr>
            <w:tcW w:w="1242" w:type="dxa"/>
          </w:tcPr>
          <w:p w14:paraId="636E9513" w14:textId="3F2F25F4" w:rsidR="008D7F51" w:rsidRDefault="008D7F51">
            <w:pPr>
              <w:pStyle w:val="Vakiosisennys"/>
              <w:rPr>
                <w:ins w:id="33" w:author="Tekijä"/>
                <w:sz w:val="22"/>
                <w:szCs w:val="22"/>
              </w:rPr>
            </w:pPr>
            <w:ins w:id="34" w:author="Tekijä">
              <w:r>
                <w:rPr>
                  <w:sz w:val="22"/>
                  <w:szCs w:val="22"/>
                </w:rPr>
                <w:t>1.21.1</w:t>
              </w:r>
            </w:ins>
          </w:p>
        </w:tc>
        <w:tc>
          <w:tcPr>
            <w:tcW w:w="1417" w:type="dxa"/>
          </w:tcPr>
          <w:p w14:paraId="2459E248" w14:textId="330A8C16" w:rsidR="008D7F51" w:rsidRDefault="008D7F51" w:rsidP="002E0A71">
            <w:pPr>
              <w:pStyle w:val="Vakiosisennys"/>
              <w:rPr>
                <w:ins w:id="35" w:author="Tekijä"/>
                <w:sz w:val="22"/>
                <w:szCs w:val="22"/>
              </w:rPr>
            </w:pPr>
            <w:ins w:id="36" w:author="Tekijä">
              <w:r>
                <w:rPr>
                  <w:sz w:val="22"/>
                  <w:szCs w:val="22"/>
                </w:rPr>
                <w:t>26.4.2019</w:t>
              </w:r>
            </w:ins>
          </w:p>
        </w:tc>
        <w:tc>
          <w:tcPr>
            <w:tcW w:w="1277" w:type="dxa"/>
          </w:tcPr>
          <w:p w14:paraId="274A989C" w14:textId="28A0BBEC" w:rsidR="008D7F51" w:rsidRDefault="008D7F51">
            <w:pPr>
              <w:pStyle w:val="Vakiosisennys"/>
              <w:rPr>
                <w:ins w:id="37" w:author="Tekijä"/>
                <w:sz w:val="22"/>
                <w:szCs w:val="22"/>
              </w:rPr>
            </w:pPr>
            <w:ins w:id="38" w:author="Tekijä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5954" w:type="dxa"/>
          </w:tcPr>
          <w:p w14:paraId="3CEDB0B6" w14:textId="64A45BF1" w:rsidR="008D7F51" w:rsidRDefault="008D7F51" w:rsidP="0009052B">
            <w:pPr>
              <w:rPr>
                <w:ins w:id="39" w:author="Tekijä"/>
                <w:sz w:val="22"/>
                <w:szCs w:val="22"/>
              </w:rPr>
            </w:pPr>
            <w:ins w:id="40" w:author="Tekijä">
              <w:r>
                <w:rPr>
                  <w:sz w:val="22"/>
                  <w:szCs w:val="22"/>
                </w:rPr>
                <w:t>Korjattu liitteenä olevaan kenttäkoodistoon koodin 113 kohdalle, ettei koodia käytetä kenttäkoodina CDA-rakenteessa.</w:t>
              </w:r>
            </w:ins>
          </w:p>
          <w:p w14:paraId="10681D52" w14:textId="77777777" w:rsidR="00622A7B" w:rsidRDefault="00622A7B" w:rsidP="0009052B">
            <w:pPr>
              <w:rPr>
                <w:ins w:id="41" w:author="Tekijä"/>
                <w:sz w:val="22"/>
                <w:szCs w:val="22"/>
              </w:rPr>
            </w:pPr>
          </w:p>
          <w:p w14:paraId="35CA35AE" w14:textId="77777777" w:rsidR="008D7F51" w:rsidRDefault="008D7F51" w:rsidP="0009052B">
            <w:pPr>
              <w:rPr>
                <w:ins w:id="42" w:author="Tekijä"/>
                <w:sz w:val="22"/>
                <w:szCs w:val="22"/>
              </w:rPr>
            </w:pPr>
            <w:ins w:id="43" w:author="Tekijä">
              <w:r>
                <w:rPr>
                  <w:sz w:val="22"/>
                  <w:szCs w:val="22"/>
                </w:rPr>
                <w:t>Liitetty määrittelyyn 19.2.2018 errata-dokumentin sisältö ja siirrytty uuteen versiointikäytäntöön. Errata-muutokset:</w:t>
              </w:r>
            </w:ins>
          </w:p>
          <w:p w14:paraId="7F76D376" w14:textId="244FC9EE" w:rsidR="008D7F51" w:rsidRDefault="008D7F51" w:rsidP="0009052B">
            <w:pPr>
              <w:rPr>
                <w:ins w:id="44" w:author="Tekijä"/>
                <w:sz w:val="22"/>
                <w:szCs w:val="22"/>
              </w:rPr>
            </w:pPr>
            <w:ins w:id="45" w:author="Tekijä">
              <w:r>
                <w:rPr>
                  <w:sz w:val="22"/>
                  <w:szCs w:val="22"/>
                </w:rPr>
                <w:t>Luku 2.1: Terveys- ja hoitosuunnitelma ei ole lomake.</w:t>
              </w:r>
            </w:ins>
          </w:p>
          <w:p w14:paraId="734C33C1" w14:textId="77777777" w:rsidR="008D7F51" w:rsidRDefault="008D7F51" w:rsidP="0009052B">
            <w:pPr>
              <w:rPr>
                <w:ins w:id="46" w:author="Tekijä"/>
                <w:sz w:val="22"/>
                <w:szCs w:val="22"/>
              </w:rPr>
            </w:pPr>
            <w:ins w:id="47" w:author="Tekijä">
              <w:r>
                <w:rPr>
                  <w:sz w:val="22"/>
                  <w:szCs w:val="22"/>
                </w:rPr>
                <w:t>Luku 2.7: Ajan esittämisessä ei käytetä aikavyöhyketietoa.</w:t>
              </w:r>
            </w:ins>
          </w:p>
          <w:p w14:paraId="35A3CBF0" w14:textId="4670C868" w:rsidR="008D7F51" w:rsidRDefault="00622A7B" w:rsidP="0009052B">
            <w:pPr>
              <w:rPr>
                <w:ins w:id="48" w:author="Tekijä"/>
                <w:sz w:val="22"/>
                <w:szCs w:val="22"/>
              </w:rPr>
            </w:pPr>
            <w:ins w:id="49" w:author="Tekijä">
              <w:r>
                <w:rPr>
                  <w:sz w:val="22"/>
                  <w:szCs w:val="22"/>
                </w:rPr>
                <w:t xml:space="preserve">Luvut 3.2.3.1 ja 3.4.3: </w:t>
              </w:r>
              <w:r w:rsidR="008D7F51">
                <w:rPr>
                  <w:sz w:val="22"/>
                  <w:szCs w:val="22"/>
                </w:rPr>
                <w:t xml:space="preserve">Osalla rakenteista voi puuttua kansallinen määrittely, ajan tasainen tilanne THL:n </w:t>
              </w:r>
              <w:r>
                <w:rPr>
                  <w:sz w:val="22"/>
                  <w:szCs w:val="22"/>
                </w:rPr>
                <w:t>toiminnallisessa määrittelyssä.</w:t>
              </w:r>
            </w:ins>
          </w:p>
          <w:p w14:paraId="326B85A2" w14:textId="77777777" w:rsidR="00622A7B" w:rsidRDefault="00622A7B" w:rsidP="0009052B">
            <w:pPr>
              <w:rPr>
                <w:ins w:id="50" w:author="Tekijä"/>
                <w:sz w:val="22"/>
                <w:szCs w:val="22"/>
              </w:rPr>
            </w:pPr>
            <w:ins w:id="51" w:author="Tekijä">
              <w:r>
                <w:rPr>
                  <w:sz w:val="22"/>
                  <w:szCs w:val="22"/>
                </w:rPr>
                <w:t>Luku 3.3.4: Tavoitteen yksilöivän tekijän (kenttäkoodi 213) tietotyyppi on IVL_PQ</w:t>
              </w:r>
            </w:ins>
          </w:p>
          <w:p w14:paraId="7F8A98F1" w14:textId="77777777" w:rsidR="00622A7B" w:rsidRDefault="00622A7B" w:rsidP="0009052B">
            <w:pPr>
              <w:rPr>
                <w:ins w:id="52" w:author="Tekijä"/>
                <w:sz w:val="22"/>
                <w:szCs w:val="22"/>
              </w:rPr>
            </w:pPr>
            <w:ins w:id="53" w:author="Tekijä">
              <w:r>
                <w:rPr>
                  <w:sz w:val="22"/>
                  <w:szCs w:val="22"/>
                </w:rPr>
                <w:t>Luvut 3.3.4. ja 3.4.3.5 IVL_PQ-tietotyypin muotoa täsmennetty</w:t>
              </w:r>
            </w:ins>
          </w:p>
          <w:p w14:paraId="316FE8DE" w14:textId="77777777" w:rsidR="00622A7B" w:rsidRDefault="00622A7B" w:rsidP="0009052B">
            <w:pPr>
              <w:rPr>
                <w:ins w:id="54" w:author="Tekijä"/>
                <w:sz w:val="22"/>
                <w:szCs w:val="22"/>
              </w:rPr>
            </w:pPr>
            <w:ins w:id="55" w:author="Tekijä">
              <w:r>
                <w:rPr>
                  <w:sz w:val="22"/>
                  <w:szCs w:val="22"/>
                </w:rPr>
                <w:t>Luku 3.4: Otsikkokoodin 23 korvaaminen koodilla 75</w:t>
              </w:r>
            </w:ins>
          </w:p>
          <w:p w14:paraId="1813F1FE" w14:textId="77777777" w:rsidR="00622A7B" w:rsidRDefault="00622A7B" w:rsidP="0009052B">
            <w:pPr>
              <w:rPr>
                <w:ins w:id="56" w:author="Tekijä"/>
                <w:sz w:val="22"/>
                <w:szCs w:val="22"/>
              </w:rPr>
            </w:pPr>
            <w:ins w:id="57" w:author="Tekijä">
              <w:r>
                <w:rPr>
                  <w:sz w:val="22"/>
                  <w:szCs w:val="22"/>
                </w:rPr>
                <w:t>Luku 3.4.2: Näyttömuotoon viittaus vaihtoehtona kenttäkoodin 302 rakenteiselle esittämiselle</w:t>
              </w:r>
            </w:ins>
          </w:p>
          <w:p w14:paraId="705C2A17" w14:textId="77777777" w:rsidR="00622A7B" w:rsidRDefault="00622A7B" w:rsidP="0009052B">
            <w:pPr>
              <w:rPr>
                <w:ins w:id="58" w:author="Tekijä"/>
                <w:sz w:val="22"/>
                <w:szCs w:val="22"/>
              </w:rPr>
            </w:pPr>
            <w:ins w:id="59" w:author="Tekijä">
              <w:r>
                <w:rPr>
                  <w:sz w:val="22"/>
                  <w:szCs w:val="22"/>
                </w:rPr>
                <w:t>Luku 3.4.3: Palvelun kuvauksen esittäminen, jos palvelua ei voida antaa koodattuna tietona</w:t>
              </w:r>
            </w:ins>
          </w:p>
          <w:p w14:paraId="73CD51D7" w14:textId="1BE58C36" w:rsidR="00622A7B" w:rsidRDefault="00622A7B" w:rsidP="0009052B">
            <w:pPr>
              <w:rPr>
                <w:ins w:id="60" w:author="Tekijä"/>
                <w:sz w:val="22"/>
                <w:szCs w:val="22"/>
              </w:rPr>
            </w:pPr>
            <w:ins w:id="61" w:author="Tekijä">
              <w:r>
                <w:rPr>
                  <w:sz w:val="22"/>
                  <w:szCs w:val="22"/>
                </w:rPr>
                <w:t>Luku 3.8.2: Ammattihenkilön tunnisteen juuren arvo korjattu</w:t>
              </w:r>
            </w:ins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1756BAA2" w14:textId="77777777" w:rsidR="000F4A9C" w:rsidRDefault="006532AD">
      <w:r>
        <w:t>TOT = Timo Tarhonen</w:t>
      </w:r>
      <w:r w:rsidR="00CE475D">
        <w:t>,</w:t>
      </w:r>
      <w:r>
        <w:t xml:space="preserve"> Tietotarha</w:t>
      </w:r>
      <w:r w:rsidR="000F4A9C">
        <w:t xml:space="preserve"> Oy</w:t>
      </w:r>
    </w:p>
    <w:p w14:paraId="75429FF5" w14:textId="77777777" w:rsidR="00BD5376" w:rsidRPr="0009052B" w:rsidRDefault="00BD5376">
      <w:r w:rsidRPr="0009052B">
        <w:t>S&amp;P= Salivirta &amp; Partners, Timo Kaskinen</w:t>
      </w:r>
    </w:p>
    <w:p w14:paraId="17FF624F" w14:textId="77777777" w:rsidR="000F4A9C" w:rsidRPr="0009052B" w:rsidRDefault="000F4A9C">
      <w:r w:rsidRPr="0009052B"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62" w:name="_Toc32384907"/>
      <w:bookmarkStart w:id="63" w:name="_Toc33328968"/>
      <w:bookmarkStart w:id="64" w:name="_Toc436739895"/>
      <w:r>
        <w:rPr>
          <w:b/>
          <w:sz w:val="32"/>
        </w:rPr>
        <w:lastRenderedPageBreak/>
        <w:t>SISÄLLYSLUETTELO</w:t>
      </w:r>
      <w:bookmarkEnd w:id="62"/>
      <w:bookmarkEnd w:id="63"/>
      <w:bookmarkEnd w:id="64"/>
    </w:p>
    <w:p w14:paraId="1771AE5E" w14:textId="77777777" w:rsidR="007B6ABC" w:rsidRDefault="007B6ABC">
      <w:pPr>
        <w:jc w:val="center"/>
        <w:outlineLvl w:val="0"/>
      </w:pPr>
    </w:p>
    <w:p w14:paraId="0487AC1F" w14:textId="77777777" w:rsidR="001B5813" w:rsidRDefault="000F4A9C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hyperlink w:anchor="_Toc436739895" w:history="1">
        <w:r w:rsidR="001B5813" w:rsidRPr="00765952">
          <w:rPr>
            <w:rStyle w:val="Hyperlinkki"/>
            <w:noProof/>
          </w:rPr>
          <w:t>SISÄLLYSLUETTELO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_Toc436739895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5</w:t>
        </w:r>
        <w:r w:rsidR="001B5813">
          <w:rPr>
            <w:noProof/>
            <w:webHidden/>
          </w:rPr>
          <w:fldChar w:fldCharType="end"/>
        </w:r>
      </w:hyperlink>
    </w:p>
    <w:p w14:paraId="63E2CA8C" w14:textId="77777777" w:rsidR="001B5813" w:rsidRDefault="008D7F51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36739896" w:history="1">
        <w:r w:rsidR="001B5813" w:rsidRPr="00765952">
          <w:rPr>
            <w:rStyle w:val="Hyperlinkki"/>
            <w:noProof/>
          </w:rPr>
          <w:t>1.</w:t>
        </w:r>
        <w:r w:rsidR="001B581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JOHDANTO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_Toc436739896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0E8139EC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897" w:history="1">
        <w:r w:rsidR="001B5813" w:rsidRPr="00765952">
          <w:rPr>
            <w:rStyle w:val="Hyperlinkki"/>
            <w:noProof/>
          </w:rPr>
          <w:t>1.1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Työn tausta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_Toc436739897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0E97DD24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898" w:history="1">
        <w:r w:rsidR="001B5813" w:rsidRPr="00765952">
          <w:rPr>
            <w:rStyle w:val="Hyperlinkki"/>
            <w:noProof/>
          </w:rPr>
          <w:t>1.2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Määrittelyn tavoite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_Toc436739898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730B6FB6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899" w:history="1">
        <w:r w:rsidR="001B5813" w:rsidRPr="00765952">
          <w:rPr>
            <w:rStyle w:val="Hyperlinkki"/>
            <w:noProof/>
          </w:rPr>
          <w:t>1.3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Semanttinen tausta ja reunaehdot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_Toc436739899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18C99DD1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0" w:history="1">
        <w:r w:rsidR="001B5813" w:rsidRPr="00765952">
          <w:rPr>
            <w:rStyle w:val="Hyperlinkki"/>
            <w:noProof/>
          </w:rPr>
          <w:t>1.4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Suhde ydintietoihin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_Toc436739900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09B828C8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1" w:history="1">
        <w:r w:rsidR="001B5813" w:rsidRPr="00765952">
          <w:rPr>
            <w:rStyle w:val="Hyperlinkki"/>
            <w:noProof/>
          </w:rPr>
          <w:t>1.5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Rajaukset ja oletukset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_Toc436739901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79012990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2" w:history="1">
        <w:r w:rsidR="001B5813" w:rsidRPr="00765952">
          <w:rPr>
            <w:rStyle w:val="Hyperlinkki"/>
            <w:noProof/>
          </w:rPr>
          <w:t>1.6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Viitatut määrittelyt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_Toc436739902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3CA48042" w14:textId="77777777" w:rsidR="001B5813" w:rsidRDefault="008D7F51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36739903" w:history="1">
        <w:r w:rsidR="001B5813" w:rsidRPr="00765952">
          <w:rPr>
            <w:rStyle w:val="Hyperlinkki"/>
            <w:noProof/>
          </w:rPr>
          <w:t>2.</w:t>
        </w:r>
        <w:r w:rsidR="001B581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Terveys- ja hoitosuunnitelman yleiset rakenteet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_Toc436739903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8</w:t>
        </w:r>
        <w:r w:rsidR="001B5813">
          <w:rPr>
            <w:noProof/>
            <w:webHidden/>
          </w:rPr>
          <w:fldChar w:fldCharType="end"/>
        </w:r>
      </w:hyperlink>
    </w:p>
    <w:p w14:paraId="0DD94310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4" w:history="1">
        <w:r w:rsidR="001B5813" w:rsidRPr="00765952">
          <w:rPr>
            <w:rStyle w:val="Hyperlinkki"/>
            <w:noProof/>
          </w:rPr>
          <w:t>2.1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Perusrakenne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_Toc436739904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8</w:t>
        </w:r>
        <w:r w:rsidR="001B5813">
          <w:rPr>
            <w:noProof/>
            <w:webHidden/>
          </w:rPr>
          <w:fldChar w:fldCharType="end"/>
        </w:r>
      </w:hyperlink>
    </w:p>
    <w:p w14:paraId="62EE838B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5" w:history="1">
        <w:r w:rsidR="001B5813" w:rsidRPr="00765952">
          <w:rPr>
            <w:rStyle w:val="Hyperlinkki"/>
            <w:noProof/>
          </w:rPr>
          <w:t>2.2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Header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_Toc436739905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9</w:t>
        </w:r>
        <w:r w:rsidR="001B5813">
          <w:rPr>
            <w:noProof/>
            <w:webHidden/>
          </w:rPr>
          <w:fldChar w:fldCharType="end"/>
        </w:r>
      </w:hyperlink>
    </w:p>
    <w:p w14:paraId="73395751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6" w:history="1">
        <w:r w:rsidR="001B5813" w:rsidRPr="00765952">
          <w:rPr>
            <w:rStyle w:val="Hyperlinkki"/>
            <w:noProof/>
          </w:rPr>
          <w:t>2.3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Merkintä ja asiakirjat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_Toc436739906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9</w:t>
        </w:r>
        <w:r w:rsidR="001B5813">
          <w:rPr>
            <w:noProof/>
            <w:webHidden/>
          </w:rPr>
          <w:fldChar w:fldCharType="end"/>
        </w:r>
      </w:hyperlink>
    </w:p>
    <w:p w14:paraId="79D7A6DF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7" w:history="1">
        <w:r w:rsidR="001B5813" w:rsidRPr="00765952">
          <w:rPr>
            <w:rStyle w:val="Hyperlinkki"/>
            <w:noProof/>
          </w:rPr>
          <w:t>2.4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Näkymätunnus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_Toc436739907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10</w:t>
        </w:r>
        <w:r w:rsidR="001B5813">
          <w:rPr>
            <w:noProof/>
            <w:webHidden/>
          </w:rPr>
          <w:fldChar w:fldCharType="end"/>
        </w:r>
      </w:hyperlink>
    </w:p>
    <w:p w14:paraId="6129C128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8" w:history="1">
        <w:r w:rsidR="001B5813" w:rsidRPr="00765952">
          <w:rPr>
            <w:rStyle w:val="Hyperlinkki"/>
            <w:noProof/>
          </w:rPr>
          <w:t>2.5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Merkinnän tekoon osallistujien tiedot näyttömuodossa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_Toc436739908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10</w:t>
        </w:r>
        <w:r w:rsidR="001B5813">
          <w:rPr>
            <w:noProof/>
            <w:webHidden/>
          </w:rPr>
          <w:fldChar w:fldCharType="end"/>
        </w:r>
      </w:hyperlink>
    </w:p>
    <w:p w14:paraId="19E3F705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9" w:history="1">
        <w:r w:rsidR="001B5813" w:rsidRPr="00765952">
          <w:rPr>
            <w:rStyle w:val="Hyperlinkki"/>
            <w:noProof/>
          </w:rPr>
          <w:t>2.6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Potilaan tiedot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_Toc436739909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10</w:t>
        </w:r>
        <w:r w:rsidR="001B5813">
          <w:rPr>
            <w:noProof/>
            <w:webHidden/>
          </w:rPr>
          <w:fldChar w:fldCharType="end"/>
        </w:r>
      </w:hyperlink>
    </w:p>
    <w:p w14:paraId="59884C56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0" w:history="1">
        <w:r w:rsidR="001B5813" w:rsidRPr="00765952">
          <w:rPr>
            <w:rStyle w:val="Hyperlinkki"/>
            <w:noProof/>
          </w:rPr>
          <w:t>2.7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Merkinnän palveluyksikkö, tekijät ja tapahtuma-aika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_Toc436739910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10</w:t>
        </w:r>
        <w:r w:rsidR="001B5813">
          <w:rPr>
            <w:noProof/>
            <w:webHidden/>
          </w:rPr>
          <w:fldChar w:fldCharType="end"/>
        </w:r>
      </w:hyperlink>
    </w:p>
    <w:p w14:paraId="5CE5710F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1" w:history="1">
        <w:r w:rsidR="001B5813" w:rsidRPr="00765952">
          <w:rPr>
            <w:rStyle w:val="Hyperlinkki"/>
            <w:noProof/>
          </w:rPr>
          <w:t>2.8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Hoitoprosessin vaihe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_Toc436739911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11</w:t>
        </w:r>
        <w:r w:rsidR="001B5813">
          <w:rPr>
            <w:noProof/>
            <w:webHidden/>
          </w:rPr>
          <w:fldChar w:fldCharType="end"/>
        </w:r>
      </w:hyperlink>
    </w:p>
    <w:p w14:paraId="692F22EA" w14:textId="77777777" w:rsidR="001B5813" w:rsidRDefault="008D7F51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36739912" w:history="1">
        <w:r w:rsidR="001B5813" w:rsidRPr="00765952">
          <w:rPr>
            <w:rStyle w:val="Hyperlinkki"/>
            <w:noProof/>
          </w:rPr>
          <w:t>3.</w:t>
        </w:r>
        <w:r w:rsidR="001B581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Otsikkotason tiedot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_Toc436739912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11</w:t>
        </w:r>
        <w:r w:rsidR="001B5813">
          <w:rPr>
            <w:noProof/>
            <w:webHidden/>
          </w:rPr>
          <w:fldChar w:fldCharType="end"/>
        </w:r>
      </w:hyperlink>
    </w:p>
    <w:p w14:paraId="505B5C60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3" w:history="1">
        <w:r w:rsidR="001B5813" w:rsidRPr="00765952">
          <w:rPr>
            <w:rStyle w:val="Hyperlinkki"/>
            <w:noProof/>
          </w:rPr>
          <w:t>3.1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Perusperiaatteet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_Toc436739913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11</w:t>
        </w:r>
        <w:r w:rsidR="001B5813">
          <w:rPr>
            <w:noProof/>
            <w:webHidden/>
          </w:rPr>
          <w:fldChar w:fldCharType="end"/>
        </w:r>
      </w:hyperlink>
    </w:p>
    <w:p w14:paraId="5BF3A1E5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4" w:history="1">
        <w:r w:rsidR="001B5813" w:rsidRPr="00765952">
          <w:rPr>
            <w:rStyle w:val="Hyperlinkki"/>
            <w:noProof/>
          </w:rPr>
          <w:t>3.2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tarve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_Toc436739914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12</w:t>
        </w:r>
        <w:r w:rsidR="001B5813">
          <w:rPr>
            <w:noProof/>
            <w:webHidden/>
          </w:rPr>
          <w:fldChar w:fldCharType="end"/>
        </w:r>
      </w:hyperlink>
    </w:p>
    <w:p w14:paraId="2C96B1EC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15" w:history="1">
        <w:r w:rsidR="001B5813" w:rsidRPr="00765952">
          <w:rPr>
            <w:rStyle w:val="Hyperlinkki"/>
            <w:noProof/>
          </w:rPr>
          <w:t>3.2.1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tarve tekstinä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_Toc436739915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12</w:t>
        </w:r>
        <w:r w:rsidR="001B5813">
          <w:rPr>
            <w:noProof/>
            <w:webHidden/>
          </w:rPr>
          <w:fldChar w:fldCharType="end"/>
        </w:r>
      </w:hyperlink>
    </w:p>
    <w:p w14:paraId="2C347B82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16" w:history="1">
        <w:r w:rsidR="001B5813" w:rsidRPr="00765952">
          <w:rPr>
            <w:rStyle w:val="Hyperlinkki"/>
            <w:noProof/>
          </w:rPr>
          <w:t>3.2.2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Toiminta- ja työkykyyn liittyvät tarpeet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_Toc436739916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12</w:t>
        </w:r>
        <w:r w:rsidR="001B5813">
          <w:rPr>
            <w:noProof/>
            <w:webHidden/>
          </w:rPr>
          <w:fldChar w:fldCharType="end"/>
        </w:r>
      </w:hyperlink>
    </w:p>
    <w:p w14:paraId="7472FCB8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17" w:history="1">
        <w:r w:rsidR="001B5813" w:rsidRPr="00765952">
          <w:rPr>
            <w:rStyle w:val="Hyperlinkki"/>
            <w:noProof/>
          </w:rPr>
          <w:t>3.2.3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syy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_Toc436739917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13</w:t>
        </w:r>
        <w:r w:rsidR="001B5813">
          <w:rPr>
            <w:noProof/>
            <w:webHidden/>
          </w:rPr>
          <w:fldChar w:fldCharType="end"/>
        </w:r>
      </w:hyperlink>
    </w:p>
    <w:p w14:paraId="7A561E85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8" w:history="1">
        <w:r w:rsidR="001B5813" w:rsidRPr="00765952">
          <w:rPr>
            <w:rStyle w:val="Hyperlinkki"/>
            <w:noProof/>
          </w:rPr>
          <w:t>3.3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tavoite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_Toc436739918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15</w:t>
        </w:r>
        <w:r w:rsidR="001B5813">
          <w:rPr>
            <w:noProof/>
            <w:webHidden/>
          </w:rPr>
          <w:fldChar w:fldCharType="end"/>
        </w:r>
      </w:hyperlink>
    </w:p>
    <w:p w14:paraId="54DDC1F0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19" w:history="1">
        <w:r w:rsidR="001B5813" w:rsidRPr="00765952">
          <w:rPr>
            <w:rStyle w:val="Hyperlinkki"/>
            <w:noProof/>
          </w:rPr>
          <w:t>3.3.1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tavoite tekstinä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_Toc436739919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15</w:t>
        </w:r>
        <w:r w:rsidR="001B5813">
          <w:rPr>
            <w:noProof/>
            <w:webHidden/>
          </w:rPr>
          <w:fldChar w:fldCharType="end"/>
        </w:r>
      </w:hyperlink>
    </w:p>
    <w:p w14:paraId="5A65E422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0" w:history="1">
        <w:r w:rsidR="001B5813" w:rsidRPr="00765952">
          <w:rPr>
            <w:rStyle w:val="Hyperlinkki"/>
            <w:noProof/>
          </w:rPr>
          <w:t>3.3.2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Toiminta- ja työkykyyn liittyvät tavoitteet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_Toc436739920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16</w:t>
        </w:r>
        <w:r w:rsidR="001B5813">
          <w:rPr>
            <w:noProof/>
            <w:webHidden/>
          </w:rPr>
          <w:fldChar w:fldCharType="end"/>
        </w:r>
      </w:hyperlink>
    </w:p>
    <w:p w14:paraId="11EDE54A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1" w:history="1">
        <w:r w:rsidR="001B5813" w:rsidRPr="00765952">
          <w:rPr>
            <w:rStyle w:val="Hyperlinkki"/>
            <w:noProof/>
          </w:rPr>
          <w:t>3.3.3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Tavoitteen asettajat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_Toc436739921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16</w:t>
        </w:r>
        <w:r w:rsidR="001B5813">
          <w:rPr>
            <w:noProof/>
            <w:webHidden/>
          </w:rPr>
          <w:fldChar w:fldCharType="end"/>
        </w:r>
      </w:hyperlink>
    </w:p>
    <w:p w14:paraId="6E8201CD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2" w:history="1">
        <w:r w:rsidR="001B5813" w:rsidRPr="00765952">
          <w:rPr>
            <w:rStyle w:val="Hyperlinkki"/>
            <w:noProof/>
          </w:rPr>
          <w:t>3.3.4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Tavoitteen yksilöivä tekijä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_Toc436739922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16</w:t>
        </w:r>
        <w:r w:rsidR="001B5813">
          <w:rPr>
            <w:noProof/>
            <w:webHidden/>
          </w:rPr>
          <w:fldChar w:fldCharType="end"/>
        </w:r>
      </w:hyperlink>
    </w:p>
    <w:p w14:paraId="0C8BFEFA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23" w:history="1">
        <w:r w:rsidR="001B5813" w:rsidRPr="00765952">
          <w:rPr>
            <w:rStyle w:val="Hyperlinkki"/>
            <w:noProof/>
          </w:rPr>
          <w:t>3.4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toteutus ja keinot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_Toc436739923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17</w:t>
        </w:r>
        <w:r w:rsidR="001B5813">
          <w:rPr>
            <w:noProof/>
            <w:webHidden/>
          </w:rPr>
          <w:fldChar w:fldCharType="end"/>
        </w:r>
      </w:hyperlink>
    </w:p>
    <w:p w14:paraId="71C166B4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4" w:history="1">
        <w:r w:rsidR="001B5813" w:rsidRPr="00765952">
          <w:rPr>
            <w:rStyle w:val="Hyperlinkki"/>
            <w:noProof/>
          </w:rPr>
          <w:t>3.4.1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toteutus ja keinot tekstinä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_Toc436739924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18</w:t>
        </w:r>
        <w:r w:rsidR="001B5813">
          <w:rPr>
            <w:noProof/>
            <w:webHidden/>
          </w:rPr>
          <w:fldChar w:fldCharType="end"/>
        </w:r>
      </w:hyperlink>
    </w:p>
    <w:p w14:paraId="238DF5D6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5" w:history="1">
        <w:r w:rsidR="001B5813" w:rsidRPr="00765952">
          <w:rPr>
            <w:rStyle w:val="Hyperlinkki"/>
            <w:noProof/>
          </w:rPr>
          <w:t>3.4.2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Terveydenhuollon toimintayksikkö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_Toc436739925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18</w:t>
        </w:r>
        <w:r w:rsidR="001B5813">
          <w:rPr>
            <w:noProof/>
            <w:webHidden/>
          </w:rPr>
          <w:fldChar w:fldCharType="end"/>
        </w:r>
      </w:hyperlink>
    </w:p>
    <w:p w14:paraId="181CE28B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6" w:history="1">
        <w:r w:rsidR="001B5813" w:rsidRPr="00765952">
          <w:rPr>
            <w:rStyle w:val="Hyperlinkki"/>
            <w:noProof/>
          </w:rPr>
          <w:t>3.4.3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Palvelu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_Toc436739926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19</w:t>
        </w:r>
        <w:r w:rsidR="001B5813">
          <w:rPr>
            <w:noProof/>
            <w:webHidden/>
          </w:rPr>
          <w:fldChar w:fldCharType="end"/>
        </w:r>
      </w:hyperlink>
    </w:p>
    <w:p w14:paraId="272BB322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27" w:history="1">
        <w:r w:rsidR="001B5813" w:rsidRPr="00765952">
          <w:rPr>
            <w:rStyle w:val="Hyperlinkki"/>
            <w:noProof/>
          </w:rPr>
          <w:t>3.5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Tuki, seuranta ja arviointi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_Toc436739927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24</w:t>
        </w:r>
        <w:r w:rsidR="001B5813">
          <w:rPr>
            <w:noProof/>
            <w:webHidden/>
          </w:rPr>
          <w:fldChar w:fldCharType="end"/>
        </w:r>
      </w:hyperlink>
    </w:p>
    <w:p w14:paraId="5283E183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8" w:history="1">
        <w:r w:rsidR="001B5813" w:rsidRPr="00765952">
          <w:rPr>
            <w:rStyle w:val="Hyperlinkki"/>
            <w:noProof/>
          </w:rPr>
          <w:t>3.5.1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Tuki, seuranta ja arviointi  tekstinä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_Toc436739928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24</w:t>
        </w:r>
        <w:r w:rsidR="001B5813">
          <w:rPr>
            <w:noProof/>
            <w:webHidden/>
          </w:rPr>
          <w:fldChar w:fldCharType="end"/>
        </w:r>
      </w:hyperlink>
    </w:p>
    <w:p w14:paraId="286F4757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29" w:history="1">
        <w:r w:rsidR="001B5813" w:rsidRPr="00765952">
          <w:rPr>
            <w:rStyle w:val="Hyperlinkki"/>
            <w:noProof/>
          </w:rPr>
          <w:t>3.6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Diagnoosilista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_Toc436739929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25</w:t>
        </w:r>
        <w:r w:rsidR="001B5813">
          <w:rPr>
            <w:noProof/>
            <w:webHidden/>
          </w:rPr>
          <w:fldChar w:fldCharType="end"/>
        </w:r>
      </w:hyperlink>
    </w:p>
    <w:p w14:paraId="5010ABE5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30" w:history="1">
        <w:r w:rsidR="001B5813" w:rsidRPr="00765952">
          <w:rPr>
            <w:rStyle w:val="Hyperlinkki"/>
            <w:noProof/>
          </w:rPr>
          <w:t>3.7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Lääkityslista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_Toc436739930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26</w:t>
        </w:r>
        <w:r w:rsidR="001B5813">
          <w:rPr>
            <w:noProof/>
            <w:webHidden/>
          </w:rPr>
          <w:fldChar w:fldCharType="end"/>
        </w:r>
      </w:hyperlink>
    </w:p>
    <w:p w14:paraId="2A9F617C" w14:textId="77777777" w:rsidR="001B5813" w:rsidRDefault="008D7F51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31" w:history="1">
        <w:r w:rsidR="001B5813" w:rsidRPr="00765952">
          <w:rPr>
            <w:rStyle w:val="Hyperlinkki"/>
            <w:noProof/>
          </w:rPr>
          <w:t>3.8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Hoitosuunnitelman lisätiedot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_Toc436739931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27</w:t>
        </w:r>
        <w:r w:rsidR="001B5813">
          <w:rPr>
            <w:noProof/>
            <w:webHidden/>
          </w:rPr>
          <w:fldChar w:fldCharType="end"/>
        </w:r>
      </w:hyperlink>
    </w:p>
    <w:p w14:paraId="3F6B9E19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32" w:history="1">
        <w:r w:rsidR="001B5813" w:rsidRPr="00765952">
          <w:rPr>
            <w:rStyle w:val="Hyperlinkki"/>
            <w:noProof/>
          </w:rPr>
          <w:t>3.8.1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Hoitosuunnitelman lisätiedot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_Toc436739932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27</w:t>
        </w:r>
        <w:r w:rsidR="001B5813">
          <w:rPr>
            <w:noProof/>
            <w:webHidden/>
          </w:rPr>
          <w:fldChar w:fldCharType="end"/>
        </w:r>
      </w:hyperlink>
    </w:p>
    <w:p w14:paraId="1E9D0CEF" w14:textId="77777777" w:rsidR="001B5813" w:rsidRDefault="008D7F51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33" w:history="1">
        <w:r w:rsidR="001B5813" w:rsidRPr="00765952">
          <w:rPr>
            <w:rStyle w:val="Hyperlinkki"/>
            <w:noProof/>
          </w:rPr>
          <w:t>3.8.2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Terveydenhuollon ammattihenkilö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_Toc436739933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27</w:t>
        </w:r>
        <w:r w:rsidR="001B5813">
          <w:rPr>
            <w:noProof/>
            <w:webHidden/>
          </w:rPr>
          <w:fldChar w:fldCharType="end"/>
        </w:r>
      </w:hyperlink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5BC5D999" w14:textId="77777777" w:rsidR="004B2FA6" w:rsidRDefault="000F4A9C" w:rsidP="004B2FA6">
      <w:r>
        <w:br w:type="page"/>
      </w:r>
      <w:bookmarkStart w:id="65" w:name="_Toc450648959"/>
      <w:bookmarkStart w:id="66" w:name="_Toc450704290"/>
      <w:bookmarkEnd w:id="65"/>
      <w:bookmarkEnd w:id="66"/>
    </w:p>
    <w:p w14:paraId="5039A4E3" w14:textId="77777777" w:rsidR="000F4A9C" w:rsidRDefault="00F063C5">
      <w:pPr>
        <w:pStyle w:val="Otsikko1"/>
      </w:pPr>
      <w:bookmarkStart w:id="67" w:name="_Toc436739896"/>
      <w:r>
        <w:lastRenderedPageBreak/>
        <w:t>JOHDANTO</w:t>
      </w:r>
      <w:bookmarkEnd w:id="67"/>
    </w:p>
    <w:p w14:paraId="4E777E4B" w14:textId="77777777" w:rsidR="00B43FCD" w:rsidRDefault="00B43FCD" w:rsidP="00B43FCD">
      <w:pPr>
        <w:pStyle w:val="Otsikko2"/>
      </w:pPr>
      <w:bookmarkStart w:id="68" w:name="_Toc436739897"/>
      <w:bookmarkStart w:id="69" w:name="OLE_LINK3"/>
      <w:bookmarkStart w:id="70" w:name="OLE_LINK4"/>
      <w:r>
        <w:t>Työn</w:t>
      </w:r>
      <w:r w:rsidRPr="00B51087">
        <w:rPr>
          <w:lang w:val="fi-FI"/>
        </w:rPr>
        <w:t xml:space="preserve"> tausta</w:t>
      </w:r>
      <w:bookmarkEnd w:id="68"/>
    </w:p>
    <w:p w14:paraId="5934D750" w14:textId="0A5B522E" w:rsidR="00322DED" w:rsidRDefault="008E042A" w:rsidP="00BB3E96">
      <w:r>
        <w:t>Määrittelyn ensimmäiset versiot</w:t>
      </w:r>
      <w:r w:rsidR="003D612E">
        <w:t xml:space="preserve"> </w:t>
      </w:r>
      <w:r>
        <w:t>toteutettiin</w:t>
      </w:r>
      <w:r w:rsidR="00C92623">
        <w:t xml:space="preserve"> Kelan toimeksiannost</w:t>
      </w:r>
      <w:r w:rsidR="003D612E">
        <w:t>a Kansallisen terveysarkiston rajapintamääritte</w:t>
      </w:r>
      <w:r w:rsidR="006532AD">
        <w:t>lyt työpaketissa keväällä 2012</w:t>
      </w:r>
      <w:r w:rsidR="00C2517B">
        <w:t xml:space="preserve">. </w:t>
      </w:r>
      <w:r>
        <w:t>Sen jälkeen 2013 päivitettiin määrittelyä Tiedonhallintapalvelun osalta. Tämä viimeinen 2015 päivitys sisältää päivitetyt 2016 tietosisältövaatimukset Potilastiedon arkiston osalta.</w:t>
      </w:r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71" w:name="_Toc436739898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71"/>
    </w:p>
    <w:p w14:paraId="1DCB8792" w14:textId="6C6C6688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r w:rsidR="008E042A">
        <w:t xml:space="preserve">Kanta </w:t>
      </w:r>
      <w:r w:rsidR="00CA5FC4">
        <w:t>välisessä liikenteessä.</w:t>
      </w:r>
    </w:p>
    <w:p w14:paraId="241C9D6B" w14:textId="77777777" w:rsidR="00CA5FC4" w:rsidRDefault="00CA5FC4"/>
    <w:p w14:paraId="78CFE03E" w14:textId="77777777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r w:rsidR="00640964">
        <w:t>Tämä on tietosisältöjen osalta ensimmäisten versioiden pohjamäärittely. Viimeinen versio on tehty koodistopalvelusta löytyvän THL/Tietosisältö – Terveys- ja hoitosuunnitelma mukaisesti [6].</w:t>
      </w:r>
    </w:p>
    <w:p w14:paraId="59DAAA93" w14:textId="77777777" w:rsidR="00630A94" w:rsidRDefault="006927DF" w:rsidP="006927DF">
      <w:pPr>
        <w:pStyle w:val="Otsikko2"/>
      </w:pPr>
      <w:bookmarkStart w:id="72" w:name="_Toc436739899"/>
      <w:r>
        <w:t xml:space="preserve">Semanttinen tausta </w:t>
      </w:r>
      <w:proofErr w:type="gramStart"/>
      <w:r>
        <w:t>ja</w:t>
      </w:r>
      <w:proofErr w:type="gramEnd"/>
      <w:r>
        <w:t xml:space="preserve"> reunaehdot</w:t>
      </w:r>
      <w:bookmarkEnd w:id="72"/>
    </w:p>
    <w:p w14:paraId="78CBF700" w14:textId="15A6559D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r w:rsidR="00FD64F7">
        <w:rPr>
          <w:szCs w:val="24"/>
        </w:rPr>
        <w:t>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73" w:name="_Toc436739900"/>
      <w:r>
        <w:rPr>
          <w:lang w:val="fi-FI"/>
        </w:rPr>
        <w:t>Suhde ydintietoihin</w:t>
      </w:r>
      <w:bookmarkEnd w:id="73"/>
    </w:p>
    <w:p w14:paraId="47CBB140" w14:textId="292F1239" w:rsidR="006927DF" w:rsidRPr="006927DF" w:rsidRDefault="006927DF" w:rsidP="006927DF">
      <w:pPr>
        <w:rPr>
          <w:szCs w:val="24"/>
        </w:rPr>
      </w:pPr>
      <w:r>
        <w:t xml:space="preserve">THL:n </w:t>
      </w:r>
      <w:r w:rsidR="00C2517B">
        <w:rPr>
          <w:szCs w:val="24"/>
        </w:rPr>
        <w:t>Tiedonhallintapalvelun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4BF59E34" w14:textId="07FAF7A9" w:rsidR="006927DF" w:rsidRPr="006927DF" w:rsidRDefault="006927DF" w:rsidP="006927DF"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60737797" w14:textId="77777777" w:rsidR="00B43FCD" w:rsidRDefault="00B43FCD" w:rsidP="00B43FCD">
      <w:pPr>
        <w:pStyle w:val="Otsikko2"/>
      </w:pPr>
      <w:bookmarkStart w:id="74" w:name="_Toc436739901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74"/>
    </w:p>
    <w:p w14:paraId="48BFD1F1" w14:textId="1B188A41" w:rsidR="0048051A" w:rsidRPr="00350A89" w:rsidRDefault="00350A89" w:rsidP="00350A89">
      <w:pPr>
        <w:jc w:val="left"/>
        <w:rPr>
          <w:szCs w:val="24"/>
        </w:rPr>
      </w:pPr>
      <w:r>
        <w:rPr>
          <w:szCs w:val="24"/>
        </w:rPr>
        <w:t>D</w:t>
      </w:r>
      <w:r w:rsidR="00591D6B">
        <w:rPr>
          <w:szCs w:val="24"/>
        </w:rPr>
        <w:t>okumentista</w:t>
      </w:r>
      <w:r>
        <w:rPr>
          <w:szCs w:val="24"/>
        </w:rPr>
        <w:t xml:space="preserve"> ”</w:t>
      </w:r>
      <w:r w:rsidR="00640964" w:rsidRPr="00640964">
        <w:rPr>
          <w:szCs w:val="24"/>
        </w:rPr>
        <w:t xml:space="preserve"> </w:t>
      </w:r>
      <w:r w:rsidR="00640964">
        <w:rPr>
          <w:szCs w:val="24"/>
        </w:rPr>
        <w:t>THL/</w:t>
      </w:r>
      <w:r w:rsidR="00640964" w:rsidRPr="007074A1">
        <w:rPr>
          <w:szCs w:val="24"/>
        </w:rPr>
        <w:t>Tiedonhallintapalvelun periaatteet ja toiminnallinen määrittely</w:t>
      </w:r>
      <w:r>
        <w:rPr>
          <w:szCs w:val="24"/>
        </w:rPr>
        <w:t>” [2]</w:t>
      </w:r>
      <w:r w:rsidR="00591D6B">
        <w:rPr>
          <w:szCs w:val="24"/>
        </w:rPr>
        <w:t xml:space="preserve"> löyt</w:t>
      </w:r>
      <w:r w:rsidR="00CF2799">
        <w:rPr>
          <w:szCs w:val="24"/>
        </w:rPr>
        <w:t xml:space="preserve">yy </w:t>
      </w:r>
      <w:r w:rsidR="00640964">
        <w:rPr>
          <w:szCs w:val="24"/>
        </w:rPr>
        <w:t>toiminnallinen kuvaus hyödyntämiseen ja kirjausohjeita</w:t>
      </w:r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75" w:name="_Toc436739902"/>
      <w:r w:rsidRPr="0080386F">
        <w:rPr>
          <w:lang w:val="fi-FI"/>
        </w:rPr>
        <w:lastRenderedPageBreak/>
        <w:t>Viitatut</w:t>
      </w:r>
      <w:r w:rsidRPr="00B51087">
        <w:rPr>
          <w:lang w:val="fi-FI"/>
        </w:rPr>
        <w:t xml:space="preserve"> määrittelyt</w:t>
      </w:r>
      <w:bookmarkEnd w:id="75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7777777" w:rsidR="008619B8" w:rsidRPr="006927DF" w:rsidRDefault="008619B8" w:rsidP="008619B8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THL/Lomake - Terveys- ja hoitosuunnitelma</w:t>
            </w:r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1.2.246.6.12.2002.323.20120101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366BC059" w:rsidR="00B43FCD" w:rsidRPr="006927DF" w:rsidRDefault="007074A1" w:rsidP="00EF3051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r w:rsidR="008E042A">
              <w:rPr>
                <w:szCs w:val="24"/>
              </w:rPr>
              <w:t>2015</w:t>
            </w:r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177C99E9" w:rsidR="008364EF" w:rsidRPr="001C1611" w:rsidRDefault="00CF2799" w:rsidP="00FD64F7">
            <w:pPr>
              <w:rPr>
                <w:szCs w:val="24"/>
              </w:rPr>
            </w:pPr>
            <w:r w:rsidRPr="001C1611">
              <w:rPr>
                <w:szCs w:val="24"/>
              </w:rPr>
              <w:t xml:space="preserve">Potilastiedon arkisto </w:t>
            </w:r>
            <w:r w:rsidR="000608D9" w:rsidRPr="001C1611">
              <w:rPr>
                <w:szCs w:val="24"/>
              </w:rPr>
              <w:t>– Potilastietojärjestelmien käyttötapaukset, versio 2.</w:t>
            </w:r>
            <w:r w:rsidR="00FD64F7">
              <w:rPr>
                <w:szCs w:val="24"/>
              </w:rPr>
              <w:t>9</w:t>
            </w:r>
            <w:r w:rsidR="000608D9" w:rsidRPr="001C1611">
              <w:rPr>
                <w:szCs w:val="24"/>
              </w:rPr>
              <w:t xml:space="preserve">, </w:t>
            </w:r>
            <w:r w:rsidR="00FD64F7">
              <w:rPr>
                <w:szCs w:val="24"/>
              </w:rPr>
              <w:t>6.3.2015</w:t>
            </w:r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77777777" w:rsidR="008364EF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095F5180" w14:textId="236CA8FC" w:rsidR="008364EF" w:rsidRPr="005F4947" w:rsidRDefault="008619B8" w:rsidP="00EF3051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r w:rsidR="00CF2799">
              <w:rPr>
                <w:szCs w:val="24"/>
              </w:rPr>
              <w:t>t</w:t>
            </w:r>
            <w:r>
              <w:rPr>
                <w:szCs w:val="24"/>
              </w:rPr>
              <w:t xml:space="preserve">a – </w:t>
            </w:r>
            <w:r w:rsidR="008E042A">
              <w:rPr>
                <w:szCs w:val="24"/>
              </w:rPr>
              <w:t xml:space="preserve">Potilastiedon arkiston </w:t>
            </w:r>
            <w:r w:rsidRPr="002D5699">
              <w:rPr>
                <w:szCs w:val="24"/>
              </w:rPr>
              <w:t>Kertomus ja lomakkeet</w:t>
            </w:r>
            <w:r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>OID:</w:t>
            </w:r>
            <w:r w:rsidR="00080963">
              <w:rPr>
                <w:szCs w:val="24"/>
              </w:rPr>
              <w:t xml:space="preserve"> </w:t>
            </w:r>
            <w:r w:rsidR="00080963" w:rsidRPr="004A6F7E">
              <w:rPr>
                <w:szCs w:val="24"/>
              </w:rPr>
              <w:t>1.2.246.777.11.201</w:t>
            </w:r>
            <w:r w:rsidR="008E042A">
              <w:rPr>
                <w:szCs w:val="24"/>
              </w:rPr>
              <w:t>5.</w:t>
            </w:r>
            <w:r w:rsidR="00EF3051">
              <w:rPr>
                <w:szCs w:val="24"/>
              </w:rPr>
              <w:t>18</w:t>
            </w:r>
            <w:r w:rsidRPr="00080963"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 xml:space="preserve">Versio </w:t>
            </w:r>
            <w:r w:rsidR="008E042A">
              <w:rPr>
                <w:szCs w:val="24"/>
              </w:rPr>
              <w:t>5</w:t>
            </w:r>
            <w:r w:rsidRPr="008619B8">
              <w:rPr>
                <w:szCs w:val="24"/>
              </w:rPr>
              <w:t>.</w:t>
            </w:r>
            <w:r w:rsidR="008E042A">
              <w:rPr>
                <w:szCs w:val="24"/>
              </w:rPr>
              <w:t>10</w:t>
            </w:r>
            <w:r>
              <w:rPr>
                <w:szCs w:val="24"/>
              </w:rPr>
              <w:t xml:space="preserve">, </w:t>
            </w:r>
            <w:r w:rsidR="008E042A">
              <w:rPr>
                <w:szCs w:val="24"/>
              </w:rPr>
              <w:t>2015</w:t>
            </w:r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77777777" w:rsidR="008364EF" w:rsidRDefault="00E90D52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2585A9FD" w14:textId="707D6E60" w:rsidR="008364EF" w:rsidRPr="00E90D52" w:rsidRDefault="00E90D52" w:rsidP="006A640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Kan</w:t>
            </w:r>
            <w:r w:rsidR="00CF2799">
              <w:rPr>
                <w:color w:val="000000"/>
                <w:szCs w:val="24"/>
              </w:rPr>
              <w:t>t</w:t>
            </w:r>
            <w:r w:rsidR="001C1611">
              <w:rPr>
                <w:color w:val="000000"/>
                <w:szCs w:val="24"/>
              </w:rPr>
              <w:t xml:space="preserve">a - </w:t>
            </w:r>
            <w:r w:rsidR="00CF2799">
              <w:rPr>
                <w:color w:val="000000"/>
                <w:szCs w:val="24"/>
              </w:rPr>
              <w:t xml:space="preserve">Potilastiedon arkiston </w:t>
            </w:r>
            <w:r>
              <w:rPr>
                <w:color w:val="000000"/>
                <w:szCs w:val="24"/>
              </w:rPr>
              <w:t>CDA Header, OID</w:t>
            </w:r>
            <w:r w:rsidRPr="005D2489">
              <w:rPr>
                <w:color w:val="000000"/>
                <w:szCs w:val="24"/>
              </w:rPr>
              <w:t>:</w:t>
            </w:r>
            <w:r w:rsidRPr="00E64952">
              <w:rPr>
                <w:szCs w:val="24"/>
              </w:rPr>
              <w:t xml:space="preserve"> </w:t>
            </w:r>
            <w:r w:rsidR="005D2489" w:rsidRPr="004A6F7E">
              <w:rPr>
                <w:szCs w:val="24"/>
              </w:rPr>
              <w:t>1.2.246.777.11.201</w:t>
            </w:r>
            <w:r w:rsidR="006A6799">
              <w:rPr>
                <w:szCs w:val="24"/>
              </w:rPr>
              <w:t>5</w:t>
            </w:r>
            <w:r w:rsidR="005D2489" w:rsidRPr="004A6F7E">
              <w:rPr>
                <w:szCs w:val="24"/>
              </w:rPr>
              <w:t>.</w:t>
            </w:r>
            <w:r w:rsidR="006A6404">
              <w:rPr>
                <w:szCs w:val="24"/>
              </w:rPr>
              <w:t>6</w:t>
            </w:r>
            <w:r w:rsidRPr="005D2489">
              <w:rPr>
                <w:color w:val="000000"/>
                <w:szCs w:val="24"/>
              </w:rPr>
              <w:t>, V</w:t>
            </w:r>
            <w:r>
              <w:rPr>
                <w:color w:val="000000"/>
                <w:szCs w:val="24"/>
              </w:rPr>
              <w:t>ersio 4.</w:t>
            </w:r>
            <w:r w:rsidR="008E042A">
              <w:rPr>
                <w:color w:val="000000"/>
                <w:szCs w:val="24"/>
              </w:rPr>
              <w:t>6</w:t>
            </w:r>
            <w:r w:rsidR="006A6404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 xml:space="preserve">, </w:t>
            </w:r>
            <w:r w:rsidRPr="00E90D52">
              <w:rPr>
                <w:color w:val="000000"/>
                <w:szCs w:val="24"/>
              </w:rPr>
              <w:t>201</w:t>
            </w:r>
            <w:r w:rsidR="009D6AC6">
              <w:rPr>
                <w:color w:val="000000"/>
                <w:szCs w:val="24"/>
              </w:rPr>
              <w:t>5</w:t>
            </w:r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r w:rsidRPr="008E042A">
              <w:rPr>
                <w:color w:val="000000"/>
                <w:szCs w:val="24"/>
              </w:rPr>
              <w:t>THL/Tietosisältö - Terveys- ja hoitosuunnitelma</w:t>
            </w:r>
            <w:r>
              <w:rPr>
                <w:color w:val="000000"/>
                <w:szCs w:val="24"/>
              </w:rPr>
              <w:t xml:space="preserve"> 2015</w:t>
            </w:r>
          </w:p>
        </w:tc>
      </w:tr>
      <w:bookmarkEnd w:id="69"/>
      <w:bookmarkEnd w:id="70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77777777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76" w:name="_Toc436739903"/>
      <w:r>
        <w:lastRenderedPageBreak/>
        <w:t>Terveys- ja hoitosuunnitelman yleiset rakenteet</w:t>
      </w:r>
      <w:bookmarkEnd w:id="76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77" w:name="_Toc436739904"/>
      <w:r w:rsidRPr="001C1611">
        <w:rPr>
          <w:lang w:val="fi-FI"/>
        </w:rPr>
        <w:t>Perus</w:t>
      </w:r>
      <w:r w:rsidR="005F4947" w:rsidRPr="001C1611">
        <w:rPr>
          <w:lang w:val="fi-FI"/>
        </w:rPr>
        <w:t>rake</w:t>
      </w:r>
      <w:r w:rsidR="005F4947">
        <w:t>nne</w:t>
      </w:r>
      <w:bookmarkEnd w:id="77"/>
    </w:p>
    <w:p w14:paraId="278EFA56" w14:textId="05BC4404" w:rsidR="00E424D0" w:rsidRDefault="008619B8" w:rsidP="004B2FA6">
      <w:r>
        <w:t xml:space="preserve">Terveys- ja hoitosuunnitelma on </w:t>
      </w:r>
      <w:r w:rsidR="00640964">
        <w:t>T</w:t>
      </w:r>
      <w:r>
        <w:t xml:space="preserve">iedonhallintapalvelussa ylläpidettävä potilaskohtainen dokumentti </w:t>
      </w:r>
      <w:r>
        <w:rPr>
          <w:szCs w:val="24"/>
        </w:rPr>
        <w:t>[3.]</w:t>
      </w:r>
    </w:p>
    <w:p w14:paraId="332678C1" w14:textId="77777777" w:rsidR="008250BD" w:rsidRDefault="008250BD" w:rsidP="004B2FA6"/>
    <w:p w14:paraId="65F350D6" w14:textId="77777777" w:rsidR="007B53D4" w:rsidRDefault="005F4947" w:rsidP="004B2FA6">
      <w:r>
        <w:t xml:space="preserve">Tässä implementointioppaassa määritelty CDA R2 potilaskertomusrakenne </w:t>
      </w:r>
      <w:r w:rsidR="008619B8">
        <w:t xml:space="preserve">perustuu </w:t>
      </w:r>
      <w:r w:rsidR="00C92623">
        <w:t>”K</w:t>
      </w:r>
      <w:r w:rsidR="005E47C8">
        <w:t>ertomus ja lomakkeet</w:t>
      </w:r>
      <w:r w:rsidR="008619B8">
        <w:t>–oppaassa</w:t>
      </w:r>
      <w:r w:rsidR="004C2906">
        <w:t>”</w:t>
      </w:r>
      <w:r>
        <w:t xml:space="preserve"> [4] </w:t>
      </w:r>
      <w:r w:rsidR="008619B8">
        <w:t>määriteltyyn yleisrakenteeseen.</w:t>
      </w:r>
    </w:p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1DFFCD5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8D7F51" w:rsidRPr="00085306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8D7F51" w:rsidRPr="00085306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8D7F51" w:rsidRPr="00085306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Toistuu koko component-section per Otsikkorakenne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8D7F51" w:rsidRPr="001C161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</w:rPr>
                              </w:pPr>
                              <w:r w:rsidRPr="001C16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8D7F51" w:rsidRPr="00085306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0" o:spid="_x0000_s1031" type="#_x0000_t109" style="position:absolute;left:23036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Näyt-tö muo-to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8D7F51" w:rsidRPr="00085306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</w:p>
                      <w:p w14:paraId="01D90730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8D7F51" w:rsidRPr="00085306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" filled="f" fillcolor="#bbe0e3" stroked="f">
                  <v:textbox>
                    <w:txbxContent>
                      <w:p w14:paraId="05F4525A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" filled="f" fillcolor="#bbe0e3" stroked="f">
                  <v:textbox>
                    <w:txbxContent>
                      <w:p w14:paraId="7711A1A3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 vaihe:</w:t>
                        </w:r>
                      </w:p>
                      <w:p w14:paraId="7A72DE0D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" filled="f" fillcolor="#bbe0e3" stroked="f">
                  <v:textbox>
                    <w:txbxContent>
                      <w:p w14:paraId="3A9819BE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Toistuu koko component-section per Otsikkorakenne</w:t>
                        </w:r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" filled="f" fillcolor="#bbe0e3" stroked="f">
                  <v:textbox>
                    <w:txbxContent>
                      <w:p w14:paraId="7FF025F9" w14:textId="5EBEDB44" w:rsidR="008D7F51" w:rsidRPr="001C161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</w:rPr>
                        </w:pPr>
                        <w:r w:rsidRPr="001C1611">
                          <w:rPr>
                            <w:rFonts w:ascii="Arial" w:hAnsi="Arial" w:cs="Arial"/>
                            <w:color w:val="000000"/>
                            <w:sz w:val="18"/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/1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Asqj/XEAAAA2wAAAA8A&#10;AAAAAAAAAAAAAAAABwIAAGRycy9kb3ducmV2LnhtbFBLBQYAAAAAAwADALcAAAD4AgAAAAA=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2CE83E5A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del w:id="78" w:author="Tekijä">
        <w:r w:rsidRPr="00F31791" w:rsidDel="00622A7B">
          <w:rPr>
            <w:b/>
          </w:rPr>
          <w:delText>lomakemäärittelyyn</w:delText>
        </w:r>
      </w:del>
      <w:ins w:id="79" w:author="Tekijä">
        <w:r w:rsidR="00622A7B">
          <w:rPr>
            <w:b/>
          </w:rPr>
          <w:t>tietosisältö</w:t>
        </w:r>
        <w:r w:rsidR="00622A7B" w:rsidRPr="00F31791">
          <w:rPr>
            <w:b/>
          </w:rPr>
          <w:t>määrittelyyn</w:t>
        </w:r>
      </w:ins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09"/>
        <w:gridCol w:w="4820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6B6EB374" w:rsidR="003F5553" w:rsidRDefault="009D6AC6" w:rsidP="009D6AC6">
            <w:pPr>
              <w:tabs>
                <w:tab w:val="left" w:pos="2835"/>
              </w:tabs>
            </w:pPr>
            <w:r>
              <w:t xml:space="preserve">Terveys- ja hoitosuunnitelman tietosisällön </w:t>
            </w:r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10E75C9C" w:rsidR="00F31791" w:rsidRDefault="00681F73">
            <w:pPr>
              <w:tabs>
                <w:tab w:val="left" w:pos="2835"/>
              </w:tabs>
            </w:pPr>
            <w:r>
              <w:t xml:space="preserve">otsikon ”muu merkintä” alle (osin samoja kuin </w:t>
            </w:r>
            <w:r w:rsidR="00773534">
              <w:t>m</w:t>
            </w:r>
            <w:r w:rsidR="00F31791">
              <w:t xml:space="preserve">erkinnän </w:t>
            </w:r>
            <w:r>
              <w:t>perustiedoissa)</w:t>
            </w:r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16D87CB4" w:rsidR="00773534" w:rsidRDefault="00681F73" w:rsidP="00DB1D86">
            <w:pPr>
              <w:tabs>
                <w:tab w:val="left" w:pos="2835"/>
              </w:tabs>
            </w:pPr>
            <w:r>
              <w:t>lääkehoito</w:t>
            </w:r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lastRenderedPageBreak/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6E3A1836" w:rsidR="0062105C" w:rsidRDefault="0062105C" w:rsidP="009838B6">
      <w:pPr>
        <w:tabs>
          <w:tab w:val="left" w:pos="2835"/>
        </w:tabs>
      </w:pPr>
      <w:r>
        <w:t xml:space="preserve">Kenttäkoodistona </w:t>
      </w:r>
      <w:r w:rsidR="006A6799">
        <w:t xml:space="preserve">käytettiin </w:t>
      </w:r>
      <w:r w:rsidR="00681F73">
        <w:t xml:space="preserve">alun perin </w:t>
      </w:r>
      <w:r>
        <w:t>THL-</w:t>
      </w:r>
      <w:r w:rsidR="00681F73">
        <w:t xml:space="preserve">lomakerakenteessa allokoituja </w:t>
      </w:r>
      <w:r>
        <w:t>kenttäkoodeja.</w:t>
      </w:r>
      <w:r w:rsidR="00681F73">
        <w:t xml:space="preserve"> 1.20 versioon kenttäkoodisto siirrettiin Terveys- ja hoitosuunnitelma (YHOS) näkymätunnuksen alle (</w:t>
      </w:r>
      <w:r w:rsidR="00681F73" w:rsidRPr="00681F73">
        <w:t>codeSystem="</w:t>
      </w:r>
      <w:del w:id="80" w:author="Tekijä">
        <w:r w:rsidR="00681F73" w:rsidRPr="00681F73" w:rsidDel="0009052B">
          <w:delText>1.2.246.6.12.2002.345</w:delText>
        </w:r>
      </w:del>
      <w:ins w:id="81" w:author="Tekijä">
        <w:r w:rsidR="0009052B">
          <w:t>1.2.246.537.6.12.2002.345</w:t>
        </w:r>
      </w:ins>
      <w:r w:rsidR="00681F73" w:rsidRPr="00681F73">
        <w:t>"</w:t>
      </w:r>
      <w:r w:rsidR="00681F73">
        <w:t>) ja varsinaiset kenttäkoodit pidettiin ennallaan.</w:t>
      </w:r>
    </w:p>
    <w:p w14:paraId="678F6D76" w14:textId="77777777" w:rsidR="0062105C" w:rsidRPr="003F5553" w:rsidRDefault="00681F73" w:rsidP="00891769">
      <w:pPr>
        <w:tabs>
          <w:tab w:val="left" w:pos="3504"/>
        </w:tabs>
      </w:pPr>
      <w:r>
        <w:tab/>
      </w:r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82" w:name="_Toc436739905"/>
      <w:r w:rsidRPr="009838B6">
        <w:rPr>
          <w:lang w:val="fi-FI"/>
        </w:rPr>
        <w:t>Header</w:t>
      </w:r>
      <w:bookmarkEnd w:id="82"/>
    </w:p>
    <w:p w14:paraId="07844064" w14:textId="3C210304" w:rsidR="00924E07" w:rsidRDefault="004D6D4C" w:rsidP="004B2FA6">
      <w:r>
        <w:t xml:space="preserve">Header-osuus toteutetaan </w:t>
      </w:r>
      <w:r w:rsidR="00681F73">
        <w:t xml:space="preserve">Potilastiedon arkiston </w:t>
      </w:r>
      <w:r>
        <w:t>Header</w:t>
      </w:r>
      <w:r w:rsidR="00884556">
        <w:t>-</w:t>
      </w:r>
      <w:r>
        <w:t>määrittelyn mukai</w:t>
      </w:r>
      <w:r w:rsidR="004416A9">
        <w:t>sesti [5], eikä headerin sisältöä siten erikseen kuvata tässä dokumentissa.</w:t>
      </w:r>
      <w:r w:rsidR="001E57FA">
        <w:t xml:space="preserve"> </w:t>
      </w:r>
      <w:r w:rsidR="00991E89">
        <w:t>Liitteenä on xml-esimerkki</w:t>
      </w:r>
      <w:r w:rsidR="001E57FA">
        <w:t xml:space="preserve"> terveys- ja hoitosuunnitelmasta</w:t>
      </w:r>
      <w:r w:rsidR="00927A09">
        <w:t>, jossa on Header-osuus myös mukana</w:t>
      </w:r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83" w:name="_Toc436739906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83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9D22044" w14:textId="77777777" w:rsidR="00C579DE" w:rsidRDefault="00522BBD" w:rsidP="00C579DE">
      <w:pPr>
        <w:rPr>
          <w:highlight w:val="white"/>
          <w:lang w:eastAsia="fi-FI"/>
        </w:rPr>
      </w:pPr>
      <w:r>
        <w:rPr>
          <w:highlight w:val="white"/>
          <w:lang w:eastAsia="fi-FI"/>
        </w:rPr>
        <w:t>M</w:t>
      </w:r>
      <w:r w:rsidR="001E57FA">
        <w:rPr>
          <w:highlight w:val="white"/>
          <w:lang w:eastAsia="fi-FI"/>
        </w:rPr>
        <w:t>erkinnän</w:t>
      </w:r>
      <w:r w:rsidR="00C579DE">
        <w:rPr>
          <w:highlight w:val="white"/>
          <w:lang w:eastAsia="fi-FI"/>
        </w:rPr>
        <w:t xml:space="preserve"> osalta noudatetaan 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>Kertomus ja lomakkeet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 xml:space="preserve"> </w:t>
      </w:r>
      <w:r w:rsidR="00CA5FC4">
        <w:rPr>
          <w:highlight w:val="white"/>
          <w:lang w:eastAsia="fi-FI"/>
        </w:rPr>
        <w:t>–</w:t>
      </w:r>
      <w:r w:rsidR="00C579DE">
        <w:rPr>
          <w:highlight w:val="white"/>
          <w:lang w:eastAsia="fi-FI"/>
        </w:rPr>
        <w:t>oppaan</w:t>
      </w:r>
      <w:r w:rsidR="00CA5FC4">
        <w:rPr>
          <w:highlight w:val="white"/>
          <w:lang w:eastAsia="fi-FI"/>
        </w:rPr>
        <w:t xml:space="preserve"> [4]</w:t>
      </w:r>
      <w:r w:rsidR="00C579DE">
        <w:rPr>
          <w:highlight w:val="white"/>
          <w:lang w:eastAsia="fi-FI"/>
        </w:rPr>
        <w:t xml:space="preserve"> periaatteit</w:t>
      </w:r>
      <w:r w:rsidR="001E57FA">
        <w:rPr>
          <w:highlight w:val="white"/>
          <w:lang w:eastAsia="fi-FI"/>
        </w:rPr>
        <w:t>a</w:t>
      </w:r>
      <w:r w:rsidR="00C579DE">
        <w:rPr>
          <w:highlight w:val="white"/>
          <w:lang w:eastAsia="fi-FI"/>
        </w:rPr>
        <w:t xml:space="preserve">. </w:t>
      </w:r>
      <w:r w:rsidR="00D330BD">
        <w:rPr>
          <w:highlight w:val="white"/>
          <w:lang w:eastAsia="fi-FI"/>
        </w:rPr>
        <w:t xml:space="preserve">Merkinnän näkymä-tiedon </w:t>
      </w:r>
      <w:r w:rsidR="00C579DE">
        <w:rPr>
          <w:highlight w:val="white"/>
          <w:lang w:eastAsia="fi-FI"/>
        </w:rPr>
        <w:t>jälkeen yksilöidään merkintään liittyvien ammattilaisten tiedot.</w:t>
      </w:r>
      <w:r>
        <w:rPr>
          <w:highlight w:val="white"/>
          <w:lang w:eastAsia="fi-FI"/>
        </w:rPr>
        <w:t xml:space="preserve"> ja k</w:t>
      </w:r>
      <w:r w:rsidR="00C579DE">
        <w:rPr>
          <w:highlight w:val="white"/>
          <w:lang w:eastAsia="fi-FI"/>
        </w:rPr>
        <w:t>olmantena hoitoprosessin vaihe</w:t>
      </w:r>
      <w:r w:rsidR="00C92623">
        <w:rPr>
          <w:highlight w:val="white"/>
          <w:lang w:eastAsia="fi-FI"/>
        </w:rPr>
        <w:t>en</w:t>
      </w:r>
      <w:r w:rsidR="00C579DE">
        <w:rPr>
          <w:highlight w:val="white"/>
          <w:lang w:eastAsia="fi-FI"/>
        </w:rPr>
        <w:t xml:space="preserve"> alle kirjataan varsinaiset merkinnän tiedot rakenteisessa ja näyttömuodos</w:t>
      </w:r>
      <w:r w:rsidR="001E57FA">
        <w:rPr>
          <w:highlight w:val="white"/>
          <w:lang w:eastAsia="fi-FI"/>
        </w:rPr>
        <w:t>sa.</w:t>
      </w:r>
    </w:p>
    <w:p w14:paraId="4D2C9A0F" w14:textId="77777777" w:rsidR="00991E89" w:rsidRDefault="00991E89" w:rsidP="00C579DE">
      <w:pPr>
        <w:rPr>
          <w:highlight w:val="white"/>
          <w:lang w:eastAsia="fi-FI"/>
        </w:rPr>
      </w:pPr>
    </w:p>
    <w:p w14:paraId="431F049F" w14:textId="77777777" w:rsidR="00C579DE" w:rsidRDefault="00157116" w:rsidP="00C579DE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794EB42" wp14:editId="07123266">
            <wp:extent cx="1962150" cy="2752725"/>
            <wp:effectExtent l="0" t="0" r="0" b="9525"/>
            <wp:docPr id="4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1311" w14:textId="77777777" w:rsidR="00C579DE" w:rsidRDefault="00C579DE" w:rsidP="00C579DE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Kuva </w:t>
      </w:r>
      <w:proofErr w:type="gramStart"/>
      <w:r>
        <w:rPr>
          <w:highlight w:val="white"/>
          <w:lang w:eastAsia="fi-FI"/>
        </w:rPr>
        <w:t>1:  Merkinnän</w:t>
      </w:r>
      <w:proofErr w:type="gramEnd"/>
      <w:r>
        <w:rPr>
          <w:highlight w:val="white"/>
          <w:lang w:eastAsia="fi-FI"/>
        </w:rPr>
        <w:t xml:space="preserve"> rakenne</w:t>
      </w:r>
    </w:p>
    <w:p w14:paraId="7C453BB4" w14:textId="77777777" w:rsidR="00C579DE" w:rsidRDefault="00C579DE" w:rsidP="00C579DE">
      <w:pPr>
        <w:rPr>
          <w:highlight w:val="white"/>
          <w:lang w:eastAsia="fi-FI"/>
        </w:rPr>
      </w:pPr>
    </w:p>
    <w:p w14:paraId="07106201" w14:textId="597D84BF" w:rsidR="00924E07" w:rsidRDefault="00C579DE" w:rsidP="00C579DE">
      <w:r>
        <w:rPr>
          <w:highlight w:val="white"/>
          <w:lang w:eastAsia="fi-FI"/>
        </w:rPr>
        <w:t>Merkintöjen koostamisessa asiakirjoiksi noudatetaan olemassa</w:t>
      </w:r>
      <w:r w:rsidR="004C2906">
        <w:rPr>
          <w:highlight w:val="white"/>
          <w:lang w:eastAsia="fi-FI"/>
        </w:rPr>
        <w:t xml:space="preserve"> </w:t>
      </w:r>
      <w:r>
        <w:rPr>
          <w:highlight w:val="white"/>
          <w:lang w:eastAsia="fi-FI"/>
        </w:rPr>
        <w:t xml:space="preserve">olevaa </w:t>
      </w:r>
      <w:r w:rsidR="004C2906">
        <w:rPr>
          <w:highlight w:val="white"/>
          <w:lang w:eastAsia="fi-FI"/>
        </w:rPr>
        <w:t>määritystä</w:t>
      </w:r>
      <w:r w:rsidR="00E446D1">
        <w:rPr>
          <w:highlight w:val="white"/>
          <w:lang w:eastAsia="fi-FI"/>
        </w:rPr>
        <w:t xml:space="preserve"> </w:t>
      </w:r>
      <w:r w:rsidR="004C2906">
        <w:rPr>
          <w:lang w:eastAsia="fi-FI"/>
        </w:rPr>
        <w:t>”</w:t>
      </w:r>
      <w:r w:rsidR="00CF2799">
        <w:rPr>
          <w:szCs w:val="24"/>
        </w:rPr>
        <w:t>Potilastiedon arkisto</w:t>
      </w:r>
      <w:r w:rsidR="00CF2799" w:rsidRPr="00E446D1">
        <w:rPr>
          <w:szCs w:val="24"/>
        </w:rPr>
        <w:t xml:space="preserve"> </w:t>
      </w:r>
      <w:r w:rsidR="00E446D1" w:rsidRPr="00E446D1">
        <w:rPr>
          <w:szCs w:val="24"/>
        </w:rPr>
        <w:t>– Potilastietojärjestelmien käyttötapaukset</w:t>
      </w:r>
      <w:r w:rsidR="004C2906">
        <w:rPr>
          <w:szCs w:val="24"/>
        </w:rPr>
        <w:t>”</w:t>
      </w:r>
      <w:r w:rsidR="00910BB8">
        <w:rPr>
          <w:highlight w:val="white"/>
          <w:lang w:eastAsia="fi-FI"/>
        </w:rPr>
        <w:t xml:space="preserve"> </w:t>
      </w:r>
      <w:r w:rsidR="004C2906">
        <w:rPr>
          <w:highlight w:val="white"/>
          <w:lang w:eastAsia="fi-FI"/>
        </w:rPr>
        <w:t>[3]</w:t>
      </w:r>
      <w:r w:rsidR="004C2906">
        <w:rPr>
          <w:lang w:eastAsia="fi-FI"/>
        </w:rPr>
        <w:t>.</w:t>
      </w:r>
    </w:p>
    <w:p w14:paraId="18255DB6" w14:textId="77777777" w:rsidR="00753B63" w:rsidRDefault="00753B63" w:rsidP="004B2F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249A4" w:rsidRPr="00CF4E8E" w14:paraId="12F1A899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DE9D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59D12285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47264153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 xml:space="preserve">  CDA Body</w:t>
            </w:r>
          </w:p>
          <w:p w14:paraId="21A4F468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5040F8CC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7957AB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C9242D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OID1.2.246.10.1234567.11.2012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.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160.1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21BAD1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proofErr w:type="gramStart"/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</w:t>
            </w:r>
            <w:r w:rsidR="00E446D1"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tä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ACD1E8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5423F43" w14:textId="1FF1501F" w:rsidR="00A50668" w:rsidRPr="001C1611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981A862" w14:textId="77777777" w:rsidR="00923DC7" w:rsidRPr="001C1611" w:rsidRDefault="00923DC7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proofErr w:type="gramStart"/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Merkinnän OID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0B74C2A" w14:textId="014C84B5" w:rsidR="006249A4" w:rsidRPr="001C1611" w:rsidRDefault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</w:rPr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="00910BB8"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="00910BB8" w:rsidRPr="00CF4E8E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=”1.2.246.10.1234567.11.2012.160.2</w:t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”&gt;</w:t>
            </w:r>
          </w:p>
        </w:tc>
      </w:tr>
    </w:tbl>
    <w:p w14:paraId="5BDDB80B" w14:textId="77777777" w:rsidR="006249A4" w:rsidRDefault="006249A4" w:rsidP="006249A4"/>
    <w:p w14:paraId="329B52E5" w14:textId="77777777" w:rsidR="00924E07" w:rsidRPr="00910BB8" w:rsidRDefault="00924E07" w:rsidP="00910BB8">
      <w:pPr>
        <w:pStyle w:val="Otsikko2"/>
        <w:rPr>
          <w:lang w:val="fi-FI"/>
        </w:rPr>
      </w:pPr>
      <w:bookmarkStart w:id="84" w:name="_Toc412718310"/>
      <w:bookmarkStart w:id="85" w:name="_Toc421785245"/>
      <w:bookmarkStart w:id="86" w:name="_Toc436739907"/>
      <w:bookmarkEnd w:id="84"/>
      <w:bookmarkEnd w:id="85"/>
      <w:r w:rsidRPr="00753B63">
        <w:t>Näkymä</w:t>
      </w:r>
      <w:r w:rsidR="00910BB8">
        <w:t>tunnus</w:t>
      </w:r>
      <w:bookmarkEnd w:id="86"/>
    </w:p>
    <w:p w14:paraId="117780ED" w14:textId="77777777" w:rsidR="00924E07" w:rsidRDefault="00C579DE" w:rsidP="004B2FA6">
      <w:r w:rsidRPr="00C579DE">
        <w:t>AR/YDIN - Näkymät 1.2.246.537.6.12.2002</w:t>
      </w:r>
      <w:r w:rsidR="00910BB8">
        <w:t xml:space="preserve"> koodistossa terveys- ja hoitosuunnitelmalle </w:t>
      </w:r>
      <w:r>
        <w:t>on varattu oma näkymätun</w:t>
      </w:r>
      <w:r w:rsidR="00910BB8">
        <w:t xml:space="preserve">nus </w:t>
      </w:r>
      <w:r w:rsidR="00AA3E2F">
        <w:t xml:space="preserve">345 </w:t>
      </w:r>
      <w:r w:rsidR="00923DC7">
        <w:t xml:space="preserve">Terveys- ja hoitosuunnitelma </w:t>
      </w:r>
      <w:r w:rsidR="00923A6E">
        <w:t>(</w:t>
      </w:r>
      <w:r w:rsidR="00AA3E2F">
        <w:t>YHOS</w:t>
      </w:r>
      <w:proofErr w:type="gramStart"/>
      <w:r w:rsidR="00923A6E">
        <w:t>).</w:t>
      </w:r>
      <w:r w:rsidR="00910BB8">
        <w:t>.</w:t>
      </w:r>
      <w:proofErr w:type="gramEnd"/>
      <w:r w:rsidR="00910BB8">
        <w:t xml:space="preserve"> </w:t>
      </w:r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DB84" w14:textId="2698253B" w:rsidR="00EE0EC4" w:rsidRPr="00D11ADD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923DC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35D90C9F" w:rsidR="00614C0F" w:rsidRPr="00614C0F" w:rsidRDefault="00EE0EC4" w:rsidP="00EE0EC4">
            <w:pPr>
              <w:autoSpaceDE w:val="0"/>
              <w:autoSpaceDN w:val="0"/>
              <w:adjustRightInd w:val="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1D978050" w14:textId="77777777" w:rsidR="00776771" w:rsidRDefault="00776771" w:rsidP="00776771">
      <w:pPr>
        <w:pStyle w:val="Eivli"/>
      </w:pPr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bookmarkStart w:id="87" w:name="_Toc436739908"/>
      <w:r w:rsidRPr="00A11F2F">
        <w:rPr>
          <w:lang w:val="fi-FI"/>
        </w:rPr>
        <w:t xml:space="preserve">Merkinnän </w:t>
      </w:r>
      <w:r w:rsidR="00A11F2F" w:rsidRPr="00A11F2F">
        <w:rPr>
          <w:lang w:val="fi-FI"/>
        </w:rPr>
        <w:t xml:space="preserve">tekoon </w:t>
      </w:r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87"/>
    </w:p>
    <w:p w14:paraId="2262EF2E" w14:textId="524177D8" w:rsidR="00CD1998" w:rsidRDefault="005F6557" w:rsidP="00CD1998">
      <w:r>
        <w:t>Mer</w:t>
      </w:r>
      <w:r w:rsidR="006F3664">
        <w:t>kinnän</w:t>
      </w:r>
      <w:r w:rsidR="00A11F2F">
        <w:t xml:space="preserve"> tekoon</w:t>
      </w:r>
      <w:r w:rsidR="006F3664">
        <w:t xml:space="preserve"> </w:t>
      </w:r>
      <w:r w:rsidR="00A11F2F">
        <w:t xml:space="preserve">osallistuneiden </w:t>
      </w:r>
      <w:r w:rsidR="006F3664">
        <w:t xml:space="preserve">tiedot ja päiväys </w:t>
      </w:r>
      <w:r w:rsidR="005D2928">
        <w:t xml:space="preserve">ilmoitetaan </w:t>
      </w:r>
      <w:r w:rsidR="006F3664">
        <w:t xml:space="preserve">näyttömuodossa text-elementissä. Merkinnän tietojen osalta toteutus </w:t>
      </w:r>
      <w:r w:rsidR="001A4973">
        <w:t xml:space="preserve">tehdään </w:t>
      </w:r>
      <w:r w:rsidR="006F3664">
        <w:t xml:space="preserve">Kertomus ja lomakkeet </w:t>
      </w:r>
      <w:r w:rsidR="002C1AF2">
        <w:t>-</w:t>
      </w:r>
      <w:r w:rsidR="00C92623">
        <w:t xml:space="preserve">määrittelyn mukaisesti </w:t>
      </w:r>
      <w:r w:rsidR="006F3664">
        <w:t>[</w:t>
      </w:r>
      <w:r w:rsidR="00350A89">
        <w:t>4</w:t>
      </w:r>
      <w:r w:rsidR="006F3664">
        <w:t>]</w:t>
      </w:r>
      <w:r w:rsidR="00C92623">
        <w:t>.</w:t>
      </w:r>
    </w:p>
    <w:p w14:paraId="487E7AB2" w14:textId="77777777" w:rsidR="00CD1998" w:rsidRDefault="00CD1998" w:rsidP="00CD19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1998" w:rsidRPr="00BF6B8D" w14:paraId="69C4823F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57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9F8C4EE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Mämmilän terveyskeskus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7A7AD8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LL Leo 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B84645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13.3.2014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66C8A1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41E42DF9" w14:textId="48E5AC28" w:rsidR="00CD1998" w:rsidRPr="00BF6B8D" w:rsidRDefault="000E6624" w:rsidP="005D2928">
            <w:pPr>
              <w:autoSpaceDE w:val="0"/>
              <w:autoSpaceDN w:val="0"/>
              <w:adjustRightInd w:val="0"/>
              <w:jc w:val="left"/>
              <w:rPr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DB1BEF3" w14:textId="77777777" w:rsidR="00776771" w:rsidRDefault="00776771" w:rsidP="00776771">
      <w:pPr>
        <w:pStyle w:val="Eivli"/>
      </w:pPr>
      <w:bookmarkStart w:id="88" w:name="_Toc412718313"/>
      <w:bookmarkStart w:id="89" w:name="_Toc421785248"/>
      <w:bookmarkStart w:id="90" w:name="_Toc412718314"/>
      <w:bookmarkStart w:id="91" w:name="_Toc421785249"/>
      <w:bookmarkEnd w:id="88"/>
      <w:bookmarkEnd w:id="89"/>
      <w:bookmarkEnd w:id="90"/>
      <w:bookmarkEnd w:id="91"/>
    </w:p>
    <w:p w14:paraId="5D4B4C94" w14:textId="77777777" w:rsidR="00EE0EC4" w:rsidRDefault="00EE0EC4" w:rsidP="00823A34">
      <w:pPr>
        <w:pStyle w:val="Otsikko2"/>
      </w:pPr>
      <w:bookmarkStart w:id="92" w:name="_Toc436739909"/>
      <w:r>
        <w:t>Potilaan tiedot</w:t>
      </w:r>
      <w:bookmarkEnd w:id="92"/>
      <w:r>
        <w:t xml:space="preserve"> </w:t>
      </w:r>
    </w:p>
    <w:p w14:paraId="2CC5A9AD" w14:textId="77777777" w:rsidR="00823A34" w:rsidRDefault="005F6557" w:rsidP="00823A34">
      <w:r>
        <w:t>Potilaan tiedot esitetään bodyssä Näkymä-tasolla.</w:t>
      </w:r>
    </w:p>
    <w:p w14:paraId="360B1882" w14:textId="77777777" w:rsidR="002C1AF2" w:rsidRDefault="002C1AF2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14:paraId="7FCCEE7B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F1B7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subject</w:t>
            </w:r>
            <w:proofErr w:type="gramEnd"/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typeCode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SBJ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45C0E60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relatedSubject</w:t>
            </w:r>
            <w:proofErr w:type="gramEnd"/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PAT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1446622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proofErr w:type="gramStart"/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&lt;!—</w:t>
            </w:r>
            <w:proofErr w:type="gramEnd"/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4-henkilötunnus --&gt;</w:t>
            </w:r>
          </w:p>
          <w:p w14:paraId="6B2F6AEC" w14:textId="0D1EDEE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code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020256-</w:t>
            </w:r>
            <w:ins w:id="93" w:author="Tekijä">
              <w:r w:rsidR="00DD469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9</w:t>
              </w:r>
            </w:ins>
            <w:del w:id="94" w:author="Tekijä">
              <w:r w:rsidRPr="001C1611" w:rsidDel="00DD469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1</w:delText>
              </w:r>
            </w:del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790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1525BEE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PSN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419250A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</w:t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en-US"/>
              </w:rPr>
              <w:t>&lt;!—5-nimi --&gt;</w:t>
            </w:r>
          </w:p>
          <w:p w14:paraId="33AEE64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7C4C5A6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2DF505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18F33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qualifier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Mara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436686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Kansalainen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64F3950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856975E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CF9BAC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relatedSubject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92B5E49" w14:textId="48DA3584" w:rsidR="00823A34" w:rsidRPr="00614C0F" w:rsidRDefault="00E56BC7">
            <w:pPr>
              <w:autoSpaceDE w:val="0"/>
              <w:autoSpaceDN w:val="0"/>
              <w:adjustRightInd w:val="0"/>
              <w:jc w:val="left"/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56F4D9EA" w14:textId="77777777" w:rsidR="00FD1C51" w:rsidRDefault="00FD1C51" w:rsidP="00FD1C51"/>
    <w:p w14:paraId="0A58D847" w14:textId="77777777" w:rsidR="00FD1C51" w:rsidRDefault="00FD1C51" w:rsidP="00FD1C51">
      <w:r>
        <w:t>Kyseise</w:t>
      </w:r>
      <w:r w:rsidR="00553969">
        <w:rPr>
          <w:rStyle w:val="Sivunumero"/>
        </w:rPr>
        <w:t>llä tavalla ilmoitetaan tiedot</w:t>
      </w:r>
      <w:r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>
        <w:rPr>
          <w:rStyle w:val="Sivunumero"/>
        </w:rPr>
        <w:t xml:space="preserve">imi ja </w:t>
      </w:r>
      <w:r>
        <w:t>4-henkilötunnus.</w:t>
      </w:r>
      <w:r w:rsidR="00E639EA">
        <w:t xml:space="preserve"> Nimi ja henkilötunnus ovat pakollisia tietoja.</w:t>
      </w:r>
    </w:p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95" w:name="_Toc436739910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95"/>
    </w:p>
    <w:p w14:paraId="5ED3A4F0" w14:textId="77777777" w:rsidR="00CF2799" w:rsidRDefault="00CF2799" w:rsidP="005F6557">
      <w:r>
        <w:t xml:space="preserve">Merkinnän tekijän tiedot annetaan Kertomus- ja lomakkeet oppaan yleisohjeistuksen mukaan. </w:t>
      </w:r>
    </w:p>
    <w:p w14:paraId="786B8026" w14:textId="77777777" w:rsidR="00CF2799" w:rsidRDefault="00CF2799" w:rsidP="005F6557"/>
    <w:p w14:paraId="4F202066" w14:textId="77777777" w:rsidR="00CF2799" w:rsidRDefault="00CF2799" w:rsidP="005F6557">
      <w:r>
        <w:lastRenderedPageBreak/>
        <w:t xml:space="preserve">Terveys- ja hoitosuunnitelmassa </w:t>
      </w:r>
      <w:r w:rsidR="00C577F0">
        <w:t>tietosisällössä määritellyille ammattilaisten tiedoille on määritelty erilliset rakenteet.</w:t>
      </w:r>
    </w:p>
    <w:p w14:paraId="517825FD" w14:textId="77777777" w:rsidR="00823A34" w:rsidRDefault="00823A34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:rsidRPr="00CF4E8E" w14:paraId="7DA0179E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C9F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palveluyksikkö, tekijät ja tapahtuma-aika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C604DD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597262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tekijän rooli on aina MER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29F28A4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 - tekninen CDA R2 henkilötarkennin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Merkinnän tekijä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E6F53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merkinnän tekoaika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D593BEF" w14:textId="66996D5D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20140313101059</w:t>
            </w:r>
            <w:del w:id="96" w:author="Tekijä">
              <w:r w:rsidRPr="001C1611" w:rsidDel="00C4779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+0200</w:delText>
              </w:r>
            </w:del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35CFF3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1B7AE1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perustunniste henkilötunnus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E9E31F3" w14:textId="45C5B286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150555-</w:t>
            </w:r>
            <w:ins w:id="97" w:author="Tekijä">
              <w:r w:rsidR="00DD469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</w:ins>
            <w:del w:id="98" w:author="Tekijä">
              <w:r w:rsidRPr="001C1611" w:rsidDel="00DD469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6</w:delText>
              </w:r>
            </w:del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666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5EEF458" w14:textId="77777777" w:rsidR="00CF2799" w:rsidRPr="008D7F5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8D7F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nimi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B20AF3C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EF4D6B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A79B353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Leo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9E14C7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34079B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Lääkäri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89D8DD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517466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EB3CE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08D4210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Ammattihenkilön palveluyksikkö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2C443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41DB1C" w14:textId="77777777" w:rsidR="00CF2799" w:rsidRPr="008D7F5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7F6EA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C4E05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1CB4197" w14:textId="3D18BB70" w:rsidR="00823A34" w:rsidRPr="001C1611" w:rsidRDefault="00CF2799" w:rsidP="00F547A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B6F978" w14:textId="77777777" w:rsidR="00553969" w:rsidRDefault="00553969" w:rsidP="00553969"/>
    <w:p w14:paraId="638D27D0" w14:textId="77777777" w:rsidR="00CF1432" w:rsidRDefault="00CF1432" w:rsidP="00CF1432">
      <w:pPr>
        <w:pStyle w:val="Otsikko2"/>
      </w:pPr>
      <w:bookmarkStart w:id="99" w:name="_Toc436739911"/>
      <w:r>
        <w:t>Hoitoprosessin vaihe</w:t>
      </w:r>
      <w:bookmarkEnd w:id="99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proofErr w:type="gramStart"/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toteutus"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8D7F51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C3CDCB4" w14:textId="77777777" w:rsidR="008950AD" w:rsidRPr="008D7F51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5EBC839" w14:textId="057050B9" w:rsidR="008950AD" w:rsidRPr="008D7F51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D7F5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FF3D59" w:rsidRPr="008D7F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D7F5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D7F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D7F5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D7F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Hoitoprosessin vaihe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D7F5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D7F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Hoidon </w:t>
            </w:r>
            <w:r w:rsidR="00FF3D59" w:rsidRPr="008D7F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suunnittelu</w:t>
            </w:r>
            <w:r w:rsidRPr="008D7F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16CFC96" w14:textId="40D56F0C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C577F0"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 w:rsidP="001C1611"/>
    <w:p w14:paraId="18011F26" w14:textId="77777777" w:rsidR="00CF1432" w:rsidRDefault="00CF1432" w:rsidP="00A56792">
      <w:pPr>
        <w:pStyle w:val="Otsikko1"/>
      </w:pPr>
      <w:bookmarkStart w:id="100" w:name="_Toc436739912"/>
      <w:r>
        <w:t>Otsikko</w:t>
      </w:r>
      <w:r w:rsidR="00A56792">
        <w:t>tason tiedot</w:t>
      </w:r>
      <w:bookmarkEnd w:id="100"/>
    </w:p>
    <w:p w14:paraId="7A99B78A" w14:textId="77777777" w:rsidR="00A56792" w:rsidRDefault="00A56792" w:rsidP="00A56792">
      <w:pPr>
        <w:pStyle w:val="Otsikko2"/>
      </w:pPr>
      <w:bookmarkStart w:id="101" w:name="_Toc412718319"/>
      <w:bookmarkStart w:id="102" w:name="_Toc421785254"/>
      <w:bookmarkStart w:id="103" w:name="_Toc436739913"/>
      <w:bookmarkEnd w:id="101"/>
      <w:bookmarkEnd w:id="102"/>
      <w:r>
        <w:t>Perusperiaatteet</w:t>
      </w:r>
      <w:bookmarkEnd w:id="103"/>
    </w:p>
    <w:p w14:paraId="206DC5E0" w14:textId="77777777" w:rsidR="000F759E" w:rsidRDefault="006B7AF6" w:rsidP="000F759E">
      <w:r w:rsidRPr="006B7AF6">
        <w:t xml:space="preserve">Otsikkotason tiedot toistuvat 3. section-tasolla. </w:t>
      </w:r>
      <w:r w:rsidR="000F759E">
        <w:t xml:space="preserve">Kunkin otsikon alla on terveys- ja hoitosuunnitelmassa yksi tai useampi entry. Tiedot näyttömuodossa sijoitetaan otsikkotason section.text-elementtiin. Text-elementissä on tietoja yhdestä tai useammasta eri entrystä saman otsikon alla. </w:t>
      </w:r>
    </w:p>
    <w:p w14:paraId="2E4CE776" w14:textId="77777777" w:rsidR="000F759E" w:rsidRDefault="000F759E" w:rsidP="000F759E"/>
    <w:p w14:paraId="3CB96837" w14:textId="5E7185BE" w:rsidR="006B7AF6" w:rsidRPr="006B7AF6" w:rsidRDefault="000F759E" w:rsidP="000F759E">
      <w:r w:rsidRPr="006B7AF6">
        <w:t>Käy</w:t>
      </w:r>
      <w:r>
        <w:t>ttäjän syöttämät näyttötietoken</w:t>
      </w:r>
      <w:r w:rsidRPr="006B7AF6">
        <w:t>tät merkataan antamalla tietokentälle attribuutti styleCode="xUnstructured"</w:t>
      </w:r>
      <w:r>
        <w:t>.</w:t>
      </w:r>
    </w:p>
    <w:p w14:paraId="2FDFDF5F" w14:textId="77777777" w:rsidR="006B7AF6" w:rsidRDefault="006B7AF6" w:rsidP="00A56792"/>
    <w:p w14:paraId="41AA8FE7" w14:textId="27ECFB20" w:rsidR="006A6799" w:rsidRDefault="000F759E" w:rsidP="000F759E">
      <w:r w:rsidRPr="00CD7D7A">
        <w:rPr>
          <w:lang w:val="en-US"/>
        </w:rPr>
        <w:t>Entry</w:t>
      </w:r>
      <w:r w:rsidR="006B7AF6" w:rsidRPr="00CD7D7A">
        <w:rPr>
          <w:lang w:val="en-US"/>
        </w:rPr>
        <w:t xml:space="preserve"> alkaa </w:t>
      </w:r>
      <w:r w:rsidR="006A6799" w:rsidRPr="00CD7D7A">
        <w:rPr>
          <w:lang w:val="en-US"/>
        </w:rPr>
        <w:t xml:space="preserve">observation, </w:t>
      </w:r>
      <w:r w:rsidR="006B7AF6" w:rsidRPr="00CD7D7A">
        <w:rPr>
          <w:lang w:val="en-US"/>
        </w:rPr>
        <w:t>procedure</w:t>
      </w:r>
      <w:r w:rsidR="006A6799" w:rsidRPr="00CD7D7A">
        <w:rPr>
          <w:lang w:val="en-US"/>
        </w:rPr>
        <w:t xml:space="preserve"> </w:t>
      </w:r>
      <w:proofErr w:type="gramStart"/>
      <w:r w:rsidR="006A6799" w:rsidRPr="00CD7D7A">
        <w:rPr>
          <w:lang w:val="en-US"/>
        </w:rPr>
        <w:t>tai</w:t>
      </w:r>
      <w:proofErr w:type="gramEnd"/>
      <w:r w:rsidR="006A6799" w:rsidRPr="00CD7D7A">
        <w:rPr>
          <w:lang w:val="en-US"/>
        </w:rPr>
        <w:t xml:space="preserve"> organizer</w:t>
      </w:r>
      <w:r w:rsidRPr="00CD7D7A">
        <w:rPr>
          <w:lang w:val="en-US"/>
        </w:rPr>
        <w:t xml:space="preserve">-rakenteella. </w:t>
      </w:r>
      <w:r>
        <w:t>K</w:t>
      </w:r>
      <w:r w:rsidR="006B7AF6" w:rsidRPr="006B7AF6">
        <w:t>enttä</w:t>
      </w:r>
      <w:r w:rsidR="006B7AF6">
        <w:t xml:space="preserve">koodilla </w:t>
      </w:r>
      <w:r w:rsidR="006B7AF6" w:rsidRPr="006B7AF6">
        <w:t>(element</w:t>
      </w:r>
      <w:r w:rsidR="006B7AF6">
        <w:t>ti code) tunnistetaan tiedon merkitys.</w:t>
      </w:r>
      <w:r w:rsidR="006B7AF6" w:rsidRPr="006B7AF6">
        <w:t xml:space="preserve"> </w:t>
      </w:r>
      <w:r>
        <w:t>T</w:t>
      </w:r>
      <w:r w:rsidR="006B7AF6" w:rsidRPr="006B7AF6">
        <w:t>ext-elementti viittaa kysei</w:t>
      </w:r>
      <w:r w:rsidR="006B7AF6">
        <w:t xml:space="preserve">sen </w:t>
      </w:r>
      <w:r w:rsidR="006B7AF6" w:rsidRPr="006B7AF6">
        <w:t xml:space="preserve">tiedon koko tekstiosuuteen. </w:t>
      </w:r>
    </w:p>
    <w:p w14:paraId="3078BE34" w14:textId="77777777" w:rsidR="006A6799" w:rsidRDefault="006A6799" w:rsidP="00A56792"/>
    <w:p w14:paraId="0FE4EC7F" w14:textId="77777777" w:rsidR="00891769" w:rsidRDefault="006A6799" w:rsidP="00A56792">
      <w:r>
        <w:lastRenderedPageBreak/>
        <w:t xml:space="preserve">Kenttäkoodien osalta tietotyyppioppaan linjauksen mukaan rakenteissa on pakollisia </w:t>
      </w:r>
      <w:proofErr w:type="gramStart"/>
      <w:r>
        <w:t>attribuutteja  code</w:t>
      </w:r>
      <w:proofErr w:type="gramEnd"/>
      <w:r>
        <w:t xml:space="preserve">, codeSystem ja displayName – codeSystemName:a ei anneta, koska kenttäkoodisto ei ole koodistopalvelussa vaan tämän määrittelyn liitteenä. </w:t>
      </w:r>
    </w:p>
    <w:p w14:paraId="3E18A02E" w14:textId="77777777" w:rsidR="00891769" w:rsidRDefault="00891769" w:rsidP="00A56792"/>
    <w:p w14:paraId="6AB4C97C" w14:textId="49638099" w:rsidR="00A5604E" w:rsidRDefault="00A5604E" w:rsidP="00A56792">
      <w:r>
        <w:t>Monien yksittäisten tekstimuotoisten tietojen tapauksessa observation</w:t>
      </w:r>
      <w:r w:rsidR="004C2906">
        <w:t>:in</w:t>
      </w:r>
      <w:r>
        <w:t xml:space="preserve"> kenttäkoodilla ja </w:t>
      </w:r>
      <w:r w:rsidR="00BD09D9">
        <w:t>value:n (</w:t>
      </w:r>
      <w:proofErr w:type="gramStart"/>
      <w:r w:rsidR="00BD09D9">
        <w:t>xsi:type</w:t>
      </w:r>
      <w:proofErr w:type="gramEnd"/>
      <w:r w:rsidR="00BD09D9">
        <w:t>=”</w:t>
      </w:r>
      <w:r w:rsidR="00CD7D7A">
        <w:t>ED”)</w:t>
      </w:r>
      <w:r w:rsidR="00BD09D9" w:rsidRPr="00BD09D9">
        <w:t xml:space="preserve"> </w:t>
      </w:r>
      <w:r w:rsidR="00BD09D9">
        <w:t xml:space="preserve">reference </w:t>
      </w:r>
      <w:r>
        <w:t xml:space="preserve">viittauksella pelkästään ”ankkuroidaan” </w:t>
      </w:r>
      <w:r w:rsidR="00CD7D7A">
        <w:t xml:space="preserve">näyttömuodosta löytyvä </w:t>
      </w:r>
      <w:r>
        <w:t>teksti, jotta se on yksikäsitteisesti löydettävissä</w:t>
      </w:r>
      <w:r w:rsidR="00BD09D9">
        <w:t>,</w:t>
      </w:r>
      <w:r>
        <w:t xml:space="preserve"> </w:t>
      </w:r>
      <w:r w:rsidR="00891769">
        <w:t>kun asiakirjalta päivitetään jonkun toisen ammat</w:t>
      </w:r>
      <w:r w:rsidR="00BD09D9">
        <w:t>t</w:t>
      </w:r>
      <w:r w:rsidR="00891769">
        <w:t>ilaisen kirjaamaa tekstimuotoista tietoa</w:t>
      </w:r>
      <w:r>
        <w:t xml:space="preserve"> (epävirallinen CDA R2 level IV periaate).</w:t>
      </w:r>
      <w:r w:rsidR="00BD09D9">
        <w:t xml:space="preserve"> Ankkuroinnin toteutus on pakollinen Terveys- ja hoitosuunnitelman toteutuksessa niissä kentissä, missä sitä jatkossa on dokumentoitu käytettävän.</w:t>
      </w:r>
      <w:r w:rsidR="00CD7D7A">
        <w:t xml:space="preserve"> Seuraavassa esimerkki ankkuroinnista:</w:t>
      </w:r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104" w:name="_Toc436739914"/>
      <w:r>
        <w:t>Hoidon tarve</w:t>
      </w:r>
      <w:bookmarkEnd w:id="104"/>
    </w:p>
    <w:p w14:paraId="1A8454DC" w14:textId="0B12B75A" w:rsidR="00CF1432" w:rsidRDefault="00694DB8" w:rsidP="00E6481D">
      <w:r>
        <w:t>Hoidon tarve- tietoryhmälle 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r w:rsidRPr="00694DB8">
        <w:t xml:space="preserve"> </w:t>
      </w:r>
      <w:r>
        <w:t>Tämä otsikko on pakollinen.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2D437BFB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10F826A0" w:rsidR="008950AD" w:rsidRPr="004A6F7E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105" w:name="_Toc436739915"/>
      <w:r>
        <w:t>Hoidon tarve tekstinä</w:t>
      </w:r>
      <w:bookmarkEnd w:id="105"/>
    </w:p>
    <w:p w14:paraId="2A3730B3" w14:textId="45BFD3CA" w:rsidR="00C87AC7" w:rsidRPr="001D5498" w:rsidRDefault="00C87AC7" w:rsidP="00C87AC7">
      <w:r>
        <w:t xml:space="preserve">Ensimmäinen entry </w:t>
      </w:r>
      <w:r w:rsidR="00694DB8">
        <w:t xml:space="preserve">on </w:t>
      </w:r>
      <w:r>
        <w:t>observation-</w:t>
      </w:r>
      <w:r w:rsidR="00694DB8">
        <w:t>rakenne</w:t>
      </w:r>
      <w:r>
        <w:t>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del w:id="106" w:author="Tekijä">
        <w:r w:rsidR="00AF5158" w:rsidDel="0009052B">
          <w:delText>1.2.246.6.12.2002.</w:delText>
        </w:r>
        <w:r w:rsidR="00C577F0" w:rsidDel="0009052B">
          <w:delText>345</w:delText>
        </w:r>
      </w:del>
      <w:ins w:id="107" w:author="Tekijä">
        <w:r w:rsidR="0009052B">
          <w:t>1.2.246.537.6.12.2002.345</w:t>
        </w:r>
      </w:ins>
      <w:r w:rsidR="00587985">
        <w:t>.</w:t>
      </w:r>
      <w:r>
        <w:t xml:space="preserve"> Text-elementistä viitataan tämän tietokokonaisuuden sectio</w:t>
      </w:r>
      <w:r w:rsidR="004C2906">
        <w:t>n/text</w:t>
      </w:r>
      <w:r w:rsidR="00CD7D7A">
        <w:t>/paragraph</w:t>
      </w:r>
      <w:r w:rsidR="004C2906">
        <w:t>-</w:t>
      </w:r>
      <w:proofErr w:type="gramStart"/>
      <w:r w:rsidR="004C2906">
        <w:t>OID:iin</w:t>
      </w:r>
      <w:proofErr w:type="gramEnd"/>
      <w:r w:rsidR="00CD7D7A">
        <w:t xml:space="preserve"> ja value:sta </w:t>
      </w:r>
      <w:r w:rsidR="00184C49">
        <w:t>content-OID:n, missä kirjattu teksti on</w:t>
      </w:r>
      <w:r w:rsidR="004C2906">
        <w:t xml:space="preserve">. </w:t>
      </w:r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proofErr w:type="gramStart"/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C14A7BF" w14:textId="446463F3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del w:id="108" w:author="Tekijä">
              <w:r w:rsidR="006A6404" w:rsidRPr="00126905" w:rsidDel="00357B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21</w:delText>
              </w:r>
            </w:del>
            <w:ins w:id="109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32</w:t>
              </w:r>
            </w:ins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hoidon tarve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364B4D3" w14:textId="77777777" w:rsidR="006E0179" w:rsidRDefault="00CD7D7A" w:rsidP="006E0179">
            <w:pPr>
              <w:autoSpaceDE w:val="0"/>
              <w:autoSpaceDN w:val="0"/>
              <w:adjustRightInd w:val="0"/>
              <w:jc w:val="left"/>
              <w:rPr>
                <w:ins w:id="11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F8C518" w14:textId="46D56ADE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ins w:id="11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2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 xml:space="preserve">     </w:t>
              </w:r>
              <w:proofErr w:type="gramStart"/>
              <w:r w:rsidRPr="006E01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proofErr w:type="gramEnd"/>
              <w:r w:rsidRPr="006E01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entry:n yksilöivä tunnus --&gt;</w:t>
              </w:r>
            </w:ins>
          </w:p>
          <w:p w14:paraId="26D228E8" w14:textId="04718F42" w:rsidR="00CD7D7A" w:rsidRPr="008D7F51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3" w:author="Tekijä">
              <w:r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    </w:t>
              </w:r>
              <w:r w:rsidRPr="008D7F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&lt;id root="1.2.246.10.1234567.11.2014.300.101"/&gt;</w:t>
              </w:r>
            </w:ins>
          </w:p>
          <w:p w14:paraId="677812C9" w14:textId="6B2CD61B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del w:id="114" w:author="Tekijä">
              <w:r w:rsidRPr="00CD7D7A" w:rsidDel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1.2.246.6.12.2002.345</w:delText>
              </w:r>
            </w:del>
            <w:ins w:id="115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1.2.246.537.6.12.2002.345</w:t>
              </w:r>
            </w:ins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518900C" w14:textId="2175683A" w:rsidR="00C87AC7" w:rsidRPr="00C577F0" w:rsidRDefault="00CD7D7A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116" w:name="_Toc436739916"/>
      <w:r>
        <w:lastRenderedPageBreak/>
        <w:t xml:space="preserve">Toiminta- </w:t>
      </w:r>
      <w:proofErr w:type="gramStart"/>
      <w:r>
        <w:t>ja</w:t>
      </w:r>
      <w:proofErr w:type="gramEnd"/>
      <w:r>
        <w:t xml:space="preserve"> työkykyyn liittyvät tarpeet</w:t>
      </w:r>
      <w:bookmarkEnd w:id="116"/>
    </w:p>
    <w:p w14:paraId="682F8429" w14:textId="348C4355" w:rsidR="002920A9" w:rsidRDefault="002920A9" w:rsidP="002920A9">
      <w:r w:rsidRPr="002920A9">
        <w:t xml:space="preserve">Nämä tiedot sijoitetaan omaan entryynsä. </w:t>
      </w:r>
      <w:r>
        <w:t>Observation rakenne on vastaavanlainen kuin hoidon tarpeen tapauksessa. Observation saa nyt kenttäkoodin 102 (toiminta- ja työkykyyn liittyvät tarpeet). Varsinainen teksti sijaitsee section/text</w:t>
      </w:r>
      <w:r w:rsidR="00757E02">
        <w:t>/</w:t>
      </w:r>
      <w:proofErr w:type="gramStart"/>
      <w:r w:rsidR="00757E02">
        <w:t>paragraph</w:t>
      </w:r>
      <w:r>
        <w:t>:</w:t>
      </w:r>
      <w:r w:rsidR="00757E02">
        <w:t>issa</w:t>
      </w:r>
      <w:proofErr w:type="gramEnd"/>
      <w:r w:rsidR="00757E02">
        <w:t xml:space="preserve"> omassa content:ssa</w:t>
      </w:r>
      <w:r w:rsidR="00694DB8">
        <w:t>, johon viitataan entry:stä vastaavalla tavalla kuin edellä hoidon tarve tekstinä- kohdassa.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117" w:name="_Toc436739917"/>
      <w:r>
        <w:t>Hoidon syy</w:t>
      </w:r>
      <w:bookmarkEnd w:id="117"/>
      <w:r>
        <w:t xml:space="preserve"> </w:t>
      </w:r>
    </w:p>
    <w:p w14:paraId="7746E433" w14:textId="03FFDDD6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ICPC)</w:t>
      </w:r>
      <w:r w:rsidR="00852F5B">
        <w:t>.</w:t>
      </w:r>
      <w:r w:rsidR="00790E16">
        <w:t xml:space="preserve"> Hoidon syyn tarkenne sijoitetaan section/</w:t>
      </w:r>
      <w:proofErr w:type="gramStart"/>
      <w:r w:rsidR="00790E16">
        <w:t>text:iin</w:t>
      </w:r>
      <w:proofErr w:type="gramEnd"/>
      <w:r w:rsidR="00790E16">
        <w:t>, jonne viitataan value-elementin originalText/referencellä.</w:t>
      </w:r>
    </w:p>
    <w:p w14:paraId="75AD6B17" w14:textId="77777777" w:rsidR="002920A9" w:rsidRDefault="002920A9" w:rsidP="002920A9"/>
    <w:p w14:paraId="18F24738" w14:textId="321EAEF7" w:rsidR="00DE2D98" w:rsidRDefault="00DE2D98" w:rsidP="00DE2D98">
      <w:pPr>
        <w:jc w:val="left"/>
      </w:pPr>
      <w:r>
        <w:t>Hoidon syy on toistuva. Sen vuoksi observation sijoitetaan organizeriin, jossa &lt;component&gt;&lt;observation&gt;&lt;</w:t>
      </w:r>
      <w:r w:rsidR="007C2992">
        <w:t>/</w:t>
      </w:r>
      <w:r w:rsidRPr="00757E02">
        <w:rPr>
          <w:szCs w:val="24"/>
        </w:rPr>
        <w:t xml:space="preserve">component&gt;-rakenne toistuu. TemplateId:ssä organizerille annetaan arvo </w:t>
      </w:r>
      <w:del w:id="118" w:author="Tekijä">
        <w:r w:rsidR="00AF5158" w:rsidRPr="007C2992" w:rsidDel="0009052B">
          <w:rPr>
            <w:color w:val="000000"/>
            <w:szCs w:val="24"/>
            <w:highlight w:val="white"/>
          </w:rPr>
          <w:delText>1.2.246.6.12.2002.</w:delText>
        </w:r>
        <w:r w:rsidR="00404479" w:rsidRPr="007C2992" w:rsidDel="0009052B">
          <w:rPr>
            <w:color w:val="000000"/>
            <w:szCs w:val="24"/>
            <w:highlight w:val="white"/>
          </w:rPr>
          <w:delText>345</w:delText>
        </w:r>
      </w:del>
      <w:ins w:id="119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Hoidon syy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042DCCD" w14:textId="5B3811EF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del w:id="120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21</w:delText>
              </w:r>
            </w:del>
            <w:ins w:id="121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32</w:t>
              </w:r>
            </w:ins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organizer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CLUSTER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59DA0ED" w14:textId="77777777" w:rsidR="006E0179" w:rsidRDefault="004044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ins w:id="12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E01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r w:rsidRPr="006E0179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6E0179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del w:id="123" w:author="Tekijä">
              <w:r w:rsidRPr="006E0179" w:rsidDel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1.2.246.6.12.2002.345</w:delText>
              </w:r>
            </w:del>
            <w:ins w:id="124" w:author="Tekijä">
              <w:r w:rsidR="0009052B" w:rsidRPr="006E0179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1.2.246.537.6.12.2002.345</w:t>
              </w:r>
            </w:ins>
            <w:r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.111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A4920E2" w14:textId="229DB696" w:rsidR="006E0179" w:rsidRPr="006E0179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ins w:id="12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26" w:author="Tekijä">
              <w:r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    </w:t>
              </w:r>
              <w:proofErr w:type="gramStart"/>
              <w:r w:rsidRPr="006E01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proofErr w:type="gramEnd"/>
              <w:r w:rsidRPr="006E01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entry:n yksilöivä tunnus --&gt;</w:t>
              </w:r>
            </w:ins>
          </w:p>
          <w:p w14:paraId="67F3842E" w14:textId="17726020" w:rsidR="00404479" w:rsidRPr="001C1EE5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27" w:author="Tekijä">
              <w:r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    </w:t>
              </w:r>
              <w:r w:rsidRPr="001C1E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&lt;id root="1.2.246.10.1234567.11.2014.300.102"/&gt;</w:t>
              </w:r>
            </w:ins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active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EEE1917" w14:textId="31170DB3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del w:id="128" w:author="Tekijä">
              <w:r w:rsidRPr="00404479" w:rsidDel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1.2.246.6.12.2002.345</w:delText>
              </w:r>
            </w:del>
            <w:ins w:id="12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1.2.246.537.6.12.2002.345</w:t>
              </w:r>
            </w:ins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syy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E11.9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1.2.246.537.6.1.1999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Tautiluokitus ICD-10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 ilman komplikaatioita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113 Hoidon syyn tarkenne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9C9E37" w14:textId="2B852406" w:rsidR="00DE2D98" w:rsidRPr="00337FC6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57FA13C2" w14:textId="1175DEA2" w:rsidR="00C4779E" w:rsidRDefault="00C4779E" w:rsidP="00790E16">
      <w:pPr>
        <w:rPr>
          <w:ins w:id="130" w:author="Tekijä"/>
        </w:rPr>
      </w:pPr>
      <w:ins w:id="131" w:author="Tekijä">
        <w:r>
          <w:t>Huom: Rakenteissa käytettävistä kenttäkoodeista on annettu siirtymävaiheen ohjeita kansallisen määrittelyn edetessä. Tarkista käytössä olevien koodien ajantasainen tilanne THL:n julkaisemasta toiminnallisesta määrittelystä.</w:t>
        </w:r>
      </w:ins>
    </w:p>
    <w:p w14:paraId="60CB68AE" w14:textId="77777777" w:rsidR="00C4779E" w:rsidRDefault="00C4779E" w:rsidP="00790E16">
      <w:pPr>
        <w:rPr>
          <w:ins w:id="132" w:author="Tekijä"/>
        </w:rPr>
      </w:pPr>
    </w:p>
    <w:p w14:paraId="4A63F030" w14:textId="64EC4AAF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lastRenderedPageBreak/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B76A296" w14:textId="5C756C75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112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del w:id="133" w:author="Tekijä">
              <w:r w:rsidRPr="0009052B" w:rsidDel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1.2.246.6.12.2002.345</w:delText>
              </w:r>
            </w:del>
            <w:ins w:id="134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1.2.246.537.6.12.2002.345</w:t>
              </w:r>
            </w:ins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Palvelukokonaisuus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#OID1.2.246.10.1234567.11.2014.300.13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112-palvelukokonaisuus koodattuna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PK1006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1.2.246.537.6.89.2008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 - Palvelukokonaisuusluokitus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33DEFF9" w14:textId="26D24B51" w:rsidR="00790E16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</w:t>
      </w:r>
      <w:proofErr w:type="gramStart"/>
      <w:r w:rsidR="00734D38">
        <w:t>text:iin</w:t>
      </w:r>
      <w:proofErr w:type="gramEnd"/>
      <w:r w:rsidR="00734D38">
        <w:t>.</w:t>
      </w:r>
    </w:p>
    <w:p w14:paraId="254CC8F7" w14:textId="77777777" w:rsidR="00404479" w:rsidRDefault="00404479" w:rsidP="00404479"/>
    <w:p w14:paraId="0DC66248" w14:textId="77777777" w:rsidR="00404479" w:rsidRDefault="00404479" w:rsidP="00404479">
      <w:r>
        <w:t>Author-elementissä ilmoitetaan koordinoivan ammattihenkilön nimi (tieto 115) ja koordinoiva palveluyksikkö (tieto 116) SOTE-rekisterin avulla. Author/timelle annetaan arvo nullFlavor=”NA”.</w:t>
      </w: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119F1" w:rsidRPr="00187668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692AC2" w14:textId="1FCEBBF1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135" w:author="Tekijä">
              <w:r w:rsidRPr="00404479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136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time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9DF9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proofErr w:type="gramStart"/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115-Ammattihenkilön nimi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36DA48" w14:textId="77777777" w:rsidR="00404479" w:rsidRPr="008D7F51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60F90F" w14:textId="77777777" w:rsidR="00404479" w:rsidRPr="008D7F51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23FACDD" w14:textId="77777777" w:rsidR="00404479" w:rsidRPr="008D7F51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Siiri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Sokuri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proofErr w:type="gramStart"/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116-Koordinoiva  palveluyksikkö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2159D97" w14:textId="582DD63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="002071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.1030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4B984D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A1F61C8" w14:textId="75BC8160" w:rsidR="00E119F1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</w:t>
      </w:r>
      <w:proofErr w:type="gramStart"/>
      <w:r w:rsidR="00C635D0">
        <w:t>text:iin</w:t>
      </w:r>
      <w:proofErr w:type="gramEnd"/>
      <w:r w:rsidR="00C635D0">
        <w:t>.</w:t>
      </w:r>
    </w:p>
    <w:p w14:paraId="203EB000" w14:textId="77777777" w:rsidR="00C635D0" w:rsidRDefault="00C635D0" w:rsidP="00C635D0"/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lastRenderedPageBreak/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</w:t>
      </w:r>
      <w:proofErr w:type="gramStart"/>
      <w:r w:rsidR="008D13B0">
        <w:t>text:iin</w:t>
      </w:r>
      <w:proofErr w:type="gramEnd"/>
      <w:r w:rsidR="008D13B0">
        <w:t>.</w:t>
      </w:r>
    </w:p>
    <w:p w14:paraId="441183B1" w14:textId="77777777" w:rsidR="008D13B0" w:rsidRDefault="008D13B0" w:rsidP="008D13B0"/>
    <w:p w14:paraId="6EF5E395" w14:textId="1AEB8ABC" w:rsidR="007668F3" w:rsidRDefault="008D13B0" w:rsidP="007668F3"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r w:rsidR="007668F3">
        <w:t>.</w:t>
      </w:r>
      <w:r w:rsidR="007668F3" w:rsidRPr="007668F3">
        <w:t xml:space="preserve"> </w:t>
      </w:r>
    </w:p>
    <w:p w14:paraId="6A28B380" w14:textId="77777777" w:rsidR="007668F3" w:rsidRPr="007668F3" w:rsidRDefault="007668F3" w:rsidP="007668F3"/>
    <w:p w14:paraId="367B36C1" w14:textId="182AA923" w:rsidR="007668F3" w:rsidRDefault="007668F3" w:rsidP="007668F3">
      <w:r>
        <w:t>Hoitoketjukuvauksen URL-osoite (tieto 120)</w:t>
      </w:r>
      <w:r w:rsidR="006A6799">
        <w:t xml:space="preserve"> </w:t>
      </w:r>
      <w:r>
        <w:t xml:space="preserve">sijoitetaan reference-elementtiin </w:t>
      </w:r>
      <w:proofErr w:type="gramStart"/>
      <w:r>
        <w:t>externalDocument.text.reference</w:t>
      </w:r>
      <w:proofErr w:type="gramEnd"/>
      <w:r>
        <w:t>-rakenteella antamalla value-attribuutissa URL.</w:t>
      </w: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D13B0" w:rsidRPr="008D7F51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hoitoketjukuvaus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1.2.246.6.12.2002.323.2012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Hoitoketjukuvauksen nimi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121-hoitoketjun alkamispäivä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20140331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inclusive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true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119-hoitoketjukuvauksen tunnus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E5CAC" w14:textId="77777777" w:rsidR="00404479" w:rsidRPr="008D7F51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8D7F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II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8D7F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1.2.246.1.2.3.4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120-hoitoketjukuvauksen URL-osoite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REFR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http://www.aaa.fi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C80ADA" w14:textId="33143868" w:rsidR="008D13B0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06E7DA25" w14:textId="77777777" w:rsidR="002E3802" w:rsidRPr="002E3802" w:rsidRDefault="00AB1E51" w:rsidP="002E3802">
      <w:pPr>
        <w:pStyle w:val="Otsikko2"/>
      </w:pPr>
      <w:bookmarkStart w:id="137" w:name="_Toc412718325"/>
      <w:bookmarkStart w:id="138" w:name="_Toc421785260"/>
      <w:bookmarkStart w:id="139" w:name="_Toc412718326"/>
      <w:bookmarkStart w:id="140" w:name="_Toc421785261"/>
      <w:bookmarkStart w:id="141" w:name="_Toc412718327"/>
      <w:bookmarkStart w:id="142" w:name="_Toc421785262"/>
      <w:bookmarkStart w:id="143" w:name="_Toc412718328"/>
      <w:bookmarkStart w:id="144" w:name="_Toc421785263"/>
      <w:bookmarkStart w:id="145" w:name="_Toc412718337"/>
      <w:bookmarkStart w:id="146" w:name="_Toc421785272"/>
      <w:bookmarkStart w:id="147" w:name="_Toc412718338"/>
      <w:bookmarkStart w:id="148" w:name="_Toc436739918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r>
        <w:t>Hoidon tavoite</w:t>
      </w:r>
      <w:bookmarkEnd w:id="148"/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6E20F04F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00B00136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</w:t>
            </w:r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149" w:name="_Toc436739919"/>
      <w:r>
        <w:t>Hoidon tavoite tekstinä</w:t>
      </w:r>
      <w:bookmarkEnd w:id="149"/>
    </w:p>
    <w:p w14:paraId="072D4436" w14:textId="590CD48E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del w:id="150" w:author="Tekijä">
        <w:r w:rsidR="00AF5158" w:rsidDel="0009052B">
          <w:delText>1.2.246.6.12.2002.</w:delText>
        </w:r>
        <w:r w:rsidR="007668F3" w:rsidDel="0009052B">
          <w:delText>345</w:delText>
        </w:r>
      </w:del>
      <w:ins w:id="151" w:author="Tekijä">
        <w:r w:rsidR="0009052B">
          <w:t>1.2.246.537.6.12.2002.345</w:t>
        </w:r>
      </w:ins>
      <w:r>
        <w:t xml:space="preserve">. Text-elementistä viitataan tämän tietokokonaisuuden </w:t>
      </w:r>
      <w:r w:rsidR="007668F3">
        <w:t>näyttömuoto-osuuteen</w:t>
      </w:r>
      <w:r w:rsidR="00757E02">
        <w:t xml:space="preserve"> ja value:sta ankkuroinnilla kirjattuun tekstiin</w:t>
      </w:r>
      <w:r>
        <w:t>.</w:t>
      </w: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lastRenderedPageBreak/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43BC25" w14:textId="4948329A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152" w:author="Tekijä">
              <w:r w:rsidR="006A6404" w:rsidRPr="00126905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153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hoidon tavoite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05BDD17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ins w:id="1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376A6C" w14:textId="1621ACE7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ins w:id="15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56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proofErr w:type="gramStart"/>
              <w:r w:rsidRPr="006E01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6E01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entry:n yksilöivä tunnus --&gt;</w:t>
              </w:r>
            </w:ins>
          </w:p>
          <w:p w14:paraId="312126F6" w14:textId="24F2D8DC" w:rsidR="0039498E" w:rsidRPr="008D7F51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7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8D7F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&lt;id root="1.2.246.10.1234567.11.2014.300.103"/&gt;</w:t>
              </w:r>
            </w:ins>
          </w:p>
          <w:p w14:paraId="5FE085E1" w14:textId="5C433AC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158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15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Hoidon tavoite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6F46712" w14:textId="05C092BE" w:rsidR="00337FC6" w:rsidRPr="0039498E" w:rsidRDefault="0039498E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F142390" w14:textId="77777777" w:rsidR="00337FC6" w:rsidRDefault="00337FC6" w:rsidP="00337FC6"/>
    <w:p w14:paraId="5955F551" w14:textId="77777777" w:rsidR="00337FC6" w:rsidRDefault="002E3802" w:rsidP="002E3802">
      <w:pPr>
        <w:pStyle w:val="Otsikko3"/>
      </w:pPr>
      <w:bookmarkStart w:id="160" w:name="_Toc412718341"/>
      <w:bookmarkStart w:id="161" w:name="_Toc421785275"/>
      <w:bookmarkStart w:id="162" w:name="_Toc412718342"/>
      <w:bookmarkStart w:id="163" w:name="_Toc421785276"/>
      <w:bookmarkStart w:id="164" w:name="_Toc412718343"/>
      <w:bookmarkStart w:id="165" w:name="_Toc421785277"/>
      <w:bookmarkStart w:id="166" w:name="_Toc412718344"/>
      <w:bookmarkStart w:id="167" w:name="_Toc421785278"/>
      <w:bookmarkStart w:id="168" w:name="_Toc412718355"/>
      <w:bookmarkStart w:id="169" w:name="_Toc421785289"/>
      <w:bookmarkStart w:id="170" w:name="_Toc436739920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r>
        <w:t xml:space="preserve">Toiminta- </w:t>
      </w:r>
      <w:proofErr w:type="gramStart"/>
      <w:r>
        <w:t>ja</w:t>
      </w:r>
      <w:proofErr w:type="gramEnd"/>
      <w:r>
        <w:t xml:space="preserve"> työkykyyn liittyvät tavoitteet</w:t>
      </w:r>
      <w:bookmarkEnd w:id="170"/>
    </w:p>
    <w:p w14:paraId="47191634" w14:textId="1A32D36A" w:rsidR="002E3802" w:rsidRDefault="002E3802" w:rsidP="002E3802"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del w:id="171" w:author="Tekijä">
        <w:r w:rsidR="00AF5158" w:rsidDel="0009052B">
          <w:delText>1.2.246.6.12.2002.3</w:delText>
        </w:r>
        <w:r w:rsidR="007668F3" w:rsidDel="0009052B">
          <w:delText>45</w:delText>
        </w:r>
      </w:del>
      <w:ins w:id="172" w:author="Tekijä">
        <w:r w:rsidR="0009052B">
          <w:t>1.2.246.537.6.12.2002.345</w:t>
        </w:r>
      </w:ins>
      <w:r>
        <w:t xml:space="preserve">. Text-elementistä viitataan tämän tietokokonaisuuden </w:t>
      </w:r>
      <w:r w:rsidR="007668F3">
        <w:t>näyttömuoto-osuuteen</w:t>
      </w:r>
      <w:r w:rsidR="0039498E">
        <w:t xml:space="preserve"> ja value:sta ankkuroinnilla kirjattuun tekstiin</w:t>
      </w:r>
      <w:r>
        <w:t>.</w:t>
      </w:r>
      <w:r w:rsidR="007907C4">
        <w:t xml:space="preserve"> </w:t>
      </w:r>
      <w:r w:rsidR="00A54130">
        <w:t>Rakenne on samanlainen kuin edellä hoidon tavoitteessa.</w:t>
      </w: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</w:pPr>
      <w:bookmarkStart w:id="173" w:name="_Toc436739921"/>
      <w:r>
        <w:t>Tavoitteen asettajat</w:t>
      </w:r>
      <w:bookmarkEnd w:id="173"/>
    </w:p>
    <w:p w14:paraId="08249D42" w14:textId="77777777" w:rsidR="007668F3" w:rsidRDefault="00A54130" w:rsidP="007668F3">
      <w:pPr>
        <w:jc w:val="left"/>
      </w:pPr>
      <w:r>
        <w:t>Tavoitteen asettajat annetaan omassa entry:ssä. Observation code:n kenttäkoodi 211 (Tavoitteen asettajat) ja asettajien tiedot tekstinä näyttömuoto-osuudessa.</w:t>
      </w:r>
    </w:p>
    <w:p w14:paraId="5B993CFE" w14:textId="77777777" w:rsidR="007668F3" w:rsidRDefault="007668F3" w:rsidP="007668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668F3" w:rsidRPr="0039498E" w14:paraId="780818A7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--&gt;</w:t>
            </w:r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C85A14C" w14:textId="2843A932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174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175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4AFEBD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ins w:id="1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72589C" w14:textId="3AAD8003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ins w:id="17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8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proofErr w:type="gramStart"/>
              <w:r w:rsidRPr="006E01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6E01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entry:n yksilöivä tunnus --&gt;</w:t>
              </w:r>
            </w:ins>
          </w:p>
          <w:p w14:paraId="1D89B5E1" w14:textId="2D14CBBB" w:rsidR="0039498E" w:rsidRPr="008D7F51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9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8D7F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&lt;id root="1.2.246.10.1234567.11.2014.300.105"/&gt;</w:t>
              </w:r>
            </w:ins>
          </w:p>
          <w:p w14:paraId="47134757" w14:textId="2AE54B4C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211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180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181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7EE9CF4" w14:textId="70A6533D" w:rsidR="007668F3" w:rsidRPr="0039498E" w:rsidRDefault="0039498E" w:rsidP="006A6799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en-US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9A6A611" w14:textId="77777777" w:rsidR="007668F3" w:rsidRPr="00A35135" w:rsidRDefault="007668F3" w:rsidP="007668F3"/>
    <w:p w14:paraId="393DCD7E" w14:textId="77777777" w:rsidR="000734C7" w:rsidRPr="00FA7A37" w:rsidRDefault="007A379C" w:rsidP="007A379C">
      <w:pPr>
        <w:pStyle w:val="Otsikko3"/>
      </w:pPr>
      <w:bookmarkStart w:id="182" w:name="_Toc436739922"/>
      <w:r>
        <w:t>Tavoitteen yksilöivä tekijä</w:t>
      </w:r>
      <w:bookmarkEnd w:id="182"/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39866885" w:rsidR="00DE2D98" w:rsidRPr="007C2992" w:rsidRDefault="00DE2D98" w:rsidP="00DE2D98">
      <w:pPr>
        <w:jc w:val="left"/>
        <w:rPr>
          <w:szCs w:val="24"/>
        </w:rPr>
      </w:pPr>
      <w:r>
        <w:lastRenderedPageBreak/>
        <w:t xml:space="preserve">Tavoitteen yksilöivä tekijä </w:t>
      </w:r>
      <w:r w:rsidRPr="0039498E">
        <w:rPr>
          <w:szCs w:val="24"/>
        </w:rPr>
        <w:t>on toistuva. Sen vuoksi observation sijoitetaan organizeriin, jossa &lt;component&gt;&lt;observation&gt;&lt;</w:t>
      </w:r>
      <w:r w:rsidR="007C2992">
        <w:rPr>
          <w:szCs w:val="24"/>
        </w:rPr>
        <w:t>/</w:t>
      </w:r>
      <w:r w:rsidRPr="0039498E">
        <w:rPr>
          <w:szCs w:val="24"/>
        </w:rPr>
        <w:t xml:space="preserve">component&gt;-rakenne toistuu. </w:t>
      </w:r>
      <w:r w:rsidRPr="007C2992">
        <w:rPr>
          <w:szCs w:val="24"/>
        </w:rPr>
        <w:t xml:space="preserve">TemplateId:ssä organizerille annetaan arvo </w:t>
      </w:r>
      <w:del w:id="183" w:author="Tekijä">
        <w:r w:rsidRPr="007C2992" w:rsidDel="0009052B">
          <w:rPr>
            <w:color w:val="000000"/>
            <w:szCs w:val="24"/>
            <w:highlight w:val="white"/>
          </w:rPr>
          <w:delText>1.2.246.6.12.2002.3</w:delText>
        </w:r>
        <w:r w:rsidR="00A54130" w:rsidRPr="007C2992" w:rsidDel="0009052B">
          <w:rPr>
            <w:color w:val="000000"/>
            <w:szCs w:val="24"/>
            <w:highlight w:val="white"/>
          </w:rPr>
          <w:delText>45</w:delText>
        </w:r>
      </w:del>
      <w:ins w:id="184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>212 ja statusCode on “active”.</w:t>
      </w: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74647BD9" w:rsidR="00DE2D98" w:rsidRPr="001C1EE5" w:rsidRDefault="00DE2D98" w:rsidP="00203619">
            <w:pPr>
              <w:autoSpaceDE w:val="0"/>
              <w:autoSpaceDN w:val="0"/>
              <w:adjustRightInd w:val="0"/>
              <w:jc w:val="left"/>
              <w:rPr>
                <w:ins w:id="185" w:author="Tekijä"/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1C1EE5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1C1EE5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del w:id="186" w:author="Tekijä">
              <w:r w:rsidR="00AF5158" w:rsidRPr="001C1EE5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1.2.246.6.12.2002.</w:delText>
              </w:r>
              <w:r w:rsidR="00A54130" w:rsidRPr="001C1EE5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345</w:delText>
              </w:r>
            </w:del>
            <w:ins w:id="187" w:author="Tekijä">
              <w:r w:rsidR="0009052B" w:rsidRPr="001C1EE5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1.2.246.537.6.12.2002.345</w:t>
              </w:r>
            </w:ins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.212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5BE7A029" w14:textId="74CBB25A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ins w:id="188" w:author="Tekijä"/>
                <w:rFonts w:ascii="Courier New" w:hAnsi="Courier New" w:cs="Courier New"/>
                <w:color w:val="000000"/>
                <w:sz w:val="18"/>
              </w:rPr>
            </w:pPr>
            <w:ins w:id="189" w:author="Tekijä">
              <w:r>
                <w:rPr>
                  <w:rFonts w:ascii="Courier New" w:hAnsi="Courier New" w:cs="Courier New"/>
                  <w:color w:val="000000"/>
                  <w:sz w:val="18"/>
                </w:rPr>
                <w:t xml:space="preserve">     </w:t>
              </w:r>
              <w:proofErr w:type="gramStart"/>
              <w:r w:rsidRPr="00D83DA0">
                <w:rPr>
                  <w:rFonts w:ascii="Courier New" w:hAnsi="Courier New" w:cs="Courier New"/>
                  <w:color w:val="000000"/>
                  <w:sz w:val="18"/>
                </w:rPr>
                <w:t>&lt;!--</w:t>
              </w:r>
              <w:proofErr w:type="gramEnd"/>
              <w:r w:rsidRPr="00D83DA0">
                <w:rPr>
                  <w:rFonts w:ascii="Courier New" w:hAnsi="Courier New" w:cs="Courier New"/>
                  <w:color w:val="000000"/>
                  <w:sz w:val="18"/>
                </w:rPr>
                <w:t xml:space="preserve"> entry:n yksilöivä tunnus --&gt;</w:t>
              </w:r>
            </w:ins>
          </w:p>
          <w:p w14:paraId="53142901" w14:textId="4BF0ED48" w:rsidR="00D83DA0" w:rsidRPr="001C1EE5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ins w:id="190" w:author="Tekijä">
              <w:r w:rsidRPr="00D83DA0">
                <w:rPr>
                  <w:rFonts w:ascii="Courier New" w:hAnsi="Courier New" w:cs="Courier New"/>
                  <w:color w:val="000000"/>
                  <w:sz w:val="18"/>
                </w:rPr>
                <w:t xml:space="preserve">     </w:t>
              </w:r>
              <w:r w:rsidRPr="001C1EE5">
                <w:rPr>
                  <w:rFonts w:ascii="Courier New" w:hAnsi="Courier New" w:cs="Courier New"/>
                  <w:color w:val="000000"/>
                  <w:sz w:val="18"/>
                  <w:lang w:val="en-US"/>
                </w:rPr>
                <w:t>&lt;id root="1.2.246.10.1234567.11.2014.300.106"/&gt;</w:t>
              </w:r>
            </w:ins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6133689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0C4049E4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0D41E4B1" w14:textId="77777777" w:rsidR="00DE2D98" w:rsidRPr="00DE2D98" w:rsidRDefault="00DE2D98" w:rsidP="004B414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B414A" w:rsidRPr="008D7F51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1A8D386" w14:textId="4DF02340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212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del w:id="191" w:author="Tekijä">
              <w:r w:rsidRPr="00290BCB" w:rsidDel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1.2.246.6.12.2002.345</w:delText>
              </w:r>
            </w:del>
            <w:ins w:id="192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1.2.246.537.6.12.2002.345</w:t>
              </w:r>
            </w:ins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Tavoitteen yksilöivä tekijä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#OID1.2.246.10.1234567.11.2014.300.20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FC8F4F" w14:textId="2615583D" w:rsidR="004B414A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1462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1.2.246.537.6.3.2006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Kuntaliitto - Laboratoriotutkimusnimikkeistö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B -Gluk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6923F8B6" w14:textId="4CF9B3D2" w:rsidR="00E747FD" w:rsidRDefault="00E747FD" w:rsidP="00E747FD">
      <w:r>
        <w:t xml:space="preserve">Kenttäkoodi on 213. Yksilöivän tekijän ehto sijoitetaan value-elementtiin ja sen lisätieto </w:t>
      </w:r>
      <w:proofErr w:type="gramStart"/>
      <w:r w:rsidR="00290BCB">
        <w:t>aliobservation:iin</w:t>
      </w:r>
      <w:proofErr w:type="gramEnd"/>
      <w:r w:rsidR="00290BCB">
        <w:t xml:space="preserve">, jonka kenttäkoodi on 214 ja itse lisätieto sijoitetaan näyttömuoto-osuuteen tekstinä. </w:t>
      </w:r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  <w:ins w:id="193" w:author="Tekijä">
        <w:r w:rsidR="00C4779E" w:rsidRPr="00AE16CA">
          <w:t>Jos yk</w:t>
        </w:r>
        <w:r w:rsidR="00C4779E">
          <w:t>silöivän tekijän ehto ei ole ilmaistavissa numeroarvolla ja yksiköllä</w:t>
        </w:r>
        <w:r w:rsidR="00C4779E" w:rsidRPr="00AE16CA">
          <w:t>, voidaan kentässä 213 esittää &lt;</w:t>
        </w:r>
        <w:r w:rsidR="00C4779E">
          <w:t xml:space="preserve">value nullFlavor="NA"/&gt; ja </w:t>
        </w:r>
        <w:r w:rsidR="00C4779E" w:rsidRPr="00AE16CA">
          <w:t xml:space="preserve">kuvata </w:t>
        </w:r>
        <w:r w:rsidR="00C4779E">
          <w:t xml:space="preserve">ehto </w:t>
        </w:r>
        <w:r w:rsidR="00C4779E" w:rsidRPr="00AE16CA">
          <w:t>sanallisesti kentässä 214.</w:t>
        </w:r>
      </w:ins>
    </w:p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747FD" w:rsidRPr="008D7F51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A606D3E" w14:textId="77777777" w:rsidR="0039498E" w:rsidRPr="008D7F51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8D7F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64D37B4" w14:textId="10852BFD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213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194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195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AC7589" w14:textId="0DF45692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del w:id="196" w:author="Tekijä">
              <w:r w:rsidRPr="0039498E" w:rsidDel="00C4779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unit</w:delText>
              </w:r>
              <w:r w:rsidRPr="0039498E" w:rsidDel="00C4779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39498E" w:rsidDel="00C4779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mmol/l</w:delText>
              </w:r>
              <w:r w:rsidRPr="0039498E" w:rsidDel="001850D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</w:del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25ECBA" w14:textId="094D6021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ins w:id="197" w:author="Tekijä">
              <w:r w:rsidR="00C4779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</w:t>
              </w:r>
              <w:r w:rsidR="00C4779E"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="00C4779E"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="00C4779E"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mmol/l</w:t>
              </w:r>
              <w:r w:rsidR="001850D9"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214 Yksilöivä tekijän ehdon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F0B65D2" w14:textId="5FF5454D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214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198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19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ehdon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ACEB56" w14:textId="79E06B47" w:rsidR="00E747FD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200" w:name="_Toc436739923"/>
      <w:r>
        <w:t xml:space="preserve">Hoidon toteutus </w:t>
      </w:r>
      <w:proofErr w:type="gramStart"/>
      <w:r>
        <w:t>ja</w:t>
      </w:r>
      <w:proofErr w:type="gramEnd"/>
      <w:r>
        <w:t xml:space="preserve"> keinot</w:t>
      </w:r>
      <w:bookmarkEnd w:id="200"/>
    </w:p>
    <w:p w14:paraId="5F46DE88" w14:textId="25ADD702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</w:t>
      </w:r>
      <w:del w:id="201" w:author="Tekijä">
        <w:r w:rsidDel="001850D9">
          <w:delText>jatkohoidon järjestämistä koskevat tiedot</w:delText>
        </w:r>
      </w:del>
      <w:ins w:id="202" w:author="Tekijä">
        <w:r w:rsidR="001850D9">
          <w:t>Suunnitelma</w:t>
        </w:r>
      </w:ins>
      <w:r>
        <w:t>”.</w:t>
      </w:r>
    </w:p>
    <w:p w14:paraId="3CD3E418" w14:textId="77777777" w:rsidR="00C72366" w:rsidRPr="002920A9" w:rsidRDefault="00C72366" w:rsidP="00C72366"/>
    <w:p w14:paraId="27E23AA5" w14:textId="6C51106B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</w:t>
      </w:r>
      <w:ins w:id="203" w:author="Tekijä">
        <w:r w:rsidR="001850D9">
          <w:t>75</w:t>
        </w:r>
      </w:ins>
      <w:del w:id="204" w:author="Tekijä">
        <w:r w:rsidDel="001850D9">
          <w:delText>23</w:delText>
        </w:r>
      </w:del>
      <w:r>
        <w:t>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2F8427" w14:textId="75CB8301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section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DEDAEC7" w14:textId="2C28FB8C" w:rsidR="00C72366" w:rsidRPr="001850D9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850D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ins w:id="205" w:author="Tekijä">
              <w:r w:rsidR="001850D9" w:rsidRPr="001850D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75</w:t>
              </w:r>
            </w:ins>
            <w:del w:id="206" w:author="Tekijä">
              <w:r w:rsidRPr="001850D9" w:rsidDel="001850D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23</w:delText>
              </w:r>
            </w:del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207" w:author="Tekijä">
              <w:r w:rsidRPr="001850D9" w:rsidDel="001850D9">
                <w:rPr>
                  <w:rFonts w:ascii="Courier New" w:hAnsi="Courier New" w:cs="Courier New"/>
                  <w:sz w:val="18"/>
                  <w:szCs w:val="18"/>
                  <w:lang w:val="en-US"/>
                </w:rPr>
                <w:delText>Jatkohoidon järjestämistä koskevat tiedot</w:delText>
              </w:r>
            </w:del>
            <w:ins w:id="208" w:author="Tekijä">
              <w:r w:rsidR="001850D9" w:rsidRPr="001850D9">
                <w:rPr>
                  <w:rFonts w:ascii="Courier New" w:hAnsi="Courier New" w:cs="Courier New"/>
                  <w:sz w:val="18"/>
                  <w:szCs w:val="18"/>
                  <w:lang w:val="en-US"/>
                </w:rPr>
                <w:t>Suunnitelma</w:t>
              </w:r>
            </w:ins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56BD44" w14:textId="6BAD7FDE" w:rsidR="00C72366" w:rsidRPr="00290BCB" w:rsidRDefault="00C72366" w:rsidP="001850D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="006A6799" w:rsidRPr="00290BC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del w:id="209" w:author="Tekijä">
              <w:r w:rsidR="006A6799" w:rsidRPr="00290BCB" w:rsidDel="001850D9">
                <w:rPr>
                  <w:rFonts w:ascii="Courier New" w:hAnsi="Courier New" w:cs="Courier New"/>
                  <w:sz w:val="18"/>
                  <w:szCs w:val="18"/>
                </w:rPr>
                <w:delText>Jatkohoidon järjestämistä koskevat tiedot</w:delText>
              </w:r>
            </w:del>
            <w:ins w:id="210" w:author="Tekijä">
              <w:r w:rsidR="001850D9">
                <w:rPr>
                  <w:rFonts w:ascii="Courier New" w:hAnsi="Courier New" w:cs="Courier New"/>
                  <w:sz w:val="18"/>
                  <w:szCs w:val="18"/>
                </w:rPr>
                <w:t>Suunnitelma</w:t>
              </w:r>
            </w:ins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357C315D" w:rsidR="00C72366" w:rsidRDefault="00C72366" w:rsidP="00C72366">
      <w:pPr>
        <w:rPr>
          <w:ins w:id="211" w:author="Tekijä"/>
        </w:rPr>
      </w:pPr>
    </w:p>
    <w:p w14:paraId="787E8098" w14:textId="61203646" w:rsidR="001850D9" w:rsidRPr="00C72366" w:rsidRDefault="001850D9" w:rsidP="00C72366">
      <w:ins w:id="212" w:author="Tekijä">
        <w:r>
          <w:t>Rakenteessa on aikaisemmin käytetty koodia 23 Jatkohoidon järjestämistä koskevat tiedot.</w:t>
        </w:r>
      </w:ins>
    </w:p>
    <w:p w14:paraId="25E61281" w14:textId="77777777" w:rsidR="00C72366" w:rsidRPr="00C72366" w:rsidRDefault="00C72366" w:rsidP="00C72366">
      <w:pPr>
        <w:pStyle w:val="Otsikko3"/>
      </w:pPr>
      <w:bookmarkStart w:id="213" w:name="_Toc436739924"/>
      <w:r>
        <w:t xml:space="preserve">Hoidon toteutus </w:t>
      </w:r>
      <w:proofErr w:type="gramStart"/>
      <w:r>
        <w:t>ja</w:t>
      </w:r>
      <w:proofErr w:type="gramEnd"/>
      <w:r>
        <w:t xml:space="preserve"> keinot tekstinä</w:t>
      </w:r>
      <w:bookmarkEnd w:id="213"/>
    </w:p>
    <w:p w14:paraId="466FC784" w14:textId="5F70843F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del w:id="214" w:author="Tekijä">
        <w:r w:rsidR="00AF5158" w:rsidDel="0009052B">
          <w:delText>1.2.246.6.12.2002.</w:delText>
        </w:r>
        <w:r w:rsidR="00290BCB" w:rsidDel="0009052B">
          <w:delText>345</w:delText>
        </w:r>
      </w:del>
      <w:ins w:id="215" w:author="Tekijä">
        <w:r w:rsidR="0009052B">
          <w:t>1.2.246.537.6.12.2002.345</w:t>
        </w:r>
      </w:ins>
      <w:r>
        <w:t xml:space="preserve">. Text-elementistä viitataan tämän tietokokonaisuuden </w:t>
      </w:r>
      <w:r w:rsidR="0039498E">
        <w:t>näyttömuoto-osuuteen ja value:sta ankkuroinnilla kirjattuun tekstiin</w:t>
      </w:r>
      <w:r>
        <w:t>.</w:t>
      </w: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965380" w14:textId="639D186E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2015.</w:t>
            </w:r>
            <w:del w:id="216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21</w:delText>
              </w:r>
            </w:del>
            <w:ins w:id="217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32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hoidon toteutus ja keinot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401737" w14:textId="77777777" w:rsidR="00D83DA0" w:rsidRDefault="0039498E" w:rsidP="00D83DA0">
            <w:pPr>
              <w:autoSpaceDE w:val="0"/>
              <w:autoSpaceDN w:val="0"/>
              <w:adjustRightInd w:val="0"/>
              <w:jc w:val="left"/>
              <w:rPr>
                <w:ins w:id="21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DDCBD7C" w14:textId="5BC35181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ins w:id="21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0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proofErr w:type="gramStart"/>
              <w:r w:rsidRPr="00D83DA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D83DA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entry:n yksilöivä tunnus --&gt;</w:t>
              </w:r>
            </w:ins>
          </w:p>
          <w:p w14:paraId="339F5E3E" w14:textId="6F1A99AE" w:rsidR="0039498E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1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D83DA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root="1.2.246.10.1234567.11.2014.300.107"/&gt;</w:t>
              </w:r>
            </w:ins>
          </w:p>
          <w:p w14:paraId="03EF3DA1" w14:textId="7A8E4697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22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23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Hoidon toteutus ja keinot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01AB64" w14:textId="3C5BC3B3" w:rsidR="00C72366" w:rsidRPr="0039498E" w:rsidRDefault="0039498E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224" w:name="_Toc436739925"/>
      <w:r>
        <w:t>Terveydenhuollon toimintayksikkö</w:t>
      </w:r>
      <w:bookmarkEnd w:id="224"/>
    </w:p>
    <w:p w14:paraId="6E503DAF" w14:textId="3F3709AA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 xml:space="preserve">ikkötiedot sijoitetaan omaan entryynsä. Koska tieto on toistuva, </w:t>
      </w:r>
      <w:proofErr w:type="gramStart"/>
      <w:r w:rsidR="004A6E82" w:rsidRPr="00BE0C19">
        <w:rPr>
          <w:szCs w:val="24"/>
        </w:rPr>
        <w:t>käytetään  organizer</w:t>
      </w:r>
      <w:proofErr w:type="gramEnd"/>
      <w:r w:rsidR="004A6E82" w:rsidRPr="00BE0C19">
        <w:rPr>
          <w:szCs w:val="24"/>
        </w:rPr>
        <w:t>-rakennetta, jossa &lt;component&gt;&lt;encounter&gt;&lt;</w:t>
      </w:r>
      <w:r w:rsidR="0011066E">
        <w:rPr>
          <w:szCs w:val="24"/>
        </w:rPr>
        <w:t>/</w:t>
      </w:r>
      <w:r w:rsidR="004A6E82" w:rsidRPr="00BE0C19">
        <w:rPr>
          <w:szCs w:val="24"/>
        </w:rPr>
        <w:t xml:space="preserve">component&gt;-rakenne toistuu. TemplateId:ssä organizerille annetaan arvo </w:t>
      </w:r>
      <w:del w:id="225" w:author="Tekijä">
        <w:r w:rsidR="00AF5158" w:rsidRPr="00BE0C19" w:rsidDel="0009052B">
          <w:rPr>
            <w:color w:val="000000"/>
            <w:szCs w:val="24"/>
            <w:highlight w:val="white"/>
          </w:rPr>
          <w:delText>1.2.246.6.12.2002.3</w:delText>
        </w:r>
        <w:r w:rsidR="00BE0C19" w:rsidRPr="00BE0C19" w:rsidDel="0009052B">
          <w:rPr>
            <w:color w:val="000000"/>
            <w:szCs w:val="24"/>
            <w:highlight w:val="white"/>
          </w:rPr>
          <w:delText>45</w:delText>
        </w:r>
      </w:del>
      <w:ins w:id="226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386CB0AD" w14:textId="77777777" w:rsidR="008B247C" w:rsidRDefault="004A6E82" w:rsidP="008B247C">
            <w:pPr>
              <w:autoSpaceDE w:val="0"/>
              <w:autoSpaceDN w:val="0"/>
              <w:adjustRightInd w:val="0"/>
              <w:jc w:val="left"/>
              <w:rPr>
                <w:ins w:id="227" w:author="Tekijä"/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8B247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8B247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del w:id="228" w:author="Tekijä">
              <w:r w:rsidR="00AF5158" w:rsidRPr="008B247C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1.2.246.6.12.2002.</w:delText>
              </w:r>
              <w:r w:rsidR="00BE0C19" w:rsidRPr="008B247C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345</w:delText>
              </w:r>
            </w:del>
            <w:ins w:id="229" w:author="Tekijä">
              <w:r w:rsidR="0009052B" w:rsidRPr="008B247C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1.2.246.537.6.12.2002.345</w:t>
              </w:r>
            </w:ins>
            <w:r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.302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0BACDDE9" w14:textId="7D122E3E" w:rsidR="008B247C" w:rsidRPr="008B247C" w:rsidRDefault="008B247C" w:rsidP="008B247C">
            <w:pPr>
              <w:autoSpaceDE w:val="0"/>
              <w:autoSpaceDN w:val="0"/>
              <w:adjustRightInd w:val="0"/>
              <w:jc w:val="left"/>
              <w:rPr>
                <w:ins w:id="230" w:author="Tekijä"/>
                <w:rFonts w:ascii="Courier New" w:hAnsi="Courier New" w:cs="Courier New"/>
                <w:color w:val="0000FF"/>
                <w:sz w:val="18"/>
              </w:rPr>
            </w:pPr>
            <w:ins w:id="231" w:author="Tekijä">
              <w:r>
                <w:rPr>
                  <w:rFonts w:ascii="Courier New" w:hAnsi="Courier New" w:cs="Courier New"/>
                  <w:color w:val="0000FF"/>
                  <w:sz w:val="18"/>
                </w:rPr>
                <w:t xml:space="preserve">     </w:t>
              </w:r>
              <w:proofErr w:type="gramStart"/>
              <w:r w:rsidRPr="008B247C">
                <w:rPr>
                  <w:rFonts w:ascii="Courier New" w:hAnsi="Courier New" w:cs="Courier New"/>
                  <w:color w:val="0000FF"/>
                  <w:sz w:val="18"/>
                </w:rPr>
                <w:t>&lt;!--</w:t>
              </w:r>
              <w:proofErr w:type="gramEnd"/>
              <w:r w:rsidRPr="008B247C">
                <w:rPr>
                  <w:rFonts w:ascii="Courier New" w:hAnsi="Courier New" w:cs="Courier New"/>
                  <w:color w:val="0000FF"/>
                  <w:sz w:val="18"/>
                </w:rPr>
                <w:t xml:space="preserve"> entry:n yksilöivä tunnus --&gt;</w:t>
              </w:r>
            </w:ins>
          </w:p>
          <w:p w14:paraId="1741EE95" w14:textId="3D84F809" w:rsidR="004A6E82" w:rsidRPr="001C1EE5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ins w:id="232" w:author="Tekijä">
              <w:r>
                <w:rPr>
                  <w:rFonts w:ascii="Courier New" w:hAnsi="Courier New" w:cs="Courier New"/>
                  <w:color w:val="0000FF"/>
                  <w:sz w:val="18"/>
                </w:rPr>
                <w:lastRenderedPageBreak/>
                <w:t xml:space="preserve">     </w:t>
              </w:r>
              <w:r w:rsidRPr="001C1EE5">
                <w:rPr>
                  <w:rFonts w:ascii="Courier New" w:hAnsi="Courier New" w:cs="Courier New"/>
                  <w:color w:val="0000FF"/>
                  <w:sz w:val="18"/>
                  <w:lang w:val="en-US"/>
                </w:rPr>
                <w:t>&lt;id root="1.2.246.10.1234567.11.2014.300.108"/&gt;</w:t>
              </w:r>
            </w:ins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45FDBC38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322A8D7B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r w:rsidR="00BE0C19">
        <w:t xml:space="preserve"> ja vastaava nimi representedOrganization/name</w:t>
      </w:r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15AF9" w:rsidRPr="00DD469B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E6A218E" w14:textId="21938A65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302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33" w:author="Tekijä">
              <w:r w:rsidRPr="00BE0C19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34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toimintayksikkö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#OID1.2.246.10.1234567.11.2014.300.29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304-Terveydenhuollon ammattinimike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30DFA0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AFFC8A8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1C18C1A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928AEB1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305-Ammattihenkilön nimi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8C647A" w14:textId="77777777" w:rsidR="00BE0C19" w:rsidRPr="008D7F51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Lauri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A3F901" w14:textId="77777777" w:rsidR="00BE0C19" w:rsidRPr="008D7F51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4816B" w14:textId="77777777" w:rsidR="00BE0C19" w:rsidRPr="008D7F51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8D7F5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303-palveluyksikön OID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835A87C" w14:textId="77777777" w:rsidR="00BE0C19" w:rsidRPr="0043694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1.2.246.10.1234567.10.201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Lisätty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terveyskeskus, Fysioterapiayksikkö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302-toimintayksikön OID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B1BAD6" w14:textId="1B7AD561" w:rsidR="00F15AF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2BFACEEA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</w:t>
      </w:r>
      <w:proofErr w:type="gramStart"/>
      <w:r w:rsidR="00BE3438">
        <w:t>text:iin</w:t>
      </w:r>
      <w:proofErr w:type="gramEnd"/>
      <w:r w:rsidR="00BE0C19">
        <w:t>.</w:t>
      </w: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306 Hoitopaikan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AE2E0B" w14:textId="34311A30" w:rsidR="0039498E" w:rsidRPr="0009052B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35" w:author="Tekijä">
              <w:r w:rsidRPr="0009052B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36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Hoitopaikan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#OID1.2.246.10.123456.11.2014.300.30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#OID1.2.246.10.1234567.11.2014.300.30.1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E9587" w14:textId="1319EC35" w:rsidR="00BE3438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2CCCF80" w14:textId="3F27313D" w:rsidR="00BE3438" w:rsidRDefault="00BE3438" w:rsidP="00BE3438">
      <w:pPr>
        <w:rPr>
          <w:ins w:id="237" w:author="Tekijä"/>
        </w:rPr>
      </w:pPr>
    </w:p>
    <w:p w14:paraId="33392C6E" w14:textId="77777777" w:rsidR="001850D9" w:rsidRDefault="001850D9" w:rsidP="001850D9">
      <w:pPr>
        <w:rPr>
          <w:ins w:id="238" w:author="Tekijä"/>
          <w:color w:val="FF0000"/>
        </w:rPr>
      </w:pPr>
      <w:ins w:id="239" w:author="Tekijä">
        <w:r w:rsidRPr="00AE16CA">
          <w:t>Jos terveyde</w:t>
        </w:r>
        <w:r>
          <w:t>nhuollon toimintayksikkö ja</w:t>
        </w:r>
        <w:r w:rsidRPr="00AE16CA">
          <w:t xml:space="preserve"> </w:t>
        </w:r>
        <w:r>
          <w:t>ammattihenkilö</w:t>
        </w:r>
        <w:r w:rsidRPr="00AE16CA">
          <w:t xml:space="preserve"> (kenttäkoodi 302), </w:t>
        </w:r>
        <w:r>
          <w:t xml:space="preserve">eivät ole yksilöitävissä rakenteisena, tiedot voidaan antaa näyttömuodossa ja kenttäkoodin 302 rakenteessa esitetään vain viittaus näyttömuotoon (performer-rakenne voidaan jättää pois). Em. tilanteessa voidaan </w:t>
        </w:r>
        <w:proofErr w:type="gramStart"/>
        <w:r>
          <w:t xml:space="preserve">tarvittaessa </w:t>
        </w:r>
        <w:r w:rsidRPr="00AE16CA">
          <w:t xml:space="preserve"> </w:t>
        </w:r>
        <w:r>
          <w:t>esittää</w:t>
        </w:r>
        <w:proofErr w:type="gramEnd"/>
        <w:r>
          <w:t xml:space="preserve"> myös </w:t>
        </w:r>
        <w:r w:rsidRPr="00AE16CA">
          <w:t xml:space="preserve">hoitopaikkaan liittyvä lisätieto </w:t>
        </w:r>
        <w:r>
          <w:t xml:space="preserve">omassa rakenteessaan </w:t>
        </w:r>
        <w:r w:rsidRPr="00AE16CA">
          <w:t>(</w:t>
        </w:r>
        <w:r>
          <w:t xml:space="preserve">kenttäkoodi 306). </w:t>
        </w:r>
      </w:ins>
    </w:p>
    <w:p w14:paraId="5D98C4B4" w14:textId="77777777" w:rsidR="001850D9" w:rsidRDefault="001850D9" w:rsidP="00BE3438"/>
    <w:p w14:paraId="0641185A" w14:textId="77777777" w:rsidR="001F2362" w:rsidRDefault="00BE3438" w:rsidP="001F2362">
      <w:pPr>
        <w:pStyle w:val="Otsikko3"/>
      </w:pPr>
      <w:bookmarkStart w:id="240" w:name="_Toc436739926"/>
      <w:r>
        <w:t>Palvelu</w:t>
      </w:r>
      <w:bookmarkEnd w:id="240"/>
    </w:p>
    <w:p w14:paraId="1C4770CA" w14:textId="34E891FB" w:rsidR="00C4779E" w:rsidRDefault="00C4779E" w:rsidP="00C4779E">
      <w:pPr>
        <w:rPr>
          <w:ins w:id="241" w:author="Tekijä"/>
        </w:rPr>
      </w:pPr>
      <w:ins w:id="242" w:author="Tekijä">
        <w:r>
          <w:t xml:space="preserve">Huom: </w:t>
        </w:r>
        <w:r>
          <w:t>Rakenteissa käytettävistä kenttäkoodeista</w:t>
        </w:r>
        <w:r>
          <w:t xml:space="preserve"> on annettu siirtymävaiheen ohjeita kansallisen määrittelyn edetessä. Tarki</w:t>
        </w:r>
        <w:r>
          <w:t>sta käytössä olevien koodien</w:t>
        </w:r>
        <w:r>
          <w:t xml:space="preserve"> ajantasainen tilanne THL:n julkaisemasta toiminnallisesta määrittelystä.</w:t>
        </w:r>
      </w:ins>
    </w:p>
    <w:p w14:paraId="38D87E18" w14:textId="77777777" w:rsidR="00C4779E" w:rsidRDefault="00C4779E" w:rsidP="001F2362">
      <w:pPr>
        <w:jc w:val="left"/>
        <w:rPr>
          <w:ins w:id="243" w:author="Tekijä"/>
        </w:rPr>
      </w:pPr>
    </w:p>
    <w:p w14:paraId="36514B3D" w14:textId="44CAF2FC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 xml:space="preserve">Palvelun tiedot sijoitetaan omaan entryynsä. Koska tieto on toistuva, </w:t>
      </w:r>
      <w:proofErr w:type="gramStart"/>
      <w:r>
        <w:t>käytetään  organizer</w:t>
      </w:r>
      <w:proofErr w:type="gramEnd"/>
      <w:r>
        <w:t>-rakennetta, jossa &lt;component&gt;&lt;encounter&gt;&lt;</w:t>
      </w:r>
      <w:r w:rsidR="00CD7B1C">
        <w:t>/</w:t>
      </w:r>
      <w:r>
        <w:t xml:space="preserve">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del w:id="244" w:author="Tekijä">
        <w:r w:rsidRPr="00BE0C19" w:rsidDel="0009052B">
          <w:rPr>
            <w:color w:val="000000"/>
            <w:szCs w:val="24"/>
            <w:highlight w:val="white"/>
          </w:rPr>
          <w:delText>1.2.246.6.12.2002.</w:delText>
        </w:r>
        <w:r w:rsidR="00BE0C19" w:rsidDel="0009052B">
          <w:rPr>
            <w:color w:val="000000"/>
            <w:szCs w:val="24"/>
            <w:highlight w:val="white"/>
          </w:rPr>
          <w:delText>345</w:delText>
        </w:r>
      </w:del>
      <w:ins w:id="245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70D910" w14:textId="77777777" w:rsidR="003B1A0C" w:rsidRDefault="001F2362" w:rsidP="003B1A0C">
            <w:pPr>
              <w:autoSpaceDE w:val="0"/>
              <w:autoSpaceDN w:val="0"/>
              <w:adjustRightInd w:val="0"/>
              <w:jc w:val="left"/>
              <w:rPr>
                <w:ins w:id="246" w:author="Tekijä"/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3B1A0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3B1A0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del w:id="247" w:author="Tekijä">
              <w:r w:rsidR="00AF5158" w:rsidRPr="003B1A0C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1.2.246.6.12.2002.</w:delText>
              </w:r>
              <w:r w:rsidR="00BE0C19" w:rsidRPr="003B1A0C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345</w:delText>
              </w:r>
            </w:del>
            <w:ins w:id="248" w:author="Tekijä">
              <w:r w:rsidR="0009052B" w:rsidRPr="003B1A0C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1.2.246.537.6.12.2002.345</w:t>
              </w:r>
            </w:ins>
            <w:r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.307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360809CD" w14:textId="01594607" w:rsidR="003B1A0C" w:rsidRPr="003B1A0C" w:rsidRDefault="003B1A0C" w:rsidP="003B1A0C">
            <w:pPr>
              <w:autoSpaceDE w:val="0"/>
              <w:autoSpaceDN w:val="0"/>
              <w:adjustRightInd w:val="0"/>
              <w:jc w:val="left"/>
              <w:rPr>
                <w:ins w:id="249" w:author="Tekijä"/>
                <w:rFonts w:ascii="Courier New" w:hAnsi="Courier New" w:cs="Courier New"/>
                <w:color w:val="0000FF"/>
                <w:sz w:val="18"/>
              </w:rPr>
            </w:pPr>
            <w:ins w:id="250" w:author="Tekijä">
              <w:r>
                <w:rPr>
                  <w:rFonts w:ascii="Courier New" w:hAnsi="Courier New" w:cs="Courier New"/>
                  <w:color w:val="0000FF"/>
                  <w:sz w:val="18"/>
                </w:rPr>
                <w:t xml:space="preserve">     </w:t>
              </w:r>
              <w:proofErr w:type="gramStart"/>
              <w:r w:rsidRPr="003B1A0C">
                <w:rPr>
                  <w:rFonts w:ascii="Courier New" w:hAnsi="Courier New" w:cs="Courier New"/>
                  <w:color w:val="0000FF"/>
                  <w:sz w:val="18"/>
                </w:rPr>
                <w:t>&lt;!--</w:t>
              </w:r>
              <w:proofErr w:type="gramEnd"/>
              <w:r w:rsidRPr="003B1A0C">
                <w:rPr>
                  <w:rFonts w:ascii="Courier New" w:hAnsi="Courier New" w:cs="Courier New"/>
                  <w:color w:val="0000FF"/>
                  <w:sz w:val="18"/>
                </w:rPr>
                <w:t xml:space="preserve"> entry:n yksilöivä tunnus --&gt;</w:t>
              </w:r>
            </w:ins>
          </w:p>
          <w:p w14:paraId="4B3E3CDF" w14:textId="58E03DD4" w:rsidR="001F2362" w:rsidRPr="001C1EE5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ins w:id="251" w:author="Tekijä">
              <w:r>
                <w:rPr>
                  <w:rFonts w:ascii="Courier New" w:hAnsi="Courier New" w:cs="Courier New"/>
                  <w:color w:val="0000FF"/>
                  <w:sz w:val="18"/>
                </w:rPr>
                <w:t xml:space="preserve">     </w:t>
              </w:r>
              <w:r w:rsidRPr="001C1EE5">
                <w:rPr>
                  <w:rFonts w:ascii="Courier New" w:hAnsi="Courier New" w:cs="Courier New"/>
                  <w:color w:val="0000FF"/>
                  <w:sz w:val="18"/>
                  <w:lang w:val="en-US"/>
                </w:rPr>
                <w:t>&lt;id root="1.2.246.10.1234567.11.2014.300.109"/&gt;</w:t>
              </w:r>
            </w:ins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34059C7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F42054C" w14:textId="564FCA88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proofErr w:type="gram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proofErr w:type="gramEnd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4E19ACAE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&lt;</w:t>
            </w:r>
            <w:proofErr w:type="gramStart"/>
            <w:r w:rsidR="00BE0C19" w:rsidRPr="00664E46">
              <w:rPr>
                <w:rFonts w:ascii="Courier New" w:hAnsi="Courier New" w:cs="Courier New"/>
                <w:color w:val="800000"/>
                <w:sz w:val="18"/>
                <w:szCs w:val="18"/>
                <w:lang w:val="fr-FR" w:eastAsia="fi-FI"/>
              </w:rPr>
              <w:t>code</w:t>
            </w:r>
            <w:proofErr w:type="gramEnd"/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SPAT1223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1.2.246.537.6.128.2009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PTHAVO - Perusterveydenhuollon avohoidon toimintoluokitus (SPAT)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displayName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Fysioterapeuttinen kuntoutus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"/&gt;</w:t>
            </w:r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lastRenderedPageBreak/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0CF834F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8D7F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8D7F5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ENC</w:t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8D7F5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63ED696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25F1906D" w:rsidR="00907A9C" w:rsidRPr="008D7F51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8D7F5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effectiveTime</w:t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E1E954B" w14:textId="77777777" w:rsidR="00EF211D" w:rsidRPr="008D7F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8D7F5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 xml:space="preserve"> </w:t>
            </w:r>
            <w:r w:rsidR="00891F09" w:rsidRPr="008D7F51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8D7F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8D7F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8D7F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0652340B" w14:textId="3F3E70AD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</w:t>
            </w:r>
            <w:proofErr w:type="gramStart"/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="008F753C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308-</w:t>
            </w:r>
            <w:r w:rsidRPr="00EF3051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sisältötekstiin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1AA33CA6" w14:textId="77777777" w:rsidR="00EF211D" w:rsidRPr="008D7F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8D7F5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8D7F5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35A7E0E" w14:textId="77777777" w:rsidR="00EF211D" w:rsidRPr="008D7F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8D7F5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1A29915" w14:textId="77777777" w:rsidR="00797648" w:rsidRPr="008D7F51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&lt;</w:t>
            </w:r>
            <w:r w:rsidRPr="008D7F5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8D7F5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8D7F5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8D7F5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15D784BC" w14:textId="597576D6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</w:t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0A5CCF5B" w:rsidR="00797648" w:rsidRPr="001C1611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09052B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D20212D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64A5A5D2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proofErr w:type="gramStart"/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311-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lisätietotekstiin </w:t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1D74766" w14:textId="258B80D8" w:rsidR="00797648" w:rsidRPr="00D06DD0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3DAAD71" w:rsidR="00797648" w:rsidRPr="0009052B" w:rsidRDefault="00560840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09052B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273CB320" w:rsidR="001162EC" w:rsidRPr="00D06DD0" w:rsidRDefault="00560840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5EB09BD4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1D817315" w14:textId="47D78BF6" w:rsidR="00EF211D" w:rsidRDefault="00EF211D" w:rsidP="00EF211D">
      <w:pPr>
        <w:rPr>
          <w:ins w:id="252" w:author="Tekijä"/>
        </w:rPr>
      </w:pPr>
    </w:p>
    <w:p w14:paraId="1CCF685D" w14:textId="77777777" w:rsidR="001850D9" w:rsidRDefault="001850D9" w:rsidP="001850D9">
      <w:pPr>
        <w:rPr>
          <w:ins w:id="253" w:author="Tekijä"/>
        </w:rPr>
      </w:pPr>
      <w:ins w:id="254" w:author="Tekijä">
        <w:r>
          <w:t>Jos palvelua ei ilmaista koodiarvona, voidaan tietokentässä 307 esittää &lt;code nullFlavor="NA"/&gt; sekä &lt;text&gt;-elementissä viittaus palvelun kuvaukseen tekstinä näyttömuodossa.</w:t>
        </w:r>
      </w:ins>
    </w:p>
    <w:p w14:paraId="5BE37526" w14:textId="77777777" w:rsidR="001850D9" w:rsidRDefault="001850D9" w:rsidP="001850D9">
      <w:pPr>
        <w:rPr>
          <w:ins w:id="255" w:author="Tekijä"/>
        </w:rPr>
      </w:pPr>
    </w:p>
    <w:p w14:paraId="401229F1" w14:textId="5BFDC9FC" w:rsidR="001850D9" w:rsidRDefault="001850D9" w:rsidP="001850D9">
      <w:pPr>
        <w:rPr>
          <w:ins w:id="256" w:author="Tekijä"/>
        </w:rPr>
      </w:pPr>
      <w:ins w:id="257" w:author="Tekijä">
        <w:r>
          <w:t>Jos tietokentän 308 mukainen rakenne on annettu, eikä pakollista tietoa Palvelun suunniteltu ajankohta (tietokenttä 314) pystytä antamaan, esitetään &lt;effectiveTime nullFlavor="NA"/&gt;.</w:t>
        </w:r>
      </w:ins>
    </w:p>
    <w:p w14:paraId="332137A2" w14:textId="77777777" w:rsidR="001850D9" w:rsidRPr="00931A56" w:rsidRDefault="001850D9" w:rsidP="00EF211D"/>
    <w:p w14:paraId="270A747E" w14:textId="3856FF9D" w:rsidR="00EF211D" w:rsidRPr="00931A56" w:rsidRDefault="00F04D0E" w:rsidP="00D12236">
      <w:pPr>
        <w:pStyle w:val="Otsikko4"/>
      </w:pPr>
      <w:r>
        <w:t>Palvelun sisältö</w:t>
      </w:r>
    </w:p>
    <w:p w14:paraId="140495B4" w14:textId="144504EA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</w:t>
      </w:r>
      <w:proofErr w:type="gramStart"/>
      <w:r w:rsidR="001F2362">
        <w:t>text:iin</w:t>
      </w:r>
      <w:proofErr w:type="gramEnd"/>
      <w:r w:rsidR="00F04D0E">
        <w:t>.</w:t>
      </w:r>
      <w:r w:rsidR="00CD7B1C">
        <w:t xml:space="preserve"> Palvelun sisältökuvaus on toistuva, koko entryRelationship-rakennetta toistetaan.</w:t>
      </w:r>
    </w:p>
    <w:p w14:paraId="0EEFE420" w14:textId="77777777" w:rsid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C3409F" w14:textId="05CAE880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308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258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25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sisältö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662E4D" w14:textId="55869B31" w:rsidR="001F2362" w:rsidRPr="0039498E" w:rsidRDefault="0039498E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FEAEBC9" w14:textId="77777777" w:rsidR="001F2362" w:rsidRDefault="001F2362" w:rsidP="001F2362"/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17DF88E7" w14:textId="54462854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r w:rsidR="00D06DD0">
        <w:t>-</w:t>
      </w:r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del w:id="260" w:author="Tekijä">
        <w:r w:rsidR="00AF5158" w:rsidRPr="00F04D0E" w:rsidDel="0009052B">
          <w:rPr>
            <w:szCs w:val="24"/>
            <w:lang w:eastAsia="fi-FI"/>
          </w:rPr>
          <w:delText>1.2.246.6.12.2002.</w:delText>
        </w:r>
        <w:r w:rsidR="00F04D0E" w:rsidDel="0009052B">
          <w:rPr>
            <w:szCs w:val="24"/>
            <w:lang w:eastAsia="fi-FI"/>
          </w:rPr>
          <w:delText>345</w:delText>
        </w:r>
      </w:del>
      <w:ins w:id="261" w:author="Tekijä">
        <w:r w:rsidR="0009052B">
          <w:rPr>
            <w:szCs w:val="24"/>
            <w:lang w:eastAsia="fi-FI"/>
          </w:rPr>
          <w:t>1.2.246.537.6.12.2002.345</w:t>
        </w:r>
      </w:ins>
      <w:r w:rsidR="009C4661" w:rsidRPr="00F04D0E">
        <w:rPr>
          <w:szCs w:val="24"/>
          <w:lang w:eastAsia="fi-FI"/>
        </w:rPr>
        <w:t>.309  arvosta</w:t>
      </w:r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162EC" w:rsidRPr="008D7F51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309 palvelun yksilöinti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1.2.246.6.12.2002.323.2012.309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proofErr w:type="gramStart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koodisto ja koodiarvo (Laboratoriotutkimusnimikkeistö, Radiologinen tutkimus- ja toimenpidenimikkeistö,Perusterveydenhuollon avohoidon toimintoluokitus (SPAT) , Fysiologiset mittaukset,  Fysioterapianimikkeistö, Puheterapianimikkeistö, Kuntaliitto - Ravitsemusterapianimikkeistö)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B8A361" w14:textId="474C616D" w:rsidR="001162EC" w:rsidRPr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310 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38C1D3" w14:textId="2285F05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310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del w:id="262" w:author="Tekijä">
              <w:r w:rsidRPr="00F04D0E" w:rsidDel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1.2.246.6.12.2002.345</w:delText>
              </w:r>
            </w:del>
            <w:ins w:id="263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1.2.246.537.6.12.2002.345</w:t>
              </w:r>
            </w:ins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1.2.246.10.1.2.3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A79CA9" w14:textId="4AD3F52D" w:rsidR="005E64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44B684B" w14:textId="77777777" w:rsidR="005E640E" w:rsidRDefault="005E640E" w:rsidP="005E640E"/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12335E16" w14:textId="62B804F8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</w:t>
      </w:r>
      <w:proofErr w:type="gramStart"/>
      <w:r>
        <w:t>text:iin</w:t>
      </w:r>
      <w:proofErr w:type="gramEnd"/>
      <w:r w:rsidR="00F04D0E">
        <w:t>.</w:t>
      </w: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311-viittaus palvelun lisätietotekstiin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A6EACDC" w14:textId="0761FA92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264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265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lisätieto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BC35D6" w14:textId="462C65DF" w:rsidR="00B00C8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r w:rsidR="00451CE5" w:rsidRPr="00451CE5">
        <w:rPr>
          <w:lang w:val="fi-FI"/>
        </w:rPr>
        <w:t xml:space="preserve"> ja Palvelun tilan muuttamisen ajankohta</w:t>
      </w:r>
    </w:p>
    <w:p w14:paraId="6CB82B3A" w14:textId="5E5B4C51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r w:rsidR="00451CE5">
        <w:t>Kenttäkoodi on 312</w:t>
      </w:r>
      <w:r>
        <w:t xml:space="preserve">. </w:t>
      </w:r>
      <w:r w:rsidR="00451CE5">
        <w:t>Palvelun tila annetaan tietosisällössä kuvatulla</w:t>
      </w:r>
      <w:r w:rsidR="00BE4851">
        <w:t xml:space="preserve"> luokituksella - t</w:t>
      </w:r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r w:rsidR="00CF4E8E">
        <w:t>, jonka mukaan valittu arvo annetaan CV-tietotyypillä value:ssa</w:t>
      </w:r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769C45C3" w:rsidR="00B00C8B" w:rsidRPr="00BE3438" w:rsidRDefault="00CF4E8E" w:rsidP="00B00C8B">
      <w:pPr>
        <w:jc w:val="left"/>
      </w:pPr>
      <w:r>
        <w:t>P</w:t>
      </w:r>
      <w:r w:rsidR="00B00C8B">
        <w:t xml:space="preserve">alvelun tilan muuttamisen ajankohta </w:t>
      </w:r>
      <w:r w:rsidR="00BE4851">
        <w:t xml:space="preserve">ilmoitetaan palvelun tilan aliobservation:illa, kenttäkoodi on </w:t>
      </w:r>
      <w:del w:id="266" w:author="Tekijä">
        <w:r w:rsidR="00BE4851" w:rsidDel="0009052B">
          <w:delText xml:space="preserve">X </w:delText>
        </w:r>
      </w:del>
      <w:ins w:id="267" w:author="Tekijä">
        <w:r w:rsidR="0009052B">
          <w:t xml:space="preserve">313 </w:t>
        </w:r>
      </w:ins>
      <w:r w:rsidR="00BE4851">
        <w:t xml:space="preserve">ja value TS-tietotyypillä muuttamisen ajankohta. </w:t>
      </w:r>
      <w:r w:rsidR="0057360D">
        <w:t>Aliobservation-rakennetta toistetaan aina, kun kyseisen palvelun tilaa muutetaan ja aikaisemmat kirjaukset jätetään tässä näkyviin</w:t>
      </w:r>
      <w:r w:rsidR="00B00C8B">
        <w:t>.</w:t>
      </w: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312 Suunnitellun palvelun tila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72F879D" w14:textId="77777777" w:rsidR="00BE4851" w:rsidRPr="008D7F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8D7F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8D7F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E9817" w14:textId="54D67905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68" w:author="Tekijä">
              <w:r w:rsidRPr="00BE4851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6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Suunnittelun palvelun tila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palvelun tila tietosisällössä kuvatulla luokituksella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C435D03" w14:textId="42EDA7AE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CV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270" w:author="Tekijä">
              <w:r w:rsidRPr="00BE4851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271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Varattu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toistuva rakenne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57360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313 Palvelun tilan muuttamisen ajankohta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C68EF42" w14:textId="3246A982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313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72" w:author="Tekijä">
              <w:r w:rsidRPr="00BE4851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73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Palvelun tilan muuttamisen ajankohta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#OID1.2.246.10.1234567.11.2014.300.37.1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20140314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2FBE5" w14:textId="04D779A3" w:rsidR="00B00C8B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5BE1BE43" w:rsidR="009D61D0" w:rsidRPr="00045B65" w:rsidRDefault="009D61D0" w:rsidP="009D61D0">
      <w:pPr>
        <w:jc w:val="left"/>
        <w:rPr>
          <w:color w:val="000000"/>
          <w:szCs w:val="24"/>
        </w:rPr>
      </w:pPr>
      <w:r>
        <w:t>Tietyn ehtorakenteen kohdalla organizerissa &lt;component&gt;&lt;observation&gt;&lt;</w:t>
      </w:r>
      <w:r w:rsidR="00CE608E">
        <w:t>/</w:t>
      </w:r>
      <w:r>
        <w:t xml:space="preserve">component&gt;-rakenne toistuu. </w:t>
      </w:r>
      <w:r w:rsidRPr="004A6E82">
        <w:t xml:space="preserve">TemplateId:ssä organizerille annetaan arvo </w:t>
      </w:r>
      <w:del w:id="274" w:author="Tekijä">
        <w:r w:rsidRPr="00045B65" w:rsidDel="0009052B">
          <w:rPr>
            <w:color w:val="000000"/>
            <w:szCs w:val="24"/>
            <w:highlight w:val="white"/>
          </w:rPr>
          <w:delText>1.2.246.6.12.2002.</w:delText>
        </w:r>
        <w:r w:rsidR="00CD7D2A" w:rsidDel="0009052B">
          <w:rPr>
            <w:color w:val="000000"/>
            <w:szCs w:val="24"/>
          </w:rPr>
          <w:delText>345</w:delText>
        </w:r>
      </w:del>
      <w:ins w:id="275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4BEFAEC8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lastRenderedPageBreak/>
              <w:t>&lt;</w:t>
            </w:r>
            <w:ins w:id="276" w:author="Tekijä">
              <w:r w:rsidR="003B1A0C" w:rsidRPr="001C1EE5">
                <w:rPr>
                  <w:rFonts w:ascii="Arial" w:hAnsi="Arial" w:cs="Arial"/>
                  <w:color w:val="800000"/>
                  <w:sz w:val="20"/>
                  <w:highlight w:val="white"/>
                  <w:lang w:val="en-US" w:eastAsia="fi-FI"/>
                </w:rPr>
                <w:t>entryRelationship</w:t>
              </w:r>
            </w:ins>
            <w:del w:id="277" w:author="Tekijä">
              <w:r w:rsidRPr="00CD7D2A" w:rsidDel="003B1A0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entry</w:delText>
              </w:r>
            </w:del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7E4CE89A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del w:id="278" w:author="Tekijä">
              <w:r w:rsidR="00AF5158" w:rsidRPr="00CD7D2A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1.2.246.6.12.2002.</w:delText>
              </w:r>
              <w:r w:rsidR="00CD7D2A" w:rsidRPr="00CD7D2A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345</w:delText>
              </w:r>
            </w:del>
            <w:ins w:id="27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1.2.246.537.6.12.2002.345</w:t>
              </w:r>
            </w:ins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proofErr w:type="gramEnd"/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proofErr w:type="gram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05C8B9D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</w:t>
            </w:r>
            <w:proofErr w:type="gramStart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proofErr w:type="gramEnd"/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proofErr w:type="gram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22AD108E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ins w:id="280" w:author="Tekijä">
              <w:r w:rsidR="003B1A0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t>entryRelationship</w:t>
              </w:r>
            </w:ins>
            <w:del w:id="281" w:author="Tekijä">
              <w:r w:rsidRPr="00CD7D2A" w:rsidDel="003B1A0C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entry</w:delText>
              </w:r>
            </w:del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72AFF4F9" w14:textId="77777777" w:rsidR="009D61D0" w:rsidRDefault="009D61D0" w:rsidP="00B00C8B"/>
    <w:p w14:paraId="6355F662" w14:textId="3F2136FC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</w:t>
      </w:r>
      <w:proofErr w:type="gramStart"/>
      <w:r>
        <w:t>text:iin</w:t>
      </w:r>
      <w:proofErr w:type="gramEnd"/>
      <w:r w:rsidR="00CE608E">
        <w:t>, jonne viitataan ankkuroinnilla value:sta</w:t>
      </w:r>
      <w:r>
        <w:t>.</w:t>
      </w:r>
      <w:r w:rsidR="00CE608E">
        <w:t xml:space="preserve"> Palvelun ehto tekstinä on toistuva.</w:t>
      </w: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315 Palvelun ehto tekstinä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4771FD0" w14:textId="67845B19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282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283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ehto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E3B82D" w14:textId="61E8A39A" w:rsidR="0026271E" w:rsidRPr="00732BEC" w:rsidRDefault="00732BEC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 xml:space="preserve">lementissä criterion/code ilmoitetaan tutkimus laboratoriotutkimusnimikkeistöllä tai </w:t>
      </w:r>
      <w:proofErr w:type="gramStart"/>
      <w:r>
        <w:t>FinLOINC:illa</w:t>
      </w:r>
      <w:proofErr w:type="gramEnd"/>
      <w:r>
        <w:t xml:space="preserve">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0E10CEE5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r w:rsidR="00CD7D2A">
        <w:t>a ei ole tarve toteuttaa, sillä arvo-alueet voidaan antaa myös ”positiivisena” ilmaisuna.</w:t>
      </w: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Ehdot rakenteisena, toistetaan koko component.observation rakennetta mikäli ehto on OR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243146" w14:textId="5BA7B15C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84" w:author="Tekijä">
              <w:r w:rsidRPr="00A928DD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85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Ehdon yksilöivä tunnus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316, 317yksilöivän tekijän ehto, esim. labratutkimus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5F48348" w14:textId="6CAFC5F1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del w:id="286" w:author="Tekijä">
              <w:r w:rsidRPr="00A928DD" w:rsidDel="001850D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unit</w:delText>
              </w:r>
              <w:r w:rsidRPr="00A928DD" w:rsidDel="001850D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1850D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mmol/l</w:delText>
              </w:r>
              <w:r w:rsidRPr="00A928DD" w:rsidDel="001850D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</w:del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05D2CD5" w14:textId="144933F4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ins w:id="287" w:author="Tekijä">
              <w:r w:rsidR="001850D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</w:t>
              </w:r>
              <w:r w:rsidR="001850D9"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="001850D9"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="001850D9"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mmol/l</w:t>
              </w:r>
              <w:r w:rsidR="001850D9"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</w:ins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looginen AND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B80ADC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yksilöivän tekijän ehto, esim. </w:t>
            </w:r>
            <w:r w:rsidRPr="0043694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Finloinc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9855F02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3141-9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1.2.246.537.6.96.2008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FinLOINC - Fysiologiset mittaukset 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Paino, mitattu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C9A9555" w14:textId="4FF9810B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del w:id="288" w:author="Tekijä">
              <w:r w:rsidRPr="00A928DD" w:rsidDel="001850D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unit</w:delText>
              </w:r>
              <w:r w:rsidRPr="00A928DD" w:rsidDel="001850D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1850D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kg</w:delText>
              </w:r>
              <w:r w:rsidRPr="00A928DD" w:rsidDel="001850D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</w:del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5FD444" w14:textId="2B970FB2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ins w:id="289" w:author="Tekijä">
              <w:r w:rsidR="001850D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</w:t>
              </w:r>
              <w:r w:rsidR="001850D9"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="001850D9"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="001850D9"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kg</w:t>
              </w:r>
              <w:r w:rsidR="001850D9"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</w:ins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32735A" w14:textId="37BDBD48" w:rsidR="00B63024" w:rsidRPr="00A928DD" w:rsidRDefault="00A928DD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8D7F51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</w:tbl>
    <w:p w14:paraId="60B9EB41" w14:textId="77777777" w:rsidR="00DC7A74" w:rsidRPr="0011012D" w:rsidRDefault="00DC7A74" w:rsidP="00DC7A74">
      <w:pPr>
        <w:rPr>
          <w:lang w:val="en-US"/>
        </w:rPr>
      </w:pPr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290" w:name="_Toc412718363"/>
      <w:bookmarkStart w:id="291" w:name="_Toc421785297"/>
      <w:bookmarkStart w:id="292" w:name="_Toc412718364"/>
      <w:bookmarkStart w:id="293" w:name="_Toc421785298"/>
      <w:bookmarkStart w:id="294" w:name="_Toc412718365"/>
      <w:bookmarkStart w:id="295" w:name="_Toc421785299"/>
      <w:bookmarkStart w:id="296" w:name="_Toc412718366"/>
      <w:bookmarkStart w:id="297" w:name="_Toc421785300"/>
      <w:bookmarkStart w:id="298" w:name="_Toc412718367"/>
      <w:bookmarkStart w:id="299" w:name="_Toc421785301"/>
      <w:bookmarkStart w:id="300" w:name="_Toc436739927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r w:rsidRPr="0026271E">
        <w:rPr>
          <w:lang w:val="fi-FI"/>
        </w:rPr>
        <w:t>Tuki, seuranta ja arviointi</w:t>
      </w:r>
      <w:bookmarkEnd w:id="300"/>
    </w:p>
    <w:p w14:paraId="22E8A4AA" w14:textId="7769A39F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2AB7098B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A928DD">
        <w:t>Suunnitelma</w:t>
      </w:r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7BC8F6" w14:textId="13B9A2D7" w:rsidR="00107B2F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301" w:name="_Toc436739928"/>
      <w:r w:rsidRPr="00107B2F">
        <w:rPr>
          <w:lang w:val="fi-FI"/>
        </w:rPr>
        <w:t xml:space="preserve">Tuki, seuranta ja </w:t>
      </w:r>
      <w:proofErr w:type="gramStart"/>
      <w:r w:rsidRPr="00107B2F">
        <w:rPr>
          <w:lang w:val="fi-FI"/>
        </w:rPr>
        <w:t>arviointi  tekstinä</w:t>
      </w:r>
      <w:bookmarkEnd w:id="301"/>
      <w:proofErr w:type="gramEnd"/>
    </w:p>
    <w:p w14:paraId="2E9C8EFC" w14:textId="77777777" w:rsidR="006A5367" w:rsidRDefault="006A5367" w:rsidP="006A5367">
      <w:r>
        <w:t>Käyttäjän syöttämä teksti sijoitetaan section/</w:t>
      </w:r>
      <w:proofErr w:type="gramStart"/>
      <w:r>
        <w:t>text:iin</w:t>
      </w:r>
      <w:proofErr w:type="gramEnd"/>
      <w:r>
        <w:t>.</w:t>
      </w:r>
    </w:p>
    <w:p w14:paraId="472637CE" w14:textId="77777777" w:rsidR="006A5367" w:rsidRPr="006A5367" w:rsidRDefault="006A5367" w:rsidP="006A5367"/>
    <w:p w14:paraId="2037C702" w14:textId="4B4C0A1C" w:rsidR="00107B2F" w:rsidRPr="001D5498" w:rsidRDefault="00107B2F" w:rsidP="00107B2F">
      <w:r>
        <w:t xml:space="preserve">Entry </w:t>
      </w:r>
      <w:r w:rsidR="006A5367">
        <w:t>aloitetaan observation-</w:t>
      </w:r>
      <w:r w:rsidR="00D06DD0">
        <w:t>elementillä</w:t>
      </w:r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del w:id="302" w:author="Tekijä">
        <w:r w:rsidR="00AF5158" w:rsidDel="0009052B">
          <w:delText>1.2.246.6.12.2002.</w:delText>
        </w:r>
        <w:r w:rsidR="00A928DD" w:rsidDel="0009052B">
          <w:delText>345</w:delText>
        </w:r>
      </w:del>
      <w:ins w:id="303" w:author="Tekijä">
        <w:r w:rsidR="0009052B">
          <w:t>1.2.246.537.6.12.2002.345</w:t>
        </w:r>
      </w:ins>
      <w:r>
        <w:t>. Text-elementistä viitataan tämän tietokokonaisuuden section/text</w:t>
      </w:r>
      <w:r w:rsidR="00732BEC">
        <w:t>/paragrap</w:t>
      </w:r>
      <w:r>
        <w:t>-</w:t>
      </w:r>
      <w:r w:rsidR="00732BEC">
        <w:t xml:space="preserve"> </w:t>
      </w:r>
      <w:proofErr w:type="gramStart"/>
      <w:r>
        <w:t>OID:iin</w:t>
      </w:r>
      <w:proofErr w:type="gramEnd"/>
      <w:r w:rsidR="00732BEC">
        <w:t xml:space="preserve"> ja value:sta ankkuroinnilla kirjattuu tekstiin</w:t>
      </w:r>
      <w:r>
        <w:t xml:space="preserve">. </w:t>
      </w:r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48C59E5" w14:textId="6A8602B4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304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305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51E9659" w14:textId="77777777" w:rsidR="00F358AF" w:rsidRDefault="00732BEC" w:rsidP="00F358AF">
            <w:pPr>
              <w:autoSpaceDE w:val="0"/>
              <w:autoSpaceDN w:val="0"/>
              <w:adjustRightInd w:val="0"/>
              <w:jc w:val="left"/>
              <w:rPr>
                <w:ins w:id="3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498D5D" w14:textId="3EB72EC5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ins w:id="30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08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proofErr w:type="gramStart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entry:n yksilöivä tunnus --&gt;</w:t>
              </w:r>
            </w:ins>
          </w:p>
          <w:p w14:paraId="37616129" w14:textId="148A2418" w:rsidR="00732BEC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09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root="1.2.246.10.1234567.11.2014.300.110"/&gt;</w:t>
              </w:r>
            </w:ins>
          </w:p>
          <w:p w14:paraId="2DD939DD" w14:textId="3F2CBF65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401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310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311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Tuki, seuranta ja arviointi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lastRenderedPageBreak/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6012A9" w14:textId="6495400A" w:rsidR="00107B2F" w:rsidRPr="00732BEC" w:rsidRDefault="00732BEC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312" w:name="_Toc436739929"/>
      <w:r>
        <w:t>Diagnoosilista</w:t>
      </w:r>
      <w:bookmarkEnd w:id="312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13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AF3845" w14:textId="1D41078E" w:rsidR="00817BFB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43DA7CD" w14:textId="77777777" w:rsidR="00817BFB" w:rsidRPr="00BF6B8D" w:rsidRDefault="00817BFB" w:rsidP="00817BFB"/>
    <w:p w14:paraId="25F808D8" w14:textId="77777777" w:rsidR="00817BFB" w:rsidRPr="006A5367" w:rsidRDefault="00817BFB" w:rsidP="00817BFB"/>
    <w:p w14:paraId="37780675" w14:textId="32B75CC2" w:rsidR="00F9188C" w:rsidRDefault="00817BFB" w:rsidP="00817BFB"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del w:id="313" w:author="Tekijä">
        <w:r w:rsidR="00AF5158" w:rsidDel="0009052B">
          <w:delText>1.2.246.6.12.2002.</w:delText>
        </w:r>
        <w:r w:rsidR="00F9188C" w:rsidDel="0009052B">
          <w:delText>345</w:delText>
        </w:r>
      </w:del>
      <w:ins w:id="314" w:author="Tekijä">
        <w:r w:rsidR="0009052B">
          <w:t>1.2.246.537.6.12.2002.345</w:t>
        </w:r>
      </w:ins>
      <w:r>
        <w:t>. Text-elementistä viitataan tämän tietokokonaisuuden section/text</w:t>
      </w:r>
      <w:r w:rsidR="00732BEC">
        <w:t>/paragraph</w:t>
      </w:r>
      <w:r>
        <w:t>-</w:t>
      </w:r>
      <w:proofErr w:type="gramStart"/>
      <w:r>
        <w:t>OID:iin</w:t>
      </w:r>
      <w:proofErr w:type="gramEnd"/>
      <w:r w:rsidR="00732BEC">
        <w:t xml:space="preserve"> ja value:sta ankkuroinnilla diagnoosilistan teksteihin</w:t>
      </w:r>
      <w:r>
        <w:t xml:space="preserve">. </w:t>
      </w:r>
    </w:p>
    <w:p w14:paraId="129C94FE" w14:textId="77777777" w:rsidR="00F9188C" w:rsidRDefault="00F9188C" w:rsidP="00817BFB"/>
    <w:p w14:paraId="1C0C89A0" w14:textId="5D8BFF5D" w:rsidR="00817BFB" w:rsidRPr="001D5498" w:rsidRDefault="00F11CCC" w:rsidP="00817BFB">
      <w:r>
        <w:t xml:space="preserve">Teksti kopioidaan </w:t>
      </w:r>
      <w:r w:rsidR="00F9188C">
        <w:t xml:space="preserve">päivitysaikana ajantasaisesta diagnoosikoosteesta </w:t>
      </w:r>
      <w:r>
        <w:t xml:space="preserve">ja sitä </w:t>
      </w:r>
      <w:r w:rsidR="00F9188C">
        <w:t xml:space="preserve">käyttäjä voi </w:t>
      </w:r>
      <w:r>
        <w:t>editoida.</w:t>
      </w:r>
      <w:r w:rsidR="00F9188C">
        <w:t xml:space="preserve"> Ajatuksena tämä lista päivitetään aina, kun </w:t>
      </w:r>
      <w:r w:rsidR="00D06DD0">
        <w:t>Terveys- ja hoitosuunnitelmaa</w:t>
      </w:r>
      <w:r w:rsidR="00F9188C">
        <w:t xml:space="preserve"> potilaalle päivitetään.</w:t>
      </w:r>
    </w:p>
    <w:p w14:paraId="28087F31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pysyvistä sekä ajankohtaisista diagnooseista, jotka ovat voimassa potilaan terveys- ja hoitosuunnitelman laatimisen hetkellä. Haetaan täyttöhetkellä diagnoosikoosteelta ja käyttäjä saa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395EC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gram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proofErr w:type="gram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I20.1 Angina pectoris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E11.9 Aikuistyypin diabetes; ilman komplikaatioita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E66.8 Vaikea lihavuus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AE3888B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3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ABB93F" w14:textId="6B22BA58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31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17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proofErr w:type="gramStart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entry:n yksilöivä tunnus --&gt;</w:t>
              </w:r>
            </w:ins>
          </w:p>
          <w:p w14:paraId="154A14AA" w14:textId="2E53A061" w:rsidR="00732BEC" w:rsidRPr="008D7F51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8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8D7F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&lt;id root="1.2.246.10.1234567.11.2014.300.111"/&gt;</w:t>
              </w:r>
            </w:ins>
          </w:p>
          <w:p w14:paraId="5607713C" w14:textId="3F6E5ADD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319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320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C26656" w14:textId="780C0347" w:rsidR="00817BF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93A3AE7" w14:textId="77777777" w:rsidR="00817BFB" w:rsidRPr="00A35135" w:rsidRDefault="00817BFB" w:rsidP="00817BFB"/>
    <w:p w14:paraId="517508E7" w14:textId="77777777" w:rsidR="00045EB6" w:rsidRDefault="00045EB6" w:rsidP="00045EB6">
      <w:pPr>
        <w:pStyle w:val="Otsikko2"/>
      </w:pPr>
      <w:bookmarkStart w:id="321" w:name="_Toc412718371"/>
      <w:bookmarkStart w:id="322" w:name="_Toc421785305"/>
      <w:bookmarkStart w:id="323" w:name="_Toc412718372"/>
      <w:bookmarkStart w:id="324" w:name="_Toc421785306"/>
      <w:bookmarkStart w:id="325" w:name="_Toc412718373"/>
      <w:bookmarkStart w:id="326" w:name="_Toc421785307"/>
      <w:bookmarkStart w:id="327" w:name="_Toc412718386"/>
      <w:bookmarkStart w:id="328" w:name="_Toc421785320"/>
      <w:bookmarkStart w:id="329" w:name="_Toc43673993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r>
        <w:lastRenderedPageBreak/>
        <w:t>Lääkityslista</w:t>
      </w:r>
      <w:bookmarkEnd w:id="329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42DBAD1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1964CF00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Lääk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ehoito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3C71C1A7" w14:textId="77777777" w:rsidR="00045EB6" w:rsidRDefault="00045EB6" w:rsidP="00045EB6">
      <w:r>
        <w:t>Käyttäjän syöttämä teksti sijoitetaan section/</w:t>
      </w:r>
      <w:proofErr w:type="gramStart"/>
      <w:r>
        <w:t>text:iin</w:t>
      </w:r>
      <w:proofErr w:type="gramEnd"/>
      <w:r>
        <w:t>.</w:t>
      </w:r>
    </w:p>
    <w:p w14:paraId="731EF2B7" w14:textId="77777777" w:rsidR="00045EB6" w:rsidRPr="006A5367" w:rsidRDefault="00045EB6" w:rsidP="00045EB6"/>
    <w:p w14:paraId="05524886" w14:textId="07A0A8B4" w:rsidR="00F9188C" w:rsidRDefault="00045EB6" w:rsidP="00F9188C">
      <w:r>
        <w:t xml:space="preserve">Entry aloitetaan observation-elementellä, jossa code-elementtiin asetetaan kenttäkoodi 605. Kenttäkoodin koodisto on </w:t>
      </w:r>
      <w:del w:id="330" w:author="Tekijä">
        <w:r w:rsidRPr="00587985" w:rsidDel="0009052B">
          <w:delText>1.2.246.6.12.2002.</w:delText>
        </w:r>
        <w:r w:rsidR="00F9188C" w:rsidDel="0009052B">
          <w:delText>345</w:delText>
        </w:r>
      </w:del>
      <w:ins w:id="331" w:author="Tekijä">
        <w:r w:rsidR="0009052B">
          <w:t>1.2.246.537.6.12.2002.345</w:t>
        </w:r>
      </w:ins>
      <w:r>
        <w:t>. Text-elementistä viitataan tämän tietokokonaisuuden section/text</w:t>
      </w:r>
      <w:r w:rsidR="00732BEC">
        <w:t>/paragraph</w:t>
      </w:r>
      <w:r>
        <w:t>-</w:t>
      </w:r>
      <w:r w:rsidR="00732BEC">
        <w:t xml:space="preserve"> </w:t>
      </w:r>
      <w:proofErr w:type="gramStart"/>
      <w:r>
        <w:t>OID:iin</w:t>
      </w:r>
      <w:proofErr w:type="gramEnd"/>
      <w:r w:rsidR="00732BEC">
        <w:t xml:space="preserve"> ja value:sta ankkuroinnilla lääkityslistan teksteihin</w:t>
      </w:r>
      <w:r>
        <w:t xml:space="preserve">. </w:t>
      </w:r>
    </w:p>
    <w:p w14:paraId="40B501D7" w14:textId="77777777" w:rsidR="00F9188C" w:rsidRDefault="00F9188C" w:rsidP="00F9188C"/>
    <w:p w14:paraId="7B1461AE" w14:textId="2CB4874F" w:rsidR="00F9188C" w:rsidRPr="001D5498" w:rsidRDefault="00F9188C" w:rsidP="00F9188C">
      <w:r>
        <w:t xml:space="preserve">Teksti kopioidaan päivitysaikana ajantasaisesta lääkityskoosteesta ja sitä käyttäjä voi editoida. Ajatuksena tämä lista päivitetään aina, kun </w:t>
      </w:r>
      <w:r w:rsidR="00D06DD0">
        <w:t>Terveys- ja hoitosuunnitelmaa</w:t>
      </w:r>
      <w:r>
        <w:t xml:space="preserve"> potilaalle päivitetään.</w:t>
      </w:r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lääkityksestä, joka on terveys- ja hoitosuunnitelman laatimisen hetkellä ajankohtainen ja voimassaoleva. Haetaan täyttöhetkellä lääkityskoosteelta tähän ja käyttäjä voi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DE7799" w14:textId="77777777" w:rsidR="00732BEC" w:rsidRPr="00DD469B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D469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OID1.2.246.10.1234567.11.2014.300.58.1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Seloken tabl 50mg 1 tabl x 2 /vrk p.o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Actrapid erillisen ohjeen mukaan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3E00844" w14:textId="1ADEEC78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332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333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CCCE50A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3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FA1D33" w14:textId="105ED465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33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6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proofErr w:type="gramStart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entry:n yksilöivä tunnus --&gt;</w:t>
              </w:r>
            </w:ins>
          </w:p>
          <w:p w14:paraId="44A9CD27" w14:textId="2106E8C8" w:rsidR="00732BEC" w:rsidRPr="008D7F51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7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8D7F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&lt;id root="1.2.246.10.1234567.11.2014.300.112"/&gt;</w:t>
              </w:r>
            </w:ins>
          </w:p>
          <w:p w14:paraId="413030B4" w14:textId="3974C1C1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338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33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40314C" w14:textId="10302695" w:rsidR="00045EB6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340" w:name="_Toc436739931"/>
      <w:r>
        <w:t>Hoitosuunnitelman lisätiedot</w:t>
      </w:r>
      <w:bookmarkEnd w:id="340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3D01CBF1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6FADC51E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Muu merkintä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8700981" w:rsidR="00A90DAE" w:rsidRDefault="004A6880" w:rsidP="00A90DAE">
      <w:pPr>
        <w:pStyle w:val="Otsikko3"/>
        <w:rPr>
          <w:lang w:val="fi-FI"/>
        </w:rPr>
      </w:pPr>
      <w:bookmarkStart w:id="341" w:name="_Toc436739932"/>
      <w:r>
        <w:rPr>
          <w:lang w:val="fi-FI"/>
        </w:rPr>
        <w:t>Hoitosuunnitelman lisätiedot</w:t>
      </w:r>
      <w:bookmarkEnd w:id="341"/>
    </w:p>
    <w:p w14:paraId="294FAEA9" w14:textId="77777777" w:rsidR="00A90DAE" w:rsidRDefault="00A90DAE" w:rsidP="00A90DAE">
      <w:r>
        <w:t>Käyttäjän syöttämä teksti sijoitetaan section/</w:t>
      </w:r>
      <w:proofErr w:type="gramStart"/>
      <w:r>
        <w:t>text:iin</w:t>
      </w:r>
      <w:proofErr w:type="gramEnd"/>
      <w:r>
        <w:t>.</w:t>
      </w:r>
      <w:r w:rsidR="006F5854" w:rsidRPr="006F5854">
        <w:t xml:space="preserve"> </w:t>
      </w:r>
      <w:r w:rsidR="006F5854">
        <w:t>Lisätiedot voivat sisältää mm. potilaan riskitietoja.</w:t>
      </w:r>
    </w:p>
    <w:p w14:paraId="70EC5C7D" w14:textId="77777777" w:rsidR="00A90DAE" w:rsidRPr="006A5367" w:rsidRDefault="00A90DAE" w:rsidP="00A90DAE"/>
    <w:p w14:paraId="36A5121C" w14:textId="4F39E413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del w:id="342" w:author="Tekijä">
        <w:r w:rsidR="00AF5158" w:rsidDel="0009052B">
          <w:delText>1.2.246.6.12.2002.</w:delText>
        </w:r>
        <w:r w:rsidR="00F9188C" w:rsidDel="0009052B">
          <w:delText>345</w:delText>
        </w:r>
      </w:del>
      <w:ins w:id="343" w:author="Tekijä">
        <w:r w:rsidR="0009052B">
          <w:t>1.2.246.537.6.12.2002.345</w:t>
        </w:r>
      </w:ins>
      <w:r>
        <w:t>. Text-elementistä viitataan tämän tietokokonaisuuden section/text</w:t>
      </w:r>
      <w:r w:rsidR="00DC6144">
        <w:t>/paragraph</w:t>
      </w:r>
      <w:r>
        <w:t>-</w:t>
      </w:r>
      <w:proofErr w:type="gramStart"/>
      <w:r>
        <w:t>OID:iin</w:t>
      </w:r>
      <w:proofErr w:type="gramEnd"/>
      <w:r w:rsidR="00DC6144">
        <w:t xml:space="preserve"> ja value:sta ankkuroinnilla kirjattuun lisätietotekstiin</w:t>
      </w:r>
      <w:r>
        <w:t>.</w:t>
      </w:r>
      <w:r w:rsidR="008529F6">
        <w:t xml:space="preserve"> </w:t>
      </w:r>
    </w:p>
    <w:p w14:paraId="75B488D2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356463" w14:textId="47C9B71B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344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345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2D0E74" w14:textId="77777777" w:rsidR="00F358AF" w:rsidRDefault="00DC6144" w:rsidP="00F358AF">
            <w:pPr>
              <w:autoSpaceDE w:val="0"/>
              <w:autoSpaceDN w:val="0"/>
              <w:adjustRightInd w:val="0"/>
              <w:jc w:val="left"/>
              <w:rPr>
                <w:ins w:id="3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17C5D5" w14:textId="1EC5236A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ins w:id="34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48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proofErr w:type="gramStart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entry:n yksilöivä tunnus --&gt;</w:t>
              </w:r>
            </w:ins>
          </w:p>
          <w:p w14:paraId="6C58CA55" w14:textId="0BEC6749" w:rsidR="00DC6144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49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root="1.2.246.10.1234567.11.2014.300.113"/&gt;</w:t>
              </w:r>
            </w:ins>
          </w:p>
          <w:p w14:paraId="25570AB4" w14:textId="7AEF9A5F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601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350" w:author="Tekijä">
              <w:r w:rsidRPr="00DC6144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351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Hoitosuunnitelman lisätiedot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#OID1.2.246.10.1234567.11.2014.300.59.1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812841" w14:textId="5D19A44A" w:rsidR="00A90DAE" w:rsidRPr="00DC6144" w:rsidRDefault="00DC6144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lang w:val="fi-FI"/>
        </w:rPr>
      </w:pPr>
      <w:bookmarkStart w:id="352" w:name="_Toc436739933"/>
      <w:r>
        <w:rPr>
          <w:lang w:val="fi-FI"/>
        </w:rPr>
        <w:t>Terveydenhuollon ammattihenkilö</w:t>
      </w:r>
      <w:bookmarkEnd w:id="352"/>
    </w:p>
    <w:p w14:paraId="5D096E4D" w14:textId="550216D0" w:rsidR="004B515C" w:rsidRDefault="00692F91" w:rsidP="00C72366">
      <w:r>
        <w:t>Tiedot ammattihenkilöstä</w:t>
      </w:r>
      <w:r w:rsidR="006F5854" w:rsidRPr="006F5854">
        <w:t>, joka viime kädessä vastaa terveys- ja hoitosuunnitelman laatimisesta ja koordinoi sen toteuttamista, ellei koordinoivaa tahoa ole nimetty muualla hoitosuunnitelmassa</w:t>
      </w:r>
      <w:r>
        <w:t xml:space="preserve">, </w:t>
      </w:r>
      <w:r w:rsidR="006F5854">
        <w:t xml:space="preserve">annetaan omassa entry:ssä samassa </w:t>
      </w:r>
      <w:r>
        <w:t>’</w:t>
      </w:r>
      <w:r w:rsidR="006F5854">
        <w:t>Muu merkintä</w:t>
      </w:r>
      <w:r>
        <w:t>’-</w:t>
      </w:r>
      <w:r w:rsidR="006F5854">
        <w:t xml:space="preserve"> otsikon alla kuin hoitosuunnitelman lisätiedot</w:t>
      </w:r>
      <w:r>
        <w:t>. Entry:n</w:t>
      </w:r>
      <w:r w:rsidRPr="00692F91">
        <w:t xml:space="preserve"> organizerissa &lt;component&gt;&lt;observation&gt;&lt;/component&gt;-rakenne toistuu</w:t>
      </w:r>
      <w:r>
        <w:t xml:space="preserve"> jokaisen kirjatun terveydenhuollon ammattihenkilön osalta.</w:t>
      </w:r>
      <w:r w:rsidRPr="00692F91">
        <w:t xml:space="preserve"> TemplateId:ssä organizerille annetaan arvo </w:t>
      </w:r>
      <w:del w:id="353" w:author="Tekijä">
        <w:r w:rsidRPr="00692F91" w:rsidDel="0009052B">
          <w:delText>1.2.246.6.12.2002.345</w:delText>
        </w:r>
      </w:del>
      <w:ins w:id="354" w:author="Tekijä">
        <w:r w:rsidR="0009052B">
          <w:t>1.2.246.537.6.12.2002.345</w:t>
        </w:r>
      </w:ins>
      <w:r w:rsidRPr="00692F91">
        <w:t>.</w:t>
      </w:r>
      <w:r>
        <w:t>500</w:t>
      </w:r>
      <w:r w:rsidRPr="00692F91">
        <w:t xml:space="preserve"> ja statusCode on “active”.</w:t>
      </w:r>
      <w:r>
        <w:t xml:space="preserve"> </w:t>
      </w:r>
      <w:r w:rsidR="006F5854">
        <w:t>Encounter code:n asetetaan kenttäkoodi 501 ja performerissa annetaan ammattilaisen tiedot. Performer.assignedEntity.id:ssä 502 Ammattihenkilön yksilöivä tunniste</w:t>
      </w:r>
      <w:r w:rsidR="00D06DD0">
        <w:t xml:space="preserve"> (hetu)</w:t>
      </w:r>
      <w:r w:rsidR="006F5854">
        <w:t xml:space="preserve"> ja 505 Ammattihenkilön </w:t>
      </w:r>
      <w:r w:rsidR="00D06DD0">
        <w:t>yksilöinti</w:t>
      </w:r>
      <w:r w:rsidR="006F5854">
        <w:t xml:space="preserve">tunniste. Ammattilaisen ammattinimike 503 annetaan </w:t>
      </w:r>
      <w:proofErr w:type="gramStart"/>
      <w:r w:rsidR="006F5854">
        <w:t>code.translation</w:t>
      </w:r>
      <w:proofErr w:type="gramEnd"/>
      <w:r w:rsidR="006F5854">
        <w:t>.qualifier-rakenteella TK-Ammattiluokituksen mukaisella arvolla. AssignedPerson.name:ssa annetaan 501 Ammattihenkilön nimi</w:t>
      </w:r>
      <w:r w:rsidR="00DC6144">
        <w:t>.</w:t>
      </w:r>
    </w:p>
    <w:p w14:paraId="4DD97310" w14:textId="77777777" w:rsidR="006F5854" w:rsidRDefault="006F5854" w:rsidP="00C72366"/>
    <w:p w14:paraId="2A2006A7" w14:textId="77777777" w:rsidR="006F5854" w:rsidRDefault="006F5854" w:rsidP="00C72366">
      <w:r>
        <w:t xml:space="preserve">Omassa </w:t>
      </w:r>
      <w:proofErr w:type="gramStart"/>
      <w:r>
        <w:t>aliobservation:annetaan</w:t>
      </w:r>
      <w:proofErr w:type="gramEnd"/>
      <w:r>
        <w:t xml:space="preserve"> ammattihenkilön lisätieto tekstinä. Kenttäkoodiksi asetetaan 504</w:t>
      </w:r>
      <w:r w:rsidR="006825AD">
        <w:t xml:space="preserve"> ja käyttäjän kirjaama lisätietoteksti annetaan näyttömuoto-osiossa.</w:t>
      </w:r>
    </w:p>
    <w:p w14:paraId="29AC0657" w14:textId="77777777" w:rsidR="006F5854" w:rsidRDefault="006F5854" w:rsidP="006F585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F5854" w:rsidRPr="00187668" w14:paraId="6303C6E0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4C29EB" w14:textId="4C3923A1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355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356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475FC06" w14:textId="77777777" w:rsidR="00F358AF" w:rsidRDefault="00692F91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35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358A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358A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358A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358" w:author="Tekijä">
              <w:r w:rsidRPr="00F358AF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359" w:author="Tekijä">
              <w:r w:rsidR="0009052B" w:rsidRPr="00F358A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.500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E67F051" w14:textId="2680ACEB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36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61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proofErr w:type="gramStart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entry:n yksilöivä tunnus --&gt;</w:t>
              </w:r>
            </w:ins>
          </w:p>
          <w:p w14:paraId="67083CF1" w14:textId="31766A5F" w:rsidR="00692F91" w:rsidRPr="001C1EE5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2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&lt;id root="1.2.246.10.1234567.11.2014.300.114"/&gt;</w:t>
              </w:r>
            </w:ins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statusCode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active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toistuva rakanne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432BA1E" w14:textId="34D36270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363" w:author="Tekijä">
              <w:r w:rsidRPr="00692F91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364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ammattihenkilö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502 Ammattihenkilön yksilöivä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97994E" w14:textId="065847F3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121256-</w:t>
            </w:r>
            <w:ins w:id="365" w:author="Tekijä">
              <w:r w:rsidR="00DD469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</w:ins>
            <w:del w:id="366" w:author="Tekijä">
              <w:r w:rsidRPr="00692F91" w:rsidDel="00DD469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5</w:delText>
              </w:r>
            </w:del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678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505 Ammattihenkilön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EC4A019" w14:textId="5361FD39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</w:t>
            </w:r>
            <w:ins w:id="367" w:author="Tekijä">
              <w:r w:rsidR="001850D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537.</w:t>
              </w:r>
            </w:ins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83EB960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95A46A2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proofErr w:type="gramStart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09052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503-Terveydenhuollon ammattinimike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7547583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E2D196D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3354796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E0808EE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501-Ammattihenkilön nimi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193EA7" w14:textId="77777777" w:rsidR="00692F91" w:rsidRPr="008D7F5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Lauri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D7F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8D7F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D7F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Ammattihenkilön lisätieto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F466C59" w14:textId="2C742C7E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504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368" w:author="Tekijä">
              <w:r w:rsidRPr="0009052B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36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Ammattihenkilön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E99B9D" w14:textId="6A4CD334" w:rsidR="006F5854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2F16E7F" w14:textId="77777777" w:rsidR="006F5854" w:rsidRPr="006F5854" w:rsidRDefault="006F5854" w:rsidP="00C72366">
      <w:pPr>
        <w:rPr>
          <w:lang w:val="en-US"/>
        </w:rPr>
      </w:pPr>
    </w:p>
    <w:sectPr w:rsidR="006F5854" w:rsidRPr="006F5854" w:rsidSect="00E424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CB17" w14:textId="77777777" w:rsidR="008D7F51" w:rsidRDefault="008D7F51">
      <w:r>
        <w:separator/>
      </w:r>
    </w:p>
  </w:endnote>
  <w:endnote w:type="continuationSeparator" w:id="0">
    <w:p w14:paraId="263EBF02" w14:textId="77777777" w:rsidR="008D7F51" w:rsidRDefault="008D7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6CC1E" w14:textId="77777777" w:rsidR="008D7F51" w:rsidRDefault="008D7F51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6FC2" w14:textId="77777777" w:rsidR="008D7F51" w:rsidRPr="001C1611" w:rsidRDefault="008D7F51">
    <w:pPr>
      <w:pStyle w:val="Alatunniste"/>
    </w:pPr>
    <w:r w:rsidRPr="001C1611">
      <w:t xml:space="preserve">_______________________________________________________________________________________________   </w:t>
    </w:r>
  </w:p>
  <w:p w14:paraId="3C9E557F" w14:textId="7EEEE95C" w:rsidR="008D7F51" w:rsidRPr="006532AD" w:rsidRDefault="008D7F51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>
      <w:t>Kanta_Terveys-ja-hoitosuunnitelma_v1_2</w:t>
    </w:r>
    <w:r>
      <w:fldChar w:fldCharType="end"/>
    </w:r>
    <w:ins w:id="375" w:author="Tekijä">
      <w:r>
        <w:t>1</w:t>
      </w:r>
    </w:ins>
    <w:r>
      <w:t xml:space="preserve">                                                     </w:t>
    </w:r>
    <w:r w:rsidRPr="002B0A51">
      <w:t>URN:OID:</w:t>
    </w:r>
    <w:r w:rsidRPr="006532AD">
      <w:t xml:space="preserve"> </w:t>
    </w:r>
    <w:ins w:id="376" w:author="Tekijä">
      <w:r w:rsidRPr="0009052B">
        <w:t>1.2.246.777.11.2015.32</w:t>
      </w:r>
    </w:ins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E10A" w14:textId="77777777" w:rsidR="008D7F51" w:rsidRDefault="008D7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30D50" w14:textId="77777777" w:rsidR="008D7F51" w:rsidRDefault="008D7F51">
      <w:r>
        <w:separator/>
      </w:r>
    </w:p>
  </w:footnote>
  <w:footnote w:type="continuationSeparator" w:id="0">
    <w:p w14:paraId="6F54C4EE" w14:textId="77777777" w:rsidR="008D7F51" w:rsidRDefault="008D7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E0F84" w14:textId="738F973D" w:rsidR="008D7F51" w:rsidRDefault="008D7F51" w:rsidP="00532BF4">
    <w:pPr>
      <w:pStyle w:val="Yltunniste"/>
      <w:tabs>
        <w:tab w:val="left" w:pos="7797"/>
      </w:tabs>
    </w:pPr>
    <w:ins w:id="2" w:author="Tekijä">
      <w:r>
        <w:rPr>
          <w:lang w:eastAsia="fi-FI"/>
        </w:rPr>
        <w:drawing>
          <wp:inline distT="0" distB="0" distL="0" distR="0" wp14:anchorId="06BDDD0B" wp14:editId="003E5D58">
            <wp:extent cx="1865630" cy="463550"/>
            <wp:effectExtent l="0" t="0" r="127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  <w:r>
      <w:tab/>
    </w:r>
    <w:r>
      <w:rPr>
        <w:lang w:eastAsia="fi-FI"/>
      </w:rPr>
      <w:drawing>
        <wp:inline distT="0" distB="0" distL="0" distR="0" wp14:anchorId="18FD7462" wp14:editId="4E669550">
          <wp:extent cx="1095375" cy="790575"/>
          <wp:effectExtent l="0" t="0" r="9525" b="9525"/>
          <wp:docPr id="2" name="Kuva 2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7 Uusi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8D7F51" w14:paraId="5AAF3F4C" w14:textId="77777777">
      <w:tc>
        <w:tcPr>
          <w:tcW w:w="2694" w:type="dxa"/>
        </w:tcPr>
        <w:p w14:paraId="4ADA2210" w14:textId="77777777" w:rsidR="008D7F51" w:rsidRDefault="008D7F51"/>
      </w:tc>
      <w:tc>
        <w:tcPr>
          <w:tcW w:w="1051" w:type="dxa"/>
        </w:tcPr>
        <w:p w14:paraId="2D59ADCF" w14:textId="77777777" w:rsidR="008D7F51" w:rsidRDefault="008D7F51"/>
      </w:tc>
      <w:tc>
        <w:tcPr>
          <w:tcW w:w="3201" w:type="dxa"/>
        </w:tcPr>
        <w:p w14:paraId="646DAA8D" w14:textId="77777777" w:rsidR="008D7F51" w:rsidRDefault="008D7F51">
          <w:r>
            <w:t>Terveys- ja hoitosuunnitelma</w:t>
          </w:r>
        </w:p>
      </w:tc>
      <w:tc>
        <w:tcPr>
          <w:tcW w:w="1418" w:type="dxa"/>
        </w:tcPr>
        <w:p w14:paraId="5E34C095" w14:textId="77777777" w:rsidR="008D7F51" w:rsidRDefault="008D7F51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8D7F51" w:rsidRDefault="008D7F51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8D7F51" w14:paraId="50595BFC" w14:textId="77777777">
      <w:tc>
        <w:tcPr>
          <w:tcW w:w="2694" w:type="dxa"/>
        </w:tcPr>
        <w:p w14:paraId="101C2672" w14:textId="77777777" w:rsidR="008D7F51" w:rsidRDefault="008D7F51"/>
      </w:tc>
      <w:tc>
        <w:tcPr>
          <w:tcW w:w="1051" w:type="dxa"/>
        </w:tcPr>
        <w:p w14:paraId="22FBA31B" w14:textId="77777777" w:rsidR="008D7F51" w:rsidRDefault="008D7F51"/>
      </w:tc>
      <w:tc>
        <w:tcPr>
          <w:tcW w:w="3201" w:type="dxa"/>
        </w:tcPr>
        <w:p w14:paraId="2AAD056C" w14:textId="77777777" w:rsidR="008D7F51" w:rsidRDefault="008D7F51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4AB5C611" w14:textId="77777777" w:rsidR="008D7F51" w:rsidRDefault="008D7F51"/>
      </w:tc>
      <w:tc>
        <w:tcPr>
          <w:tcW w:w="999" w:type="dxa"/>
        </w:tcPr>
        <w:p w14:paraId="3A7C5F1B" w14:textId="77777777" w:rsidR="008D7F51" w:rsidRDefault="008D7F51"/>
      </w:tc>
    </w:tr>
    <w:tr w:rsidR="008D7F51" w14:paraId="7D66B03E" w14:textId="77777777">
      <w:tc>
        <w:tcPr>
          <w:tcW w:w="2694" w:type="dxa"/>
        </w:tcPr>
        <w:p w14:paraId="0F2AAFD6" w14:textId="77777777" w:rsidR="008D7F51" w:rsidRDefault="008D7F51"/>
      </w:tc>
      <w:tc>
        <w:tcPr>
          <w:tcW w:w="1051" w:type="dxa"/>
        </w:tcPr>
        <w:p w14:paraId="73A85DAF" w14:textId="77777777" w:rsidR="008D7F51" w:rsidRDefault="008D7F51"/>
      </w:tc>
      <w:tc>
        <w:tcPr>
          <w:tcW w:w="3201" w:type="dxa"/>
        </w:tcPr>
        <w:p w14:paraId="1D1F0494" w14:textId="77777777" w:rsidR="008D7F51" w:rsidRDefault="008D7F51"/>
      </w:tc>
      <w:tc>
        <w:tcPr>
          <w:tcW w:w="1418" w:type="dxa"/>
        </w:tcPr>
        <w:p w14:paraId="49FF5AF0" w14:textId="77777777" w:rsidR="008D7F51" w:rsidRDefault="008D7F51"/>
      </w:tc>
      <w:tc>
        <w:tcPr>
          <w:tcW w:w="999" w:type="dxa"/>
        </w:tcPr>
        <w:p w14:paraId="6450735D" w14:textId="77777777" w:rsidR="008D7F51" w:rsidRDefault="008D7F51"/>
      </w:tc>
    </w:tr>
    <w:tr w:rsidR="008D7F51" w14:paraId="47ADE90D" w14:textId="77777777">
      <w:tc>
        <w:tcPr>
          <w:tcW w:w="2694" w:type="dxa"/>
        </w:tcPr>
        <w:p w14:paraId="67842538" w14:textId="77777777" w:rsidR="008D7F51" w:rsidRDefault="008D7F51"/>
      </w:tc>
      <w:tc>
        <w:tcPr>
          <w:tcW w:w="1051" w:type="dxa"/>
        </w:tcPr>
        <w:p w14:paraId="5394C85C" w14:textId="77777777" w:rsidR="008D7F51" w:rsidRDefault="008D7F51"/>
      </w:tc>
      <w:tc>
        <w:tcPr>
          <w:tcW w:w="3201" w:type="dxa"/>
        </w:tcPr>
        <w:p w14:paraId="0DD7444C" w14:textId="0292FE4E" w:rsidR="008D7F51" w:rsidRDefault="008D7F51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ins w:id="3" w:author="Tekijä">
            <w:r>
              <w:rPr>
                <w:noProof/>
              </w:rPr>
              <w:t>08.05.2018</w:t>
            </w:r>
          </w:ins>
          <w:del w:id="4" w:author="Tekijä">
            <w:r w:rsidDel="008D7F51">
              <w:rPr>
                <w:noProof/>
              </w:rPr>
              <w:delText>01.12.2015</w:delText>
            </w:r>
          </w:del>
          <w:r>
            <w:fldChar w:fldCharType="end"/>
          </w:r>
        </w:p>
      </w:tc>
      <w:tc>
        <w:tcPr>
          <w:tcW w:w="1418" w:type="dxa"/>
        </w:tcPr>
        <w:p w14:paraId="1663C70B" w14:textId="77777777" w:rsidR="008D7F51" w:rsidRDefault="008D7F51">
          <w:fldSimple w:instr=" FILENAME  \* LOWER ">
            <w:r>
              <w:rPr>
                <w:noProof/>
              </w:rPr>
              <w:t>kanta_terveys-ja-hoitosuunnitelma_v1_0.doc</w:t>
            </w:r>
          </w:fldSimple>
        </w:p>
      </w:tc>
      <w:tc>
        <w:tcPr>
          <w:tcW w:w="999" w:type="dxa"/>
        </w:tcPr>
        <w:p w14:paraId="0CD7A3A7" w14:textId="77777777" w:rsidR="008D7F51" w:rsidRDefault="008D7F51"/>
      </w:tc>
    </w:tr>
  </w:tbl>
  <w:p w14:paraId="75D27814" w14:textId="77777777" w:rsidR="008D7F51" w:rsidRDefault="008D7F51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0380" w14:textId="77777777" w:rsidR="008D7F51" w:rsidRDefault="008D7F51">
    <w:pPr>
      <w:pStyle w:val="Yltunniste"/>
    </w:pPr>
  </w:p>
  <w:p w14:paraId="04A414EE" w14:textId="77777777" w:rsidR="008D7F51" w:rsidRDefault="008D7F51"/>
  <w:p w14:paraId="25C39041" w14:textId="77777777" w:rsidR="008D7F51" w:rsidRDefault="008D7F5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8D7F51" w14:paraId="07821C3F" w14:textId="77777777">
      <w:trPr>
        <w:cantSplit/>
      </w:trPr>
      <w:tc>
        <w:tcPr>
          <w:tcW w:w="3544" w:type="dxa"/>
          <w:vMerge w:val="restart"/>
        </w:tcPr>
        <w:p w14:paraId="4423441D" w14:textId="2829B761" w:rsidR="008D7F51" w:rsidRDefault="008D7F51" w:rsidP="00EE6243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A3CF6CE">
                <wp:extent cx="742950" cy="657225"/>
                <wp:effectExtent l="0" t="0" r="0" b="9525"/>
                <wp:docPr id="5" name="Kuva 5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ins w:id="370" w:author="Tekijä">
            <w:r w:rsidR="00EE6243">
              <w:rPr>
                <w:lang w:eastAsia="fi-FI"/>
              </w:rPr>
              <w:drawing>
                <wp:inline distT="0" distB="0" distL="0" distR="0" wp14:anchorId="13FA33CC" wp14:editId="00A1E04C">
                  <wp:extent cx="989330" cy="245817"/>
                  <wp:effectExtent l="0" t="0" r="1270" b="1905"/>
                  <wp:docPr id="22" name="Kuv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261" cy="2477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ins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77777777" w:rsidR="008D7F51" w:rsidRDefault="008D7F51" w:rsidP="001C1611">
          <w:pPr>
            <w:pStyle w:val="Yltunniste"/>
            <w:jc w:val="left"/>
          </w:pPr>
          <w:r>
            <w:t>Potilastiedon arkiston HL7 rajapintamäärittelyt</w:t>
          </w:r>
        </w:p>
        <w:p w14:paraId="44EC888D" w14:textId="77777777" w:rsidR="008D7F51" w:rsidRDefault="008D7F51" w:rsidP="00532BF4">
          <w:pPr>
            <w:pStyle w:val="Yltunniste"/>
          </w:pPr>
        </w:p>
      </w:tc>
      <w:tc>
        <w:tcPr>
          <w:tcW w:w="1843" w:type="dxa"/>
        </w:tcPr>
        <w:p w14:paraId="413F7246" w14:textId="3DB60D56" w:rsidR="008D7F51" w:rsidRDefault="008D7F51" w:rsidP="0009052B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ins w:id="371" w:author="Tekijä">
            <w:r>
              <w:t>1.21</w:t>
            </w:r>
            <w:r w:rsidR="005553CD">
              <w:t>.1</w:t>
            </w:r>
          </w:ins>
        </w:p>
      </w:tc>
      <w:tc>
        <w:tcPr>
          <w:tcW w:w="850" w:type="dxa"/>
        </w:tcPr>
        <w:p w14:paraId="3A0FB43B" w14:textId="18BD4872" w:rsidR="008D7F51" w:rsidRDefault="008D7F51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680D37">
            <w:rPr>
              <w:rStyle w:val="Sivunumero"/>
            </w:rPr>
            <w:t>29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680D37">
            <w:rPr>
              <w:rStyle w:val="Sivunumero"/>
            </w:rPr>
            <w:t>29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8D7F51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8D7F51" w:rsidRDefault="008D7F51">
          <w:pPr>
            <w:pStyle w:val="Yltunniste"/>
          </w:pPr>
        </w:p>
      </w:tc>
      <w:tc>
        <w:tcPr>
          <w:tcW w:w="3402" w:type="dxa"/>
        </w:tcPr>
        <w:p w14:paraId="117A66AB" w14:textId="77777777" w:rsidR="008D7F51" w:rsidRDefault="008D7F51" w:rsidP="00906738">
          <w:pPr>
            <w:pStyle w:val="Yltunniste"/>
            <w:ind w:left="1136" w:hanging="1136"/>
          </w:pPr>
          <w:r>
            <w:t>Dokumentti: Terveys- ja hoito-</w:t>
          </w:r>
        </w:p>
        <w:p w14:paraId="1FC178D4" w14:textId="3CEA1D3C" w:rsidR="008D7F51" w:rsidRDefault="008D7F51" w:rsidP="00EE6243">
          <w:pPr>
            <w:pStyle w:val="Yltunniste"/>
            <w:tabs>
              <w:tab w:val="center" w:pos="1594"/>
              <w:tab w:val="left" w:pos="2025"/>
            </w:tabs>
            <w:jc w:val="left"/>
          </w:pPr>
          <w:r>
            <w:t>suunnitelma</w:t>
          </w:r>
          <w:ins w:id="372" w:author="Tekijä">
            <w:r w:rsidR="00EE6243">
              <w:tab/>
            </w:r>
            <w:r w:rsidR="00EE6243">
              <w:tab/>
            </w:r>
          </w:ins>
        </w:p>
      </w:tc>
      <w:tc>
        <w:tcPr>
          <w:tcW w:w="1843" w:type="dxa"/>
        </w:tcPr>
        <w:p w14:paraId="5C451429" w14:textId="77777777" w:rsidR="008D7F51" w:rsidRDefault="008D7F51">
          <w:pPr>
            <w:pStyle w:val="Yltunniste"/>
            <w:jc w:val="center"/>
          </w:pPr>
        </w:p>
        <w:p w14:paraId="61235D1B" w14:textId="76E4778C" w:rsidR="008D7F51" w:rsidRDefault="008D7F51" w:rsidP="002E0A71">
          <w:pPr>
            <w:pStyle w:val="Yltunniste"/>
            <w:jc w:val="center"/>
          </w:pPr>
          <w:ins w:id="373" w:author="Tekijä">
            <w:del w:id="374" w:author="Tekijä">
              <w:r w:rsidDel="005553CD">
                <w:rPr>
                  <w:rStyle w:val="Sivunumero"/>
                </w:rPr>
                <w:delText>22.10.2015</w:delText>
              </w:r>
            </w:del>
            <w:r w:rsidR="005553CD">
              <w:rPr>
                <w:rStyle w:val="Sivunumero"/>
              </w:rPr>
              <w:t>26.4.2019</w:t>
            </w:r>
          </w:ins>
        </w:p>
      </w:tc>
      <w:tc>
        <w:tcPr>
          <w:tcW w:w="850" w:type="dxa"/>
        </w:tcPr>
        <w:p w14:paraId="24B7CA73" w14:textId="77777777" w:rsidR="008D7F51" w:rsidRDefault="008D7F51">
          <w:pPr>
            <w:pStyle w:val="Yltunniste"/>
          </w:pPr>
        </w:p>
      </w:tc>
    </w:tr>
  </w:tbl>
  <w:p w14:paraId="21E2B0A6" w14:textId="77777777" w:rsidR="008D7F51" w:rsidRDefault="008D7F51" w:rsidP="002012A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8D7F51" w14:paraId="025BB930" w14:textId="77777777">
      <w:tc>
        <w:tcPr>
          <w:tcW w:w="2694" w:type="dxa"/>
        </w:tcPr>
        <w:p w14:paraId="16AC801C" w14:textId="77777777" w:rsidR="008D7F51" w:rsidRDefault="008D7F51"/>
      </w:tc>
      <w:tc>
        <w:tcPr>
          <w:tcW w:w="1051" w:type="dxa"/>
        </w:tcPr>
        <w:p w14:paraId="72BB7C33" w14:textId="77777777" w:rsidR="008D7F51" w:rsidRDefault="008D7F51"/>
      </w:tc>
      <w:tc>
        <w:tcPr>
          <w:tcW w:w="3201" w:type="dxa"/>
        </w:tcPr>
        <w:p w14:paraId="1D989C0D" w14:textId="77777777" w:rsidR="008D7F51" w:rsidRDefault="008D7F51"/>
      </w:tc>
      <w:tc>
        <w:tcPr>
          <w:tcW w:w="1418" w:type="dxa"/>
        </w:tcPr>
        <w:p w14:paraId="02A76B61" w14:textId="77777777" w:rsidR="008D7F51" w:rsidRDefault="008D7F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8D7F51" w:rsidRDefault="008D7F51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8D7F51" w14:paraId="486F8518" w14:textId="77777777">
      <w:tc>
        <w:tcPr>
          <w:tcW w:w="2694" w:type="dxa"/>
        </w:tcPr>
        <w:p w14:paraId="13DC09BB" w14:textId="77777777" w:rsidR="008D7F51" w:rsidRDefault="008D7F51"/>
      </w:tc>
      <w:tc>
        <w:tcPr>
          <w:tcW w:w="1051" w:type="dxa"/>
        </w:tcPr>
        <w:p w14:paraId="7B6E139D" w14:textId="77777777" w:rsidR="008D7F51" w:rsidRDefault="008D7F51"/>
      </w:tc>
      <w:tc>
        <w:tcPr>
          <w:tcW w:w="3201" w:type="dxa"/>
        </w:tcPr>
        <w:p w14:paraId="48F36638" w14:textId="77777777" w:rsidR="008D7F51" w:rsidRDefault="008D7F51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3CA559AC" w14:textId="77777777" w:rsidR="008D7F51" w:rsidRDefault="008D7F51"/>
      </w:tc>
      <w:tc>
        <w:tcPr>
          <w:tcW w:w="999" w:type="dxa"/>
        </w:tcPr>
        <w:p w14:paraId="2E6DE178" w14:textId="77777777" w:rsidR="008D7F51" w:rsidRDefault="008D7F51"/>
      </w:tc>
    </w:tr>
    <w:tr w:rsidR="008D7F51" w14:paraId="5C3C39DE" w14:textId="77777777">
      <w:tc>
        <w:tcPr>
          <w:tcW w:w="2694" w:type="dxa"/>
        </w:tcPr>
        <w:p w14:paraId="7951D503" w14:textId="77777777" w:rsidR="008D7F51" w:rsidRDefault="008D7F51"/>
      </w:tc>
      <w:tc>
        <w:tcPr>
          <w:tcW w:w="1051" w:type="dxa"/>
        </w:tcPr>
        <w:p w14:paraId="5365D87D" w14:textId="77777777" w:rsidR="008D7F51" w:rsidRDefault="008D7F51"/>
      </w:tc>
      <w:tc>
        <w:tcPr>
          <w:tcW w:w="3201" w:type="dxa"/>
        </w:tcPr>
        <w:p w14:paraId="052F0BC1" w14:textId="77777777" w:rsidR="008D7F51" w:rsidRDefault="008D7F51"/>
      </w:tc>
      <w:tc>
        <w:tcPr>
          <w:tcW w:w="1418" w:type="dxa"/>
        </w:tcPr>
        <w:p w14:paraId="78E2A481" w14:textId="77777777" w:rsidR="008D7F51" w:rsidRDefault="008D7F51"/>
      </w:tc>
      <w:tc>
        <w:tcPr>
          <w:tcW w:w="999" w:type="dxa"/>
        </w:tcPr>
        <w:p w14:paraId="29CDEE50" w14:textId="77777777" w:rsidR="008D7F51" w:rsidRDefault="008D7F51"/>
      </w:tc>
    </w:tr>
    <w:tr w:rsidR="008D7F51" w14:paraId="159E9393" w14:textId="77777777">
      <w:tc>
        <w:tcPr>
          <w:tcW w:w="2694" w:type="dxa"/>
        </w:tcPr>
        <w:p w14:paraId="0D84EC71" w14:textId="77777777" w:rsidR="008D7F51" w:rsidRDefault="008D7F51"/>
      </w:tc>
      <w:tc>
        <w:tcPr>
          <w:tcW w:w="1051" w:type="dxa"/>
        </w:tcPr>
        <w:p w14:paraId="3F6F6904" w14:textId="77777777" w:rsidR="008D7F51" w:rsidRDefault="008D7F51"/>
      </w:tc>
      <w:tc>
        <w:tcPr>
          <w:tcW w:w="3201" w:type="dxa"/>
        </w:tcPr>
        <w:p w14:paraId="301CA09C" w14:textId="17D38C10" w:rsidR="008D7F51" w:rsidRDefault="008D7F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ins w:id="377" w:author="Tekijä">
            <w:r>
              <w:rPr>
                <w:noProof/>
                <w:sz w:val="20"/>
              </w:rPr>
              <w:t>08.05.2018</w:t>
            </w:r>
          </w:ins>
          <w:del w:id="378" w:author="Tekijä">
            <w:r w:rsidDel="008D7F51">
              <w:rPr>
                <w:noProof/>
                <w:sz w:val="20"/>
              </w:rPr>
              <w:delText>01.12.2015</w:delText>
            </w:r>
          </w:del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8D7F51" w:rsidRDefault="008D7F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8D7F51" w:rsidRDefault="008D7F51"/>
      </w:tc>
    </w:tr>
  </w:tbl>
  <w:p w14:paraId="7F9032E2" w14:textId="77777777" w:rsidR="008D7F51" w:rsidRDefault="008D7F51">
    <w:pPr>
      <w:spacing w:before="120"/>
    </w:pPr>
  </w:p>
  <w:p w14:paraId="59FD090D" w14:textId="77777777" w:rsidR="008D7F51" w:rsidRDefault="008D7F51"/>
  <w:p w14:paraId="5B5128CA" w14:textId="77777777" w:rsidR="008D7F51" w:rsidRDefault="008D7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0CCE694E"/>
    <w:multiLevelType w:val="hybridMultilevel"/>
    <w:tmpl w:val="529C9A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7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25"/>
  </w:num>
  <w:num w:numId="5">
    <w:abstractNumId w:val="10"/>
  </w:num>
  <w:num w:numId="6">
    <w:abstractNumId w:val="20"/>
  </w:num>
  <w:num w:numId="7">
    <w:abstractNumId w:val="27"/>
  </w:num>
  <w:num w:numId="8">
    <w:abstractNumId w:val="2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6"/>
  </w:num>
  <w:num w:numId="12">
    <w:abstractNumId w:val="12"/>
  </w:num>
  <w:num w:numId="13">
    <w:abstractNumId w:val="17"/>
  </w:num>
  <w:num w:numId="14">
    <w:abstractNumId w:val="22"/>
  </w:num>
  <w:num w:numId="15">
    <w:abstractNumId w:val="11"/>
  </w:num>
  <w:num w:numId="16">
    <w:abstractNumId w:val="23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9"/>
  </w:num>
  <w:num w:numId="27">
    <w:abstractNumId w:val="24"/>
  </w:num>
  <w:num w:numId="28">
    <w:abstractNumId w:val="14"/>
  </w:num>
  <w:num w:numId="2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0"/>
  <w:activeWritingStyle w:appName="MSWord" w:lang="fi-FI" w:vendorID="64" w:dllVersion="131078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proofState w:grammar="clean"/>
  <w:trackRevisions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82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328D"/>
    <w:rsid w:val="0008519F"/>
    <w:rsid w:val="00085306"/>
    <w:rsid w:val="0008684C"/>
    <w:rsid w:val="00087408"/>
    <w:rsid w:val="00087BE5"/>
    <w:rsid w:val="0009052B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43F"/>
    <w:rsid w:val="00184586"/>
    <w:rsid w:val="00184C49"/>
    <w:rsid w:val="001850D9"/>
    <w:rsid w:val="0018647A"/>
    <w:rsid w:val="00187668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5813"/>
    <w:rsid w:val="001B773F"/>
    <w:rsid w:val="001C06CA"/>
    <w:rsid w:val="001C0A79"/>
    <w:rsid w:val="001C1611"/>
    <w:rsid w:val="001C1EE5"/>
    <w:rsid w:val="001C5665"/>
    <w:rsid w:val="001C5BF8"/>
    <w:rsid w:val="001C6910"/>
    <w:rsid w:val="001C6E32"/>
    <w:rsid w:val="001C72CD"/>
    <w:rsid w:val="001D124C"/>
    <w:rsid w:val="001D2D3B"/>
    <w:rsid w:val="001D3062"/>
    <w:rsid w:val="001D37BF"/>
    <w:rsid w:val="001D394F"/>
    <w:rsid w:val="001D405E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88D"/>
    <w:rsid w:val="002D2B48"/>
    <w:rsid w:val="002D5699"/>
    <w:rsid w:val="002D5D2C"/>
    <w:rsid w:val="002D7874"/>
    <w:rsid w:val="002E0A71"/>
    <w:rsid w:val="002E2F13"/>
    <w:rsid w:val="002E3761"/>
    <w:rsid w:val="002E3802"/>
    <w:rsid w:val="002E3F67"/>
    <w:rsid w:val="002E6A8C"/>
    <w:rsid w:val="002E7E82"/>
    <w:rsid w:val="002F1463"/>
    <w:rsid w:val="002F25EB"/>
    <w:rsid w:val="002F5177"/>
    <w:rsid w:val="002F77A1"/>
    <w:rsid w:val="00300289"/>
    <w:rsid w:val="00300FFE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57BF7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1A0C"/>
    <w:rsid w:val="003B2B65"/>
    <w:rsid w:val="003B2E93"/>
    <w:rsid w:val="003B3681"/>
    <w:rsid w:val="003C00CF"/>
    <w:rsid w:val="003C11E7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5D9A"/>
    <w:rsid w:val="00426028"/>
    <w:rsid w:val="00426CE3"/>
    <w:rsid w:val="004332F0"/>
    <w:rsid w:val="00433929"/>
    <w:rsid w:val="00433EE7"/>
    <w:rsid w:val="0043640E"/>
    <w:rsid w:val="0043694B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09F3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4F41"/>
    <w:rsid w:val="005376AC"/>
    <w:rsid w:val="00540877"/>
    <w:rsid w:val="00541335"/>
    <w:rsid w:val="00541DA5"/>
    <w:rsid w:val="005458F4"/>
    <w:rsid w:val="0054683D"/>
    <w:rsid w:val="00546C58"/>
    <w:rsid w:val="00546DE3"/>
    <w:rsid w:val="00547113"/>
    <w:rsid w:val="00547A5D"/>
    <w:rsid w:val="00552A51"/>
    <w:rsid w:val="00552C32"/>
    <w:rsid w:val="005532A4"/>
    <w:rsid w:val="00553969"/>
    <w:rsid w:val="005553CD"/>
    <w:rsid w:val="00555686"/>
    <w:rsid w:val="00560840"/>
    <w:rsid w:val="00560E50"/>
    <w:rsid w:val="005628A8"/>
    <w:rsid w:val="00564CE2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0F80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A7B"/>
    <w:rsid w:val="00622E05"/>
    <w:rsid w:val="006249A4"/>
    <w:rsid w:val="006259EE"/>
    <w:rsid w:val="006264E7"/>
    <w:rsid w:val="00626CA7"/>
    <w:rsid w:val="006270D6"/>
    <w:rsid w:val="00630A94"/>
    <w:rsid w:val="00631515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0D37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179"/>
    <w:rsid w:val="006E0BE8"/>
    <w:rsid w:val="006E295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771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7F69D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CEF"/>
    <w:rsid w:val="008B2195"/>
    <w:rsid w:val="008B247C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D7F51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4CD6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4779E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3DA0"/>
    <w:rsid w:val="00D841DC"/>
    <w:rsid w:val="00D86AF2"/>
    <w:rsid w:val="00D87AEB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3BF"/>
    <w:rsid w:val="00DC7A74"/>
    <w:rsid w:val="00DD4146"/>
    <w:rsid w:val="00DD469B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6243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5E3C"/>
    <w:rsid w:val="00F267A1"/>
    <w:rsid w:val="00F302A5"/>
    <w:rsid w:val="00F31791"/>
    <w:rsid w:val="00F3260C"/>
    <w:rsid w:val="00F358AF"/>
    <w:rsid w:val="00F368E9"/>
    <w:rsid w:val="00F36B20"/>
    <w:rsid w:val="00F374E8"/>
    <w:rsid w:val="00F4042F"/>
    <w:rsid w:val="00F43E84"/>
    <w:rsid w:val="00F45B7D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76C11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  <w:style w:type="paragraph" w:styleId="Eivli">
    <w:name w:val="No Spacing"/>
    <w:uiPriority w:val="1"/>
    <w:qFormat/>
    <w:rsid w:val="00776771"/>
    <w:pPr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392D0-116A-443A-9B0C-DDF53C5654E8}">
  <ds:schemaRefs>
    <ds:schemaRef ds:uri="http://schemas.microsoft.com/office/infopath/2007/PartnerControls"/>
    <ds:schemaRef ds:uri="http://schemas.openxmlformats.org/package/2006/metadata/core-properties"/>
    <ds:schemaRef ds:uri="c03eac6e-1c06-4e0e-9a8b-77f41e736786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C878597-19DE-41B6-8F19-B3784F08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4942</Words>
  <Characters>56982</Characters>
  <Application>Microsoft Office Word</Application>
  <DocSecurity>0</DocSecurity>
  <Lines>474</Lines>
  <Paragraphs>123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THS</vt:lpstr>
    </vt:vector>
  </TitlesOfParts>
  <LinksUpToDate>false</LinksUpToDate>
  <CharactersWithSpaces>61801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2019-05-14T07:07:00Z</dcterms:created>
  <dcterms:modified xsi:type="dcterms:W3CDTF">2019-05-14T07:10:00Z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