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ADADF4" w14:textId="77777777" w:rsidR="003E639A" w:rsidRDefault="00511831" w:rsidP="0024249E">
      <w:r>
        <w:rPr>
          <w:noProof/>
          <w:lang w:eastAsia="fi-FI"/>
        </w:rPr>
        <w:drawing>
          <wp:inline distT="0" distB="0" distL="0" distR="0" wp14:anchorId="2F2B8282" wp14:editId="333A8C5F">
            <wp:extent cx="2162175" cy="790575"/>
            <wp:effectExtent l="0" t="0" r="9525" b="9525"/>
            <wp:docPr id="4" name="Kuva 4" descr="C:\Users\ta20rip\Documents\Work\HL7\CDA2PDF\PDF_suostumus_kielto_v14\PDF_suostumus_kielto_v14\SuostumusV14\KanTa_FI_RGB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a20rip\Documents\Work\HL7\CDA2PDF\PDF_suostumus_kielto_v14\PDF_suostumus_kielto_v14\SuostumusV14\KanTa_FI_RGB_POS.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62175" cy="790575"/>
                    </a:xfrm>
                    <a:prstGeom prst="rect">
                      <a:avLst/>
                    </a:prstGeom>
                    <a:noFill/>
                    <a:ln>
                      <a:noFill/>
                    </a:ln>
                  </pic:spPr>
                </pic:pic>
              </a:graphicData>
            </a:graphic>
          </wp:inline>
        </w:drawing>
      </w:r>
      <w:bookmarkStart w:id="0" w:name="_Toc384330111"/>
      <w:r w:rsidR="006C7725">
        <w:rPr>
          <w:noProof/>
          <w:lang w:eastAsia="fi-FI"/>
        </w:rPr>
        <w:drawing>
          <wp:anchor distT="0" distB="0" distL="114300" distR="114300" simplePos="0" relativeHeight="251658240" behindDoc="0" locked="0" layoutInCell="1" allowOverlap="1" wp14:anchorId="6827D580" wp14:editId="5B368A28">
            <wp:simplePos x="0" y="0"/>
            <wp:positionH relativeFrom="column">
              <wp:posOffset>3971925</wp:posOffset>
            </wp:positionH>
            <wp:positionV relativeFrom="paragraph">
              <wp:posOffset>-1270</wp:posOffset>
            </wp:positionV>
            <wp:extent cx="1097280" cy="790575"/>
            <wp:effectExtent l="0" t="0" r="7620" b="9525"/>
            <wp:wrapNone/>
            <wp:docPr id="3" name="Picture 4"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L7 Uusilogo"/>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97280" cy="790575"/>
                    </a:xfrm>
                    <a:prstGeom prst="rect">
                      <a:avLst/>
                    </a:prstGeom>
                    <a:noFill/>
                  </pic:spPr>
                </pic:pic>
              </a:graphicData>
            </a:graphic>
            <wp14:sizeRelH relativeFrom="page">
              <wp14:pctWidth>0</wp14:pctWidth>
            </wp14:sizeRelH>
            <wp14:sizeRelV relativeFrom="page">
              <wp14:pctHeight>0</wp14:pctHeight>
            </wp14:sizeRelV>
          </wp:anchor>
        </w:drawing>
      </w:r>
      <w:bookmarkEnd w:id="0"/>
    </w:p>
    <w:p w14:paraId="09F70FB5" w14:textId="77777777" w:rsidR="003E639A" w:rsidRDefault="003E639A" w:rsidP="0024249E">
      <w:pPr>
        <w:pStyle w:val="Otsikko"/>
      </w:pPr>
    </w:p>
    <w:p w14:paraId="662250B8" w14:textId="77777777" w:rsidR="003E639A" w:rsidRDefault="003E639A" w:rsidP="0024249E">
      <w:pPr>
        <w:pStyle w:val="Otsikko"/>
      </w:pPr>
    </w:p>
    <w:p w14:paraId="4D7F8500" w14:textId="77777777" w:rsidR="003E639A" w:rsidRDefault="003E639A" w:rsidP="0024249E">
      <w:pPr>
        <w:pStyle w:val="Otsikko"/>
      </w:pPr>
    </w:p>
    <w:p w14:paraId="301E28E4" w14:textId="77777777" w:rsidR="003E639A" w:rsidRDefault="003E639A" w:rsidP="0024249E">
      <w:pPr>
        <w:pStyle w:val="Otsikko"/>
        <w:rPr>
          <w:lang w:val="en-GB"/>
        </w:rPr>
      </w:pPr>
    </w:p>
    <w:p w14:paraId="10138F25" w14:textId="77777777" w:rsidR="003E639A" w:rsidRDefault="003E639A" w:rsidP="002626F5">
      <w:pPr>
        <w:pStyle w:val="Sisluet1"/>
        <w:rPr>
          <w:lang w:val="en-GB"/>
        </w:rPr>
      </w:pPr>
    </w:p>
    <w:p w14:paraId="59672986" w14:textId="77777777" w:rsidR="003E639A" w:rsidRDefault="003E639A" w:rsidP="002626F5">
      <w:pPr>
        <w:pStyle w:val="Otsikko"/>
      </w:pPr>
    </w:p>
    <w:p w14:paraId="65B0E487" w14:textId="77777777" w:rsidR="003E639A" w:rsidRDefault="003E639A" w:rsidP="0024249E">
      <w:pPr>
        <w:pStyle w:val="Otsikko"/>
      </w:pPr>
    </w:p>
    <w:p w14:paraId="4E3BE9A1" w14:textId="77777777" w:rsidR="003E639A" w:rsidRDefault="003E639A" w:rsidP="0024249E">
      <w:pPr>
        <w:pStyle w:val="Otsikko"/>
      </w:pPr>
      <w:r>
        <w:t xml:space="preserve"> </w:t>
      </w:r>
    </w:p>
    <w:p w14:paraId="6B7EB67A" w14:textId="77777777" w:rsidR="003E639A" w:rsidRDefault="003E639A" w:rsidP="0024249E">
      <w:pPr>
        <w:pStyle w:val="Otsikko"/>
      </w:pPr>
    </w:p>
    <w:p w14:paraId="772B6339" w14:textId="77777777" w:rsidR="003E639A" w:rsidRDefault="003E639A" w:rsidP="002626F5">
      <w:pPr>
        <w:pStyle w:val="Alaotsikko"/>
      </w:pPr>
      <w:r>
        <w:t>Lähetteen ja hoitopalautteen CDA R2-rakenne</w:t>
      </w:r>
    </w:p>
    <w:p w14:paraId="568A7A1E" w14:textId="34C14814" w:rsidR="003E639A" w:rsidRDefault="00DB3A92" w:rsidP="002626F5">
      <w:pPr>
        <w:pStyle w:val="Otsikko"/>
      </w:pPr>
      <w:ins w:id="1" w:author="Tuomainen Mika" w:date="2020-06-04T14:54:00Z">
        <w:r>
          <w:t>Release Candidate 1</w:t>
        </w:r>
      </w:ins>
    </w:p>
    <w:p w14:paraId="197BA6D8" w14:textId="77777777" w:rsidR="003E639A" w:rsidRDefault="003E639A" w:rsidP="0024249E">
      <w:pPr>
        <w:pStyle w:val="Otsikko"/>
      </w:pPr>
    </w:p>
    <w:p w14:paraId="37BC6D0F" w14:textId="77777777" w:rsidR="003E639A" w:rsidRPr="00C35B0E" w:rsidDel="002A5B63" w:rsidRDefault="003E639A" w:rsidP="0024249E">
      <w:pPr>
        <w:rPr>
          <w:del w:id="2" w:author="Katariina Lassila" w:date="2020-03-11T10:40:00Z"/>
        </w:rPr>
      </w:pPr>
    </w:p>
    <w:p w14:paraId="52B0A1F4" w14:textId="1B5DC734" w:rsidR="003E639A" w:rsidRPr="00C35B0E" w:rsidRDefault="002D6102" w:rsidP="0024249E">
      <w:ins w:id="3" w:author="Timo Kaskinen" w:date="2020-03-15T22:16:00Z">
        <w:r w:rsidRPr="00C35B0E">
          <w:fldChar w:fldCharType="begin"/>
        </w:r>
        <w:r w:rsidRPr="00C35B0E">
          <w:instrText xml:space="preserve"> DOCPROPERTY  Pvm  \* MERGEFORMAT </w:instrText>
        </w:r>
      </w:ins>
      <w:r w:rsidRPr="00C35B0E">
        <w:fldChar w:fldCharType="separate"/>
      </w:r>
      <w:ins w:id="4" w:author="Tuomainen Mika" w:date="2020-06-04T14:54:00Z">
        <w:r w:rsidR="00DB3A92">
          <w:t>4</w:t>
        </w:r>
      </w:ins>
      <w:ins w:id="5" w:author="Timo Kaskinen" w:date="2020-03-15T22:16:00Z">
        <w:del w:id="6" w:author="Tuomainen Mika" w:date="2020-06-04T14:53:00Z">
          <w:r w:rsidRPr="00C35B0E" w:rsidDel="00DB3A92">
            <w:delText>X</w:delText>
          </w:r>
        </w:del>
        <w:r w:rsidRPr="00C35B0E">
          <w:t>.</w:t>
        </w:r>
      </w:ins>
      <w:ins w:id="7" w:author="Tuomainen Mika" w:date="2020-06-04T14:54:00Z">
        <w:r w:rsidR="00DB3A92">
          <w:t>6</w:t>
        </w:r>
      </w:ins>
      <w:ins w:id="8" w:author="Timo Kaskinen" w:date="2020-03-15T22:16:00Z">
        <w:del w:id="9" w:author="Tuomainen Mika" w:date="2020-06-04T14:54:00Z">
          <w:r w:rsidRPr="00C35B0E" w:rsidDel="00DB3A92">
            <w:delText>3</w:delText>
          </w:r>
        </w:del>
        <w:r w:rsidRPr="00C35B0E">
          <w:t>.2020</w:t>
        </w:r>
        <w:r w:rsidRPr="00C35B0E">
          <w:fldChar w:fldCharType="end"/>
        </w:r>
      </w:ins>
      <w:del w:id="10" w:author="Katariina Lassila" w:date="2020-03-11T10:40:00Z">
        <w:r w:rsidR="000868E6" w:rsidRPr="00C35B0E" w:rsidDel="002A5B63">
          <w:delText>31</w:delText>
        </w:r>
        <w:r w:rsidR="00E403EE" w:rsidRPr="00C35B0E" w:rsidDel="002A5B63">
          <w:delText>.</w:delText>
        </w:r>
      </w:del>
      <w:ins w:id="11" w:author="Katariina Lassila" w:date="2020-03-11T10:40:00Z">
        <w:r w:rsidR="002A5B63" w:rsidRPr="00C35B0E" w:rsidDel="002A5B63">
          <w:t xml:space="preserve"> </w:t>
        </w:r>
      </w:ins>
      <w:del w:id="12" w:author="Katariina Lassila" w:date="2020-03-11T10:40:00Z">
        <w:r w:rsidR="00DC5633" w:rsidRPr="00C35B0E" w:rsidDel="002A5B63">
          <w:delText>5</w:delText>
        </w:r>
        <w:r w:rsidR="00937C29" w:rsidRPr="00C35B0E" w:rsidDel="002A5B63">
          <w:delText>.2017</w:delText>
        </w:r>
      </w:del>
    </w:p>
    <w:p w14:paraId="5D41EEBF" w14:textId="190C3B39" w:rsidR="003E639A" w:rsidRPr="00C35B0E" w:rsidRDefault="003E639A" w:rsidP="0024249E">
      <w:r w:rsidRPr="00C35B0E">
        <w:t xml:space="preserve">V </w:t>
      </w:r>
      <w:ins w:id="13" w:author="Timo Kaskinen" w:date="2020-03-15T22:15:00Z">
        <w:del w:id="14" w:author="Tuomainen Mika" w:date="2020-06-04T14:54:00Z">
          <w:r w:rsidR="00B92A92" w:rsidRPr="00C35B0E" w:rsidDel="00DB3A92">
            <w:fldChar w:fldCharType="begin"/>
          </w:r>
          <w:r w:rsidR="00B92A92" w:rsidRPr="00C35B0E" w:rsidDel="00DB3A92">
            <w:delInstrText xml:space="preserve"> DOCPROPERTY  Versio  \* MERGEFORMAT </w:delInstrText>
          </w:r>
        </w:del>
      </w:ins>
      <w:del w:id="15" w:author="Tuomainen Mika" w:date="2020-06-04T14:54:00Z">
        <w:r w:rsidR="00B92A92" w:rsidRPr="00C35B0E" w:rsidDel="00DB3A92">
          <w:fldChar w:fldCharType="separate"/>
        </w:r>
      </w:del>
      <w:ins w:id="16" w:author="Timo Kaskinen" w:date="2020-03-15T22:15:00Z">
        <w:del w:id="17" w:author="Tuomainen Mika" w:date="2020-06-04T14:54:00Z">
          <w:r w:rsidR="00B92A92" w:rsidRPr="00C35B0E" w:rsidDel="00DB3A92">
            <w:delText>5.X</w:delText>
          </w:r>
          <w:r w:rsidR="00B92A92" w:rsidRPr="00C35B0E" w:rsidDel="00DB3A92">
            <w:fldChar w:fldCharType="end"/>
          </w:r>
        </w:del>
      </w:ins>
      <w:ins w:id="18" w:author="Tuomainen Mika" w:date="2020-06-04T14:54:00Z">
        <w:r w:rsidR="00DB3A92">
          <w:t>6.0 RC1</w:t>
        </w:r>
      </w:ins>
    </w:p>
    <w:p w14:paraId="4570FED0" w14:textId="77777777" w:rsidR="003E639A" w:rsidRPr="00C35B0E" w:rsidRDefault="003E639A" w:rsidP="0024249E"/>
    <w:p w14:paraId="1AEC3AD8" w14:textId="77777777" w:rsidR="003E639A" w:rsidRPr="00C35B0E" w:rsidRDefault="003E639A" w:rsidP="0024249E"/>
    <w:p w14:paraId="739A3CAB" w14:textId="77777777" w:rsidR="003E639A" w:rsidRPr="00C35B0E" w:rsidRDefault="003E639A" w:rsidP="0024249E"/>
    <w:p w14:paraId="7F1661E8" w14:textId="3A039340" w:rsidR="003E639A" w:rsidRPr="00C35B0E" w:rsidRDefault="003E639A" w:rsidP="0024249E">
      <w:r w:rsidRPr="00C35B0E">
        <w:t xml:space="preserve">OID: </w:t>
      </w:r>
      <w:ins w:id="19" w:author="Tuomainen Mika" w:date="2020-06-04T14:54:00Z">
        <w:r w:rsidR="00DB3A92" w:rsidRPr="00DB3A92">
          <w:t>1.2.246.777.11.2020.</w:t>
        </w:r>
        <w:r w:rsidR="00DB3A92">
          <w:t>7</w:t>
        </w:r>
      </w:ins>
      <w:ins w:id="20" w:author="Timo Kaskinen" w:date="2020-03-15T22:17:00Z">
        <w:del w:id="21" w:author="Tuomainen Mika" w:date="2020-06-04T14:54:00Z">
          <w:r w:rsidR="00C35B0E" w:rsidRPr="00C35B0E" w:rsidDel="00DB3A92">
            <w:fldChar w:fldCharType="begin"/>
          </w:r>
          <w:r w:rsidR="00C35B0E" w:rsidRPr="00C35B0E" w:rsidDel="00DB3A92">
            <w:delInstrText xml:space="preserve"> DOCPROPERTY  OID  \* MERGEFORMAT </w:delInstrText>
          </w:r>
        </w:del>
      </w:ins>
      <w:del w:id="22" w:author="Tuomainen Mika" w:date="2020-06-04T14:54:00Z">
        <w:r w:rsidR="00C35B0E" w:rsidRPr="00C35B0E" w:rsidDel="00DB3A92">
          <w:fldChar w:fldCharType="separate"/>
        </w:r>
      </w:del>
      <w:ins w:id="23" w:author="Timo Kaskinen" w:date="2020-03-15T22:17:00Z">
        <w:del w:id="24" w:author="Tuomainen Mika" w:date="2020-06-04T14:54:00Z">
          <w:r w:rsidR="00C35B0E" w:rsidRPr="00C35B0E" w:rsidDel="00DB3A92">
            <w:delText>1.2.246.777.11.2020.X</w:delText>
          </w:r>
          <w:r w:rsidR="00C35B0E" w:rsidRPr="00C35B0E" w:rsidDel="00DB3A92">
            <w:fldChar w:fldCharType="end"/>
          </w:r>
        </w:del>
      </w:ins>
      <w:del w:id="25" w:author="Timo Kaskinen" w:date="2020-03-15T22:17:00Z">
        <w:r w:rsidR="00564DD4" w:rsidRPr="00C35B0E" w:rsidDel="00C35B0E">
          <w:delText>1.2.246.777.11.2017.6</w:delText>
        </w:r>
      </w:del>
    </w:p>
    <w:p w14:paraId="18B6EFCE" w14:textId="77777777" w:rsidR="003E639A" w:rsidRDefault="003E639A" w:rsidP="0024249E"/>
    <w:p w14:paraId="3D1A6251" w14:textId="77777777" w:rsidR="003E639A" w:rsidRDefault="003E639A" w:rsidP="0024249E"/>
    <w:p w14:paraId="383A84E8" w14:textId="77777777" w:rsidR="00510B88" w:rsidRDefault="00510B88" w:rsidP="002626F5">
      <w:pPr>
        <w:pStyle w:val="Sisluet1"/>
      </w:pPr>
    </w:p>
    <w:p w14:paraId="38099D10" w14:textId="77777777" w:rsidR="00510B88" w:rsidRPr="00510B88" w:rsidRDefault="00510B88" w:rsidP="0024249E"/>
    <w:p w14:paraId="63DB2E0D" w14:textId="77777777" w:rsidR="00510B88" w:rsidRPr="00510B88" w:rsidRDefault="00510B88" w:rsidP="0024249E"/>
    <w:p w14:paraId="6A828E40" w14:textId="77777777" w:rsidR="006C7725" w:rsidRDefault="003E639A">
      <w:pPr>
        <w:pStyle w:val="Sisluet1"/>
        <w:pPrChange w:id="26" w:author="Katariina Lassila" w:date="2020-03-12T14:51:00Z">
          <w:pPr/>
        </w:pPrChange>
      </w:pPr>
      <w:r w:rsidRPr="00510B88">
        <w:br w:type="page"/>
      </w:r>
    </w:p>
    <w:sdt>
      <w:sdtPr>
        <w:rPr>
          <w:rFonts w:ascii="Times New Roman" w:eastAsia="Times New Roman" w:hAnsi="Times New Roman" w:cs="Times New Roman"/>
          <w:b w:val="0"/>
          <w:bCs w:val="0"/>
          <w:color w:val="auto"/>
          <w:sz w:val="24"/>
          <w:szCs w:val="20"/>
          <w:lang w:eastAsia="en-US"/>
        </w:rPr>
        <w:id w:val="-517619642"/>
        <w:docPartObj>
          <w:docPartGallery w:val="Table of Contents"/>
          <w:docPartUnique/>
        </w:docPartObj>
      </w:sdtPr>
      <w:sdtEndPr>
        <w:rPr>
          <w:sz w:val="20"/>
        </w:rPr>
      </w:sdtEndPr>
      <w:sdtContent>
        <w:p w14:paraId="2D980BD0" w14:textId="77777777" w:rsidR="006C7725" w:rsidRDefault="006C7725">
          <w:pPr>
            <w:pStyle w:val="Sisllysluettelonotsikko"/>
            <w:pPrChange w:id="27" w:author="Katariina Lassila" w:date="2020-03-12T14:51:00Z">
              <w:pPr/>
            </w:pPrChange>
          </w:pPr>
          <w:r>
            <w:t>Sisällys</w:t>
          </w:r>
        </w:p>
        <w:p w14:paraId="2B3F7C25" w14:textId="0CE984C0" w:rsidR="001C43C6" w:rsidRDefault="006C7725" w:rsidP="0024249E">
          <w:pPr>
            <w:pStyle w:val="Sisluet1"/>
            <w:rPr>
              <w:rFonts w:asciiTheme="minorHAnsi" w:eastAsiaTheme="minorEastAsia" w:hAnsiTheme="minorHAnsi" w:cstheme="minorBidi"/>
              <w:noProof/>
              <w:sz w:val="22"/>
              <w:szCs w:val="22"/>
              <w:lang w:eastAsia="fi-FI"/>
            </w:rPr>
          </w:pPr>
          <w:r>
            <w:fldChar w:fldCharType="begin"/>
          </w:r>
          <w:r>
            <w:instrText xml:space="preserve"> TOC \o "1-3" \h \z \u </w:instrText>
          </w:r>
          <w:r>
            <w:fldChar w:fldCharType="separate"/>
          </w:r>
          <w:hyperlink w:anchor="_Toc35204227" w:history="1">
            <w:r w:rsidR="001C43C6" w:rsidRPr="00310B7C">
              <w:rPr>
                <w:rStyle w:val="Hyperlinkki"/>
                <w:noProof/>
              </w:rPr>
              <w:t>1.</w:t>
            </w:r>
            <w:r w:rsidR="001C43C6">
              <w:rPr>
                <w:rFonts w:asciiTheme="minorHAnsi" w:eastAsiaTheme="minorEastAsia" w:hAnsiTheme="minorHAnsi" w:cstheme="minorBidi"/>
                <w:noProof/>
                <w:sz w:val="22"/>
                <w:szCs w:val="22"/>
                <w:lang w:eastAsia="fi-FI"/>
              </w:rPr>
              <w:tab/>
            </w:r>
            <w:r w:rsidR="001C43C6" w:rsidRPr="00310B7C">
              <w:rPr>
                <w:rStyle w:val="Hyperlinkki"/>
                <w:noProof/>
              </w:rPr>
              <w:t>Lähete ja hoitopalaute</w:t>
            </w:r>
            <w:r w:rsidR="001C43C6">
              <w:rPr>
                <w:noProof/>
                <w:webHidden/>
              </w:rPr>
              <w:tab/>
            </w:r>
            <w:r w:rsidR="001C43C6">
              <w:rPr>
                <w:noProof/>
                <w:webHidden/>
              </w:rPr>
              <w:fldChar w:fldCharType="begin"/>
            </w:r>
            <w:r w:rsidR="001C43C6">
              <w:rPr>
                <w:noProof/>
                <w:webHidden/>
              </w:rPr>
              <w:instrText xml:space="preserve"> PAGEREF _Toc35204227 \h </w:instrText>
            </w:r>
            <w:r w:rsidR="001C43C6">
              <w:rPr>
                <w:noProof/>
                <w:webHidden/>
              </w:rPr>
            </w:r>
            <w:r w:rsidR="001C43C6">
              <w:rPr>
                <w:noProof/>
                <w:webHidden/>
              </w:rPr>
              <w:fldChar w:fldCharType="separate"/>
            </w:r>
            <w:r w:rsidR="001C43C6">
              <w:rPr>
                <w:noProof/>
                <w:webHidden/>
              </w:rPr>
              <w:t>7</w:t>
            </w:r>
            <w:r w:rsidR="001C43C6">
              <w:rPr>
                <w:noProof/>
                <w:webHidden/>
              </w:rPr>
              <w:fldChar w:fldCharType="end"/>
            </w:r>
          </w:hyperlink>
        </w:p>
        <w:p w14:paraId="3D8A6A9D" w14:textId="43B3882B" w:rsidR="001C43C6" w:rsidRDefault="002A3097" w:rsidP="0024249E">
          <w:pPr>
            <w:pStyle w:val="Sisluet2"/>
            <w:rPr>
              <w:rFonts w:asciiTheme="minorHAnsi" w:eastAsiaTheme="minorEastAsia" w:hAnsiTheme="minorHAnsi" w:cstheme="minorBidi"/>
              <w:noProof/>
              <w:sz w:val="22"/>
              <w:szCs w:val="22"/>
              <w:lang w:eastAsia="fi-FI"/>
            </w:rPr>
          </w:pPr>
          <w:hyperlink w:anchor="_Toc35204228" w:history="1">
            <w:r w:rsidR="001C43C6" w:rsidRPr="00310B7C">
              <w:rPr>
                <w:rStyle w:val="Hyperlinkki"/>
                <w:noProof/>
              </w:rPr>
              <w:t>1.1</w:t>
            </w:r>
            <w:r w:rsidR="001C43C6">
              <w:rPr>
                <w:rFonts w:asciiTheme="minorHAnsi" w:eastAsiaTheme="minorEastAsia" w:hAnsiTheme="minorHAnsi" w:cstheme="minorBidi"/>
                <w:noProof/>
                <w:sz w:val="22"/>
                <w:szCs w:val="22"/>
                <w:lang w:eastAsia="fi-FI"/>
              </w:rPr>
              <w:tab/>
            </w:r>
            <w:r w:rsidR="001C43C6" w:rsidRPr="00310B7C">
              <w:rPr>
                <w:rStyle w:val="Hyperlinkki"/>
                <w:noProof/>
              </w:rPr>
              <w:t>Mallinnuksen lähtötilanne</w:t>
            </w:r>
            <w:r w:rsidR="001C43C6">
              <w:rPr>
                <w:noProof/>
                <w:webHidden/>
              </w:rPr>
              <w:tab/>
            </w:r>
            <w:r w:rsidR="001C43C6">
              <w:rPr>
                <w:noProof/>
                <w:webHidden/>
              </w:rPr>
              <w:fldChar w:fldCharType="begin"/>
            </w:r>
            <w:r w:rsidR="001C43C6">
              <w:rPr>
                <w:noProof/>
                <w:webHidden/>
              </w:rPr>
              <w:instrText xml:space="preserve"> PAGEREF _Toc35204228 \h </w:instrText>
            </w:r>
            <w:r w:rsidR="001C43C6">
              <w:rPr>
                <w:noProof/>
                <w:webHidden/>
              </w:rPr>
            </w:r>
            <w:r w:rsidR="001C43C6">
              <w:rPr>
                <w:noProof/>
                <w:webHidden/>
              </w:rPr>
              <w:fldChar w:fldCharType="separate"/>
            </w:r>
            <w:r w:rsidR="001C43C6">
              <w:rPr>
                <w:noProof/>
                <w:webHidden/>
              </w:rPr>
              <w:t>7</w:t>
            </w:r>
            <w:r w:rsidR="001C43C6">
              <w:rPr>
                <w:noProof/>
                <w:webHidden/>
              </w:rPr>
              <w:fldChar w:fldCharType="end"/>
            </w:r>
          </w:hyperlink>
        </w:p>
        <w:p w14:paraId="0228D458" w14:textId="2E7A7909" w:rsidR="001C43C6" w:rsidRDefault="002A3097" w:rsidP="0024249E">
          <w:pPr>
            <w:pStyle w:val="Sisluet2"/>
            <w:rPr>
              <w:rFonts w:asciiTheme="minorHAnsi" w:eastAsiaTheme="minorEastAsia" w:hAnsiTheme="minorHAnsi" w:cstheme="minorBidi"/>
              <w:noProof/>
              <w:sz w:val="22"/>
              <w:szCs w:val="22"/>
              <w:lang w:eastAsia="fi-FI"/>
            </w:rPr>
          </w:pPr>
          <w:hyperlink w:anchor="_Toc35204229" w:history="1">
            <w:r w:rsidR="001C43C6" w:rsidRPr="00310B7C">
              <w:rPr>
                <w:rStyle w:val="Hyperlinkki"/>
                <w:noProof/>
              </w:rPr>
              <w:t>1.2</w:t>
            </w:r>
            <w:r w:rsidR="001C43C6">
              <w:rPr>
                <w:rFonts w:asciiTheme="minorHAnsi" w:eastAsiaTheme="minorEastAsia" w:hAnsiTheme="minorHAnsi" w:cstheme="minorBidi"/>
                <w:noProof/>
                <w:sz w:val="22"/>
                <w:szCs w:val="22"/>
                <w:lang w:eastAsia="fi-FI"/>
              </w:rPr>
              <w:tab/>
            </w:r>
            <w:r w:rsidR="001C43C6" w:rsidRPr="00310B7C">
              <w:rPr>
                <w:rStyle w:val="Hyperlinkki"/>
                <w:noProof/>
              </w:rPr>
              <w:t>Määrittelyssä esitetty ratkaisu</w:t>
            </w:r>
            <w:r w:rsidR="001C43C6">
              <w:rPr>
                <w:noProof/>
                <w:webHidden/>
              </w:rPr>
              <w:tab/>
            </w:r>
            <w:r w:rsidR="001C43C6">
              <w:rPr>
                <w:noProof/>
                <w:webHidden/>
              </w:rPr>
              <w:fldChar w:fldCharType="begin"/>
            </w:r>
            <w:r w:rsidR="001C43C6">
              <w:rPr>
                <w:noProof/>
                <w:webHidden/>
              </w:rPr>
              <w:instrText xml:space="preserve"> PAGEREF _Toc35204229 \h </w:instrText>
            </w:r>
            <w:r w:rsidR="001C43C6">
              <w:rPr>
                <w:noProof/>
                <w:webHidden/>
              </w:rPr>
            </w:r>
            <w:r w:rsidR="001C43C6">
              <w:rPr>
                <w:noProof/>
                <w:webHidden/>
              </w:rPr>
              <w:fldChar w:fldCharType="separate"/>
            </w:r>
            <w:r w:rsidR="001C43C6">
              <w:rPr>
                <w:noProof/>
                <w:webHidden/>
              </w:rPr>
              <w:t>8</w:t>
            </w:r>
            <w:r w:rsidR="001C43C6">
              <w:rPr>
                <w:noProof/>
                <w:webHidden/>
              </w:rPr>
              <w:fldChar w:fldCharType="end"/>
            </w:r>
          </w:hyperlink>
        </w:p>
        <w:p w14:paraId="7366D622" w14:textId="42ECCBB2" w:rsidR="001C43C6" w:rsidRDefault="002A3097" w:rsidP="0024249E">
          <w:pPr>
            <w:pStyle w:val="Sisluet2"/>
            <w:rPr>
              <w:rFonts w:asciiTheme="minorHAnsi" w:eastAsiaTheme="minorEastAsia" w:hAnsiTheme="minorHAnsi" w:cstheme="minorBidi"/>
              <w:noProof/>
              <w:sz w:val="22"/>
              <w:szCs w:val="22"/>
              <w:lang w:eastAsia="fi-FI"/>
            </w:rPr>
          </w:pPr>
          <w:hyperlink w:anchor="_Toc35204230" w:history="1">
            <w:r w:rsidR="001C43C6" w:rsidRPr="00310B7C">
              <w:rPr>
                <w:rStyle w:val="Hyperlinkki"/>
                <w:noProof/>
              </w:rPr>
              <w:t>1.3</w:t>
            </w:r>
            <w:r w:rsidR="001C43C6">
              <w:rPr>
                <w:rFonts w:asciiTheme="minorHAnsi" w:eastAsiaTheme="minorEastAsia" w:hAnsiTheme="minorHAnsi" w:cstheme="minorBidi"/>
                <w:noProof/>
                <w:sz w:val="22"/>
                <w:szCs w:val="22"/>
                <w:lang w:eastAsia="fi-FI"/>
              </w:rPr>
              <w:tab/>
            </w:r>
            <w:r w:rsidR="001C43C6" w:rsidRPr="00310B7C">
              <w:rPr>
                <w:rStyle w:val="Hyperlinkki"/>
                <w:noProof/>
              </w:rPr>
              <w:t>Perusrakenne</w:t>
            </w:r>
            <w:r w:rsidR="001C43C6">
              <w:rPr>
                <w:noProof/>
                <w:webHidden/>
              </w:rPr>
              <w:tab/>
            </w:r>
            <w:r w:rsidR="001C43C6">
              <w:rPr>
                <w:noProof/>
                <w:webHidden/>
              </w:rPr>
              <w:fldChar w:fldCharType="begin"/>
            </w:r>
            <w:r w:rsidR="001C43C6">
              <w:rPr>
                <w:noProof/>
                <w:webHidden/>
              </w:rPr>
              <w:instrText xml:space="preserve"> PAGEREF _Toc35204230 \h </w:instrText>
            </w:r>
            <w:r w:rsidR="001C43C6">
              <w:rPr>
                <w:noProof/>
                <w:webHidden/>
              </w:rPr>
            </w:r>
            <w:r w:rsidR="001C43C6">
              <w:rPr>
                <w:noProof/>
                <w:webHidden/>
              </w:rPr>
              <w:fldChar w:fldCharType="separate"/>
            </w:r>
            <w:r w:rsidR="001C43C6">
              <w:rPr>
                <w:noProof/>
                <w:webHidden/>
              </w:rPr>
              <w:t>9</w:t>
            </w:r>
            <w:r w:rsidR="001C43C6">
              <w:rPr>
                <w:noProof/>
                <w:webHidden/>
              </w:rPr>
              <w:fldChar w:fldCharType="end"/>
            </w:r>
          </w:hyperlink>
        </w:p>
        <w:p w14:paraId="4B31CFF6" w14:textId="263476E0" w:rsidR="001C43C6" w:rsidRDefault="002A3097" w:rsidP="0024249E">
          <w:pPr>
            <w:pStyle w:val="Sisluet1"/>
            <w:rPr>
              <w:rFonts w:asciiTheme="minorHAnsi" w:eastAsiaTheme="minorEastAsia" w:hAnsiTheme="minorHAnsi" w:cstheme="minorBidi"/>
              <w:noProof/>
              <w:sz w:val="22"/>
              <w:szCs w:val="22"/>
              <w:lang w:eastAsia="fi-FI"/>
            </w:rPr>
          </w:pPr>
          <w:hyperlink w:anchor="_Toc35204231" w:history="1">
            <w:r w:rsidR="001C43C6" w:rsidRPr="00310B7C">
              <w:rPr>
                <w:rStyle w:val="Hyperlinkki"/>
                <w:noProof/>
              </w:rPr>
              <w:t>2.</w:t>
            </w:r>
            <w:r w:rsidR="001C43C6">
              <w:rPr>
                <w:rFonts w:asciiTheme="minorHAnsi" w:eastAsiaTheme="minorEastAsia" w:hAnsiTheme="minorHAnsi" w:cstheme="minorBidi"/>
                <w:noProof/>
                <w:sz w:val="22"/>
                <w:szCs w:val="22"/>
                <w:lang w:eastAsia="fi-FI"/>
              </w:rPr>
              <w:tab/>
            </w:r>
            <w:r w:rsidR="001C43C6" w:rsidRPr="00310B7C">
              <w:rPr>
                <w:rStyle w:val="Hyperlinkki"/>
                <w:noProof/>
              </w:rPr>
              <w:t>Lähete</w:t>
            </w:r>
            <w:r w:rsidR="001C43C6">
              <w:rPr>
                <w:noProof/>
                <w:webHidden/>
              </w:rPr>
              <w:tab/>
            </w:r>
            <w:r w:rsidR="001C43C6">
              <w:rPr>
                <w:noProof/>
                <w:webHidden/>
              </w:rPr>
              <w:fldChar w:fldCharType="begin"/>
            </w:r>
            <w:r w:rsidR="001C43C6">
              <w:rPr>
                <w:noProof/>
                <w:webHidden/>
              </w:rPr>
              <w:instrText xml:space="preserve"> PAGEREF _Toc35204231 \h </w:instrText>
            </w:r>
            <w:r w:rsidR="001C43C6">
              <w:rPr>
                <w:noProof/>
                <w:webHidden/>
              </w:rPr>
            </w:r>
            <w:r w:rsidR="001C43C6">
              <w:rPr>
                <w:noProof/>
                <w:webHidden/>
              </w:rPr>
              <w:fldChar w:fldCharType="separate"/>
            </w:r>
            <w:r w:rsidR="001C43C6">
              <w:rPr>
                <w:noProof/>
                <w:webHidden/>
              </w:rPr>
              <w:t>11</w:t>
            </w:r>
            <w:r w:rsidR="001C43C6">
              <w:rPr>
                <w:noProof/>
                <w:webHidden/>
              </w:rPr>
              <w:fldChar w:fldCharType="end"/>
            </w:r>
          </w:hyperlink>
        </w:p>
        <w:p w14:paraId="5103F9A4" w14:textId="178C64FB" w:rsidR="001C43C6" w:rsidRDefault="002A3097" w:rsidP="0024249E">
          <w:pPr>
            <w:pStyle w:val="Sisluet2"/>
            <w:rPr>
              <w:rFonts w:asciiTheme="minorHAnsi" w:eastAsiaTheme="minorEastAsia" w:hAnsiTheme="minorHAnsi" w:cstheme="minorBidi"/>
              <w:noProof/>
              <w:sz w:val="22"/>
              <w:szCs w:val="22"/>
              <w:lang w:eastAsia="fi-FI"/>
            </w:rPr>
          </w:pPr>
          <w:hyperlink w:anchor="_Toc35204232" w:history="1">
            <w:r w:rsidR="001C43C6" w:rsidRPr="00310B7C">
              <w:rPr>
                <w:rStyle w:val="Hyperlinkki"/>
                <w:noProof/>
              </w:rPr>
              <w:t>2.1</w:t>
            </w:r>
            <w:r w:rsidR="001C43C6">
              <w:rPr>
                <w:rFonts w:asciiTheme="minorHAnsi" w:eastAsiaTheme="minorEastAsia" w:hAnsiTheme="minorHAnsi" w:cstheme="minorBidi"/>
                <w:noProof/>
                <w:sz w:val="22"/>
                <w:szCs w:val="22"/>
                <w:lang w:eastAsia="fi-FI"/>
              </w:rPr>
              <w:tab/>
            </w:r>
            <w:r w:rsidR="001C43C6" w:rsidRPr="00310B7C">
              <w:rPr>
                <w:rStyle w:val="Hyperlinkki"/>
                <w:noProof/>
              </w:rPr>
              <w:t>Lähetteen perusrakenne</w:t>
            </w:r>
            <w:r w:rsidR="001C43C6">
              <w:rPr>
                <w:noProof/>
                <w:webHidden/>
              </w:rPr>
              <w:tab/>
            </w:r>
            <w:r w:rsidR="001C43C6">
              <w:rPr>
                <w:noProof/>
                <w:webHidden/>
              </w:rPr>
              <w:fldChar w:fldCharType="begin"/>
            </w:r>
            <w:r w:rsidR="001C43C6">
              <w:rPr>
                <w:noProof/>
                <w:webHidden/>
              </w:rPr>
              <w:instrText xml:space="preserve"> PAGEREF _Toc35204232 \h </w:instrText>
            </w:r>
            <w:r w:rsidR="001C43C6">
              <w:rPr>
                <w:noProof/>
                <w:webHidden/>
              </w:rPr>
            </w:r>
            <w:r w:rsidR="001C43C6">
              <w:rPr>
                <w:noProof/>
                <w:webHidden/>
              </w:rPr>
              <w:fldChar w:fldCharType="separate"/>
            </w:r>
            <w:r w:rsidR="001C43C6">
              <w:rPr>
                <w:noProof/>
                <w:webHidden/>
              </w:rPr>
              <w:t>11</w:t>
            </w:r>
            <w:r w:rsidR="001C43C6">
              <w:rPr>
                <w:noProof/>
                <w:webHidden/>
              </w:rPr>
              <w:fldChar w:fldCharType="end"/>
            </w:r>
          </w:hyperlink>
        </w:p>
        <w:p w14:paraId="208CEA49" w14:textId="2D916AFB" w:rsidR="001C43C6" w:rsidRDefault="002A3097" w:rsidP="0024249E">
          <w:pPr>
            <w:pStyle w:val="Sisluet2"/>
            <w:rPr>
              <w:rFonts w:asciiTheme="minorHAnsi" w:eastAsiaTheme="minorEastAsia" w:hAnsiTheme="minorHAnsi" w:cstheme="minorBidi"/>
              <w:noProof/>
              <w:sz w:val="22"/>
              <w:szCs w:val="22"/>
              <w:lang w:eastAsia="fi-FI"/>
            </w:rPr>
          </w:pPr>
          <w:hyperlink w:anchor="_Toc35204233" w:history="1">
            <w:r w:rsidR="001C43C6" w:rsidRPr="00310B7C">
              <w:rPr>
                <w:rStyle w:val="Hyperlinkki"/>
                <w:noProof/>
              </w:rPr>
              <w:t>2.2</w:t>
            </w:r>
            <w:r w:rsidR="001C43C6">
              <w:rPr>
                <w:rFonts w:asciiTheme="minorHAnsi" w:eastAsiaTheme="minorEastAsia" w:hAnsiTheme="minorHAnsi" w:cstheme="minorBidi"/>
                <w:noProof/>
                <w:sz w:val="22"/>
                <w:szCs w:val="22"/>
                <w:lang w:eastAsia="fi-FI"/>
              </w:rPr>
              <w:tab/>
            </w:r>
            <w:r w:rsidR="001C43C6" w:rsidRPr="00310B7C">
              <w:rPr>
                <w:rStyle w:val="Hyperlinkki"/>
                <w:noProof/>
              </w:rPr>
              <w:t>Lähetteen perusrakenteiden yhteenveto</w:t>
            </w:r>
            <w:r w:rsidR="001C43C6">
              <w:rPr>
                <w:noProof/>
                <w:webHidden/>
              </w:rPr>
              <w:tab/>
            </w:r>
            <w:r w:rsidR="001C43C6">
              <w:rPr>
                <w:noProof/>
                <w:webHidden/>
              </w:rPr>
              <w:fldChar w:fldCharType="begin"/>
            </w:r>
            <w:r w:rsidR="001C43C6">
              <w:rPr>
                <w:noProof/>
                <w:webHidden/>
              </w:rPr>
              <w:instrText xml:space="preserve"> PAGEREF _Toc35204233 \h </w:instrText>
            </w:r>
            <w:r w:rsidR="001C43C6">
              <w:rPr>
                <w:noProof/>
                <w:webHidden/>
              </w:rPr>
            </w:r>
            <w:r w:rsidR="001C43C6">
              <w:rPr>
                <w:noProof/>
                <w:webHidden/>
              </w:rPr>
              <w:fldChar w:fldCharType="separate"/>
            </w:r>
            <w:r w:rsidR="001C43C6">
              <w:rPr>
                <w:noProof/>
                <w:webHidden/>
              </w:rPr>
              <w:t>13</w:t>
            </w:r>
            <w:r w:rsidR="001C43C6">
              <w:rPr>
                <w:noProof/>
                <w:webHidden/>
              </w:rPr>
              <w:fldChar w:fldCharType="end"/>
            </w:r>
          </w:hyperlink>
        </w:p>
        <w:p w14:paraId="5904C6F6" w14:textId="1DB20A96" w:rsidR="001C43C6" w:rsidRDefault="002A3097" w:rsidP="0024249E">
          <w:pPr>
            <w:pStyle w:val="Sisluet2"/>
            <w:rPr>
              <w:rFonts w:asciiTheme="minorHAnsi" w:eastAsiaTheme="minorEastAsia" w:hAnsiTheme="minorHAnsi" w:cstheme="minorBidi"/>
              <w:noProof/>
              <w:sz w:val="22"/>
              <w:szCs w:val="22"/>
              <w:lang w:eastAsia="fi-FI"/>
            </w:rPr>
          </w:pPr>
          <w:hyperlink w:anchor="_Toc35204234" w:history="1">
            <w:r w:rsidR="001C43C6" w:rsidRPr="00310B7C">
              <w:rPr>
                <w:rStyle w:val="Hyperlinkki"/>
                <w:noProof/>
              </w:rPr>
              <w:t>2.3</w:t>
            </w:r>
            <w:r w:rsidR="001C43C6">
              <w:rPr>
                <w:rFonts w:asciiTheme="minorHAnsi" w:eastAsiaTheme="minorEastAsia" w:hAnsiTheme="minorHAnsi" w:cstheme="minorBidi"/>
                <w:noProof/>
                <w:sz w:val="22"/>
                <w:szCs w:val="22"/>
                <w:lang w:eastAsia="fi-FI"/>
              </w:rPr>
              <w:tab/>
            </w:r>
            <w:r w:rsidR="001C43C6" w:rsidRPr="00310B7C">
              <w:rPr>
                <w:rStyle w:val="Hyperlinkki"/>
                <w:noProof/>
              </w:rPr>
              <w:t>Määrittämättömän hoitoprosessin vaiheen alle tulevat lähetteen otsikot ja tietokentät</w:t>
            </w:r>
            <w:r w:rsidR="001C43C6">
              <w:rPr>
                <w:noProof/>
                <w:webHidden/>
              </w:rPr>
              <w:tab/>
            </w:r>
            <w:r w:rsidR="001C43C6">
              <w:rPr>
                <w:noProof/>
                <w:webHidden/>
              </w:rPr>
              <w:fldChar w:fldCharType="begin"/>
            </w:r>
            <w:r w:rsidR="001C43C6">
              <w:rPr>
                <w:noProof/>
                <w:webHidden/>
              </w:rPr>
              <w:instrText xml:space="preserve"> PAGEREF _Toc35204234 \h </w:instrText>
            </w:r>
            <w:r w:rsidR="001C43C6">
              <w:rPr>
                <w:noProof/>
                <w:webHidden/>
              </w:rPr>
            </w:r>
            <w:r w:rsidR="001C43C6">
              <w:rPr>
                <w:noProof/>
                <w:webHidden/>
              </w:rPr>
              <w:fldChar w:fldCharType="separate"/>
            </w:r>
            <w:r w:rsidR="001C43C6">
              <w:rPr>
                <w:noProof/>
                <w:webHidden/>
              </w:rPr>
              <w:t>14</w:t>
            </w:r>
            <w:r w:rsidR="001C43C6">
              <w:rPr>
                <w:noProof/>
                <w:webHidden/>
              </w:rPr>
              <w:fldChar w:fldCharType="end"/>
            </w:r>
          </w:hyperlink>
        </w:p>
        <w:p w14:paraId="2751C068" w14:textId="23252F72" w:rsidR="001C43C6" w:rsidRDefault="002A3097" w:rsidP="0024249E">
          <w:pPr>
            <w:pStyle w:val="Sisluet3"/>
            <w:rPr>
              <w:rFonts w:asciiTheme="minorHAnsi" w:eastAsiaTheme="minorEastAsia" w:hAnsiTheme="minorHAnsi" w:cstheme="minorBidi"/>
              <w:noProof/>
              <w:sz w:val="22"/>
              <w:szCs w:val="22"/>
              <w:lang w:eastAsia="fi-FI"/>
            </w:rPr>
          </w:pPr>
          <w:hyperlink w:anchor="_Toc35204235" w:history="1">
            <w:r w:rsidR="001C43C6" w:rsidRPr="00310B7C">
              <w:rPr>
                <w:rStyle w:val="Hyperlinkki"/>
                <w:noProof/>
              </w:rPr>
              <w:t>2.3.1</w:t>
            </w:r>
            <w:r w:rsidR="001C43C6">
              <w:rPr>
                <w:rFonts w:asciiTheme="minorHAnsi" w:eastAsiaTheme="minorEastAsia" w:hAnsiTheme="minorHAnsi" w:cstheme="minorBidi"/>
                <w:noProof/>
                <w:sz w:val="22"/>
                <w:szCs w:val="22"/>
                <w:lang w:eastAsia="fi-FI"/>
              </w:rPr>
              <w:tab/>
            </w:r>
            <w:r w:rsidR="001C43C6" w:rsidRPr="00310B7C">
              <w:rPr>
                <w:rStyle w:val="Hyperlinkki"/>
                <w:noProof/>
              </w:rPr>
              <w:t>Lähetteen ja hoitopalautteen tekniset ja osapuolitiedot</w:t>
            </w:r>
            <w:r w:rsidR="001C43C6">
              <w:rPr>
                <w:noProof/>
                <w:webHidden/>
              </w:rPr>
              <w:tab/>
            </w:r>
            <w:r w:rsidR="001C43C6">
              <w:rPr>
                <w:noProof/>
                <w:webHidden/>
              </w:rPr>
              <w:fldChar w:fldCharType="begin"/>
            </w:r>
            <w:r w:rsidR="001C43C6">
              <w:rPr>
                <w:noProof/>
                <w:webHidden/>
              </w:rPr>
              <w:instrText xml:space="preserve"> PAGEREF _Toc35204235 \h </w:instrText>
            </w:r>
            <w:r w:rsidR="001C43C6">
              <w:rPr>
                <w:noProof/>
                <w:webHidden/>
              </w:rPr>
            </w:r>
            <w:r w:rsidR="001C43C6">
              <w:rPr>
                <w:noProof/>
                <w:webHidden/>
              </w:rPr>
              <w:fldChar w:fldCharType="separate"/>
            </w:r>
            <w:r w:rsidR="001C43C6">
              <w:rPr>
                <w:noProof/>
                <w:webHidden/>
              </w:rPr>
              <w:t>14</w:t>
            </w:r>
            <w:r w:rsidR="001C43C6">
              <w:rPr>
                <w:noProof/>
                <w:webHidden/>
              </w:rPr>
              <w:fldChar w:fldCharType="end"/>
            </w:r>
          </w:hyperlink>
        </w:p>
        <w:p w14:paraId="064F24FC" w14:textId="18C0F9CE" w:rsidR="001C43C6" w:rsidRDefault="002A3097" w:rsidP="0024249E">
          <w:pPr>
            <w:pStyle w:val="Sisluet3"/>
            <w:rPr>
              <w:rFonts w:asciiTheme="minorHAnsi" w:eastAsiaTheme="minorEastAsia" w:hAnsiTheme="minorHAnsi" w:cstheme="minorBidi"/>
              <w:noProof/>
              <w:sz w:val="22"/>
              <w:szCs w:val="22"/>
              <w:lang w:eastAsia="fi-FI"/>
            </w:rPr>
          </w:pPr>
          <w:hyperlink w:anchor="_Toc35204236" w:history="1">
            <w:r w:rsidR="001C43C6" w:rsidRPr="00310B7C">
              <w:rPr>
                <w:rStyle w:val="Hyperlinkki"/>
                <w:noProof/>
              </w:rPr>
              <w:t>2.3.2</w:t>
            </w:r>
            <w:r w:rsidR="001C43C6">
              <w:rPr>
                <w:rFonts w:asciiTheme="minorHAnsi" w:eastAsiaTheme="minorEastAsia" w:hAnsiTheme="minorHAnsi" w:cstheme="minorBidi"/>
                <w:noProof/>
                <w:sz w:val="22"/>
                <w:szCs w:val="22"/>
                <w:lang w:eastAsia="fi-FI"/>
              </w:rPr>
              <w:tab/>
            </w:r>
            <w:r w:rsidR="001C43C6" w:rsidRPr="00310B7C">
              <w:rPr>
                <w:rStyle w:val="Hyperlinkki"/>
                <w:noProof/>
              </w:rPr>
              <w:t>Hoidon kiireellisyys</w:t>
            </w:r>
            <w:r w:rsidR="001C43C6">
              <w:rPr>
                <w:noProof/>
                <w:webHidden/>
              </w:rPr>
              <w:tab/>
            </w:r>
            <w:r w:rsidR="001C43C6">
              <w:rPr>
                <w:noProof/>
                <w:webHidden/>
              </w:rPr>
              <w:fldChar w:fldCharType="begin"/>
            </w:r>
            <w:r w:rsidR="001C43C6">
              <w:rPr>
                <w:noProof/>
                <w:webHidden/>
              </w:rPr>
              <w:instrText xml:space="preserve"> PAGEREF _Toc35204236 \h </w:instrText>
            </w:r>
            <w:r w:rsidR="001C43C6">
              <w:rPr>
                <w:noProof/>
                <w:webHidden/>
              </w:rPr>
            </w:r>
            <w:r w:rsidR="001C43C6">
              <w:rPr>
                <w:noProof/>
                <w:webHidden/>
              </w:rPr>
              <w:fldChar w:fldCharType="separate"/>
            </w:r>
            <w:r w:rsidR="001C43C6">
              <w:rPr>
                <w:noProof/>
                <w:webHidden/>
              </w:rPr>
              <w:t>19</w:t>
            </w:r>
            <w:r w:rsidR="001C43C6">
              <w:rPr>
                <w:noProof/>
                <w:webHidden/>
              </w:rPr>
              <w:fldChar w:fldCharType="end"/>
            </w:r>
          </w:hyperlink>
        </w:p>
        <w:p w14:paraId="254A8ACD" w14:textId="12081689" w:rsidR="001C43C6" w:rsidRDefault="002A3097" w:rsidP="0024249E">
          <w:pPr>
            <w:pStyle w:val="Sisluet2"/>
            <w:rPr>
              <w:rFonts w:asciiTheme="minorHAnsi" w:eastAsiaTheme="minorEastAsia" w:hAnsiTheme="minorHAnsi" w:cstheme="minorBidi"/>
              <w:noProof/>
              <w:sz w:val="22"/>
              <w:szCs w:val="22"/>
              <w:lang w:eastAsia="fi-FI"/>
            </w:rPr>
          </w:pPr>
          <w:hyperlink w:anchor="_Toc35204237" w:history="1">
            <w:r w:rsidR="001C43C6" w:rsidRPr="00310B7C">
              <w:rPr>
                <w:rStyle w:val="Hyperlinkki"/>
                <w:noProof/>
              </w:rPr>
              <w:t>2.4</w:t>
            </w:r>
            <w:r w:rsidR="001C43C6">
              <w:rPr>
                <w:rFonts w:asciiTheme="minorHAnsi" w:eastAsiaTheme="minorEastAsia" w:hAnsiTheme="minorHAnsi" w:cstheme="minorBidi"/>
                <w:noProof/>
                <w:sz w:val="22"/>
                <w:szCs w:val="22"/>
                <w:lang w:eastAsia="fi-FI"/>
              </w:rPr>
              <w:tab/>
            </w:r>
            <w:r w:rsidR="001C43C6" w:rsidRPr="00310B7C">
              <w:rPr>
                <w:rStyle w:val="Hyperlinkki"/>
                <w:noProof/>
              </w:rPr>
              <w:t>Tulotilanne hoitoprosessin vaiheen alle tulevat lähetteen otsikot ja tietokentät</w:t>
            </w:r>
            <w:r w:rsidR="001C43C6">
              <w:rPr>
                <w:noProof/>
                <w:webHidden/>
              </w:rPr>
              <w:tab/>
            </w:r>
            <w:r w:rsidR="001C43C6">
              <w:rPr>
                <w:noProof/>
                <w:webHidden/>
              </w:rPr>
              <w:fldChar w:fldCharType="begin"/>
            </w:r>
            <w:r w:rsidR="001C43C6">
              <w:rPr>
                <w:noProof/>
                <w:webHidden/>
              </w:rPr>
              <w:instrText xml:space="preserve"> PAGEREF _Toc35204237 \h </w:instrText>
            </w:r>
            <w:r w:rsidR="001C43C6">
              <w:rPr>
                <w:noProof/>
                <w:webHidden/>
              </w:rPr>
            </w:r>
            <w:r w:rsidR="001C43C6">
              <w:rPr>
                <w:noProof/>
                <w:webHidden/>
              </w:rPr>
              <w:fldChar w:fldCharType="separate"/>
            </w:r>
            <w:r w:rsidR="001C43C6">
              <w:rPr>
                <w:noProof/>
                <w:webHidden/>
              </w:rPr>
              <w:t>20</w:t>
            </w:r>
            <w:r w:rsidR="001C43C6">
              <w:rPr>
                <w:noProof/>
                <w:webHidden/>
              </w:rPr>
              <w:fldChar w:fldCharType="end"/>
            </w:r>
          </w:hyperlink>
        </w:p>
        <w:p w14:paraId="37BB973E" w14:textId="3876898B" w:rsidR="001C43C6" w:rsidRDefault="002A3097" w:rsidP="0024249E">
          <w:pPr>
            <w:pStyle w:val="Sisluet1"/>
            <w:rPr>
              <w:rFonts w:asciiTheme="minorHAnsi" w:eastAsiaTheme="minorEastAsia" w:hAnsiTheme="minorHAnsi" w:cstheme="minorBidi"/>
              <w:noProof/>
              <w:sz w:val="22"/>
              <w:szCs w:val="22"/>
              <w:lang w:eastAsia="fi-FI"/>
            </w:rPr>
          </w:pPr>
          <w:hyperlink w:anchor="_Toc35204238" w:history="1">
            <w:r w:rsidR="001C43C6" w:rsidRPr="00310B7C">
              <w:rPr>
                <w:rStyle w:val="Hyperlinkki"/>
                <w:noProof/>
              </w:rPr>
              <w:t>3.</w:t>
            </w:r>
            <w:r w:rsidR="001C43C6">
              <w:rPr>
                <w:rFonts w:asciiTheme="minorHAnsi" w:eastAsiaTheme="minorEastAsia" w:hAnsiTheme="minorHAnsi" w:cstheme="minorBidi"/>
                <w:noProof/>
                <w:sz w:val="22"/>
                <w:szCs w:val="22"/>
                <w:lang w:eastAsia="fi-FI"/>
              </w:rPr>
              <w:tab/>
            </w:r>
            <w:r w:rsidR="001C43C6" w:rsidRPr="00310B7C">
              <w:rPr>
                <w:rStyle w:val="Hyperlinkki"/>
                <w:noProof/>
              </w:rPr>
              <w:t>Hoitopalaute</w:t>
            </w:r>
            <w:r w:rsidR="001C43C6">
              <w:rPr>
                <w:noProof/>
                <w:webHidden/>
              </w:rPr>
              <w:tab/>
            </w:r>
            <w:r w:rsidR="001C43C6">
              <w:rPr>
                <w:noProof/>
                <w:webHidden/>
              </w:rPr>
              <w:fldChar w:fldCharType="begin"/>
            </w:r>
            <w:r w:rsidR="001C43C6">
              <w:rPr>
                <w:noProof/>
                <w:webHidden/>
              </w:rPr>
              <w:instrText xml:space="preserve"> PAGEREF _Toc35204238 \h </w:instrText>
            </w:r>
            <w:r w:rsidR="001C43C6">
              <w:rPr>
                <w:noProof/>
                <w:webHidden/>
              </w:rPr>
            </w:r>
            <w:r w:rsidR="001C43C6">
              <w:rPr>
                <w:noProof/>
                <w:webHidden/>
              </w:rPr>
              <w:fldChar w:fldCharType="separate"/>
            </w:r>
            <w:r w:rsidR="001C43C6">
              <w:rPr>
                <w:noProof/>
                <w:webHidden/>
              </w:rPr>
              <w:t>21</w:t>
            </w:r>
            <w:r w:rsidR="001C43C6">
              <w:rPr>
                <w:noProof/>
                <w:webHidden/>
              </w:rPr>
              <w:fldChar w:fldCharType="end"/>
            </w:r>
          </w:hyperlink>
        </w:p>
        <w:p w14:paraId="32A5E4EA" w14:textId="4F12B0D7" w:rsidR="001C43C6" w:rsidRDefault="002A3097" w:rsidP="0024249E">
          <w:pPr>
            <w:pStyle w:val="Sisluet2"/>
            <w:rPr>
              <w:rFonts w:asciiTheme="minorHAnsi" w:eastAsiaTheme="minorEastAsia" w:hAnsiTheme="minorHAnsi" w:cstheme="minorBidi"/>
              <w:noProof/>
              <w:sz w:val="22"/>
              <w:szCs w:val="22"/>
              <w:lang w:eastAsia="fi-FI"/>
            </w:rPr>
          </w:pPr>
          <w:hyperlink w:anchor="_Toc35204239" w:history="1">
            <w:r w:rsidR="001C43C6" w:rsidRPr="00310B7C">
              <w:rPr>
                <w:rStyle w:val="Hyperlinkki"/>
                <w:noProof/>
              </w:rPr>
              <w:t>3.1</w:t>
            </w:r>
            <w:r w:rsidR="001C43C6">
              <w:rPr>
                <w:rFonts w:asciiTheme="minorHAnsi" w:eastAsiaTheme="minorEastAsia" w:hAnsiTheme="minorHAnsi" w:cstheme="minorBidi"/>
                <w:noProof/>
                <w:sz w:val="22"/>
                <w:szCs w:val="22"/>
                <w:lang w:eastAsia="fi-FI"/>
              </w:rPr>
              <w:tab/>
            </w:r>
            <w:r w:rsidR="001C43C6" w:rsidRPr="00310B7C">
              <w:rPr>
                <w:rStyle w:val="Hyperlinkki"/>
                <w:noProof/>
              </w:rPr>
              <w:t>Hoitopalautteen perusrakenne</w:t>
            </w:r>
            <w:r w:rsidR="001C43C6">
              <w:rPr>
                <w:noProof/>
                <w:webHidden/>
              </w:rPr>
              <w:tab/>
            </w:r>
            <w:r w:rsidR="001C43C6">
              <w:rPr>
                <w:noProof/>
                <w:webHidden/>
              </w:rPr>
              <w:fldChar w:fldCharType="begin"/>
            </w:r>
            <w:r w:rsidR="001C43C6">
              <w:rPr>
                <w:noProof/>
                <w:webHidden/>
              </w:rPr>
              <w:instrText xml:space="preserve"> PAGEREF _Toc35204239 \h </w:instrText>
            </w:r>
            <w:r w:rsidR="001C43C6">
              <w:rPr>
                <w:noProof/>
                <w:webHidden/>
              </w:rPr>
            </w:r>
            <w:r w:rsidR="001C43C6">
              <w:rPr>
                <w:noProof/>
                <w:webHidden/>
              </w:rPr>
              <w:fldChar w:fldCharType="separate"/>
            </w:r>
            <w:r w:rsidR="001C43C6">
              <w:rPr>
                <w:noProof/>
                <w:webHidden/>
              </w:rPr>
              <w:t>21</w:t>
            </w:r>
            <w:r w:rsidR="001C43C6">
              <w:rPr>
                <w:noProof/>
                <w:webHidden/>
              </w:rPr>
              <w:fldChar w:fldCharType="end"/>
            </w:r>
          </w:hyperlink>
        </w:p>
        <w:p w14:paraId="214BB21C" w14:textId="53B388A3" w:rsidR="001C43C6" w:rsidRDefault="002A3097" w:rsidP="0024249E">
          <w:pPr>
            <w:pStyle w:val="Sisluet2"/>
            <w:rPr>
              <w:rFonts w:asciiTheme="minorHAnsi" w:eastAsiaTheme="minorEastAsia" w:hAnsiTheme="minorHAnsi" w:cstheme="minorBidi"/>
              <w:noProof/>
              <w:sz w:val="22"/>
              <w:szCs w:val="22"/>
              <w:lang w:eastAsia="fi-FI"/>
            </w:rPr>
          </w:pPr>
          <w:hyperlink w:anchor="_Toc35204240" w:history="1">
            <w:r w:rsidR="001C43C6" w:rsidRPr="00310B7C">
              <w:rPr>
                <w:rStyle w:val="Hyperlinkki"/>
                <w:noProof/>
              </w:rPr>
              <w:t>3.2</w:t>
            </w:r>
            <w:r w:rsidR="001C43C6">
              <w:rPr>
                <w:rFonts w:asciiTheme="minorHAnsi" w:eastAsiaTheme="minorEastAsia" w:hAnsiTheme="minorHAnsi" w:cstheme="minorBidi"/>
                <w:noProof/>
                <w:sz w:val="22"/>
                <w:szCs w:val="22"/>
                <w:lang w:eastAsia="fi-FI"/>
              </w:rPr>
              <w:tab/>
            </w:r>
            <w:r w:rsidR="001C43C6" w:rsidRPr="00310B7C">
              <w:rPr>
                <w:rStyle w:val="Hyperlinkki"/>
                <w:noProof/>
              </w:rPr>
              <w:t>Hoitopalautteen perusrakenteiden yhteenveto</w:t>
            </w:r>
            <w:r w:rsidR="001C43C6">
              <w:rPr>
                <w:noProof/>
                <w:webHidden/>
              </w:rPr>
              <w:tab/>
            </w:r>
            <w:r w:rsidR="001C43C6">
              <w:rPr>
                <w:noProof/>
                <w:webHidden/>
              </w:rPr>
              <w:fldChar w:fldCharType="begin"/>
            </w:r>
            <w:r w:rsidR="001C43C6">
              <w:rPr>
                <w:noProof/>
                <w:webHidden/>
              </w:rPr>
              <w:instrText xml:space="preserve"> PAGEREF _Toc35204240 \h </w:instrText>
            </w:r>
            <w:r w:rsidR="001C43C6">
              <w:rPr>
                <w:noProof/>
                <w:webHidden/>
              </w:rPr>
            </w:r>
            <w:r w:rsidR="001C43C6">
              <w:rPr>
                <w:noProof/>
                <w:webHidden/>
              </w:rPr>
              <w:fldChar w:fldCharType="separate"/>
            </w:r>
            <w:r w:rsidR="001C43C6">
              <w:rPr>
                <w:noProof/>
                <w:webHidden/>
              </w:rPr>
              <w:t>22</w:t>
            </w:r>
            <w:r w:rsidR="001C43C6">
              <w:rPr>
                <w:noProof/>
                <w:webHidden/>
              </w:rPr>
              <w:fldChar w:fldCharType="end"/>
            </w:r>
          </w:hyperlink>
        </w:p>
        <w:p w14:paraId="6FFCB27D" w14:textId="01A80044" w:rsidR="001C43C6" w:rsidRDefault="002A3097" w:rsidP="0024249E">
          <w:pPr>
            <w:pStyle w:val="Sisluet2"/>
            <w:rPr>
              <w:rFonts w:asciiTheme="minorHAnsi" w:eastAsiaTheme="minorEastAsia" w:hAnsiTheme="minorHAnsi" w:cstheme="minorBidi"/>
              <w:noProof/>
              <w:sz w:val="22"/>
              <w:szCs w:val="22"/>
              <w:lang w:eastAsia="fi-FI"/>
            </w:rPr>
          </w:pPr>
          <w:hyperlink w:anchor="_Toc35204241" w:history="1">
            <w:r w:rsidR="001C43C6" w:rsidRPr="00310B7C">
              <w:rPr>
                <w:rStyle w:val="Hyperlinkki"/>
                <w:noProof/>
              </w:rPr>
              <w:t>3.3</w:t>
            </w:r>
            <w:r w:rsidR="001C43C6">
              <w:rPr>
                <w:rFonts w:asciiTheme="minorHAnsi" w:eastAsiaTheme="minorEastAsia" w:hAnsiTheme="minorHAnsi" w:cstheme="minorBidi"/>
                <w:noProof/>
                <w:sz w:val="22"/>
                <w:szCs w:val="22"/>
                <w:lang w:eastAsia="fi-FI"/>
              </w:rPr>
              <w:tab/>
            </w:r>
            <w:r w:rsidR="001C43C6" w:rsidRPr="00310B7C">
              <w:rPr>
                <w:rStyle w:val="Hyperlinkki"/>
                <w:noProof/>
              </w:rPr>
              <w:t>Määrittämättömän hoitoprosessin vaiheen alle tulevat hoitopalautteen otsikot ja tietokentät</w:t>
            </w:r>
            <w:r w:rsidR="001C43C6">
              <w:rPr>
                <w:noProof/>
                <w:webHidden/>
              </w:rPr>
              <w:tab/>
            </w:r>
            <w:r w:rsidR="001C43C6">
              <w:rPr>
                <w:noProof/>
                <w:webHidden/>
              </w:rPr>
              <w:fldChar w:fldCharType="begin"/>
            </w:r>
            <w:r w:rsidR="001C43C6">
              <w:rPr>
                <w:noProof/>
                <w:webHidden/>
              </w:rPr>
              <w:instrText xml:space="preserve"> PAGEREF _Toc35204241 \h </w:instrText>
            </w:r>
            <w:r w:rsidR="001C43C6">
              <w:rPr>
                <w:noProof/>
                <w:webHidden/>
              </w:rPr>
            </w:r>
            <w:r w:rsidR="001C43C6">
              <w:rPr>
                <w:noProof/>
                <w:webHidden/>
              </w:rPr>
              <w:fldChar w:fldCharType="separate"/>
            </w:r>
            <w:r w:rsidR="001C43C6">
              <w:rPr>
                <w:noProof/>
                <w:webHidden/>
              </w:rPr>
              <w:t>24</w:t>
            </w:r>
            <w:r w:rsidR="001C43C6">
              <w:rPr>
                <w:noProof/>
                <w:webHidden/>
              </w:rPr>
              <w:fldChar w:fldCharType="end"/>
            </w:r>
          </w:hyperlink>
        </w:p>
        <w:p w14:paraId="4C5848D7" w14:textId="5132A14D" w:rsidR="001C43C6" w:rsidRDefault="002A3097" w:rsidP="0024249E">
          <w:pPr>
            <w:pStyle w:val="Sisluet3"/>
            <w:rPr>
              <w:rFonts w:asciiTheme="minorHAnsi" w:eastAsiaTheme="minorEastAsia" w:hAnsiTheme="minorHAnsi" w:cstheme="minorBidi"/>
              <w:noProof/>
              <w:sz w:val="22"/>
              <w:szCs w:val="22"/>
              <w:lang w:eastAsia="fi-FI"/>
            </w:rPr>
          </w:pPr>
          <w:hyperlink w:anchor="_Toc35204242" w:history="1">
            <w:r w:rsidR="001C43C6" w:rsidRPr="00310B7C">
              <w:rPr>
                <w:rStyle w:val="Hyperlinkki"/>
                <w:noProof/>
              </w:rPr>
              <w:t>3.3.1</w:t>
            </w:r>
            <w:r w:rsidR="001C43C6">
              <w:rPr>
                <w:rFonts w:asciiTheme="minorHAnsi" w:eastAsiaTheme="minorEastAsia" w:hAnsiTheme="minorHAnsi" w:cstheme="minorBidi"/>
                <w:noProof/>
                <w:sz w:val="22"/>
                <w:szCs w:val="22"/>
                <w:lang w:eastAsia="fi-FI"/>
              </w:rPr>
              <w:tab/>
            </w:r>
            <w:r w:rsidR="001C43C6" w:rsidRPr="00310B7C">
              <w:rPr>
                <w:rStyle w:val="Hyperlinkki"/>
                <w:noProof/>
              </w:rPr>
              <w:t>Lähetteen ja hoitopalautteen tekniset- ja osapuolitiedot</w:t>
            </w:r>
            <w:r w:rsidR="001C43C6">
              <w:rPr>
                <w:noProof/>
                <w:webHidden/>
              </w:rPr>
              <w:tab/>
            </w:r>
            <w:r w:rsidR="001C43C6">
              <w:rPr>
                <w:noProof/>
                <w:webHidden/>
              </w:rPr>
              <w:fldChar w:fldCharType="begin"/>
            </w:r>
            <w:r w:rsidR="001C43C6">
              <w:rPr>
                <w:noProof/>
                <w:webHidden/>
              </w:rPr>
              <w:instrText xml:space="preserve"> PAGEREF _Toc35204242 \h </w:instrText>
            </w:r>
            <w:r w:rsidR="001C43C6">
              <w:rPr>
                <w:noProof/>
                <w:webHidden/>
              </w:rPr>
            </w:r>
            <w:r w:rsidR="001C43C6">
              <w:rPr>
                <w:noProof/>
                <w:webHidden/>
              </w:rPr>
              <w:fldChar w:fldCharType="separate"/>
            </w:r>
            <w:r w:rsidR="001C43C6">
              <w:rPr>
                <w:noProof/>
                <w:webHidden/>
              </w:rPr>
              <w:t>24</w:t>
            </w:r>
            <w:r w:rsidR="001C43C6">
              <w:rPr>
                <w:noProof/>
                <w:webHidden/>
              </w:rPr>
              <w:fldChar w:fldCharType="end"/>
            </w:r>
          </w:hyperlink>
        </w:p>
        <w:p w14:paraId="71EF3B71" w14:textId="294E3EFB" w:rsidR="001C43C6" w:rsidRDefault="002A3097" w:rsidP="0024249E">
          <w:pPr>
            <w:pStyle w:val="Sisluet2"/>
            <w:rPr>
              <w:rFonts w:asciiTheme="minorHAnsi" w:eastAsiaTheme="minorEastAsia" w:hAnsiTheme="minorHAnsi" w:cstheme="minorBidi"/>
              <w:noProof/>
              <w:sz w:val="22"/>
              <w:szCs w:val="22"/>
              <w:lang w:eastAsia="fi-FI"/>
            </w:rPr>
          </w:pPr>
          <w:hyperlink w:anchor="_Toc35204243" w:history="1">
            <w:r w:rsidR="001C43C6" w:rsidRPr="00310B7C">
              <w:rPr>
                <w:rStyle w:val="Hyperlinkki"/>
                <w:noProof/>
              </w:rPr>
              <w:t>3.4</w:t>
            </w:r>
            <w:r w:rsidR="001C43C6">
              <w:rPr>
                <w:rFonts w:asciiTheme="minorHAnsi" w:eastAsiaTheme="minorEastAsia" w:hAnsiTheme="minorHAnsi" w:cstheme="minorBidi"/>
                <w:noProof/>
                <w:sz w:val="22"/>
                <w:szCs w:val="22"/>
                <w:lang w:eastAsia="fi-FI"/>
              </w:rPr>
              <w:tab/>
            </w:r>
            <w:r w:rsidR="001C43C6" w:rsidRPr="00310B7C">
              <w:rPr>
                <w:rStyle w:val="Hyperlinkki"/>
                <w:noProof/>
              </w:rPr>
              <w:t>Hoidon arviointi hoitoprosessin vaiheen alle tulevat hoitopalautteen otsikot ja tietokentät</w:t>
            </w:r>
            <w:r w:rsidR="001C43C6">
              <w:rPr>
                <w:noProof/>
                <w:webHidden/>
              </w:rPr>
              <w:tab/>
            </w:r>
            <w:r w:rsidR="001C43C6">
              <w:rPr>
                <w:noProof/>
                <w:webHidden/>
              </w:rPr>
              <w:fldChar w:fldCharType="begin"/>
            </w:r>
            <w:r w:rsidR="001C43C6">
              <w:rPr>
                <w:noProof/>
                <w:webHidden/>
              </w:rPr>
              <w:instrText xml:space="preserve"> PAGEREF _Toc35204243 \h </w:instrText>
            </w:r>
            <w:r w:rsidR="001C43C6">
              <w:rPr>
                <w:noProof/>
                <w:webHidden/>
              </w:rPr>
            </w:r>
            <w:r w:rsidR="001C43C6">
              <w:rPr>
                <w:noProof/>
                <w:webHidden/>
              </w:rPr>
              <w:fldChar w:fldCharType="separate"/>
            </w:r>
            <w:r w:rsidR="001C43C6">
              <w:rPr>
                <w:noProof/>
                <w:webHidden/>
              </w:rPr>
              <w:t>27</w:t>
            </w:r>
            <w:r w:rsidR="001C43C6">
              <w:rPr>
                <w:noProof/>
                <w:webHidden/>
              </w:rPr>
              <w:fldChar w:fldCharType="end"/>
            </w:r>
          </w:hyperlink>
        </w:p>
        <w:p w14:paraId="4200F28A" w14:textId="4BC8C1DB" w:rsidR="006C7725" w:rsidRDefault="006C7725" w:rsidP="0024249E">
          <w:r>
            <w:fldChar w:fldCharType="end"/>
          </w:r>
        </w:p>
      </w:sdtContent>
    </w:sdt>
    <w:p w14:paraId="39656742" w14:textId="77777777" w:rsidR="003E639A" w:rsidRDefault="003E639A" w:rsidP="0024249E"/>
    <w:p w14:paraId="023721A0" w14:textId="77777777" w:rsidR="003E639A" w:rsidRDefault="00CA1FAD" w:rsidP="0024249E">
      <w:r>
        <w:t xml:space="preserve">LIITE: A - </w:t>
      </w:r>
      <w:r w:rsidR="003E639A">
        <w:t xml:space="preserve">Lähete/hoitopalaute kenttäkoodistot </w:t>
      </w:r>
    </w:p>
    <w:p w14:paraId="1811B804" w14:textId="3D6F2005" w:rsidR="00CA1FAD" w:rsidRDefault="00CA1FAD" w:rsidP="0024249E">
      <w:r>
        <w:t>LIITE: B - Lähetteen ja hoitopalautteen otsikot</w:t>
      </w:r>
    </w:p>
    <w:p w14:paraId="6B2C427F" w14:textId="12837DFE" w:rsidR="00DC5633" w:rsidRDefault="00DC5633" w:rsidP="0024249E">
      <w:r>
        <w:t>LIITE C: Lähetteen ja hoitopalautteen tietosisältö (pikaXML)</w:t>
      </w:r>
    </w:p>
    <w:p w14:paraId="7ACD3078" w14:textId="77777777" w:rsidR="003E639A" w:rsidRDefault="003E639A" w:rsidP="0024249E">
      <w:r>
        <w:br w:type="page"/>
      </w:r>
      <w:r>
        <w:lastRenderedPageBreak/>
        <w:t>Versiohistoria</w:t>
      </w:r>
    </w:p>
    <w:p w14:paraId="2CC95339" w14:textId="77777777" w:rsidR="003E639A" w:rsidRDefault="003E639A" w:rsidP="0024249E"/>
    <w:p w14:paraId="428A6D46" w14:textId="77777777" w:rsidR="003E639A" w:rsidRDefault="003E639A" w:rsidP="0024249E"/>
    <w:tbl>
      <w:tblPr>
        <w:tblW w:w="86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1560"/>
        <w:gridCol w:w="2409"/>
        <w:gridCol w:w="3589"/>
      </w:tblGrid>
      <w:tr w:rsidR="003E639A" w14:paraId="59E05F69" w14:textId="77777777" w:rsidTr="003F4043">
        <w:tc>
          <w:tcPr>
            <w:tcW w:w="1129" w:type="dxa"/>
          </w:tcPr>
          <w:p w14:paraId="538EFFC7" w14:textId="77777777" w:rsidR="003E639A" w:rsidRDefault="003E639A" w:rsidP="0024249E">
            <w:r>
              <w:t>Versio</w:t>
            </w:r>
          </w:p>
        </w:tc>
        <w:tc>
          <w:tcPr>
            <w:tcW w:w="1560" w:type="dxa"/>
          </w:tcPr>
          <w:p w14:paraId="2FF75DF8" w14:textId="77777777" w:rsidR="003E639A" w:rsidRDefault="003E639A" w:rsidP="0024249E">
            <w:r>
              <w:t>Pvm</w:t>
            </w:r>
          </w:p>
        </w:tc>
        <w:tc>
          <w:tcPr>
            <w:tcW w:w="2409" w:type="dxa"/>
          </w:tcPr>
          <w:p w14:paraId="3FDCC36B" w14:textId="77777777" w:rsidR="003E639A" w:rsidRDefault="003E639A" w:rsidP="0024249E">
            <w:r>
              <w:t>Tekijät</w:t>
            </w:r>
          </w:p>
        </w:tc>
        <w:tc>
          <w:tcPr>
            <w:tcW w:w="3589" w:type="dxa"/>
          </w:tcPr>
          <w:p w14:paraId="1341AEEC" w14:textId="77777777" w:rsidR="003E639A" w:rsidRDefault="003E639A" w:rsidP="0024249E">
            <w:r>
              <w:t>Selite</w:t>
            </w:r>
          </w:p>
        </w:tc>
      </w:tr>
      <w:tr w:rsidR="003E639A" w:rsidDel="00A2798D" w14:paraId="6516DCFF" w14:textId="105BF1B6" w:rsidTr="003F4043">
        <w:trPr>
          <w:del w:id="28" w:author="Tuomainen Mika" w:date="2020-06-10T13:17:00Z"/>
        </w:trPr>
        <w:tc>
          <w:tcPr>
            <w:tcW w:w="1129" w:type="dxa"/>
          </w:tcPr>
          <w:p w14:paraId="0FB92A85" w14:textId="031ECD7C" w:rsidR="003E639A" w:rsidDel="00A2798D" w:rsidRDefault="003E639A" w:rsidP="0024249E">
            <w:pPr>
              <w:rPr>
                <w:del w:id="29" w:author="Tuomainen Mika" w:date="2020-06-10T13:17:00Z"/>
              </w:rPr>
            </w:pPr>
            <w:del w:id="30" w:author="Tuomainen Mika" w:date="2020-06-10T13:17:00Z">
              <w:r w:rsidDel="00A2798D">
                <w:delText>4.1</w:delText>
              </w:r>
            </w:del>
          </w:p>
        </w:tc>
        <w:tc>
          <w:tcPr>
            <w:tcW w:w="1560" w:type="dxa"/>
          </w:tcPr>
          <w:p w14:paraId="4DA0EEF5" w14:textId="400348D8" w:rsidR="003E639A" w:rsidDel="00A2798D" w:rsidRDefault="003E639A" w:rsidP="0024249E">
            <w:pPr>
              <w:rPr>
                <w:del w:id="31" w:author="Tuomainen Mika" w:date="2020-06-10T13:17:00Z"/>
              </w:rPr>
            </w:pPr>
            <w:del w:id="32" w:author="Tuomainen Mika" w:date="2020-06-10T13:17:00Z">
              <w:r w:rsidDel="00A2798D">
                <w:delText>18.1.2008</w:delText>
              </w:r>
            </w:del>
          </w:p>
        </w:tc>
        <w:tc>
          <w:tcPr>
            <w:tcW w:w="2409" w:type="dxa"/>
          </w:tcPr>
          <w:p w14:paraId="31FC0126" w14:textId="15136516" w:rsidR="003E639A" w:rsidDel="00A2798D" w:rsidRDefault="003E639A" w:rsidP="0024249E">
            <w:pPr>
              <w:rPr>
                <w:del w:id="33" w:author="Tuomainen Mika" w:date="2020-06-10T13:17:00Z"/>
              </w:rPr>
            </w:pPr>
            <w:del w:id="34" w:author="Tuomainen Mika" w:date="2020-06-10T13:17:00Z">
              <w:r w:rsidDel="00A2798D">
                <w:delText>Ydintietotyöryhmä:</w:delText>
              </w:r>
            </w:del>
          </w:p>
          <w:p w14:paraId="2BC4E7F9" w14:textId="07A24822" w:rsidR="003E639A" w:rsidDel="00A2798D" w:rsidRDefault="003E639A" w:rsidP="0024249E">
            <w:pPr>
              <w:rPr>
                <w:del w:id="35" w:author="Tuomainen Mika" w:date="2020-06-10T13:17:00Z"/>
              </w:rPr>
            </w:pPr>
            <w:del w:id="36" w:author="Tuomainen Mika" w:date="2020-06-10T13:17:00Z">
              <w:r w:rsidDel="00A2798D">
                <w:delText>Korjaukset teki Timo Tarhonen</w:delText>
              </w:r>
            </w:del>
          </w:p>
        </w:tc>
        <w:tc>
          <w:tcPr>
            <w:tcW w:w="3589" w:type="dxa"/>
          </w:tcPr>
          <w:p w14:paraId="3C03F4C7" w14:textId="1A691CEA" w:rsidR="003E639A" w:rsidDel="00A2798D" w:rsidRDefault="003E639A" w:rsidP="0024249E">
            <w:pPr>
              <w:rPr>
                <w:del w:id="37" w:author="Tuomainen Mika" w:date="2020-06-10T13:17:00Z"/>
              </w:rPr>
            </w:pPr>
            <w:del w:id="38" w:author="Tuomainen Mika" w:date="2020-06-10T13:17:00Z">
              <w:r w:rsidDel="00A2798D">
                <w:delText>Ydintietotyöryhmän edellyttämät korjaukset:</w:delText>
              </w:r>
            </w:del>
          </w:p>
          <w:p w14:paraId="7ED24E68" w14:textId="7D3FB6FD" w:rsidR="003E639A" w:rsidDel="00A2798D" w:rsidRDefault="003E639A" w:rsidP="0024249E">
            <w:pPr>
              <w:rPr>
                <w:del w:id="39" w:author="Tuomainen Mika" w:date="2020-06-10T13:17:00Z"/>
              </w:rPr>
            </w:pPr>
            <w:del w:id="40" w:author="Tuomainen Mika" w:date="2020-06-10T13:17:00Z">
              <w:r w:rsidDel="00A2798D">
                <w:delText>sisältömääritysdokumenttien viittaukset muutettu, mukana siirrettävät dokumentit määritystä muutettu, hoitoprosessin vaihe mukana aina, Palvelutapahtuman tyyppittely poistettu. Tulosyy/hoidon syy koodisto vaihdettu.</w:delText>
              </w:r>
            </w:del>
          </w:p>
        </w:tc>
      </w:tr>
      <w:tr w:rsidR="003E639A" w:rsidDel="00A2798D" w14:paraId="232F61C3" w14:textId="77514999" w:rsidTr="003F4043">
        <w:trPr>
          <w:del w:id="41" w:author="Tuomainen Mika" w:date="2020-06-10T13:17:00Z"/>
        </w:trPr>
        <w:tc>
          <w:tcPr>
            <w:tcW w:w="1129" w:type="dxa"/>
          </w:tcPr>
          <w:p w14:paraId="39290E29" w14:textId="7279A755" w:rsidR="003E639A" w:rsidDel="00A2798D" w:rsidRDefault="003E639A" w:rsidP="0024249E">
            <w:pPr>
              <w:rPr>
                <w:del w:id="42" w:author="Tuomainen Mika" w:date="2020-06-10T13:17:00Z"/>
              </w:rPr>
            </w:pPr>
            <w:del w:id="43" w:author="Tuomainen Mika" w:date="2020-06-10T13:17:00Z">
              <w:r w:rsidDel="00A2798D">
                <w:delText>5.0</w:delText>
              </w:r>
            </w:del>
          </w:p>
        </w:tc>
        <w:tc>
          <w:tcPr>
            <w:tcW w:w="1560" w:type="dxa"/>
          </w:tcPr>
          <w:p w14:paraId="77110778" w14:textId="0EFF0E1F" w:rsidR="003E639A" w:rsidDel="00A2798D" w:rsidRDefault="003E639A" w:rsidP="0024249E">
            <w:pPr>
              <w:rPr>
                <w:del w:id="44" w:author="Tuomainen Mika" w:date="2020-06-10T13:17:00Z"/>
              </w:rPr>
            </w:pPr>
            <w:del w:id="45" w:author="Tuomainen Mika" w:date="2020-06-10T13:17:00Z">
              <w:r w:rsidDel="00A2798D">
                <w:delText>1.10.2009</w:delText>
              </w:r>
            </w:del>
          </w:p>
        </w:tc>
        <w:tc>
          <w:tcPr>
            <w:tcW w:w="2409" w:type="dxa"/>
          </w:tcPr>
          <w:p w14:paraId="635878DC" w14:textId="0B825ECA" w:rsidR="003E639A" w:rsidDel="00A2798D" w:rsidRDefault="003E639A" w:rsidP="0024249E">
            <w:pPr>
              <w:rPr>
                <w:del w:id="46" w:author="Tuomainen Mika" w:date="2020-06-10T13:17:00Z"/>
              </w:rPr>
            </w:pPr>
            <w:del w:id="47" w:author="Tuomainen Mika" w:date="2020-06-10T13:17:00Z">
              <w:r w:rsidDel="00A2798D">
                <w:delText>Matti Polojärvi Commit; Oy</w:delText>
              </w:r>
            </w:del>
          </w:p>
          <w:p w14:paraId="542169E9" w14:textId="237B22FB" w:rsidR="003E639A" w:rsidDel="00A2798D" w:rsidRDefault="003E639A" w:rsidP="0024249E">
            <w:pPr>
              <w:rPr>
                <w:del w:id="48" w:author="Tuomainen Mika" w:date="2020-06-10T13:17:00Z"/>
              </w:rPr>
            </w:pPr>
          </w:p>
        </w:tc>
        <w:tc>
          <w:tcPr>
            <w:tcW w:w="3589" w:type="dxa"/>
          </w:tcPr>
          <w:p w14:paraId="20E8EF41" w14:textId="2C69F10D" w:rsidR="003E639A" w:rsidDel="00A2798D" w:rsidRDefault="003E639A" w:rsidP="0024249E">
            <w:pPr>
              <w:rPr>
                <w:del w:id="49" w:author="Tuomainen Mika" w:date="2020-06-10T13:17:00Z"/>
              </w:rPr>
            </w:pPr>
            <w:del w:id="50" w:author="Tuomainen Mika" w:date="2020-06-10T13:17:00Z">
              <w:r w:rsidDel="00A2798D">
                <w:delText>Dokumentti on päivitetty Kertomus ja lomakkeet 1.2.246.777.11.2009.3 dokumentin pohjalta.</w:delText>
              </w:r>
            </w:del>
          </w:p>
        </w:tc>
      </w:tr>
      <w:tr w:rsidR="003E639A" w:rsidDel="00A2798D" w14:paraId="3136CB24" w14:textId="48631BA6" w:rsidTr="003F4043">
        <w:trPr>
          <w:del w:id="51" w:author="Tuomainen Mika" w:date="2020-06-10T13:17:00Z"/>
        </w:trPr>
        <w:tc>
          <w:tcPr>
            <w:tcW w:w="1129" w:type="dxa"/>
          </w:tcPr>
          <w:p w14:paraId="6BC644D0" w14:textId="75AD144C" w:rsidR="003E639A" w:rsidDel="00A2798D" w:rsidRDefault="003E639A" w:rsidP="0024249E">
            <w:pPr>
              <w:rPr>
                <w:del w:id="52" w:author="Tuomainen Mika" w:date="2020-06-10T13:17:00Z"/>
              </w:rPr>
            </w:pPr>
            <w:del w:id="53" w:author="Tuomainen Mika" w:date="2020-06-10T13:17:00Z">
              <w:r w:rsidDel="00A2798D">
                <w:delText>5.01</w:delText>
              </w:r>
            </w:del>
          </w:p>
        </w:tc>
        <w:tc>
          <w:tcPr>
            <w:tcW w:w="1560" w:type="dxa"/>
          </w:tcPr>
          <w:p w14:paraId="304ACAA3" w14:textId="293A958E" w:rsidR="003E639A" w:rsidDel="00A2798D" w:rsidRDefault="003E639A" w:rsidP="0024249E">
            <w:pPr>
              <w:rPr>
                <w:del w:id="54" w:author="Tuomainen Mika" w:date="2020-06-10T13:17:00Z"/>
              </w:rPr>
            </w:pPr>
            <w:del w:id="55" w:author="Tuomainen Mika" w:date="2020-06-10T13:17:00Z">
              <w:r w:rsidDel="00A2798D">
                <w:delText>30.3.2010</w:delText>
              </w:r>
            </w:del>
          </w:p>
        </w:tc>
        <w:tc>
          <w:tcPr>
            <w:tcW w:w="2409" w:type="dxa"/>
          </w:tcPr>
          <w:p w14:paraId="404C986C" w14:textId="51B6BDC7" w:rsidR="003E639A" w:rsidDel="00A2798D" w:rsidRDefault="003E639A" w:rsidP="0024249E">
            <w:pPr>
              <w:rPr>
                <w:del w:id="56" w:author="Tuomainen Mika" w:date="2020-06-10T13:17:00Z"/>
              </w:rPr>
            </w:pPr>
            <w:del w:id="57" w:author="Tuomainen Mika" w:date="2020-06-10T13:17:00Z">
              <w:r w:rsidDel="00A2798D">
                <w:delText>Pekka Rinne, Kela</w:delText>
              </w:r>
            </w:del>
          </w:p>
        </w:tc>
        <w:tc>
          <w:tcPr>
            <w:tcW w:w="3589" w:type="dxa"/>
          </w:tcPr>
          <w:p w14:paraId="55802C78" w14:textId="649F2534" w:rsidR="003E639A" w:rsidDel="00A2798D" w:rsidRDefault="003E639A" w:rsidP="0024249E">
            <w:pPr>
              <w:rPr>
                <w:del w:id="58" w:author="Tuomainen Mika" w:date="2020-06-10T13:17:00Z"/>
              </w:rPr>
            </w:pPr>
            <w:del w:id="59" w:author="Tuomainen Mika" w:date="2020-06-10T13:17:00Z">
              <w:r w:rsidDel="00A2798D">
                <w:delText>Määritystä tarkennettu Tuula Mattlarin kommenttien ja teknisen komitean keskustelun (24.3.2010) pohjalta</w:delText>
              </w:r>
            </w:del>
          </w:p>
        </w:tc>
      </w:tr>
      <w:tr w:rsidR="003E639A" w:rsidDel="00A2798D" w14:paraId="75CD689F" w14:textId="47C82D05" w:rsidTr="003F4043">
        <w:trPr>
          <w:del w:id="60" w:author="Tuomainen Mika" w:date="2020-06-10T13:17:00Z"/>
        </w:trPr>
        <w:tc>
          <w:tcPr>
            <w:tcW w:w="1129" w:type="dxa"/>
          </w:tcPr>
          <w:p w14:paraId="1E1BEBDD" w14:textId="37EB5910" w:rsidR="003E639A" w:rsidDel="00A2798D" w:rsidRDefault="003E639A" w:rsidP="0024249E">
            <w:pPr>
              <w:rPr>
                <w:del w:id="61" w:author="Tuomainen Mika" w:date="2020-06-10T13:17:00Z"/>
              </w:rPr>
            </w:pPr>
            <w:del w:id="62" w:author="Tuomainen Mika" w:date="2020-06-10T13:17:00Z">
              <w:r w:rsidDel="00A2798D">
                <w:delText>5.02</w:delText>
              </w:r>
            </w:del>
          </w:p>
        </w:tc>
        <w:tc>
          <w:tcPr>
            <w:tcW w:w="1560" w:type="dxa"/>
          </w:tcPr>
          <w:p w14:paraId="30343136" w14:textId="3F79BF84" w:rsidR="003E639A" w:rsidDel="00A2798D" w:rsidRDefault="003E639A" w:rsidP="0024249E">
            <w:pPr>
              <w:rPr>
                <w:del w:id="63" w:author="Tuomainen Mika" w:date="2020-06-10T13:17:00Z"/>
              </w:rPr>
            </w:pPr>
            <w:del w:id="64" w:author="Tuomainen Mika" w:date="2020-06-10T13:17:00Z">
              <w:r w:rsidDel="00A2798D">
                <w:delText>14.5.2010</w:delText>
              </w:r>
            </w:del>
          </w:p>
        </w:tc>
        <w:tc>
          <w:tcPr>
            <w:tcW w:w="2409" w:type="dxa"/>
          </w:tcPr>
          <w:p w14:paraId="5D50B9BC" w14:textId="08B663B7" w:rsidR="003E639A" w:rsidDel="00A2798D" w:rsidRDefault="003E639A" w:rsidP="0024249E">
            <w:pPr>
              <w:rPr>
                <w:del w:id="65" w:author="Tuomainen Mika" w:date="2020-06-10T13:17:00Z"/>
              </w:rPr>
            </w:pPr>
            <w:del w:id="66" w:author="Tuomainen Mika" w:date="2020-06-10T13:17:00Z">
              <w:r w:rsidDel="00A2798D">
                <w:delText>Pekka Rinne, Kela</w:delText>
              </w:r>
            </w:del>
          </w:p>
        </w:tc>
        <w:tc>
          <w:tcPr>
            <w:tcW w:w="3589" w:type="dxa"/>
          </w:tcPr>
          <w:p w14:paraId="7CF24852" w14:textId="4A84128B" w:rsidR="003E639A" w:rsidDel="00A2798D" w:rsidRDefault="003E639A" w:rsidP="0024249E">
            <w:pPr>
              <w:rPr>
                <w:del w:id="67" w:author="Tuomainen Mika" w:date="2020-06-10T13:17:00Z"/>
              </w:rPr>
            </w:pPr>
            <w:del w:id="68" w:author="Tuomainen Mika" w:date="2020-06-10T13:17:00Z">
              <w:r w:rsidDel="00A2798D">
                <w:delText>Tarkennettu lähetteen keskustelutunnuksen muodostaminen PikaXML-tunnuksesta lukuun 2.3.1.2. Lisäksi kohta 2.3.1.1. merkitty pakolliseksi.</w:delText>
              </w:r>
            </w:del>
          </w:p>
        </w:tc>
      </w:tr>
      <w:tr w:rsidR="003E639A" w:rsidDel="00A2798D" w14:paraId="7B8858C9" w14:textId="16FA0647" w:rsidTr="003F4043">
        <w:trPr>
          <w:del w:id="69" w:author="Tuomainen Mika" w:date="2020-06-10T13:17:00Z"/>
        </w:trPr>
        <w:tc>
          <w:tcPr>
            <w:tcW w:w="1129" w:type="dxa"/>
          </w:tcPr>
          <w:p w14:paraId="64339F42" w14:textId="2E41D0E9" w:rsidR="003E639A" w:rsidDel="00A2798D" w:rsidRDefault="003E639A" w:rsidP="0024249E">
            <w:pPr>
              <w:rPr>
                <w:del w:id="70" w:author="Tuomainen Mika" w:date="2020-06-10T13:17:00Z"/>
              </w:rPr>
            </w:pPr>
            <w:del w:id="71" w:author="Tuomainen Mika" w:date="2020-06-10T13:17:00Z">
              <w:r w:rsidDel="00A2798D">
                <w:delText>5.03</w:delText>
              </w:r>
            </w:del>
          </w:p>
        </w:tc>
        <w:tc>
          <w:tcPr>
            <w:tcW w:w="1560" w:type="dxa"/>
          </w:tcPr>
          <w:p w14:paraId="2B719ECA" w14:textId="2655DE31" w:rsidR="003E639A" w:rsidDel="00A2798D" w:rsidRDefault="003E639A" w:rsidP="0024249E">
            <w:pPr>
              <w:rPr>
                <w:del w:id="72" w:author="Tuomainen Mika" w:date="2020-06-10T13:17:00Z"/>
              </w:rPr>
            </w:pPr>
            <w:del w:id="73" w:author="Tuomainen Mika" w:date="2020-06-10T13:17:00Z">
              <w:r w:rsidDel="00A2798D">
                <w:delText>3.8.2010</w:delText>
              </w:r>
            </w:del>
          </w:p>
        </w:tc>
        <w:tc>
          <w:tcPr>
            <w:tcW w:w="2409" w:type="dxa"/>
          </w:tcPr>
          <w:p w14:paraId="40E56FDE" w14:textId="0F971153" w:rsidR="003E639A" w:rsidDel="00A2798D" w:rsidRDefault="003E639A" w:rsidP="0024249E">
            <w:pPr>
              <w:rPr>
                <w:del w:id="74" w:author="Tuomainen Mika" w:date="2020-06-10T13:17:00Z"/>
              </w:rPr>
            </w:pPr>
            <w:del w:id="75" w:author="Tuomainen Mika" w:date="2020-06-10T13:17:00Z">
              <w:r w:rsidDel="00A2798D">
                <w:delText>Pekka Rinne &amp; Marko Jalonen, Kela</w:delText>
              </w:r>
            </w:del>
          </w:p>
        </w:tc>
        <w:tc>
          <w:tcPr>
            <w:tcW w:w="3589" w:type="dxa"/>
          </w:tcPr>
          <w:p w14:paraId="3D01723D" w14:textId="1BF1669B" w:rsidR="003E639A" w:rsidDel="00A2798D" w:rsidRDefault="003E639A" w:rsidP="0024249E">
            <w:pPr>
              <w:rPr>
                <w:del w:id="76" w:author="Tuomainen Mika" w:date="2020-06-10T13:17:00Z"/>
              </w:rPr>
            </w:pPr>
            <w:del w:id="77" w:author="Tuomainen Mika" w:date="2020-06-10T13:17:00Z">
              <w:r w:rsidDel="00A2798D">
                <w:delText xml:space="preserve">Lisätty luku 2.3.1.4 (PikaXML:n </w:delText>
              </w:r>
              <w:r w:rsidRPr="00CB573B" w:rsidDel="00A2798D">
                <w:delText>ORIG_SNDR_REF_ID</w:delText>
              </w:r>
              <w:r w:rsidDel="00A2798D">
                <w:delText xml:space="preserve">:tä vastaava vaihtoehtoinen STRING-muotoinen tunnus niille, jotka eivät pysty tuottamaan lähetteelle yksikäsitteistä OID-tunnusta) sekä päivitetty kenttäkoodisto uuden kentän mukaisesti. Lisäksi tarkennettu lukuun 2.3.1.2 PikaXML kenttien </w:delText>
              </w:r>
              <w:r w:rsidRPr="00CB573B" w:rsidDel="00A2798D">
                <w:delText>ORIG_SNDR_REF_ID</w:delText>
              </w:r>
              <w:r w:rsidDel="00A2798D">
                <w:delText xml:space="preserve"> ja </w:delText>
              </w:r>
              <w:r w:rsidRPr="00CB573B" w:rsidDel="00A2798D">
                <w:delText>SNDR_REF_ID</w:delText>
              </w:r>
              <w:r w:rsidDel="00A2798D">
                <w:delText xml:space="preserve"> käyttöä, jos </w:delText>
              </w:r>
              <w:r w:rsidRPr="00CB573B" w:rsidDel="00A2798D">
                <w:delText>ORIG_SNDR_REF_ID</w:delText>
              </w:r>
              <w:r w:rsidDel="00A2798D">
                <w:delText xml:space="preserve"> puuttuu PikaXML-sisällöstä.</w:delText>
              </w:r>
            </w:del>
          </w:p>
        </w:tc>
      </w:tr>
      <w:tr w:rsidR="004E3C89" w:rsidDel="00A2798D" w14:paraId="6E0A8573" w14:textId="0393161F" w:rsidTr="003F4043">
        <w:trPr>
          <w:trHeight w:val="3340"/>
          <w:del w:id="78" w:author="Tuomainen Mika" w:date="2020-06-10T13:17:00Z"/>
        </w:trPr>
        <w:tc>
          <w:tcPr>
            <w:tcW w:w="1129" w:type="dxa"/>
          </w:tcPr>
          <w:p w14:paraId="38C313ED" w14:textId="05778B63" w:rsidR="004E3C89" w:rsidDel="00A2798D" w:rsidRDefault="004E3C89" w:rsidP="0024249E">
            <w:pPr>
              <w:rPr>
                <w:del w:id="79" w:author="Tuomainen Mika" w:date="2020-06-10T13:17:00Z"/>
              </w:rPr>
            </w:pPr>
            <w:del w:id="80" w:author="Tuomainen Mika" w:date="2020-06-10T13:17:00Z">
              <w:r w:rsidDel="00A2798D">
                <w:lastRenderedPageBreak/>
                <w:delText>5.1</w:delText>
              </w:r>
            </w:del>
          </w:p>
        </w:tc>
        <w:tc>
          <w:tcPr>
            <w:tcW w:w="1560" w:type="dxa"/>
          </w:tcPr>
          <w:p w14:paraId="2EE03D25" w14:textId="4C4E8474" w:rsidR="004E3C89" w:rsidDel="00A2798D" w:rsidRDefault="004E3C89" w:rsidP="0024249E">
            <w:pPr>
              <w:rPr>
                <w:del w:id="81" w:author="Tuomainen Mika" w:date="2020-06-10T13:17:00Z"/>
              </w:rPr>
            </w:pPr>
            <w:del w:id="82" w:author="Tuomainen Mika" w:date="2020-06-10T13:17:00Z">
              <w:r w:rsidDel="00A2798D">
                <w:delText>10.4.2014</w:delText>
              </w:r>
            </w:del>
          </w:p>
        </w:tc>
        <w:tc>
          <w:tcPr>
            <w:tcW w:w="2409" w:type="dxa"/>
          </w:tcPr>
          <w:p w14:paraId="6B968A4F" w14:textId="5196047F" w:rsidR="004E3C89" w:rsidDel="00A2798D" w:rsidRDefault="004E3C89" w:rsidP="0024249E">
            <w:pPr>
              <w:rPr>
                <w:del w:id="83" w:author="Tuomainen Mika" w:date="2020-06-10T13:17:00Z"/>
              </w:rPr>
            </w:pPr>
            <w:del w:id="84" w:author="Tuomainen Mika" w:date="2020-06-10T13:17:00Z">
              <w:r w:rsidDel="00A2798D">
                <w:delText>Kela</w:delText>
              </w:r>
            </w:del>
          </w:p>
        </w:tc>
        <w:tc>
          <w:tcPr>
            <w:tcW w:w="3589" w:type="dxa"/>
          </w:tcPr>
          <w:p w14:paraId="0944D8B0" w14:textId="00654168" w:rsidR="004E3C89" w:rsidDel="00A2798D" w:rsidRDefault="004E3C89" w:rsidP="0024249E">
            <w:pPr>
              <w:rPr>
                <w:del w:id="85" w:author="Tuomainen Mika" w:date="2020-06-10T13:17:00Z"/>
              </w:rPr>
            </w:pPr>
            <w:del w:id="86" w:author="Tuomainen Mika" w:date="2020-06-10T13:17:00Z">
              <w:r w:rsidDel="00A2798D">
                <w:delText>Muutettu otsikkotasot oikeiksi läpi dokumentin.</w:delText>
              </w:r>
            </w:del>
          </w:p>
          <w:p w14:paraId="31397F47" w14:textId="478ADA45" w:rsidR="004E3C89" w:rsidDel="00A2798D" w:rsidRDefault="004E3C89" w:rsidP="0024249E">
            <w:pPr>
              <w:rPr>
                <w:del w:id="87" w:author="Tuomainen Mika" w:date="2020-06-10T13:17:00Z"/>
              </w:rPr>
            </w:pPr>
          </w:p>
          <w:p w14:paraId="05D48822" w14:textId="3A9023DD" w:rsidR="004E3C89" w:rsidDel="00A2798D" w:rsidRDefault="004E3C89" w:rsidP="0024249E">
            <w:pPr>
              <w:rPr>
                <w:del w:id="88" w:author="Tuomainen Mika" w:date="2020-06-10T13:17:00Z"/>
              </w:rPr>
            </w:pPr>
            <w:del w:id="89" w:author="Tuomainen Mika" w:date="2020-06-10T13:17:00Z">
              <w:r w:rsidDel="00A2798D">
                <w:delText>Korjailtu esimerkkejä pitkin dokua.</w:delText>
              </w:r>
            </w:del>
          </w:p>
          <w:p w14:paraId="457742D0" w14:textId="46BCA529" w:rsidR="004E3C89" w:rsidDel="00A2798D" w:rsidRDefault="004E3C89" w:rsidP="0024249E">
            <w:pPr>
              <w:rPr>
                <w:del w:id="90" w:author="Tuomainen Mika" w:date="2020-06-10T13:17:00Z"/>
              </w:rPr>
            </w:pPr>
          </w:p>
          <w:p w14:paraId="0B4B03D3" w14:textId="2B8FA98B" w:rsidR="004E3C89" w:rsidDel="00A2798D" w:rsidRDefault="004E3C89" w:rsidP="0024249E">
            <w:pPr>
              <w:rPr>
                <w:del w:id="91" w:author="Tuomainen Mika" w:date="2020-06-10T13:17:00Z"/>
              </w:rPr>
            </w:pPr>
            <w:del w:id="92" w:author="Tuomainen Mika" w:date="2020-06-10T13:17:00Z">
              <w:r w:rsidDel="00A2798D">
                <w:delText>Päivitetty luvun 1 kpl 1.1.</w:delText>
              </w:r>
            </w:del>
          </w:p>
          <w:p w14:paraId="57DE7C75" w14:textId="4167FC42" w:rsidR="004E3C89" w:rsidDel="00A2798D" w:rsidRDefault="004E3C89" w:rsidP="0024249E">
            <w:pPr>
              <w:rPr>
                <w:del w:id="93" w:author="Tuomainen Mika" w:date="2020-06-10T13:17:00Z"/>
              </w:rPr>
            </w:pPr>
          </w:p>
          <w:p w14:paraId="0D59874C" w14:textId="7544D312" w:rsidR="004E3C89" w:rsidDel="00A2798D" w:rsidRDefault="004E3C89" w:rsidP="0024249E">
            <w:pPr>
              <w:rPr>
                <w:del w:id="94" w:author="Tuomainen Mika" w:date="2020-06-10T13:17:00Z"/>
              </w:rPr>
            </w:pPr>
            <w:del w:id="95" w:author="Tuomainen Mika" w:date="2020-06-10T13:17:00Z">
              <w:r w:rsidDel="00A2798D">
                <w:delText xml:space="preserve">Kappale 1.2 </w:delText>
              </w:r>
            </w:del>
          </w:p>
          <w:p w14:paraId="3EA82C93" w14:textId="12509443" w:rsidR="004E3C89" w:rsidDel="00A2798D" w:rsidRDefault="004E3C89" w:rsidP="0024249E">
            <w:pPr>
              <w:pStyle w:val="Luettelokappale"/>
              <w:numPr>
                <w:ilvl w:val="0"/>
                <w:numId w:val="39"/>
              </w:numPr>
              <w:rPr>
                <w:del w:id="96" w:author="Tuomainen Mika" w:date="2020-06-10T13:17:00Z"/>
              </w:rPr>
            </w:pPr>
            <w:del w:id="97" w:author="Tuomainen Mika" w:date="2020-06-10T13:17:00Z">
              <w:r w:rsidDel="00A2798D">
                <w:delText>lisätty kuva kertomus-rakenteesta</w:delText>
              </w:r>
            </w:del>
          </w:p>
          <w:p w14:paraId="54C2E58F" w14:textId="1D6C7BF2" w:rsidR="004E3C89" w:rsidDel="00A2798D" w:rsidRDefault="004E3C89">
            <w:pPr>
              <w:pStyle w:val="Luettelokappale"/>
              <w:numPr>
                <w:ilvl w:val="0"/>
                <w:numId w:val="39"/>
              </w:numPr>
              <w:rPr>
                <w:del w:id="98" w:author="Tuomainen Mika" w:date="2020-06-10T13:17:00Z"/>
              </w:rPr>
              <w:pPrChange w:id="99" w:author="Katariina Lassila" w:date="2020-03-12T14:51:00Z">
                <w:pPr/>
              </w:pPrChange>
            </w:pPr>
            <w:del w:id="100" w:author="Tuomainen Mika" w:date="2020-06-10T13:17:00Z">
              <w:r w:rsidDel="00A2798D">
                <w:delText>erotettu lähetteen ja hoito-palautteen rakenteet toisistaan</w:delText>
              </w:r>
            </w:del>
          </w:p>
          <w:p w14:paraId="53ED76D7" w14:textId="373D53FC" w:rsidR="004E3C89" w:rsidDel="00A2798D" w:rsidRDefault="004E3C89" w:rsidP="0024249E">
            <w:pPr>
              <w:pStyle w:val="Luettelokappale"/>
              <w:numPr>
                <w:ilvl w:val="0"/>
                <w:numId w:val="39"/>
              </w:numPr>
              <w:rPr>
                <w:del w:id="101" w:author="Tuomainen Mika" w:date="2020-06-10T13:17:00Z"/>
              </w:rPr>
            </w:pPr>
            <w:del w:id="102" w:author="Tuomainen Mika" w:date="2020-06-10T13:17:00Z">
              <w:r w:rsidDel="00A2798D">
                <w:delText>laitettu viittaus header määrittelyihin headerin osalta (sekä LÄH että PAL)</w:delText>
              </w:r>
            </w:del>
          </w:p>
          <w:p w14:paraId="57F4F26A" w14:textId="0E5D0821" w:rsidR="004E3C89" w:rsidDel="00A2798D" w:rsidRDefault="004E3C89" w:rsidP="0024249E">
            <w:pPr>
              <w:pStyle w:val="Luettelokappale"/>
              <w:numPr>
                <w:ilvl w:val="0"/>
                <w:numId w:val="39"/>
              </w:numPr>
              <w:rPr>
                <w:del w:id="103" w:author="Tuomainen Mika" w:date="2020-06-10T13:17:00Z"/>
              </w:rPr>
            </w:pPr>
            <w:del w:id="104" w:author="Tuomainen Mika" w:date="2020-06-10T13:17:00Z">
              <w:r w:rsidDel="00A2798D">
                <w:delText>kuvattu bodyn rakennetta (sekä LÄH että PAL)</w:delText>
              </w:r>
            </w:del>
          </w:p>
          <w:p w14:paraId="6B04C451" w14:textId="06721197" w:rsidR="004E3C89" w:rsidDel="00A2798D" w:rsidRDefault="004E3C89" w:rsidP="0024249E">
            <w:pPr>
              <w:pStyle w:val="Luettelokappale"/>
              <w:numPr>
                <w:ilvl w:val="0"/>
                <w:numId w:val="39"/>
              </w:numPr>
              <w:rPr>
                <w:del w:id="105" w:author="Tuomainen Mika" w:date="2020-06-10T13:17:00Z"/>
              </w:rPr>
            </w:pPr>
            <w:del w:id="106" w:author="Tuomainen Mika" w:date="2020-06-10T13:17:00Z">
              <w:r w:rsidDel="00A2798D">
                <w:delText>lisätty hoitopalautteen rakenteeseen hoitoprosessin vaih "Määrittämätön hoitoprosessin vaihe" + sen alle otsikko "lähetteen ja hoitopalautteen tekniset ja osapuolitiedot ja sen alle otsikkoon kuuluvia kenttiä</w:delText>
              </w:r>
            </w:del>
          </w:p>
          <w:p w14:paraId="30EC4246" w14:textId="4CCF794F" w:rsidR="0076016F" w:rsidRPr="00F43965" w:rsidDel="00A2798D" w:rsidRDefault="0076016F" w:rsidP="0024249E">
            <w:pPr>
              <w:pStyle w:val="Luettelokappale"/>
              <w:numPr>
                <w:ilvl w:val="0"/>
                <w:numId w:val="39"/>
              </w:numPr>
              <w:rPr>
                <w:del w:id="107" w:author="Tuomainen Mika" w:date="2020-06-10T13:17:00Z"/>
              </w:rPr>
            </w:pPr>
            <w:del w:id="108" w:author="Tuomainen Mika" w:date="2020-06-10T13:17:00Z">
              <w:r w:rsidRPr="00F43965" w:rsidDel="00A2798D">
                <w:delText>poiste</w:delText>
              </w:r>
              <w:r w:rsidR="00CA1FAD" w:rsidRPr="00F43965" w:rsidDel="00A2798D">
                <w:delText>ttu lähette</w:delText>
              </w:r>
              <w:r w:rsidR="00F43965" w:rsidDel="00A2798D">
                <w:delText>e</w:delText>
              </w:r>
              <w:r w:rsidR="00CA1FAD" w:rsidRPr="00F43965" w:rsidDel="00A2798D">
                <w:delText>stä</w:delText>
              </w:r>
              <w:r w:rsidRPr="00F43965" w:rsidDel="00A2798D">
                <w:delText xml:space="preserve"> HEN</w:delText>
              </w:r>
            </w:del>
          </w:p>
          <w:p w14:paraId="72B7522A" w14:textId="60FAED6F" w:rsidR="0076016F" w:rsidRPr="00F43965" w:rsidDel="00A2798D" w:rsidRDefault="0076016F" w:rsidP="0024249E">
            <w:pPr>
              <w:pStyle w:val="Luettelokappale"/>
              <w:numPr>
                <w:ilvl w:val="0"/>
                <w:numId w:val="39"/>
              </w:numPr>
              <w:rPr>
                <w:del w:id="109" w:author="Tuomainen Mika" w:date="2020-06-10T13:17:00Z"/>
              </w:rPr>
            </w:pPr>
            <w:del w:id="110" w:author="Tuomainen Mika" w:date="2020-06-10T13:17:00Z">
              <w:r w:rsidRPr="00F43965" w:rsidDel="00A2798D">
                <w:delText>poistet</w:delText>
              </w:r>
              <w:r w:rsidR="00CA1FAD" w:rsidRPr="00F43965" w:rsidDel="00A2798D">
                <w:delText>tu</w:delText>
              </w:r>
              <w:r w:rsidRPr="00F43965" w:rsidDel="00A2798D">
                <w:delText xml:space="preserve"> Tulotilanne hoitoprosessin vaihe PAL näkymästä</w:delText>
              </w:r>
            </w:del>
          </w:p>
          <w:p w14:paraId="7DD8142F" w14:textId="0EE355C9" w:rsidR="004E3C89" w:rsidDel="00A2798D" w:rsidRDefault="004E3C89" w:rsidP="0024249E">
            <w:pPr>
              <w:rPr>
                <w:del w:id="111" w:author="Tuomainen Mika" w:date="2020-06-10T13:17:00Z"/>
              </w:rPr>
            </w:pPr>
            <w:del w:id="112" w:author="Tuomainen Mika" w:date="2020-06-10T13:17:00Z">
              <w:r w:rsidDel="00A2798D">
                <w:delText>Kpl 2.1</w:delText>
              </w:r>
            </w:del>
          </w:p>
          <w:p w14:paraId="658B43E3" w14:textId="7089FC3B" w:rsidR="004E3C89" w:rsidDel="00A2798D" w:rsidRDefault="004E3C89" w:rsidP="0024249E">
            <w:pPr>
              <w:pStyle w:val="Luettelokappale"/>
              <w:numPr>
                <w:ilvl w:val="0"/>
                <w:numId w:val="39"/>
              </w:numPr>
              <w:rPr>
                <w:del w:id="113" w:author="Tuomainen Mika" w:date="2020-06-10T13:17:00Z"/>
              </w:rPr>
            </w:pPr>
            <w:del w:id="114" w:author="Tuomainen Mika" w:date="2020-06-10T13:17:00Z">
              <w:r w:rsidDel="00A2798D">
                <w:delText>kuvattu LÄH rakenne</w:delText>
              </w:r>
            </w:del>
          </w:p>
          <w:p w14:paraId="2AB83C33" w14:textId="6E3C0326" w:rsidR="004E3C89" w:rsidDel="00A2798D" w:rsidRDefault="004E3C89" w:rsidP="0024249E">
            <w:pPr>
              <w:rPr>
                <w:del w:id="115" w:author="Tuomainen Mika" w:date="2020-06-10T13:17:00Z"/>
              </w:rPr>
            </w:pPr>
            <w:del w:id="116" w:author="Tuomainen Mika" w:date="2020-06-10T13:17:00Z">
              <w:r w:rsidDel="00A2798D">
                <w:delText>Kpl 2.2</w:delText>
              </w:r>
            </w:del>
          </w:p>
          <w:p w14:paraId="78EA371B" w14:textId="5056DAF0" w:rsidR="004E3C89" w:rsidDel="00A2798D" w:rsidRDefault="004E3C89" w:rsidP="0024249E">
            <w:pPr>
              <w:pStyle w:val="Luettelokappale"/>
              <w:numPr>
                <w:ilvl w:val="0"/>
                <w:numId w:val="39"/>
              </w:numPr>
              <w:rPr>
                <w:del w:id="117" w:author="Tuomainen Mika" w:date="2020-06-10T13:17:00Z"/>
              </w:rPr>
            </w:pPr>
            <w:del w:id="118" w:author="Tuomainen Mika" w:date="2020-06-10T13:17:00Z">
              <w:r w:rsidDel="00A2798D">
                <w:delText>selkeytetty dokun rakennetta</w:delText>
              </w:r>
            </w:del>
          </w:p>
          <w:p w14:paraId="4C510B0E" w14:textId="1468CFEA" w:rsidR="004E3C89" w:rsidDel="00A2798D" w:rsidRDefault="004E3C89" w:rsidP="0024249E">
            <w:pPr>
              <w:pStyle w:val="Luettelokappale"/>
              <w:numPr>
                <w:ilvl w:val="0"/>
                <w:numId w:val="39"/>
              </w:numPr>
              <w:rPr>
                <w:del w:id="119" w:author="Tuomainen Mika" w:date="2020-06-10T13:17:00Z"/>
              </w:rPr>
            </w:pPr>
            <w:del w:id="120" w:author="Tuomainen Mika" w:date="2020-06-10T13:17:00Z">
              <w:r w:rsidDel="00A2798D">
                <w:delText>linkitetty koodistoja oikein</w:delText>
              </w:r>
            </w:del>
          </w:p>
          <w:p w14:paraId="5C2208DA" w14:textId="6E0A9B0C" w:rsidR="004E3C89" w:rsidDel="00A2798D" w:rsidRDefault="004E3C89" w:rsidP="0024249E">
            <w:pPr>
              <w:rPr>
                <w:del w:id="121" w:author="Tuomainen Mika" w:date="2020-06-10T13:17:00Z"/>
              </w:rPr>
            </w:pPr>
            <w:del w:id="122" w:author="Tuomainen Mika" w:date="2020-06-10T13:17:00Z">
              <w:r w:rsidDel="00A2798D">
                <w:delText>Kpl 2.3</w:delText>
              </w:r>
            </w:del>
          </w:p>
          <w:p w14:paraId="20BA7B33" w14:textId="00CC9DA7" w:rsidR="004E3C89" w:rsidDel="00A2798D" w:rsidRDefault="004E3C89" w:rsidP="0024249E">
            <w:pPr>
              <w:pStyle w:val="Luettelokappale"/>
              <w:numPr>
                <w:ilvl w:val="0"/>
                <w:numId w:val="39"/>
              </w:numPr>
              <w:rPr>
                <w:del w:id="123" w:author="Tuomainen Mika" w:date="2020-06-10T13:17:00Z"/>
              </w:rPr>
            </w:pPr>
            <w:del w:id="124" w:author="Tuomainen Mika" w:date="2020-06-10T13:17:00Z">
              <w:r w:rsidDel="00A2798D">
                <w:delText>korjattu otsikointeja, lisätty otsikoihin mihinkä hoitoprosessin vaiheeseen ne kuuluvat</w:delText>
              </w:r>
            </w:del>
          </w:p>
          <w:p w14:paraId="2D150B80" w14:textId="660447D4" w:rsidR="004E3C89" w:rsidDel="00A2798D" w:rsidRDefault="004E3C89" w:rsidP="0024249E">
            <w:pPr>
              <w:rPr>
                <w:del w:id="125" w:author="Tuomainen Mika" w:date="2020-06-10T13:17:00Z"/>
              </w:rPr>
            </w:pPr>
            <w:del w:id="126" w:author="Tuomainen Mika" w:date="2020-06-10T13:17:00Z">
              <w:r w:rsidDel="00A2798D">
                <w:delText>Kpl 3.1</w:delText>
              </w:r>
            </w:del>
          </w:p>
          <w:p w14:paraId="1B66FB47" w14:textId="551682CC" w:rsidR="004E3C89" w:rsidDel="00A2798D" w:rsidRDefault="004E3C89" w:rsidP="0024249E">
            <w:pPr>
              <w:pStyle w:val="Luettelokappale"/>
              <w:numPr>
                <w:ilvl w:val="0"/>
                <w:numId w:val="39"/>
              </w:numPr>
              <w:rPr>
                <w:del w:id="127" w:author="Tuomainen Mika" w:date="2020-06-10T13:17:00Z"/>
              </w:rPr>
            </w:pPr>
            <w:del w:id="128" w:author="Tuomainen Mika" w:date="2020-06-10T13:17:00Z">
              <w:r w:rsidDel="00A2798D">
                <w:delText>kuvattu PAL rakenne</w:delText>
              </w:r>
            </w:del>
          </w:p>
          <w:p w14:paraId="58C29B19" w14:textId="03092CFE" w:rsidR="004E3C89" w:rsidDel="00A2798D" w:rsidRDefault="004E3C89" w:rsidP="0024249E">
            <w:pPr>
              <w:pStyle w:val="Luettelokappale"/>
              <w:numPr>
                <w:ilvl w:val="0"/>
                <w:numId w:val="39"/>
              </w:numPr>
              <w:rPr>
                <w:del w:id="129" w:author="Tuomainen Mika" w:date="2020-06-10T13:17:00Z"/>
              </w:rPr>
            </w:pPr>
            <w:del w:id="130" w:author="Tuomainen Mika" w:date="2020-06-10T13:17:00Z">
              <w:r w:rsidDel="00A2798D">
                <w:lastRenderedPageBreak/>
                <w:delText>poistettu mainnta, että lähetteen tulotilannen palautuu palautteessa</w:delText>
              </w:r>
            </w:del>
          </w:p>
          <w:p w14:paraId="3CC4F2C9" w14:textId="01B1D520" w:rsidR="004E3C89" w:rsidDel="00A2798D" w:rsidRDefault="004E3C89" w:rsidP="0024249E">
            <w:pPr>
              <w:rPr>
                <w:del w:id="131" w:author="Tuomainen Mika" w:date="2020-06-10T13:17:00Z"/>
              </w:rPr>
            </w:pPr>
            <w:del w:id="132" w:author="Tuomainen Mika" w:date="2020-06-10T13:17:00Z">
              <w:r w:rsidDel="00A2798D">
                <w:delText>Kpl 3.2</w:delText>
              </w:r>
            </w:del>
          </w:p>
          <w:p w14:paraId="6AA2E7A7" w14:textId="14354AF7" w:rsidR="004E3C89" w:rsidDel="00A2798D" w:rsidRDefault="004E3C89" w:rsidP="0024249E">
            <w:pPr>
              <w:pStyle w:val="Luettelokappale"/>
              <w:numPr>
                <w:ilvl w:val="0"/>
                <w:numId w:val="39"/>
              </w:numPr>
              <w:rPr>
                <w:del w:id="133" w:author="Tuomainen Mika" w:date="2020-06-10T13:17:00Z"/>
              </w:rPr>
            </w:pPr>
            <w:del w:id="134" w:author="Tuomainen Mika" w:date="2020-06-10T13:17:00Z">
              <w:r w:rsidDel="00A2798D">
                <w:delText>selkeytetty dokun rakennetta</w:delText>
              </w:r>
            </w:del>
          </w:p>
          <w:p w14:paraId="069DDB52" w14:textId="4B98D777" w:rsidR="004E3C89" w:rsidDel="00A2798D" w:rsidRDefault="004E3C89" w:rsidP="0024249E">
            <w:pPr>
              <w:pStyle w:val="Luettelokappale"/>
              <w:numPr>
                <w:ilvl w:val="0"/>
                <w:numId w:val="39"/>
              </w:numPr>
              <w:rPr>
                <w:del w:id="135" w:author="Tuomainen Mika" w:date="2020-06-10T13:17:00Z"/>
              </w:rPr>
            </w:pPr>
            <w:del w:id="136" w:author="Tuomainen Mika" w:date="2020-06-10T13:17:00Z">
              <w:r w:rsidDel="00A2798D">
                <w:delText>linkitetty koodistoja oikein</w:delText>
              </w:r>
            </w:del>
          </w:p>
          <w:p w14:paraId="70F3909C" w14:textId="1E104488" w:rsidR="004E3C89" w:rsidDel="00A2798D" w:rsidRDefault="004E3C89" w:rsidP="0024249E">
            <w:pPr>
              <w:rPr>
                <w:del w:id="137" w:author="Tuomainen Mika" w:date="2020-06-10T13:17:00Z"/>
              </w:rPr>
            </w:pPr>
            <w:del w:id="138" w:author="Tuomainen Mika" w:date="2020-06-10T13:17:00Z">
              <w:r w:rsidDel="00A2798D">
                <w:delText>Kpl 3.3</w:delText>
              </w:r>
            </w:del>
          </w:p>
          <w:p w14:paraId="4AFF96E0" w14:textId="3B8B5097" w:rsidR="004E3C89" w:rsidDel="00A2798D" w:rsidRDefault="004E3C89" w:rsidP="0024249E">
            <w:pPr>
              <w:pStyle w:val="Luettelokappale"/>
              <w:numPr>
                <w:ilvl w:val="0"/>
                <w:numId w:val="39"/>
              </w:numPr>
              <w:rPr>
                <w:del w:id="139" w:author="Tuomainen Mika" w:date="2020-06-10T13:17:00Z"/>
              </w:rPr>
            </w:pPr>
            <w:del w:id="140" w:author="Tuomainen Mika" w:date="2020-06-10T13:17:00Z">
              <w:r w:rsidDel="00A2798D">
                <w:delText>korjattu otsikointeja, lisätty otsikoihin mihinkä hoitoprosessin vaiheeseen ne kuuluvat</w:delText>
              </w:r>
            </w:del>
          </w:p>
          <w:p w14:paraId="4A4BDFEC" w14:textId="02628554" w:rsidR="004E3C89" w:rsidDel="00A2798D" w:rsidRDefault="004E3C89" w:rsidP="0024249E">
            <w:pPr>
              <w:pStyle w:val="Luettelokappale"/>
              <w:numPr>
                <w:ilvl w:val="0"/>
                <w:numId w:val="39"/>
              </w:numPr>
              <w:rPr>
                <w:del w:id="141" w:author="Tuomainen Mika" w:date="2020-06-10T13:17:00Z"/>
              </w:rPr>
            </w:pPr>
            <w:del w:id="142" w:author="Tuomainen Mika" w:date="2020-06-10T13:17:00Z">
              <w:r w:rsidDel="00A2798D">
                <w:delText>lisätty PAL rakenteeseen Määrittämätön hoitoprosesin vaihe</w:delText>
              </w:r>
            </w:del>
          </w:p>
          <w:p w14:paraId="5BDA44B0" w14:textId="18A18FE8" w:rsidR="004E3C89" w:rsidDel="00A2798D" w:rsidRDefault="004E3C89" w:rsidP="002626F5">
            <w:pPr>
              <w:pStyle w:val="Luettelokappale"/>
              <w:rPr>
                <w:del w:id="143" w:author="Tuomainen Mika" w:date="2020-06-10T13:17:00Z"/>
              </w:rPr>
            </w:pPr>
          </w:p>
          <w:p w14:paraId="5F89F99D" w14:textId="5519CCD9" w:rsidR="00515AB8" w:rsidDel="00A2798D" w:rsidRDefault="00515AB8" w:rsidP="0024249E">
            <w:pPr>
              <w:rPr>
                <w:del w:id="144" w:author="Tuomainen Mika" w:date="2020-06-10T13:17:00Z"/>
              </w:rPr>
            </w:pPr>
            <w:del w:id="145" w:author="Tuomainen Mika" w:date="2020-06-10T13:17:00Z">
              <w:r w:rsidDel="00A2798D">
                <w:delText>Lisätty kenttäkoodi 41 Lähettävän järjestelmän lähetteen OID-tunnus, käsittelypäivämäärä, lähettävä laitos ja lähettävä lääkäri, String-muoto</w:delText>
              </w:r>
            </w:del>
          </w:p>
          <w:p w14:paraId="4B39E888" w14:textId="59D483E3" w:rsidR="006B16F4" w:rsidDel="00A2798D" w:rsidRDefault="006B16F4" w:rsidP="0024249E">
            <w:pPr>
              <w:rPr>
                <w:del w:id="146" w:author="Tuomainen Mika" w:date="2020-06-10T13:17:00Z"/>
              </w:rPr>
            </w:pPr>
          </w:p>
          <w:p w14:paraId="079A83D9" w14:textId="1A62BA7A" w:rsidR="004E3C89" w:rsidDel="00A2798D" w:rsidRDefault="004E3C89" w:rsidP="0024249E">
            <w:pPr>
              <w:rPr>
                <w:del w:id="147" w:author="Tuomainen Mika" w:date="2020-06-10T13:17:00Z"/>
              </w:rPr>
            </w:pPr>
            <w:del w:id="148" w:author="Tuomainen Mika" w:date="2020-06-10T13:17:00Z">
              <w:r w:rsidRPr="001908CA" w:rsidDel="00A2798D">
                <w:delText xml:space="preserve">LIITE A:han merkitty pakolliset kenttäkoodit </w:delText>
              </w:r>
            </w:del>
          </w:p>
          <w:p w14:paraId="4DC0D886" w14:textId="589889E6" w:rsidR="004E3C89" w:rsidDel="00A2798D" w:rsidRDefault="004E3C89" w:rsidP="0024249E">
            <w:pPr>
              <w:rPr>
                <w:del w:id="149" w:author="Tuomainen Mika" w:date="2020-06-10T13:17:00Z"/>
              </w:rPr>
            </w:pPr>
          </w:p>
          <w:p w14:paraId="7A3F6B76" w14:textId="6731FBBB" w:rsidR="004E3C89" w:rsidDel="00A2798D" w:rsidRDefault="004E3C89" w:rsidP="0024249E">
            <w:pPr>
              <w:rPr>
                <w:del w:id="150" w:author="Tuomainen Mika" w:date="2020-06-10T13:17:00Z"/>
              </w:rPr>
            </w:pPr>
            <w:del w:id="151" w:author="Tuomainen Mika" w:date="2020-06-10T13:17:00Z">
              <w:r w:rsidRPr="001908CA" w:rsidDel="00A2798D">
                <w:delText xml:space="preserve">LIITE B lisätty, lähetteen/hoitopalautteen otsikot ja merkitty lähetteen osalta pakolliset otsikot </w:delText>
              </w:r>
            </w:del>
          </w:p>
        </w:tc>
      </w:tr>
      <w:tr w:rsidR="000E702D" w14:paraId="2628D327" w14:textId="77777777" w:rsidTr="003F4043">
        <w:trPr>
          <w:trHeight w:val="1616"/>
        </w:trPr>
        <w:tc>
          <w:tcPr>
            <w:tcW w:w="1129" w:type="dxa"/>
          </w:tcPr>
          <w:p w14:paraId="24AE8916" w14:textId="6BBA08B4" w:rsidR="000E702D" w:rsidRDefault="000E702D" w:rsidP="0024249E">
            <w:r>
              <w:lastRenderedPageBreak/>
              <w:t>5.</w:t>
            </w:r>
            <w:r w:rsidR="006C5260">
              <w:t>2</w:t>
            </w:r>
          </w:p>
        </w:tc>
        <w:tc>
          <w:tcPr>
            <w:tcW w:w="1560" w:type="dxa"/>
          </w:tcPr>
          <w:p w14:paraId="7AAB7F95" w14:textId="77777777" w:rsidR="000E702D" w:rsidRDefault="000E702D" w:rsidP="0024249E">
            <w:r>
              <w:t>21.4.2015</w:t>
            </w:r>
          </w:p>
          <w:p w14:paraId="1C15E6AA" w14:textId="77777777" w:rsidR="008822D8" w:rsidRDefault="008822D8" w:rsidP="0024249E"/>
          <w:p w14:paraId="78A4342A" w14:textId="77777777" w:rsidR="008822D8" w:rsidRDefault="008822D8" w:rsidP="0024249E"/>
          <w:p w14:paraId="0F29A4E4" w14:textId="77777777" w:rsidR="008822D8" w:rsidRDefault="008822D8" w:rsidP="0024249E"/>
          <w:p w14:paraId="3D5982BD" w14:textId="77777777" w:rsidR="008822D8" w:rsidRDefault="008822D8" w:rsidP="0024249E"/>
          <w:p w14:paraId="33A4F911" w14:textId="77777777" w:rsidR="008822D8" w:rsidRDefault="008822D8" w:rsidP="0024249E"/>
          <w:p w14:paraId="41679359" w14:textId="77777777" w:rsidR="008822D8" w:rsidRDefault="008822D8" w:rsidP="0024249E"/>
          <w:p w14:paraId="5D51106D" w14:textId="77777777" w:rsidR="008822D8" w:rsidRDefault="008822D8" w:rsidP="0024249E"/>
          <w:p w14:paraId="657DCAA3" w14:textId="0F6AA26C" w:rsidR="008822D8" w:rsidRDefault="008822D8" w:rsidP="0024249E"/>
          <w:p w14:paraId="68F752FB" w14:textId="77777777" w:rsidR="008822D8" w:rsidRDefault="008822D8" w:rsidP="0024249E"/>
          <w:p w14:paraId="788DFAB8" w14:textId="392D22A5" w:rsidR="008822D8" w:rsidRDefault="00E402BC" w:rsidP="0024249E">
            <w:r>
              <w:t>1</w:t>
            </w:r>
            <w:r w:rsidR="00876D17">
              <w:t>5</w:t>
            </w:r>
            <w:r w:rsidR="00CD504E">
              <w:t>.2</w:t>
            </w:r>
            <w:r w:rsidR="008C4720">
              <w:t>.2017</w:t>
            </w:r>
          </w:p>
          <w:p w14:paraId="5284BA6E" w14:textId="77777777" w:rsidR="008822D8" w:rsidRDefault="008822D8" w:rsidP="0024249E"/>
          <w:p w14:paraId="7048C2E0" w14:textId="77777777" w:rsidR="006C521C" w:rsidRDefault="006C521C" w:rsidP="0024249E"/>
          <w:p w14:paraId="6FF20162" w14:textId="77777777" w:rsidR="006C521C" w:rsidRDefault="006C521C" w:rsidP="0024249E"/>
          <w:p w14:paraId="0BCAAAE9" w14:textId="77777777" w:rsidR="006C521C" w:rsidRDefault="006C521C" w:rsidP="0024249E"/>
          <w:p w14:paraId="10A4F308" w14:textId="77777777" w:rsidR="006C521C" w:rsidRDefault="006C521C" w:rsidP="0024249E"/>
          <w:p w14:paraId="55F6DB64" w14:textId="674D57CE" w:rsidR="006C521C" w:rsidRDefault="003F4043" w:rsidP="0024249E">
            <w:r>
              <w:t>27.4.2017</w:t>
            </w:r>
          </w:p>
          <w:p w14:paraId="470ACDCD" w14:textId="77777777" w:rsidR="006C521C" w:rsidRDefault="006C521C" w:rsidP="0024249E"/>
          <w:p w14:paraId="50170F5E" w14:textId="77777777" w:rsidR="006C521C" w:rsidRDefault="006C521C" w:rsidP="0024249E"/>
          <w:p w14:paraId="3FC5D41E" w14:textId="77777777" w:rsidR="006C521C" w:rsidRDefault="006C521C" w:rsidP="0024249E"/>
          <w:p w14:paraId="1C3B8394" w14:textId="77777777" w:rsidR="006C521C" w:rsidRDefault="006C521C" w:rsidP="0024249E"/>
          <w:p w14:paraId="6D4DF256" w14:textId="78F4C4C4" w:rsidR="006C521C" w:rsidRDefault="006C521C" w:rsidP="0024249E"/>
          <w:p w14:paraId="0151A6DC" w14:textId="77777777" w:rsidR="006C521C" w:rsidRDefault="006C521C" w:rsidP="0024249E"/>
          <w:p w14:paraId="5FB9E43B" w14:textId="77777777" w:rsidR="006C521C" w:rsidRDefault="006C521C" w:rsidP="0024249E"/>
          <w:p w14:paraId="1A24DA38" w14:textId="77777777" w:rsidR="00DC5633" w:rsidRDefault="00DC5633" w:rsidP="0024249E"/>
          <w:p w14:paraId="1F732BBA" w14:textId="77777777" w:rsidR="00DC5633" w:rsidRDefault="00DC5633" w:rsidP="0024249E"/>
          <w:p w14:paraId="64BF1626" w14:textId="77777777" w:rsidR="00DC5633" w:rsidRDefault="00DC5633" w:rsidP="0024249E"/>
          <w:p w14:paraId="6B0D6F8C" w14:textId="5987126C" w:rsidR="00DC5633" w:rsidRDefault="00DC5633" w:rsidP="0024249E">
            <w:r>
              <w:t>8.5.2017</w:t>
            </w:r>
          </w:p>
          <w:p w14:paraId="2DDAAFD9" w14:textId="09D05164" w:rsidR="00591517" w:rsidRDefault="00591517" w:rsidP="0024249E"/>
          <w:p w14:paraId="17CF2DBE" w14:textId="4367E4AF" w:rsidR="00591517" w:rsidRDefault="00591517" w:rsidP="0024249E"/>
          <w:p w14:paraId="03BCE6E5" w14:textId="513D7976" w:rsidR="00591517" w:rsidRDefault="00591517" w:rsidP="0024249E">
            <w:r>
              <w:t>31.5.2017</w:t>
            </w:r>
          </w:p>
          <w:p w14:paraId="56CDD1A7" w14:textId="28C3652E" w:rsidR="00DC5633" w:rsidRDefault="00DC5633" w:rsidP="0024249E"/>
        </w:tc>
        <w:tc>
          <w:tcPr>
            <w:tcW w:w="2409" w:type="dxa"/>
          </w:tcPr>
          <w:p w14:paraId="30F0EA81" w14:textId="77777777" w:rsidR="000E702D" w:rsidRDefault="000E702D" w:rsidP="0024249E">
            <w:r>
              <w:lastRenderedPageBreak/>
              <w:t>Kela</w:t>
            </w:r>
          </w:p>
        </w:tc>
        <w:tc>
          <w:tcPr>
            <w:tcW w:w="3589" w:type="dxa"/>
          </w:tcPr>
          <w:p w14:paraId="1F43B7A5" w14:textId="3A03BF0F" w:rsidR="00CF64BD" w:rsidRDefault="00CF64BD" w:rsidP="0024249E">
            <w:r>
              <w:t>Päivitetty dokumentin esimerkkeihin koodattuihin tietoihin displayNamet. Myös codeSystemName:t päivitetty, jos koodisto löytyy koodistpalvelusta.</w:t>
            </w:r>
          </w:p>
          <w:p w14:paraId="3C319A61" w14:textId="5F246670" w:rsidR="007F61BC" w:rsidRDefault="007F61BC" w:rsidP="0024249E"/>
          <w:p w14:paraId="4A8C9E5F" w14:textId="43E64755" w:rsidR="00E402BC" w:rsidRDefault="006C5260" w:rsidP="0024249E">
            <w:r>
              <w:t>Tarkennuksia pakollisiin ja ehdollisest</w:t>
            </w:r>
            <w:r w:rsidR="00CD504E">
              <w:t>i pakollisiin tietoihin (luvut 2.3.1 alilukuineen ja 3.3.1 alilukuineen sekä</w:t>
            </w:r>
            <w:r>
              <w:t xml:space="preserve"> liite A). Po</w:t>
            </w:r>
            <w:r w:rsidR="00CD504E">
              <w:t>istettu vapaaehtoisten rakenteisten tietokenttien kuvaukset</w:t>
            </w:r>
            <w:r>
              <w:t>.</w:t>
            </w:r>
            <w:r w:rsidR="007569C6">
              <w:t xml:space="preserve"> </w:t>
            </w:r>
          </w:p>
          <w:p w14:paraId="457D0044" w14:textId="77777777" w:rsidR="006C5260" w:rsidRDefault="006C5260" w:rsidP="0024249E">
            <w:r>
              <w:t>Muiden kuin PikaXML-lähetteiden ja hoitopalautteiden huomiointi.</w:t>
            </w:r>
          </w:p>
          <w:p w14:paraId="40E6C010" w14:textId="77777777" w:rsidR="006C521C" w:rsidRDefault="006C521C" w:rsidP="0024249E"/>
          <w:p w14:paraId="4C713060" w14:textId="070C5C5C" w:rsidR="00DC5633" w:rsidRDefault="006C521C" w:rsidP="0024249E">
            <w:r>
              <w:t xml:space="preserve">Lisätty Liitteen C kuvaus lukuun 1.2. Lisätarkennuksia pakollisuuksiin ja rakenteisten tietojen käyttöön luvuissa 2.3.1 ja 3.3.1. Hoidon prioriteetti (luku </w:t>
            </w:r>
            <w:r>
              <w:lastRenderedPageBreak/>
              <w:t xml:space="preserve">2.3.2) muutettu muotoon Hoidon kiireellisyys. </w:t>
            </w:r>
            <w:r w:rsidR="00F2593C">
              <w:t>Lisätty tietokenttä String-muotoiselle hoitopalautteen tunnukselle</w:t>
            </w:r>
            <w:r w:rsidR="00DC5633">
              <w:t>. Lisätty kenttä 43 hoitpalautteen vastaanottajalle.</w:t>
            </w:r>
          </w:p>
          <w:p w14:paraId="003FF51D" w14:textId="0C603DA7" w:rsidR="00DC5633" w:rsidRDefault="00DC5633" w:rsidP="0024249E"/>
          <w:p w14:paraId="6329F4E6" w14:textId="7237626D" w:rsidR="00DC5633" w:rsidRDefault="00DC5633" w:rsidP="0024249E">
            <w:r>
              <w:t>Versio HL7 teknisen komitean käsittelyyn</w:t>
            </w:r>
          </w:p>
          <w:p w14:paraId="51C7DA85" w14:textId="5C8DAD47" w:rsidR="00591517" w:rsidRDefault="00591517" w:rsidP="0024249E"/>
          <w:p w14:paraId="423D5D87" w14:textId="3BF5A0B6" w:rsidR="00591517" w:rsidRDefault="00591517" w:rsidP="0024249E">
            <w:r>
              <w:t>Luku 1.2</w:t>
            </w:r>
            <w:r w:rsidR="00930BEC">
              <w:t>:</w:t>
            </w:r>
            <w:r>
              <w:t xml:space="preserve"> Hoitopalautteen vast</w:t>
            </w:r>
            <w:r w:rsidR="007144FF">
              <w:t>aanottajan arki</w:t>
            </w:r>
            <w:r w:rsidR="00F73494">
              <w:t>s</w:t>
            </w:r>
            <w:r w:rsidR="007144FF">
              <w:t>tointivelvoite</w:t>
            </w:r>
            <w:r>
              <w:t xml:space="preserve"> </w:t>
            </w:r>
            <w:r w:rsidR="007144FF">
              <w:t xml:space="preserve">muokattu suositukseksi PTJ-käyttötapauksien Liite 3:n </w:t>
            </w:r>
            <w:r w:rsidR="00F73494">
              <w:t xml:space="preserve">tulevan muutoksen </w:t>
            </w:r>
            <w:r w:rsidR="007144FF">
              <w:t>mukaisesti.</w:t>
            </w:r>
          </w:p>
          <w:p w14:paraId="1E00F7A2" w14:textId="1261C938" w:rsidR="006C521C" w:rsidRDefault="00F2593C" w:rsidP="0024249E">
            <w:r>
              <w:t>.</w:t>
            </w:r>
          </w:p>
        </w:tc>
      </w:tr>
      <w:tr w:rsidR="00231618" w14:paraId="668F2BB1" w14:textId="77777777" w:rsidTr="003F4043">
        <w:trPr>
          <w:trHeight w:val="1616"/>
          <w:ins w:id="152" w:author="Katariina Lassila" w:date="2020-03-11T10:47:00Z"/>
        </w:trPr>
        <w:tc>
          <w:tcPr>
            <w:tcW w:w="1129" w:type="dxa"/>
          </w:tcPr>
          <w:p w14:paraId="5422D751" w14:textId="4C28B2F0" w:rsidR="00231618" w:rsidRDefault="00DB3A92" w:rsidP="0024249E">
            <w:pPr>
              <w:rPr>
                <w:ins w:id="153" w:author="Katariina Lassila" w:date="2020-03-11T10:47:00Z"/>
              </w:rPr>
            </w:pPr>
            <w:ins w:id="154" w:author="Tuomainen Mika" w:date="2020-06-04T14:55:00Z">
              <w:r>
                <w:lastRenderedPageBreak/>
                <w:t>6.0</w:t>
              </w:r>
            </w:ins>
            <w:ins w:id="155" w:author="Tuomainen Mika" w:date="2020-09-23T12:43:00Z">
              <w:r w:rsidR="002626F5">
                <w:t xml:space="preserve"> RC1</w:t>
              </w:r>
            </w:ins>
            <w:ins w:id="156" w:author="Katariina Lassila" w:date="2020-03-11T10:48:00Z">
              <w:del w:id="157" w:author="Tuomainen Mika" w:date="2020-06-04T14:55:00Z">
                <w:r w:rsidR="009718DF" w:rsidDel="00DB3A92">
                  <w:delText>5.X</w:delText>
                </w:r>
              </w:del>
            </w:ins>
          </w:p>
        </w:tc>
        <w:tc>
          <w:tcPr>
            <w:tcW w:w="1560" w:type="dxa"/>
          </w:tcPr>
          <w:p w14:paraId="57AB326A" w14:textId="6723ED3C" w:rsidR="00231618" w:rsidRDefault="00DB3A92" w:rsidP="0024249E">
            <w:pPr>
              <w:rPr>
                <w:ins w:id="158" w:author="Katariina Lassila" w:date="2020-03-11T10:47:00Z"/>
              </w:rPr>
            </w:pPr>
            <w:ins w:id="159" w:author="Tuomainen Mika" w:date="2020-06-04T14:55:00Z">
              <w:r>
                <w:t>4</w:t>
              </w:r>
            </w:ins>
            <w:ins w:id="160" w:author="Katariina Lassila" w:date="2020-03-11T10:48:00Z">
              <w:del w:id="161" w:author="Tuomainen Mika" w:date="2020-06-04T14:55:00Z">
                <w:r w:rsidR="009718DF" w:rsidDel="00DB3A92">
                  <w:delText>X</w:delText>
                </w:r>
              </w:del>
              <w:r w:rsidR="009718DF">
                <w:t>.</w:t>
              </w:r>
            </w:ins>
            <w:ins w:id="162" w:author="Tuomainen Mika" w:date="2020-06-04T14:55:00Z">
              <w:r>
                <w:t>6</w:t>
              </w:r>
            </w:ins>
            <w:ins w:id="163" w:author="Timo Kaskinen" w:date="2020-03-15T22:19:00Z">
              <w:del w:id="164" w:author="Tuomainen Mika" w:date="2020-06-04T14:55:00Z">
                <w:r w:rsidR="00194150" w:rsidDel="00DB3A92">
                  <w:delText>3</w:delText>
                </w:r>
              </w:del>
            </w:ins>
            <w:ins w:id="165" w:author="Katariina Lassila" w:date="2020-03-11T10:48:00Z">
              <w:r w:rsidR="009718DF">
                <w:t>.2020</w:t>
              </w:r>
            </w:ins>
          </w:p>
        </w:tc>
        <w:tc>
          <w:tcPr>
            <w:tcW w:w="2409" w:type="dxa"/>
          </w:tcPr>
          <w:p w14:paraId="5DB9ED3D" w14:textId="1083B41D" w:rsidR="00231618" w:rsidRDefault="009718DF" w:rsidP="0024249E">
            <w:pPr>
              <w:rPr>
                <w:ins w:id="166" w:author="Katariina Lassila" w:date="2020-03-11T10:47:00Z"/>
              </w:rPr>
            </w:pPr>
            <w:ins w:id="167" w:author="Katariina Lassila" w:date="2020-03-11T10:48:00Z">
              <w:r>
                <w:t>Salivirta &amp; Partners</w:t>
              </w:r>
            </w:ins>
            <w:ins w:id="168" w:author="Tuomainen Mika" w:date="2020-06-04T11:13:00Z">
              <w:r w:rsidR="00C9519D">
                <w:t>, Kela</w:t>
              </w:r>
            </w:ins>
          </w:p>
        </w:tc>
        <w:tc>
          <w:tcPr>
            <w:tcW w:w="3589" w:type="dxa"/>
          </w:tcPr>
          <w:p w14:paraId="7A25CFC0" w14:textId="5ADB97BC" w:rsidR="00DB3A92" w:rsidRDefault="00136226" w:rsidP="00A2798D">
            <w:pPr>
              <w:rPr>
                <w:ins w:id="169" w:author="Tuomainen Mika" w:date="2020-06-04T14:55:00Z"/>
              </w:rPr>
            </w:pPr>
            <w:ins w:id="170" w:author="Katariina Lassila" w:date="2020-03-11T10:49:00Z">
              <w:r>
                <w:t xml:space="preserve">Päivitetty dokumenttia merkinnän tekijän muutosten osalta. </w:t>
              </w:r>
            </w:ins>
            <w:ins w:id="171" w:author="Tuomainen Mika" w:date="2020-06-10T13:19:00Z">
              <w:r w:rsidR="00A2798D">
                <w:t>Merkinnän tekijä tietojen ohjeistuksien poistaminen ja korvaaminen viittauksella Kertomus ja lomakkeet määrittelyyn</w:t>
              </w:r>
            </w:ins>
            <w:ins w:id="172" w:author="Tuomainen Mika" w:date="2020-06-10T13:20:00Z">
              <w:r w:rsidR="00A2798D">
                <w:t xml:space="preserve">. </w:t>
              </w:r>
            </w:ins>
            <w:ins w:id="173" w:author="Tuomainen Mika" w:date="2020-06-10T13:19:00Z">
              <w:r w:rsidR="00A2798D">
                <w:t>Ohjeistus miten tiettyyn määrittelykokoelmaan liittyvä Kertomus ja lomakkeet määrittely ohjaa tätä määrittelyä.</w:t>
              </w:r>
            </w:ins>
          </w:p>
          <w:p w14:paraId="07463905" w14:textId="77777777" w:rsidR="00DB3A92" w:rsidRDefault="00DB3A92" w:rsidP="0024249E">
            <w:pPr>
              <w:rPr>
                <w:ins w:id="174" w:author="Tuomainen Mika" w:date="2020-06-04T14:55:00Z"/>
              </w:rPr>
            </w:pPr>
          </w:p>
          <w:p w14:paraId="06DA40A4" w14:textId="77777777" w:rsidR="00231618" w:rsidRDefault="008648BA" w:rsidP="0024249E">
            <w:pPr>
              <w:rPr>
                <w:ins w:id="175" w:author="Tuomainen Mika" w:date="2020-06-10T13:18:00Z"/>
              </w:rPr>
            </w:pPr>
            <w:ins w:id="176" w:author="Katariina Lassila" w:date="2020-03-12T14:53:00Z">
              <w:r>
                <w:t>Lisätty uusin</w:t>
              </w:r>
            </w:ins>
            <w:ins w:id="177" w:author="Tuomainen Mika" w:date="2020-06-04T14:55:00Z">
              <w:r w:rsidR="00DB3A92">
                <w:t xml:space="preserve"> v5.2:n</w:t>
              </w:r>
            </w:ins>
            <w:ins w:id="178" w:author="Katariina Lassila" w:date="2020-03-12T14:53:00Z">
              <w:r>
                <w:t xml:space="preserve"> errata-sisältö osaksi päädo</w:t>
              </w:r>
            </w:ins>
            <w:ins w:id="179" w:author="Katariina Lassila" w:date="2020-03-12T14:54:00Z">
              <w:r>
                <w:t xml:space="preserve">kumenttia. </w:t>
              </w:r>
            </w:ins>
          </w:p>
          <w:p w14:paraId="42EB8FAF" w14:textId="77777777" w:rsidR="00A2798D" w:rsidRDefault="00A2798D" w:rsidP="0024249E">
            <w:pPr>
              <w:rPr>
                <w:ins w:id="180" w:author="Tuomainen Mika" w:date="2020-06-10T13:18:00Z"/>
              </w:rPr>
            </w:pPr>
          </w:p>
          <w:p w14:paraId="40CF2A1B" w14:textId="0CF7587D" w:rsidR="00A2798D" w:rsidRDefault="00A2798D" w:rsidP="0024249E">
            <w:pPr>
              <w:rPr>
                <w:ins w:id="181" w:author="Katariina Lassila" w:date="2020-03-11T10:47:00Z"/>
              </w:rPr>
            </w:pPr>
            <w:ins w:id="182" w:author="Tuomainen Mika" w:date="2020-06-10T13:18:00Z">
              <w:r>
                <w:t xml:space="preserve">Tarkennettu lähetteen vastaanottavan osapuolen lähetemerkinnän muodostamisa. </w:t>
              </w:r>
            </w:ins>
          </w:p>
        </w:tc>
      </w:tr>
      <w:tr w:rsidR="00D03BE8" w14:paraId="6E5927BC" w14:textId="77777777" w:rsidTr="003F4043">
        <w:trPr>
          <w:trHeight w:val="1616"/>
          <w:ins w:id="183" w:author="Tuomainen Mika" w:date="2020-09-23T13:20:00Z"/>
        </w:trPr>
        <w:tc>
          <w:tcPr>
            <w:tcW w:w="1129" w:type="dxa"/>
          </w:tcPr>
          <w:p w14:paraId="6928017F" w14:textId="45B80641" w:rsidR="00D03BE8" w:rsidRDefault="00D03BE8" w:rsidP="00D03BE8">
            <w:pPr>
              <w:rPr>
                <w:ins w:id="184" w:author="Tuomainen Mika" w:date="2020-09-23T13:20:00Z"/>
              </w:rPr>
            </w:pPr>
            <w:ins w:id="185" w:author="Tuomainen Mika" w:date="2020-09-23T13:20:00Z">
              <w:r>
                <w:t>6.0 RC2</w:t>
              </w:r>
            </w:ins>
          </w:p>
        </w:tc>
        <w:tc>
          <w:tcPr>
            <w:tcW w:w="1560" w:type="dxa"/>
          </w:tcPr>
          <w:p w14:paraId="3ECE4B44" w14:textId="3FD4CE4B" w:rsidR="00D03BE8" w:rsidRDefault="00D03BE8" w:rsidP="00D03BE8">
            <w:pPr>
              <w:rPr>
                <w:ins w:id="186" w:author="Tuomainen Mika" w:date="2020-09-23T13:20:00Z"/>
              </w:rPr>
            </w:pPr>
            <w:ins w:id="187" w:author="Tuomainen Mika" w:date="2020-09-23T13:20:00Z">
              <w:r>
                <w:t>30.9.2020</w:t>
              </w:r>
            </w:ins>
          </w:p>
        </w:tc>
        <w:tc>
          <w:tcPr>
            <w:tcW w:w="2409" w:type="dxa"/>
          </w:tcPr>
          <w:p w14:paraId="0B2A3949" w14:textId="61FAF58D" w:rsidR="00D03BE8" w:rsidRDefault="00D03BE8" w:rsidP="00D03BE8">
            <w:pPr>
              <w:rPr>
                <w:ins w:id="188" w:author="Tuomainen Mika" w:date="2020-09-23T13:20:00Z"/>
              </w:rPr>
            </w:pPr>
            <w:ins w:id="189" w:author="Tuomainen Mika" w:date="2020-09-23T13:20:00Z">
              <w:r>
                <w:t>Kela</w:t>
              </w:r>
            </w:ins>
          </w:p>
        </w:tc>
        <w:tc>
          <w:tcPr>
            <w:tcW w:w="3589" w:type="dxa"/>
          </w:tcPr>
          <w:p w14:paraId="6DE4673B" w14:textId="73AB080C" w:rsidR="00D03BE8" w:rsidRDefault="00D03BE8" w:rsidP="00D03BE8">
            <w:pPr>
              <w:rPr>
                <w:ins w:id="190" w:author="Tuomainen Mika" w:date="2020-09-23T13:20:00Z"/>
              </w:rPr>
            </w:pPr>
            <w:ins w:id="191" w:author="Tuomainen Mika" w:date="2020-09-23T13:20:00Z">
              <w:r>
                <w:t xml:space="preserve">Kpl 2.1 ja kpl 3.1 poistettu väärin määritelty teksti ” </w:t>
              </w:r>
              <w:r w:rsidRPr="00A82861">
                <w:t>Merkinnän ajan osalta Näkymä-tasolla riittää päivän tarkkuus, suositellaan myös ajan antamista, jos se on tiedossa</w:t>
              </w:r>
              <w:r>
                <w:t>”. Aika annettava Kertomus ja lomakkeet ohjeistuksen mukaisesti.</w:t>
              </w:r>
            </w:ins>
          </w:p>
        </w:tc>
      </w:tr>
    </w:tbl>
    <w:p w14:paraId="38CE9050" w14:textId="77777777" w:rsidR="003E639A" w:rsidRDefault="003E639A" w:rsidP="0024249E">
      <w:r>
        <w:br w:type="page"/>
      </w:r>
    </w:p>
    <w:p w14:paraId="497B9DA4" w14:textId="77777777" w:rsidR="00AF12AD" w:rsidRDefault="00AF12AD">
      <w:pPr>
        <w:pStyle w:val="Otsikko1"/>
        <w:pPrChange w:id="192" w:author="Katariina Lassila" w:date="2020-03-12T14:51:00Z">
          <w:pPr/>
        </w:pPrChange>
      </w:pPr>
      <w:bookmarkStart w:id="193" w:name="_Toc384989335"/>
      <w:bookmarkStart w:id="194" w:name="_Toc35204227"/>
      <w:bookmarkStart w:id="195" w:name="_Toc384330112"/>
      <w:r>
        <w:lastRenderedPageBreak/>
        <w:t>Lähete ja hoitopalaute</w:t>
      </w:r>
      <w:bookmarkEnd w:id="193"/>
      <w:bookmarkEnd w:id="194"/>
    </w:p>
    <w:p w14:paraId="265B83E8" w14:textId="77777777" w:rsidR="00AF12AD" w:rsidRDefault="00AF12AD" w:rsidP="0024249E"/>
    <w:p w14:paraId="1FE02144" w14:textId="77777777" w:rsidR="00AF12AD" w:rsidRDefault="00AF12AD">
      <w:pPr>
        <w:pStyle w:val="Otsikko2"/>
        <w:pPrChange w:id="196" w:author="Katariina Lassila" w:date="2020-03-12T14:51:00Z">
          <w:pPr/>
        </w:pPrChange>
      </w:pPr>
      <w:bookmarkStart w:id="197" w:name="_Toc384989336"/>
      <w:bookmarkStart w:id="198" w:name="_Toc35204228"/>
      <w:r>
        <w:t>Mallinnuksen lähtötilanne</w:t>
      </w:r>
      <w:bookmarkEnd w:id="197"/>
      <w:bookmarkEnd w:id="198"/>
    </w:p>
    <w:p w14:paraId="7468FA34" w14:textId="77777777" w:rsidR="00AF12AD" w:rsidRDefault="00AF12AD" w:rsidP="0024249E"/>
    <w:p w14:paraId="7A53882F" w14:textId="77777777" w:rsidR="00AF12AD" w:rsidRPr="00CC1036" w:rsidRDefault="00AF12AD" w:rsidP="0024249E">
      <w:r w:rsidRPr="00CC1036">
        <w:t xml:space="preserve">CDA R2 määritysten kehittäminen on lähtenyt liikkeelle osana kansallista terveyshanketta (2003-2007). Terveyshankkeen lähtökohtana </w:t>
      </w:r>
      <w:r>
        <w:t>oli</w:t>
      </w:r>
      <w:r w:rsidRPr="00CC1036">
        <w:t xml:space="preserve"> tietojen rakenteistaminen, jotta kirjattua tietoa </w:t>
      </w:r>
      <w:r>
        <w:t>voitaisiin</w:t>
      </w:r>
      <w:r w:rsidRPr="00CC1036">
        <w:t xml:space="preserve"> hyödyntää mm. päätöksenteontuen ja tilastoinnin tarpeisiin.  Lähtökohta on johtanut siihen</w:t>
      </w:r>
      <w:r>
        <w:t>,</w:t>
      </w:r>
      <w:r w:rsidRPr="00CC1036">
        <w:t xml:space="preserve"> että jo käytössä olevista OVT/EDI MEDDIS-sanomista ja tähän pohjautuvista ns. ”Pika-XML” sanomista </w:t>
      </w:r>
      <w:r>
        <w:t>pyrittiin poimimaan</w:t>
      </w:r>
      <w:r w:rsidRPr="00CC1036">
        <w:t xml:space="preserve"> paljon rakenteista tietoa CDA R2 lähetteeseen.</w:t>
      </w:r>
    </w:p>
    <w:p w14:paraId="719C7778" w14:textId="77777777" w:rsidR="00AF12AD" w:rsidRPr="00CC1036" w:rsidRDefault="00AF12AD" w:rsidP="0024249E"/>
    <w:p w14:paraId="1AA0354D" w14:textId="45170ABD" w:rsidR="00AF12AD" w:rsidRPr="00CC1036" w:rsidRDefault="00AF12AD" w:rsidP="0024249E">
      <w:r w:rsidRPr="00CC1036">
        <w:t>Terveyshankkeen päätyttyä CDA R2 mallinnustyötä on jatkettu Kan</w:t>
      </w:r>
      <w:ins w:id="199" w:author="Tuomainen Mika" w:date="2020-05-28T12:08:00Z">
        <w:r w:rsidR="00BE3880">
          <w:t>t</w:t>
        </w:r>
      </w:ins>
      <w:del w:id="200" w:author="Tuomainen Mika" w:date="2020-05-28T12:08:00Z">
        <w:r w:rsidRPr="00CC1036" w:rsidDel="00BE3880">
          <w:delText>T</w:delText>
        </w:r>
      </w:del>
      <w:r w:rsidRPr="00CC1036">
        <w:t>a-</w:t>
      </w:r>
      <w:del w:id="201" w:author="Tuomainen Mika" w:date="2020-05-28T12:08:00Z">
        <w:r w:rsidRPr="00CC1036" w:rsidDel="00BE3880">
          <w:delText>hankkeessa</w:delText>
        </w:r>
      </w:del>
      <w:ins w:id="202" w:author="Tuomainen Mika" w:date="2020-05-28T12:08:00Z">
        <w:r w:rsidR="00BE3880">
          <w:t>palveluissa</w:t>
        </w:r>
      </w:ins>
      <w:r w:rsidRPr="00CC1036">
        <w:t xml:space="preserve">, jossa rakennetaan </w:t>
      </w:r>
      <w:del w:id="203" w:author="Tuomainen Mika" w:date="2020-05-28T12:08:00Z">
        <w:r w:rsidRPr="00CC1036" w:rsidDel="00BE3880">
          <w:delText>s</w:delText>
        </w:r>
      </w:del>
      <w:ins w:id="204" w:author="Tuomainen Mika" w:date="2020-05-28T12:08:00Z">
        <w:r w:rsidR="00BE3880">
          <w:t>S</w:t>
        </w:r>
      </w:ins>
      <w:r w:rsidRPr="00CC1036">
        <w:t xml:space="preserve">ähköisen </w:t>
      </w:r>
      <w:r>
        <w:t>reseptin</w:t>
      </w:r>
      <w:r w:rsidRPr="00CC1036">
        <w:t xml:space="preserve">, </w:t>
      </w:r>
      <w:r>
        <w:t>Potilastiedon arkiston</w:t>
      </w:r>
      <w:r w:rsidRPr="00CC1036">
        <w:t xml:space="preserve"> ja </w:t>
      </w:r>
      <w:del w:id="205" w:author="Tuomainen Mika" w:date="2020-05-28T12:08:00Z">
        <w:r w:rsidRPr="00CC1036" w:rsidDel="00BE3880">
          <w:delText>kansalaisen k</w:delText>
        </w:r>
        <w:r w:rsidDel="00BE3880">
          <w:delText>äyttöliittymän</w:delText>
        </w:r>
      </w:del>
      <w:ins w:id="206" w:author="Tuomainen Mika" w:date="2020-05-28T12:08:00Z">
        <w:r w:rsidR="00BE3880">
          <w:t>Omakannan</w:t>
        </w:r>
      </w:ins>
      <w:r>
        <w:t xml:space="preserve"> </w:t>
      </w:r>
      <w:r w:rsidRPr="00CC1036">
        <w:t xml:space="preserve">tarvitsemat tietojärjestelmäpalvelut (katso </w:t>
      </w:r>
      <w:hyperlink r:id="rId14" w:history="1">
        <w:r w:rsidRPr="00CC1036">
          <w:rPr>
            <w:rStyle w:val="Hyperlinkki"/>
            <w:szCs w:val="24"/>
          </w:rPr>
          <w:t>www.kanta.fi</w:t>
        </w:r>
      </w:hyperlink>
      <w:r w:rsidRPr="00CC1036">
        <w:t>).</w:t>
      </w:r>
    </w:p>
    <w:p w14:paraId="0F298472" w14:textId="77777777" w:rsidR="00AF12AD" w:rsidRPr="00CC1036" w:rsidRDefault="00AF12AD" w:rsidP="0024249E"/>
    <w:p w14:paraId="46CAC91A" w14:textId="199A3AD7" w:rsidR="00AF12AD" w:rsidRDefault="00AF12AD" w:rsidP="0024249E">
      <w:r w:rsidRPr="00CC1036">
        <w:t xml:space="preserve">Lähetteen ja hoitopalautteen osalta kehityslinjauksia on käsitelty mm. asiakasorganisaatioiden (ns. klusterihankkeiden) ja tietojärjestelmätoimittajien yhteistyöelimessä Pokanen. </w:t>
      </w:r>
      <w:r w:rsidRPr="00BE3880">
        <w:rPr>
          <w:b/>
        </w:rPr>
        <w:t>Yhteisenä tahtotilana on ollut, että toimivaan lähete-hoitopalautejärjestelmään ei tässä kehityksen vaiheessa kosketa</w:t>
      </w:r>
      <w:r w:rsidRPr="00CC1036">
        <w:t>. Lisäksi on todettu, että lähetteen ja hoitopalautteen jatkokehitys vaatisi toiminnallista mallinnusta eri suppeiden erikoisalojen näkökulmista ja muuten laajempaa pohdintaa mitä uusia tarpeita lähetteiden siirrossa ja siirrettävän tietosisällön kehittämisessä on. Näiden seikkojen lisäksi ollaan muuttamassa terveydenhuollon rakenteita ja tietojenkäsittelytapoja tavalla</w:t>
      </w:r>
      <w:ins w:id="207" w:author="Timo Kaskinen" w:date="2020-03-15T22:19:00Z">
        <w:r w:rsidR="00C60487">
          <w:t>,</w:t>
        </w:r>
      </w:ins>
      <w:r w:rsidRPr="00CC1036">
        <w:t xml:space="preserve"> joka mahdollistaa monia uusia toimintatapoja. Rakenteellisilla uudistuksilla voi olla vaikutuksia myös lähetteiden ja hoitopalautteiden käyttöön potilaiden hoidossa. </w:t>
      </w:r>
      <w:r w:rsidR="002626F5">
        <w:rPr>
          <w:b/>
        </w:rPr>
        <w:t>Näin</w:t>
      </w:r>
      <w:r w:rsidRPr="00BE3880">
        <w:rPr>
          <w:b/>
        </w:rPr>
        <w:t xml:space="preserve"> Potilastiedon arkiston näkökulmasta CDA R2 lähete-hoitopalaute on saanut poikkeavan roolin kuin mikä sillä on hoitovastuun siirtäjänä eri hoitoyksikköjen välillä. </w:t>
      </w:r>
      <w:ins w:id="208" w:author="Tuomainen Mika" w:date="2020-05-28T12:12:00Z">
        <w:r w:rsidR="00BE3880" w:rsidRPr="00BE3880">
          <w:rPr>
            <w:b/>
          </w:rPr>
          <w:t>Tämän määrittelyn lähete- ja hoitopalauterakenteita ei ole tarkoitettu varsinaisen lähete-hoitopalautetietojen välittämiseen organisaatiolta toisella.</w:t>
        </w:r>
      </w:ins>
    </w:p>
    <w:p w14:paraId="61491399" w14:textId="720A4012" w:rsidR="004E381E" w:rsidRDefault="004E381E" w:rsidP="0024249E"/>
    <w:p w14:paraId="0E48EDE0" w14:textId="34C786FF" w:rsidR="00415B39" w:rsidRDefault="007C1D4D" w:rsidP="0024249E">
      <w:r>
        <w:t>2017 tehdyssä päivitystyössä arkistoitavia tietoja ja rakenteita karsittiin paljon ja otettiin kantaa, mitä tietoja pika-XML:n sanomarakenteista viedään arkistoitavan CDA-asiakirjan näyttömuototeksteihin.</w:t>
      </w:r>
    </w:p>
    <w:p w14:paraId="6592B961" w14:textId="77777777" w:rsidR="00415B39" w:rsidRDefault="00415B39" w:rsidP="0024249E">
      <w:r>
        <w:br w:type="page"/>
      </w:r>
    </w:p>
    <w:p w14:paraId="67C7332D" w14:textId="77777777" w:rsidR="007C1D4D" w:rsidRDefault="007C1D4D" w:rsidP="0024249E"/>
    <w:p w14:paraId="6C91D36B" w14:textId="77777777" w:rsidR="00AF12AD" w:rsidRDefault="00AF12AD">
      <w:pPr>
        <w:pStyle w:val="Otsikko2"/>
        <w:pPrChange w:id="209" w:author="Katariina Lassila" w:date="2020-03-12T14:51:00Z">
          <w:pPr/>
        </w:pPrChange>
      </w:pPr>
      <w:bookmarkStart w:id="210" w:name="_Toc35204229"/>
      <w:r>
        <w:t>Määrittelyssä esitetty ratkaisu</w:t>
      </w:r>
      <w:bookmarkEnd w:id="210"/>
    </w:p>
    <w:p w14:paraId="31689C12" w14:textId="77777777" w:rsidR="00AF12AD" w:rsidRPr="00CF5FF8" w:rsidRDefault="00AF12AD" w:rsidP="0024249E"/>
    <w:p w14:paraId="05DC976B" w14:textId="1DC47244" w:rsidR="00855267" w:rsidRDefault="00AF12AD" w:rsidP="0024249E">
      <w:pPr>
        <w:rPr>
          <w:ins w:id="211" w:author="Tuomainen Mika" w:date="2020-05-28T11:59:00Z"/>
        </w:rPr>
      </w:pPr>
      <w:r>
        <w:t xml:space="preserve">Pika-XML-sanomana välitetty </w:t>
      </w:r>
      <w:r w:rsidRPr="00AF12AD">
        <w:t>lähete arkistoidaan Potilastiedon arkistoon sekä lähetteen lähettävästä että vastaanottavasta yksiköstä. Vastaava</w:t>
      </w:r>
      <w:r w:rsidR="00F73494">
        <w:t xml:space="preserve">a käytäntöä </w:t>
      </w:r>
      <w:r w:rsidR="007144FF">
        <w:t xml:space="preserve">suositellaan </w:t>
      </w:r>
      <w:del w:id="212" w:author="Tuomainen Mika" w:date="2020-05-28T12:07:00Z">
        <w:r w:rsidR="007144FF" w:rsidDel="00BE3880">
          <w:delText xml:space="preserve"> </w:delText>
        </w:r>
      </w:del>
      <w:r w:rsidRPr="00AF12AD">
        <w:t>hoitopalautteen osalta.</w:t>
      </w:r>
      <w:r w:rsidRPr="00CC1036">
        <w:t xml:space="preserve"> Näin toimitaan, jotta terveydenhuollon palvelu</w:t>
      </w:r>
      <w:r>
        <w:t>n</w:t>
      </w:r>
      <w:r w:rsidRPr="00CC1036">
        <w:t xml:space="preserve">antajien </w:t>
      </w:r>
      <w:r w:rsidRPr="00AF12AD">
        <w:t>sähköinen arkistointi voidaan toteuttaa</w:t>
      </w:r>
      <w:r>
        <w:t>. Lähetteen ja hoitopalautteen</w:t>
      </w:r>
      <w:r w:rsidRPr="00CC1036">
        <w:t xml:space="preserve"> arkistointipisteet on kuvattu </w:t>
      </w:r>
      <w:ins w:id="213" w:author="Tuomainen Mika" w:date="2020-05-29T09:42:00Z">
        <w:r w:rsidR="00587F5D">
          <w:t xml:space="preserve">määrittelyssä </w:t>
        </w:r>
        <w:r w:rsidR="00587F5D" w:rsidRPr="00B25B71">
          <w:rPr>
            <w:rStyle w:val="normaltextrun"/>
            <w:color w:val="000000"/>
            <w:shd w:val="clear" w:color="auto" w:fill="FFFFFF"/>
          </w:rPr>
          <w:t>Potilastiedon arkiston toiminnalliset vaatimukset sosiaali- ja terve</w:t>
        </w:r>
        <w:r w:rsidR="00587F5D">
          <w:rPr>
            <w:rStyle w:val="normaltextrun"/>
            <w:color w:val="000000"/>
            <w:shd w:val="clear" w:color="auto" w:fill="FFFFFF"/>
          </w:rPr>
          <w:t>ydenhuollon tietojärjestelmille</w:t>
        </w:r>
      </w:ins>
      <w:ins w:id="214" w:author="Tuomainen Mika" w:date="2020-05-29T09:43:00Z">
        <w:r w:rsidR="00587F5D">
          <w:rPr>
            <w:rStyle w:val="normaltextrun"/>
            <w:color w:val="000000"/>
            <w:shd w:val="clear" w:color="auto" w:fill="FFFFFF"/>
          </w:rPr>
          <w:t xml:space="preserve"> </w:t>
        </w:r>
      </w:ins>
      <w:del w:id="215" w:author="Tuomainen Mika" w:date="2020-05-29T09:42:00Z">
        <w:r w:rsidRPr="00CC1036" w:rsidDel="00587F5D">
          <w:delText>Potilas</w:delText>
        </w:r>
        <w:r w:rsidDel="00587F5D">
          <w:delText>t</w:delText>
        </w:r>
        <w:r w:rsidRPr="00CC1036" w:rsidDel="00587F5D">
          <w:delText>ietojärjestelmien käyttötapausten liitteessä 3</w:delText>
        </w:r>
      </w:del>
      <w:ins w:id="216" w:author="Tuomainen Mika" w:date="2020-05-29T09:40:00Z">
        <w:r w:rsidR="00587F5D">
          <w:t>[1]</w:t>
        </w:r>
      </w:ins>
      <w:ins w:id="217" w:author="Tuomainen Mika" w:date="2020-05-29T09:43:00Z">
        <w:r w:rsidR="00587F5D">
          <w:t xml:space="preserve">, Liite </w:t>
        </w:r>
      </w:ins>
      <w:ins w:id="218" w:author="Tuomainen Mika" w:date="2020-06-04T14:56:00Z">
        <w:r w:rsidR="008679D0">
          <w:t>3</w:t>
        </w:r>
      </w:ins>
      <w:del w:id="219" w:author="Tuomainen Mika" w:date="2020-05-29T09:40:00Z">
        <w:r w:rsidRPr="00CC1036" w:rsidDel="00587F5D">
          <w:delText xml:space="preserve"> (</w:delText>
        </w:r>
        <w:r w:rsidR="00587F5D" w:rsidDel="00587F5D">
          <w:fldChar w:fldCharType="begin"/>
        </w:r>
        <w:r w:rsidR="00587F5D" w:rsidDel="00587F5D">
          <w:delInstrText xml:space="preserve"> HYPERLINK "http://www.kanta.fi" </w:delInstrText>
        </w:r>
        <w:r w:rsidR="00587F5D" w:rsidDel="00587F5D">
          <w:fldChar w:fldCharType="separate"/>
        </w:r>
        <w:r w:rsidRPr="00CC1036" w:rsidDel="00587F5D">
          <w:rPr>
            <w:rStyle w:val="Hyperlinkki"/>
            <w:szCs w:val="24"/>
          </w:rPr>
          <w:delText>www.kanta.fi</w:delText>
        </w:r>
        <w:r w:rsidR="00587F5D" w:rsidDel="00587F5D">
          <w:rPr>
            <w:rStyle w:val="Hyperlinkki"/>
            <w:szCs w:val="24"/>
          </w:rPr>
          <w:fldChar w:fldCharType="end"/>
        </w:r>
        <w:r w:rsidRPr="00CC1036" w:rsidDel="00587F5D">
          <w:delText>)</w:delText>
        </w:r>
      </w:del>
      <w:r w:rsidRPr="00CC1036">
        <w:t xml:space="preserve">. </w:t>
      </w:r>
      <w:del w:id="220" w:author="Tuomainen Mika" w:date="2020-05-29T09:43:00Z">
        <w:r w:rsidR="009E6265" w:rsidDel="00587F5D">
          <w:delText xml:space="preserve"> </w:delText>
        </w:r>
      </w:del>
      <w:r w:rsidR="009E6265">
        <w:t>Pika-XML-l</w:t>
      </w:r>
      <w:r w:rsidR="003F4043">
        <w:t xml:space="preserve">ähetteen vastaanottaja </w:t>
      </w:r>
      <w:r w:rsidR="009E6265">
        <w:t xml:space="preserve">voi </w:t>
      </w:r>
      <w:r w:rsidR="003F4043">
        <w:t>arkistoi</w:t>
      </w:r>
      <w:r w:rsidR="009E6265">
        <w:t>da</w:t>
      </w:r>
      <w:r w:rsidR="003F4043">
        <w:t xml:space="preserve"> alkuperäisen lähetteen vastaanoton jälkeen muodostu</w:t>
      </w:r>
      <w:r w:rsidR="009E6265">
        <w:t>neen keskusteluketjun (esim. täydennyspyynnöt, kiirehtimiset) kerralla. Tällöin alkuperäisestä lähetteestä ja keskustelun sanomista muodostetaan erilliset merkinnät</w:t>
      </w:r>
      <w:ins w:id="221" w:author="Tuomainen Mika" w:date="2020-05-28T11:59:00Z">
        <w:r w:rsidR="00855267">
          <w:t>*</w:t>
        </w:r>
      </w:ins>
      <w:r w:rsidR="009E6265">
        <w:t xml:space="preserve"> LÄH-asiakirjalle</w:t>
      </w:r>
      <w:ins w:id="222" w:author="Tuomainen Mika" w:date="2020-05-28T11:57:00Z">
        <w:r w:rsidR="00855267">
          <w:t xml:space="preserve">. </w:t>
        </w:r>
      </w:ins>
    </w:p>
    <w:p w14:paraId="7389612D" w14:textId="78580BC4" w:rsidR="003F4043" w:rsidRDefault="00855267" w:rsidP="0024249E">
      <w:ins w:id="223" w:author="Tuomainen Mika" w:date="2020-05-28T11:59:00Z">
        <w:r>
          <w:t>*</w:t>
        </w:r>
      </w:ins>
      <w:ins w:id="224" w:author="Tuomainen Mika" w:date="2020-05-28T11:57:00Z">
        <w:r>
          <w:t xml:space="preserve">Huom. merkinnällä tässä ei tarkoiteta välttämättä </w:t>
        </w:r>
      </w:ins>
      <w:ins w:id="225" w:author="Tuomainen Mika" w:date="2020-05-28T11:59:00Z">
        <w:r>
          <w:t xml:space="preserve">omia </w:t>
        </w:r>
      </w:ins>
      <w:ins w:id="226" w:author="Tuomainen Mika" w:date="2020-05-28T11:57:00Z">
        <w:r>
          <w:t>erillisiä kertomusmerkintöjä, vaan lähetettä ja keskustelua koskevien vaiheiden dokumentointia</w:t>
        </w:r>
      </w:ins>
      <w:ins w:id="227" w:author="Tuomainen Mika" w:date="2020-05-28T12:04:00Z">
        <w:r>
          <w:t xml:space="preserve"> (merkkaamista)</w:t>
        </w:r>
      </w:ins>
      <w:ins w:id="228" w:author="Tuomainen Mika" w:date="2020-05-28T11:57:00Z">
        <w:r>
          <w:t xml:space="preserve"> LÄH-asiakirjalle. Näin eri </w:t>
        </w:r>
      </w:ins>
      <w:ins w:id="229" w:author="Tuomainen Mika" w:date="2020-05-28T12:01:00Z">
        <w:r>
          <w:t>vaiheiden dokumentoinni</w:t>
        </w:r>
        <w:r w:rsidR="00E50E4B">
          <w:t>t voivat olla yhden LÄH-näkymä merkinnän alla tai pilkottuna useampaan</w:t>
        </w:r>
        <w:r>
          <w:t xml:space="preserve"> LÄH-näkymän </w:t>
        </w:r>
      </w:ins>
      <w:ins w:id="230" w:author="Tuomainen Mika" w:date="2020-05-29T09:01:00Z">
        <w:r w:rsidR="00E50E4B">
          <w:t>merkintään</w:t>
        </w:r>
      </w:ins>
      <w:ins w:id="231" w:author="Tuomainen Mika" w:date="2020-05-28T12:01:00Z">
        <w:r>
          <w:t>.</w:t>
        </w:r>
      </w:ins>
      <w:del w:id="232" w:author="Tuomainen Mika" w:date="2020-05-28T11:57:00Z">
        <w:r w:rsidR="009E6265" w:rsidDel="00855267">
          <w:delText>.</w:delText>
        </w:r>
      </w:del>
    </w:p>
    <w:p w14:paraId="68EC2DEC" w14:textId="77777777" w:rsidR="003F4043" w:rsidRDefault="003F4043" w:rsidP="0024249E"/>
    <w:p w14:paraId="15381D1B" w14:textId="7C80A4C5" w:rsidR="00AF12AD" w:rsidRPr="00CC1036" w:rsidRDefault="00AF12AD" w:rsidP="0024249E">
      <w:r w:rsidRPr="00CC1036">
        <w:t>Varsinainen lähete-hoitopalauteprosessin toiminnallisuus tapahtuu aiemmin rakennettujen toteutusten ja yhteyksien avulla.</w:t>
      </w:r>
      <w:r>
        <w:t xml:space="preserve"> Organisaatioidenvälinen lähete- ja hoitopalauteliikenne on voitu järjestää myös muulla tavoin kuin Pika-XML-sanomanvälityksenä, esimerkiksi postitse. Jos lähetteen ja hoitopalautteen lähettäjä on tallentanut nämä sisällöt osaksi paikallista sähköistä potilaskertomusta, myös ne arkistoidaan lähete- ja hoitopalauteasiakirjoina.</w:t>
      </w:r>
      <w:del w:id="233" w:author="Tuomainen Mika" w:date="2020-05-29T08:34:00Z">
        <w:r w:rsidDel="007F3ADF">
          <w:delText xml:space="preserve"> </w:delText>
        </w:r>
      </w:del>
      <w:del w:id="234" w:author="Tuomainen Mika" w:date="2020-05-28T12:05:00Z">
        <w:r w:rsidDel="00BE3880">
          <w:delText>Tällöin riittää arkistointi lähettäjän järjestelmästä.</w:delText>
        </w:r>
      </w:del>
      <w:ins w:id="235" w:author="Tuomainen Mika" w:date="2020-05-29T08:34:00Z">
        <w:r w:rsidR="007F3ADF" w:rsidRPr="007F3ADF">
          <w:t xml:space="preserve"> </w:t>
        </w:r>
        <w:r w:rsidR="007F3ADF">
          <w:t>Tällöin arkistoidaan lähete vain lähettäjän toimesta (lähetteen vastaanottaja ei arkistoi lähetettä) ja hoitopalaute arkistoidaan vain hoitopalautteen tuottajan toimesta (hoitopalautteen vastaanottajan ei arkistoi hoitopalautetta).</w:t>
        </w:r>
      </w:ins>
    </w:p>
    <w:p w14:paraId="24C161FD" w14:textId="77777777" w:rsidR="00AF12AD" w:rsidRPr="00CC1036" w:rsidRDefault="00AF12AD" w:rsidP="0024249E"/>
    <w:p w14:paraId="29D8DDD6" w14:textId="09F91E2F" w:rsidR="00AF12AD" w:rsidRDefault="00AF12AD" w:rsidP="0024249E">
      <w:r w:rsidRPr="00CC1036">
        <w:t xml:space="preserve">Koska lähetteen ja hoitopalautteen käyttötarkoitus on yllä kuvattu, ei aiempien ratkaisujen tai mallinnuksen tavoitteiden mukaisella rakenteisuudella ole juurikaan käyttöarvoa. Turhia rakenteita poistamalla voidaan madaltaa toteutuskynnystä ja yksinkertaistaa toteutusta kokonaisuudessaan. </w:t>
      </w:r>
      <w:r w:rsidRPr="00D5507C">
        <w:t xml:space="preserve"> </w:t>
      </w:r>
      <w:r>
        <w:t>Lähete- ja hoitopalauteasiakirjoilla rakenteisina esitetään</w:t>
      </w:r>
      <w:r w:rsidRPr="00D5507C">
        <w:t xml:space="preserve"> lähinnä </w:t>
      </w:r>
      <w:r>
        <w:t xml:space="preserve">määrättyjä </w:t>
      </w:r>
      <w:r w:rsidRPr="00D5507C">
        <w:t>teknisiä ja osapuolitietoja</w:t>
      </w:r>
      <w:r>
        <w:t>, joiden avulla lähete ja hoitopalaute voidaan näyttää toisiinsa liittyvinä tietoina kansalaiselle Omakannassa.</w:t>
      </w:r>
      <w:r w:rsidRPr="00CC1036">
        <w:t xml:space="preserve"> </w:t>
      </w:r>
      <w:r>
        <w:t xml:space="preserve">Muu potilasasiakirjasisältö tuodaan asiakirjalle näyttömuodossa otsikoilla jäsenneltynä. </w:t>
      </w:r>
    </w:p>
    <w:p w14:paraId="7FC313AF" w14:textId="77777777" w:rsidR="00AF12AD" w:rsidRDefault="00AF12AD" w:rsidP="0024249E"/>
    <w:p w14:paraId="79D72292" w14:textId="4086F177" w:rsidR="00415B39" w:rsidRDefault="00AF12AD" w:rsidP="0024249E">
      <w:r w:rsidRPr="00CC1036">
        <w:t>Asiakirjassa on luonnollisesti oltava kertomusrakenteet (näkymä ja hoitoprosessin vaihe) ja varsinainen siirrettyä sanomaa vastaava teksti mahdollisine otsikoineen.  Varsinaisen tietosisällön lisäksi lähetteen</w:t>
      </w:r>
      <w:r>
        <w:t xml:space="preserve"> ja hoitopalautteen</w:t>
      </w:r>
      <w:r w:rsidRPr="00CC1036">
        <w:t xml:space="preserve"> arkistoinnissa noudatetaan voimassa olevia määrityksiä asiakirjojen kuvailutiedoista</w:t>
      </w:r>
      <w:r>
        <w:t>.</w:t>
      </w:r>
    </w:p>
    <w:p w14:paraId="13EA3F85" w14:textId="77777777" w:rsidR="00415B39" w:rsidRDefault="00415B39" w:rsidP="0024249E">
      <w:r>
        <w:br w:type="page"/>
      </w:r>
    </w:p>
    <w:p w14:paraId="4D5640EF" w14:textId="77777777" w:rsidR="00AF12AD" w:rsidRDefault="00AF12AD" w:rsidP="0024249E"/>
    <w:p w14:paraId="01060172" w14:textId="0BBBB322" w:rsidR="00415B39" w:rsidRDefault="00AF12AD" w:rsidP="0024249E">
      <w:r>
        <w:t>Lähetteen ja hoitopalautteen tietosisältö on kuvattu tämän dokumentin liitteessä C seuraavalla rakenteella:</w:t>
      </w:r>
    </w:p>
    <w:p w14:paraId="5E72261D" w14:textId="77777777" w:rsidR="00AF12AD" w:rsidRDefault="00AF12AD" w:rsidP="0024249E"/>
    <w:tbl>
      <w:tblPr>
        <w:tblStyle w:val="TaulukkoRuudukko"/>
        <w:tblW w:w="0" w:type="auto"/>
        <w:tblLook w:val="04A0" w:firstRow="1" w:lastRow="0" w:firstColumn="1" w:lastColumn="0" w:noHBand="0" w:noVBand="1"/>
      </w:tblPr>
      <w:tblGrid>
        <w:gridCol w:w="3114"/>
        <w:gridCol w:w="5516"/>
      </w:tblGrid>
      <w:tr w:rsidR="00AF12AD" w14:paraId="528AD5E0" w14:textId="77777777" w:rsidTr="00B77C51">
        <w:tc>
          <w:tcPr>
            <w:tcW w:w="3114" w:type="dxa"/>
          </w:tcPr>
          <w:p w14:paraId="5C2D0D1D" w14:textId="77777777" w:rsidR="00AF12AD" w:rsidRPr="00DF2A11" w:rsidRDefault="00AF12AD" w:rsidP="0024249E">
            <w:r>
              <w:t>Tietosisällön sarake</w:t>
            </w:r>
          </w:p>
        </w:tc>
        <w:tc>
          <w:tcPr>
            <w:tcW w:w="5516" w:type="dxa"/>
          </w:tcPr>
          <w:p w14:paraId="475CEA06" w14:textId="77777777" w:rsidR="00AF12AD" w:rsidRPr="00DF2A11" w:rsidRDefault="00AF12AD" w:rsidP="0024249E">
            <w:r>
              <w:t>Kuvaus tai lisätieto</w:t>
            </w:r>
          </w:p>
        </w:tc>
      </w:tr>
      <w:tr w:rsidR="00AF12AD" w14:paraId="6A94F36E" w14:textId="77777777" w:rsidTr="00B77C51">
        <w:tc>
          <w:tcPr>
            <w:tcW w:w="3114" w:type="dxa"/>
          </w:tcPr>
          <w:p w14:paraId="333BC938" w14:textId="77777777" w:rsidR="00AF12AD" w:rsidRDefault="00AF12AD" w:rsidP="0024249E">
            <w:r>
              <w:t>Tunniste</w:t>
            </w:r>
          </w:p>
        </w:tc>
        <w:tc>
          <w:tcPr>
            <w:tcW w:w="5516" w:type="dxa"/>
          </w:tcPr>
          <w:p w14:paraId="17A330D4" w14:textId="2EA6A3C2" w:rsidR="00AF12AD" w:rsidRDefault="007C1D4D" w:rsidP="0024249E">
            <w:r>
              <w:t>Kenttäkoodi</w:t>
            </w:r>
          </w:p>
        </w:tc>
      </w:tr>
      <w:tr w:rsidR="00AF12AD" w14:paraId="2A17F3BE" w14:textId="77777777" w:rsidTr="00B77C51">
        <w:tc>
          <w:tcPr>
            <w:tcW w:w="3114" w:type="dxa"/>
          </w:tcPr>
          <w:p w14:paraId="6F4BA890" w14:textId="77777777" w:rsidR="00AF12AD" w:rsidRDefault="00AF12AD" w:rsidP="0024249E">
            <w:r>
              <w:t>Pitkä nimi</w:t>
            </w:r>
          </w:p>
        </w:tc>
        <w:tc>
          <w:tcPr>
            <w:tcW w:w="5516" w:type="dxa"/>
          </w:tcPr>
          <w:p w14:paraId="448E81D7" w14:textId="31D96889" w:rsidR="00AF12AD" w:rsidRDefault="007C1D4D" w:rsidP="0024249E">
            <w:r>
              <w:t>Tietokentän nimi</w:t>
            </w:r>
          </w:p>
        </w:tc>
      </w:tr>
      <w:tr w:rsidR="00AF12AD" w14:paraId="77DC0360" w14:textId="77777777" w:rsidTr="00B77C51">
        <w:tc>
          <w:tcPr>
            <w:tcW w:w="3114" w:type="dxa"/>
          </w:tcPr>
          <w:p w14:paraId="73EE834E" w14:textId="77777777" w:rsidR="00AF12AD" w:rsidRDefault="00AF12AD" w:rsidP="0024249E">
            <w:r>
              <w:t>Määritelmä</w:t>
            </w:r>
          </w:p>
        </w:tc>
        <w:tc>
          <w:tcPr>
            <w:tcW w:w="5516" w:type="dxa"/>
          </w:tcPr>
          <w:p w14:paraId="20304BE3" w14:textId="74B7BB02" w:rsidR="00AF12AD" w:rsidRDefault="007C1D4D" w:rsidP="0024249E">
            <w:r w:rsidRPr="007C1D4D">
              <w:t>kuvaus ao. tietokentän sisällöstä, käyttötarkoituksesta sekä mahdolliset erityishuomioitavat asiat</w:t>
            </w:r>
          </w:p>
        </w:tc>
      </w:tr>
      <w:tr w:rsidR="00AF12AD" w14:paraId="7E8457F7" w14:textId="77777777" w:rsidTr="00B77C51">
        <w:tc>
          <w:tcPr>
            <w:tcW w:w="3114" w:type="dxa"/>
          </w:tcPr>
          <w:p w14:paraId="4E7A77C1" w14:textId="77777777" w:rsidR="00AF12AD" w:rsidRDefault="00AF12AD" w:rsidP="0024249E">
            <w:r>
              <w:t>Hierarkiataso</w:t>
            </w:r>
          </w:p>
        </w:tc>
        <w:tc>
          <w:tcPr>
            <w:tcW w:w="5516" w:type="dxa"/>
          </w:tcPr>
          <w:p w14:paraId="4B5106F2" w14:textId="1548B0CB" w:rsidR="00AF12AD" w:rsidRDefault="007C1D4D" w:rsidP="0024249E">
            <w:r w:rsidRPr="007C1D4D">
              <w:t>kuvaa tietojen hierarkitasoa, esimerkiksi hierarkiaa 3 oleva tieto tarkentaa tai on samassa ryhmässä kuin edellä oleva hierarkiatason 2 tieto</w:t>
            </w:r>
          </w:p>
        </w:tc>
      </w:tr>
      <w:tr w:rsidR="00AF12AD" w14:paraId="3F9E6F4B" w14:textId="77777777" w:rsidTr="00B77C51">
        <w:tc>
          <w:tcPr>
            <w:tcW w:w="3114" w:type="dxa"/>
          </w:tcPr>
          <w:p w14:paraId="362F87B5" w14:textId="77777777" w:rsidR="00AF12AD" w:rsidRDefault="00AF12AD" w:rsidP="0024249E">
            <w:r>
              <w:t>Tietotyypin tunniste</w:t>
            </w:r>
          </w:p>
        </w:tc>
        <w:tc>
          <w:tcPr>
            <w:tcW w:w="5516" w:type="dxa"/>
          </w:tcPr>
          <w:p w14:paraId="5875F0A9" w14:textId="7F8199A6" w:rsidR="00AF12AD" w:rsidRDefault="007C1D4D" w:rsidP="0024249E">
            <w:r>
              <w:t>Tietotyypin tunniste (lyhen</w:t>
            </w:r>
            <w:r w:rsidR="00BC37E3">
              <w:t>nelmä tietotyypin nimestä)</w:t>
            </w:r>
          </w:p>
        </w:tc>
      </w:tr>
      <w:tr w:rsidR="00AF12AD" w14:paraId="10676EA4" w14:textId="77777777" w:rsidTr="00B77C51">
        <w:tc>
          <w:tcPr>
            <w:tcW w:w="3114" w:type="dxa"/>
          </w:tcPr>
          <w:p w14:paraId="3C20594D" w14:textId="77777777" w:rsidR="00AF12AD" w:rsidRDefault="00AF12AD" w:rsidP="0024249E">
            <w:r>
              <w:t>Tietotyyppi</w:t>
            </w:r>
          </w:p>
        </w:tc>
        <w:tc>
          <w:tcPr>
            <w:tcW w:w="5516" w:type="dxa"/>
          </w:tcPr>
          <w:p w14:paraId="400EBCA2" w14:textId="7B185C96" w:rsidR="00BC37E3" w:rsidRDefault="007C1D4D" w:rsidP="0024249E">
            <w:r>
              <w:t>Ti</w:t>
            </w:r>
            <w:r w:rsidR="00BC37E3">
              <w:t>etotyypin nimi</w:t>
            </w:r>
          </w:p>
        </w:tc>
      </w:tr>
      <w:tr w:rsidR="00AF12AD" w14:paraId="2CBFC868" w14:textId="77777777" w:rsidTr="00B77C51">
        <w:tc>
          <w:tcPr>
            <w:tcW w:w="3114" w:type="dxa"/>
          </w:tcPr>
          <w:p w14:paraId="6B0C509C" w14:textId="77777777" w:rsidR="00AF12AD" w:rsidRDefault="00AF12AD" w:rsidP="0024249E">
            <w:r>
              <w:t>Kentän pakollisuus</w:t>
            </w:r>
          </w:p>
        </w:tc>
        <w:tc>
          <w:tcPr>
            <w:tcW w:w="5516" w:type="dxa"/>
          </w:tcPr>
          <w:p w14:paraId="527D5201" w14:textId="77777777" w:rsidR="00AF12AD" w:rsidRDefault="00AF12AD" w:rsidP="0024249E">
            <w:r>
              <w:t>P=pakollinen, EP=ehdollisesti pakollinen, tyhjä=vapaaehtoinen</w:t>
            </w:r>
          </w:p>
        </w:tc>
      </w:tr>
      <w:tr w:rsidR="00AF12AD" w14:paraId="559949C0" w14:textId="77777777" w:rsidTr="00B77C51">
        <w:tc>
          <w:tcPr>
            <w:tcW w:w="3114" w:type="dxa"/>
          </w:tcPr>
          <w:p w14:paraId="547801AA" w14:textId="77777777" w:rsidR="00AF12AD" w:rsidRDefault="00AF12AD" w:rsidP="0024249E">
            <w:r>
              <w:t>Ehdon pakollisuus</w:t>
            </w:r>
          </w:p>
        </w:tc>
        <w:tc>
          <w:tcPr>
            <w:tcW w:w="5516" w:type="dxa"/>
          </w:tcPr>
          <w:p w14:paraId="1AE4C654" w14:textId="77777777" w:rsidR="00AF12AD" w:rsidRDefault="00AF12AD" w:rsidP="0024249E">
            <w:r>
              <w:t>Kuvaus ehdosta EP-tapauksissa</w:t>
            </w:r>
          </w:p>
        </w:tc>
      </w:tr>
      <w:tr w:rsidR="00AF12AD" w14:paraId="51EA03C4" w14:textId="77777777" w:rsidTr="00B77C51">
        <w:tc>
          <w:tcPr>
            <w:tcW w:w="3114" w:type="dxa"/>
          </w:tcPr>
          <w:p w14:paraId="74AF1E4B" w14:textId="77777777" w:rsidR="00AF12AD" w:rsidRDefault="00AF12AD" w:rsidP="0024249E">
            <w:r>
              <w:t>Kentän toistuma</w:t>
            </w:r>
          </w:p>
        </w:tc>
        <w:tc>
          <w:tcPr>
            <w:tcW w:w="5516" w:type="dxa"/>
          </w:tcPr>
          <w:p w14:paraId="7D2A1163" w14:textId="77777777" w:rsidR="00AF12AD" w:rsidRDefault="00AF12AD" w:rsidP="0024249E">
            <w:r>
              <w:t>T=toistuva</w:t>
            </w:r>
          </w:p>
        </w:tc>
      </w:tr>
      <w:tr w:rsidR="00AF12AD" w14:paraId="6B52CEF3" w14:textId="77777777" w:rsidTr="00B77C51">
        <w:tc>
          <w:tcPr>
            <w:tcW w:w="3114" w:type="dxa"/>
          </w:tcPr>
          <w:p w14:paraId="199F5956" w14:textId="77777777" w:rsidR="00AF12AD" w:rsidRDefault="00AF12AD" w:rsidP="0024249E">
            <w:r>
              <w:t>Kertomustekstissä</w:t>
            </w:r>
          </w:p>
        </w:tc>
        <w:tc>
          <w:tcPr>
            <w:tcW w:w="5516" w:type="dxa"/>
          </w:tcPr>
          <w:p w14:paraId="1132F7A2" w14:textId="68BCC2AA" w:rsidR="00AF12AD" w:rsidRDefault="00AF12AD" w:rsidP="0024249E">
            <w:r>
              <w:t xml:space="preserve">T=tieto tuodaan </w:t>
            </w:r>
            <w:r w:rsidR="007C1D4D">
              <w:t>CDA-asiakirjan näyttömuototeksteihin</w:t>
            </w:r>
            <w:r>
              <w:t xml:space="preserve">, kun se esiintyy </w:t>
            </w:r>
            <w:r w:rsidR="007C1D4D">
              <w:t xml:space="preserve">pika-XML sanoman / arkistoitavan </w:t>
            </w:r>
            <w:r>
              <w:t>asiakirjan sisällössä, F=tietoa ei tarvitse tuoda näyttömuotoon</w:t>
            </w:r>
          </w:p>
        </w:tc>
      </w:tr>
      <w:tr w:rsidR="00AF12AD" w14:paraId="58A38B96" w14:textId="77777777" w:rsidTr="00B77C51">
        <w:tc>
          <w:tcPr>
            <w:tcW w:w="3114" w:type="dxa"/>
          </w:tcPr>
          <w:p w14:paraId="62DA3CF5" w14:textId="77777777" w:rsidR="00AF12AD" w:rsidRDefault="00AF12AD" w:rsidP="0024249E">
            <w:r>
              <w:t>Omakantaan rakenteisena</w:t>
            </w:r>
          </w:p>
        </w:tc>
        <w:tc>
          <w:tcPr>
            <w:tcW w:w="5516" w:type="dxa"/>
          </w:tcPr>
          <w:p w14:paraId="6961666E" w14:textId="2C84F336" w:rsidR="00AF12AD" w:rsidRDefault="00AF12AD" w:rsidP="0024249E">
            <w:r>
              <w:t>T=</w:t>
            </w:r>
            <w:r w:rsidR="00BC37E3" w:rsidRPr="00BC37E3">
              <w:t>Pika</w:t>
            </w:r>
            <w:r w:rsidR="00BC37E3">
              <w:t>XML</w:t>
            </w:r>
            <w:r w:rsidR="00BC37E3" w:rsidRPr="00BC37E3">
              <w:t>-tiedot, jotka näytetään Omakannassa erikseen lähetteiden ja hoitopalautteiden listausnäytöss</w:t>
            </w:r>
            <w:r w:rsidR="00BC37E3">
              <w:t>ä</w:t>
            </w:r>
          </w:p>
        </w:tc>
      </w:tr>
      <w:tr w:rsidR="00AF12AD" w14:paraId="6C97B245" w14:textId="77777777" w:rsidTr="00B77C51">
        <w:tc>
          <w:tcPr>
            <w:tcW w:w="3114" w:type="dxa"/>
          </w:tcPr>
          <w:p w14:paraId="152EDC7A" w14:textId="77777777" w:rsidR="00AF12AD" w:rsidRDefault="00AF12AD" w:rsidP="0024249E">
            <w:r>
              <w:t>Vastaava tieto XML/OVT-sanomarajapintakuvauksessa</w:t>
            </w:r>
          </w:p>
        </w:tc>
        <w:tc>
          <w:tcPr>
            <w:tcW w:w="5516" w:type="dxa"/>
          </w:tcPr>
          <w:p w14:paraId="41CCE5C6" w14:textId="781A0F7D" w:rsidR="00AF12AD" w:rsidRDefault="00BC37E3" w:rsidP="0024249E">
            <w:r>
              <w:t>Vastaavan tiedon nimi PikaXML sanomilla</w:t>
            </w:r>
          </w:p>
        </w:tc>
      </w:tr>
      <w:tr w:rsidR="00AF12AD" w14:paraId="166FA907" w14:textId="77777777" w:rsidTr="00B77C51">
        <w:tc>
          <w:tcPr>
            <w:tcW w:w="3114" w:type="dxa"/>
          </w:tcPr>
          <w:p w14:paraId="129EFD00" w14:textId="77777777" w:rsidR="00AF12AD" w:rsidRDefault="00AF12AD" w:rsidP="0024249E">
            <w:r>
              <w:t>Paikka XML-sanomassa (polku)</w:t>
            </w:r>
          </w:p>
        </w:tc>
        <w:tc>
          <w:tcPr>
            <w:tcW w:w="5516" w:type="dxa"/>
          </w:tcPr>
          <w:p w14:paraId="785CAD42" w14:textId="7F4AE3BA" w:rsidR="00AF12AD" w:rsidRDefault="00AF12AD" w:rsidP="0024249E">
            <w:r>
              <w:t>Vastaavan sisällön polku PikaXML-sanomassa.</w:t>
            </w:r>
            <w:r w:rsidR="00BC37E3">
              <w:t xml:space="preserve"> </w:t>
            </w:r>
            <w:r w:rsidR="00BC37E3" w:rsidRPr="00BC37E3">
              <w:t>Lähde: Lähetteen, vastauksen ja palautteen XML/OVT-sanomarajapinnan kuvaus (21.1.2016, Versio 1.5), Liite 2, Lähetteen/vastauksen inhouse-rajapinnan XML-muotoinen kuvaus (inhouse.xml)</w:t>
            </w:r>
          </w:p>
        </w:tc>
      </w:tr>
      <w:tr w:rsidR="00AF12AD" w14:paraId="0C6E6ABD" w14:textId="77777777" w:rsidTr="00B77C51">
        <w:tc>
          <w:tcPr>
            <w:tcW w:w="3114" w:type="dxa"/>
          </w:tcPr>
          <w:p w14:paraId="54B42252" w14:textId="77777777" w:rsidR="00AF12AD" w:rsidRDefault="00AF12AD" w:rsidP="0024249E">
            <w:r>
              <w:t>Koodistoviittaus</w:t>
            </w:r>
          </w:p>
        </w:tc>
        <w:tc>
          <w:tcPr>
            <w:tcW w:w="5516" w:type="dxa"/>
          </w:tcPr>
          <w:p w14:paraId="1D958725" w14:textId="77777777" w:rsidR="00AF12AD" w:rsidRDefault="00AF12AD" w:rsidP="0024249E"/>
        </w:tc>
      </w:tr>
      <w:tr w:rsidR="00AF12AD" w14:paraId="53567E01" w14:textId="77777777" w:rsidTr="00B77C51">
        <w:tc>
          <w:tcPr>
            <w:tcW w:w="3114" w:type="dxa"/>
          </w:tcPr>
          <w:p w14:paraId="03019567" w14:textId="77777777" w:rsidR="00AF12AD" w:rsidRDefault="00AF12AD" w:rsidP="0024249E">
            <w:r>
              <w:t>Koodiston oid</w:t>
            </w:r>
          </w:p>
        </w:tc>
        <w:tc>
          <w:tcPr>
            <w:tcW w:w="5516" w:type="dxa"/>
          </w:tcPr>
          <w:p w14:paraId="6ECD417E" w14:textId="77777777" w:rsidR="00AF12AD" w:rsidRDefault="00AF12AD" w:rsidP="0024249E"/>
        </w:tc>
      </w:tr>
      <w:tr w:rsidR="00AF12AD" w14:paraId="6BF65A2B" w14:textId="77777777" w:rsidTr="00B77C51">
        <w:tc>
          <w:tcPr>
            <w:tcW w:w="3114" w:type="dxa"/>
          </w:tcPr>
          <w:p w14:paraId="382CC741" w14:textId="77777777" w:rsidR="00AF12AD" w:rsidRDefault="00AF12AD" w:rsidP="0024249E">
            <w:r>
              <w:t>Arvot</w:t>
            </w:r>
          </w:p>
        </w:tc>
        <w:tc>
          <w:tcPr>
            <w:tcW w:w="5516" w:type="dxa"/>
          </w:tcPr>
          <w:p w14:paraId="28E4C8C1" w14:textId="77777777" w:rsidR="00AF12AD" w:rsidRDefault="00AF12AD" w:rsidP="0024249E">
            <w:r>
              <w:t>Listaus koodiston arvoista</w:t>
            </w:r>
          </w:p>
        </w:tc>
      </w:tr>
    </w:tbl>
    <w:p w14:paraId="1DECD278" w14:textId="77777777" w:rsidR="00AF12AD" w:rsidRDefault="00AF12AD" w:rsidP="0024249E">
      <w:pPr>
        <w:pStyle w:val="Otsikko2"/>
      </w:pPr>
      <w:bookmarkStart w:id="236" w:name="_Toc384989338"/>
      <w:bookmarkStart w:id="237" w:name="_Toc35204230"/>
      <w:r>
        <w:t>Perusrakenne</w:t>
      </w:r>
      <w:bookmarkEnd w:id="236"/>
      <w:bookmarkEnd w:id="237"/>
    </w:p>
    <w:p w14:paraId="21530B94" w14:textId="77777777" w:rsidR="00AF12AD" w:rsidRDefault="00AF12AD" w:rsidP="0024249E"/>
    <w:p w14:paraId="2A6666ED" w14:textId="34F8A536" w:rsidR="00A2798D" w:rsidRDefault="00A2798D" w:rsidP="00A2798D">
      <w:pPr>
        <w:rPr>
          <w:ins w:id="238" w:author="Tuomainen Mika" w:date="2020-06-10T13:20:00Z"/>
        </w:rPr>
      </w:pPr>
      <w:ins w:id="239" w:author="Tuomainen Mika" w:date="2020-06-10T13:20:00Z">
        <w:r w:rsidRPr="00CC1036">
          <w:t>Lähetteen ja hoitopalautteen</w:t>
        </w:r>
        <w:r>
          <w:t xml:space="preserve"> CDA R2 potilaskertomus</w:t>
        </w:r>
        <w:r w:rsidRPr="00CC1036">
          <w:t xml:space="preserve">rakenne </w:t>
        </w:r>
        <w:r w:rsidRPr="00AB3E55">
          <w:t xml:space="preserve">noudattaa </w:t>
        </w:r>
        <w:r>
          <w:t xml:space="preserve">Potilastiedon arkiston Kertomus ja lomakkeet määrittelyä [4] seuraavien kohtien osalta: </w:t>
        </w:r>
      </w:ins>
    </w:p>
    <w:p w14:paraId="358749EC" w14:textId="77777777" w:rsidR="00A2798D" w:rsidRPr="00C32AA7" w:rsidRDefault="00A2798D" w:rsidP="00A2798D">
      <w:pPr>
        <w:pStyle w:val="Luettelokappale"/>
        <w:numPr>
          <w:ilvl w:val="0"/>
          <w:numId w:val="43"/>
        </w:numPr>
        <w:spacing w:line="259" w:lineRule="auto"/>
        <w:rPr>
          <w:ins w:id="240" w:author="Tuomainen Mika" w:date="2020-06-10T13:20:00Z"/>
          <w:sz w:val="20"/>
          <w:szCs w:val="20"/>
        </w:rPr>
      </w:pPr>
      <w:ins w:id="241" w:author="Tuomainen Mika" w:date="2020-06-10T13:20:00Z">
        <w:r w:rsidRPr="00C32AA7">
          <w:rPr>
            <w:sz w:val="20"/>
            <w:szCs w:val="20"/>
          </w:rPr>
          <w:t>yleinen kertomusrakenne eli merkinnän rakenne (näkymä-hoitoprosessin vaihe-otsikko-näyttömuoto-rakenteinen muoto)</w:t>
        </w:r>
      </w:ins>
    </w:p>
    <w:p w14:paraId="222BA293" w14:textId="6E4134FC" w:rsidR="00A2798D" w:rsidRDefault="00A2798D" w:rsidP="00A2798D">
      <w:pPr>
        <w:pStyle w:val="Luettelokappale"/>
        <w:numPr>
          <w:ilvl w:val="0"/>
          <w:numId w:val="43"/>
        </w:numPr>
        <w:spacing w:line="259" w:lineRule="auto"/>
        <w:rPr>
          <w:ins w:id="242" w:author="Tuomainen Mika" w:date="2020-06-10T13:20:00Z"/>
          <w:sz w:val="20"/>
          <w:szCs w:val="20"/>
        </w:rPr>
      </w:pPr>
      <w:ins w:id="243" w:author="Tuomainen Mika" w:date="2020-06-10T13:20:00Z">
        <w:r w:rsidRPr="00C32AA7">
          <w:rPr>
            <w:sz w:val="20"/>
            <w:szCs w:val="20"/>
          </w:rPr>
          <w:t>merkinnän rakenteen muodostamisen tarkemmat ohjeistukset (merkinnän tekijä, merkinnän tekijän eri roolit, merkinnän aika, merkinnän korjaus</w:t>
        </w:r>
        <w:r>
          <w:rPr>
            <w:sz w:val="20"/>
            <w:szCs w:val="20"/>
          </w:rPr>
          <w:t>, potilaan tiedot</w:t>
        </w:r>
        <w:r w:rsidRPr="00C32AA7">
          <w:rPr>
            <w:sz w:val="20"/>
            <w:szCs w:val="20"/>
          </w:rPr>
          <w:t xml:space="preserve"> jne.)</w:t>
        </w:r>
      </w:ins>
    </w:p>
    <w:p w14:paraId="7F08B1F2" w14:textId="77777777" w:rsidR="00A2798D" w:rsidRDefault="00A2798D" w:rsidP="00A2798D">
      <w:pPr>
        <w:rPr>
          <w:ins w:id="244" w:author="Tuomainen Mika" w:date="2020-06-10T13:20:00Z"/>
        </w:rPr>
      </w:pPr>
      <w:ins w:id="245" w:author="Tuomainen Mika" w:date="2020-06-10T13:20:00Z">
        <w:r>
          <w:lastRenderedPageBreak/>
          <w:t>Huom. tämä CDA R2 määrittely tarkentaa edellä mainittuja merkinnän rakenteen muodostamisen ohjeita, nämä kohdat on korostettu määrittelyssä erikseen.</w:t>
        </w:r>
      </w:ins>
    </w:p>
    <w:p w14:paraId="39A9507D" w14:textId="77777777" w:rsidR="00A2798D" w:rsidRDefault="00A2798D" w:rsidP="002A7C26">
      <w:pPr>
        <w:rPr>
          <w:ins w:id="246" w:author="Tuomainen Mika" w:date="2020-06-10T13:20:00Z"/>
        </w:rPr>
      </w:pPr>
    </w:p>
    <w:p w14:paraId="35797300" w14:textId="0AE3D3AA" w:rsidR="002A7C26" w:rsidRPr="002A7C26" w:rsidRDefault="00A2798D" w:rsidP="00A2798D">
      <w:pPr>
        <w:rPr>
          <w:ins w:id="247" w:author="Tuomainen Mika" w:date="2020-05-28T12:31:00Z"/>
        </w:rPr>
      </w:pPr>
      <w:ins w:id="248" w:author="Tuomainen Mika" w:date="2020-06-10T13:21:00Z">
        <w:r>
          <w:t>L</w:t>
        </w:r>
      </w:ins>
      <w:ins w:id="249" w:author="Tuomainen Mika" w:date="2020-05-28T12:32:00Z">
        <w:r w:rsidR="00C32AA7">
          <w:t>ähete- ja hoitopalaute CDA R2 määrittely kuuluu tiettyyn Potilastiedon arkiston määrittelykokoelmaan [</w:t>
        </w:r>
      </w:ins>
      <w:ins w:id="250" w:author="Tuomainen Mika" w:date="2020-05-29T09:57:00Z">
        <w:r w:rsidR="008D281B">
          <w:t>2</w:t>
        </w:r>
      </w:ins>
      <w:ins w:id="251" w:author="Tuomainen Mika" w:date="2020-05-28T12:32:00Z">
        <w:r w:rsidR="00C32AA7">
          <w:t xml:space="preserve">]. </w:t>
        </w:r>
      </w:ins>
      <w:ins w:id="252" w:author="Tuomainen Mika" w:date="2020-05-29T09:57:00Z">
        <w:r w:rsidR="008D281B">
          <w:t xml:space="preserve">Tämä </w:t>
        </w:r>
      </w:ins>
      <w:ins w:id="253" w:author="Tuomainen Mika" w:date="2020-05-28T12:32:00Z">
        <w:r w:rsidR="00C32AA7">
          <w:t xml:space="preserve">CDA R2 määrittely noudattaa aina sen Kertomus ja lomakkeet määrittelyn </w:t>
        </w:r>
      </w:ins>
      <w:ins w:id="254" w:author="Tuomainen Mika" w:date="2020-06-10T13:21:00Z">
        <w:r>
          <w:t xml:space="preserve">[4] </w:t>
        </w:r>
      </w:ins>
      <w:ins w:id="255" w:author="Tuomainen Mika" w:date="2020-05-28T12:32:00Z">
        <w:r w:rsidR="00C32AA7">
          <w:t xml:space="preserve">versiota, joka löytyy samasta määrittelykokoelmasta </w:t>
        </w:r>
      </w:ins>
      <w:ins w:id="256" w:author="Tuomainen Mika" w:date="2020-06-10T13:21:00Z">
        <w:r>
          <w:t>tämän CDA R2 määrittelyn kanssa</w:t>
        </w:r>
      </w:ins>
      <w:ins w:id="257" w:author="Tuomainen Mika" w:date="2020-05-28T12:32:00Z">
        <w:r w:rsidR="00C32AA7">
          <w:t xml:space="preserve">. </w:t>
        </w:r>
      </w:ins>
      <w:ins w:id="258" w:author="Tuomainen Mika" w:date="2020-06-10T13:23:00Z">
        <w:r>
          <w:t>Kertomus ja lomakkeet määrittelyn versioituessa Lähete- ja hoitopalaute CDA R2 määrittelystä ei tehdä uutta versiota, vaan merkinnän rakenteet ja muodostamisen ohjeistukset noudattavat samasta määrittelykokoelmasta löytyvää Kertomus ja lomakkeet määrittelyä. Täten Lähete- ja hoitopalaute CDA R2 määrittelystä ei tehdä uutta versiota, eikä sen templateId-tunnistetta tarvitse muuttaa toteutuksissa, jos pelkästään Kertomus ja lomakkeet määrittelyyn tehdään muutoksia.</w:t>
        </w:r>
      </w:ins>
    </w:p>
    <w:p w14:paraId="2D081CCA" w14:textId="7D2F3EDF" w:rsidR="00C32AA7" w:rsidRPr="00C32AA7" w:rsidRDefault="00C32AA7" w:rsidP="00C32AA7">
      <w:pPr>
        <w:spacing w:line="259" w:lineRule="auto"/>
        <w:ind w:left="360"/>
        <w:rPr>
          <w:ins w:id="259" w:author="Tuomainen Mika" w:date="2020-05-28T12:31:00Z"/>
        </w:rPr>
      </w:pPr>
    </w:p>
    <w:p w14:paraId="1889A7BE" w14:textId="423D3FFF" w:rsidR="00C32AA7" w:rsidRDefault="002A7C26" w:rsidP="00C32AA7">
      <w:pPr>
        <w:rPr>
          <w:ins w:id="260" w:author="Tuomainen Mika" w:date="2020-05-28T12:31:00Z"/>
        </w:rPr>
      </w:pPr>
      <w:ins w:id="261" w:author="Tuomainen Mika" w:date="2020-05-28T12:46:00Z">
        <w:r w:rsidRPr="00CC1036">
          <w:t>Lähetteen ja hoitopalautteen</w:t>
        </w:r>
        <w:r>
          <w:t xml:space="preserve"> CDA R2 potilaskertomus</w:t>
        </w:r>
        <w:r w:rsidRPr="00CC1036">
          <w:t>rakenne</w:t>
        </w:r>
        <w:r>
          <w:t xml:space="preserve"> </w:t>
        </w:r>
      </w:ins>
      <w:ins w:id="262" w:author="Tuomainen Mika" w:date="2020-05-28T12:47:00Z">
        <w:r>
          <w:t>muodostuu seuraavasti</w:t>
        </w:r>
      </w:ins>
      <w:ins w:id="263" w:author="Tuomainen Mika" w:date="2020-05-28T12:46:00Z">
        <w:r>
          <w:t>:</w:t>
        </w:r>
      </w:ins>
    </w:p>
    <w:p w14:paraId="09EFF945" w14:textId="35F82491" w:rsidR="00AF12AD" w:rsidRPr="00CC1036" w:rsidRDefault="00AF12AD" w:rsidP="0024249E">
      <w:del w:id="264" w:author="Tuomainen Mika" w:date="2020-05-28T12:43:00Z">
        <w:r w:rsidRPr="00CC1036" w:rsidDel="00AB3E55">
          <w:delText>Lähetteen ja hoitopalautteen</w:delText>
        </w:r>
      </w:del>
      <w:del w:id="265" w:author="Tuomainen Mika" w:date="2020-05-28T12:42:00Z">
        <w:r w:rsidRPr="00CC1036" w:rsidDel="00AB3E55">
          <w:delText xml:space="preserve"> </w:delText>
        </w:r>
      </w:del>
      <w:del w:id="266" w:author="Tuomainen Mika" w:date="2020-05-28T12:43:00Z">
        <w:r w:rsidRPr="00CC1036" w:rsidDel="00AB3E55">
          <w:delText xml:space="preserve">rakenne </w:delText>
        </w:r>
      </w:del>
      <w:del w:id="267" w:author="Tuomainen Mika" w:date="2020-05-28T12:42:00Z">
        <w:r w:rsidRPr="00CC1036" w:rsidDel="00AB3E55">
          <w:delText>noudattaa yleistä CDA</w:delText>
        </w:r>
      </w:del>
      <w:del w:id="268" w:author="Tuomainen Mika" w:date="2020-05-28T12:34:00Z">
        <w:r w:rsidRPr="00CC1036" w:rsidDel="00C32AA7">
          <w:delText>-</w:delText>
        </w:r>
      </w:del>
      <w:del w:id="269" w:author="Tuomainen Mika" w:date="2020-05-28T12:42:00Z">
        <w:r w:rsidRPr="00CC1036" w:rsidDel="00AB3E55">
          <w:delText>potilaskertomusrakennetta</w:delText>
        </w:r>
      </w:del>
      <w:del w:id="270" w:author="Tuomainen Mika" w:date="2020-05-28T12:43:00Z">
        <w:r w:rsidRPr="00CC1036" w:rsidDel="00AB3E55">
          <w:delText xml:space="preserve">. </w:delText>
        </w:r>
      </w:del>
    </w:p>
    <w:p w14:paraId="563A9100" w14:textId="375E170B" w:rsidR="00AF12AD" w:rsidRDefault="00AF12AD" w:rsidP="0024249E">
      <w:r w:rsidRPr="00704188">
        <w:rPr>
          <w:noProof/>
          <w:lang w:eastAsia="fi-FI"/>
        </w:rPr>
        <w:drawing>
          <wp:anchor distT="0" distB="0" distL="114300" distR="114300" simplePos="0" relativeHeight="251662336" behindDoc="0" locked="0" layoutInCell="1" allowOverlap="1" wp14:anchorId="4765A48E" wp14:editId="2166B86D">
            <wp:simplePos x="0" y="0"/>
            <wp:positionH relativeFrom="column">
              <wp:posOffset>9525</wp:posOffset>
            </wp:positionH>
            <wp:positionV relativeFrom="paragraph">
              <wp:posOffset>182245</wp:posOffset>
            </wp:positionV>
            <wp:extent cx="5028565" cy="3886200"/>
            <wp:effectExtent l="0" t="0" r="0" b="0"/>
            <wp:wrapTopAndBottom/>
            <wp:docPr id="1"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28565" cy="3886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B7B088" w14:textId="77777777" w:rsidR="00AF12AD" w:rsidRDefault="00AF12AD" w:rsidP="0024249E">
      <w:r w:rsidRPr="005E61B2">
        <w:rPr>
          <w:b/>
        </w:rPr>
        <w:lastRenderedPageBreak/>
        <w:t>Kuva 1.</w:t>
      </w:r>
      <w:r>
        <w:t xml:space="preserve"> Kertomuksen yleinen CDA R2 rakenne.</w:t>
      </w:r>
    </w:p>
    <w:p w14:paraId="5CFC508F" w14:textId="77777777" w:rsidR="00AF12AD" w:rsidRDefault="00AF12AD" w:rsidP="0024249E"/>
    <w:p w14:paraId="56AB613A" w14:textId="1D8AD7C0" w:rsidR="00AF12AD" w:rsidRDefault="00AF12AD" w:rsidP="0024249E">
      <w:r>
        <w:t>Varsinainen lähete siirretään omana asiakirjanaan LÄH-näkymän alla, samoin hoitopalaute omana asiakirjanaan PAL-näkymän alla. Molempien asiakirjojen header-osuus toteutetaan Potilastiedon arkiston Header -määrittelyjen mukaisesti</w:t>
      </w:r>
      <w:ins w:id="271" w:author="Tuomainen Mika" w:date="2020-05-28T12:13:00Z">
        <w:r w:rsidR="00BE3880">
          <w:t xml:space="preserve"> [</w:t>
        </w:r>
      </w:ins>
      <w:ins w:id="272" w:author="Tuomainen Mika" w:date="2020-05-29T09:59:00Z">
        <w:r w:rsidR="008D281B">
          <w:t>2</w:t>
        </w:r>
      </w:ins>
      <w:ins w:id="273" w:author="Tuomainen Mika" w:date="2020-05-28T12:13:00Z">
        <w:r w:rsidR="00BE3880">
          <w:t>]</w:t>
        </w:r>
      </w:ins>
      <w:r>
        <w:t>, eikä heade</w:t>
      </w:r>
      <w:ins w:id="274" w:author="Tuomainen Mika" w:date="2020-05-29T09:59:00Z">
        <w:r w:rsidR="008D281B">
          <w:t>r-osuuden</w:t>
        </w:r>
      </w:ins>
      <w:del w:id="275" w:author="Tuomainen Mika" w:date="2020-05-29T09:59:00Z">
        <w:r w:rsidDel="008D281B">
          <w:delText>rin</w:delText>
        </w:r>
      </w:del>
      <w:r>
        <w:t xml:space="preserve"> sisältöä siten kuvata erikseen tässä dokumentissa</w:t>
      </w:r>
      <w:del w:id="276" w:author="Tuomainen Mika" w:date="2020-05-29T09:59:00Z">
        <w:r w:rsidDel="008D281B">
          <w:delText>. Sähköinen allekirjoitus sijaitsee CDA R2 headerissä</w:delText>
        </w:r>
      </w:del>
      <w:r>
        <w:t>.</w:t>
      </w:r>
    </w:p>
    <w:p w14:paraId="07BDE1C3" w14:textId="77777777" w:rsidR="00AF12AD" w:rsidRDefault="00AF12AD" w:rsidP="0024249E"/>
    <w:p w14:paraId="1A8ABAB4" w14:textId="77777777" w:rsidR="00AF12AD" w:rsidRDefault="00AF12AD" w:rsidP="0024249E">
      <w:r>
        <w:t>L</w:t>
      </w:r>
      <w:r w:rsidRPr="00A3089C">
        <w:t>ähete- ja hoitopalauteasiakirj</w:t>
      </w:r>
      <w:r>
        <w:t>ojen rakenteisten tietojen pakollisuutta edellytetään</w:t>
      </w:r>
      <w:r w:rsidRPr="00A3089C">
        <w:t xml:space="preserve"> </w:t>
      </w:r>
      <w:r>
        <w:t xml:space="preserve">vain tiettyjen pakollisten teknisten ja osapuolitietojen osalta. On kuitenkin huomioitava, että </w:t>
      </w:r>
      <w:r w:rsidRPr="009725CB">
        <w:t>palveluiden antajien potilasrekisteriin</w:t>
      </w:r>
      <w:r>
        <w:t xml:space="preserve"> arkistoitaviin lähetteiden ja hoitopalautteiden CDA R2 tietosisältöihin on annettava </w:t>
      </w:r>
      <w:r w:rsidRPr="009725CB">
        <w:t>tarpeelliset, eheät ja kattavat merkinnät lähetteen käsittelystä</w:t>
      </w:r>
      <w:r>
        <w:t>. Vastuu näiden tietojen sisällyttämisestä asiakirjoihin on palveluiden antajien tietojärjestelmillä</w:t>
      </w:r>
    </w:p>
    <w:p w14:paraId="57293C18" w14:textId="77777777" w:rsidR="00AF12AD" w:rsidRDefault="00AF12AD" w:rsidP="0024249E"/>
    <w:p w14:paraId="020B4E70" w14:textId="7C8D2939" w:rsidR="00AF12AD" w:rsidRDefault="00AF12AD" w:rsidP="0024249E">
      <w:r>
        <w:t xml:space="preserve">Lähete-hoitopalautteen kenttäkoodeissa yhdistetään useita eri tietoja (varsinkin PikaXML-tiedoissa). Jos kaikkia tietokentän tietoja ei voi antaa/ole tiedossa, on puuttuviin tietoihin annettava nullFlavor="NA". </w:t>
      </w:r>
    </w:p>
    <w:p w14:paraId="18F2CF04" w14:textId="77777777" w:rsidR="0024249E" w:rsidRDefault="0024249E" w:rsidP="0024249E">
      <w:pPr>
        <w:rPr>
          <w:ins w:id="277" w:author="Tuomainen Mika" w:date="2020-05-28T12:14:00Z"/>
        </w:rPr>
      </w:pPr>
    </w:p>
    <w:p w14:paraId="06CCD34A" w14:textId="6F5131DD" w:rsidR="00AF12AD" w:rsidRPr="0024249E" w:rsidRDefault="00AF12AD" w:rsidP="0024249E">
      <w:pPr>
        <w:rPr>
          <w:b/>
        </w:rPr>
      </w:pPr>
      <w:r w:rsidRPr="0024249E">
        <w:rPr>
          <w:b/>
        </w:rPr>
        <w:t>Lähete-rakenne:</w:t>
      </w:r>
    </w:p>
    <w:p w14:paraId="7AD284FD" w14:textId="77777777" w:rsidR="00AF12AD" w:rsidRDefault="00AF12AD" w:rsidP="0024249E"/>
    <w:p w14:paraId="7944DD33" w14:textId="3B152C5C" w:rsidR="00AF12AD" w:rsidRDefault="00AF12AD" w:rsidP="0024249E">
      <w:r>
        <w:t>Lähetteen body-rakenne koostuu lähete-merkinnästä, jonka näkymätunnus on LÄH. Lähete siirretään omana LÄH-näkymänään, jonka alla ovat hoitoprosessin vaiheina "Määrittämät</w:t>
      </w:r>
      <w:r w:rsidR="00DC4339">
        <w:t>ön</w:t>
      </w:r>
      <w:r>
        <w:t xml:space="preserve"> hoitoprosessin vaihe" ja "Tulotilanne".  Hoitoprosessin vaiheen "Määrittämät</w:t>
      </w:r>
      <w:r w:rsidR="00DC4339">
        <w:t>ön</w:t>
      </w:r>
      <w:r>
        <w:t xml:space="preserve"> hoitoprosessin vaihe" alla ovat otsikot "lähetteen tekniset ja osapuolitiedot" ja "Hoidon kiireellisyys" sekä näihin liittyvät tietokentät. Muut lähetteen otsikot esitetään ensisijaisesti hoitoprosessin vaiheen ”Tulotilanne” alla. Myös muiden hoitoprosessin vaiheiden käyttö on sallittua, jos potilasasiakirjasisältö sitä edellyttää.</w:t>
      </w:r>
    </w:p>
    <w:p w14:paraId="61E6F5D2" w14:textId="77777777" w:rsidR="00AF12AD" w:rsidRDefault="00AF12AD" w:rsidP="0024249E"/>
    <w:p w14:paraId="747162B6" w14:textId="77777777" w:rsidR="00AF12AD" w:rsidRPr="00CC1036" w:rsidRDefault="00AF12AD" w:rsidP="0024249E">
      <w:r>
        <w:t>Lähete</w:t>
      </w:r>
    </w:p>
    <w:p w14:paraId="3CE4CFC3" w14:textId="77777777" w:rsidR="00AF12AD" w:rsidRDefault="00AF12AD" w:rsidP="0024249E">
      <w:r>
        <w:tab/>
        <w:t>Määrittämätön hoitoprosessin vaihe</w:t>
      </w:r>
    </w:p>
    <w:p w14:paraId="31033831" w14:textId="77777777" w:rsidR="00AF12AD" w:rsidRDefault="00AF12AD" w:rsidP="0024249E">
      <w:r>
        <w:tab/>
      </w:r>
      <w:r>
        <w:tab/>
        <w:t>Lähetteen tekniset ja osapuolitiedot</w:t>
      </w:r>
    </w:p>
    <w:p w14:paraId="638F8D29" w14:textId="77777777" w:rsidR="00AF12AD" w:rsidRDefault="00AF12AD" w:rsidP="0024249E">
      <w:r>
        <w:tab/>
      </w:r>
      <w:r>
        <w:tab/>
      </w:r>
      <w:r>
        <w:tab/>
        <w:t>tietokentät</w:t>
      </w:r>
    </w:p>
    <w:p w14:paraId="1527442D" w14:textId="77777777" w:rsidR="00AF12AD" w:rsidRDefault="00AF12AD" w:rsidP="0024249E">
      <w:r>
        <w:tab/>
      </w:r>
      <w:r>
        <w:tab/>
        <w:t>Hoidon kiireellisyys</w:t>
      </w:r>
    </w:p>
    <w:p w14:paraId="1E6F2381" w14:textId="77777777" w:rsidR="00AF12AD" w:rsidRDefault="00AF12AD" w:rsidP="0024249E">
      <w:r>
        <w:tab/>
      </w:r>
      <w:r>
        <w:tab/>
      </w:r>
      <w:r>
        <w:tab/>
      </w:r>
    </w:p>
    <w:p w14:paraId="28B1C556" w14:textId="77777777" w:rsidR="00AF12AD" w:rsidRDefault="00AF12AD" w:rsidP="0024249E">
      <w:r>
        <w:t>Tulotilanne</w:t>
      </w:r>
    </w:p>
    <w:p w14:paraId="46EC33EE" w14:textId="77777777" w:rsidR="00AF12AD" w:rsidRDefault="00AF12AD" w:rsidP="0024249E">
      <w:r>
        <w:tab/>
      </w:r>
      <w:r>
        <w:tab/>
        <w:t>Lähetteessä käytettävät otsikot</w:t>
      </w:r>
    </w:p>
    <w:p w14:paraId="6E911A6F" w14:textId="77777777" w:rsidR="00AF12AD" w:rsidRDefault="00AF12AD" w:rsidP="0024249E">
      <w:r>
        <w:tab/>
      </w:r>
      <w:r>
        <w:tab/>
      </w:r>
      <w:r>
        <w:tab/>
      </w:r>
    </w:p>
    <w:p w14:paraId="4FB00085" w14:textId="77777777" w:rsidR="00AF12AD" w:rsidRDefault="00AF12AD" w:rsidP="0024249E">
      <w:r>
        <w:tab/>
      </w:r>
    </w:p>
    <w:p w14:paraId="2E10D33F" w14:textId="77777777" w:rsidR="00AF12AD" w:rsidRDefault="00AF12AD" w:rsidP="0024249E"/>
    <w:p w14:paraId="5684E510" w14:textId="77777777" w:rsidR="00AF12AD" w:rsidRDefault="00AF12AD" w:rsidP="0024249E">
      <w:r>
        <w:t>Luvussa 2 on listattuna näkymittäin ja hoitoprosessin vaiheittain lähetteen otsikot ja tietokentät.</w:t>
      </w:r>
    </w:p>
    <w:p w14:paraId="43547419" w14:textId="77777777" w:rsidR="00AF12AD" w:rsidRDefault="00AF12AD" w:rsidP="0024249E"/>
    <w:p w14:paraId="19F6C265" w14:textId="77777777" w:rsidR="00AF12AD" w:rsidRPr="00CC1036" w:rsidRDefault="00AF12AD" w:rsidP="0024249E">
      <w:r w:rsidRPr="0024249E">
        <w:rPr>
          <w:b/>
        </w:rPr>
        <w:t>Hoitopalaute-rakenne</w:t>
      </w:r>
      <w:r w:rsidRPr="00CC1036">
        <w:t>:</w:t>
      </w:r>
    </w:p>
    <w:p w14:paraId="2A8C51F8" w14:textId="77777777" w:rsidR="00AF12AD" w:rsidRDefault="00AF12AD" w:rsidP="0024249E"/>
    <w:p w14:paraId="64315030" w14:textId="4267AF9F" w:rsidR="00AF12AD" w:rsidRDefault="00AF12AD" w:rsidP="0024249E">
      <w:r>
        <w:t>Hoitopalautteen rakenne koostuu hoitopalaute-merkinnästä, jonka näkymätunnus on PAL. Hoitopalaute siirretään omana PAL-näkymänään, jonka alla ovat hoitoprosessin vaiheina "Määrittämät</w:t>
      </w:r>
      <w:r w:rsidR="00DC4339">
        <w:t>ön</w:t>
      </w:r>
      <w:r>
        <w:t xml:space="preserve"> hoitoprosessin </w:t>
      </w:r>
      <w:r>
        <w:lastRenderedPageBreak/>
        <w:t>vaihe" ja "Hoidon arviointi".  Hoitoprosessin vaiheen "Määrittämät</w:t>
      </w:r>
      <w:r w:rsidR="00DC4339">
        <w:t>ön</w:t>
      </w:r>
      <w:r>
        <w:t xml:space="preserve"> hoitoprosessin vaihe" alla on otsikko "lähetteen ja hoitopalautteen tekniset ja osapuolitiedot" sekä tähän liittyvät tietokentät. Muut hoitopalautteen otsikot esitetään ensisijaisesti Hoitoprosessin vaiheen "Hoidon arviointi" alla. Myös muiden hoitoprosessin vaiheiden käyttö on </w:t>
      </w:r>
      <w:r w:rsidR="00B77C51">
        <w:t>sallittua</w:t>
      </w:r>
      <w:r>
        <w:t xml:space="preserve">, jos hoitopalautteen potilasasiakirjasisältö sitä edellyttää. </w:t>
      </w:r>
    </w:p>
    <w:p w14:paraId="33852ACC" w14:textId="7A9710DC" w:rsidR="009F1ECF" w:rsidRDefault="009F1ECF" w:rsidP="0024249E"/>
    <w:p w14:paraId="52DE2B03" w14:textId="77777777" w:rsidR="00AF12AD" w:rsidRDefault="00AF12AD" w:rsidP="0024249E"/>
    <w:p w14:paraId="3024E94F" w14:textId="77777777" w:rsidR="00AF12AD" w:rsidRPr="00D93913" w:rsidRDefault="00AF12AD" w:rsidP="0024249E">
      <w:r>
        <w:t>Hoitopalaute</w:t>
      </w:r>
    </w:p>
    <w:p w14:paraId="13173FAA" w14:textId="77777777" w:rsidR="00AF12AD" w:rsidRDefault="00AF12AD" w:rsidP="0024249E">
      <w:r>
        <w:tab/>
        <w:t>Määrittämätön hoitoprosessin vaihe</w:t>
      </w:r>
    </w:p>
    <w:p w14:paraId="7DF20690" w14:textId="77777777" w:rsidR="00AF12AD" w:rsidRDefault="00AF12AD" w:rsidP="0024249E">
      <w:r>
        <w:tab/>
      </w:r>
      <w:r>
        <w:tab/>
        <w:t>Lähetteen tekniset ja osapuolitiedot</w:t>
      </w:r>
    </w:p>
    <w:p w14:paraId="48F2D027" w14:textId="77777777" w:rsidR="00AF12AD" w:rsidRDefault="00AF12AD" w:rsidP="0024249E">
      <w:r>
        <w:tab/>
      </w:r>
      <w:r>
        <w:tab/>
      </w:r>
      <w:r>
        <w:tab/>
        <w:t>tietokentät</w:t>
      </w:r>
    </w:p>
    <w:p w14:paraId="26283C2A" w14:textId="77777777" w:rsidR="00AF12AD" w:rsidRDefault="00AF12AD" w:rsidP="0024249E">
      <w:r>
        <w:tab/>
      </w:r>
      <w:r>
        <w:tab/>
      </w:r>
    </w:p>
    <w:p w14:paraId="7098E27C" w14:textId="77777777" w:rsidR="00AF12AD" w:rsidRDefault="00AF12AD" w:rsidP="0024249E">
      <w:r>
        <w:t>Hoidon arviointi</w:t>
      </w:r>
    </w:p>
    <w:p w14:paraId="343596F9" w14:textId="77777777" w:rsidR="00AF12AD" w:rsidRDefault="00AF12AD" w:rsidP="0024249E">
      <w:r>
        <w:tab/>
      </w:r>
      <w:r>
        <w:tab/>
        <w:t>Hoitopalautteessa käytettävät otsikot</w:t>
      </w:r>
    </w:p>
    <w:p w14:paraId="06EDA5E7" w14:textId="77777777" w:rsidR="00AF12AD" w:rsidRDefault="00AF12AD" w:rsidP="0024249E">
      <w:r>
        <w:tab/>
      </w:r>
      <w:r>
        <w:tab/>
      </w:r>
      <w:r>
        <w:tab/>
      </w:r>
    </w:p>
    <w:p w14:paraId="6602416B" w14:textId="77777777" w:rsidR="00AF12AD" w:rsidRDefault="00AF12AD" w:rsidP="0024249E"/>
    <w:p w14:paraId="7F94900A" w14:textId="77777777" w:rsidR="00AF12AD" w:rsidRDefault="00AF12AD" w:rsidP="0024249E">
      <w:r>
        <w:t>Luvussa 3 on listattuna näkymittäin ja hoitoprosessin vaiheittain hoitopalautteen otsikot ja tietokentät.</w:t>
      </w:r>
    </w:p>
    <w:p w14:paraId="0C7A9C21" w14:textId="1D65B795" w:rsidR="00587F5D" w:rsidRDefault="00587F5D" w:rsidP="0024249E">
      <w:pPr>
        <w:rPr>
          <w:ins w:id="278" w:author="Tuomainen Mika" w:date="2020-05-29T09:35:00Z"/>
        </w:rPr>
      </w:pPr>
    </w:p>
    <w:p w14:paraId="62409A81" w14:textId="77777777" w:rsidR="00587F5D" w:rsidRDefault="00587F5D" w:rsidP="0024249E">
      <w:pPr>
        <w:rPr>
          <w:ins w:id="279" w:author="Tuomainen Mika" w:date="2020-05-29T09:35:00Z"/>
        </w:rPr>
      </w:pPr>
    </w:p>
    <w:p w14:paraId="73C31EED" w14:textId="19FB6B58" w:rsidR="00587F5D" w:rsidRDefault="00587F5D" w:rsidP="00587F5D">
      <w:pPr>
        <w:pStyle w:val="Otsikko2"/>
        <w:rPr>
          <w:ins w:id="280" w:author="Tuomainen Mika" w:date="2020-05-29T09:35:00Z"/>
        </w:rPr>
      </w:pPr>
      <w:ins w:id="281" w:author="Tuomainen Mika" w:date="2020-05-29T09:35:00Z">
        <w:r w:rsidRPr="00587F5D">
          <w:t>Viitatut määrittelyt</w:t>
        </w:r>
      </w:ins>
    </w:p>
    <w:p w14:paraId="5D51DDDE" w14:textId="027943E5" w:rsidR="00587F5D" w:rsidRDefault="00587F5D" w:rsidP="00587F5D">
      <w:pPr>
        <w:rPr>
          <w:ins w:id="282" w:author="Tuomainen Mika" w:date="2020-05-29T09:41:00Z"/>
        </w:rPr>
      </w:pPr>
    </w:p>
    <w:tbl>
      <w:tblPr>
        <w:tblW w:w="8647" w:type="dxa"/>
        <w:tblLayout w:type="fixed"/>
        <w:tblLook w:val="01E0" w:firstRow="1" w:lastRow="1" w:firstColumn="1" w:lastColumn="1" w:noHBand="0" w:noVBand="0"/>
      </w:tblPr>
      <w:tblGrid>
        <w:gridCol w:w="616"/>
        <w:gridCol w:w="2111"/>
        <w:gridCol w:w="5920"/>
      </w:tblGrid>
      <w:tr w:rsidR="00587F5D" w:rsidRPr="006D7152" w14:paraId="4E36647D" w14:textId="77777777" w:rsidTr="00587F5D">
        <w:trPr>
          <w:ins w:id="283" w:author="Tuomainen Mika" w:date="2020-05-29T09:41:00Z"/>
        </w:trPr>
        <w:tc>
          <w:tcPr>
            <w:tcW w:w="616" w:type="dxa"/>
          </w:tcPr>
          <w:p w14:paraId="53BE65E5" w14:textId="51897FB7" w:rsidR="00587F5D" w:rsidRPr="006D7152" w:rsidRDefault="00587F5D" w:rsidP="00587F5D">
            <w:pPr>
              <w:rPr>
                <w:ins w:id="284" w:author="Tuomainen Mika" w:date="2020-05-29T09:41:00Z"/>
                <w:szCs w:val="24"/>
              </w:rPr>
            </w:pPr>
            <w:ins w:id="285" w:author="Tuomainen Mika" w:date="2020-05-29T09:41:00Z">
              <w:r>
                <w:rPr>
                  <w:szCs w:val="24"/>
                </w:rPr>
                <w:t>[</w:t>
              </w:r>
            </w:ins>
            <w:ins w:id="286" w:author="Tuomainen Mika" w:date="2020-05-29T09:43:00Z">
              <w:r>
                <w:rPr>
                  <w:szCs w:val="24"/>
                </w:rPr>
                <w:t>1</w:t>
              </w:r>
            </w:ins>
            <w:ins w:id="287" w:author="Tuomainen Mika" w:date="2020-05-29T09:41:00Z">
              <w:r w:rsidRPr="006D7152">
                <w:rPr>
                  <w:szCs w:val="24"/>
                </w:rPr>
                <w:t>]</w:t>
              </w:r>
            </w:ins>
          </w:p>
        </w:tc>
        <w:tc>
          <w:tcPr>
            <w:tcW w:w="2111" w:type="dxa"/>
          </w:tcPr>
          <w:p w14:paraId="4A57EA31" w14:textId="77777777" w:rsidR="00587F5D" w:rsidRPr="006D7152" w:rsidRDefault="00587F5D" w:rsidP="00587F5D">
            <w:pPr>
              <w:rPr>
                <w:ins w:id="288" w:author="Tuomainen Mika" w:date="2020-05-29T09:41:00Z"/>
                <w:szCs w:val="24"/>
              </w:rPr>
            </w:pPr>
            <w:ins w:id="289" w:author="Tuomainen Mika" w:date="2020-05-29T09:41:00Z">
              <w:r>
                <w:rPr>
                  <w:szCs w:val="24"/>
                </w:rPr>
                <w:t>THL</w:t>
              </w:r>
            </w:ins>
          </w:p>
        </w:tc>
        <w:tc>
          <w:tcPr>
            <w:tcW w:w="5920" w:type="dxa"/>
          </w:tcPr>
          <w:p w14:paraId="29C03823" w14:textId="3A8C7377" w:rsidR="00587F5D" w:rsidRPr="006D7152" w:rsidRDefault="002A3097" w:rsidP="00587F5D">
            <w:pPr>
              <w:rPr>
                <w:ins w:id="290" w:author="Tuomainen Mika" w:date="2020-05-29T09:41:00Z"/>
                <w:szCs w:val="24"/>
              </w:rPr>
            </w:pPr>
            <w:ins w:id="291" w:author="Tuomainen Mika" w:date="2020-11-02T12:43:00Z">
              <w:r w:rsidRPr="00B25B71">
                <w:rPr>
                  <w:rStyle w:val="normaltextrun"/>
                  <w:color w:val="000000"/>
                  <w:shd w:val="clear" w:color="auto" w:fill="FFFFFF"/>
                </w:rPr>
                <w:t>Potilastiedon arkiston toiminnalliset vaatimukset sosiaali- ja terveydenhuollon tietojärjestelmille v.1.</w:t>
              </w:r>
              <w:r>
                <w:rPr>
                  <w:rStyle w:val="normaltextrun"/>
                  <w:color w:val="000000"/>
                  <w:shd w:val="clear" w:color="auto" w:fill="FFFFFF"/>
                </w:rPr>
                <w:t>3 2020</w:t>
              </w:r>
              <w:r w:rsidRPr="00B25B71">
                <w:rPr>
                  <w:rStyle w:val="normaltextrun"/>
                  <w:color w:val="000000"/>
                  <w:shd w:val="clear" w:color="auto" w:fill="FFFFFF"/>
                </w:rPr>
                <w:t xml:space="preserve"> </w:t>
              </w:r>
              <w:r w:rsidRPr="00B25B71">
                <w:rPr>
                  <w:szCs w:val="24"/>
                </w:rPr>
                <w:t>tai</w:t>
              </w:r>
              <w:r w:rsidRPr="00B7671B">
                <w:rPr>
                  <w:szCs w:val="24"/>
                </w:rPr>
                <w:t xml:space="preserve"> sitä </w:t>
              </w:r>
              <w:r>
                <w:rPr>
                  <w:szCs w:val="24"/>
                </w:rPr>
                <w:t>uudempi</w:t>
              </w:r>
              <w:r w:rsidRPr="00B7671B">
                <w:rPr>
                  <w:szCs w:val="24"/>
                </w:rPr>
                <w:t xml:space="preserve"> julkaisuversio</w:t>
              </w:r>
            </w:ins>
            <w:bookmarkStart w:id="292" w:name="_GoBack"/>
            <w:bookmarkEnd w:id="292"/>
          </w:p>
        </w:tc>
      </w:tr>
      <w:tr w:rsidR="00587F5D" w:rsidRPr="006D7152" w14:paraId="5FA7E238" w14:textId="77777777" w:rsidTr="00587F5D">
        <w:trPr>
          <w:ins w:id="293" w:author="Tuomainen Mika" w:date="2020-05-29T09:41:00Z"/>
        </w:trPr>
        <w:tc>
          <w:tcPr>
            <w:tcW w:w="616" w:type="dxa"/>
          </w:tcPr>
          <w:p w14:paraId="17B9FE15" w14:textId="1B12E913" w:rsidR="00587F5D" w:rsidRPr="006D7152" w:rsidRDefault="000668A9" w:rsidP="00587F5D">
            <w:pPr>
              <w:rPr>
                <w:ins w:id="294" w:author="Tuomainen Mika" w:date="2020-05-29T09:41:00Z"/>
                <w:szCs w:val="24"/>
                <w:lang w:val="en-US"/>
              </w:rPr>
            </w:pPr>
            <w:ins w:id="295" w:author="Tuomainen Mika" w:date="2020-05-29T09:48:00Z">
              <w:r>
                <w:rPr>
                  <w:szCs w:val="24"/>
                  <w:lang w:val="en-US"/>
                </w:rPr>
                <w:t>[2]</w:t>
              </w:r>
            </w:ins>
          </w:p>
        </w:tc>
        <w:tc>
          <w:tcPr>
            <w:tcW w:w="2111" w:type="dxa"/>
          </w:tcPr>
          <w:p w14:paraId="555529F8" w14:textId="2349ED03" w:rsidR="00587F5D" w:rsidRPr="006D7152" w:rsidRDefault="000668A9" w:rsidP="00587F5D">
            <w:pPr>
              <w:rPr>
                <w:ins w:id="296" w:author="Tuomainen Mika" w:date="2020-05-29T09:41:00Z"/>
                <w:szCs w:val="24"/>
                <w:lang w:val="en-US"/>
              </w:rPr>
            </w:pPr>
            <w:ins w:id="297" w:author="Tuomainen Mika" w:date="2020-05-29T09:48:00Z">
              <w:r>
                <w:rPr>
                  <w:szCs w:val="24"/>
                  <w:lang w:val="en-US"/>
                </w:rPr>
                <w:t>Kela</w:t>
              </w:r>
            </w:ins>
          </w:p>
        </w:tc>
        <w:tc>
          <w:tcPr>
            <w:tcW w:w="5920" w:type="dxa"/>
          </w:tcPr>
          <w:p w14:paraId="3F37EDBB" w14:textId="27050910" w:rsidR="00587F5D" w:rsidRPr="006D7152" w:rsidRDefault="008D281B" w:rsidP="00587F5D">
            <w:pPr>
              <w:rPr>
                <w:ins w:id="298" w:author="Tuomainen Mika" w:date="2020-05-29T09:41:00Z"/>
                <w:szCs w:val="24"/>
              </w:rPr>
            </w:pPr>
            <w:ins w:id="299" w:author="Tuomainen Mika" w:date="2020-05-29T09:56:00Z">
              <w:r w:rsidRPr="008D281B">
                <w:rPr>
                  <w:szCs w:val="24"/>
                </w:rPr>
                <w:t>Kanta-palveluihin tallennettavia asiakirjoja koskevien määrittelyjenversiointikäytännöt</w:t>
              </w:r>
            </w:ins>
            <w:ins w:id="300" w:author="Tuomainen Mika" w:date="2020-05-29T09:57:00Z">
              <w:r>
                <w:rPr>
                  <w:szCs w:val="24"/>
                </w:rPr>
                <w:t xml:space="preserve"> v1.0 tai sitä uudempi julkaisuversio</w:t>
              </w:r>
            </w:ins>
          </w:p>
        </w:tc>
      </w:tr>
      <w:tr w:rsidR="00587F5D" w:rsidRPr="00B7671B" w14:paraId="0E30D848" w14:textId="77777777" w:rsidTr="00587F5D">
        <w:trPr>
          <w:ins w:id="301" w:author="Tuomainen Mika" w:date="2020-05-29T09:41:00Z"/>
        </w:trPr>
        <w:tc>
          <w:tcPr>
            <w:tcW w:w="616" w:type="dxa"/>
          </w:tcPr>
          <w:p w14:paraId="469E5C87" w14:textId="6D1B49D3" w:rsidR="00587F5D" w:rsidRPr="006D7152" w:rsidRDefault="00587F5D" w:rsidP="00587F5D">
            <w:pPr>
              <w:rPr>
                <w:ins w:id="302" w:author="Tuomainen Mika" w:date="2020-05-29T09:41:00Z"/>
                <w:szCs w:val="24"/>
                <w:lang w:val="en-US"/>
              </w:rPr>
            </w:pPr>
            <w:ins w:id="303" w:author="Tuomainen Mika" w:date="2020-05-29T09:41:00Z">
              <w:r>
                <w:rPr>
                  <w:szCs w:val="24"/>
                  <w:lang w:val="en-US"/>
                </w:rPr>
                <w:t>[</w:t>
              </w:r>
            </w:ins>
            <w:ins w:id="304" w:author="Tuomainen Mika" w:date="2020-05-29T09:43:00Z">
              <w:r w:rsidR="000668A9">
                <w:rPr>
                  <w:szCs w:val="24"/>
                  <w:lang w:val="en-US"/>
                </w:rPr>
                <w:t>3</w:t>
              </w:r>
            </w:ins>
            <w:ins w:id="305" w:author="Tuomainen Mika" w:date="2020-05-29T09:41:00Z">
              <w:r w:rsidRPr="006D7152">
                <w:rPr>
                  <w:szCs w:val="24"/>
                  <w:lang w:val="en-US"/>
                </w:rPr>
                <w:t>]</w:t>
              </w:r>
            </w:ins>
          </w:p>
        </w:tc>
        <w:tc>
          <w:tcPr>
            <w:tcW w:w="2111" w:type="dxa"/>
          </w:tcPr>
          <w:p w14:paraId="44508D3F" w14:textId="77777777" w:rsidR="00587F5D" w:rsidRPr="006D7152" w:rsidRDefault="00587F5D" w:rsidP="00587F5D">
            <w:pPr>
              <w:rPr>
                <w:ins w:id="306" w:author="Tuomainen Mika" w:date="2020-05-29T09:41:00Z"/>
                <w:szCs w:val="24"/>
                <w:lang w:val="en-US"/>
              </w:rPr>
            </w:pPr>
            <w:ins w:id="307" w:author="Tuomainen Mika" w:date="2020-05-29T09:41:00Z">
              <w:r>
                <w:rPr>
                  <w:szCs w:val="24"/>
                </w:rPr>
                <w:t>HL7 Finland</w:t>
              </w:r>
              <w:del w:id="308" w:author="Tuomainen Mika" w:date="2020-04-29T09:27:00Z">
                <w:r w:rsidRPr="006D7152" w:rsidDel="00DF5B01">
                  <w:rPr>
                    <w:szCs w:val="24"/>
                  </w:rPr>
                  <w:delText>Kansaneläkelaitos</w:delText>
                </w:r>
              </w:del>
            </w:ins>
          </w:p>
        </w:tc>
        <w:tc>
          <w:tcPr>
            <w:tcW w:w="5920" w:type="dxa"/>
          </w:tcPr>
          <w:p w14:paraId="61477A6F" w14:textId="326D102D" w:rsidR="00587F5D" w:rsidRPr="00B7671B" w:rsidRDefault="00587F5D" w:rsidP="004D1EDE">
            <w:pPr>
              <w:rPr>
                <w:ins w:id="309" w:author="Tuomainen Mika" w:date="2020-05-29T09:41:00Z"/>
                <w:szCs w:val="24"/>
              </w:rPr>
            </w:pPr>
            <w:ins w:id="310" w:author="Tuomainen Mika" w:date="2020-05-29T09:41:00Z">
              <w:r w:rsidRPr="00CB79FA">
                <w:rPr>
                  <w:szCs w:val="24"/>
                </w:rPr>
                <w:t>Potilastiedon arkiston CDA R2 Header</w:t>
              </w:r>
              <w:r w:rsidRPr="00B7671B">
                <w:rPr>
                  <w:szCs w:val="24"/>
                </w:rPr>
                <w:t xml:space="preserve"> OID: 1.2.246.777.11.2015.38 Versio 4.66.1 tai sitä </w:t>
              </w:r>
              <w:del w:id="311" w:author="Katariina Lassila" w:date="2020-02-06T16:20:00Z">
                <w:r w:rsidRPr="00B7671B" w:rsidDel="005D269F">
                  <w:rPr>
                    <w:szCs w:val="24"/>
                  </w:rPr>
                  <w:delText>tuoreempi</w:delText>
                </w:r>
              </w:del>
              <w:r>
                <w:rPr>
                  <w:szCs w:val="24"/>
                </w:rPr>
                <w:t>uudempi</w:t>
              </w:r>
              <w:r w:rsidRPr="00B7671B">
                <w:rPr>
                  <w:szCs w:val="24"/>
                </w:rPr>
                <w:t xml:space="preserve"> julkaisuversio</w:t>
              </w:r>
              <w:r>
                <w:rPr>
                  <w:szCs w:val="24"/>
                </w:rPr>
                <w:t xml:space="preserve">, joka on samassa määrittelykokoelmassa tämän </w:t>
              </w:r>
            </w:ins>
            <w:ins w:id="312" w:author="Tuomainen Mika" w:date="2020-11-02T12:41:00Z">
              <w:r w:rsidR="004D1EDE">
                <w:rPr>
                  <w:szCs w:val="24"/>
                </w:rPr>
                <w:t>Lähete-ja hoitopalautteen CDA R2</w:t>
              </w:r>
            </w:ins>
            <w:ins w:id="313" w:author="Tuomainen Mika" w:date="2020-05-29T09:41:00Z">
              <w:r>
                <w:rPr>
                  <w:szCs w:val="24"/>
                </w:rPr>
                <w:t xml:space="preserve"> määrittelyn kanssa</w:t>
              </w:r>
            </w:ins>
          </w:p>
        </w:tc>
      </w:tr>
      <w:tr w:rsidR="00587F5D" w:rsidRPr="00B7671B" w14:paraId="4AF4EC74" w14:textId="77777777" w:rsidTr="00587F5D">
        <w:trPr>
          <w:ins w:id="314" w:author="Tuomainen Mika" w:date="2020-05-29T09:44:00Z"/>
        </w:trPr>
        <w:tc>
          <w:tcPr>
            <w:tcW w:w="616" w:type="dxa"/>
          </w:tcPr>
          <w:p w14:paraId="28D50DCA" w14:textId="4942859D" w:rsidR="00587F5D" w:rsidRDefault="00587F5D" w:rsidP="000668A9">
            <w:pPr>
              <w:rPr>
                <w:ins w:id="315" w:author="Tuomainen Mika" w:date="2020-05-29T09:44:00Z"/>
                <w:szCs w:val="24"/>
                <w:lang w:val="en-US"/>
              </w:rPr>
            </w:pPr>
            <w:ins w:id="316" w:author="Tuomainen Mika" w:date="2020-05-29T09:44:00Z">
              <w:r>
                <w:rPr>
                  <w:szCs w:val="24"/>
                  <w:lang w:val="en-US"/>
                </w:rPr>
                <w:t>[</w:t>
              </w:r>
            </w:ins>
            <w:ins w:id="317" w:author="Tuomainen Mika" w:date="2020-05-29T09:48:00Z">
              <w:r w:rsidR="000668A9">
                <w:rPr>
                  <w:szCs w:val="24"/>
                  <w:lang w:val="en-US"/>
                </w:rPr>
                <w:t>4</w:t>
              </w:r>
            </w:ins>
            <w:ins w:id="318" w:author="Tuomainen Mika" w:date="2020-05-29T09:44:00Z">
              <w:r>
                <w:rPr>
                  <w:szCs w:val="24"/>
                  <w:lang w:val="en-US"/>
                </w:rPr>
                <w:t>]</w:t>
              </w:r>
            </w:ins>
          </w:p>
        </w:tc>
        <w:tc>
          <w:tcPr>
            <w:tcW w:w="2111" w:type="dxa"/>
          </w:tcPr>
          <w:p w14:paraId="107ED59A" w14:textId="160D7E78" w:rsidR="00587F5D" w:rsidRDefault="00587F5D" w:rsidP="00587F5D">
            <w:pPr>
              <w:rPr>
                <w:ins w:id="319" w:author="Tuomainen Mika" w:date="2020-05-29T09:44:00Z"/>
                <w:szCs w:val="24"/>
              </w:rPr>
            </w:pPr>
            <w:ins w:id="320" w:author="Tuomainen Mika" w:date="2020-05-29T09:44:00Z">
              <w:r>
                <w:rPr>
                  <w:szCs w:val="24"/>
                </w:rPr>
                <w:t>HL7 Finland</w:t>
              </w:r>
            </w:ins>
          </w:p>
        </w:tc>
        <w:tc>
          <w:tcPr>
            <w:tcW w:w="5920" w:type="dxa"/>
          </w:tcPr>
          <w:p w14:paraId="6CD538E7" w14:textId="1116AFB1" w:rsidR="00587F5D" w:rsidRPr="00CB79FA" w:rsidRDefault="00587F5D" w:rsidP="008679D0">
            <w:pPr>
              <w:rPr>
                <w:ins w:id="321" w:author="Tuomainen Mika" w:date="2020-05-29T09:44:00Z"/>
                <w:szCs w:val="24"/>
              </w:rPr>
            </w:pPr>
            <w:ins w:id="322" w:author="Tuomainen Mika" w:date="2020-05-29T09:44:00Z">
              <w:r>
                <w:rPr>
                  <w:szCs w:val="24"/>
                </w:rPr>
                <w:t xml:space="preserve">Potilastiedon arkiston Kertomus ja lomakkeet OID: </w:t>
              </w:r>
            </w:ins>
            <w:ins w:id="323" w:author="Tuomainen Mika" w:date="2020-06-04T14:57:00Z">
              <w:r w:rsidR="008679D0" w:rsidRPr="008679D0">
                <w:rPr>
                  <w:szCs w:val="24"/>
                </w:rPr>
                <w:t>1.2.246.777.11.2020.6</w:t>
              </w:r>
            </w:ins>
            <w:ins w:id="324" w:author="Tuomainen Mika" w:date="2020-05-29T09:44:00Z">
              <w:r>
                <w:rPr>
                  <w:szCs w:val="24"/>
                </w:rPr>
                <w:t xml:space="preserve"> Versio </w:t>
              </w:r>
            </w:ins>
            <w:ins w:id="325" w:author="Tuomainen Mika" w:date="2020-06-04T14:58:00Z">
              <w:r w:rsidR="008679D0">
                <w:rPr>
                  <w:szCs w:val="24"/>
                </w:rPr>
                <w:t>6.0</w:t>
              </w:r>
            </w:ins>
            <w:ins w:id="326" w:author="Tuomainen Mika" w:date="2020-05-29T09:44:00Z">
              <w:r>
                <w:rPr>
                  <w:szCs w:val="24"/>
                </w:rPr>
                <w:t xml:space="preserve"> tai </w:t>
              </w:r>
              <w:r w:rsidRPr="00B7671B">
                <w:rPr>
                  <w:szCs w:val="24"/>
                </w:rPr>
                <w:t xml:space="preserve">sitä </w:t>
              </w:r>
              <w:r w:rsidRPr="00B7671B" w:rsidDel="005D269F">
                <w:rPr>
                  <w:szCs w:val="24"/>
                </w:rPr>
                <w:t>tuoreempi</w:t>
              </w:r>
            </w:ins>
            <w:ins w:id="327" w:author="Tuomainen Mika" w:date="2020-05-29T09:45:00Z">
              <w:r w:rsidR="000668A9">
                <w:rPr>
                  <w:szCs w:val="24"/>
                </w:rPr>
                <w:t xml:space="preserve"> </w:t>
              </w:r>
            </w:ins>
            <w:ins w:id="328" w:author="Tuomainen Mika" w:date="2020-05-29T09:44:00Z">
              <w:r>
                <w:rPr>
                  <w:szCs w:val="24"/>
                </w:rPr>
                <w:t>uudempi</w:t>
              </w:r>
              <w:r w:rsidRPr="00B7671B">
                <w:rPr>
                  <w:szCs w:val="24"/>
                </w:rPr>
                <w:t xml:space="preserve"> julkaisuversio</w:t>
              </w:r>
              <w:r>
                <w:rPr>
                  <w:szCs w:val="24"/>
                </w:rPr>
                <w:t xml:space="preserve">, joka on samassa määrittelykokoelmassa tämän </w:t>
              </w:r>
            </w:ins>
            <w:ins w:id="329" w:author="Tuomainen Mika" w:date="2020-05-29T09:46:00Z">
              <w:r w:rsidR="000668A9">
                <w:rPr>
                  <w:szCs w:val="24"/>
                </w:rPr>
                <w:t>Lähete- ja hoitopalautteen CDA R2</w:t>
              </w:r>
            </w:ins>
            <w:ins w:id="330" w:author="Tuomainen Mika" w:date="2020-05-29T09:44:00Z">
              <w:r>
                <w:rPr>
                  <w:szCs w:val="24"/>
                </w:rPr>
                <w:t xml:space="preserve"> määrittelyn kanssa</w:t>
              </w:r>
            </w:ins>
          </w:p>
        </w:tc>
      </w:tr>
    </w:tbl>
    <w:p w14:paraId="012E688F" w14:textId="77777777" w:rsidR="00587F5D" w:rsidRDefault="00587F5D" w:rsidP="00587F5D">
      <w:pPr>
        <w:rPr>
          <w:ins w:id="331" w:author="Tuomainen Mika" w:date="2020-05-29T09:35:00Z"/>
        </w:rPr>
      </w:pPr>
    </w:p>
    <w:p w14:paraId="451BB1AE" w14:textId="77777777" w:rsidR="00587F5D" w:rsidRPr="00587F5D" w:rsidRDefault="00587F5D" w:rsidP="00587F5D"/>
    <w:p w14:paraId="62765CEF" w14:textId="77777777" w:rsidR="00AF12AD" w:rsidRDefault="00AF12AD" w:rsidP="0024249E"/>
    <w:p w14:paraId="71D8365B" w14:textId="77777777" w:rsidR="00AF12AD" w:rsidRDefault="00AF12AD">
      <w:pPr>
        <w:pStyle w:val="Otsikko1"/>
        <w:pPrChange w:id="332" w:author="Katariina Lassila" w:date="2020-03-12T14:51:00Z">
          <w:pPr/>
        </w:pPrChange>
      </w:pPr>
      <w:bookmarkStart w:id="333" w:name="_Toc384989340"/>
      <w:bookmarkStart w:id="334" w:name="_Toc35204231"/>
      <w:r>
        <w:t>Lähete</w:t>
      </w:r>
      <w:bookmarkEnd w:id="333"/>
      <w:bookmarkEnd w:id="334"/>
    </w:p>
    <w:p w14:paraId="0EAA3E31" w14:textId="77777777" w:rsidR="00AF12AD" w:rsidRDefault="00AF12AD" w:rsidP="0024249E"/>
    <w:p w14:paraId="34209E77" w14:textId="77777777" w:rsidR="00AF12AD" w:rsidRDefault="00AF12AD">
      <w:pPr>
        <w:pStyle w:val="Otsikko2"/>
        <w:pPrChange w:id="335" w:author="Katariina Lassila" w:date="2020-03-12T14:51:00Z">
          <w:pPr/>
        </w:pPrChange>
      </w:pPr>
      <w:bookmarkStart w:id="336" w:name="_Toc384989341"/>
      <w:bookmarkStart w:id="337" w:name="_Toc35204232"/>
      <w:r>
        <w:lastRenderedPageBreak/>
        <w:t>Lähetteen perusrakenne</w:t>
      </w:r>
      <w:bookmarkEnd w:id="336"/>
      <w:bookmarkEnd w:id="337"/>
    </w:p>
    <w:p w14:paraId="626C0BB4" w14:textId="77777777" w:rsidR="00AF12AD" w:rsidRDefault="00AF12AD" w:rsidP="0024249E"/>
    <w:p w14:paraId="38224BF6" w14:textId="793E5546" w:rsidR="002A7C26" w:rsidRDefault="00AF12AD" w:rsidP="002A7C26">
      <w:pPr>
        <w:rPr>
          <w:ins w:id="338" w:author="Tuomainen Mika" w:date="2020-05-28T12:49:00Z"/>
        </w:rPr>
      </w:pPr>
      <w:r>
        <w:t>Lähetteen rakenne noudattaa yleistä CDA R2-potilaskertomusrakennetta</w:t>
      </w:r>
      <w:ins w:id="339" w:author="Tuomainen Mika" w:date="2020-05-28T12:49:00Z">
        <w:r w:rsidR="002A7C26">
          <w:t>. Potilaskertomuksen perusrakenne on selitetty dokumentissa ”Kertomus ja lomakkeet"</w:t>
        </w:r>
      </w:ins>
      <w:ins w:id="340" w:author="Tuomainen Mika" w:date="2020-05-29T10:00:00Z">
        <w:r w:rsidR="008D281B">
          <w:t xml:space="preserve"> [4]</w:t>
        </w:r>
      </w:ins>
      <w:ins w:id="341" w:author="Tuomainen Mika" w:date="2020-05-28T12:49:00Z">
        <w:r w:rsidR="002A7C26">
          <w:t>.</w:t>
        </w:r>
      </w:ins>
    </w:p>
    <w:p w14:paraId="6609D560" w14:textId="07CF55FC" w:rsidR="00AF12AD" w:rsidRDefault="00AF12AD" w:rsidP="0024249E">
      <w:del w:id="342" w:author="Tuomainen Mika" w:date="2020-05-28T12:16:00Z">
        <w:r w:rsidDel="0024249E">
          <w:delText>.</w:delText>
        </w:r>
      </w:del>
      <w:del w:id="343" w:author="Tuomainen Mika" w:date="2020-05-28T12:49:00Z">
        <w:r w:rsidDel="002A7C26">
          <w:delText xml:space="preserve"> </w:delText>
        </w:r>
      </w:del>
      <w:del w:id="344" w:author="Tuomainen Mika" w:date="2020-05-28T12:16:00Z">
        <w:r w:rsidDel="0024249E">
          <w:delText xml:space="preserve">Potilaskertomuksen perusrakenne on selitetty </w:delText>
        </w:r>
      </w:del>
      <w:del w:id="345" w:author="Tuomainen Mika" w:date="2020-05-28T12:49:00Z">
        <w:r w:rsidDel="002A7C26">
          <w:delText>dokumentissa ”Kertomus ja lomakkeet".</w:delText>
        </w:r>
      </w:del>
    </w:p>
    <w:p w14:paraId="224BADAD" w14:textId="77777777" w:rsidR="00AF12AD" w:rsidRDefault="00AF12AD" w:rsidP="0024249E"/>
    <w:p w14:paraId="4C528B9B" w14:textId="37F1813A" w:rsidR="00AF12AD" w:rsidRDefault="00AF12AD" w:rsidP="0024249E">
      <w:r>
        <w:t>Lähetteessä näkymätunnus ilmoitetaan ensimmäisellä section-tasolla</w:t>
      </w:r>
      <w:ins w:id="346" w:author="Tuomainen Mika" w:date="2020-05-28T00:08:00Z">
        <w:r w:rsidR="006C59EC">
          <w:t xml:space="preserve"> (Näkymä-taso)</w:t>
        </w:r>
      </w:ins>
      <w:r>
        <w:t xml:space="preserve"> section-luokan code-elementillä. AR/YDIN – Näkymät koodisto</w:t>
      </w:r>
      <w:r w:rsidRPr="00E37648">
        <w:t xml:space="preserve"> 1.2.246.537.6.12.2002 löytyy THL:n koodistopalvelimelta.</w:t>
      </w:r>
    </w:p>
    <w:p w14:paraId="15C29746" w14:textId="77777777" w:rsidR="00AF12AD" w:rsidRPr="00B163E9" w:rsidRDefault="00AF12AD" w:rsidP="0024249E">
      <w:pPr>
        <w:rPr>
          <w:highlight w:val="white"/>
          <w:lang w:eastAsia="fi-FI"/>
        </w:rPr>
      </w:pPr>
    </w:p>
    <w:p w14:paraId="6532035D" w14:textId="77777777" w:rsidR="00AF12AD" w:rsidRPr="005E61B2" w:rsidRDefault="00AF12AD" w:rsidP="0024249E">
      <w:pPr>
        <w:rPr>
          <w:color w:val="0000FF"/>
          <w:highlight w:val="white"/>
          <w:lang w:eastAsia="fi-FI"/>
        </w:rPr>
      </w:pPr>
      <w:r w:rsidRPr="005E61B2">
        <w:rPr>
          <w:color w:val="0000FF"/>
          <w:highlight w:val="white"/>
        </w:rPr>
        <w:t>&lt;</w:t>
      </w:r>
      <w:r w:rsidRPr="005E61B2">
        <w:rPr>
          <w:highlight w:val="white"/>
        </w:rPr>
        <w:t>structuredBody</w:t>
      </w:r>
      <w:r w:rsidRPr="005E61B2">
        <w:rPr>
          <w:color w:val="0000FF"/>
          <w:highlight w:val="white"/>
        </w:rPr>
        <w:t>&gt;</w:t>
      </w:r>
    </w:p>
    <w:p w14:paraId="4AB7E3B2" w14:textId="77777777" w:rsidR="00AF12AD" w:rsidRPr="005E61B2" w:rsidRDefault="00AF12AD" w:rsidP="0024249E">
      <w:pPr>
        <w:rPr>
          <w:color w:val="000000"/>
          <w:highlight w:val="white"/>
          <w:lang w:eastAsia="fi-FI"/>
        </w:rPr>
      </w:pPr>
      <w:r w:rsidRPr="005E61B2">
        <w:rPr>
          <w:color w:val="0000FF"/>
          <w:highlight w:val="white"/>
          <w:lang w:eastAsia="fi-FI"/>
        </w:rPr>
        <w:t>&lt;</w:t>
      </w:r>
      <w:r w:rsidRPr="005E61B2">
        <w:rPr>
          <w:highlight w:val="white"/>
          <w:lang w:eastAsia="fi-FI"/>
        </w:rPr>
        <w:t>component</w:t>
      </w:r>
      <w:r w:rsidRPr="005E61B2">
        <w:rPr>
          <w:color w:val="0000FF"/>
          <w:highlight w:val="white"/>
          <w:lang w:eastAsia="fi-FI"/>
        </w:rPr>
        <w:t>&gt;</w:t>
      </w:r>
    </w:p>
    <w:p w14:paraId="0BA7067F" w14:textId="77777777" w:rsidR="00AF12AD" w:rsidRDefault="00AF12AD" w:rsidP="0024249E">
      <w:pPr>
        <w:rPr>
          <w:color w:val="000000"/>
          <w:highlight w:val="white"/>
          <w:lang w:val="en-US" w:eastAsia="fi-FI"/>
        </w:rPr>
      </w:pPr>
      <w:r w:rsidRPr="005E61B2">
        <w:rPr>
          <w:color w:val="000000"/>
          <w:highlight w:val="white"/>
          <w:lang w:eastAsia="fi-FI"/>
        </w:rPr>
        <w:tab/>
      </w:r>
      <w:r>
        <w:rPr>
          <w:color w:val="000000"/>
          <w:highlight w:val="white"/>
          <w:lang w:eastAsia="fi-FI"/>
        </w:rPr>
        <w:tab/>
      </w:r>
      <w:r w:rsidRPr="0038571B">
        <w:rPr>
          <w:color w:val="0000FF"/>
          <w:highlight w:val="white"/>
          <w:lang w:val="en-US" w:eastAsia="fi-FI"/>
        </w:rPr>
        <w:t>&lt;</w:t>
      </w:r>
      <w:r w:rsidRPr="0038571B">
        <w:rPr>
          <w:highlight w:val="white"/>
          <w:lang w:val="en-US" w:eastAsia="fi-FI"/>
        </w:rPr>
        <w:t>section</w:t>
      </w:r>
      <w:r>
        <w:rPr>
          <w:highlight w:val="white"/>
          <w:lang w:val="en-US" w:eastAsia="fi-FI"/>
        </w:rPr>
        <w:t>&gt;</w:t>
      </w:r>
    </w:p>
    <w:p w14:paraId="21B10005" w14:textId="77777777" w:rsidR="00AF12AD" w:rsidRDefault="00AF12AD" w:rsidP="0024249E">
      <w:pPr>
        <w:rPr>
          <w:color w:val="FF0000"/>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highlight w:val="white"/>
          <w:lang w:val="en-US" w:eastAsia="fi-FI"/>
        </w:rPr>
        <w:t xml:space="preserve"> code</w:t>
      </w:r>
      <w:r w:rsidRPr="0038571B">
        <w:rPr>
          <w:color w:val="0000FF"/>
          <w:highlight w:val="white"/>
          <w:lang w:val="en-US" w:eastAsia="fi-FI"/>
        </w:rPr>
        <w:t>="</w:t>
      </w:r>
      <w:r w:rsidRPr="0038571B">
        <w:rPr>
          <w:color w:val="000000"/>
          <w:highlight w:val="white"/>
          <w:lang w:val="en-US" w:eastAsia="fi-FI"/>
        </w:rPr>
        <w:t>12</w:t>
      </w:r>
      <w:r>
        <w:rPr>
          <w:color w:val="000000"/>
          <w:highlight w:val="white"/>
          <w:lang w:val="en-US" w:eastAsia="fi-FI"/>
        </w:rPr>
        <w:t>4</w:t>
      </w:r>
      <w:r w:rsidRPr="0038571B">
        <w:rPr>
          <w:color w:val="0000FF"/>
          <w:highlight w:val="white"/>
          <w:lang w:val="en-US" w:eastAsia="fi-FI"/>
        </w:rPr>
        <w:t>"</w:t>
      </w:r>
      <w:r>
        <w:rPr>
          <w:color w:val="FF0000"/>
          <w:highlight w:val="white"/>
          <w:lang w:val="en-US" w:eastAsia="fi-FI"/>
        </w:rPr>
        <w:t xml:space="preserve"> </w:t>
      </w:r>
      <w:r w:rsidRPr="0038571B">
        <w:rPr>
          <w:color w:val="FF0000"/>
          <w:highlight w:val="white"/>
          <w:lang w:val="en-US" w:eastAsia="fi-FI"/>
        </w:rPr>
        <w:t>codeSystem</w:t>
      </w:r>
      <w:r w:rsidRPr="0038571B">
        <w:rPr>
          <w:color w:val="0000FF"/>
          <w:highlight w:val="white"/>
          <w:lang w:val="en-US" w:eastAsia="fi-FI"/>
        </w:rPr>
        <w:t>="</w:t>
      </w:r>
      <w:r w:rsidRPr="0038571B">
        <w:rPr>
          <w:highlight w:val="white"/>
          <w:lang w:val="en-US" w:eastAsia="fi-FI"/>
        </w:rPr>
        <w:t>1.2.246.537.6.12.2002</w:t>
      </w:r>
      <w:r w:rsidRPr="0038571B">
        <w:rPr>
          <w:color w:val="0000FF"/>
          <w:highlight w:val="white"/>
          <w:lang w:val="en-US" w:eastAsia="fi-FI"/>
        </w:rPr>
        <w:t>"</w:t>
      </w:r>
      <w:r w:rsidRPr="0038571B">
        <w:rPr>
          <w:color w:val="FF0000"/>
          <w:highlight w:val="white"/>
          <w:lang w:val="en-US" w:eastAsia="fi-FI"/>
        </w:rPr>
        <w:t xml:space="preserve"> </w:t>
      </w:r>
    </w:p>
    <w:p w14:paraId="1E5A770A" w14:textId="77777777" w:rsidR="00AF12AD" w:rsidRPr="0082121C" w:rsidRDefault="00AF12AD" w:rsidP="0024249E">
      <w:pPr>
        <w:rPr>
          <w:color w:val="000000"/>
          <w:highlight w:val="white"/>
          <w:lang w:val="en-US" w:eastAsia="fi-FI"/>
        </w:rPr>
      </w:pPr>
      <w:r w:rsidRPr="005E61B2">
        <w:rPr>
          <w:highlight w:val="white"/>
          <w:lang w:val="en-US" w:eastAsia="fi-FI"/>
        </w:rPr>
        <w:t>codeSystemName</w:t>
      </w:r>
      <w:r w:rsidRPr="0038571B">
        <w:rPr>
          <w:color w:val="0000FF"/>
          <w:highlight w:val="white"/>
          <w:lang w:val="en-US" w:eastAsia="fi-FI"/>
        </w:rPr>
        <w:t>="</w:t>
      </w:r>
      <w:r>
        <w:rPr>
          <w:color w:val="000000"/>
          <w:highlight w:val="white"/>
          <w:lang w:val="en-US" w:eastAsia="fi-FI"/>
        </w:rPr>
        <w:t>AR/YDIN-Näkymät</w:t>
      </w:r>
      <w:r w:rsidRPr="0038571B">
        <w:rPr>
          <w:color w:val="0000FF"/>
          <w:highlight w:val="white"/>
          <w:lang w:val="en-US" w:eastAsia="fi-FI"/>
        </w:rPr>
        <w:t>"</w:t>
      </w:r>
      <w:r w:rsidRPr="0038571B">
        <w:rPr>
          <w:highlight w:val="white"/>
          <w:lang w:val="en-US" w:eastAsia="fi-FI"/>
        </w:rPr>
        <w:t xml:space="preserve"> </w:t>
      </w:r>
      <w:r w:rsidRPr="005E61B2">
        <w:rPr>
          <w:highlight w:val="white"/>
          <w:lang w:val="en-US" w:eastAsia="fi-FI"/>
        </w:rPr>
        <w:t>displayName</w:t>
      </w:r>
      <w:r w:rsidRPr="0038571B">
        <w:rPr>
          <w:color w:val="0000FF"/>
          <w:highlight w:val="white"/>
          <w:lang w:val="en-US" w:eastAsia="fi-FI"/>
        </w:rPr>
        <w:t>="</w:t>
      </w:r>
      <w:r>
        <w:rPr>
          <w:color w:val="000000"/>
          <w:highlight w:val="white"/>
          <w:lang w:val="en-US" w:eastAsia="fi-FI"/>
        </w:rPr>
        <w:t>Lähete</w:t>
      </w:r>
      <w:r w:rsidRPr="0038571B">
        <w:rPr>
          <w:color w:val="0000FF"/>
          <w:highlight w:val="white"/>
          <w:lang w:val="en-US" w:eastAsia="fi-FI"/>
        </w:rPr>
        <w:t>"/&gt;</w:t>
      </w:r>
    </w:p>
    <w:p w14:paraId="0F958F74" w14:textId="77777777" w:rsidR="00AF12AD" w:rsidRPr="002A3097" w:rsidRDefault="00AF12AD" w:rsidP="0024249E">
      <w:r w:rsidRPr="006E5DFD">
        <w:rPr>
          <w:color w:val="000000"/>
          <w:highlight w:val="white"/>
          <w:lang w:val="en-US" w:eastAsia="fi-FI"/>
        </w:rPr>
        <w:tab/>
      </w:r>
      <w:r w:rsidRPr="006E5DFD">
        <w:rPr>
          <w:color w:val="000000"/>
          <w:highlight w:val="white"/>
          <w:lang w:val="en-US" w:eastAsia="fi-FI"/>
        </w:rPr>
        <w:tab/>
      </w:r>
      <w:r w:rsidRPr="006E5DFD">
        <w:rPr>
          <w:color w:val="000000"/>
          <w:highlight w:val="white"/>
          <w:lang w:val="en-US" w:eastAsia="fi-FI"/>
        </w:rPr>
        <w:tab/>
      </w:r>
      <w:r w:rsidRPr="002A3097">
        <w:rPr>
          <w:color w:val="0000FF"/>
          <w:highlight w:val="white"/>
          <w:lang w:eastAsia="fi-FI"/>
        </w:rPr>
        <w:t>&lt;</w:t>
      </w:r>
      <w:r w:rsidRPr="002A3097">
        <w:rPr>
          <w:highlight w:val="white"/>
          <w:lang w:eastAsia="fi-FI"/>
        </w:rPr>
        <w:t>title</w:t>
      </w:r>
      <w:r w:rsidRPr="002A3097">
        <w:rPr>
          <w:color w:val="0000FF"/>
          <w:highlight w:val="white"/>
          <w:lang w:eastAsia="fi-FI"/>
        </w:rPr>
        <w:t>&gt;</w:t>
      </w:r>
      <w:r w:rsidRPr="002A3097">
        <w:rPr>
          <w:color w:val="000000"/>
          <w:highlight w:val="white"/>
          <w:lang w:eastAsia="fi-FI"/>
        </w:rPr>
        <w:t>Lähete</w:t>
      </w:r>
      <w:r w:rsidRPr="002A3097">
        <w:rPr>
          <w:color w:val="0000FF"/>
          <w:highlight w:val="white"/>
          <w:lang w:eastAsia="fi-FI"/>
        </w:rPr>
        <w:t>&lt;/</w:t>
      </w:r>
      <w:r w:rsidRPr="002A3097">
        <w:rPr>
          <w:highlight w:val="white"/>
          <w:lang w:eastAsia="fi-FI"/>
        </w:rPr>
        <w:t>title</w:t>
      </w:r>
      <w:r w:rsidRPr="002A3097">
        <w:rPr>
          <w:color w:val="0000FF"/>
          <w:highlight w:val="white"/>
          <w:lang w:eastAsia="fi-FI"/>
        </w:rPr>
        <w:t>&gt;</w:t>
      </w:r>
    </w:p>
    <w:p w14:paraId="77AD204A" w14:textId="77777777" w:rsidR="00AF12AD" w:rsidRPr="002A3097" w:rsidRDefault="00AF12AD" w:rsidP="0024249E"/>
    <w:p w14:paraId="7EF5CECC" w14:textId="3720C512" w:rsidR="0024249E" w:rsidRDefault="00CB0294" w:rsidP="0024249E">
      <w:pPr>
        <w:rPr>
          <w:ins w:id="347" w:author="Tuomainen Mika" w:date="2020-05-28T12:20:00Z"/>
        </w:rPr>
      </w:pPr>
      <w:ins w:id="348" w:author="Tuomainen Mika" w:date="2020-05-29T10:10:00Z">
        <w:r>
          <w:t xml:space="preserve">Näkymä-tason </w:t>
        </w:r>
      </w:ins>
      <w:del w:id="349" w:author="Tuomainen Mika" w:date="2020-05-29T10:02:00Z">
        <w:r w:rsidR="00AF12AD" w:rsidDel="008D281B">
          <w:delText xml:space="preserve">Merkinnän osallistujien tekijöiden tiedot </w:delText>
        </w:r>
      </w:del>
      <w:del w:id="350" w:author="Tuomainen Mika" w:date="2020-05-28T12:17:00Z">
        <w:r w:rsidR="00AF12AD" w:rsidDel="0024249E">
          <w:delText xml:space="preserve">ja päiväys </w:delText>
        </w:r>
      </w:del>
      <w:del w:id="351" w:author="Tuomainen Mika" w:date="2020-05-29T10:02:00Z">
        <w:r w:rsidR="00AF12AD" w:rsidDel="008D281B">
          <w:delText xml:space="preserve">ilmoitetaan näyttömuodossa text-elementissä. </w:delText>
        </w:r>
      </w:del>
      <w:ins w:id="352" w:author="Tuomainen Mika" w:date="2020-05-29T10:11:00Z">
        <w:r>
          <w:t>me</w:t>
        </w:r>
      </w:ins>
      <w:del w:id="353" w:author="Tuomainen Mika" w:date="2020-05-29T10:11:00Z">
        <w:r w:rsidR="00AF12AD" w:rsidDel="00CB0294">
          <w:delText>Me</w:delText>
        </w:r>
      </w:del>
      <w:r w:rsidR="00AF12AD">
        <w:t>rkinnän tietojen</w:t>
      </w:r>
      <w:ins w:id="354" w:author="Tuomainen Mika" w:date="2020-05-29T10:03:00Z">
        <w:r w:rsidR="008D281B">
          <w:t xml:space="preserve"> </w:t>
        </w:r>
      </w:ins>
      <w:del w:id="355" w:author="Tuomainen Mika" w:date="2020-05-29T10:10:00Z">
        <w:r w:rsidR="00AF12AD" w:rsidDel="00CB0294">
          <w:delText xml:space="preserve"> </w:delText>
        </w:r>
      </w:del>
      <w:r w:rsidR="00AF12AD">
        <w:t xml:space="preserve">osalta toteutus tehdään Kertomus ja lomakkeet </w:t>
      </w:r>
      <w:del w:id="356" w:author="Tuomainen Mika" w:date="2020-05-28T12:17:00Z">
        <w:r w:rsidR="00AF12AD" w:rsidDel="0024249E">
          <w:delText>-</w:delText>
        </w:r>
      </w:del>
      <w:ins w:id="357" w:author="Tuomainen Mika" w:date="2020-05-28T12:17:00Z">
        <w:r w:rsidR="0024249E">
          <w:t>–</w:t>
        </w:r>
      </w:ins>
      <w:r w:rsidR="00AF12AD">
        <w:t>määrittelyn</w:t>
      </w:r>
      <w:ins w:id="358" w:author="Tuomainen Mika" w:date="2020-06-10T13:25:00Z">
        <w:r w:rsidR="00A2798D">
          <w:t xml:space="preserve"> [4]</w:t>
        </w:r>
      </w:ins>
      <w:r w:rsidR="00AF12AD">
        <w:t xml:space="preserve"> mukaisesti</w:t>
      </w:r>
      <w:ins w:id="359" w:author="Timo Kaskinen" w:date="2020-03-15T22:35:00Z">
        <w:r w:rsidR="001C43C6">
          <w:t xml:space="preserve"> - </w:t>
        </w:r>
      </w:ins>
      <w:ins w:id="360" w:author="Timo Kaskinen" w:date="2020-03-15T22:21:00Z">
        <w:r w:rsidR="00111A47">
          <w:t xml:space="preserve">kuitenkin niin, että </w:t>
        </w:r>
        <w:del w:id="361" w:author="Tuomainen Mika" w:date="2020-05-28T12:18:00Z">
          <w:r w:rsidR="00111A47" w:rsidDel="0024249E">
            <w:delText>tässä määrittelyssä kuvatut</w:delText>
          </w:r>
        </w:del>
      </w:ins>
      <w:ins w:id="362" w:author="Tuomainen Mika" w:date="2020-05-28T12:18:00Z">
        <w:r w:rsidR="0024249E">
          <w:t>seuraavat</w:t>
        </w:r>
      </w:ins>
      <w:ins w:id="363" w:author="Timo Kaskinen" w:date="2020-03-15T22:21:00Z">
        <w:r w:rsidR="00111A47">
          <w:t xml:space="preserve"> l</w:t>
        </w:r>
      </w:ins>
      <w:ins w:id="364" w:author="Tuomainen Mika" w:date="2020-05-28T00:09:00Z">
        <w:r w:rsidR="006C59EC">
          <w:t>ievennykset</w:t>
        </w:r>
      </w:ins>
      <w:ins w:id="365" w:author="Timo Kaskinen" w:date="2020-03-15T22:21:00Z">
        <w:del w:id="366" w:author="Tuomainen Mika" w:date="2020-05-28T00:09:00Z">
          <w:r w:rsidR="00111A47" w:rsidDel="006C59EC">
            <w:delText>oivennukset</w:delText>
          </w:r>
        </w:del>
        <w:r w:rsidR="00111A47">
          <w:t xml:space="preserve"> </w:t>
        </w:r>
      </w:ins>
      <w:ins w:id="367" w:author="Timo Kaskinen" w:date="2020-03-15T22:35:00Z">
        <w:r w:rsidR="001C43C6">
          <w:t xml:space="preserve">vaatimuksiin </w:t>
        </w:r>
      </w:ins>
      <w:ins w:id="368" w:author="Timo Kaskinen" w:date="2020-03-15T22:21:00Z">
        <w:r w:rsidR="00111A47">
          <w:t>lähete</w:t>
        </w:r>
      </w:ins>
      <w:ins w:id="369" w:author="Timo Kaskinen" w:date="2020-03-15T22:22:00Z">
        <w:r w:rsidR="00111A47">
          <w:t>-</w:t>
        </w:r>
        <w:r w:rsidR="00487572">
          <w:t xml:space="preserve"> ja palautemerkintöjen osalta ovat voimassa</w:t>
        </w:r>
      </w:ins>
      <w:ins w:id="370" w:author="Tuomainen Mika" w:date="2020-05-28T13:19:00Z">
        <w:r w:rsidR="00EF3C59">
          <w:t>:</w:t>
        </w:r>
      </w:ins>
      <w:ins w:id="371" w:author="Timo Kaskinen" w:date="2020-03-15T22:22:00Z">
        <w:del w:id="372" w:author="Tuomainen Mika" w:date="2020-05-28T13:19:00Z">
          <w:r w:rsidR="00487572" w:rsidDel="00EF3C59">
            <w:delText>.</w:delText>
          </w:r>
        </w:del>
      </w:ins>
      <w:del w:id="373" w:author="Tuomainen Mika" w:date="2020-05-28T12:20:00Z">
        <w:r w:rsidR="00AF12AD" w:rsidDel="0024249E">
          <w:delText xml:space="preserve"> </w:delText>
        </w:r>
      </w:del>
    </w:p>
    <w:p w14:paraId="19CF436A" w14:textId="4FE83BE8" w:rsidR="0024249E" w:rsidRPr="0024249E" w:rsidRDefault="00AF12AD" w:rsidP="0024249E">
      <w:pPr>
        <w:pStyle w:val="Luettelokappale"/>
        <w:numPr>
          <w:ilvl w:val="0"/>
          <w:numId w:val="39"/>
        </w:numPr>
        <w:rPr>
          <w:ins w:id="374" w:author="Tuomainen Mika" w:date="2020-05-28T12:20:00Z"/>
          <w:sz w:val="20"/>
          <w:szCs w:val="20"/>
        </w:rPr>
      </w:pPr>
      <w:r w:rsidRPr="0024249E">
        <w:rPr>
          <w:sz w:val="20"/>
          <w:szCs w:val="20"/>
        </w:rPr>
        <w:t>Lähettäneen järjestelmän arkistoimassa lähetteessä merkinnän tekijä on lähetteen laatija. Vastaanottaneen järjestelmän arkistoimassa lähetteessä merkinnän tekijä on lähetteen käsitt</w:t>
      </w:r>
      <w:r w:rsidR="001C5E79" w:rsidRPr="0024249E">
        <w:rPr>
          <w:sz w:val="20"/>
          <w:szCs w:val="20"/>
        </w:rPr>
        <w:t xml:space="preserve">elijä </w:t>
      </w:r>
      <w:r w:rsidR="009E6265" w:rsidRPr="0024249E">
        <w:rPr>
          <w:sz w:val="20"/>
          <w:szCs w:val="20"/>
        </w:rPr>
        <w:t>silloin, kun käsittelijä on tuottanut uutta sisältöä arkistoitavaan asiakirjaan. Merkinnän tekijää ei</w:t>
      </w:r>
      <w:ins w:id="375" w:author="Tuomainen Mika" w:date="2020-05-28T12:20:00Z">
        <w:r w:rsidR="00EF3C59">
          <w:rPr>
            <w:sz w:val="20"/>
            <w:szCs w:val="20"/>
          </w:rPr>
          <w:t xml:space="preserve"> kuitenkaan</w:t>
        </w:r>
      </w:ins>
      <w:r w:rsidR="009E6265" w:rsidRPr="0024249E">
        <w:rPr>
          <w:sz w:val="20"/>
          <w:szCs w:val="20"/>
        </w:rPr>
        <w:t xml:space="preserve"> tarvitse nimetä </w:t>
      </w:r>
      <w:r w:rsidR="001C5E79" w:rsidRPr="0024249E">
        <w:rPr>
          <w:sz w:val="20"/>
          <w:szCs w:val="20"/>
        </w:rPr>
        <w:t xml:space="preserve">henkilötasolla </w:t>
      </w:r>
      <w:r w:rsidR="009E6265" w:rsidRPr="0024249E">
        <w:rPr>
          <w:sz w:val="20"/>
          <w:szCs w:val="20"/>
        </w:rPr>
        <w:t xml:space="preserve">niihin merkintöihin, jotka ovat </w:t>
      </w:r>
      <w:r w:rsidR="001C5E79" w:rsidRPr="0024249E">
        <w:rPr>
          <w:sz w:val="20"/>
          <w:szCs w:val="20"/>
        </w:rPr>
        <w:t>toisen organisaation tuottamaa sisältöä (esim. vastaanottaja arkistoi saapuneen lähetteen pelkästään lähettäjän tuottamien PikaXML-tietojen perusteella)</w:t>
      </w:r>
      <w:ins w:id="376" w:author="Tuomainen Mika" w:date="2020-05-28T00:18:00Z">
        <w:r w:rsidR="005C7A52" w:rsidRPr="0024249E">
          <w:rPr>
            <w:sz w:val="20"/>
            <w:szCs w:val="20"/>
          </w:rPr>
          <w:t xml:space="preserve">. </w:t>
        </w:r>
      </w:ins>
    </w:p>
    <w:p w14:paraId="3A457023" w14:textId="6FBD4A0A" w:rsidR="0024249E" w:rsidRDefault="008D281B" w:rsidP="0024249E">
      <w:pPr>
        <w:pStyle w:val="Luettelokappale"/>
        <w:numPr>
          <w:ilvl w:val="0"/>
          <w:numId w:val="39"/>
        </w:numPr>
        <w:rPr>
          <w:ins w:id="377" w:author="Tuomainen Mika" w:date="2020-09-23T13:23:00Z"/>
          <w:sz w:val="20"/>
          <w:szCs w:val="20"/>
        </w:rPr>
      </w:pPr>
      <w:ins w:id="378" w:author="Tuomainen Mika" w:date="2020-05-28T00:18:00Z">
        <w:r>
          <w:rPr>
            <w:sz w:val="20"/>
            <w:szCs w:val="20"/>
          </w:rPr>
          <w:t>Tällöin N</w:t>
        </w:r>
        <w:r w:rsidR="005C7A52" w:rsidRPr="0024249E">
          <w:rPr>
            <w:sz w:val="20"/>
            <w:szCs w:val="20"/>
          </w:rPr>
          <w:t>äkymä</w:t>
        </w:r>
      </w:ins>
      <w:ins w:id="379" w:author="Tuomainen Mika" w:date="2020-05-29T10:04:00Z">
        <w:r>
          <w:rPr>
            <w:sz w:val="20"/>
            <w:szCs w:val="20"/>
          </w:rPr>
          <w:t>-</w:t>
        </w:r>
      </w:ins>
      <w:ins w:id="380" w:author="Tuomainen Mika" w:date="2020-05-28T00:18:00Z">
        <w:r w:rsidR="005C7A52" w:rsidRPr="0024249E">
          <w:rPr>
            <w:sz w:val="20"/>
            <w:szCs w:val="20"/>
          </w:rPr>
          <w:t xml:space="preserve">tason author-rakenteessa riittää vastaanottavan organisaation yksilöinti. </w:t>
        </w:r>
      </w:ins>
    </w:p>
    <w:p w14:paraId="4BCE5566" w14:textId="2AAB6877" w:rsidR="006B7E99" w:rsidRPr="006B7E99" w:rsidDel="006B7E99" w:rsidRDefault="006B7E99" w:rsidP="006B7E99">
      <w:pPr>
        <w:pStyle w:val="Luettelokappale"/>
        <w:numPr>
          <w:ilvl w:val="0"/>
          <w:numId w:val="39"/>
        </w:numPr>
        <w:rPr>
          <w:del w:id="381" w:author="Tuomainen Mika" w:date="2020-09-23T13:23:00Z"/>
          <w:sz w:val="20"/>
          <w:szCs w:val="20"/>
        </w:rPr>
      </w:pPr>
      <w:del w:id="382" w:author="Tuomainen Mika" w:date="2020-09-23T13:23:00Z">
        <w:r w:rsidDel="006B7E99">
          <w:rPr>
            <w:sz w:val="20"/>
            <w:szCs w:val="20"/>
          </w:rPr>
          <w:delText>Merkinnän ajan osalta Näkymä-tasolla riittää päivän tarkkuus, suositellaan myös ajan antamista, jos se on tiedossa</w:delText>
        </w:r>
      </w:del>
    </w:p>
    <w:p w14:paraId="63215AA7" w14:textId="68BFB444" w:rsidR="00487572" w:rsidRDefault="005C7A52" w:rsidP="0024249E">
      <w:pPr>
        <w:pStyle w:val="Luettelokappale"/>
        <w:numPr>
          <w:ilvl w:val="0"/>
          <w:numId w:val="39"/>
        </w:numPr>
        <w:rPr>
          <w:ins w:id="383" w:author="Tuomainen Mika" w:date="2020-05-29T10:07:00Z"/>
          <w:sz w:val="20"/>
          <w:szCs w:val="20"/>
        </w:rPr>
      </w:pPr>
      <w:ins w:id="384" w:author="Tuomainen Mika" w:date="2020-05-28T00:18:00Z">
        <w:r w:rsidRPr="0024249E">
          <w:rPr>
            <w:sz w:val="20"/>
            <w:szCs w:val="20"/>
          </w:rPr>
          <w:t>Merkinnän tekijän rooli voi</w:t>
        </w:r>
      </w:ins>
      <w:ins w:id="385" w:author="Tuomainen Mika" w:date="2020-05-29T10:04:00Z">
        <w:r w:rsidR="008D281B">
          <w:rPr>
            <w:sz w:val="20"/>
            <w:szCs w:val="20"/>
          </w:rPr>
          <w:t xml:space="preserve"> toisen organisaation tuottaman sisällön osalta</w:t>
        </w:r>
      </w:ins>
      <w:ins w:id="386" w:author="Tuomainen Mika" w:date="2020-05-28T00:18:00Z">
        <w:r w:rsidRPr="0024249E">
          <w:rPr>
            <w:sz w:val="20"/>
            <w:szCs w:val="20"/>
          </w:rPr>
          <w:t xml:space="preserve"> joko MER tai OHJ</w:t>
        </w:r>
      </w:ins>
      <w:ins w:id="387" w:author="Tuomainen Mika" w:date="2020-05-29T10:05:00Z">
        <w:r w:rsidR="008D281B">
          <w:rPr>
            <w:sz w:val="20"/>
            <w:szCs w:val="20"/>
          </w:rPr>
          <w:t xml:space="preserve">. MER on edelleen tuettu </w:t>
        </w:r>
      </w:ins>
      <w:ins w:id="388" w:author="Tuomainen Mika" w:date="2020-05-28T00:18:00Z">
        <w:r w:rsidRPr="0024249E">
          <w:rPr>
            <w:sz w:val="20"/>
            <w:szCs w:val="20"/>
          </w:rPr>
          <w:t>tässä rakenteessa historiasyistä mutta suositelt</w:t>
        </w:r>
        <w:r w:rsidR="008D281B">
          <w:rPr>
            <w:sz w:val="20"/>
            <w:szCs w:val="20"/>
          </w:rPr>
          <w:t>avampi</w:t>
        </w:r>
      </w:ins>
      <w:ins w:id="389" w:author="Tuomainen Mika" w:date="2020-05-29T10:13:00Z">
        <w:r w:rsidR="00CB0294">
          <w:rPr>
            <w:sz w:val="20"/>
            <w:szCs w:val="20"/>
          </w:rPr>
          <w:t xml:space="preserve"> tapa</w:t>
        </w:r>
      </w:ins>
      <w:ins w:id="390" w:author="Tuomainen Mika" w:date="2020-05-28T00:18:00Z">
        <w:r w:rsidR="008D281B">
          <w:rPr>
            <w:sz w:val="20"/>
            <w:szCs w:val="20"/>
          </w:rPr>
          <w:t xml:space="preserve"> on hyödyntää OHJ-roolia</w:t>
        </w:r>
      </w:ins>
      <w:ins w:id="391" w:author="Tuomainen Mika" w:date="2020-05-28T00:22:00Z">
        <w:r w:rsidR="00644FBD" w:rsidRPr="0024249E">
          <w:rPr>
            <w:sz w:val="20"/>
            <w:szCs w:val="20"/>
          </w:rPr>
          <w:t>.</w:t>
        </w:r>
      </w:ins>
    </w:p>
    <w:p w14:paraId="55D34B0A" w14:textId="53A38746" w:rsidR="00CB0294" w:rsidRDefault="00CB0294" w:rsidP="00CB0294">
      <w:pPr>
        <w:rPr>
          <w:ins w:id="392" w:author="Tuomainen Mika" w:date="2020-05-29T10:07:00Z"/>
        </w:rPr>
      </w:pPr>
    </w:p>
    <w:p w14:paraId="795360C8" w14:textId="0E5B81D6" w:rsidR="00CB0294" w:rsidRDefault="00CB0294" w:rsidP="00CB0294">
      <w:pPr>
        <w:rPr>
          <w:ins w:id="393" w:author="Tuomainen Mika" w:date="2020-05-29T10:07:00Z"/>
        </w:rPr>
      </w:pPr>
      <w:ins w:id="394" w:author="Tuomainen Mika" w:date="2020-05-29T10:07:00Z">
        <w:r>
          <w:t>Merkinnän osallistujien tekijöiden tiedot ilmoitetaan Näkymä-tason näyttömuodossa</w:t>
        </w:r>
        <w:r w:rsidR="00A42CE8">
          <w:t xml:space="preserve"> text-elementissä K</w:t>
        </w:r>
      </w:ins>
      <w:ins w:id="395" w:author="Tuomainen Mika" w:date="2020-06-05T10:12:00Z">
        <w:r w:rsidR="00A42CE8">
          <w:t>ertomus ja lomakkeet määrittelyn mukaisesti.</w:t>
        </w:r>
      </w:ins>
      <w:ins w:id="396" w:author="Tuomainen Mika" w:date="2020-05-29T10:07:00Z">
        <w:r>
          <w:t xml:space="preserve"> </w:t>
        </w:r>
      </w:ins>
    </w:p>
    <w:p w14:paraId="438969FD" w14:textId="77777777" w:rsidR="00CB0294" w:rsidRPr="00CB0294" w:rsidRDefault="00CB0294" w:rsidP="00CB0294">
      <w:pPr>
        <w:rPr>
          <w:ins w:id="397" w:author="Tuomainen Mika" w:date="2020-05-28T00:19:00Z"/>
        </w:rPr>
      </w:pPr>
    </w:p>
    <w:p w14:paraId="41D7BE8D" w14:textId="5D3DE681" w:rsidR="008D281B" w:rsidRDefault="008D281B" w:rsidP="0024249E">
      <w:pPr>
        <w:rPr>
          <w:ins w:id="398" w:author="Tuomainen Mika" w:date="2020-05-29T10:06:00Z"/>
        </w:rPr>
      </w:pPr>
      <w:ins w:id="399" w:author="Tuomainen Mika" w:date="2020-05-29T10:05:00Z">
        <w:r>
          <w:t>Alla esimerkki MER-roolilla annetuista</w:t>
        </w:r>
      </w:ins>
      <w:ins w:id="400" w:author="Tuomainen Mika" w:date="2020-05-29T10:07:00Z">
        <w:r w:rsidR="00CB0294">
          <w:t xml:space="preserve"> rakenteisista Näkymä-tason</w:t>
        </w:r>
      </w:ins>
      <w:ins w:id="401" w:author="Tuomainen Mika" w:date="2020-05-29T10:05:00Z">
        <w:r>
          <w:t xml:space="preserve"> tiedoista, joi</w:t>
        </w:r>
      </w:ins>
      <w:ins w:id="402" w:author="Tuomainen Mika" w:date="2020-05-29T10:06:00Z">
        <w:r>
          <w:t>s</w:t>
        </w:r>
      </w:ins>
      <w:ins w:id="403" w:author="Tuomainen Mika" w:date="2020-05-29T10:05:00Z">
        <w:r>
          <w:t>ta puuttuu</w:t>
        </w:r>
      </w:ins>
      <w:ins w:id="404" w:author="Tuomainen Mika" w:date="2020-05-29T10:06:00Z">
        <w:r>
          <w:t xml:space="preserve"> merkinnän tekijän tiedot. M</w:t>
        </w:r>
        <w:r w:rsidR="00CB0294">
          <w:t>uissa tilanteissa</w:t>
        </w:r>
        <w:r>
          <w:t xml:space="preserve"> toimitaan, kuten Kertomus ja lomakkeet määrittelyssä on kuvattu. </w:t>
        </w:r>
      </w:ins>
    </w:p>
    <w:p w14:paraId="6E6E6354" w14:textId="699986DD" w:rsidR="008D281B" w:rsidRDefault="008D281B" w:rsidP="0024249E">
      <w:pPr>
        <w:rPr>
          <w:ins w:id="405" w:author="Tuomainen Mika" w:date="2020-05-28T00:19:00Z"/>
        </w:rPr>
      </w:pPr>
      <w:ins w:id="406" w:author="Tuomainen Mika" w:date="2020-05-29T10:05:00Z">
        <w:r>
          <w:t xml:space="preserve"> </w:t>
        </w:r>
      </w:ins>
    </w:p>
    <w:p w14:paraId="47599E28" w14:textId="2BD0B9C8" w:rsidR="00644FBD" w:rsidRPr="00DC5633" w:rsidRDefault="00644FBD" w:rsidP="0024249E">
      <w:pPr>
        <w:rPr>
          <w:ins w:id="407" w:author="Tuomainen Mika" w:date="2020-05-28T00:19:00Z"/>
          <w:highlight w:val="white"/>
          <w:lang w:eastAsia="fi-FI"/>
        </w:rPr>
      </w:pPr>
      <w:ins w:id="408" w:author="Tuomainen Mika" w:date="2020-05-28T00:19:00Z">
        <w:r w:rsidRPr="00DC5633">
          <w:rPr>
            <w:highlight w:val="white"/>
            <w:lang w:eastAsia="fi-FI"/>
          </w:rPr>
          <w:t>&lt;!--näkymätason author-rakenteesta voi puuttua henkilö</w:t>
        </w:r>
        <w:r>
          <w:rPr>
            <w:highlight w:val="white"/>
            <w:lang w:eastAsia="fi-FI"/>
          </w:rPr>
          <w:t xml:space="preserve"> </w:t>
        </w:r>
        <w:r w:rsidRPr="00DC5633">
          <w:rPr>
            <w:highlight w:val="white"/>
            <w:lang w:eastAsia="fi-FI"/>
          </w:rPr>
          <w:t xml:space="preserve">merkinnäntekijä </w:t>
        </w:r>
      </w:ins>
      <w:ins w:id="409" w:author="Tuomainen Mika" w:date="2020-05-28T00:20:00Z">
        <w:r>
          <w:rPr>
            <w:highlight w:val="white"/>
            <w:lang w:eastAsia="fi-FI"/>
          </w:rPr>
          <w:t>lähetteen</w:t>
        </w:r>
      </w:ins>
      <w:ins w:id="410" w:author="Tuomainen Mika" w:date="2020-05-28T00:19:00Z">
        <w:r w:rsidRPr="00DC5633">
          <w:rPr>
            <w:highlight w:val="white"/>
            <w:lang w:eastAsia="fi-FI"/>
          </w:rPr>
          <w:t xml:space="preserve"> vastaanottajan järjestelmässä --&gt;</w:t>
        </w:r>
      </w:ins>
    </w:p>
    <w:p w14:paraId="541547CF" w14:textId="77777777" w:rsidR="00644FBD" w:rsidRPr="007A72FC" w:rsidRDefault="00644FBD" w:rsidP="0024249E">
      <w:pPr>
        <w:rPr>
          <w:ins w:id="411" w:author="Tuomainen Mika" w:date="2020-05-28T00:19:00Z"/>
          <w:color w:val="000000"/>
          <w:highlight w:val="white"/>
          <w:lang w:eastAsia="fi-FI"/>
        </w:rPr>
      </w:pPr>
      <w:ins w:id="412" w:author="Tuomainen Mika" w:date="2020-05-28T00:19:00Z">
        <w:r w:rsidRPr="007A72FC">
          <w:rPr>
            <w:color w:val="0000FF"/>
            <w:highlight w:val="white"/>
            <w:lang w:eastAsia="fi-FI"/>
          </w:rPr>
          <w:t>&lt;</w:t>
        </w:r>
        <w:r w:rsidRPr="007A72FC">
          <w:rPr>
            <w:highlight w:val="white"/>
            <w:lang w:eastAsia="fi-FI"/>
          </w:rPr>
          <w:t>author</w:t>
        </w:r>
        <w:r w:rsidRPr="007A72FC">
          <w:rPr>
            <w:color w:val="0000FF"/>
            <w:highlight w:val="white"/>
            <w:lang w:eastAsia="fi-FI"/>
          </w:rPr>
          <w:t>&gt;</w:t>
        </w:r>
      </w:ins>
    </w:p>
    <w:p w14:paraId="4F70C3E3" w14:textId="77777777" w:rsidR="00644FBD" w:rsidRPr="007A72FC" w:rsidRDefault="00644FBD" w:rsidP="0024249E">
      <w:pPr>
        <w:rPr>
          <w:ins w:id="413" w:author="Tuomainen Mika" w:date="2020-05-28T00:19:00Z"/>
          <w:highlight w:val="white"/>
          <w:lang w:eastAsia="fi-FI"/>
        </w:rPr>
      </w:pPr>
      <w:ins w:id="414" w:author="Tuomainen Mika" w:date="2020-05-28T00:19:00Z">
        <w:r w:rsidRPr="007A72FC">
          <w:rPr>
            <w:highlight w:val="white"/>
            <w:lang w:eastAsia="fi-FI"/>
          </w:rPr>
          <w:lastRenderedPageBreak/>
          <w:tab/>
        </w:r>
        <w:r w:rsidRPr="007A72FC">
          <w:rPr>
            <w:color w:val="0000FF"/>
            <w:highlight w:val="white"/>
            <w:lang w:eastAsia="fi-FI"/>
          </w:rPr>
          <w:t>&lt;</w:t>
        </w:r>
        <w:r w:rsidRPr="007A72FC">
          <w:rPr>
            <w:color w:val="800000"/>
            <w:highlight w:val="white"/>
            <w:lang w:eastAsia="fi-FI"/>
          </w:rPr>
          <w:t>functionCode</w:t>
        </w:r>
        <w:r w:rsidRPr="007A72FC">
          <w:rPr>
            <w:color w:val="FF0000"/>
            <w:highlight w:val="white"/>
            <w:lang w:eastAsia="fi-FI"/>
          </w:rPr>
          <w:t xml:space="preserve"> code</w:t>
        </w:r>
        <w:r w:rsidRPr="007A72FC">
          <w:rPr>
            <w:color w:val="0000FF"/>
            <w:highlight w:val="white"/>
            <w:lang w:eastAsia="fi-FI"/>
          </w:rPr>
          <w:t>="</w:t>
        </w:r>
        <w:r w:rsidRPr="007A72FC">
          <w:rPr>
            <w:highlight w:val="white"/>
            <w:lang w:eastAsia="fi-FI"/>
          </w:rPr>
          <w:t>MER</w:t>
        </w:r>
        <w:r w:rsidRPr="007A72FC">
          <w:rPr>
            <w:color w:val="0000FF"/>
            <w:highlight w:val="white"/>
            <w:lang w:eastAsia="fi-FI"/>
          </w:rPr>
          <w:t>"</w:t>
        </w:r>
        <w:r w:rsidRPr="007A72FC">
          <w:rPr>
            <w:color w:val="FF0000"/>
            <w:highlight w:val="white"/>
            <w:lang w:eastAsia="fi-FI"/>
          </w:rPr>
          <w:t xml:space="preserve"> codeSystem</w:t>
        </w:r>
        <w:r w:rsidRPr="007A72FC">
          <w:rPr>
            <w:color w:val="0000FF"/>
            <w:highlight w:val="white"/>
            <w:lang w:eastAsia="fi-FI"/>
          </w:rPr>
          <w:t>="</w:t>
        </w:r>
        <w:r w:rsidRPr="007A72FC">
          <w:rPr>
            <w:highlight w:val="white"/>
            <w:lang w:eastAsia="fi-FI"/>
          </w:rPr>
          <w:t>1.2.246.537.5.40006.2003</w:t>
        </w:r>
        <w:r w:rsidRPr="007A72FC">
          <w:rPr>
            <w:color w:val="0000FF"/>
            <w:highlight w:val="white"/>
            <w:lang w:eastAsia="fi-FI"/>
          </w:rPr>
          <w:t>"</w:t>
        </w:r>
        <w:r w:rsidRPr="007A72FC">
          <w:rPr>
            <w:color w:val="FF0000"/>
            <w:highlight w:val="white"/>
            <w:lang w:eastAsia="fi-FI"/>
          </w:rPr>
          <w:t xml:space="preserve"> codeSystemName</w:t>
        </w:r>
        <w:r w:rsidRPr="007A72FC">
          <w:rPr>
            <w:color w:val="0000FF"/>
            <w:highlight w:val="white"/>
            <w:lang w:eastAsia="fi-FI"/>
          </w:rPr>
          <w:t>="</w:t>
        </w:r>
        <w:r w:rsidRPr="007A72FC">
          <w:rPr>
            <w:highlight w:val="white"/>
            <w:lang w:eastAsia="fi-FI"/>
          </w:rPr>
          <w:t>Ammattihenkilön funktio/rooli</w:t>
        </w:r>
        <w:r w:rsidRPr="007A72FC">
          <w:rPr>
            <w:color w:val="0000FF"/>
            <w:highlight w:val="white"/>
            <w:lang w:eastAsia="fi-FI"/>
          </w:rPr>
          <w:t>"</w:t>
        </w:r>
        <w:r w:rsidRPr="007A72FC">
          <w:rPr>
            <w:color w:val="FF0000"/>
            <w:highlight w:val="white"/>
            <w:lang w:eastAsia="fi-FI"/>
          </w:rPr>
          <w:t xml:space="preserve"> displayName</w:t>
        </w:r>
        <w:r w:rsidRPr="007A72FC">
          <w:rPr>
            <w:color w:val="0000FF"/>
            <w:highlight w:val="white"/>
            <w:lang w:eastAsia="fi-FI"/>
          </w:rPr>
          <w:t>="</w:t>
        </w:r>
        <w:r w:rsidRPr="007A72FC">
          <w:rPr>
            <w:highlight w:val="white"/>
            <w:lang w:eastAsia="fi-FI"/>
          </w:rPr>
          <w:t>Merkinnän tekijä</w:t>
        </w:r>
        <w:r w:rsidRPr="007A72FC">
          <w:rPr>
            <w:color w:val="0000FF"/>
            <w:highlight w:val="white"/>
            <w:lang w:eastAsia="fi-FI"/>
          </w:rPr>
          <w:t>"/&gt;</w:t>
        </w:r>
      </w:ins>
    </w:p>
    <w:p w14:paraId="3417C6B0" w14:textId="77777777" w:rsidR="00644FBD" w:rsidRPr="003F4043" w:rsidRDefault="00644FBD" w:rsidP="0024249E">
      <w:pPr>
        <w:rPr>
          <w:ins w:id="415" w:author="Tuomainen Mika" w:date="2020-05-28T00:19:00Z"/>
          <w:highlight w:val="white"/>
          <w:lang w:val="en-US" w:eastAsia="fi-FI"/>
        </w:rPr>
      </w:pPr>
      <w:ins w:id="416" w:author="Tuomainen Mika" w:date="2020-05-28T00:19:00Z">
        <w:r w:rsidRPr="007A72FC">
          <w:rPr>
            <w:highlight w:val="white"/>
            <w:lang w:eastAsia="fi-FI"/>
          </w:rPr>
          <w:tab/>
        </w:r>
        <w:r w:rsidRPr="007A72FC">
          <w:rPr>
            <w:highlight w:val="white"/>
            <w:lang w:eastAsia="fi-FI"/>
          </w:rPr>
          <w:tab/>
        </w:r>
        <w:r w:rsidRPr="003F4043">
          <w:rPr>
            <w:color w:val="0000FF"/>
            <w:highlight w:val="white"/>
            <w:lang w:val="en-US" w:eastAsia="fi-FI"/>
          </w:rPr>
          <w:t>&lt;</w:t>
        </w:r>
        <w:r w:rsidRPr="003F4043">
          <w:rPr>
            <w:color w:val="800000"/>
            <w:highlight w:val="white"/>
            <w:lang w:val="en-US" w:eastAsia="fi-FI"/>
          </w:rPr>
          <w:t>time</w:t>
        </w:r>
        <w:r w:rsidRPr="003F4043">
          <w:rPr>
            <w:color w:val="FF0000"/>
            <w:highlight w:val="white"/>
            <w:lang w:val="en-US" w:eastAsia="fi-FI"/>
          </w:rPr>
          <w:t xml:space="preserve"> value</w:t>
        </w:r>
        <w:r w:rsidRPr="003F4043">
          <w:rPr>
            <w:color w:val="0000FF"/>
            <w:highlight w:val="white"/>
            <w:lang w:val="en-US" w:eastAsia="fi-FI"/>
          </w:rPr>
          <w:t>="</w:t>
        </w:r>
        <w:r w:rsidRPr="003F4043">
          <w:rPr>
            <w:highlight w:val="white"/>
            <w:lang w:val="en-US" w:eastAsia="fi-FI"/>
          </w:rPr>
          <w:t>20080122131450</w:t>
        </w:r>
        <w:r w:rsidRPr="003F4043">
          <w:rPr>
            <w:color w:val="0000FF"/>
            <w:highlight w:val="white"/>
            <w:lang w:val="en-US" w:eastAsia="fi-FI"/>
          </w:rPr>
          <w:t>"/&gt;</w:t>
        </w:r>
      </w:ins>
    </w:p>
    <w:p w14:paraId="0F2E2502" w14:textId="77777777" w:rsidR="00644FBD" w:rsidRPr="003F4043" w:rsidRDefault="00644FBD" w:rsidP="0024249E">
      <w:pPr>
        <w:rPr>
          <w:ins w:id="417" w:author="Tuomainen Mika" w:date="2020-05-28T00:19:00Z"/>
          <w:color w:val="000000"/>
          <w:highlight w:val="white"/>
          <w:lang w:val="en-US" w:eastAsia="fi-FI"/>
        </w:rPr>
      </w:pPr>
      <w:ins w:id="418" w:author="Tuomainen Mika" w:date="2020-05-28T00:19:00Z">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highlight w:val="white"/>
            <w:lang w:val="en-US" w:eastAsia="fi-FI"/>
          </w:rPr>
          <w:t>assignedAuthor</w:t>
        </w:r>
        <w:r w:rsidRPr="003F4043">
          <w:rPr>
            <w:color w:val="0000FF"/>
            <w:highlight w:val="white"/>
            <w:lang w:val="en-US" w:eastAsia="fi-FI"/>
          </w:rPr>
          <w:t>&gt;</w:t>
        </w:r>
      </w:ins>
    </w:p>
    <w:p w14:paraId="784E73BF" w14:textId="77777777" w:rsidR="00644FBD" w:rsidRPr="003F4043" w:rsidRDefault="00644FBD" w:rsidP="0024249E">
      <w:pPr>
        <w:rPr>
          <w:ins w:id="419" w:author="Tuomainen Mika" w:date="2020-05-28T00:19:00Z"/>
          <w:color w:val="000000"/>
          <w:highlight w:val="white"/>
          <w:lang w:val="en-US" w:eastAsia="fi-FI"/>
        </w:rPr>
      </w:pPr>
      <w:ins w:id="420" w:author="Tuomainen Mika" w:date="2020-05-28T00:19:00Z">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highlight w:val="white"/>
            <w:lang w:val="en-US" w:eastAsia="fi-FI"/>
          </w:rPr>
          <w:t xml:space="preserve"> nullFlavor</w:t>
        </w:r>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ins>
    </w:p>
    <w:p w14:paraId="74BB652A" w14:textId="77777777" w:rsidR="00644FBD" w:rsidRPr="003F4043" w:rsidRDefault="00644FBD" w:rsidP="0024249E">
      <w:pPr>
        <w:rPr>
          <w:ins w:id="421" w:author="Tuomainen Mika" w:date="2020-05-28T00:19:00Z"/>
          <w:color w:val="000000"/>
          <w:highlight w:val="white"/>
          <w:lang w:val="en-US" w:eastAsia="fi-FI"/>
        </w:rPr>
      </w:pPr>
      <w:ins w:id="422" w:author="Tuomainen Mika" w:date="2020-05-28T00:19:00Z">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highlight w:val="white"/>
            <w:lang w:val="en-US" w:eastAsia="fi-FI"/>
          </w:rPr>
          <w:t>assignedPerson</w:t>
        </w:r>
        <w:r w:rsidRPr="003F4043">
          <w:rPr>
            <w:color w:val="FF0000"/>
            <w:highlight w:val="white"/>
            <w:lang w:val="en-US" w:eastAsia="fi-FI"/>
          </w:rPr>
          <w:t xml:space="preserve"> nullFlavor</w:t>
        </w:r>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ins>
    </w:p>
    <w:p w14:paraId="5424E2FC" w14:textId="77777777" w:rsidR="00644FBD" w:rsidRPr="003F4043" w:rsidRDefault="00644FBD" w:rsidP="0024249E">
      <w:pPr>
        <w:rPr>
          <w:ins w:id="423" w:author="Tuomainen Mika" w:date="2020-05-28T00:19:00Z"/>
          <w:color w:val="000000"/>
          <w:highlight w:val="white"/>
          <w:lang w:val="en-US" w:eastAsia="fi-FI"/>
        </w:rPr>
      </w:pPr>
      <w:ins w:id="424" w:author="Tuomainen Mika" w:date="2020-05-28T00:19:00Z">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highlight w:val="white"/>
            <w:lang w:val="en-US" w:eastAsia="fi-FI"/>
          </w:rPr>
          <w:t>representedOrganization</w:t>
        </w:r>
        <w:r w:rsidRPr="003F4043">
          <w:rPr>
            <w:color w:val="0000FF"/>
            <w:highlight w:val="white"/>
            <w:lang w:val="en-US" w:eastAsia="fi-FI"/>
          </w:rPr>
          <w:t>&gt;</w:t>
        </w:r>
      </w:ins>
    </w:p>
    <w:p w14:paraId="2624B896" w14:textId="77777777" w:rsidR="00644FBD" w:rsidRPr="003F4043" w:rsidRDefault="00644FBD" w:rsidP="0024249E">
      <w:pPr>
        <w:rPr>
          <w:ins w:id="425" w:author="Tuomainen Mika" w:date="2020-05-28T00:19:00Z"/>
          <w:highlight w:val="white"/>
          <w:lang w:val="en-US" w:eastAsia="fi-FI"/>
        </w:rPr>
      </w:pPr>
      <w:ins w:id="426" w:author="Tuomainen Mika" w:date="2020-05-28T00:19:00Z">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color w:val="FF0000"/>
            <w:highlight w:val="white"/>
            <w:lang w:val="en-US" w:eastAsia="fi-FI"/>
          </w:rPr>
          <w:t xml:space="preserve"> root</w:t>
        </w:r>
        <w:r w:rsidRPr="003F4043">
          <w:rPr>
            <w:color w:val="0000FF"/>
            <w:highlight w:val="white"/>
            <w:lang w:val="en-US" w:eastAsia="fi-FI"/>
          </w:rPr>
          <w:t>="</w:t>
        </w:r>
        <w:r w:rsidRPr="003F4043">
          <w:rPr>
            <w:highlight w:val="white"/>
            <w:lang w:val="en-US" w:eastAsia="fi-FI"/>
          </w:rPr>
          <w:t>1.2.246.10.1234567.10.0</w:t>
        </w:r>
        <w:r w:rsidRPr="003F4043">
          <w:rPr>
            <w:color w:val="0000FF"/>
            <w:highlight w:val="white"/>
            <w:lang w:val="en-US" w:eastAsia="fi-FI"/>
          </w:rPr>
          <w:t>"/&gt;</w:t>
        </w:r>
      </w:ins>
    </w:p>
    <w:p w14:paraId="69CA2091" w14:textId="77777777" w:rsidR="00644FBD" w:rsidRPr="002A3097" w:rsidRDefault="00644FBD" w:rsidP="0024249E">
      <w:pPr>
        <w:rPr>
          <w:ins w:id="427" w:author="Tuomainen Mika" w:date="2020-05-28T00:19:00Z"/>
          <w:highlight w:val="white"/>
          <w:lang w:eastAsia="fi-FI"/>
        </w:rPr>
      </w:pPr>
      <w:ins w:id="428" w:author="Tuomainen Mika" w:date="2020-05-28T00:19:00Z">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2A3097">
          <w:rPr>
            <w:color w:val="0000FF"/>
            <w:highlight w:val="white"/>
            <w:lang w:eastAsia="fi-FI"/>
          </w:rPr>
          <w:t>&lt;</w:t>
        </w:r>
        <w:r w:rsidRPr="002A3097">
          <w:rPr>
            <w:color w:val="800000"/>
            <w:highlight w:val="white"/>
            <w:lang w:eastAsia="fi-FI"/>
          </w:rPr>
          <w:t>name</w:t>
        </w:r>
        <w:r w:rsidRPr="002A3097">
          <w:rPr>
            <w:color w:val="0000FF"/>
            <w:highlight w:val="white"/>
            <w:lang w:eastAsia="fi-FI"/>
          </w:rPr>
          <w:t>&gt;</w:t>
        </w:r>
        <w:r w:rsidRPr="002A3097">
          <w:rPr>
            <w:highlight w:val="white"/>
            <w:lang w:eastAsia="fi-FI"/>
          </w:rPr>
          <w:t>X-X Terveyskeskus</w:t>
        </w:r>
        <w:r w:rsidRPr="002A3097">
          <w:rPr>
            <w:color w:val="0000FF"/>
            <w:highlight w:val="white"/>
            <w:lang w:eastAsia="fi-FI"/>
          </w:rPr>
          <w:t>&lt;/</w:t>
        </w:r>
        <w:r w:rsidRPr="002A3097">
          <w:rPr>
            <w:color w:val="800000"/>
            <w:highlight w:val="white"/>
            <w:lang w:eastAsia="fi-FI"/>
          </w:rPr>
          <w:t>name</w:t>
        </w:r>
        <w:r w:rsidRPr="002A3097">
          <w:rPr>
            <w:color w:val="0000FF"/>
            <w:highlight w:val="white"/>
            <w:lang w:eastAsia="fi-FI"/>
          </w:rPr>
          <w:t>&gt;</w:t>
        </w:r>
      </w:ins>
    </w:p>
    <w:p w14:paraId="0A503EDC" w14:textId="77777777" w:rsidR="00644FBD" w:rsidRPr="00E445DC" w:rsidRDefault="00644FBD" w:rsidP="0024249E">
      <w:pPr>
        <w:rPr>
          <w:ins w:id="429" w:author="Tuomainen Mika" w:date="2020-05-28T00:19:00Z"/>
          <w:color w:val="000000"/>
          <w:highlight w:val="white"/>
          <w:lang w:eastAsia="fi-FI"/>
        </w:rPr>
      </w:pPr>
      <w:ins w:id="430" w:author="Tuomainen Mika" w:date="2020-05-28T00:19:00Z">
        <w:r w:rsidRPr="002A3097">
          <w:rPr>
            <w:color w:val="000000"/>
            <w:highlight w:val="white"/>
            <w:lang w:eastAsia="fi-FI"/>
          </w:rPr>
          <w:tab/>
        </w:r>
        <w:r w:rsidRPr="002A3097">
          <w:rPr>
            <w:color w:val="000000"/>
            <w:highlight w:val="white"/>
            <w:lang w:eastAsia="fi-FI"/>
          </w:rPr>
          <w:tab/>
        </w:r>
        <w:r w:rsidRPr="002A3097">
          <w:rPr>
            <w:color w:val="000000"/>
            <w:highlight w:val="white"/>
            <w:lang w:eastAsia="fi-FI"/>
          </w:rPr>
          <w:tab/>
        </w:r>
        <w:r w:rsidRPr="002A3097">
          <w:rPr>
            <w:color w:val="000000"/>
            <w:highlight w:val="white"/>
            <w:lang w:eastAsia="fi-FI"/>
          </w:rPr>
          <w:tab/>
        </w:r>
        <w:r w:rsidRPr="00E445DC">
          <w:rPr>
            <w:color w:val="0000FF"/>
            <w:highlight w:val="white"/>
            <w:lang w:eastAsia="fi-FI"/>
          </w:rPr>
          <w:t>&lt;/</w:t>
        </w:r>
        <w:r w:rsidRPr="00E445DC">
          <w:rPr>
            <w:highlight w:val="white"/>
            <w:lang w:eastAsia="fi-FI"/>
          </w:rPr>
          <w:t>representedOrganization</w:t>
        </w:r>
        <w:r w:rsidRPr="00E445DC">
          <w:rPr>
            <w:color w:val="0000FF"/>
            <w:highlight w:val="white"/>
            <w:lang w:eastAsia="fi-FI"/>
          </w:rPr>
          <w:t>&gt;</w:t>
        </w:r>
      </w:ins>
    </w:p>
    <w:p w14:paraId="43882BC7" w14:textId="77777777" w:rsidR="00644FBD" w:rsidRPr="00E445DC" w:rsidRDefault="00644FBD" w:rsidP="0024249E">
      <w:pPr>
        <w:rPr>
          <w:ins w:id="431" w:author="Tuomainen Mika" w:date="2020-05-28T00:19:00Z"/>
          <w:color w:val="000000"/>
          <w:highlight w:val="white"/>
          <w:lang w:eastAsia="fi-FI"/>
        </w:rPr>
      </w:pPr>
      <w:ins w:id="432" w:author="Tuomainen Mika" w:date="2020-05-28T00:19:00Z">
        <w:r w:rsidRPr="00E445DC">
          <w:rPr>
            <w:color w:val="000000"/>
            <w:highlight w:val="white"/>
            <w:lang w:eastAsia="fi-FI"/>
          </w:rPr>
          <w:tab/>
        </w:r>
        <w:r w:rsidRPr="00E445DC">
          <w:rPr>
            <w:color w:val="000000"/>
            <w:highlight w:val="white"/>
            <w:lang w:eastAsia="fi-FI"/>
          </w:rPr>
          <w:tab/>
        </w:r>
        <w:r w:rsidRPr="00E445DC">
          <w:rPr>
            <w:color w:val="0000FF"/>
            <w:highlight w:val="white"/>
            <w:lang w:eastAsia="fi-FI"/>
          </w:rPr>
          <w:t>&lt;/</w:t>
        </w:r>
        <w:r w:rsidRPr="00E445DC">
          <w:rPr>
            <w:highlight w:val="white"/>
            <w:lang w:eastAsia="fi-FI"/>
          </w:rPr>
          <w:t>assignedAuthor</w:t>
        </w:r>
        <w:r w:rsidRPr="00E445DC">
          <w:rPr>
            <w:color w:val="0000FF"/>
            <w:highlight w:val="white"/>
            <w:lang w:eastAsia="fi-FI"/>
          </w:rPr>
          <w:t>&gt;</w:t>
        </w:r>
      </w:ins>
    </w:p>
    <w:p w14:paraId="216829AA" w14:textId="5A04516D" w:rsidR="00644FBD" w:rsidRDefault="00644FBD" w:rsidP="0024249E">
      <w:pPr>
        <w:rPr>
          <w:ins w:id="433" w:author="Timo Kaskinen" w:date="2020-03-15T22:22:00Z"/>
        </w:rPr>
      </w:pPr>
      <w:ins w:id="434" w:author="Tuomainen Mika" w:date="2020-05-28T00:19:00Z">
        <w:r w:rsidRPr="00E445DC">
          <w:rPr>
            <w:color w:val="0000FF"/>
            <w:highlight w:val="white"/>
            <w:lang w:eastAsia="fi-FI"/>
          </w:rPr>
          <w:t>&lt;/</w:t>
        </w:r>
        <w:r w:rsidRPr="00E445DC">
          <w:rPr>
            <w:highlight w:val="white"/>
            <w:lang w:eastAsia="fi-FI"/>
          </w:rPr>
          <w:t>author</w:t>
        </w:r>
        <w:r w:rsidRPr="00E445DC">
          <w:rPr>
            <w:color w:val="0000FF"/>
            <w:highlight w:val="white"/>
            <w:lang w:eastAsia="fi-FI"/>
          </w:rPr>
          <w:t>&gt;</w:t>
        </w:r>
      </w:ins>
    </w:p>
    <w:p w14:paraId="3522B01A" w14:textId="77777777" w:rsidR="00487572" w:rsidRDefault="00487572" w:rsidP="0024249E">
      <w:pPr>
        <w:rPr>
          <w:ins w:id="435" w:author="Timo Kaskinen" w:date="2020-03-15T22:22:00Z"/>
        </w:rPr>
      </w:pPr>
    </w:p>
    <w:p w14:paraId="47BCBE34" w14:textId="20178D0A" w:rsidR="00AF12AD" w:rsidRDefault="00487572" w:rsidP="0024249E">
      <w:ins w:id="436" w:author="Timo Kaskinen" w:date="2020-03-15T22:22:00Z">
        <w:del w:id="437" w:author="Tuomainen Mika" w:date="2020-06-04T11:22:00Z">
          <w:r w:rsidDel="00C9519D">
            <w:delText xml:space="preserve">Jälkikäteen </w:delText>
          </w:r>
        </w:del>
      </w:ins>
      <w:ins w:id="438" w:author="Timo Kaskinen" w:date="2020-03-15T22:23:00Z">
        <w:del w:id="439" w:author="Tuomainen Mika" w:date="2020-06-04T11:22:00Z">
          <w:r w:rsidR="00835FF1" w:rsidDel="00C9519D">
            <w:delText>a</w:delText>
          </w:r>
        </w:del>
      </w:ins>
      <w:ins w:id="440" w:author="Tuomainen Mika" w:date="2020-06-04T11:22:00Z">
        <w:r w:rsidR="00C9519D">
          <w:t>A</w:t>
        </w:r>
      </w:ins>
      <w:ins w:id="441" w:author="Timo Kaskinen" w:date="2020-03-15T22:23:00Z">
        <w:r w:rsidR="00835FF1">
          <w:t xml:space="preserve">rkistoitua </w:t>
        </w:r>
      </w:ins>
      <w:ins w:id="442" w:author="Timo Kaskinen" w:date="2020-03-15T22:22:00Z">
        <w:r>
          <w:t xml:space="preserve">asiakirjaa </w:t>
        </w:r>
      </w:ins>
      <w:ins w:id="443" w:author="Timo Kaskinen" w:date="2020-03-15T22:23:00Z">
        <w:r>
          <w:t>(lähete</w:t>
        </w:r>
        <w:del w:id="444" w:author="Tuomainen Mika" w:date="2020-05-28T00:22:00Z">
          <w:r w:rsidDel="00644FBD">
            <w:delText>-palaute)</w:delText>
          </w:r>
        </w:del>
        <w:r w:rsidR="00835FF1">
          <w:t xml:space="preserve"> korjattaessa</w:t>
        </w:r>
      </w:ins>
      <w:ins w:id="445" w:author="Timo Kaskinen" w:date="2020-03-15T22:25:00Z">
        <w:r w:rsidR="00DB7677">
          <w:t>,</w:t>
        </w:r>
      </w:ins>
      <w:ins w:id="446" w:author="Timo Kaskinen" w:date="2020-03-15T22:23:00Z">
        <w:r w:rsidR="00835FF1">
          <w:t xml:space="preserve"> </w:t>
        </w:r>
      </w:ins>
      <w:ins w:id="447" w:author="Timo Kaskinen" w:date="2020-03-15T22:25:00Z">
        <w:r w:rsidR="00DB7677">
          <w:t xml:space="preserve">alkuperäisen merkinnän tekijän lisäksi </w:t>
        </w:r>
      </w:ins>
      <w:commentRangeStart w:id="448"/>
      <w:ins w:id="449" w:author="Katariina Lassila" w:date="2020-03-11T14:47:00Z">
        <w:r w:rsidR="00212A18">
          <w:t xml:space="preserve">korjaajan </w:t>
        </w:r>
        <w:r w:rsidR="00DA5FDF">
          <w:t xml:space="preserve">tiedot </w:t>
        </w:r>
      </w:ins>
      <w:commentRangeEnd w:id="448"/>
      <w:r w:rsidR="00F62DD9">
        <w:rPr>
          <w:rStyle w:val="Kommentinviite"/>
        </w:rPr>
        <w:commentReference w:id="448"/>
      </w:r>
      <w:ins w:id="450" w:author="Katariina Lassila" w:date="2020-03-11T14:47:00Z">
        <w:r w:rsidR="00DA5FDF">
          <w:t>on ilmoitettava näkymätason author-elementillä</w:t>
        </w:r>
      </w:ins>
      <w:ins w:id="451" w:author="Katariina Lassila" w:date="2020-03-11T14:48:00Z">
        <w:r w:rsidR="00D92C0A">
          <w:t xml:space="preserve"> Kertomus ja lomakkeet -määrittelyn mukaisesti</w:t>
        </w:r>
      </w:ins>
      <w:ins w:id="452" w:author="Timo Kaskinen" w:date="2020-03-15T22:23:00Z">
        <w:r w:rsidR="005C0E97">
          <w:t>, korjaukse</w:t>
        </w:r>
      </w:ins>
      <w:ins w:id="453" w:author="Timo Kaskinen" w:date="2020-03-15T22:24:00Z">
        <w:r w:rsidR="005C0E97">
          <w:t>sta viedään</w:t>
        </w:r>
        <w:r w:rsidR="00DB7677">
          <w:t xml:space="preserve"> tieto myös näkymätason näyttömuotoon (text-elementtiin)</w:t>
        </w:r>
      </w:ins>
      <w:ins w:id="454" w:author="Katariina Lassila" w:date="2020-03-11T14:48:00Z">
        <w:r w:rsidR="00D92C0A">
          <w:t xml:space="preserve">. </w:t>
        </w:r>
      </w:ins>
      <w:ins w:id="455" w:author="Timo Kaskinen" w:date="2020-03-15T22:35:00Z">
        <w:r w:rsidR="001C43C6">
          <w:t xml:space="preserve">Katso tarkempi ohjeistus merkinnän korjaamisesta Kertomus- ja lomakkeet </w:t>
        </w:r>
      </w:ins>
      <w:ins w:id="456" w:author="Tuomainen Mika" w:date="2020-05-28T00:22:00Z">
        <w:r w:rsidR="00644FBD">
          <w:t>määrittely [</w:t>
        </w:r>
      </w:ins>
      <w:ins w:id="457" w:author="Tuomainen Mika" w:date="2020-05-29T10:07:00Z">
        <w:r w:rsidR="00CB0294">
          <w:t>4</w:t>
        </w:r>
      </w:ins>
      <w:ins w:id="458" w:author="Tuomainen Mika" w:date="2020-05-28T00:22:00Z">
        <w:r w:rsidR="00644FBD">
          <w:t xml:space="preserve">]. </w:t>
        </w:r>
      </w:ins>
      <w:ins w:id="459" w:author="Timo Kaskinen" w:date="2020-03-15T22:35:00Z">
        <w:del w:id="460" w:author="Tuomainen Mika" w:date="2020-05-28T00:22:00Z">
          <w:r w:rsidR="001C43C6" w:rsidDel="00644FBD">
            <w:delText>o</w:delText>
          </w:r>
        </w:del>
      </w:ins>
      <w:ins w:id="461" w:author="Timo Kaskinen" w:date="2020-03-15T22:36:00Z">
        <w:del w:id="462" w:author="Tuomainen Mika" w:date="2020-05-28T00:22:00Z">
          <w:r w:rsidR="001C43C6" w:rsidDel="00644FBD">
            <w:delText>ppaasta, luku 2.5.4</w:delText>
          </w:r>
        </w:del>
        <w:r w:rsidR="001C43C6">
          <w:t>.</w:t>
        </w:r>
      </w:ins>
      <w:ins w:id="463" w:author="Katariina Lassila" w:date="2020-03-11T14:47:00Z">
        <w:r w:rsidR="00D92C0A">
          <w:t xml:space="preserve"> </w:t>
        </w:r>
      </w:ins>
    </w:p>
    <w:p w14:paraId="2ED9AC88" w14:textId="77777777" w:rsidR="00AF12AD" w:rsidRDefault="00AF12AD" w:rsidP="0024249E"/>
    <w:p w14:paraId="6FBC9680" w14:textId="5B48908A" w:rsidR="00AF12AD" w:rsidRDefault="00AF12AD" w:rsidP="0024249E">
      <w:del w:id="464" w:author="Tuomainen Mika" w:date="2020-06-05T10:13:00Z">
        <w:r w:rsidDel="00A42CE8">
          <w:delText>Potilaan tiedot esitetään bodyssä näkymätasolla.</w:delText>
        </w:r>
      </w:del>
      <w:ins w:id="465" w:author="Tuomainen Mika" w:date="2020-06-05T10:13:00Z">
        <w:r w:rsidR="00A42CE8">
          <w:t>Näkymä-tason subject (potilaan tiedot) toteutetaan Kertomus ja lomakkeet määrittelyn [4] mukaisesti ja noudattaa sitä Kertomus ja lomakkeet määrittelyn versiota, jok</w:t>
        </w:r>
        <w:r w:rsidR="00AD1206">
          <w:t>a löytyy samasta määrittelykoko</w:t>
        </w:r>
        <w:r w:rsidR="00A42CE8">
          <w:t>e</w:t>
        </w:r>
      </w:ins>
      <w:ins w:id="466" w:author="Tuomainen Mika" w:date="2020-06-05T11:01:00Z">
        <w:r w:rsidR="00AD1206">
          <w:t>l</w:t>
        </w:r>
      </w:ins>
      <w:ins w:id="467" w:author="Tuomainen Mika" w:date="2020-06-05T10:13:00Z">
        <w:r w:rsidR="00A42CE8">
          <w:t>masta kuin tämä CDA R2 määrittely.</w:t>
        </w:r>
      </w:ins>
    </w:p>
    <w:p w14:paraId="30E69613" w14:textId="77777777" w:rsidR="00AF12AD" w:rsidRDefault="00AF12AD" w:rsidP="0024249E"/>
    <w:p w14:paraId="19182E32" w14:textId="4813BD4E" w:rsidR="00AF12AD" w:rsidRDefault="00AF12AD" w:rsidP="0024249E">
      <w:r w:rsidRPr="001F00D8">
        <w:t xml:space="preserve">Merkinnän palveluyksikkö, </w:t>
      </w:r>
      <w:r w:rsidR="00AE7315">
        <w:t xml:space="preserve">merkinnän </w:t>
      </w:r>
      <w:r w:rsidRPr="001F00D8">
        <w:t xml:space="preserve">tekijät ja </w:t>
      </w:r>
      <w:r w:rsidR="00AE7315">
        <w:t>merkinnän ajat</w:t>
      </w:r>
      <w:r>
        <w:t xml:space="preserve"> ilmoitetaan näkymätason author-elementillä, toteutus tehdään Kertomus ja lomakkeet -määrittelyn mukaisesti</w:t>
      </w:r>
      <w:r w:rsidR="001C5E79">
        <w:t xml:space="preserve"> huomioiden edellä kuvattu poikkeus vastaanotetun lähetteen osalta.</w:t>
      </w:r>
    </w:p>
    <w:p w14:paraId="4FB0FF17" w14:textId="77777777" w:rsidR="00AF12AD" w:rsidRDefault="00AF12AD" w:rsidP="0024249E"/>
    <w:p w14:paraId="543707C5" w14:textId="77777777" w:rsidR="00AF12AD" w:rsidRDefault="00AF12AD" w:rsidP="0024249E">
      <w:r>
        <w:t>Hoitoprosessin vaihe ilmoitetaan potilaskertomusrakennetta noudattaen toisella section-tasolla (component-elementin alla) section-luokan code-elementillä: Hoitoprosessin vaihe koodisto 1.2.246.537.6.13.2006 löytyy THL:n koodistopalvelimelta. Hoitoprosessin vaiheina käytetään ensisijaisesti vaiheita "</w:t>
      </w:r>
      <w:r w:rsidRPr="00923C60">
        <w:t>Mää</w:t>
      </w:r>
      <w:r>
        <w:t>rittämätön hoitoprosessin vaihe" ja "Tulotilanne".</w:t>
      </w:r>
    </w:p>
    <w:p w14:paraId="5E31F86A" w14:textId="77777777" w:rsidR="00AF12AD" w:rsidRPr="00B163E9" w:rsidRDefault="00AF12AD" w:rsidP="0024249E"/>
    <w:p w14:paraId="3E13F145" w14:textId="77777777" w:rsidR="00AF12AD" w:rsidRPr="003F4043" w:rsidRDefault="00AF12AD"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component</w:t>
      </w:r>
      <w:r w:rsidRPr="003F4043">
        <w:rPr>
          <w:color w:val="0000FF"/>
          <w:highlight w:val="white"/>
          <w:lang w:val="en-US" w:eastAsia="fi-FI"/>
        </w:rPr>
        <w:t>&gt;</w:t>
      </w:r>
    </w:p>
    <w:p w14:paraId="1E1BBA16" w14:textId="77777777" w:rsidR="00AF12AD" w:rsidRPr="00E37648" w:rsidRDefault="00AF12AD" w:rsidP="0024249E">
      <w:pPr>
        <w:rPr>
          <w:color w:val="000000"/>
          <w:highlight w:val="white"/>
          <w:lang w:val="en-GB" w:eastAsia="fi-FI"/>
        </w:rPr>
      </w:pPr>
      <w:r w:rsidRPr="00E37648">
        <w:rPr>
          <w:color w:val="0000FF"/>
          <w:highlight w:val="white"/>
          <w:lang w:val="en-GB" w:eastAsia="fi-FI"/>
        </w:rPr>
        <w:t>&lt;</w:t>
      </w:r>
      <w:r w:rsidRPr="00E37648">
        <w:rPr>
          <w:highlight w:val="white"/>
          <w:lang w:val="en-GB" w:eastAsia="fi-FI"/>
        </w:rPr>
        <w:t>section</w:t>
      </w:r>
      <w:r w:rsidRPr="00E37648">
        <w:rPr>
          <w:color w:val="0000FF"/>
          <w:highlight w:val="white"/>
          <w:lang w:val="en-GB" w:eastAsia="fi-FI"/>
        </w:rPr>
        <w:t>&gt;</w:t>
      </w:r>
    </w:p>
    <w:p w14:paraId="28BEA58D" w14:textId="77777777" w:rsidR="00AF12AD" w:rsidRPr="00E37648" w:rsidRDefault="00AF12AD" w:rsidP="0024249E">
      <w:pPr>
        <w:rPr>
          <w:color w:val="0000FF"/>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Pr>
          <w:color w:val="FF0000"/>
          <w:highlight w:val="white"/>
          <w:lang w:val="en-GB" w:eastAsia="fi-FI"/>
        </w:rPr>
        <w:t xml:space="preserve"> </w:t>
      </w:r>
      <w:r w:rsidRPr="00E37648">
        <w:rPr>
          <w:color w:val="FF0000"/>
          <w:highlight w:val="white"/>
          <w:lang w:val="en-GB" w:eastAsia="fi-FI"/>
        </w:rPr>
        <w:t>code</w:t>
      </w:r>
      <w:r w:rsidRPr="00E37648">
        <w:rPr>
          <w:color w:val="0000FF"/>
          <w:highlight w:val="white"/>
          <w:lang w:val="en-GB" w:eastAsia="fi-FI"/>
        </w:rPr>
        <w:t>="</w:t>
      </w:r>
      <w:r w:rsidRPr="00E37648">
        <w:rPr>
          <w:highlight w:val="white"/>
          <w:lang w:val="en-GB" w:eastAsia="fi-FI"/>
        </w:rPr>
        <w:t>11</w:t>
      </w:r>
      <w:r w:rsidRPr="00E37648">
        <w:rPr>
          <w:color w:val="0000FF"/>
          <w:highlight w:val="white"/>
          <w:lang w:val="en-GB" w:eastAsia="fi-FI"/>
        </w:rPr>
        <w:t>"</w:t>
      </w:r>
      <w:r w:rsidRPr="00E37648">
        <w:rPr>
          <w:color w:val="FF0000"/>
          <w:highlight w:val="white"/>
          <w:lang w:val="en-GB" w:eastAsia="fi-FI"/>
        </w:rPr>
        <w:t xml:space="preserve"> codeSystem</w:t>
      </w:r>
      <w:r w:rsidRPr="00E37648">
        <w:rPr>
          <w:color w:val="0000FF"/>
          <w:highlight w:val="white"/>
          <w:lang w:val="en-GB" w:eastAsia="fi-FI"/>
        </w:rPr>
        <w:t>="</w:t>
      </w:r>
      <w:r w:rsidRPr="00E37648">
        <w:rPr>
          <w:highlight w:val="white"/>
          <w:lang w:val="en-GB" w:eastAsia="fi-FI"/>
        </w:rPr>
        <w:t>1.2.246.537.6.13.2006</w:t>
      </w:r>
      <w:r w:rsidRPr="00E37648">
        <w:rPr>
          <w:color w:val="0000FF"/>
          <w:highlight w:val="white"/>
          <w:lang w:val="en-GB" w:eastAsia="fi-FI"/>
        </w:rPr>
        <w:t>"</w:t>
      </w:r>
      <w:r w:rsidRPr="00E37648">
        <w:rPr>
          <w:color w:val="FF0000"/>
          <w:highlight w:val="white"/>
          <w:lang w:val="en-GB" w:eastAsia="fi-FI"/>
        </w:rPr>
        <w:t xml:space="preserve"> codeSystemName</w:t>
      </w:r>
      <w:r w:rsidRPr="00E37648">
        <w:rPr>
          <w:color w:val="0000FF"/>
          <w:highlight w:val="white"/>
          <w:lang w:val="en-GB" w:eastAsia="fi-FI"/>
        </w:rPr>
        <w:t>="</w:t>
      </w:r>
      <w:r>
        <w:rPr>
          <w:color w:val="0000FF"/>
          <w:highlight w:val="white"/>
          <w:lang w:val="en-GB" w:eastAsia="fi-FI"/>
        </w:rPr>
        <w:t xml:space="preserve">AR/YDIN - </w:t>
      </w:r>
      <w:r w:rsidRPr="00E37648">
        <w:rPr>
          <w:highlight w:val="white"/>
          <w:lang w:val="en-GB" w:eastAsia="fi-FI"/>
        </w:rPr>
        <w:t>Hoitoprosessin vaihe</w:t>
      </w:r>
      <w:r w:rsidRPr="00E37648">
        <w:rPr>
          <w:color w:val="0000FF"/>
          <w:highlight w:val="white"/>
          <w:lang w:val="en-GB" w:eastAsia="fi-FI"/>
        </w:rPr>
        <w:t>"</w:t>
      </w:r>
    </w:p>
    <w:p w14:paraId="34E1D79B" w14:textId="77777777" w:rsidR="00AF12AD" w:rsidRPr="008124CC" w:rsidRDefault="00AF12AD" w:rsidP="0024249E">
      <w:pPr>
        <w:rPr>
          <w:highlight w:val="white"/>
          <w:lang w:eastAsia="fi-FI"/>
        </w:rPr>
      </w:pPr>
      <w:r w:rsidRPr="008124CC">
        <w:rPr>
          <w:color w:val="FF0000"/>
          <w:highlight w:val="white"/>
          <w:lang w:eastAsia="fi-FI"/>
        </w:rPr>
        <w:t>displayName</w:t>
      </w:r>
      <w:r w:rsidRPr="008124CC">
        <w:rPr>
          <w:color w:val="0000FF"/>
          <w:highlight w:val="white"/>
          <w:lang w:eastAsia="fi-FI"/>
        </w:rPr>
        <w:t>="</w:t>
      </w:r>
      <w:r w:rsidRPr="008124CC">
        <w:rPr>
          <w:highlight w:val="white"/>
          <w:lang w:eastAsia="fi-FI"/>
        </w:rPr>
        <w:t>Tulotilanne</w:t>
      </w:r>
      <w:r w:rsidRPr="008124CC">
        <w:rPr>
          <w:color w:val="0000FF"/>
          <w:highlight w:val="white"/>
          <w:lang w:eastAsia="fi-FI"/>
        </w:rPr>
        <w:t>"/&gt;</w:t>
      </w:r>
    </w:p>
    <w:p w14:paraId="571936CA" w14:textId="77777777" w:rsidR="00AF12AD" w:rsidRPr="008124CC" w:rsidRDefault="00AF12AD" w:rsidP="0024249E">
      <w:pPr>
        <w:rPr>
          <w:highlight w:val="white"/>
          <w:lang w:eastAsia="fi-FI"/>
        </w:rPr>
      </w:pPr>
      <w:r w:rsidRPr="008124CC">
        <w:rPr>
          <w:highlight w:val="white"/>
          <w:lang w:eastAsia="fi-FI"/>
        </w:rPr>
        <w:tab/>
      </w:r>
      <w:r w:rsidRPr="008124CC">
        <w:rPr>
          <w:highlight w:val="white"/>
          <w:lang w:eastAsia="fi-FI"/>
        </w:rPr>
        <w:tab/>
      </w:r>
      <w:r w:rsidRPr="008124CC">
        <w:rPr>
          <w:color w:val="0000FF"/>
          <w:highlight w:val="white"/>
          <w:lang w:eastAsia="fi-FI"/>
        </w:rPr>
        <w:t>&lt;</w:t>
      </w:r>
      <w:r w:rsidRPr="008124CC">
        <w:rPr>
          <w:color w:val="800000"/>
          <w:highlight w:val="white"/>
          <w:lang w:eastAsia="fi-FI"/>
        </w:rPr>
        <w:t>title</w:t>
      </w:r>
      <w:r w:rsidRPr="008124CC">
        <w:rPr>
          <w:color w:val="0000FF"/>
          <w:highlight w:val="white"/>
          <w:lang w:eastAsia="fi-FI"/>
        </w:rPr>
        <w:t>&gt;</w:t>
      </w:r>
      <w:r w:rsidRPr="008124CC">
        <w:rPr>
          <w:highlight w:val="white"/>
          <w:lang w:eastAsia="fi-FI"/>
        </w:rPr>
        <w:t>Tulotilanne</w:t>
      </w:r>
      <w:r w:rsidRPr="008124CC">
        <w:rPr>
          <w:color w:val="0000FF"/>
          <w:highlight w:val="white"/>
          <w:lang w:eastAsia="fi-FI"/>
        </w:rPr>
        <w:t>&lt;/</w:t>
      </w:r>
      <w:r w:rsidRPr="008124CC">
        <w:rPr>
          <w:color w:val="800000"/>
          <w:highlight w:val="white"/>
          <w:lang w:eastAsia="fi-FI"/>
        </w:rPr>
        <w:t>title</w:t>
      </w:r>
      <w:r w:rsidRPr="008124CC">
        <w:rPr>
          <w:color w:val="0000FF"/>
          <w:highlight w:val="white"/>
          <w:lang w:eastAsia="fi-FI"/>
        </w:rPr>
        <w:t>&gt;</w:t>
      </w:r>
    </w:p>
    <w:p w14:paraId="7D57C948" w14:textId="77777777" w:rsidR="00AF12AD" w:rsidRPr="00CE313F" w:rsidRDefault="00AF12AD" w:rsidP="0024249E">
      <w:r w:rsidRPr="008124CC">
        <w:rPr>
          <w:highlight w:val="white"/>
          <w:lang w:eastAsia="fi-FI"/>
        </w:rPr>
        <w:tab/>
      </w:r>
    </w:p>
    <w:p w14:paraId="2BD1D08F" w14:textId="77777777" w:rsidR="00AF12AD" w:rsidRDefault="00AF12AD" w:rsidP="0024249E">
      <w:r>
        <w:t xml:space="preserve">Tämän tason alla seuraavassa section-elementissä ilmoitetaan otsikot section-luokan code-elementillä. Otsikkokoodisto 1.2.246.537.6.14.2006 (AR/YDIN - Otsikot) löytyy THL:n koodistopalvelimelta ja koodisto </w:t>
      </w:r>
      <w:r w:rsidRPr="001908CA">
        <w:t>Lähetteen ja hoitopalautteen otsikot</w:t>
      </w:r>
      <w:r w:rsidRPr="001C0ED8">
        <w:t xml:space="preserve"> 1.2.246.537.6.40182.2009</w:t>
      </w:r>
      <w:r>
        <w:t xml:space="preserve"> löytyy tämän dokumentin liitteenä. </w:t>
      </w:r>
      <w:r>
        <w:lastRenderedPageBreak/>
        <w:t>Otsikoiden alla tulevat lähetteen tiedot tekstimuodossa omissa kappaleissaan (paragraph) ja tiedot koodatussa muodossa entry-rakenteissa.</w:t>
      </w:r>
    </w:p>
    <w:p w14:paraId="2B3ACC1A" w14:textId="77777777" w:rsidR="00AF12AD" w:rsidRDefault="00AF12AD" w:rsidP="0024249E"/>
    <w:p w14:paraId="09B4C63C" w14:textId="0DC28062" w:rsidR="00AF12AD" w:rsidRPr="00E37648" w:rsidRDefault="00AF12AD" w:rsidP="0024249E">
      <w:pPr>
        <w:rPr>
          <w:lang w:val="en-GB"/>
        </w:rPr>
      </w:pPr>
      <w:r w:rsidRPr="00E37648">
        <w:rPr>
          <w:lang w:val="en-GB"/>
        </w:rPr>
        <w:t>Esi</w:t>
      </w:r>
      <w:r w:rsidR="00D756E9">
        <w:rPr>
          <w:lang w:val="en-GB"/>
        </w:rPr>
        <w:t>m.</w:t>
      </w:r>
      <w:r w:rsidRPr="00E37648">
        <w:rPr>
          <w:lang w:val="en-GB"/>
        </w:rPr>
        <w:t xml:space="preserve"> </w:t>
      </w:r>
    </w:p>
    <w:p w14:paraId="77259587" w14:textId="77777777" w:rsidR="00AF12AD" w:rsidRPr="00E37648" w:rsidRDefault="00AF12AD" w:rsidP="0024249E">
      <w:pPr>
        <w:rPr>
          <w:lang w:val="en-GB"/>
        </w:rPr>
      </w:pPr>
    </w:p>
    <w:p w14:paraId="77E662E9" w14:textId="77777777" w:rsidR="00AF12AD" w:rsidRPr="00E37648" w:rsidRDefault="00AF12AD" w:rsidP="0024249E">
      <w:pPr>
        <w:rPr>
          <w:color w:val="000000"/>
          <w:highlight w:val="white"/>
          <w:lang w:val="en-GB" w:eastAsia="fi-FI"/>
        </w:rPr>
      </w:pPr>
      <w:r w:rsidRPr="00E37648">
        <w:rPr>
          <w:color w:val="0000FF"/>
          <w:highlight w:val="white"/>
          <w:lang w:val="en-GB" w:eastAsia="fi-FI"/>
        </w:rPr>
        <w:t>&lt;</w:t>
      </w:r>
      <w:r w:rsidRPr="00E37648">
        <w:rPr>
          <w:highlight w:val="white"/>
          <w:lang w:val="en-GB" w:eastAsia="fi-FI"/>
        </w:rPr>
        <w:t>component</w:t>
      </w:r>
      <w:r w:rsidRPr="00E37648">
        <w:rPr>
          <w:color w:val="0000FF"/>
          <w:highlight w:val="white"/>
          <w:lang w:val="en-GB" w:eastAsia="fi-FI"/>
        </w:rPr>
        <w:t>&gt;</w:t>
      </w:r>
    </w:p>
    <w:p w14:paraId="5C6D830C" w14:textId="77777777" w:rsidR="00AF12AD" w:rsidRPr="00E37648" w:rsidRDefault="00AF12AD" w:rsidP="0024249E">
      <w:pPr>
        <w:rPr>
          <w:color w:val="000000"/>
          <w:highlight w:val="white"/>
          <w:lang w:val="en-GB" w:eastAsia="fi-FI"/>
        </w:rPr>
      </w:pPr>
      <w:r w:rsidRPr="00E37648">
        <w:rPr>
          <w:color w:val="000000"/>
          <w:highlight w:val="white"/>
          <w:lang w:val="en-GB" w:eastAsia="fi-FI"/>
        </w:rPr>
        <w:tab/>
      </w:r>
      <w:r w:rsidRPr="00E37648">
        <w:rPr>
          <w:color w:val="0000FF"/>
          <w:highlight w:val="white"/>
          <w:lang w:val="en-GB" w:eastAsia="fi-FI"/>
        </w:rPr>
        <w:t>&lt;</w:t>
      </w:r>
      <w:r w:rsidRPr="00E37648">
        <w:rPr>
          <w:highlight w:val="white"/>
          <w:lang w:val="en-GB" w:eastAsia="fi-FI"/>
        </w:rPr>
        <w:t>section</w:t>
      </w:r>
      <w:r w:rsidRPr="00E37648">
        <w:rPr>
          <w:color w:val="0000FF"/>
          <w:highlight w:val="white"/>
          <w:lang w:val="en-GB" w:eastAsia="fi-FI"/>
        </w:rPr>
        <w:t>&gt;</w:t>
      </w:r>
    </w:p>
    <w:p w14:paraId="70494DAE" w14:textId="77777777" w:rsidR="00AF12AD" w:rsidRPr="00E37648" w:rsidRDefault="00AF12AD" w:rsidP="0024249E">
      <w:pPr>
        <w:rPr>
          <w:color w:val="FF0000"/>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color w:val="FF0000"/>
          <w:highlight w:val="white"/>
          <w:lang w:val="en-GB" w:eastAsia="fi-FI"/>
        </w:rPr>
        <w:t xml:space="preserve"> code</w:t>
      </w:r>
      <w:r w:rsidRPr="00E37648">
        <w:rPr>
          <w:color w:val="0000FF"/>
          <w:highlight w:val="white"/>
          <w:lang w:val="en-GB" w:eastAsia="fi-FI"/>
        </w:rPr>
        <w:t>="</w:t>
      </w:r>
      <w:r w:rsidRPr="00E37648">
        <w:rPr>
          <w:highlight w:val="white"/>
          <w:lang w:val="en-GB" w:eastAsia="fi-FI"/>
        </w:rPr>
        <w:t>65</w:t>
      </w:r>
      <w:r w:rsidRPr="00E37648">
        <w:rPr>
          <w:color w:val="0000FF"/>
          <w:highlight w:val="white"/>
          <w:lang w:val="en-GB" w:eastAsia="fi-FI"/>
        </w:rPr>
        <w:t>"</w:t>
      </w:r>
      <w:r w:rsidRPr="00E37648">
        <w:rPr>
          <w:color w:val="FF0000"/>
          <w:highlight w:val="white"/>
          <w:lang w:val="en-GB" w:eastAsia="fi-FI"/>
        </w:rPr>
        <w:t xml:space="preserve"> codeSystem</w:t>
      </w:r>
      <w:r w:rsidRPr="00E37648">
        <w:rPr>
          <w:color w:val="0000FF"/>
          <w:highlight w:val="white"/>
          <w:lang w:val="en-GB" w:eastAsia="fi-FI"/>
        </w:rPr>
        <w:t>="</w:t>
      </w:r>
      <w:r w:rsidRPr="00E37648">
        <w:rPr>
          <w:highlight w:val="white"/>
          <w:lang w:val="en-GB" w:eastAsia="fi-FI"/>
        </w:rPr>
        <w:t>1.2.246.537.6.14.2006</w:t>
      </w:r>
      <w:r w:rsidRPr="00E37648">
        <w:rPr>
          <w:color w:val="0000FF"/>
          <w:highlight w:val="white"/>
          <w:lang w:val="en-GB" w:eastAsia="fi-FI"/>
        </w:rPr>
        <w:t>"</w:t>
      </w:r>
      <w:r w:rsidRPr="00E37648">
        <w:rPr>
          <w:color w:val="FF0000"/>
          <w:highlight w:val="white"/>
          <w:lang w:val="en-GB" w:eastAsia="fi-FI"/>
        </w:rPr>
        <w:t xml:space="preserve"> </w:t>
      </w:r>
    </w:p>
    <w:p w14:paraId="473602BF" w14:textId="77777777" w:rsidR="00AF12AD" w:rsidRPr="00DC5633" w:rsidRDefault="00AF12AD" w:rsidP="0024249E">
      <w:pPr>
        <w:rPr>
          <w:color w:val="FF0000"/>
          <w:highlight w:val="white"/>
          <w:lang w:eastAsia="fi-FI"/>
        </w:rPr>
      </w:pPr>
      <w:r w:rsidRPr="00DC5633">
        <w:rPr>
          <w:color w:val="FF0000"/>
          <w:highlight w:val="white"/>
          <w:lang w:eastAsia="fi-FI"/>
        </w:rPr>
        <w:t>codeSystemName</w:t>
      </w:r>
      <w:r w:rsidRPr="00DC5633">
        <w:rPr>
          <w:color w:val="0000FF"/>
          <w:highlight w:val="white"/>
          <w:lang w:eastAsia="fi-FI"/>
        </w:rPr>
        <w:t>="</w:t>
      </w:r>
      <w:r w:rsidRPr="00DC5633">
        <w:rPr>
          <w:highlight w:val="white"/>
          <w:lang w:eastAsia="fi-FI"/>
        </w:rPr>
        <w:t>AR/YDIN - Otsikot</w:t>
      </w:r>
      <w:r w:rsidRPr="00DC5633">
        <w:rPr>
          <w:color w:val="0000FF"/>
          <w:highlight w:val="white"/>
          <w:lang w:eastAsia="fi-FI"/>
        </w:rPr>
        <w:t>"</w:t>
      </w:r>
      <w:r w:rsidRPr="00DC5633">
        <w:rPr>
          <w:color w:val="FF0000"/>
          <w:highlight w:val="white"/>
          <w:lang w:eastAsia="fi-FI"/>
        </w:rPr>
        <w:t xml:space="preserve"> </w:t>
      </w:r>
    </w:p>
    <w:p w14:paraId="7E144102" w14:textId="77777777" w:rsidR="00AF12AD" w:rsidRPr="006232BA" w:rsidRDefault="00AF12AD" w:rsidP="0024249E">
      <w:pPr>
        <w:rPr>
          <w:highlight w:val="white"/>
          <w:lang w:eastAsia="fi-FI"/>
        </w:rPr>
      </w:pPr>
      <w:r w:rsidRPr="009E6D61">
        <w:rPr>
          <w:highlight w:val="white"/>
          <w:lang w:eastAsia="fi-FI"/>
        </w:rPr>
        <w:t>displayName</w:t>
      </w:r>
      <w:r w:rsidRPr="009E6D61">
        <w:rPr>
          <w:color w:val="0000FF"/>
          <w:highlight w:val="white"/>
          <w:lang w:eastAsia="fi-FI"/>
        </w:rPr>
        <w:t>="</w:t>
      </w:r>
      <w:r w:rsidRPr="009E6D61">
        <w:rPr>
          <w:highlight w:val="white"/>
          <w:lang w:eastAsia="fi-FI"/>
        </w:rPr>
        <w:t>Hoidon syy</w:t>
      </w:r>
      <w:r w:rsidRPr="006232BA">
        <w:rPr>
          <w:color w:val="0000FF"/>
          <w:highlight w:val="white"/>
          <w:lang w:eastAsia="fi-FI"/>
        </w:rPr>
        <w:t>"/&gt;</w:t>
      </w:r>
    </w:p>
    <w:p w14:paraId="6A0EF1F2" w14:textId="77777777" w:rsidR="00AF12AD" w:rsidRPr="006232BA" w:rsidRDefault="00AF12AD" w:rsidP="0024249E">
      <w:pPr>
        <w:rPr>
          <w:highlight w:val="white"/>
          <w:lang w:eastAsia="fi-FI"/>
        </w:rPr>
      </w:pPr>
      <w:r w:rsidRPr="006232BA">
        <w:rPr>
          <w:highlight w:val="white"/>
          <w:lang w:eastAsia="fi-FI"/>
        </w:rPr>
        <w:tab/>
      </w:r>
      <w:r w:rsidRPr="005E61B2">
        <w:rPr>
          <w:highlight w:val="white"/>
          <w:lang w:eastAsia="fi-FI"/>
        </w:rPr>
        <w:tab/>
      </w:r>
      <w:r w:rsidRPr="009E6D61">
        <w:rPr>
          <w:color w:val="0000FF"/>
          <w:highlight w:val="white"/>
          <w:lang w:eastAsia="fi-FI"/>
        </w:rPr>
        <w:t>&lt;</w:t>
      </w:r>
      <w:r w:rsidRPr="009E6D61">
        <w:rPr>
          <w:color w:val="800000"/>
          <w:highlight w:val="white"/>
          <w:lang w:eastAsia="fi-FI"/>
        </w:rPr>
        <w:t>title</w:t>
      </w:r>
      <w:r w:rsidRPr="009E6D61">
        <w:rPr>
          <w:color w:val="0000FF"/>
          <w:highlight w:val="white"/>
          <w:lang w:eastAsia="fi-FI"/>
        </w:rPr>
        <w:t>&gt;</w:t>
      </w:r>
      <w:r w:rsidRPr="006232BA">
        <w:rPr>
          <w:highlight w:val="white"/>
          <w:lang w:eastAsia="fi-FI"/>
        </w:rPr>
        <w:t>Hoidon syy</w:t>
      </w:r>
      <w:r w:rsidRPr="006232BA">
        <w:rPr>
          <w:color w:val="0000FF"/>
          <w:highlight w:val="white"/>
          <w:lang w:eastAsia="fi-FI"/>
        </w:rPr>
        <w:t>&lt;/</w:t>
      </w:r>
      <w:r w:rsidRPr="006232BA">
        <w:rPr>
          <w:color w:val="800000"/>
          <w:highlight w:val="white"/>
          <w:lang w:eastAsia="fi-FI"/>
        </w:rPr>
        <w:t>title</w:t>
      </w:r>
      <w:r w:rsidRPr="006232BA">
        <w:rPr>
          <w:color w:val="0000FF"/>
          <w:highlight w:val="white"/>
          <w:lang w:eastAsia="fi-FI"/>
        </w:rPr>
        <w:t>&gt;</w:t>
      </w:r>
    </w:p>
    <w:p w14:paraId="5A64B372" w14:textId="77777777" w:rsidR="00AF12AD" w:rsidRPr="004D166B" w:rsidRDefault="00AF12AD" w:rsidP="0024249E">
      <w:pPr>
        <w:rPr>
          <w:color w:val="000000"/>
          <w:highlight w:val="white"/>
          <w:lang w:eastAsia="fi-FI"/>
        </w:rPr>
      </w:pPr>
      <w:r w:rsidRPr="004D166B">
        <w:rPr>
          <w:color w:val="0000FF"/>
          <w:highlight w:val="white"/>
          <w:lang w:eastAsia="fi-FI"/>
        </w:rPr>
        <w:t>&lt;</w:t>
      </w:r>
      <w:r w:rsidRPr="004D166B">
        <w:rPr>
          <w:highlight w:val="white"/>
          <w:lang w:eastAsia="fi-FI"/>
        </w:rPr>
        <w:t>text</w:t>
      </w:r>
      <w:r w:rsidRPr="005E61B2">
        <w:rPr>
          <w:color w:val="0000FF"/>
          <w:highlight w:val="white"/>
          <w:lang w:eastAsia="fi-FI"/>
        </w:rPr>
        <w:t>&gt;</w:t>
      </w:r>
    </w:p>
    <w:p w14:paraId="6444F0C8" w14:textId="77777777" w:rsidR="00AF12AD" w:rsidRDefault="00AF12AD" w:rsidP="0024249E">
      <w:pPr>
        <w:rPr>
          <w:highlight w:val="white"/>
          <w:lang w:eastAsia="fi-FI"/>
        </w:rPr>
      </w:pPr>
      <w:r w:rsidRPr="0045757D">
        <w:rPr>
          <w:color w:val="0000FF"/>
          <w:highlight w:val="white"/>
          <w:lang w:eastAsia="fi-FI"/>
        </w:rPr>
        <w:t>&lt;</w:t>
      </w:r>
      <w:r w:rsidRPr="0045757D">
        <w:rPr>
          <w:color w:val="800000"/>
          <w:highlight w:val="white"/>
          <w:lang w:eastAsia="fi-FI"/>
        </w:rPr>
        <w:t>paragraph</w:t>
      </w:r>
      <w:r w:rsidRPr="0045757D">
        <w:rPr>
          <w:color w:val="0000FF"/>
          <w:highlight w:val="white"/>
          <w:lang w:eastAsia="fi-FI"/>
        </w:rPr>
        <w:t>&gt;</w:t>
      </w:r>
      <w:r w:rsidRPr="0045757D">
        <w:rPr>
          <w:highlight w:val="white"/>
          <w:lang w:eastAsia="fi-FI"/>
        </w:rPr>
        <w:t>Kipua oikeassa polvessa.</w:t>
      </w:r>
      <w:r w:rsidRPr="0045757D">
        <w:rPr>
          <w:color w:val="0000FF"/>
          <w:highlight w:val="white"/>
          <w:lang w:eastAsia="fi-FI"/>
        </w:rPr>
        <w:t>&lt;/</w:t>
      </w:r>
      <w:r w:rsidRPr="0045757D">
        <w:rPr>
          <w:color w:val="800000"/>
          <w:highlight w:val="white"/>
          <w:lang w:eastAsia="fi-FI"/>
        </w:rPr>
        <w:t>paragraph</w:t>
      </w:r>
      <w:r w:rsidRPr="0045757D">
        <w:rPr>
          <w:color w:val="0000FF"/>
          <w:highlight w:val="white"/>
          <w:lang w:eastAsia="fi-FI"/>
        </w:rPr>
        <w:t>&gt;</w:t>
      </w:r>
    </w:p>
    <w:p w14:paraId="43D616BA" w14:textId="77777777" w:rsidR="00AF12AD" w:rsidRPr="00CE313F" w:rsidRDefault="00AF12AD" w:rsidP="0024249E">
      <w:r w:rsidRPr="0045757D">
        <w:rPr>
          <w:color w:val="000000"/>
          <w:highlight w:val="white"/>
          <w:lang w:eastAsia="fi-FI"/>
        </w:rPr>
        <w:tab/>
      </w:r>
      <w:r>
        <w:rPr>
          <w:color w:val="000000"/>
          <w:highlight w:val="white"/>
          <w:lang w:eastAsia="fi-FI"/>
        </w:rPr>
        <w:tab/>
      </w:r>
      <w:r w:rsidRPr="00CE313F">
        <w:rPr>
          <w:color w:val="0000FF"/>
          <w:highlight w:val="white"/>
          <w:lang w:eastAsia="fi-FI"/>
        </w:rPr>
        <w:t>&lt;/</w:t>
      </w:r>
      <w:r w:rsidRPr="00CE313F">
        <w:rPr>
          <w:highlight w:val="white"/>
          <w:lang w:eastAsia="fi-FI"/>
        </w:rPr>
        <w:t>text</w:t>
      </w:r>
      <w:r w:rsidRPr="00CE313F">
        <w:rPr>
          <w:color w:val="0000FF"/>
          <w:highlight w:val="white"/>
          <w:lang w:eastAsia="fi-FI"/>
        </w:rPr>
        <w:t>&gt;</w:t>
      </w:r>
    </w:p>
    <w:p w14:paraId="0732B0E5" w14:textId="77777777" w:rsidR="00AF12AD" w:rsidRDefault="00AF12AD" w:rsidP="0024249E"/>
    <w:p w14:paraId="3EB8F411" w14:textId="77777777" w:rsidR="00AF12AD" w:rsidRDefault="00AF12AD" w:rsidP="0024249E"/>
    <w:p w14:paraId="12109703" w14:textId="7BCEB3E5" w:rsidR="00AF12AD" w:rsidRDefault="00AF12AD" w:rsidP="0024249E">
      <w:r>
        <w:t>Koodatut rakenteet tunnistetaan Lähete/hoitopalaute kenttäkoodistolla (1.2.246.537.6.12.2002.124), joka löytyy tämän dokumentin liitteenä (Liite A)</w:t>
      </w:r>
      <w:r w:rsidR="009E5174">
        <w:t>.</w:t>
      </w:r>
      <w:r>
        <w:t xml:space="preserve"> Muista hoitoasiakirjoista poiketen keskeiset terveystiedot </w:t>
      </w:r>
      <w:r w:rsidR="00A97343">
        <w:t>esitetään</w:t>
      </w:r>
      <w:r>
        <w:t xml:space="preserve"> </w:t>
      </w:r>
      <w:r w:rsidR="00A97343">
        <w:t xml:space="preserve">pikaXML-sanomista muodostetuilla </w:t>
      </w:r>
      <w:r>
        <w:t>lähetteellä ja hoitopalautteella pelkästään näyttömuodossa</w:t>
      </w:r>
      <w:r w:rsidR="00A97343">
        <w:t xml:space="preserve"> asianosaisen otsikon alla.</w:t>
      </w:r>
    </w:p>
    <w:p w14:paraId="217E1952" w14:textId="77777777" w:rsidR="00AF12AD" w:rsidRDefault="00AF12AD" w:rsidP="0024249E"/>
    <w:p w14:paraId="7D9E2059" w14:textId="77777777" w:rsidR="00AF12AD" w:rsidRDefault="00AF12AD">
      <w:pPr>
        <w:pStyle w:val="Otsikko2"/>
        <w:pPrChange w:id="468" w:author="Katariina Lassila" w:date="2020-03-12T14:51:00Z">
          <w:pPr/>
        </w:pPrChange>
      </w:pPr>
      <w:bookmarkStart w:id="469" w:name="_Toc384989343"/>
      <w:bookmarkStart w:id="470" w:name="_Toc35204233"/>
      <w:r>
        <w:t>Lähetteen perusrakenteiden yhteenveto</w:t>
      </w:r>
      <w:bookmarkEnd w:id="469"/>
      <w:bookmarkEnd w:id="470"/>
    </w:p>
    <w:p w14:paraId="364BF410" w14:textId="77777777" w:rsidR="00AF12AD" w:rsidRDefault="00AF12AD" w:rsidP="0024249E"/>
    <w:p w14:paraId="4CE5915E" w14:textId="6EC68198" w:rsidR="00AF12AD" w:rsidRDefault="00AF12AD" w:rsidP="0024249E">
      <w:r>
        <w:t xml:space="preserve">Lähete-näkymässä käytetään seuraavia hoitoprosessin vaiheita, otsikoita ja tietokenttiä. Otsikkokoodistojen 1.2.246.537.6.14.2006 (AR/YDIN - Otsikot 2006) ja </w:t>
      </w:r>
      <w:r w:rsidRPr="001C0ED8">
        <w:t>1.2.246.537.6.40182.2009</w:t>
      </w:r>
      <w:r>
        <w:t xml:space="preserve"> (</w:t>
      </w:r>
      <w:r w:rsidRPr="00835CA4">
        <w:t>Lähetteen ja hoitopalautteen otsikot</w:t>
      </w:r>
      <w:r>
        <w:t xml:space="preserve">) mukaiset koodit ovat suluissa otsikoiden perässä. </w:t>
      </w:r>
      <w:r w:rsidR="009F1ECF">
        <w:t>Hoitoprosessin v</w:t>
      </w:r>
      <w:r>
        <w:t>aiheen ”Määrittämätön hoitoprosessin vaihe” alle on kiinnitetty otsikot</w:t>
      </w:r>
      <w:r w:rsidR="009F1ECF">
        <w:t xml:space="preserve"> ”Lähetteen ja hoitopalautteen tekniset ja osapuolitiedot” sekä ”Hoidon kiireellisyys”</w:t>
      </w:r>
      <w:r>
        <w:t xml:space="preserve">. </w:t>
      </w:r>
      <w:r w:rsidR="009F1ECF">
        <w:t>Muut p</w:t>
      </w:r>
      <w:r>
        <w:t>otilasasiakirjallisen tiedon säilyttämisen kannalta tarpeelliset otsikot ja niiden mukainen hoidollinen sisältö esitetään ensisijaisesti hoitoprosessin vaiheen ”Tulotilanne” alla. AR/YDIN – Otsikot 2006 -koodistosta on poimittu ohjeellinen joukko lähetteellä käytettäviä otsikoita. Hoidollisen sisällön jäsentelyyn voidaan tarvittaessa käyttää myös muita em. koodiston otsikoita.</w:t>
      </w:r>
    </w:p>
    <w:p w14:paraId="1E0690DA" w14:textId="77777777" w:rsidR="00AF12AD" w:rsidRDefault="00AF12AD" w:rsidP="0024249E"/>
    <w:p w14:paraId="7CEFBC88" w14:textId="77777777" w:rsidR="00AF12AD" w:rsidRDefault="00AF12AD" w:rsidP="0024249E">
      <w:r w:rsidRPr="005E61B2">
        <w:rPr>
          <w:b/>
        </w:rPr>
        <w:t>L</w:t>
      </w:r>
      <w:r>
        <w:rPr>
          <w:b/>
        </w:rPr>
        <w:t>ähete</w:t>
      </w:r>
      <w:r>
        <w:t xml:space="preserve"> (näkymä: 1.2.246.537.6.12.2002:124)</w:t>
      </w:r>
    </w:p>
    <w:p w14:paraId="1420963C" w14:textId="77777777" w:rsidR="00AF12AD" w:rsidRDefault="00AF12AD" w:rsidP="0024249E">
      <w:r w:rsidRPr="005E61B2">
        <w:rPr>
          <w:b/>
        </w:rPr>
        <w:t>Määrittämätön hoitoprosessin vaihe</w:t>
      </w:r>
      <w:r>
        <w:t xml:space="preserve"> (hoitoprosessin vaihe: 1.2.246.537.6.13.2006:99)</w:t>
      </w:r>
    </w:p>
    <w:p w14:paraId="413033C5" w14:textId="77777777" w:rsidR="00AF12AD" w:rsidRDefault="00AF12AD" w:rsidP="0024249E">
      <w:r w:rsidRPr="005E61B2">
        <w:t>Lähetteen ja hoitopalautteen tekniset ja osapuolitiedot</w:t>
      </w:r>
      <w:r>
        <w:t xml:space="preserve"> (otsikko: </w:t>
      </w:r>
      <w:r w:rsidRPr="001C0ED8">
        <w:t>1.2.246.537.6.40182.2009</w:t>
      </w:r>
      <w:r>
        <w:t>:1)</w:t>
      </w:r>
    </w:p>
    <w:p w14:paraId="713EDA57" w14:textId="77777777" w:rsidR="00AF12AD" w:rsidRDefault="00AF12AD" w:rsidP="0024249E">
      <w:pPr>
        <w:pStyle w:val="Luettelokappale"/>
        <w:numPr>
          <w:ilvl w:val="0"/>
          <w:numId w:val="26"/>
        </w:numPr>
      </w:pPr>
      <w:r w:rsidRPr="00DF2A11">
        <w:rPr>
          <w:b/>
        </w:rPr>
        <w:t>Sanoman tyyppi</w:t>
      </w:r>
      <w:r w:rsidRPr="00CC1036">
        <w:t xml:space="preserve"> ja alityyppi (tietokenttä)</w:t>
      </w:r>
    </w:p>
    <w:p w14:paraId="6CBBA3D4" w14:textId="77777777" w:rsidR="001C5E79" w:rsidRDefault="00AF12AD">
      <w:pPr>
        <w:pStyle w:val="Luettelokappale"/>
        <w:numPr>
          <w:ilvl w:val="0"/>
          <w:numId w:val="26"/>
        </w:numPr>
        <w:pPrChange w:id="471" w:author="Katariina Lassila" w:date="2020-03-12T14:51:00Z">
          <w:pPr/>
        </w:pPrChange>
      </w:pPr>
      <w:r>
        <w:t>M</w:t>
      </w:r>
      <w:r w:rsidRPr="001D237B">
        <w:t>ille erikoisalalle lähetetään (tietokenttä)</w:t>
      </w:r>
    </w:p>
    <w:p w14:paraId="134B2A47" w14:textId="583B0F02" w:rsidR="00AF12AD" w:rsidRPr="001D237B" w:rsidRDefault="00AF12AD" w:rsidP="0024249E">
      <w:pPr>
        <w:pStyle w:val="Luettelokappale"/>
        <w:numPr>
          <w:ilvl w:val="0"/>
          <w:numId w:val="26"/>
        </w:numPr>
      </w:pPr>
      <w:r w:rsidRPr="001D237B">
        <w:t xml:space="preserve">Alkuperäisen järjestelmän lähetteen </w:t>
      </w:r>
      <w:r w:rsidRPr="00DF2A11">
        <w:rPr>
          <w:b/>
        </w:rPr>
        <w:t>OID-tunnus</w:t>
      </w:r>
      <w:r w:rsidRPr="001D237B">
        <w:t xml:space="preserve">, </w:t>
      </w:r>
      <w:r w:rsidRPr="00DF2A11">
        <w:rPr>
          <w:b/>
        </w:rPr>
        <w:t>antopäivämäärä,</w:t>
      </w:r>
      <w:r w:rsidRPr="001D237B">
        <w:t xml:space="preserve"> </w:t>
      </w:r>
      <w:r w:rsidRPr="00DF2A11">
        <w:rPr>
          <w:b/>
        </w:rPr>
        <w:t>lähettävä laitos</w:t>
      </w:r>
      <w:r w:rsidRPr="001D237B">
        <w:t xml:space="preserve"> ja lääkäri (tietokenttä)</w:t>
      </w:r>
    </w:p>
    <w:p w14:paraId="45A1A435" w14:textId="77777777" w:rsidR="00AF12AD" w:rsidRPr="001D237B" w:rsidRDefault="00AF12AD" w:rsidP="0024249E">
      <w:pPr>
        <w:pStyle w:val="Luettelokappale"/>
        <w:numPr>
          <w:ilvl w:val="0"/>
          <w:numId w:val="26"/>
        </w:numPr>
      </w:pPr>
      <w:r w:rsidRPr="001D237B">
        <w:lastRenderedPageBreak/>
        <w:t xml:space="preserve">Alkuperäisen järjestelmän lähetteen </w:t>
      </w:r>
      <w:r w:rsidRPr="00DF2A11">
        <w:rPr>
          <w:b/>
        </w:rPr>
        <w:t>tunnus</w:t>
      </w:r>
      <w:r w:rsidRPr="001D237B">
        <w:t xml:space="preserve">, </w:t>
      </w:r>
      <w:r w:rsidRPr="00DF2A11">
        <w:rPr>
          <w:b/>
        </w:rPr>
        <w:t>antopäivämäärä</w:t>
      </w:r>
      <w:r w:rsidRPr="001D237B">
        <w:t xml:space="preserve">, </w:t>
      </w:r>
      <w:r w:rsidRPr="00DF2A11">
        <w:rPr>
          <w:b/>
        </w:rPr>
        <w:t>lähettävä laitos</w:t>
      </w:r>
      <w:r w:rsidRPr="001D237B">
        <w:t xml:space="preserve"> ja lääkäri, String-muoto (tietokenttä)</w:t>
      </w:r>
    </w:p>
    <w:p w14:paraId="65256ADB" w14:textId="67F46102" w:rsidR="00AF12AD" w:rsidRDefault="00AF12AD" w:rsidP="0024249E">
      <w:pPr>
        <w:pStyle w:val="Luettelokappale"/>
        <w:numPr>
          <w:ilvl w:val="0"/>
          <w:numId w:val="26"/>
        </w:numPr>
      </w:pPr>
      <w:r w:rsidRPr="001D237B">
        <w:t xml:space="preserve">Vastaanottavan järjestelmän lähetteen OID-tunnus, käsittelypäivämäärä, </w:t>
      </w:r>
      <w:r w:rsidRPr="00DF2A11">
        <w:rPr>
          <w:b/>
        </w:rPr>
        <w:t>vastaanottava laitos</w:t>
      </w:r>
      <w:r w:rsidRPr="001D237B">
        <w:t xml:space="preserve"> ja lääkäri sekä lähetteen käsitellyt lääkäri (tietokenttä)</w:t>
      </w:r>
    </w:p>
    <w:p w14:paraId="67813916" w14:textId="77777777" w:rsidR="00AF12AD" w:rsidRPr="001D237B" w:rsidRDefault="00AF12AD" w:rsidP="0024249E"/>
    <w:p w14:paraId="6377DF8D" w14:textId="77777777" w:rsidR="00AF12AD" w:rsidRDefault="00AF12AD" w:rsidP="0024249E">
      <w:r w:rsidRPr="005E61B2">
        <w:rPr>
          <w:b/>
        </w:rPr>
        <w:t xml:space="preserve">Hoidon </w:t>
      </w:r>
      <w:r>
        <w:rPr>
          <w:b/>
        </w:rPr>
        <w:t>kiireellisyys</w:t>
      </w:r>
      <w:r>
        <w:t xml:space="preserve"> (otsikko: </w:t>
      </w:r>
      <w:r w:rsidRPr="001C0ED8">
        <w:t>1.2.246.537.6.40182.2009</w:t>
      </w:r>
      <w:r>
        <w:t>:2)</w:t>
      </w:r>
    </w:p>
    <w:p w14:paraId="08C806E8" w14:textId="77777777" w:rsidR="00AF12AD" w:rsidRDefault="00AF12AD" w:rsidP="0024249E">
      <w:r>
        <w:tab/>
      </w:r>
      <w:r>
        <w:tab/>
      </w:r>
    </w:p>
    <w:p w14:paraId="7CBDAE38" w14:textId="77777777" w:rsidR="00AF12AD" w:rsidRDefault="00AF12AD" w:rsidP="0024249E">
      <w:r w:rsidRPr="005E61B2">
        <w:rPr>
          <w:b/>
        </w:rPr>
        <w:t>Tulotilanne</w:t>
      </w:r>
      <w:r>
        <w:t xml:space="preserve"> (hoitoprosessin vaihe: 1.2.246.537.6.13.2006:11)</w:t>
      </w:r>
    </w:p>
    <w:p w14:paraId="13D1A68A" w14:textId="77777777" w:rsidR="00AF12AD" w:rsidRDefault="00AF12AD" w:rsidP="0024249E">
      <w:r w:rsidRPr="005E61B2">
        <w:rPr>
          <w:b/>
        </w:rPr>
        <w:t>Hoidon syy</w:t>
      </w:r>
      <w:r>
        <w:t xml:space="preserve"> (otsikko: 1.2.246.537.6.14.2006:65)</w:t>
      </w:r>
    </w:p>
    <w:p w14:paraId="6CEEA9E9" w14:textId="77777777" w:rsidR="00AF12AD" w:rsidRDefault="00AF12AD" w:rsidP="0024249E">
      <w:r>
        <w:tab/>
      </w:r>
      <w:r>
        <w:tab/>
      </w:r>
    </w:p>
    <w:p w14:paraId="5E2654CB" w14:textId="2F93E233" w:rsidR="00AF12AD" w:rsidRDefault="00AF12AD" w:rsidP="0024249E">
      <w:r w:rsidRPr="005E61B2">
        <w:rPr>
          <w:b/>
        </w:rPr>
        <w:t>Lähetteen palauttamisen syy</w:t>
      </w:r>
      <w:r>
        <w:t xml:space="preserve"> (otsikko: </w:t>
      </w:r>
      <w:r w:rsidRPr="009C17C5">
        <w:t>1.2.246.537.6.40182.2009</w:t>
      </w:r>
      <w:r>
        <w:t>:4)</w:t>
      </w:r>
      <w:r>
        <w:tab/>
      </w:r>
      <w:r>
        <w:tab/>
      </w:r>
      <w:r>
        <w:tab/>
      </w:r>
    </w:p>
    <w:p w14:paraId="7F8FDBF1" w14:textId="77777777" w:rsidR="00AF12AD" w:rsidRDefault="00AF12AD" w:rsidP="0024249E">
      <w:r w:rsidRPr="005E61B2">
        <w:rPr>
          <w:b/>
        </w:rPr>
        <w:t>Etuudet ja eläkejärjestelyt</w:t>
      </w:r>
      <w:r>
        <w:t xml:space="preserve"> (otsikko: </w:t>
      </w:r>
      <w:r w:rsidRPr="009C17C5">
        <w:t>1.2.246.537.6.40182.2009</w:t>
      </w:r>
      <w:r>
        <w:t>:7)</w:t>
      </w:r>
    </w:p>
    <w:p w14:paraId="074D614F" w14:textId="31E5C0D6" w:rsidR="00AF12AD" w:rsidRDefault="00AF12AD" w:rsidP="0024249E">
      <w:r>
        <w:tab/>
      </w:r>
      <w:r>
        <w:tab/>
      </w:r>
    </w:p>
    <w:p w14:paraId="3E9AD962" w14:textId="77777777" w:rsidR="00AF12AD" w:rsidRDefault="00AF12AD" w:rsidP="0024249E">
      <w:r w:rsidRPr="005E61B2">
        <w:rPr>
          <w:b/>
        </w:rPr>
        <w:t>Aikaisempi hoito</w:t>
      </w:r>
      <w:r>
        <w:t xml:space="preserve"> (otsikko: </w:t>
      </w:r>
      <w:r w:rsidRPr="009C17C5">
        <w:t>1.2.246.537.6.40182.2009</w:t>
      </w:r>
      <w:r>
        <w:t>:9)</w:t>
      </w:r>
    </w:p>
    <w:p w14:paraId="55925B98" w14:textId="77777777" w:rsidR="00AF12AD" w:rsidRDefault="00AF12AD" w:rsidP="0024249E"/>
    <w:p w14:paraId="6AD0ABA2" w14:textId="77777777" w:rsidR="00AF12AD" w:rsidRDefault="00AF12AD" w:rsidP="0024249E">
      <w:r w:rsidRPr="00DC5633">
        <w:rPr>
          <w:b/>
        </w:rPr>
        <w:t>Diagnoosi:</w:t>
      </w:r>
      <w:r w:rsidRPr="005E61B2">
        <w:t xml:space="preserve"> lähettämisen syyn diagnoosi</w:t>
      </w:r>
      <w:r>
        <w:t xml:space="preserve"> (otsikko: 1.2.246.537.6.14.2006:13) </w:t>
      </w:r>
    </w:p>
    <w:p w14:paraId="625568C0" w14:textId="77777777" w:rsidR="00AF12AD" w:rsidRDefault="00AF12AD" w:rsidP="0024249E">
      <w:r>
        <w:tab/>
      </w:r>
      <w:r>
        <w:tab/>
      </w:r>
    </w:p>
    <w:p w14:paraId="01A0742E" w14:textId="77777777" w:rsidR="00AF12AD" w:rsidRDefault="00AF12AD" w:rsidP="0024249E">
      <w:r w:rsidRPr="005E61B2">
        <w:rPr>
          <w:b/>
        </w:rPr>
        <w:t>Esitiedot (anamneesi)</w:t>
      </w:r>
      <w:r>
        <w:t xml:space="preserve"> (otsikko: 1.2.246.537.6.14.2006:14)</w:t>
      </w:r>
    </w:p>
    <w:p w14:paraId="0395C7CE" w14:textId="77777777" w:rsidR="00AF12AD" w:rsidRDefault="00AF12AD" w:rsidP="0024249E">
      <w:r>
        <w:tab/>
      </w:r>
      <w:r>
        <w:tab/>
      </w:r>
    </w:p>
    <w:p w14:paraId="241EDB11" w14:textId="77777777" w:rsidR="00AF12AD" w:rsidRDefault="00AF12AD" w:rsidP="0024249E">
      <w:r w:rsidRPr="005E61B2">
        <w:rPr>
          <w:b/>
        </w:rPr>
        <w:t>Nykytila</w:t>
      </w:r>
      <w:r>
        <w:t xml:space="preserve"> (otsikko: 1.2.246.537.6.14.2006:37)</w:t>
      </w:r>
    </w:p>
    <w:p w14:paraId="4EC6E71C" w14:textId="77777777" w:rsidR="00AF12AD" w:rsidRDefault="00AF12AD" w:rsidP="0024249E">
      <w:r>
        <w:tab/>
      </w:r>
      <w:r>
        <w:tab/>
      </w:r>
    </w:p>
    <w:p w14:paraId="3F9D061C" w14:textId="77777777" w:rsidR="00AF12AD" w:rsidRDefault="00AF12AD" w:rsidP="0024249E">
      <w:r w:rsidRPr="005E61B2">
        <w:rPr>
          <w:b/>
        </w:rPr>
        <w:t>Tutkimukset</w:t>
      </w:r>
      <w:r>
        <w:t xml:space="preserve"> (otsikko: 1.2.246.537.6.14.2006:53) </w:t>
      </w:r>
    </w:p>
    <w:p w14:paraId="060035BE" w14:textId="77777777" w:rsidR="00AF12AD" w:rsidRPr="00566FD3" w:rsidRDefault="00AF12AD" w:rsidP="0024249E">
      <w:r w:rsidRPr="00566FD3">
        <w:tab/>
      </w:r>
      <w:r w:rsidRPr="00566FD3">
        <w:tab/>
      </w:r>
    </w:p>
    <w:p w14:paraId="511A7E22" w14:textId="77777777" w:rsidR="00AF12AD" w:rsidRPr="00566FD3" w:rsidRDefault="00AF12AD" w:rsidP="0024249E">
      <w:r w:rsidRPr="005E61B2">
        <w:rPr>
          <w:b/>
        </w:rPr>
        <w:t>Toimenpiteet</w:t>
      </w:r>
      <w:r w:rsidRPr="00566FD3">
        <w:t xml:space="preserve"> (otsikko: 1.2.246.537.6.14.2006:51) </w:t>
      </w:r>
    </w:p>
    <w:p w14:paraId="0065BC77" w14:textId="77777777" w:rsidR="00AF12AD" w:rsidRPr="00566FD3" w:rsidRDefault="00AF12AD" w:rsidP="0024249E">
      <w:r w:rsidRPr="00566FD3">
        <w:tab/>
      </w:r>
      <w:r w:rsidRPr="00566FD3">
        <w:tab/>
      </w:r>
    </w:p>
    <w:p w14:paraId="59FBDA1A" w14:textId="77777777" w:rsidR="00AF12AD" w:rsidRDefault="00AF12AD" w:rsidP="0024249E">
      <w:r w:rsidRPr="00DC5633">
        <w:rPr>
          <w:b/>
        </w:rPr>
        <w:t>Diagnoosi:</w:t>
      </w:r>
      <w:r w:rsidRPr="005E61B2">
        <w:t xml:space="preserve"> asiakkaan aikaisemmat sairaudet</w:t>
      </w:r>
      <w:r>
        <w:t xml:space="preserve"> (otsikko: 1.2.246.537.6.14.2006:13) </w:t>
      </w:r>
    </w:p>
    <w:p w14:paraId="2DEAEC1E" w14:textId="77777777" w:rsidR="00AF12AD" w:rsidRDefault="00AF12AD" w:rsidP="0024249E">
      <w:r>
        <w:tab/>
      </w:r>
      <w:r>
        <w:tab/>
      </w:r>
    </w:p>
    <w:p w14:paraId="28710681" w14:textId="77777777" w:rsidR="00AF12AD" w:rsidRDefault="00AF12AD" w:rsidP="0024249E">
      <w:r w:rsidRPr="005E61B2">
        <w:rPr>
          <w:b/>
        </w:rPr>
        <w:t>Loppuarvio</w:t>
      </w:r>
      <w:r>
        <w:t xml:space="preserve"> (otsikko: 1.2.246.537.6.14.2006:29) </w:t>
      </w:r>
    </w:p>
    <w:p w14:paraId="131340E8" w14:textId="77777777" w:rsidR="00AF12AD" w:rsidRDefault="00AF12AD" w:rsidP="0024249E">
      <w:r>
        <w:tab/>
      </w:r>
      <w:r>
        <w:tab/>
      </w:r>
    </w:p>
    <w:p w14:paraId="64ADC70A" w14:textId="77777777" w:rsidR="00AF12AD" w:rsidRDefault="00AF12AD" w:rsidP="0024249E">
      <w:r w:rsidRPr="005E61B2">
        <w:rPr>
          <w:b/>
        </w:rPr>
        <w:t>Lääkehoito</w:t>
      </w:r>
      <w:r>
        <w:t xml:space="preserve"> (otsikko: 1.2.246.537.6.14.2006:55) </w:t>
      </w:r>
    </w:p>
    <w:p w14:paraId="79B9C4C3" w14:textId="77777777" w:rsidR="00AF12AD" w:rsidRDefault="00AF12AD" w:rsidP="0024249E">
      <w:r>
        <w:tab/>
      </w:r>
    </w:p>
    <w:p w14:paraId="66BE6FE3" w14:textId="575999DD" w:rsidR="00AF12AD" w:rsidRDefault="00AF12AD" w:rsidP="0024249E">
      <w:r w:rsidRPr="005E61B2">
        <w:rPr>
          <w:b/>
        </w:rPr>
        <w:t>Lausunnot</w:t>
      </w:r>
      <w:r>
        <w:t xml:space="preserve"> (otsikko: 1.2.246.537.6.14.2006:62) </w:t>
      </w:r>
    </w:p>
    <w:p w14:paraId="32D74BD4" w14:textId="77777777" w:rsidR="00AF12AD" w:rsidRDefault="00AF12AD" w:rsidP="0024249E">
      <w:r>
        <w:tab/>
      </w:r>
    </w:p>
    <w:p w14:paraId="0884E13B" w14:textId="23709D3C" w:rsidR="00AF12AD" w:rsidRDefault="00AF12AD" w:rsidP="0024249E">
      <w:r w:rsidRPr="005E61B2">
        <w:rPr>
          <w:b/>
        </w:rPr>
        <w:t>Apuvälineet</w:t>
      </w:r>
      <w:r>
        <w:t xml:space="preserve"> (otsikko: 1.2.246.537.6.14.2006:63) </w:t>
      </w:r>
    </w:p>
    <w:p w14:paraId="6CC14669" w14:textId="77777777" w:rsidR="00AF12AD" w:rsidRDefault="00AF12AD" w:rsidP="0024249E">
      <w:r>
        <w:tab/>
      </w:r>
    </w:p>
    <w:p w14:paraId="4DB709E7" w14:textId="324CDA7E" w:rsidR="00AF12AD" w:rsidRDefault="00AF12AD" w:rsidP="0024249E">
      <w:r w:rsidRPr="005E61B2">
        <w:rPr>
          <w:b/>
        </w:rPr>
        <w:t>Kuntoutus</w:t>
      </w:r>
      <w:r>
        <w:t xml:space="preserve"> (otsikko: 1.2.246.537.6.14.2006:27) </w:t>
      </w:r>
    </w:p>
    <w:p w14:paraId="0203C228" w14:textId="77777777" w:rsidR="00AF12AD" w:rsidRDefault="00AF12AD" w:rsidP="0024249E">
      <w:r>
        <w:tab/>
      </w:r>
    </w:p>
    <w:p w14:paraId="653C26D6" w14:textId="4966E97E" w:rsidR="00AF12AD" w:rsidRDefault="00AF12AD" w:rsidP="0024249E">
      <w:r w:rsidRPr="005E61B2">
        <w:rPr>
          <w:b/>
        </w:rPr>
        <w:t>Toimintakyky</w:t>
      </w:r>
      <w:r>
        <w:t xml:space="preserve"> (otsikko: 1.2.246.537.6.14.2006:72) </w:t>
      </w:r>
    </w:p>
    <w:p w14:paraId="4FAAC353" w14:textId="77777777" w:rsidR="00AF12AD" w:rsidRDefault="00AF12AD" w:rsidP="0024249E"/>
    <w:p w14:paraId="651420FD" w14:textId="77777777" w:rsidR="00AF12AD" w:rsidRDefault="00AF12AD" w:rsidP="0024249E"/>
    <w:p w14:paraId="504281F2" w14:textId="77777777" w:rsidR="00AF12AD" w:rsidRDefault="00AF12AD">
      <w:pPr>
        <w:pStyle w:val="Otsikko2"/>
        <w:pPrChange w:id="472" w:author="Katariina Lassila" w:date="2020-03-12T14:51:00Z">
          <w:pPr/>
        </w:pPrChange>
      </w:pPr>
      <w:bookmarkStart w:id="473" w:name="_Toc384989344"/>
      <w:bookmarkStart w:id="474" w:name="_Toc35204234"/>
      <w:r>
        <w:lastRenderedPageBreak/>
        <w:t>Määrittämättömän hoitoprosessin vaiheen alle tulevat lähetteen otsikot ja tietokentät</w:t>
      </w:r>
      <w:bookmarkEnd w:id="473"/>
      <w:bookmarkEnd w:id="474"/>
    </w:p>
    <w:p w14:paraId="227FFA4E" w14:textId="77777777" w:rsidR="00AF12AD" w:rsidRDefault="00AF12AD" w:rsidP="0024249E"/>
    <w:p w14:paraId="22B25090" w14:textId="77777777" w:rsidR="00AF12AD" w:rsidRDefault="00AF12AD" w:rsidP="0024249E">
      <w:r>
        <w:t>Tässä luvussa käydään läpi hoitoprosessin vaihekoodin 99 (</w:t>
      </w:r>
      <w:r w:rsidRPr="007E2DEB">
        <w:t>Määrittämätön hoitoprosessin vaihe</w:t>
      </w:r>
      <w:r>
        <w:t>) alle tulevat lähetteen otsikot ja tietokentät.</w:t>
      </w:r>
    </w:p>
    <w:p w14:paraId="2DC97011" w14:textId="77777777" w:rsidR="00AF12AD" w:rsidRPr="006779E4" w:rsidRDefault="00AF12AD" w:rsidP="0024249E"/>
    <w:p w14:paraId="23DD0828" w14:textId="01DEDC25" w:rsidR="00AF12AD" w:rsidRDefault="00AF12AD">
      <w:pPr>
        <w:pStyle w:val="Otsikko3"/>
        <w:pPrChange w:id="475" w:author="Katariina Lassila" w:date="2020-03-12T14:51:00Z">
          <w:pPr/>
        </w:pPrChange>
      </w:pPr>
      <w:bookmarkStart w:id="476" w:name="_Toc384989345"/>
      <w:bookmarkStart w:id="477" w:name="_Toc35204235"/>
      <w:r w:rsidRPr="00D84174">
        <w:t>Lähetteen ja hoitopalautteen tekniset ja osapuolitiedot</w:t>
      </w:r>
      <w:bookmarkEnd w:id="476"/>
      <w:bookmarkEnd w:id="477"/>
    </w:p>
    <w:p w14:paraId="718EA10C" w14:textId="77777777" w:rsidR="00AF12AD" w:rsidRDefault="00AF12AD" w:rsidP="0024249E"/>
    <w:p w14:paraId="07C5443F" w14:textId="77777777" w:rsidR="00AF12AD" w:rsidRDefault="00AF12AD" w:rsidP="0024249E">
      <w:r>
        <w:t>Tämä otsikko sijoitetaan hoitoprosessin vaihekoodin 99 (</w:t>
      </w:r>
      <w:r w:rsidRPr="007E2DEB">
        <w:t>Määrittämätön hoitoprosessin vaihe</w:t>
      </w:r>
      <w:r>
        <w:t xml:space="preserve">) alle: </w:t>
      </w:r>
    </w:p>
    <w:p w14:paraId="35D7D42B" w14:textId="77777777" w:rsidR="00AF12AD" w:rsidRDefault="00AF12AD" w:rsidP="0024249E"/>
    <w:p w14:paraId="33F340B3" w14:textId="77777777" w:rsidR="00AF12AD" w:rsidRDefault="00AF12AD" w:rsidP="0024249E">
      <w:r w:rsidRPr="00D84174">
        <w:t>Lähetteen ja hoitopalautteen tekniset ja osapuolitiedot</w:t>
      </w:r>
      <w:r>
        <w:t>:</w:t>
      </w:r>
      <w:r>
        <w:tab/>
      </w:r>
    </w:p>
    <w:p w14:paraId="1605ED05" w14:textId="77777777" w:rsidR="00AF12AD" w:rsidRDefault="00AF12AD" w:rsidP="0024249E">
      <w:r>
        <w:t xml:space="preserve">otsikkokoodi: 1 </w:t>
      </w:r>
      <w:r>
        <w:tab/>
        <w:t>otsikkokoodisto (</w:t>
      </w:r>
      <w:r w:rsidRPr="00D84174">
        <w:t>1.2.246.537.6.40182.2009</w:t>
      </w:r>
      <w:r>
        <w:t xml:space="preserve">)  </w:t>
      </w:r>
    </w:p>
    <w:p w14:paraId="7C62920F" w14:textId="77777777" w:rsidR="00AF12AD" w:rsidRDefault="00AF12AD" w:rsidP="0024249E"/>
    <w:p w14:paraId="6C8A40F5" w14:textId="77777777" w:rsidR="00AF12AD" w:rsidRDefault="00AF12AD" w:rsidP="0024249E">
      <w:r>
        <w:t>Seuraavaksi käydään läpi tämän otsikon alle tulevat tietokentät.</w:t>
      </w:r>
    </w:p>
    <w:p w14:paraId="0EEAEC6B" w14:textId="77777777" w:rsidR="00AF12AD" w:rsidRDefault="00AF12AD">
      <w:pPr>
        <w:pStyle w:val="Otsikko4"/>
        <w:pPrChange w:id="478" w:author="Katariina Lassila" w:date="2020-03-12T14:51:00Z">
          <w:pPr/>
        </w:pPrChange>
      </w:pPr>
      <w:r>
        <w:t xml:space="preserve">Sanoman tyyppi ja alityyppi </w:t>
      </w:r>
    </w:p>
    <w:p w14:paraId="657C909F" w14:textId="77777777" w:rsidR="00AF12AD" w:rsidRDefault="00AF12AD" w:rsidP="0024249E"/>
    <w:p w14:paraId="76C51619" w14:textId="77777777" w:rsidR="00AF12AD" w:rsidRDefault="00AF12AD" w:rsidP="0024249E">
      <w:r>
        <w:t>Sanoman tyyppi:</w:t>
      </w:r>
      <w:r>
        <w:tab/>
      </w:r>
      <w:r>
        <w:tab/>
        <w:t>kenttäkoodi: 33</w:t>
      </w:r>
      <w:r>
        <w:tab/>
        <w:t xml:space="preserve">koodisto: 1.2.246.537.6.12.2002.124 </w:t>
      </w:r>
    </w:p>
    <w:p w14:paraId="01EDC455" w14:textId="77777777" w:rsidR="00AF12AD" w:rsidRDefault="00AF12AD" w:rsidP="0024249E">
      <w:r>
        <w:t xml:space="preserve">Sanoman alityyppi: </w:t>
      </w:r>
      <w:r>
        <w:tab/>
      </w:r>
      <w:r>
        <w:tab/>
        <w:t>kenttäkoodi: 34</w:t>
      </w:r>
      <w:r>
        <w:tab/>
        <w:t xml:space="preserve">koodisto: 1.2.246.537.6.12.2002.124 </w:t>
      </w:r>
    </w:p>
    <w:p w14:paraId="19919F1D" w14:textId="77777777" w:rsidR="00AF12AD" w:rsidRDefault="00AF12AD" w:rsidP="0024249E"/>
    <w:p w14:paraId="0291D1CA" w14:textId="77777777" w:rsidR="00AF12AD" w:rsidRDefault="00AF12AD" w:rsidP="0024249E">
      <w:r>
        <w:t>Lähetteen/hoitopalautteen päätyyppi (pakollinen) ja alityyppi ilmoitetaan value-elementissä tietotyypillä CD. Päätyyppi on varsinainen koodiarvo ja tarkentimen qualifier avulla voidaan esittää sanoman alityyppi. Elementti effectiveTime esiintyy tyhjänä.</w:t>
      </w:r>
    </w:p>
    <w:p w14:paraId="2F29E9FB" w14:textId="77777777" w:rsidR="00AF12AD" w:rsidRDefault="00AF12AD" w:rsidP="0024249E"/>
    <w:p w14:paraId="7602137B" w14:textId="530D5999" w:rsidR="00AF12AD" w:rsidRDefault="00AF12AD" w:rsidP="0024249E">
      <w:r>
        <w:t>Lähetteen/hoitopalautteen päätyyppi saadaan koodistosta: AR</w:t>
      </w:r>
      <w:r w:rsidR="001C5E79">
        <w:t>/LÄHETE</w:t>
      </w:r>
      <w:r>
        <w:t xml:space="preserve"> - Lähetteen/Hoitopalautteen tyyppi, 1.2.246.537.5.40001.2003, jonka arvot ovat:</w:t>
      </w:r>
    </w:p>
    <w:p w14:paraId="48B24999" w14:textId="77777777" w:rsidR="00AF12AD" w:rsidRDefault="00AF12AD" w:rsidP="0024249E"/>
    <w:p w14:paraId="7ABE4C6B" w14:textId="77777777" w:rsidR="00AF12AD" w:rsidRDefault="00AF12AD" w:rsidP="0024249E">
      <w:r>
        <w:t>EPI</w:t>
      </w:r>
      <w:r>
        <w:tab/>
        <w:t>Loppuyhteenveto/hoitopalaute</w:t>
      </w:r>
      <w:r>
        <w:tab/>
      </w:r>
      <w:r>
        <w:tab/>
      </w:r>
    </w:p>
    <w:p w14:paraId="71869CE7" w14:textId="77777777" w:rsidR="00AF12AD" w:rsidRDefault="00AF12AD" w:rsidP="0024249E">
      <w:r>
        <w:t>HOP</w:t>
      </w:r>
      <w:r>
        <w:tab/>
        <w:t>Hoitopäätösilmoitus/hoitopalaute</w:t>
      </w:r>
      <w:r>
        <w:tab/>
      </w:r>
    </w:p>
    <w:p w14:paraId="543E49D2" w14:textId="77777777" w:rsidR="00AF12AD" w:rsidRDefault="00AF12AD" w:rsidP="0024249E">
      <w:r>
        <w:t>HOS</w:t>
      </w:r>
      <w:r>
        <w:tab/>
        <w:t>Hoitosuunnitelma/hoitopalaute</w:t>
      </w:r>
      <w:r>
        <w:tab/>
      </w:r>
      <w:r>
        <w:tab/>
      </w:r>
    </w:p>
    <w:p w14:paraId="74A2D986" w14:textId="77777777" w:rsidR="00AF12AD" w:rsidRDefault="00AF12AD" w:rsidP="0024249E">
      <w:r>
        <w:t>KAS</w:t>
      </w:r>
      <w:r>
        <w:tab/>
        <w:t>Ilmoitus lähetteen käsittelyyn otosta/hoitopalaute</w:t>
      </w:r>
      <w:r>
        <w:tab/>
      </w:r>
      <w:r>
        <w:tab/>
      </w:r>
    </w:p>
    <w:p w14:paraId="267FDA86" w14:textId="77777777" w:rsidR="00AF12AD" w:rsidRDefault="00AF12AD" w:rsidP="0024249E">
      <w:r>
        <w:t>KON</w:t>
      </w:r>
      <w:r>
        <w:tab/>
        <w:t>Konsultaatiopyyntö/lähete</w:t>
      </w:r>
      <w:r>
        <w:tab/>
      </w:r>
      <w:r>
        <w:tab/>
      </w:r>
    </w:p>
    <w:p w14:paraId="11EF0F70" w14:textId="77777777" w:rsidR="00AF12AD" w:rsidRDefault="00AF12AD" w:rsidP="0024249E">
      <w:r>
        <w:t>KYS</w:t>
      </w:r>
      <w:r>
        <w:tab/>
        <w:t>Täydennyskysely/lähete ja hoitopalaute</w:t>
      </w:r>
      <w:r>
        <w:tab/>
      </w:r>
    </w:p>
    <w:p w14:paraId="1B2FFD7A" w14:textId="77777777" w:rsidR="00AF12AD" w:rsidRDefault="00AF12AD" w:rsidP="0024249E">
      <w:r>
        <w:t>LAH</w:t>
      </w:r>
      <w:r>
        <w:tab/>
        <w:t>Normaali lähete</w:t>
      </w:r>
      <w:r>
        <w:tab/>
      </w:r>
      <w:r>
        <w:tab/>
      </w:r>
    </w:p>
    <w:p w14:paraId="1B1BF73B" w14:textId="77777777" w:rsidR="00AF12AD" w:rsidRDefault="00AF12AD" w:rsidP="0024249E">
      <w:r>
        <w:t>PER</w:t>
      </w:r>
      <w:r>
        <w:tab/>
        <w:t>Suostumussanoma</w:t>
      </w:r>
      <w:r>
        <w:tab/>
      </w:r>
      <w:r>
        <w:tab/>
      </w:r>
    </w:p>
    <w:p w14:paraId="1AE857F8" w14:textId="77777777" w:rsidR="00AF12AD" w:rsidRDefault="00AF12AD" w:rsidP="0024249E">
      <w:r>
        <w:t>VHO</w:t>
      </w:r>
      <w:r>
        <w:tab/>
        <w:t>Välihoitopalaute/hoitopalaute</w:t>
      </w:r>
    </w:p>
    <w:p w14:paraId="5E838E26" w14:textId="77777777" w:rsidR="00AF12AD" w:rsidRDefault="00AF12AD" w:rsidP="0024249E"/>
    <w:p w14:paraId="77F12576" w14:textId="77777777" w:rsidR="00AF12AD" w:rsidRDefault="00AF12AD" w:rsidP="0024249E">
      <w:r>
        <w:t>(Tarkasta ajantasaiset koodiarvot THL:n koodistopalvelimelta)</w:t>
      </w:r>
    </w:p>
    <w:p w14:paraId="79372204" w14:textId="77777777" w:rsidR="00AF12AD" w:rsidRDefault="00AF12AD" w:rsidP="0024249E"/>
    <w:p w14:paraId="5320E0EC" w14:textId="2DB77D4E" w:rsidR="00AF12AD" w:rsidRDefault="00AF12AD" w:rsidP="0024249E">
      <w:r>
        <w:lastRenderedPageBreak/>
        <w:t>Lähetteen/hoitopalautteen alityyppi saadaan koodistosta: AR</w:t>
      </w:r>
      <w:r w:rsidR="001C5E79">
        <w:t>/LÄHETE</w:t>
      </w:r>
      <w:r>
        <w:t xml:space="preserve"> - Lähetteen/hoitopalautteen alityyppi, 1.2.246.537.5.40002.2003, jonka arvot ovat:</w:t>
      </w:r>
    </w:p>
    <w:p w14:paraId="2F61A61C" w14:textId="77777777" w:rsidR="00AF12AD" w:rsidRDefault="00AF12AD" w:rsidP="0024249E"/>
    <w:p w14:paraId="502E5AFC" w14:textId="77777777" w:rsidR="00AF12AD" w:rsidRDefault="00AF12AD" w:rsidP="0024249E">
      <w:r>
        <w:t>KII</w:t>
      </w:r>
      <w:r>
        <w:tab/>
        <w:t>Kiirehtiminen</w:t>
      </w:r>
      <w:r>
        <w:tab/>
      </w:r>
      <w:r>
        <w:tab/>
      </w:r>
    </w:p>
    <w:p w14:paraId="1D655515" w14:textId="77777777" w:rsidR="00AF12AD" w:rsidRDefault="00AF12AD" w:rsidP="0024249E">
      <w:r>
        <w:t>KON</w:t>
      </w:r>
      <w:r>
        <w:tab/>
        <w:t>Konsultaatio</w:t>
      </w:r>
      <w:r>
        <w:tab/>
      </w:r>
      <w:r>
        <w:tab/>
      </w:r>
    </w:p>
    <w:p w14:paraId="537DD0CF" w14:textId="77777777" w:rsidR="00AF12AD" w:rsidRDefault="00AF12AD" w:rsidP="0024249E">
      <w:r>
        <w:t>KOT</w:t>
      </w:r>
      <w:r>
        <w:tab/>
        <w:t>Kotihoidon ennakkoilmoitus</w:t>
      </w:r>
      <w:r>
        <w:tab/>
      </w:r>
      <w:r>
        <w:tab/>
      </w:r>
    </w:p>
    <w:p w14:paraId="1CC0684C" w14:textId="77777777" w:rsidR="00AF12AD" w:rsidRDefault="00AF12AD" w:rsidP="0024249E">
      <w:r>
        <w:t>PAL</w:t>
      </w:r>
      <w:r>
        <w:tab/>
        <w:t>Palautus</w:t>
      </w:r>
      <w:r>
        <w:tab/>
      </w:r>
      <w:r>
        <w:tab/>
      </w:r>
    </w:p>
    <w:p w14:paraId="1C6DEFF2" w14:textId="77777777" w:rsidR="00AF12AD" w:rsidRDefault="00AF12AD" w:rsidP="0024249E">
      <w:r>
        <w:t>POK</w:t>
      </w:r>
      <w:r>
        <w:tab/>
        <w:t>Potilaskonsultaatio</w:t>
      </w:r>
      <w:r>
        <w:tab/>
      </w:r>
    </w:p>
    <w:p w14:paraId="409AE391" w14:textId="77777777" w:rsidR="00AF12AD" w:rsidRDefault="00AF12AD" w:rsidP="0024249E">
      <w:r>
        <w:t>SII</w:t>
      </w:r>
      <w:r>
        <w:tab/>
        <w:t>Siirtoilmoitus</w:t>
      </w:r>
      <w:r>
        <w:tab/>
      </w:r>
      <w:r>
        <w:tab/>
      </w:r>
    </w:p>
    <w:p w14:paraId="1119048D" w14:textId="77777777" w:rsidR="00AF12AD" w:rsidRDefault="00AF12AD" w:rsidP="0024249E">
      <w:r>
        <w:t>TAY</w:t>
      </w:r>
      <w:r>
        <w:tab/>
        <w:t>Täydennys</w:t>
      </w:r>
    </w:p>
    <w:p w14:paraId="07D044A8" w14:textId="77777777" w:rsidR="00AF12AD" w:rsidRDefault="00AF12AD" w:rsidP="0024249E"/>
    <w:p w14:paraId="5BE693AE" w14:textId="77777777" w:rsidR="00AF12AD" w:rsidRDefault="00AF12AD" w:rsidP="0024249E">
      <w:r>
        <w:t>(Tarkasta ajantasaiset koodiarvot THL:n koodistopalvelimelta)</w:t>
      </w:r>
    </w:p>
    <w:p w14:paraId="37BC7252" w14:textId="77777777" w:rsidR="00AF12AD" w:rsidRDefault="00AF12AD" w:rsidP="0024249E"/>
    <w:p w14:paraId="537A9425" w14:textId="77777777" w:rsidR="00AF12AD" w:rsidRDefault="00AF12AD" w:rsidP="0024249E"/>
    <w:p w14:paraId="20923FE9" w14:textId="77777777" w:rsidR="00AF12AD" w:rsidRPr="0002144B"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14:paraId="25AA99C6" w14:textId="77777777" w:rsidR="00AF12AD" w:rsidRPr="0002144B" w:rsidRDefault="00AF12AD" w:rsidP="0024249E">
      <w:pPr>
        <w:rPr>
          <w:color w:val="000000"/>
          <w:highlight w:val="white"/>
          <w:lang w:val="en-US" w:eastAsia="fi-FI"/>
        </w:rPr>
      </w:pP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14:paraId="1CDA0963" w14:textId="77777777" w:rsidR="00AF12AD" w:rsidRPr="0002144B" w:rsidRDefault="00AF12AD" w:rsidP="0024249E">
      <w:pPr>
        <w:rPr>
          <w:highlight w:val="white"/>
          <w:lang w:val="en-US" w:eastAsia="fi-FI"/>
        </w:rPr>
      </w:pPr>
      <w:r w:rsidRPr="0038571B">
        <w:rPr>
          <w:highlight w:val="white"/>
          <w:lang w:val="en-US" w:eastAsia="fi-FI"/>
        </w:rPr>
        <w:tab/>
      </w: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33</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14:paraId="73A6E73D" w14:textId="77777777" w:rsidR="00AF12AD" w:rsidRPr="0002144B" w:rsidRDefault="00AF12AD" w:rsidP="0024249E">
      <w:pPr>
        <w:rPr>
          <w:color w:val="000000"/>
          <w:highlight w:val="white"/>
          <w:lang w:val="en-US" w:eastAsia="fi-FI"/>
        </w:rPr>
      </w:pPr>
      <w:r w:rsidRPr="0038571B">
        <w:rPr>
          <w:color w:val="000000"/>
          <w:highlight w:val="white"/>
          <w:lang w:val="en-US" w:eastAsia="fi-FI"/>
        </w:rPr>
        <w:tab/>
      </w:r>
      <w:r>
        <w:rPr>
          <w:highlight w:val="white"/>
          <w:lang w:val="en-US" w:eastAsia="fi-FI"/>
        </w:rPr>
        <w:t xml:space="preserve">&lt;effectiveTime/&gt; </w:t>
      </w:r>
    </w:p>
    <w:p w14:paraId="65020BEA" w14:textId="2EDA6A8A" w:rsidR="00AF12AD" w:rsidRPr="002A3097" w:rsidRDefault="00AF12AD" w:rsidP="0024249E">
      <w:pPr>
        <w:rPr>
          <w:highlight w:val="white"/>
          <w:lang w:val="en-US" w:eastAsia="fi-FI"/>
        </w:rPr>
      </w:pPr>
      <w:r>
        <w:rPr>
          <w:highlight w:val="white"/>
          <w:lang w:val="en-US" w:eastAsia="fi-FI"/>
        </w:rPr>
        <w:tab/>
      </w:r>
      <w:r w:rsidRPr="002A3097">
        <w:rPr>
          <w:color w:val="0000FF"/>
          <w:highlight w:val="white"/>
          <w:lang w:val="en-US" w:eastAsia="fi-FI"/>
        </w:rPr>
        <w:t>&lt;</w:t>
      </w:r>
      <w:r w:rsidRPr="002A3097">
        <w:rPr>
          <w:color w:val="800000"/>
          <w:highlight w:val="white"/>
          <w:lang w:val="en-US" w:eastAsia="fi-FI"/>
        </w:rPr>
        <w:t>value</w:t>
      </w:r>
      <w:r w:rsidRPr="002A3097">
        <w:rPr>
          <w:color w:val="FF0000"/>
          <w:highlight w:val="white"/>
          <w:lang w:val="en-US" w:eastAsia="fi-FI"/>
        </w:rPr>
        <w:t xml:space="preserve"> xsi:type</w:t>
      </w:r>
      <w:r w:rsidRPr="002A3097">
        <w:rPr>
          <w:color w:val="0000FF"/>
          <w:highlight w:val="white"/>
          <w:lang w:val="en-US" w:eastAsia="fi-FI"/>
        </w:rPr>
        <w:t>="</w:t>
      </w:r>
      <w:r w:rsidRPr="002A3097">
        <w:rPr>
          <w:highlight w:val="white"/>
          <w:lang w:val="en-US" w:eastAsia="fi-FI"/>
        </w:rPr>
        <w:t>CD</w:t>
      </w:r>
      <w:r w:rsidRPr="002A3097">
        <w:rPr>
          <w:color w:val="0000FF"/>
          <w:highlight w:val="white"/>
          <w:lang w:val="en-US" w:eastAsia="fi-FI"/>
        </w:rPr>
        <w:t>"</w:t>
      </w:r>
      <w:r w:rsidRPr="002A3097">
        <w:rPr>
          <w:color w:val="FF0000"/>
          <w:highlight w:val="white"/>
          <w:lang w:val="en-US" w:eastAsia="fi-FI"/>
        </w:rPr>
        <w:t xml:space="preserve"> code</w:t>
      </w:r>
      <w:r w:rsidRPr="002A3097">
        <w:rPr>
          <w:color w:val="0000FF"/>
          <w:highlight w:val="white"/>
          <w:lang w:val="en-US" w:eastAsia="fi-FI"/>
        </w:rPr>
        <w:t>="LAH"</w:t>
      </w:r>
      <w:r w:rsidRPr="002A3097">
        <w:rPr>
          <w:color w:val="FF0000"/>
          <w:highlight w:val="white"/>
          <w:lang w:val="en-US" w:eastAsia="fi-FI"/>
        </w:rPr>
        <w:t xml:space="preserve"> codeSystem</w:t>
      </w:r>
      <w:r w:rsidRPr="002A3097">
        <w:rPr>
          <w:color w:val="0000FF"/>
          <w:highlight w:val="white"/>
          <w:lang w:val="en-US" w:eastAsia="fi-FI"/>
        </w:rPr>
        <w:t>="</w:t>
      </w:r>
      <w:r w:rsidRPr="002A3097">
        <w:rPr>
          <w:highlight w:val="white"/>
          <w:lang w:val="en-US" w:eastAsia="fi-FI"/>
        </w:rPr>
        <w:t>1.2.246.537.5.40001.2003</w:t>
      </w:r>
      <w:r w:rsidRPr="002A3097">
        <w:rPr>
          <w:color w:val="0000FF"/>
          <w:highlight w:val="white"/>
          <w:lang w:val="en-US" w:eastAsia="fi-FI"/>
        </w:rPr>
        <w:t>"</w:t>
      </w:r>
      <w:r w:rsidR="001C5E79" w:rsidRPr="002A3097">
        <w:rPr>
          <w:color w:val="0000FF"/>
          <w:highlight w:val="white"/>
          <w:lang w:val="en-US" w:eastAsia="fi-FI"/>
        </w:rPr>
        <w:t xml:space="preserve"> </w:t>
      </w:r>
      <w:r w:rsidR="001C5E79" w:rsidRPr="002A3097">
        <w:rPr>
          <w:color w:val="FF0000"/>
          <w:highlight w:val="white"/>
          <w:lang w:val="en-US" w:eastAsia="fi-FI"/>
        </w:rPr>
        <w:t>codesystemName</w:t>
      </w:r>
      <w:r w:rsidR="001C5E79" w:rsidRPr="002A3097">
        <w:rPr>
          <w:color w:val="0000FF"/>
          <w:highlight w:val="white"/>
          <w:lang w:val="en-US" w:eastAsia="fi-FI"/>
        </w:rPr>
        <w:t xml:space="preserve"> </w:t>
      </w:r>
      <w:r w:rsidR="00833D70" w:rsidRPr="002A3097">
        <w:rPr>
          <w:color w:val="0000FF"/>
          <w:highlight w:val="white"/>
          <w:lang w:val="en-US" w:eastAsia="fi-FI"/>
        </w:rPr>
        <w:t>="</w:t>
      </w:r>
      <w:r w:rsidR="001C5E79" w:rsidRPr="002A3097">
        <w:rPr>
          <w:highlight w:val="white"/>
          <w:lang w:val="en-US" w:eastAsia="fi-FI"/>
        </w:rPr>
        <w:t>AR/LÄHETE –</w:t>
      </w:r>
      <w:r w:rsidR="00833D70" w:rsidRPr="002A3097">
        <w:rPr>
          <w:highlight w:val="white"/>
          <w:lang w:val="en-US" w:eastAsia="fi-FI"/>
        </w:rPr>
        <w:t xml:space="preserve"> Lähetteen/hoitopalautteen tyyppi</w:t>
      </w:r>
      <w:r w:rsidR="00833D70" w:rsidRPr="002A3097">
        <w:rPr>
          <w:color w:val="0000FF"/>
          <w:highlight w:val="white"/>
          <w:lang w:val="en-US" w:eastAsia="fi-FI"/>
        </w:rPr>
        <w:t>"</w:t>
      </w:r>
      <w:r w:rsidRPr="002A3097">
        <w:rPr>
          <w:color w:val="0000FF"/>
          <w:highlight w:val="white"/>
          <w:lang w:val="en-US" w:eastAsia="fi-FI"/>
        </w:rPr>
        <w:t>&gt;</w:t>
      </w:r>
    </w:p>
    <w:p w14:paraId="1A8FFA7C" w14:textId="77777777" w:rsidR="00AF12AD" w:rsidRPr="002A3097" w:rsidRDefault="00AF12AD" w:rsidP="0024249E">
      <w:pPr>
        <w:rPr>
          <w:color w:val="000000"/>
          <w:highlight w:val="white"/>
          <w:lang w:val="en-US" w:eastAsia="fi-FI"/>
        </w:rPr>
      </w:pPr>
      <w:r w:rsidRPr="002A3097">
        <w:rPr>
          <w:color w:val="000000"/>
          <w:highlight w:val="white"/>
          <w:lang w:val="en-US" w:eastAsia="fi-FI"/>
        </w:rPr>
        <w:tab/>
      </w:r>
      <w:r w:rsidRPr="002A3097">
        <w:rPr>
          <w:color w:val="000000"/>
          <w:highlight w:val="white"/>
          <w:lang w:val="en-US" w:eastAsia="fi-FI"/>
        </w:rPr>
        <w:tab/>
      </w:r>
      <w:r w:rsidRPr="002A3097">
        <w:rPr>
          <w:color w:val="0000FF"/>
          <w:highlight w:val="white"/>
          <w:lang w:val="en-US" w:eastAsia="fi-FI"/>
        </w:rPr>
        <w:t>&lt;</w:t>
      </w:r>
      <w:r w:rsidRPr="002A3097">
        <w:rPr>
          <w:highlight w:val="white"/>
          <w:lang w:val="en-US" w:eastAsia="fi-FI"/>
        </w:rPr>
        <w:t>qualifier</w:t>
      </w:r>
      <w:r w:rsidRPr="002A3097">
        <w:rPr>
          <w:color w:val="0000FF"/>
          <w:highlight w:val="white"/>
          <w:lang w:val="en-US" w:eastAsia="fi-FI"/>
        </w:rPr>
        <w:t>&gt;</w:t>
      </w:r>
    </w:p>
    <w:p w14:paraId="20891ECC" w14:textId="77777777" w:rsidR="00AF12AD" w:rsidRPr="002450C6" w:rsidRDefault="00AF12AD" w:rsidP="0024249E">
      <w:pPr>
        <w:rPr>
          <w:highlight w:val="white"/>
          <w:lang w:val="nl-NL" w:eastAsia="fi-FI"/>
        </w:rPr>
      </w:pPr>
      <w:r w:rsidRPr="002A3097">
        <w:rPr>
          <w:highlight w:val="white"/>
          <w:lang w:val="en-US" w:eastAsia="fi-FI"/>
        </w:rPr>
        <w:tab/>
      </w:r>
      <w:r w:rsidRPr="002A3097">
        <w:rPr>
          <w:highlight w:val="white"/>
          <w:lang w:val="en-US" w:eastAsia="fi-FI"/>
        </w:rPr>
        <w:tab/>
      </w:r>
      <w:r w:rsidRPr="002A3097">
        <w:rPr>
          <w:highlight w:val="white"/>
          <w:lang w:val="en-US" w:eastAsia="fi-FI"/>
        </w:rPr>
        <w:tab/>
      </w:r>
      <w:r w:rsidRPr="002450C6">
        <w:rPr>
          <w:color w:val="0000FF"/>
          <w:highlight w:val="white"/>
          <w:lang w:val="nl-NL" w:eastAsia="fi-FI"/>
        </w:rPr>
        <w:t>&lt;</w:t>
      </w:r>
      <w:r w:rsidRPr="002450C6">
        <w:rPr>
          <w:color w:val="800000"/>
          <w:highlight w:val="white"/>
          <w:lang w:val="nl-NL" w:eastAsia="fi-FI"/>
        </w:rPr>
        <w:t>name</w:t>
      </w:r>
      <w:r w:rsidRPr="002450C6">
        <w:rPr>
          <w:color w:val="FF0000"/>
          <w:highlight w:val="white"/>
          <w:lang w:val="nl-NL" w:eastAsia="fi-FI"/>
        </w:rPr>
        <w:t xml:space="preserve"> code</w:t>
      </w:r>
      <w:r w:rsidRPr="002450C6">
        <w:rPr>
          <w:color w:val="0000FF"/>
          <w:highlight w:val="white"/>
          <w:lang w:val="nl-NL" w:eastAsia="fi-FI"/>
        </w:rPr>
        <w:t>="</w:t>
      </w:r>
      <w:r w:rsidRPr="002450C6">
        <w:rPr>
          <w:highlight w:val="white"/>
          <w:lang w:val="nl-NL" w:eastAsia="fi-FI"/>
        </w:rPr>
        <w:t>34</w:t>
      </w:r>
      <w:r w:rsidRPr="002450C6">
        <w:rPr>
          <w:color w:val="0000FF"/>
          <w:highlight w:val="white"/>
          <w:lang w:val="nl-NL" w:eastAsia="fi-FI"/>
        </w:rPr>
        <w:t>"</w:t>
      </w:r>
      <w:r w:rsidRPr="002450C6">
        <w:rPr>
          <w:color w:val="FF0000"/>
          <w:highlight w:val="white"/>
          <w:lang w:val="nl-NL" w:eastAsia="fi-FI"/>
        </w:rPr>
        <w:t xml:space="preserve"> codeSystem</w:t>
      </w:r>
      <w:r w:rsidRPr="002450C6">
        <w:rPr>
          <w:color w:val="0000FF"/>
          <w:highlight w:val="white"/>
          <w:lang w:val="nl-NL" w:eastAsia="fi-FI"/>
        </w:rPr>
        <w:t>="</w:t>
      </w:r>
      <w:r w:rsidRPr="002450C6">
        <w:rPr>
          <w:highlight w:val="white"/>
          <w:lang w:val="nl-NL" w:eastAsia="fi-FI"/>
        </w:rPr>
        <w:t>1.2.246.537.6.12.2002.124</w:t>
      </w:r>
      <w:r w:rsidRPr="002450C6">
        <w:rPr>
          <w:color w:val="0000FF"/>
          <w:highlight w:val="white"/>
          <w:lang w:val="nl-NL" w:eastAsia="fi-FI"/>
        </w:rPr>
        <w:t>"/&gt;</w:t>
      </w:r>
    </w:p>
    <w:p w14:paraId="476F30FB" w14:textId="153E1CDD" w:rsidR="00AF12AD" w:rsidRPr="002450C6" w:rsidRDefault="00AF12AD" w:rsidP="0024249E">
      <w:pPr>
        <w:rPr>
          <w:highlight w:val="white"/>
          <w:lang w:val="nl-NL" w:eastAsia="fi-FI"/>
        </w:rPr>
      </w:pPr>
      <w:r w:rsidRPr="009723D3">
        <w:rPr>
          <w:highlight w:val="white"/>
          <w:lang w:val="nl-NL" w:eastAsia="fi-FI"/>
        </w:rPr>
        <w:tab/>
      </w:r>
      <w:r w:rsidRPr="009723D3">
        <w:rPr>
          <w:highlight w:val="white"/>
          <w:lang w:val="nl-NL" w:eastAsia="fi-FI"/>
        </w:rPr>
        <w:tab/>
      </w:r>
      <w:r w:rsidRPr="009723D3">
        <w:rPr>
          <w:highlight w:val="white"/>
          <w:lang w:val="nl-NL" w:eastAsia="fi-FI"/>
        </w:rPr>
        <w:tab/>
      </w:r>
      <w:r w:rsidRPr="002450C6">
        <w:rPr>
          <w:color w:val="0000FF"/>
          <w:highlight w:val="white"/>
          <w:lang w:val="nl-NL" w:eastAsia="fi-FI"/>
        </w:rPr>
        <w:t>&lt;</w:t>
      </w:r>
      <w:r w:rsidRPr="002450C6">
        <w:rPr>
          <w:color w:val="800000"/>
          <w:highlight w:val="white"/>
          <w:lang w:val="nl-NL" w:eastAsia="fi-FI"/>
        </w:rPr>
        <w:t>value</w:t>
      </w:r>
      <w:r w:rsidRPr="002450C6">
        <w:rPr>
          <w:color w:val="FF0000"/>
          <w:highlight w:val="white"/>
          <w:lang w:val="nl-NL" w:eastAsia="fi-FI"/>
        </w:rPr>
        <w:t xml:space="preserve"> code</w:t>
      </w:r>
      <w:r w:rsidRPr="002450C6">
        <w:rPr>
          <w:color w:val="0000FF"/>
          <w:highlight w:val="white"/>
          <w:lang w:val="nl-NL" w:eastAsia="fi-FI"/>
        </w:rPr>
        <w:t>="</w:t>
      </w:r>
      <w:r w:rsidRPr="002450C6">
        <w:rPr>
          <w:highlight w:val="white"/>
          <w:lang w:val="nl-NL" w:eastAsia="fi-FI"/>
        </w:rPr>
        <w:t>KII</w:t>
      </w:r>
      <w:r w:rsidRPr="002450C6">
        <w:rPr>
          <w:color w:val="0000FF"/>
          <w:highlight w:val="white"/>
          <w:lang w:val="nl-NL" w:eastAsia="fi-FI"/>
        </w:rPr>
        <w:t>"</w:t>
      </w:r>
      <w:r w:rsidRPr="002450C6">
        <w:rPr>
          <w:color w:val="FF0000"/>
          <w:highlight w:val="white"/>
          <w:lang w:val="nl-NL" w:eastAsia="fi-FI"/>
        </w:rPr>
        <w:t xml:space="preserve"> codeSystem</w:t>
      </w:r>
      <w:r w:rsidRPr="002450C6">
        <w:rPr>
          <w:color w:val="0000FF"/>
          <w:highlight w:val="white"/>
          <w:lang w:val="nl-NL" w:eastAsia="fi-FI"/>
        </w:rPr>
        <w:t>="</w:t>
      </w:r>
      <w:r w:rsidRPr="002450C6">
        <w:rPr>
          <w:highlight w:val="white"/>
          <w:lang w:val="nl-NL" w:eastAsia="fi-FI"/>
        </w:rPr>
        <w:t>1.2.246.537.5.40002.2003</w:t>
      </w:r>
      <w:r w:rsidRPr="002450C6">
        <w:rPr>
          <w:color w:val="0000FF"/>
          <w:highlight w:val="white"/>
          <w:lang w:val="nl-NL" w:eastAsia="fi-FI"/>
        </w:rPr>
        <w:t>"</w:t>
      </w:r>
      <w:r w:rsidR="00833D70">
        <w:rPr>
          <w:color w:val="0000FF"/>
          <w:highlight w:val="white"/>
          <w:lang w:val="nl-NL" w:eastAsia="fi-FI"/>
        </w:rPr>
        <w:t xml:space="preserve"> </w:t>
      </w:r>
      <w:r w:rsidR="00833D70" w:rsidRPr="002A3097">
        <w:rPr>
          <w:color w:val="FF0000"/>
          <w:highlight w:val="white"/>
          <w:lang w:val="en-US" w:eastAsia="fi-FI"/>
        </w:rPr>
        <w:t>codesystemName</w:t>
      </w:r>
      <w:r w:rsidR="00833D70" w:rsidRPr="002A3097">
        <w:rPr>
          <w:color w:val="0000FF"/>
          <w:highlight w:val="white"/>
          <w:lang w:val="en-US" w:eastAsia="fi-FI"/>
        </w:rPr>
        <w:t xml:space="preserve"> ="</w:t>
      </w:r>
      <w:r w:rsidR="00833D70" w:rsidRPr="002A3097">
        <w:rPr>
          <w:highlight w:val="white"/>
          <w:lang w:val="en-US" w:eastAsia="fi-FI"/>
        </w:rPr>
        <w:t>AR/LÄHETE – Lähetteen/hoitopalautteen alityyppi</w:t>
      </w:r>
      <w:r w:rsidR="00833D70" w:rsidRPr="002A3097">
        <w:rPr>
          <w:color w:val="0000FF"/>
          <w:highlight w:val="white"/>
          <w:lang w:val="en-US" w:eastAsia="fi-FI"/>
        </w:rPr>
        <w:t>"</w:t>
      </w:r>
      <w:r w:rsidR="00833D70">
        <w:rPr>
          <w:color w:val="0000FF"/>
          <w:highlight w:val="white"/>
          <w:lang w:val="nl-NL" w:eastAsia="fi-FI"/>
        </w:rPr>
        <w:t xml:space="preserve"> </w:t>
      </w:r>
      <w:r w:rsidRPr="002450C6">
        <w:rPr>
          <w:color w:val="0000FF"/>
          <w:highlight w:val="white"/>
          <w:lang w:val="nl-NL" w:eastAsia="fi-FI"/>
        </w:rPr>
        <w:t>/&gt;</w:t>
      </w:r>
    </w:p>
    <w:p w14:paraId="0FB6E1DB" w14:textId="77777777" w:rsidR="00AF12AD" w:rsidRPr="002A3097" w:rsidRDefault="00AF12AD" w:rsidP="0024249E">
      <w:pPr>
        <w:rPr>
          <w:color w:val="000000"/>
          <w:highlight w:val="white"/>
          <w:lang w:val="en-US" w:eastAsia="fi-FI"/>
        </w:rPr>
      </w:pPr>
      <w:r w:rsidRPr="009723D3">
        <w:rPr>
          <w:color w:val="000000"/>
          <w:highlight w:val="white"/>
          <w:lang w:val="nl-NL" w:eastAsia="fi-FI"/>
        </w:rPr>
        <w:tab/>
      </w:r>
      <w:r w:rsidRPr="009723D3">
        <w:rPr>
          <w:color w:val="000000"/>
          <w:highlight w:val="white"/>
          <w:lang w:val="nl-NL" w:eastAsia="fi-FI"/>
        </w:rPr>
        <w:tab/>
      </w:r>
      <w:r w:rsidRPr="002A3097">
        <w:rPr>
          <w:color w:val="0000FF"/>
          <w:highlight w:val="white"/>
          <w:lang w:val="en-US" w:eastAsia="fi-FI"/>
        </w:rPr>
        <w:t>&lt;/</w:t>
      </w:r>
      <w:r w:rsidRPr="002A3097">
        <w:rPr>
          <w:highlight w:val="white"/>
          <w:lang w:val="en-US" w:eastAsia="fi-FI"/>
        </w:rPr>
        <w:t>qualifier</w:t>
      </w:r>
      <w:r w:rsidRPr="002A3097">
        <w:rPr>
          <w:color w:val="0000FF"/>
          <w:highlight w:val="white"/>
          <w:lang w:val="en-US" w:eastAsia="fi-FI"/>
        </w:rPr>
        <w:t>&gt;</w:t>
      </w:r>
    </w:p>
    <w:p w14:paraId="76034BC6" w14:textId="77777777" w:rsidR="00AF12AD" w:rsidRPr="0002144B" w:rsidRDefault="00AF12AD" w:rsidP="0024249E">
      <w:pPr>
        <w:rPr>
          <w:color w:val="000000"/>
          <w:highlight w:val="white"/>
          <w:lang w:val="en-US" w:eastAsia="fi-FI"/>
        </w:rPr>
      </w:pPr>
      <w:r w:rsidRPr="002A3097">
        <w:rPr>
          <w:color w:val="000000"/>
          <w:highlight w:val="white"/>
          <w:lang w:val="en-US" w:eastAsia="fi-FI"/>
        </w:rPr>
        <w:tab/>
      </w:r>
      <w:r w:rsidRPr="0038571B">
        <w:rPr>
          <w:color w:val="0000FF"/>
          <w:highlight w:val="white"/>
          <w:lang w:val="en-US" w:eastAsia="fi-FI"/>
        </w:rPr>
        <w:t>&lt;/</w:t>
      </w:r>
      <w:r w:rsidRPr="0038571B">
        <w:rPr>
          <w:highlight w:val="white"/>
          <w:lang w:val="en-US" w:eastAsia="fi-FI"/>
        </w:rPr>
        <w:t>value</w:t>
      </w:r>
      <w:r w:rsidRPr="0038571B">
        <w:rPr>
          <w:color w:val="0000FF"/>
          <w:highlight w:val="white"/>
          <w:lang w:val="en-US" w:eastAsia="fi-FI"/>
        </w:rPr>
        <w:t>&gt;</w:t>
      </w:r>
    </w:p>
    <w:p w14:paraId="777ED420" w14:textId="77777777" w:rsidR="00AF12AD" w:rsidRPr="002450C6" w:rsidRDefault="00AF12AD" w:rsidP="0024249E">
      <w:pPr>
        <w:rPr>
          <w:color w:val="000000"/>
          <w:highlight w:val="white"/>
          <w:lang w:val="en-GB" w:eastAsia="fi-FI"/>
        </w:rPr>
      </w:pPr>
      <w:r w:rsidRPr="002450C6">
        <w:rPr>
          <w:color w:val="0000FF"/>
          <w:highlight w:val="white"/>
          <w:lang w:val="en-GB" w:eastAsia="fi-FI"/>
        </w:rPr>
        <w:t>&lt;/</w:t>
      </w:r>
      <w:r w:rsidRPr="002450C6">
        <w:rPr>
          <w:highlight w:val="white"/>
          <w:lang w:val="en-GB" w:eastAsia="fi-FI"/>
        </w:rPr>
        <w:t>observation</w:t>
      </w:r>
      <w:r w:rsidRPr="002450C6">
        <w:rPr>
          <w:color w:val="0000FF"/>
          <w:highlight w:val="white"/>
          <w:lang w:val="en-GB" w:eastAsia="fi-FI"/>
        </w:rPr>
        <w:t>&gt;</w:t>
      </w:r>
    </w:p>
    <w:p w14:paraId="579CD0BA" w14:textId="77777777" w:rsidR="00AF12AD" w:rsidRDefault="00AF12AD" w:rsidP="0024249E">
      <w:pPr>
        <w:rPr>
          <w:lang w:val="en-GB"/>
        </w:rPr>
      </w:pPr>
      <w:r>
        <w:rPr>
          <w:color w:val="0000FF"/>
          <w:highlight w:val="white"/>
          <w:lang w:eastAsia="fi-FI"/>
        </w:rPr>
        <w:t>&lt;/</w:t>
      </w:r>
      <w:r>
        <w:rPr>
          <w:highlight w:val="white"/>
          <w:lang w:eastAsia="fi-FI"/>
        </w:rPr>
        <w:t>entry</w:t>
      </w:r>
      <w:r>
        <w:rPr>
          <w:color w:val="0000FF"/>
          <w:highlight w:val="white"/>
          <w:lang w:eastAsia="fi-FI"/>
        </w:rPr>
        <w:t>&gt;</w:t>
      </w:r>
    </w:p>
    <w:p w14:paraId="43DF14E3" w14:textId="77777777" w:rsidR="00AF12AD" w:rsidRDefault="00AF12AD" w:rsidP="0024249E">
      <w:pPr>
        <w:rPr>
          <w:lang w:val="de-DE"/>
        </w:rPr>
      </w:pPr>
    </w:p>
    <w:p w14:paraId="60311710" w14:textId="77777777" w:rsidR="00AF12AD" w:rsidRDefault="00AF12AD" w:rsidP="0024249E">
      <w:pPr>
        <w:rPr>
          <w:lang w:val="en-GB"/>
        </w:rPr>
      </w:pPr>
    </w:p>
    <w:p w14:paraId="564EAF68" w14:textId="77777777" w:rsidR="00AF12AD" w:rsidRDefault="00AF12AD">
      <w:pPr>
        <w:pStyle w:val="Otsikko4"/>
        <w:pPrChange w:id="479" w:author="Katariina Lassila" w:date="2020-03-12T14:51:00Z">
          <w:pPr/>
        </w:pPrChange>
      </w:pPr>
      <w:r>
        <w:t>Alkuperäisen järjestelm</w:t>
      </w:r>
      <w:r w:rsidRPr="00E50B11">
        <w:t xml:space="preserve">än </w:t>
      </w:r>
      <w:r w:rsidRPr="002450C6">
        <w:t>lähetteen OID-tunnus,</w:t>
      </w:r>
      <w:r>
        <w:t xml:space="preserve"> antopäivämäärä, lähettävä laitos ja lääkäri  </w:t>
      </w:r>
    </w:p>
    <w:p w14:paraId="23AC0685" w14:textId="77777777" w:rsidR="00AF12AD" w:rsidRDefault="00AF12AD" w:rsidP="0024249E"/>
    <w:p w14:paraId="1982D8B6" w14:textId="77777777" w:rsidR="00AF12AD" w:rsidRDefault="00AF12AD" w:rsidP="0024249E">
      <w:r>
        <w:t>Kenttäkoodi: 1</w:t>
      </w:r>
      <w:r>
        <w:tab/>
      </w:r>
      <w:r>
        <w:tab/>
        <w:t xml:space="preserve">koodisto: 1.2.246.537.6.12.2002.124 </w:t>
      </w:r>
    </w:p>
    <w:p w14:paraId="4BC08107" w14:textId="77777777" w:rsidR="00AF12AD" w:rsidRDefault="00AF12AD" w:rsidP="0024249E"/>
    <w:p w14:paraId="3322CB40" w14:textId="77777777" w:rsidR="00AF12AD" w:rsidRDefault="00AF12AD" w:rsidP="0024249E">
      <w:r>
        <w:t xml:space="preserve">Tämä rakenne on </w:t>
      </w:r>
      <w:r w:rsidRPr="00DF2A11">
        <w:rPr>
          <w:b/>
        </w:rPr>
        <w:t xml:space="preserve">ehdollisesti </w:t>
      </w:r>
      <w:r w:rsidRPr="00512CBC">
        <w:rPr>
          <w:b/>
        </w:rPr>
        <w:t>pakollinen</w:t>
      </w:r>
      <w:r w:rsidRPr="002C733F">
        <w:t xml:space="preserve">: </w:t>
      </w:r>
      <w:r>
        <w:t>alkuperäisen järjestelmän lähetteen tunnus on esitettävä joko tässä rakenteessa tai kenttäkoodin 40 rakenteessa (luku 2.3.1.3).</w:t>
      </w:r>
      <w:r>
        <w:rPr>
          <w:b/>
        </w:rPr>
        <w:t xml:space="preserve"> </w:t>
      </w:r>
      <w:r w:rsidRPr="00DF2A11">
        <w:t xml:space="preserve">Kun </w:t>
      </w:r>
      <w:r>
        <w:t xml:space="preserve">tämä </w:t>
      </w:r>
      <w:r w:rsidRPr="00A968F2">
        <w:t>rakenne</w:t>
      </w:r>
      <w:r w:rsidRPr="00DF2A11">
        <w:t xml:space="preserve"> esiintyy</w:t>
      </w:r>
      <w:r>
        <w:rPr>
          <w:b/>
        </w:rPr>
        <w:t>,</w:t>
      </w:r>
      <w:r>
        <w:t xml:space="preserve"> lähetteen OID-tunnus on </w:t>
      </w:r>
      <w:r w:rsidRPr="00DF2A11">
        <w:t>pakollinen</w:t>
      </w:r>
      <w:r>
        <w:t>. Lisäksi, kun tämä rakenne esiintyy, siinä ilmaistaan lähetteen antopäivä ja lähettävän laitoksen tiedoista vähintään nimi.</w:t>
      </w:r>
    </w:p>
    <w:p w14:paraId="58DC2AB1" w14:textId="77777777" w:rsidR="00AF12AD" w:rsidRDefault="00AF12AD" w:rsidP="0024249E"/>
    <w:p w14:paraId="115EBD58" w14:textId="4C3FC1FC" w:rsidR="00AF12AD" w:rsidRDefault="00AF12AD" w:rsidP="0024249E">
      <w:r>
        <w:lastRenderedPageBreak/>
        <w:t xml:space="preserve">Alkuperäisen järjestelmän lähetteen OID-tunnus vastaa PikaXML-määrityksen </w:t>
      </w:r>
      <w:r w:rsidRPr="00CB573B">
        <w:t>ORIG_SNDR_REF_ID</w:t>
      </w:r>
      <w:r>
        <w:t xml:space="preserve">-kenttää. </w:t>
      </w:r>
      <w:r w:rsidRPr="002D7495">
        <w:t xml:space="preserve">Tiedon avulla </w:t>
      </w:r>
      <w:r>
        <w:t xml:space="preserve">Omakannassa </w:t>
      </w:r>
      <w:r w:rsidR="009F1ECF" w:rsidRPr="002D7495">
        <w:t>vali</w:t>
      </w:r>
      <w:r w:rsidR="009F1ECF">
        <w:t>taan</w:t>
      </w:r>
      <w:r w:rsidR="009F1ECF" w:rsidRPr="002D7495">
        <w:t xml:space="preserve"> </w:t>
      </w:r>
      <w:r w:rsidRPr="002D7495">
        <w:t>kansalaiselle näytettävä samaan lähetekeskusteluun liittyvä uusin asiakirja</w:t>
      </w:r>
      <w:r>
        <w:t>. Alkuperäisen järjestelmän lähetteen OID-tunnus on nk. lähetteen keskustelutunnus</w:t>
      </w:r>
      <w:r w:rsidRPr="002D7495">
        <w:t xml:space="preserve">. </w:t>
      </w:r>
      <w:r>
        <w:t>Huomaa luvussa 2.3.1.3 esitetty määritys mikäli ORIG_SNDR_REF_ID ei ole validi (kansallisesti uniikki) OID-tunnus.</w:t>
      </w:r>
      <w:r w:rsidRPr="002D7495">
        <w:t xml:space="preserve"> </w:t>
      </w:r>
    </w:p>
    <w:p w14:paraId="7A9281CD" w14:textId="77777777" w:rsidR="00AF12AD" w:rsidRDefault="00AF12AD" w:rsidP="0024249E"/>
    <w:p w14:paraId="618A9573" w14:textId="77777777" w:rsidR="00AF12AD" w:rsidRPr="00981373" w:rsidRDefault="00AF12AD" w:rsidP="0024249E">
      <w:r>
        <w:t>Mikäli PikaXML:ssä</w:t>
      </w:r>
      <w:r w:rsidRPr="00981373">
        <w:t xml:space="preserve"> ei ole </w:t>
      </w:r>
      <w:r w:rsidRPr="00CB573B">
        <w:t>ORIG_SNDR_REF_ID</w:t>
      </w:r>
      <w:r w:rsidRPr="00981373">
        <w:t>:tä</w:t>
      </w:r>
      <w:r>
        <w:t xml:space="preserve">  CDA R</w:t>
      </w:r>
      <w:r w:rsidRPr="00981373">
        <w:t xml:space="preserve">2:sta tehtäessä, </w:t>
      </w:r>
      <w:r>
        <w:t>tähän rakenteeseen tuodaan lähetteen OID-tunnukseksi</w:t>
      </w:r>
      <w:r w:rsidRPr="00981373">
        <w:t xml:space="preserve"> </w:t>
      </w:r>
      <w:r>
        <w:t>SNDR</w:t>
      </w:r>
      <w:r w:rsidRPr="00981373">
        <w:t>_</w:t>
      </w:r>
      <w:r>
        <w:t>REF</w:t>
      </w:r>
      <w:r w:rsidRPr="00981373">
        <w:t>_</w:t>
      </w:r>
      <w:r>
        <w:t xml:space="preserve">ID-kentän tieto. Kun </w:t>
      </w:r>
      <w:r w:rsidRPr="00CB573B">
        <w:t>ORIG_SNDR_REF_ID</w:t>
      </w:r>
      <w:r w:rsidRPr="00981373">
        <w:t xml:space="preserve">:tä </w:t>
      </w:r>
      <w:r>
        <w:t xml:space="preserve">ei </w:t>
      </w:r>
      <w:r w:rsidRPr="00981373">
        <w:t xml:space="preserve">ole, </w:t>
      </w:r>
      <w:r>
        <w:t xml:space="preserve">kyseessä lienee yksinkertainen </w:t>
      </w:r>
      <w:r w:rsidRPr="00981373">
        <w:t>lähetekeskustelu</w:t>
      </w:r>
      <w:r>
        <w:t>,</w:t>
      </w:r>
      <w:r w:rsidRPr="00981373">
        <w:t xml:space="preserve"> jossa lähetettä ei ole siirretty</w:t>
      </w:r>
      <w:r>
        <w:t xml:space="preserve">, </w:t>
      </w:r>
      <w:r w:rsidRPr="00981373">
        <w:t xml:space="preserve">eli käytännössä </w:t>
      </w:r>
      <w:r>
        <w:t>SNDR</w:t>
      </w:r>
      <w:r w:rsidRPr="00981373">
        <w:t>_</w:t>
      </w:r>
      <w:r>
        <w:t>REF</w:t>
      </w:r>
      <w:r w:rsidRPr="00981373">
        <w:t>_</w:t>
      </w:r>
      <w:r>
        <w:t>ID</w:t>
      </w:r>
      <w:r w:rsidRPr="00981373">
        <w:t xml:space="preserve"> ja </w:t>
      </w:r>
      <w:r w:rsidRPr="00CB573B">
        <w:t>ORIG_SNDR_REF_ID</w:t>
      </w:r>
      <w:r w:rsidRPr="00981373">
        <w:t xml:space="preserve"> olisi</w:t>
      </w:r>
      <w:r>
        <w:t>vat samat. Kun läheteasiakirja ei perustu PikaXML-sanomaan, käytetään muuta lähetteen yksilöivää OID-tunnusta.</w:t>
      </w:r>
    </w:p>
    <w:p w14:paraId="1C943FE9" w14:textId="77777777" w:rsidR="00AF12AD" w:rsidRDefault="00AF12AD" w:rsidP="0024249E"/>
    <w:p w14:paraId="7E648D08" w14:textId="77777777" w:rsidR="00AF12AD" w:rsidRDefault="00AF12AD" w:rsidP="0024249E">
      <w:r>
        <w:t xml:space="preserve">OID-tunnus ilmoitetaan value-elementissä tietotyypillä II ja antopäivämäärä elementissä effectiveTime attribuutilla value. Lähettävä laitos ja lääkäri ilmoitetaan elementissä author. </w:t>
      </w:r>
    </w:p>
    <w:p w14:paraId="72835F5E" w14:textId="77777777" w:rsidR="00AF12AD" w:rsidRDefault="00AF12AD" w:rsidP="0024249E"/>
    <w:p w14:paraId="34EE95E8" w14:textId="77777777" w:rsidR="00AF12AD" w:rsidRPr="00001B2A" w:rsidRDefault="00AF12AD" w:rsidP="0024249E">
      <w:pPr>
        <w:rPr>
          <w:color w:val="000000"/>
          <w:highlight w:val="white"/>
          <w:lang w:eastAsia="fi-FI"/>
        </w:rPr>
      </w:pPr>
      <w:r w:rsidRPr="00001B2A">
        <w:rPr>
          <w:color w:val="0000FF"/>
          <w:highlight w:val="white"/>
          <w:lang w:eastAsia="fi-FI"/>
        </w:rPr>
        <w:t>&lt;</w:t>
      </w:r>
      <w:r w:rsidRPr="00001B2A">
        <w:rPr>
          <w:highlight w:val="white"/>
          <w:lang w:eastAsia="fi-FI"/>
        </w:rPr>
        <w:t>entry</w:t>
      </w:r>
      <w:r w:rsidRPr="00001B2A">
        <w:rPr>
          <w:color w:val="0000FF"/>
          <w:highlight w:val="white"/>
          <w:lang w:eastAsia="fi-FI"/>
        </w:rPr>
        <w:t>&gt;</w:t>
      </w:r>
    </w:p>
    <w:p w14:paraId="3FF9A964" w14:textId="77777777" w:rsidR="00AF12AD" w:rsidRPr="00001B2A" w:rsidRDefault="00AF12AD" w:rsidP="0024249E">
      <w:pPr>
        <w:rPr>
          <w:color w:val="000000"/>
          <w:highlight w:val="white"/>
          <w:lang w:eastAsia="fi-FI"/>
        </w:rPr>
      </w:pPr>
      <w:r w:rsidRPr="00001B2A">
        <w:rPr>
          <w:color w:val="0000FF"/>
          <w:highlight w:val="white"/>
          <w:lang w:eastAsia="fi-FI"/>
        </w:rPr>
        <w:t>&lt;</w:t>
      </w:r>
      <w:r w:rsidRPr="00001B2A">
        <w:rPr>
          <w:color w:val="800000"/>
          <w:highlight w:val="white"/>
          <w:lang w:eastAsia="fi-FI"/>
        </w:rPr>
        <w:t>observation</w:t>
      </w:r>
      <w:r w:rsidRPr="00001B2A">
        <w:rPr>
          <w:highlight w:val="white"/>
          <w:lang w:eastAsia="fi-FI"/>
        </w:rPr>
        <w:t xml:space="preserve"> classCode</w:t>
      </w:r>
      <w:r w:rsidRPr="00001B2A">
        <w:rPr>
          <w:color w:val="0000FF"/>
          <w:highlight w:val="white"/>
          <w:lang w:eastAsia="fi-FI"/>
        </w:rPr>
        <w:t>="</w:t>
      </w:r>
      <w:r w:rsidRPr="00001B2A">
        <w:rPr>
          <w:color w:val="000000"/>
          <w:highlight w:val="white"/>
          <w:lang w:eastAsia="fi-FI"/>
        </w:rPr>
        <w:t>OBS</w:t>
      </w:r>
      <w:r w:rsidRPr="00001B2A">
        <w:rPr>
          <w:color w:val="0000FF"/>
          <w:highlight w:val="white"/>
          <w:lang w:eastAsia="fi-FI"/>
        </w:rPr>
        <w:t>"</w:t>
      </w:r>
      <w:r w:rsidRPr="00001B2A">
        <w:rPr>
          <w:highlight w:val="white"/>
          <w:lang w:eastAsia="fi-FI"/>
        </w:rPr>
        <w:t xml:space="preserve"> moodCode</w:t>
      </w:r>
      <w:r w:rsidRPr="00001B2A">
        <w:rPr>
          <w:color w:val="0000FF"/>
          <w:highlight w:val="white"/>
          <w:lang w:eastAsia="fi-FI"/>
        </w:rPr>
        <w:t>="</w:t>
      </w:r>
      <w:r w:rsidRPr="00001B2A">
        <w:rPr>
          <w:color w:val="000000"/>
          <w:highlight w:val="white"/>
          <w:lang w:eastAsia="fi-FI"/>
        </w:rPr>
        <w:t>EVN</w:t>
      </w:r>
      <w:r w:rsidRPr="00001B2A">
        <w:rPr>
          <w:color w:val="0000FF"/>
          <w:highlight w:val="white"/>
          <w:lang w:eastAsia="fi-FI"/>
        </w:rPr>
        <w:t>"&gt;</w:t>
      </w:r>
    </w:p>
    <w:p w14:paraId="67E43F70" w14:textId="77777777" w:rsidR="00AF12AD" w:rsidRPr="0081406F"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1</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14:paraId="3A628AEC" w14:textId="77777777" w:rsidR="00AF12AD" w:rsidRPr="0081406F"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Pr>
          <w:color w:val="000000"/>
          <w:highlight w:val="white"/>
          <w:lang w:val="en-US" w:eastAsia="fi-FI"/>
        </w:rPr>
        <w:t>20080130</w:t>
      </w:r>
      <w:r w:rsidRPr="0038571B">
        <w:rPr>
          <w:color w:val="0000FF"/>
          <w:highlight w:val="white"/>
          <w:lang w:val="en-US" w:eastAsia="fi-FI"/>
        </w:rPr>
        <w:t>"/&gt;</w:t>
      </w:r>
    </w:p>
    <w:p w14:paraId="71785467" w14:textId="77777777" w:rsidR="00AF12AD" w:rsidRPr="0081406F"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xsi:type</w:t>
      </w:r>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1.2.246.10.2013120.2003.11</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2003.500</w:t>
      </w:r>
      <w:r w:rsidRPr="0038571B">
        <w:rPr>
          <w:color w:val="0000FF"/>
          <w:highlight w:val="white"/>
          <w:lang w:val="en-US" w:eastAsia="fi-FI"/>
        </w:rPr>
        <w:t>"/&gt;</w:t>
      </w:r>
    </w:p>
    <w:p w14:paraId="304AD700" w14:textId="77777777" w:rsidR="00AF12AD" w:rsidRPr="0081406F"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author</w:t>
      </w:r>
      <w:r w:rsidRPr="0038571B">
        <w:rPr>
          <w:color w:val="0000FF"/>
          <w:highlight w:val="white"/>
          <w:lang w:val="en-US" w:eastAsia="fi-FI"/>
        </w:rPr>
        <w:t>&gt;</w:t>
      </w:r>
    </w:p>
    <w:p w14:paraId="4226DDE9" w14:textId="77777777"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functionCode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MER</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codeSystemName</w:t>
      </w:r>
      <w:r w:rsidRPr="0038571B">
        <w:rPr>
          <w:color w:val="0000FF"/>
          <w:highlight w:val="white"/>
          <w:lang w:val="en-US" w:eastAsia="fi-FI"/>
        </w:rPr>
        <w:t>="</w:t>
      </w:r>
      <w:r>
        <w:rPr>
          <w:highlight w:val="white"/>
          <w:lang w:val="en-US" w:eastAsia="fi-FI"/>
        </w:rPr>
        <w:t>HL7 -Tekninen CDA R2 henkilötarkennin</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merkinnän tekijä</w:t>
      </w:r>
      <w:r w:rsidRPr="0038571B">
        <w:rPr>
          <w:color w:val="0000FF"/>
          <w:highlight w:val="white"/>
          <w:lang w:val="en-US" w:eastAsia="fi-FI"/>
        </w:rPr>
        <w:t>"/&gt;</w:t>
      </w:r>
    </w:p>
    <w:p w14:paraId="681C1559" w14:textId="77777777" w:rsidR="00AF12AD" w:rsidRPr="0081406F" w:rsidRDefault="00AF12AD" w:rsidP="0024249E">
      <w:pPr>
        <w:rPr>
          <w:highlight w:val="white"/>
          <w:lang w:val="en-US" w:eastAsia="fi-FI"/>
        </w:rPr>
      </w:pPr>
      <w:r w:rsidRPr="0038571B">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14:paraId="186BF224" w14:textId="77777777" w:rsidR="00AF12AD" w:rsidRPr="0081406F" w:rsidRDefault="00AF12AD" w:rsidP="0024249E">
      <w:pPr>
        <w:rPr>
          <w:color w:val="000000"/>
          <w:highlight w:val="white"/>
          <w:lang w:val="en-US" w:eastAsia="fi-FI"/>
        </w:rPr>
      </w:pPr>
      <w:r w:rsidRPr="0038571B">
        <w:rPr>
          <w:color w:val="000000"/>
          <w:highlight w:val="white"/>
          <w:lang w:val="en-US" w:eastAsia="fi-FI"/>
        </w:rPr>
        <w:tab/>
      </w:r>
      <w:r>
        <w:rPr>
          <w:color w:val="000000"/>
          <w:highlight w:val="white"/>
          <w:lang w:val="en-US" w:eastAsia="fi-FI"/>
        </w:rPr>
        <w:tab/>
      </w:r>
      <w:r w:rsidRPr="0038571B">
        <w:rPr>
          <w:color w:val="0000FF"/>
          <w:highlight w:val="white"/>
          <w:lang w:val="en-US" w:eastAsia="fi-FI"/>
        </w:rPr>
        <w:t>&lt;</w:t>
      </w:r>
      <w:r w:rsidRPr="0038571B">
        <w:rPr>
          <w:highlight w:val="white"/>
          <w:lang w:val="en-US" w:eastAsia="fi-FI"/>
        </w:rPr>
        <w:t>assignedAuthor</w:t>
      </w:r>
      <w:r w:rsidRPr="0038571B">
        <w:rPr>
          <w:color w:val="0000FF"/>
          <w:highlight w:val="white"/>
          <w:lang w:val="en-US" w:eastAsia="fi-FI"/>
        </w:rPr>
        <w:t>&gt;</w:t>
      </w:r>
    </w:p>
    <w:p w14:paraId="00351DC2" w14:textId="2020D5CA" w:rsidR="00AF12AD" w:rsidRPr="0081406F" w:rsidRDefault="00AF12AD" w:rsidP="0024249E">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121256-</w:t>
      </w:r>
      <w:r w:rsidR="00F9584A">
        <w:rPr>
          <w:highlight w:val="white"/>
          <w:lang w:val="en-US" w:eastAsia="fi-FI"/>
        </w:rPr>
        <w:t>9</w:t>
      </w:r>
      <w:r w:rsidRPr="0038571B">
        <w:rPr>
          <w:highlight w:val="white"/>
          <w:lang w:val="en-US" w:eastAsia="fi-FI"/>
        </w:rPr>
        <w:t>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14:paraId="10C34451" w14:textId="77777777" w:rsidR="00AF12AD" w:rsidRPr="0081406F" w:rsidRDefault="00AF12AD" w:rsidP="0024249E">
      <w:pPr>
        <w:rPr>
          <w:color w:val="000000"/>
          <w:highlight w:val="white"/>
          <w:lang w:val="en-US" w:eastAsia="fi-FI"/>
        </w:rPr>
      </w:pPr>
      <w:r w:rsidRPr="0038571B">
        <w:rPr>
          <w:color w:val="000000"/>
          <w:highlight w:val="white"/>
          <w:lang w:val="en-US" w:eastAsia="fi-FI"/>
        </w:rPr>
        <w:tab/>
      </w:r>
      <w:r>
        <w:rPr>
          <w:color w:val="000000"/>
          <w:highlight w:val="white"/>
          <w:lang w:val="en-US" w:eastAsia="fi-FI"/>
        </w:rPr>
        <w:tab/>
      </w:r>
      <w:r>
        <w:rPr>
          <w:color w:val="000000"/>
          <w:highlight w:val="white"/>
          <w:lang w:val="en-US" w:eastAsia="fi-FI"/>
        </w:rPr>
        <w:tab/>
      </w: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14:paraId="2E208AAE" w14:textId="77777777" w:rsidR="00AF12AD" w:rsidRPr="0081406F" w:rsidRDefault="00AF12AD" w:rsidP="0024249E">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102</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1.2.246.10.1234567.10</w:t>
      </w:r>
      <w:r w:rsidRPr="0038571B">
        <w:rPr>
          <w:color w:val="0000FF"/>
          <w:highlight w:val="white"/>
          <w:lang w:val="en-US" w:eastAsia="fi-FI"/>
        </w:rPr>
        <w:t>"/&gt;</w:t>
      </w:r>
    </w:p>
    <w:p w14:paraId="31750059" w14:textId="77777777" w:rsidR="00AF12AD" w:rsidRPr="004D1EDE" w:rsidRDefault="00AF12AD" w:rsidP="0024249E">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4D1EDE">
        <w:rPr>
          <w:color w:val="0000FF"/>
          <w:highlight w:val="white"/>
          <w:lang w:val="en-US" w:eastAsia="fi-FI"/>
        </w:rPr>
        <w:t>&lt;</w:t>
      </w:r>
      <w:r w:rsidRPr="004D1EDE">
        <w:rPr>
          <w:color w:val="800000"/>
          <w:highlight w:val="white"/>
          <w:lang w:val="en-US" w:eastAsia="fi-FI"/>
        </w:rPr>
        <w:t>name</w:t>
      </w:r>
      <w:r w:rsidRPr="004D1EDE">
        <w:rPr>
          <w:color w:val="0000FF"/>
          <w:highlight w:val="white"/>
          <w:lang w:val="en-US" w:eastAsia="fi-FI"/>
        </w:rPr>
        <w:t>&gt;</w:t>
      </w:r>
      <w:r w:rsidRPr="004D1EDE">
        <w:rPr>
          <w:highlight w:val="white"/>
          <w:lang w:val="en-US" w:eastAsia="fi-FI"/>
        </w:rPr>
        <w:t>Y-Y sairaanhoitopiiri os 13</w:t>
      </w:r>
      <w:r w:rsidRPr="004D1EDE">
        <w:rPr>
          <w:color w:val="0000FF"/>
          <w:highlight w:val="white"/>
          <w:lang w:val="en-US" w:eastAsia="fi-FI"/>
        </w:rPr>
        <w:t>&lt;/</w:t>
      </w:r>
      <w:r w:rsidRPr="004D1EDE">
        <w:rPr>
          <w:color w:val="800000"/>
          <w:highlight w:val="white"/>
          <w:lang w:val="en-US" w:eastAsia="fi-FI"/>
        </w:rPr>
        <w:t>name</w:t>
      </w:r>
      <w:r w:rsidRPr="004D1EDE">
        <w:rPr>
          <w:color w:val="0000FF"/>
          <w:highlight w:val="white"/>
          <w:lang w:val="en-US" w:eastAsia="fi-FI"/>
        </w:rPr>
        <w:t>&gt;</w:t>
      </w:r>
    </w:p>
    <w:p w14:paraId="709B18CA" w14:textId="77777777" w:rsidR="00AF12AD" w:rsidRPr="0081406F" w:rsidRDefault="00AF12AD" w:rsidP="0024249E">
      <w:pPr>
        <w:rPr>
          <w:color w:val="000000"/>
          <w:highlight w:val="white"/>
          <w:lang w:val="en-US" w:eastAsia="fi-FI"/>
        </w:rPr>
      </w:pPr>
      <w:r w:rsidRPr="004D1EDE">
        <w:rPr>
          <w:color w:val="000000"/>
          <w:highlight w:val="white"/>
          <w:lang w:val="en-US" w:eastAsia="fi-FI"/>
        </w:rPr>
        <w:tab/>
      </w:r>
      <w:r w:rsidRPr="004D1EDE">
        <w:rPr>
          <w:color w:val="000000"/>
          <w:highlight w:val="white"/>
          <w:lang w:val="en-US" w:eastAsia="fi-FI"/>
        </w:rPr>
        <w:tab/>
      </w:r>
      <w:r w:rsidRPr="004D1EDE">
        <w:rPr>
          <w:color w:val="000000"/>
          <w:highlight w:val="white"/>
          <w:lang w:val="en-US" w:eastAsia="fi-FI"/>
        </w:rPr>
        <w:tab/>
      </w: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14:paraId="09130202" w14:textId="77777777" w:rsidR="00AF12AD" w:rsidRPr="002A3097" w:rsidRDefault="00AF12AD" w:rsidP="0024249E">
      <w:pPr>
        <w:rPr>
          <w:color w:val="000000"/>
          <w:highlight w:val="white"/>
          <w:lang w:eastAsia="fi-FI"/>
        </w:rPr>
      </w:pPr>
      <w:r w:rsidRPr="0038571B">
        <w:rPr>
          <w:color w:val="000000"/>
          <w:highlight w:val="white"/>
          <w:lang w:val="en-US" w:eastAsia="fi-FI"/>
        </w:rPr>
        <w:tab/>
      </w:r>
      <w:r>
        <w:rPr>
          <w:color w:val="000000"/>
          <w:highlight w:val="white"/>
          <w:lang w:val="en-US" w:eastAsia="fi-FI"/>
        </w:rPr>
        <w:tab/>
      </w:r>
      <w:r w:rsidRPr="002A3097">
        <w:rPr>
          <w:color w:val="0000FF"/>
          <w:highlight w:val="white"/>
          <w:lang w:eastAsia="fi-FI"/>
        </w:rPr>
        <w:t>&lt;/</w:t>
      </w:r>
      <w:r w:rsidRPr="002A3097">
        <w:rPr>
          <w:highlight w:val="white"/>
          <w:lang w:eastAsia="fi-FI"/>
        </w:rPr>
        <w:t>assignedAuthor</w:t>
      </w:r>
      <w:r w:rsidRPr="002A3097">
        <w:rPr>
          <w:color w:val="0000FF"/>
          <w:highlight w:val="white"/>
          <w:lang w:eastAsia="fi-FI"/>
        </w:rPr>
        <w:t>&gt;</w:t>
      </w:r>
    </w:p>
    <w:p w14:paraId="3940CDAF" w14:textId="77777777" w:rsidR="00AF12AD" w:rsidRPr="002A3097" w:rsidRDefault="00AF12AD" w:rsidP="0024249E">
      <w:pPr>
        <w:rPr>
          <w:color w:val="000000"/>
          <w:highlight w:val="white"/>
          <w:lang w:eastAsia="fi-FI"/>
        </w:rPr>
      </w:pPr>
      <w:r w:rsidRPr="002A3097">
        <w:rPr>
          <w:color w:val="0000FF"/>
          <w:highlight w:val="white"/>
          <w:lang w:eastAsia="fi-FI"/>
        </w:rPr>
        <w:t>&lt;/</w:t>
      </w:r>
      <w:r w:rsidRPr="002A3097">
        <w:rPr>
          <w:highlight w:val="white"/>
          <w:lang w:eastAsia="fi-FI"/>
        </w:rPr>
        <w:t>author</w:t>
      </w:r>
      <w:r w:rsidRPr="002A3097">
        <w:rPr>
          <w:color w:val="0000FF"/>
          <w:highlight w:val="white"/>
          <w:lang w:eastAsia="fi-FI"/>
        </w:rPr>
        <w:t>&gt;</w:t>
      </w:r>
    </w:p>
    <w:p w14:paraId="061F8CF1" w14:textId="77777777" w:rsidR="00AF12AD" w:rsidRPr="002A3097" w:rsidRDefault="00AF12AD" w:rsidP="0024249E">
      <w:pPr>
        <w:rPr>
          <w:color w:val="000000"/>
          <w:highlight w:val="white"/>
          <w:lang w:eastAsia="fi-FI"/>
        </w:rPr>
      </w:pPr>
      <w:r w:rsidRPr="002A3097">
        <w:rPr>
          <w:color w:val="0000FF"/>
          <w:highlight w:val="white"/>
          <w:lang w:eastAsia="fi-FI"/>
        </w:rPr>
        <w:t>&lt;/</w:t>
      </w:r>
      <w:r w:rsidRPr="002A3097">
        <w:rPr>
          <w:highlight w:val="white"/>
          <w:lang w:eastAsia="fi-FI"/>
        </w:rPr>
        <w:t>observation</w:t>
      </w:r>
      <w:r w:rsidRPr="002A3097">
        <w:rPr>
          <w:color w:val="0000FF"/>
          <w:highlight w:val="white"/>
          <w:lang w:eastAsia="fi-FI"/>
        </w:rPr>
        <w:t>&gt;</w:t>
      </w:r>
    </w:p>
    <w:p w14:paraId="036EAF47" w14:textId="77777777" w:rsidR="00AF12AD" w:rsidRPr="002A3097" w:rsidRDefault="00AF12AD" w:rsidP="0024249E">
      <w:r w:rsidRPr="002A3097">
        <w:rPr>
          <w:color w:val="0000FF"/>
          <w:highlight w:val="white"/>
          <w:lang w:eastAsia="fi-FI"/>
        </w:rPr>
        <w:t>&lt;/</w:t>
      </w:r>
      <w:r w:rsidRPr="002A3097">
        <w:rPr>
          <w:highlight w:val="white"/>
          <w:lang w:eastAsia="fi-FI"/>
        </w:rPr>
        <w:t>entry</w:t>
      </w:r>
      <w:r w:rsidRPr="002A3097">
        <w:rPr>
          <w:color w:val="0000FF"/>
          <w:highlight w:val="white"/>
          <w:lang w:eastAsia="fi-FI"/>
        </w:rPr>
        <w:t>&gt;</w:t>
      </w:r>
    </w:p>
    <w:p w14:paraId="4846F356" w14:textId="77777777" w:rsidR="00AF12AD" w:rsidRPr="002A3097" w:rsidRDefault="00AF12AD" w:rsidP="0024249E"/>
    <w:p w14:paraId="64F1FB16" w14:textId="77777777" w:rsidR="00AF12AD" w:rsidRPr="003F4043" w:rsidRDefault="00AF12AD" w:rsidP="0024249E">
      <w:r>
        <w:t>Huomaa: II:n root:issa  (OID) asiakirjat ovat organisaation alla solmuluokassa 11.</w:t>
      </w:r>
    </w:p>
    <w:p w14:paraId="323A7AD2" w14:textId="77777777" w:rsidR="00AF12AD" w:rsidRDefault="00AF12AD">
      <w:pPr>
        <w:pStyle w:val="Otsikko4"/>
        <w:pPrChange w:id="480" w:author="Katariina Lassila" w:date="2020-03-12T14:51:00Z">
          <w:pPr/>
        </w:pPrChange>
      </w:pPr>
      <w:r>
        <w:t>Alkuperäisen järjestelm</w:t>
      </w:r>
      <w:r w:rsidRPr="00E50B11">
        <w:t xml:space="preserve">än </w:t>
      </w:r>
      <w:r w:rsidRPr="00820722">
        <w:t>lähetteen tunnus,</w:t>
      </w:r>
      <w:r>
        <w:t xml:space="preserve"> antopäivämäärä, lähettävä laitos ja lääkäri, String-muoto</w:t>
      </w:r>
    </w:p>
    <w:p w14:paraId="08869F7C" w14:textId="77777777" w:rsidR="00AF12AD" w:rsidRPr="00AF04CE" w:rsidRDefault="00AF12AD" w:rsidP="0024249E"/>
    <w:p w14:paraId="2FA11FAE" w14:textId="77777777" w:rsidR="00AF12AD" w:rsidRDefault="00AF12AD" w:rsidP="0024249E">
      <w:r>
        <w:t>Kenttäkoodi: 40</w:t>
      </w:r>
      <w:r>
        <w:tab/>
        <w:t xml:space="preserve">koodisto: 1.2.246.537.6.12.2002.124 </w:t>
      </w:r>
    </w:p>
    <w:p w14:paraId="53492290" w14:textId="77777777" w:rsidR="00AF12AD" w:rsidRDefault="00AF12AD" w:rsidP="0024249E"/>
    <w:p w14:paraId="37BFCBAD" w14:textId="77777777" w:rsidR="00AF12AD" w:rsidRPr="00CB573B" w:rsidRDefault="00AF12AD" w:rsidP="0024249E">
      <w:r>
        <w:lastRenderedPageBreak/>
        <w:t xml:space="preserve">Tämä lähetteen tunnisteen </w:t>
      </w:r>
      <w:r w:rsidRPr="00AF04CE">
        <w:t xml:space="preserve">string-muotoinen </w:t>
      </w:r>
      <w:r>
        <w:t xml:space="preserve">kenttä vastaa PikaXML:n </w:t>
      </w:r>
      <w:r w:rsidRPr="00CB573B">
        <w:t>ORIG_SNDR_REF_ID</w:t>
      </w:r>
      <w:r>
        <w:t xml:space="preserve">-kenttää. Kenttä on tarkoitettu käytettäväksi niissä yhteyksissä, joissa ei pystytä tuottamaan </w:t>
      </w:r>
      <w:r w:rsidRPr="00AF04CE">
        <w:t>(yksikäsitteistä) OID</w:t>
      </w:r>
      <w:r>
        <w:t>-tunnusta, jolloin CDA-rakenteessa tulee käyttää tätä kenttää, eikä luvussa 2.3.1.2 kuvattua kenttää (kenttäkoodi 1). Asiakirjassa on oltava joko tämä rakenne tai kenttäkoodin 1 mukainen rakenne.  Kun tämä rakenne esiintyy, lähetteen tunnus on pakollinen tieto. Lisäksi, kun tämä rakenne esiintyy, siinä ilmaistaan lähetteen antopäivä ja lähettävän laitoksen tiedoista vähintään nimi. Jos PikaXML-sanomassa ei ole ORIG_SNDR_REF_ID-kenttää, käytetään SNDR_REF_ID-kentän tietoa.</w:t>
      </w:r>
    </w:p>
    <w:p w14:paraId="53F56BC3" w14:textId="77777777" w:rsidR="00AF12AD" w:rsidRDefault="00AF12AD" w:rsidP="0024249E"/>
    <w:p w14:paraId="0933EF5C" w14:textId="77777777" w:rsidR="00AF12AD" w:rsidRPr="007A72FC" w:rsidRDefault="00AF12AD" w:rsidP="0024249E">
      <w:r>
        <w:t xml:space="preserve">String-muotoinen tunnus ilmoitetaan value-elementissä tietotyypillä ST ja päivämäärä elementissä effectiveTime attribuutilla value. </w:t>
      </w:r>
      <w:r w:rsidRPr="007A72FC">
        <w:t>Lähettävä laitos ilmoitetaan elementissä author.</w:t>
      </w:r>
    </w:p>
    <w:p w14:paraId="287255E5" w14:textId="77777777" w:rsidR="00AF12AD" w:rsidRPr="007A72FC" w:rsidRDefault="00AF12AD" w:rsidP="0024249E"/>
    <w:p w14:paraId="4555F1E1" w14:textId="77777777" w:rsidR="00AF12AD" w:rsidRPr="007A72FC" w:rsidRDefault="00AF12AD" w:rsidP="0024249E">
      <w:pPr>
        <w:rPr>
          <w:color w:val="000000"/>
          <w:highlight w:val="white"/>
          <w:lang w:eastAsia="fi-FI"/>
        </w:rPr>
      </w:pPr>
      <w:r w:rsidRPr="007A72FC">
        <w:rPr>
          <w:color w:val="0000FF"/>
          <w:highlight w:val="white"/>
          <w:lang w:eastAsia="fi-FI"/>
        </w:rPr>
        <w:t>&lt;</w:t>
      </w:r>
      <w:r w:rsidRPr="007A72FC">
        <w:rPr>
          <w:highlight w:val="white"/>
          <w:lang w:eastAsia="fi-FI"/>
        </w:rPr>
        <w:t>entry</w:t>
      </w:r>
      <w:r w:rsidRPr="007A72FC">
        <w:rPr>
          <w:color w:val="0000FF"/>
          <w:highlight w:val="white"/>
          <w:lang w:eastAsia="fi-FI"/>
        </w:rPr>
        <w:t>&gt;</w:t>
      </w:r>
    </w:p>
    <w:p w14:paraId="0D2D2DB7" w14:textId="77777777" w:rsidR="00AF12AD" w:rsidRPr="007A72FC" w:rsidRDefault="00AF12AD" w:rsidP="0024249E">
      <w:pPr>
        <w:rPr>
          <w:color w:val="000000"/>
          <w:highlight w:val="white"/>
          <w:lang w:eastAsia="fi-FI"/>
        </w:rPr>
      </w:pPr>
      <w:r w:rsidRPr="007A72FC">
        <w:rPr>
          <w:color w:val="0000FF"/>
          <w:highlight w:val="white"/>
          <w:lang w:eastAsia="fi-FI"/>
        </w:rPr>
        <w:t>&lt;</w:t>
      </w:r>
      <w:r w:rsidRPr="007A72FC">
        <w:rPr>
          <w:color w:val="800000"/>
          <w:highlight w:val="white"/>
          <w:lang w:eastAsia="fi-FI"/>
        </w:rPr>
        <w:t>observation</w:t>
      </w:r>
      <w:r w:rsidRPr="007A72FC">
        <w:rPr>
          <w:highlight w:val="white"/>
          <w:lang w:eastAsia="fi-FI"/>
        </w:rPr>
        <w:t xml:space="preserve"> classCode</w:t>
      </w:r>
      <w:r w:rsidRPr="007A72FC">
        <w:rPr>
          <w:color w:val="0000FF"/>
          <w:highlight w:val="white"/>
          <w:lang w:eastAsia="fi-FI"/>
        </w:rPr>
        <w:t>="</w:t>
      </w:r>
      <w:r w:rsidRPr="007A72FC">
        <w:rPr>
          <w:color w:val="000000"/>
          <w:highlight w:val="white"/>
          <w:lang w:eastAsia="fi-FI"/>
        </w:rPr>
        <w:t>OBS</w:t>
      </w:r>
      <w:r w:rsidRPr="007A72FC">
        <w:rPr>
          <w:color w:val="0000FF"/>
          <w:highlight w:val="white"/>
          <w:lang w:eastAsia="fi-FI"/>
        </w:rPr>
        <w:t>"</w:t>
      </w:r>
      <w:r w:rsidRPr="007A72FC">
        <w:rPr>
          <w:highlight w:val="white"/>
          <w:lang w:eastAsia="fi-FI"/>
        </w:rPr>
        <w:t xml:space="preserve"> moodCode</w:t>
      </w:r>
      <w:r w:rsidRPr="007A72FC">
        <w:rPr>
          <w:color w:val="0000FF"/>
          <w:highlight w:val="white"/>
          <w:lang w:eastAsia="fi-FI"/>
        </w:rPr>
        <w:t>="</w:t>
      </w:r>
      <w:r w:rsidRPr="007A72FC">
        <w:rPr>
          <w:color w:val="000000"/>
          <w:highlight w:val="white"/>
          <w:lang w:eastAsia="fi-FI"/>
        </w:rPr>
        <w:t>EVN</w:t>
      </w:r>
      <w:r w:rsidRPr="007A72FC">
        <w:rPr>
          <w:color w:val="0000FF"/>
          <w:highlight w:val="white"/>
          <w:lang w:eastAsia="fi-FI"/>
        </w:rPr>
        <w:t>"&gt;</w:t>
      </w:r>
    </w:p>
    <w:p w14:paraId="193F8B51" w14:textId="77777777" w:rsidR="00AF12AD" w:rsidRPr="007A72FC" w:rsidRDefault="00AF12AD" w:rsidP="0024249E">
      <w:pPr>
        <w:rPr>
          <w:highlight w:val="white"/>
          <w:lang w:eastAsia="fi-FI"/>
        </w:rPr>
      </w:pPr>
      <w:r w:rsidRPr="007A72FC">
        <w:rPr>
          <w:color w:val="0000FF"/>
          <w:highlight w:val="white"/>
          <w:lang w:eastAsia="fi-FI"/>
        </w:rPr>
        <w:t>&lt;</w:t>
      </w:r>
      <w:r w:rsidRPr="007A72FC">
        <w:rPr>
          <w:color w:val="800000"/>
          <w:highlight w:val="white"/>
          <w:lang w:eastAsia="fi-FI"/>
        </w:rPr>
        <w:t>code</w:t>
      </w:r>
      <w:r w:rsidRPr="007A72FC">
        <w:rPr>
          <w:color w:val="FF0000"/>
          <w:highlight w:val="white"/>
          <w:lang w:eastAsia="fi-FI"/>
        </w:rPr>
        <w:t xml:space="preserve"> code</w:t>
      </w:r>
      <w:r w:rsidRPr="007A72FC">
        <w:rPr>
          <w:color w:val="0000FF"/>
          <w:highlight w:val="white"/>
          <w:lang w:eastAsia="fi-FI"/>
        </w:rPr>
        <w:t>="</w:t>
      </w:r>
      <w:r w:rsidRPr="007A72FC">
        <w:rPr>
          <w:highlight w:val="white"/>
          <w:lang w:eastAsia="fi-FI"/>
        </w:rPr>
        <w:t>40</w:t>
      </w:r>
      <w:r w:rsidRPr="007A72FC">
        <w:rPr>
          <w:color w:val="0000FF"/>
          <w:highlight w:val="white"/>
          <w:lang w:eastAsia="fi-FI"/>
        </w:rPr>
        <w:t>"</w:t>
      </w:r>
      <w:r w:rsidRPr="007A72FC">
        <w:rPr>
          <w:color w:val="FF0000"/>
          <w:highlight w:val="white"/>
          <w:lang w:eastAsia="fi-FI"/>
        </w:rPr>
        <w:t xml:space="preserve"> codeSystem</w:t>
      </w:r>
      <w:r w:rsidRPr="007A72FC">
        <w:rPr>
          <w:color w:val="0000FF"/>
          <w:highlight w:val="white"/>
          <w:lang w:eastAsia="fi-FI"/>
        </w:rPr>
        <w:t>="</w:t>
      </w:r>
      <w:r w:rsidRPr="007A72FC">
        <w:rPr>
          <w:highlight w:val="white"/>
          <w:lang w:eastAsia="fi-FI"/>
        </w:rPr>
        <w:t>1.2.246.537.6.12.2002.124</w:t>
      </w:r>
      <w:r w:rsidRPr="007A72FC">
        <w:rPr>
          <w:color w:val="0000FF"/>
          <w:highlight w:val="white"/>
          <w:lang w:eastAsia="fi-FI"/>
        </w:rPr>
        <w:t>"/&gt;</w:t>
      </w:r>
    </w:p>
    <w:p w14:paraId="35D060FE" w14:textId="77777777" w:rsidR="00AF12AD" w:rsidRPr="006E3535"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w:t>
      </w:r>
      <w:r>
        <w:rPr>
          <w:color w:val="000000"/>
          <w:highlight w:val="white"/>
          <w:lang w:val="en-US" w:eastAsia="fi-FI"/>
        </w:rPr>
        <w:t>080130</w:t>
      </w:r>
      <w:r w:rsidRPr="0038571B">
        <w:rPr>
          <w:color w:val="0000FF"/>
          <w:highlight w:val="white"/>
          <w:lang w:val="en-US" w:eastAsia="fi-FI"/>
        </w:rPr>
        <w:t>"/&gt;</w:t>
      </w:r>
    </w:p>
    <w:p w14:paraId="1625BD74" w14:textId="77777777" w:rsidR="00AF12AD" w:rsidRPr="002450C6" w:rsidRDefault="00AF12AD" w:rsidP="0024249E">
      <w:pPr>
        <w:rPr>
          <w:lang w:val="en-GB" w:eastAsia="fi-FI"/>
        </w:rPr>
      </w:pPr>
      <w:r w:rsidRPr="002450C6">
        <w:rPr>
          <w:lang w:val="en-GB" w:eastAsia="fi-FI"/>
        </w:rPr>
        <w:t>&lt;value xsi:type="ST"&gt;123456789&lt;/value&gt;</w:t>
      </w:r>
    </w:p>
    <w:p w14:paraId="40E1C210" w14:textId="77777777" w:rsidR="00AF12AD" w:rsidRPr="002450C6" w:rsidRDefault="00AF12AD" w:rsidP="0024249E">
      <w:pPr>
        <w:rPr>
          <w:color w:val="000000"/>
          <w:highlight w:val="white"/>
          <w:lang w:val="en-GB" w:eastAsia="fi-FI"/>
        </w:rPr>
      </w:pPr>
      <w:r w:rsidRPr="002450C6">
        <w:rPr>
          <w:color w:val="0000FF"/>
          <w:highlight w:val="white"/>
          <w:lang w:val="en-GB" w:eastAsia="fi-FI"/>
        </w:rPr>
        <w:t>&lt;</w:t>
      </w:r>
      <w:r w:rsidRPr="002450C6">
        <w:rPr>
          <w:highlight w:val="white"/>
          <w:lang w:val="en-GB" w:eastAsia="fi-FI"/>
        </w:rPr>
        <w:t>author</w:t>
      </w:r>
      <w:r w:rsidRPr="002450C6">
        <w:rPr>
          <w:color w:val="0000FF"/>
          <w:highlight w:val="white"/>
          <w:lang w:val="en-GB" w:eastAsia="fi-FI"/>
        </w:rPr>
        <w:t>&gt;</w:t>
      </w:r>
    </w:p>
    <w:p w14:paraId="2FDEBF1F" w14:textId="77777777"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functionCode</w:t>
      </w:r>
      <w:r w:rsidRPr="0038571B">
        <w:rPr>
          <w:color w:val="FF0000"/>
          <w:highlight w:val="white"/>
          <w:lang w:val="en-US" w:eastAsia="fi-FI"/>
        </w:rPr>
        <w:t xml:space="preserve"> code</w:t>
      </w:r>
      <w:r w:rsidRPr="0038571B">
        <w:rPr>
          <w:color w:val="0000FF"/>
          <w:highlight w:val="white"/>
          <w:lang w:val="en-US" w:eastAsia="fi-FI"/>
        </w:rPr>
        <w:t>="</w:t>
      </w:r>
      <w:r>
        <w:rPr>
          <w:highlight w:val="white"/>
          <w:lang w:val="en-US" w:eastAsia="fi-FI"/>
        </w:rPr>
        <w:t>MER</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codeSystemName</w:t>
      </w:r>
      <w:r w:rsidRPr="0038571B">
        <w:rPr>
          <w:color w:val="0000FF"/>
          <w:highlight w:val="white"/>
          <w:lang w:val="en-US" w:eastAsia="fi-FI"/>
        </w:rPr>
        <w:t>="</w:t>
      </w:r>
      <w:r w:rsidRPr="00CE0EE0">
        <w:rPr>
          <w:highlight w:val="white"/>
          <w:lang w:val="en-US" w:eastAsia="fi-FI"/>
        </w:rPr>
        <w:t>HL7 -Tekninen CDA R2 henkilötarkennin</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Pr>
          <w:highlight w:val="white"/>
          <w:lang w:val="en-US" w:eastAsia="fi-FI"/>
        </w:rPr>
        <w:t>Merkinnän tekijä</w:t>
      </w:r>
      <w:r w:rsidRPr="0038571B">
        <w:rPr>
          <w:color w:val="0000FF"/>
          <w:highlight w:val="white"/>
          <w:lang w:val="en-US" w:eastAsia="fi-FI"/>
        </w:rPr>
        <w:t>"/&gt;</w:t>
      </w:r>
    </w:p>
    <w:p w14:paraId="0F56E3E7" w14:textId="77777777"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14:paraId="1371CE04" w14:textId="77777777" w:rsidR="00AF12AD"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assignedAuthor</w:t>
      </w:r>
      <w:r w:rsidRPr="0038571B">
        <w:rPr>
          <w:color w:val="0000FF"/>
          <w:highlight w:val="white"/>
          <w:lang w:val="en-US" w:eastAsia="fi-FI"/>
        </w:rPr>
        <w:t>&gt;</w:t>
      </w:r>
    </w:p>
    <w:p w14:paraId="0FF932AB" w14:textId="26B667A6"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Pr>
          <w:color w:val="800000"/>
          <w:highlight w:val="white"/>
          <w:lang w:val="en-US" w:eastAsia="fi-FI"/>
        </w:rPr>
        <w:t xml:space="preserve"> </w:t>
      </w:r>
      <w:r w:rsidRPr="0038571B">
        <w:rPr>
          <w:color w:val="FF0000"/>
          <w:highlight w:val="white"/>
          <w:lang w:val="en-US" w:eastAsia="fi-FI"/>
        </w:rPr>
        <w:t>extension</w:t>
      </w:r>
      <w:r w:rsidRPr="0038571B">
        <w:rPr>
          <w:color w:val="0000FF"/>
          <w:highlight w:val="white"/>
          <w:lang w:val="en-US" w:eastAsia="fi-FI"/>
        </w:rPr>
        <w:t>="</w:t>
      </w:r>
      <w:r w:rsidRPr="0038571B">
        <w:rPr>
          <w:highlight w:val="white"/>
          <w:lang w:val="en-US" w:eastAsia="fi-FI"/>
        </w:rPr>
        <w:t>121256-</w:t>
      </w:r>
      <w:r w:rsidR="00F9584A">
        <w:rPr>
          <w:highlight w:val="white"/>
          <w:lang w:val="en-US" w:eastAsia="fi-FI"/>
        </w:rPr>
        <w:t>9</w:t>
      </w:r>
      <w:r w:rsidRPr="0038571B">
        <w:rPr>
          <w:highlight w:val="white"/>
          <w:lang w:val="en-US" w:eastAsia="fi-FI"/>
        </w:rPr>
        <w:t>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14:paraId="66197AF9" w14:textId="77777777" w:rsidR="00AF12AD" w:rsidRPr="006232BA" w:rsidRDefault="00AF12AD" w:rsidP="0024249E">
      <w:pPr>
        <w:rPr>
          <w:highlight w:val="white"/>
          <w:lang w:val="en-US" w:eastAsia="fi-FI"/>
        </w:rPr>
      </w:pP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sidRPr="0038571B">
        <w:rPr>
          <w:color w:val="000000"/>
          <w:highlight w:val="white"/>
          <w:lang w:val="en-US" w:eastAsia="fi-FI"/>
        </w:rPr>
        <w:tab/>
      </w:r>
      <w:r>
        <w:rPr>
          <w:color w:val="0000FF"/>
          <w:highlight w:val="white"/>
          <w:lang w:val="en-US" w:eastAsia="fi-FI"/>
        </w:rPr>
        <w:tab/>
      </w:r>
      <w:r w:rsidRPr="009E6D61">
        <w:rPr>
          <w:color w:val="0000FF"/>
          <w:highlight w:val="white"/>
          <w:lang w:val="en-US" w:eastAsia="fi-FI"/>
        </w:rPr>
        <w:t>&lt;</w:t>
      </w:r>
      <w:r w:rsidRPr="006232BA">
        <w:rPr>
          <w:color w:val="800000"/>
          <w:highlight w:val="white"/>
          <w:lang w:val="en-US" w:eastAsia="fi-FI"/>
        </w:rPr>
        <w:t>id</w:t>
      </w:r>
      <w:r w:rsidRPr="006232BA">
        <w:rPr>
          <w:color w:val="FF0000"/>
          <w:highlight w:val="white"/>
          <w:lang w:val="en-US" w:eastAsia="fi-FI"/>
        </w:rPr>
        <w:t xml:space="preserve"> extension</w:t>
      </w:r>
      <w:r w:rsidRPr="006232BA">
        <w:rPr>
          <w:color w:val="0000FF"/>
          <w:highlight w:val="white"/>
          <w:lang w:val="en-US" w:eastAsia="fi-FI"/>
        </w:rPr>
        <w:t>="</w:t>
      </w:r>
      <w:r w:rsidRPr="006232BA">
        <w:rPr>
          <w:highlight w:val="white"/>
          <w:lang w:val="en-US" w:eastAsia="fi-FI"/>
        </w:rPr>
        <w:t>102</w:t>
      </w:r>
      <w:r w:rsidRPr="006232BA">
        <w:rPr>
          <w:color w:val="0000FF"/>
          <w:highlight w:val="white"/>
          <w:lang w:val="en-US" w:eastAsia="fi-FI"/>
        </w:rPr>
        <w:t>"</w:t>
      </w:r>
      <w:r w:rsidRPr="006232BA">
        <w:rPr>
          <w:color w:val="FF0000"/>
          <w:highlight w:val="white"/>
          <w:lang w:val="en-US" w:eastAsia="fi-FI"/>
        </w:rPr>
        <w:t xml:space="preserve"> root</w:t>
      </w:r>
      <w:r w:rsidRPr="006232BA">
        <w:rPr>
          <w:color w:val="0000FF"/>
          <w:highlight w:val="white"/>
          <w:lang w:val="en-US" w:eastAsia="fi-FI"/>
        </w:rPr>
        <w:t>="</w:t>
      </w:r>
      <w:r w:rsidRPr="006232BA">
        <w:rPr>
          <w:highlight w:val="white"/>
          <w:lang w:val="en-US" w:eastAsia="fi-FI"/>
        </w:rPr>
        <w:t>1.2.246.10.1234567.10</w:t>
      </w:r>
      <w:r w:rsidRPr="006232BA">
        <w:rPr>
          <w:color w:val="0000FF"/>
          <w:highlight w:val="white"/>
          <w:lang w:val="en-US" w:eastAsia="fi-FI"/>
        </w:rPr>
        <w:t>"/&gt;</w:t>
      </w:r>
    </w:p>
    <w:p w14:paraId="7A8F8CC7" w14:textId="77777777" w:rsidR="00AF12AD" w:rsidRPr="005E61B2" w:rsidRDefault="00AF12AD" w:rsidP="0024249E">
      <w:pPr>
        <w:rPr>
          <w:highlight w:val="white"/>
          <w:lang w:val="en-US" w:eastAsia="fi-FI"/>
        </w:rPr>
      </w:pPr>
      <w:r w:rsidRPr="005E61B2">
        <w:rPr>
          <w:color w:val="0000FF"/>
          <w:highlight w:val="white"/>
          <w:lang w:val="en-US" w:eastAsia="fi-FI"/>
        </w:rPr>
        <w:t>&lt;</w:t>
      </w:r>
      <w:r w:rsidRPr="005E61B2">
        <w:rPr>
          <w:color w:val="800000"/>
          <w:highlight w:val="white"/>
          <w:lang w:val="en-US" w:eastAsia="fi-FI"/>
        </w:rPr>
        <w:t>name</w:t>
      </w:r>
      <w:r w:rsidRPr="005E61B2">
        <w:rPr>
          <w:color w:val="0000FF"/>
          <w:highlight w:val="white"/>
          <w:lang w:val="en-US" w:eastAsia="fi-FI"/>
        </w:rPr>
        <w:t>&gt;</w:t>
      </w:r>
      <w:r w:rsidRPr="005E61B2">
        <w:rPr>
          <w:highlight w:val="white"/>
          <w:lang w:val="en-US" w:eastAsia="fi-FI"/>
        </w:rPr>
        <w:t>Y-Y sairaanhoitopiiri os 13</w:t>
      </w:r>
      <w:r w:rsidRPr="005E61B2">
        <w:rPr>
          <w:color w:val="0000FF"/>
          <w:highlight w:val="white"/>
          <w:lang w:val="en-US" w:eastAsia="fi-FI"/>
        </w:rPr>
        <w:t>&lt;/</w:t>
      </w:r>
      <w:r w:rsidRPr="005E61B2">
        <w:rPr>
          <w:color w:val="800000"/>
          <w:highlight w:val="white"/>
          <w:lang w:val="en-US" w:eastAsia="fi-FI"/>
        </w:rPr>
        <w:t>name</w:t>
      </w:r>
      <w:r w:rsidRPr="005E61B2">
        <w:rPr>
          <w:color w:val="0000FF"/>
          <w:highlight w:val="white"/>
          <w:lang w:val="en-US" w:eastAsia="fi-FI"/>
        </w:rPr>
        <w:t>&gt;</w:t>
      </w:r>
      <w:r w:rsidRPr="00511831">
        <w:rPr>
          <w:color w:val="0000FF"/>
          <w:highlight w:val="white"/>
          <w:lang w:val="en-US" w:eastAsia="fi-FI"/>
        </w:rPr>
        <w:tab/>
      </w:r>
      <w:r w:rsidRPr="00511831">
        <w:rPr>
          <w:color w:val="0000FF"/>
          <w:highlight w:val="white"/>
          <w:lang w:val="en-US" w:eastAsia="fi-FI"/>
        </w:rPr>
        <w:tab/>
      </w:r>
    </w:p>
    <w:p w14:paraId="7018A4D4" w14:textId="77777777" w:rsidR="00AF12AD"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14:paraId="7C7840A3" w14:textId="77777777" w:rsidR="00AF12AD" w:rsidRPr="007A72FC" w:rsidRDefault="00AF12AD" w:rsidP="0024249E">
      <w:pPr>
        <w:rPr>
          <w:color w:val="000000"/>
          <w:highlight w:val="white"/>
          <w:lang w:eastAsia="fi-FI"/>
        </w:rPr>
      </w:pPr>
      <w:r w:rsidRPr="007A72FC">
        <w:rPr>
          <w:color w:val="0000FF"/>
          <w:highlight w:val="white"/>
          <w:lang w:eastAsia="fi-FI"/>
        </w:rPr>
        <w:t>&lt;/</w:t>
      </w:r>
      <w:r w:rsidRPr="007A72FC">
        <w:rPr>
          <w:highlight w:val="white"/>
          <w:lang w:eastAsia="fi-FI"/>
        </w:rPr>
        <w:t>assignedAuthor</w:t>
      </w:r>
      <w:r w:rsidRPr="007A72FC">
        <w:rPr>
          <w:color w:val="0000FF"/>
          <w:highlight w:val="white"/>
          <w:lang w:eastAsia="fi-FI"/>
        </w:rPr>
        <w:t>&gt;</w:t>
      </w:r>
    </w:p>
    <w:p w14:paraId="2C54B583" w14:textId="77777777" w:rsidR="00AF12AD" w:rsidRPr="007A72FC" w:rsidRDefault="00AF12AD" w:rsidP="0024249E">
      <w:pPr>
        <w:rPr>
          <w:color w:val="000000"/>
          <w:highlight w:val="white"/>
          <w:lang w:eastAsia="fi-FI"/>
        </w:rPr>
      </w:pPr>
      <w:r w:rsidRPr="007A72FC">
        <w:rPr>
          <w:color w:val="0000FF"/>
          <w:highlight w:val="white"/>
          <w:lang w:eastAsia="fi-FI"/>
        </w:rPr>
        <w:t>&lt;/</w:t>
      </w:r>
      <w:r w:rsidRPr="007A72FC">
        <w:rPr>
          <w:highlight w:val="white"/>
          <w:lang w:eastAsia="fi-FI"/>
        </w:rPr>
        <w:t>author</w:t>
      </w:r>
      <w:r w:rsidRPr="007A72FC">
        <w:rPr>
          <w:color w:val="0000FF"/>
          <w:highlight w:val="white"/>
          <w:lang w:eastAsia="fi-FI"/>
        </w:rPr>
        <w:t>&gt;</w:t>
      </w:r>
    </w:p>
    <w:p w14:paraId="48C425A7" w14:textId="77777777" w:rsidR="00AF12AD" w:rsidRPr="007A72FC" w:rsidRDefault="00AF12AD" w:rsidP="0024249E">
      <w:pPr>
        <w:rPr>
          <w:color w:val="000000"/>
          <w:highlight w:val="white"/>
          <w:lang w:eastAsia="fi-FI"/>
        </w:rPr>
      </w:pPr>
      <w:r w:rsidRPr="007A72FC">
        <w:rPr>
          <w:color w:val="0000FF"/>
          <w:highlight w:val="white"/>
          <w:lang w:eastAsia="fi-FI"/>
        </w:rPr>
        <w:t>&lt;/</w:t>
      </w:r>
      <w:r w:rsidRPr="007A72FC">
        <w:rPr>
          <w:highlight w:val="white"/>
          <w:lang w:eastAsia="fi-FI"/>
        </w:rPr>
        <w:t>observation</w:t>
      </w:r>
      <w:r w:rsidRPr="007A72FC">
        <w:rPr>
          <w:color w:val="0000FF"/>
          <w:highlight w:val="white"/>
          <w:lang w:eastAsia="fi-FI"/>
        </w:rPr>
        <w:t>&gt;</w:t>
      </w:r>
    </w:p>
    <w:p w14:paraId="27E540F3" w14:textId="77777777" w:rsidR="00AF12AD" w:rsidRPr="007A72FC" w:rsidRDefault="00AF12AD" w:rsidP="0024249E">
      <w:r w:rsidRPr="007A72FC">
        <w:rPr>
          <w:color w:val="0000FF"/>
          <w:highlight w:val="white"/>
          <w:lang w:eastAsia="fi-FI"/>
        </w:rPr>
        <w:t>&lt;/</w:t>
      </w:r>
      <w:r w:rsidRPr="007A72FC">
        <w:rPr>
          <w:highlight w:val="white"/>
          <w:lang w:eastAsia="fi-FI"/>
        </w:rPr>
        <w:t>entry</w:t>
      </w:r>
      <w:r w:rsidRPr="007A72FC">
        <w:rPr>
          <w:color w:val="0000FF"/>
          <w:highlight w:val="white"/>
          <w:lang w:eastAsia="fi-FI"/>
        </w:rPr>
        <w:t>&gt;</w:t>
      </w:r>
    </w:p>
    <w:p w14:paraId="20F9767B" w14:textId="77777777" w:rsidR="00AF12AD" w:rsidRPr="007A72FC" w:rsidRDefault="00AF12AD" w:rsidP="0024249E"/>
    <w:p w14:paraId="1D431C1C" w14:textId="77777777" w:rsidR="00AF12AD" w:rsidRDefault="00AF12AD" w:rsidP="0024249E">
      <w:r>
        <w:t>Huomaa: II:n root:issa (OID) asiakirjat ovat organisaation alla solmuluokassa 11.</w:t>
      </w:r>
    </w:p>
    <w:p w14:paraId="329A2654" w14:textId="77777777" w:rsidR="00AF12AD" w:rsidRDefault="00AF12AD" w:rsidP="0024249E"/>
    <w:p w14:paraId="5EBD3B48" w14:textId="77777777" w:rsidR="00AF12AD" w:rsidRDefault="00AF12AD">
      <w:pPr>
        <w:pStyle w:val="Otsikko4"/>
        <w:pPrChange w:id="481" w:author="Katariina Lassila" w:date="2020-03-12T14:51:00Z">
          <w:pPr/>
        </w:pPrChange>
      </w:pPr>
      <w:r>
        <w:t xml:space="preserve">Vastaanottavan järjestelmän </w:t>
      </w:r>
      <w:r w:rsidRPr="002450C6">
        <w:t>lähetteen OID-tunnus</w:t>
      </w:r>
      <w:r w:rsidRPr="00E50B11">
        <w:t>,</w:t>
      </w:r>
      <w:r>
        <w:t xml:space="preserve"> käsittelypäivämäärä, vastaanottava laitos ja lääkäri sekä lähetteen käsitellyt lääkäri</w:t>
      </w:r>
    </w:p>
    <w:p w14:paraId="1C982009" w14:textId="77777777" w:rsidR="00AF12AD" w:rsidRDefault="00AF12AD" w:rsidP="0024249E"/>
    <w:p w14:paraId="1311BBCF" w14:textId="77777777" w:rsidR="00AF12AD" w:rsidRDefault="00AF12AD" w:rsidP="0024249E">
      <w:r>
        <w:t>Kenttäkoodi: 3</w:t>
      </w:r>
      <w:r>
        <w:tab/>
      </w:r>
      <w:r>
        <w:tab/>
        <w:t xml:space="preserve">koodisto: 1.2.246.537.6.12.2002.124 </w:t>
      </w:r>
    </w:p>
    <w:p w14:paraId="2A5EB311" w14:textId="77777777" w:rsidR="00AF12AD" w:rsidRDefault="00AF12AD" w:rsidP="0024249E"/>
    <w:p w14:paraId="0E0855DE" w14:textId="1CF1673C" w:rsidR="00AF12AD" w:rsidRDefault="00AF12AD" w:rsidP="0024249E">
      <w:r>
        <w:lastRenderedPageBreak/>
        <w:t xml:space="preserve">Tässä rakenteessa asiakirjalle tuodaan vastaanottava laitos </w:t>
      </w:r>
      <w:r w:rsidR="009F1ECF">
        <w:t>-</w:t>
      </w:r>
      <w:r>
        <w:t>tieto</w:t>
      </w:r>
      <w:r w:rsidR="009F1ECF">
        <w:t xml:space="preserve"> ja</w:t>
      </w:r>
      <w:r>
        <w:t xml:space="preserve"> pakollista on ilmoittaa vähintään laitoksen nimi. Muut rakenteen tiedot ovat vapaaehtoisia (ja käytännössä mahdollisiakin tuottaa vain vastaanottajan arkistoimaan läheteasiakirjaan).</w:t>
      </w:r>
    </w:p>
    <w:p w14:paraId="70D2CC16" w14:textId="77777777" w:rsidR="00AF12AD" w:rsidRDefault="00AF12AD" w:rsidP="0024249E"/>
    <w:p w14:paraId="61EC48CC" w14:textId="77777777" w:rsidR="00AF12AD" w:rsidRDefault="00AF12AD" w:rsidP="0024249E">
      <w:r>
        <w:t>OID-tunnus ilmoitetaan value-elementissä tietotyypillä II ja päivämäärä elementissä effectiveTime attribuutilla value. Vastaanottava laitos ja lääkäri ilmoitetaan elementissä author. Vastaanottavalle lääkärille käytettään &lt;author&gt;-elementissä functionCodea "VAS" ja käsitelleelle lääkärille "KAS" koodiston 1.2.246.537.5.40006.2003 (</w:t>
      </w:r>
      <w:r w:rsidRPr="00935A55">
        <w:t>HL7 - tekninen CDA R2 henkilötarkennin 2009</w:t>
      </w:r>
      <w:r>
        <w:t>) mukaisesti.</w:t>
      </w:r>
    </w:p>
    <w:p w14:paraId="40B1AE06" w14:textId="77777777" w:rsidR="00AF12AD" w:rsidRDefault="00AF12AD" w:rsidP="0024249E"/>
    <w:p w14:paraId="7B6DF5F1" w14:textId="77777777" w:rsidR="00AF12AD" w:rsidRPr="00C56B6F"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entry</w:t>
      </w:r>
      <w:r w:rsidRPr="0038571B">
        <w:rPr>
          <w:color w:val="0000FF"/>
          <w:highlight w:val="white"/>
          <w:lang w:val="en-US" w:eastAsia="fi-FI"/>
        </w:rPr>
        <w:t>&gt;</w:t>
      </w:r>
    </w:p>
    <w:p w14:paraId="44810F9E" w14:textId="77777777" w:rsidR="00AF12AD" w:rsidRPr="00C56B6F" w:rsidRDefault="00AF12AD" w:rsidP="0024249E">
      <w:pPr>
        <w:rPr>
          <w:color w:val="000000"/>
          <w:highlight w:val="white"/>
          <w:lang w:val="en-US" w:eastAsia="fi-FI"/>
        </w:rPr>
      </w:pPr>
      <w:r w:rsidRPr="0038571B">
        <w:rPr>
          <w:color w:val="0000FF"/>
          <w:highlight w:val="white"/>
          <w:lang w:val="en-US" w:eastAsia="fi-FI"/>
        </w:rPr>
        <w:t>&lt;</w:t>
      </w:r>
      <w:r w:rsidRPr="0038571B">
        <w:rPr>
          <w:color w:val="800000"/>
          <w:highlight w:val="white"/>
          <w:lang w:val="en-US" w:eastAsia="fi-FI"/>
        </w:rPr>
        <w:t>observation</w:t>
      </w:r>
      <w:r w:rsidRPr="0038571B">
        <w:rPr>
          <w:highlight w:val="white"/>
          <w:lang w:val="en-US" w:eastAsia="fi-FI"/>
        </w:rPr>
        <w:t xml:space="preserve"> classCode</w:t>
      </w:r>
      <w:r w:rsidRPr="0038571B">
        <w:rPr>
          <w:color w:val="0000FF"/>
          <w:highlight w:val="white"/>
          <w:lang w:val="en-US" w:eastAsia="fi-FI"/>
        </w:rPr>
        <w:t>="</w:t>
      </w:r>
      <w:r w:rsidRPr="0038571B">
        <w:rPr>
          <w:color w:val="000000"/>
          <w:highlight w:val="white"/>
          <w:lang w:val="en-US" w:eastAsia="fi-FI"/>
        </w:rPr>
        <w:t>OBS</w:t>
      </w:r>
      <w:r w:rsidRPr="0038571B">
        <w:rPr>
          <w:color w:val="0000FF"/>
          <w:highlight w:val="white"/>
          <w:lang w:val="en-US" w:eastAsia="fi-FI"/>
        </w:rPr>
        <w:t>"</w:t>
      </w:r>
      <w:r w:rsidRPr="0038571B">
        <w:rPr>
          <w:highlight w:val="white"/>
          <w:lang w:val="en-US" w:eastAsia="fi-FI"/>
        </w:rPr>
        <w:t xml:space="preserve"> moodCode</w:t>
      </w:r>
      <w:r w:rsidRPr="0038571B">
        <w:rPr>
          <w:color w:val="0000FF"/>
          <w:highlight w:val="white"/>
          <w:lang w:val="en-US" w:eastAsia="fi-FI"/>
        </w:rPr>
        <w:t>="</w:t>
      </w:r>
      <w:r w:rsidRPr="0038571B">
        <w:rPr>
          <w:color w:val="000000"/>
          <w:highlight w:val="white"/>
          <w:lang w:val="en-US" w:eastAsia="fi-FI"/>
        </w:rPr>
        <w:t>EVN</w:t>
      </w:r>
      <w:r w:rsidRPr="0038571B">
        <w:rPr>
          <w:color w:val="0000FF"/>
          <w:highlight w:val="white"/>
          <w:lang w:val="en-US" w:eastAsia="fi-FI"/>
        </w:rPr>
        <w:t>"&gt;</w:t>
      </w:r>
    </w:p>
    <w:p w14:paraId="2640FDFC" w14:textId="77777777" w:rsidR="00AF12AD" w:rsidRPr="00C56B6F"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3</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1.2.246.537.6.12.2002.12</w:t>
      </w:r>
      <w:r>
        <w:rPr>
          <w:highlight w:val="white"/>
          <w:lang w:val="en-US" w:eastAsia="fi-FI"/>
        </w:rPr>
        <w:t>4</w:t>
      </w:r>
      <w:r w:rsidRPr="0038571B">
        <w:rPr>
          <w:color w:val="0000FF"/>
          <w:highlight w:val="white"/>
          <w:lang w:val="en-US" w:eastAsia="fi-FI"/>
        </w:rPr>
        <w:t>"/&gt;</w:t>
      </w:r>
    </w:p>
    <w:p w14:paraId="265C815E" w14:textId="77777777" w:rsidR="00AF12AD" w:rsidRPr="00C56B6F"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effectiveTime</w:t>
      </w:r>
      <w:r w:rsidRPr="0038571B">
        <w:rPr>
          <w:color w:val="FF0000"/>
          <w:highlight w:val="white"/>
          <w:lang w:val="en-US" w:eastAsia="fi-FI"/>
        </w:rPr>
        <w:t xml:space="preserve"> value</w:t>
      </w:r>
      <w:r w:rsidRPr="0038571B">
        <w:rPr>
          <w:color w:val="0000FF"/>
          <w:highlight w:val="white"/>
          <w:lang w:val="en-US" w:eastAsia="fi-FI"/>
        </w:rPr>
        <w:t>="</w:t>
      </w:r>
      <w:r w:rsidRPr="0038571B">
        <w:rPr>
          <w:color w:val="000000"/>
          <w:highlight w:val="white"/>
          <w:lang w:val="en-US" w:eastAsia="fi-FI"/>
        </w:rPr>
        <w:t>20030930</w:t>
      </w:r>
      <w:r w:rsidRPr="0038571B">
        <w:rPr>
          <w:color w:val="0000FF"/>
          <w:highlight w:val="white"/>
          <w:lang w:val="en-US" w:eastAsia="fi-FI"/>
        </w:rPr>
        <w:t>"/&gt;</w:t>
      </w:r>
    </w:p>
    <w:p w14:paraId="45DBBE4D" w14:textId="77777777" w:rsidR="00AF12AD" w:rsidRPr="00C56B6F"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value</w:t>
      </w:r>
      <w:r w:rsidRPr="0038571B">
        <w:rPr>
          <w:color w:val="FF0000"/>
          <w:highlight w:val="white"/>
          <w:lang w:val="en-US" w:eastAsia="fi-FI"/>
        </w:rPr>
        <w:t xml:space="preserve"> xsi:type</w:t>
      </w:r>
      <w:r w:rsidRPr="0038571B">
        <w:rPr>
          <w:color w:val="0000FF"/>
          <w:highlight w:val="white"/>
          <w:lang w:val="en-US" w:eastAsia="fi-FI"/>
        </w:rPr>
        <w:t>="</w:t>
      </w:r>
      <w:r w:rsidRPr="0038571B">
        <w:rPr>
          <w:highlight w:val="white"/>
          <w:lang w:val="en-US" w:eastAsia="fi-FI"/>
        </w:rPr>
        <w:t>II</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1.2.246.537.10.2019150.2003.11</w:t>
      </w:r>
      <w:r w:rsidRPr="0038571B">
        <w:rPr>
          <w:color w:val="0000FF"/>
          <w:highlight w:val="white"/>
          <w:lang w:val="en-US" w:eastAsia="fi-FI"/>
        </w:rPr>
        <w:t>"</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2003.13434</w:t>
      </w:r>
      <w:r w:rsidRPr="0038571B">
        <w:rPr>
          <w:color w:val="0000FF"/>
          <w:highlight w:val="white"/>
          <w:lang w:val="en-US" w:eastAsia="fi-FI"/>
        </w:rPr>
        <w:t>"/&gt;</w:t>
      </w:r>
    </w:p>
    <w:p w14:paraId="1A2070EF" w14:textId="77777777" w:rsidR="00AF12AD" w:rsidRPr="00C56B6F"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author</w:t>
      </w:r>
      <w:r w:rsidRPr="0038571B">
        <w:rPr>
          <w:color w:val="0000FF"/>
          <w:highlight w:val="white"/>
          <w:lang w:val="en-US" w:eastAsia="fi-FI"/>
        </w:rPr>
        <w:t>&gt;</w:t>
      </w:r>
    </w:p>
    <w:p w14:paraId="699935F2" w14:textId="77777777"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functionCode</w:t>
      </w:r>
      <w:r w:rsidRPr="0038571B">
        <w:rPr>
          <w:color w:val="FF0000"/>
          <w:highlight w:val="white"/>
          <w:lang w:val="en-US" w:eastAsia="fi-FI"/>
        </w:rPr>
        <w:t xml:space="preserve"> code</w:t>
      </w:r>
      <w:r w:rsidRPr="0038571B">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codeSystemName</w:t>
      </w:r>
      <w:r w:rsidRPr="0038571B">
        <w:rPr>
          <w:color w:val="0000FF"/>
          <w:highlight w:val="white"/>
          <w:lang w:val="en-US" w:eastAsia="fi-FI"/>
        </w:rPr>
        <w:t>="</w:t>
      </w:r>
      <w:r w:rsidRPr="005E50DA">
        <w:rPr>
          <w:highlight w:val="white"/>
          <w:lang w:val="en-US" w:eastAsia="fi-FI"/>
        </w:rPr>
        <w:t>HL7 -Tekninen CDA R2 henkilötarkennin</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Lähetteen vastaanottanut lääkäri</w:t>
      </w:r>
      <w:r w:rsidRPr="0038571B">
        <w:rPr>
          <w:color w:val="0000FF"/>
          <w:highlight w:val="white"/>
          <w:lang w:val="en-US" w:eastAsia="fi-FI"/>
        </w:rPr>
        <w:t>"/&gt;</w:t>
      </w:r>
    </w:p>
    <w:p w14:paraId="35B77CCD" w14:textId="77777777"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time</w:t>
      </w:r>
      <w:r w:rsidRPr="0038571B">
        <w:rPr>
          <w:color w:val="FF0000"/>
          <w:highlight w:val="white"/>
          <w:lang w:val="en-US" w:eastAsia="fi-FI"/>
        </w:rPr>
        <w:t xml:space="preserve"> value</w:t>
      </w:r>
      <w:r w:rsidRPr="0038571B">
        <w:rPr>
          <w:color w:val="0000FF"/>
          <w:highlight w:val="white"/>
          <w:lang w:val="en-US" w:eastAsia="fi-FI"/>
        </w:rPr>
        <w:t>="</w:t>
      </w:r>
      <w:r w:rsidRPr="0038571B">
        <w:rPr>
          <w:highlight w:val="white"/>
          <w:lang w:val="en-US" w:eastAsia="fi-FI"/>
        </w:rPr>
        <w:t>200801301122</w:t>
      </w:r>
      <w:r w:rsidRPr="0038571B">
        <w:rPr>
          <w:color w:val="0000FF"/>
          <w:highlight w:val="white"/>
          <w:lang w:val="en-US" w:eastAsia="fi-FI"/>
        </w:rPr>
        <w:t>"/&gt;</w:t>
      </w:r>
    </w:p>
    <w:p w14:paraId="5B3B8FED" w14:textId="77777777" w:rsidR="00AF12AD"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assignedAuthor</w:t>
      </w:r>
      <w:r w:rsidRPr="0038571B">
        <w:rPr>
          <w:color w:val="0000FF"/>
          <w:highlight w:val="white"/>
          <w:lang w:val="en-US" w:eastAsia="fi-FI"/>
        </w:rPr>
        <w:t>&gt;</w:t>
      </w:r>
    </w:p>
    <w:p w14:paraId="170D4D91" w14:textId="3EB306CC"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121256-</w:t>
      </w:r>
      <w:r w:rsidR="00F9584A">
        <w:rPr>
          <w:highlight w:val="white"/>
          <w:lang w:val="en-US" w:eastAsia="fi-FI"/>
        </w:rPr>
        <w:t>9</w:t>
      </w:r>
      <w:r w:rsidRPr="0038571B">
        <w:rPr>
          <w:highlight w:val="white"/>
          <w:lang w:val="en-US" w:eastAsia="fi-FI"/>
        </w:rPr>
        <w:t>234</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1.2.246.21</w:t>
      </w:r>
      <w:r w:rsidRPr="0038571B">
        <w:rPr>
          <w:color w:val="0000FF"/>
          <w:highlight w:val="white"/>
          <w:lang w:val="en-US" w:eastAsia="fi-FI"/>
        </w:rPr>
        <w:t>"/&gt;</w:t>
      </w:r>
    </w:p>
    <w:p w14:paraId="74657EAD" w14:textId="77777777" w:rsidR="00AF12AD"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14:paraId="74B9AC3B" w14:textId="77777777" w:rsidR="00AF12AD" w:rsidRDefault="00AF12AD" w:rsidP="0024249E">
      <w:pPr>
        <w:rPr>
          <w:highlight w:val="white"/>
          <w:lang w:val="en-US" w:eastAsia="fi-FI"/>
        </w:rPr>
      </w:pPr>
      <w:r w:rsidRPr="0038571B">
        <w:rPr>
          <w:color w:val="0000FF"/>
          <w:highlight w:val="white"/>
          <w:lang w:val="en-US" w:eastAsia="fi-FI"/>
        </w:rPr>
        <w:t>&lt;</w:t>
      </w:r>
      <w:r w:rsidRPr="0038571B">
        <w:rPr>
          <w:color w:val="800000"/>
          <w:highlight w:val="white"/>
          <w:lang w:val="en-US" w:eastAsia="fi-FI"/>
        </w:rPr>
        <w:t>id</w:t>
      </w:r>
      <w:r w:rsidRPr="0038571B">
        <w:rPr>
          <w:color w:val="FF0000"/>
          <w:highlight w:val="white"/>
          <w:lang w:val="en-US" w:eastAsia="fi-FI"/>
        </w:rPr>
        <w:t xml:space="preserve"> extension</w:t>
      </w:r>
      <w:r w:rsidRPr="0038571B">
        <w:rPr>
          <w:color w:val="0000FF"/>
          <w:highlight w:val="white"/>
          <w:lang w:val="en-US" w:eastAsia="fi-FI"/>
        </w:rPr>
        <w:t>="</w:t>
      </w:r>
      <w:r w:rsidRPr="0038571B">
        <w:rPr>
          <w:highlight w:val="white"/>
          <w:lang w:val="en-US" w:eastAsia="fi-FI"/>
        </w:rPr>
        <w:t>102</w:t>
      </w:r>
      <w:r w:rsidRPr="0038571B">
        <w:rPr>
          <w:color w:val="0000FF"/>
          <w:highlight w:val="white"/>
          <w:lang w:val="en-US" w:eastAsia="fi-FI"/>
        </w:rPr>
        <w:t>"</w:t>
      </w:r>
      <w:r w:rsidRPr="0038571B">
        <w:rPr>
          <w:color w:val="FF0000"/>
          <w:highlight w:val="white"/>
          <w:lang w:val="en-US" w:eastAsia="fi-FI"/>
        </w:rPr>
        <w:t xml:space="preserve"> root</w:t>
      </w:r>
      <w:r w:rsidRPr="0038571B">
        <w:rPr>
          <w:color w:val="0000FF"/>
          <w:highlight w:val="white"/>
          <w:lang w:val="en-US" w:eastAsia="fi-FI"/>
        </w:rPr>
        <w:t>="</w:t>
      </w:r>
      <w:r w:rsidRPr="0038571B">
        <w:rPr>
          <w:highlight w:val="white"/>
          <w:lang w:val="en-US" w:eastAsia="fi-FI"/>
        </w:rPr>
        <w:t>1.2.246.10.1234567.10</w:t>
      </w:r>
      <w:r w:rsidRPr="0038571B">
        <w:rPr>
          <w:color w:val="0000FF"/>
          <w:highlight w:val="white"/>
          <w:lang w:val="en-US" w:eastAsia="fi-FI"/>
        </w:rPr>
        <w:t>"/&gt;</w:t>
      </w:r>
    </w:p>
    <w:p w14:paraId="1211372B" w14:textId="77777777" w:rsidR="00AF12AD" w:rsidRPr="004D1EDE" w:rsidRDefault="00AF12AD" w:rsidP="0024249E">
      <w:pPr>
        <w:rPr>
          <w:highlight w:val="white"/>
          <w:lang w:val="en-US" w:eastAsia="fi-FI"/>
        </w:rPr>
      </w:pPr>
      <w:r w:rsidRPr="004D1EDE">
        <w:rPr>
          <w:color w:val="0000FF"/>
          <w:highlight w:val="white"/>
          <w:lang w:val="en-US" w:eastAsia="fi-FI"/>
        </w:rPr>
        <w:t>&lt;</w:t>
      </w:r>
      <w:r w:rsidRPr="004D1EDE">
        <w:rPr>
          <w:color w:val="800000"/>
          <w:highlight w:val="white"/>
          <w:lang w:val="en-US" w:eastAsia="fi-FI"/>
        </w:rPr>
        <w:t>name</w:t>
      </w:r>
      <w:r w:rsidRPr="004D1EDE">
        <w:rPr>
          <w:color w:val="0000FF"/>
          <w:highlight w:val="white"/>
          <w:lang w:val="en-US" w:eastAsia="fi-FI"/>
        </w:rPr>
        <w:t>&gt;</w:t>
      </w:r>
      <w:r w:rsidRPr="004D1EDE">
        <w:rPr>
          <w:highlight w:val="white"/>
          <w:lang w:val="en-US" w:eastAsia="fi-FI"/>
        </w:rPr>
        <w:t>Y-Y sairaanhoitopiiri os 13</w:t>
      </w:r>
      <w:r w:rsidRPr="004D1EDE">
        <w:rPr>
          <w:color w:val="0000FF"/>
          <w:highlight w:val="white"/>
          <w:lang w:val="en-US" w:eastAsia="fi-FI"/>
        </w:rPr>
        <w:t>&lt;/</w:t>
      </w:r>
      <w:r w:rsidRPr="004D1EDE">
        <w:rPr>
          <w:color w:val="800000"/>
          <w:highlight w:val="white"/>
          <w:lang w:val="en-US" w:eastAsia="fi-FI"/>
        </w:rPr>
        <w:t>name</w:t>
      </w:r>
      <w:r w:rsidRPr="004D1EDE">
        <w:rPr>
          <w:color w:val="0000FF"/>
          <w:highlight w:val="white"/>
          <w:lang w:val="en-US" w:eastAsia="fi-FI"/>
        </w:rPr>
        <w:t>&gt;</w:t>
      </w:r>
    </w:p>
    <w:p w14:paraId="397E171B" w14:textId="77777777" w:rsidR="00AF12AD" w:rsidRDefault="00AF12AD" w:rsidP="0024249E">
      <w:pPr>
        <w:rPr>
          <w:color w:val="000000"/>
          <w:highlight w:val="white"/>
          <w:lang w:val="en-US" w:eastAsia="fi-FI"/>
        </w:rPr>
      </w:pPr>
      <w:r w:rsidRPr="0038571B">
        <w:rPr>
          <w:color w:val="0000FF"/>
          <w:highlight w:val="white"/>
          <w:lang w:val="en-US" w:eastAsia="fi-FI"/>
        </w:rPr>
        <w:t>&lt;/</w:t>
      </w:r>
      <w:r w:rsidRPr="0038571B">
        <w:rPr>
          <w:highlight w:val="white"/>
          <w:lang w:val="en-US" w:eastAsia="fi-FI"/>
        </w:rPr>
        <w:t>representedOrganization</w:t>
      </w:r>
      <w:r w:rsidRPr="0038571B">
        <w:rPr>
          <w:color w:val="0000FF"/>
          <w:highlight w:val="white"/>
          <w:lang w:val="en-US" w:eastAsia="fi-FI"/>
        </w:rPr>
        <w:t>&gt;</w:t>
      </w:r>
    </w:p>
    <w:p w14:paraId="35494046" w14:textId="77777777" w:rsidR="00AF12AD" w:rsidRPr="003F4043" w:rsidRDefault="00AF12AD"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assignedAuthor</w:t>
      </w:r>
      <w:r w:rsidRPr="003F4043">
        <w:rPr>
          <w:color w:val="0000FF"/>
          <w:highlight w:val="white"/>
          <w:lang w:val="en-US" w:eastAsia="fi-FI"/>
        </w:rPr>
        <w:t>&gt;</w:t>
      </w:r>
    </w:p>
    <w:p w14:paraId="5633929F" w14:textId="77777777" w:rsidR="00AF12AD" w:rsidRPr="003F4043" w:rsidRDefault="00AF12AD"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author</w:t>
      </w:r>
      <w:r w:rsidRPr="003F4043">
        <w:rPr>
          <w:color w:val="0000FF"/>
          <w:highlight w:val="white"/>
          <w:lang w:val="en-US" w:eastAsia="fi-FI"/>
        </w:rPr>
        <w:t>&gt;</w:t>
      </w:r>
    </w:p>
    <w:p w14:paraId="138CCBC2" w14:textId="77777777" w:rsidR="00AF12AD" w:rsidRPr="003F4043" w:rsidRDefault="00AF12AD"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observation</w:t>
      </w:r>
      <w:r w:rsidRPr="003F4043">
        <w:rPr>
          <w:color w:val="0000FF"/>
          <w:highlight w:val="white"/>
          <w:lang w:val="en-US" w:eastAsia="fi-FI"/>
        </w:rPr>
        <w:t>&gt;</w:t>
      </w:r>
    </w:p>
    <w:p w14:paraId="1B719DD5" w14:textId="77777777" w:rsidR="00AF12AD" w:rsidRPr="003F4043" w:rsidRDefault="00AF12AD"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70C0AB60" w14:textId="77777777" w:rsidR="00AF12AD" w:rsidRPr="003F4043" w:rsidRDefault="00AF12AD" w:rsidP="0024249E">
      <w:pPr>
        <w:rPr>
          <w:lang w:val="en-US"/>
        </w:rPr>
      </w:pPr>
    </w:p>
    <w:p w14:paraId="2A7B6827" w14:textId="77777777" w:rsidR="00AF12AD" w:rsidRDefault="00AF12AD">
      <w:pPr>
        <w:pStyle w:val="Otsikko4"/>
        <w:pPrChange w:id="482" w:author="Katariina Lassila" w:date="2020-03-12T14:51:00Z">
          <w:pPr/>
        </w:pPrChange>
      </w:pPr>
      <w:r>
        <w:t>Mille erikoisalalle lähetetään</w:t>
      </w:r>
    </w:p>
    <w:p w14:paraId="5B5777C2" w14:textId="77777777" w:rsidR="00AF12AD" w:rsidRDefault="00AF12AD" w:rsidP="0024249E"/>
    <w:p w14:paraId="459A3447" w14:textId="7473CB47" w:rsidR="00AF12AD" w:rsidRPr="00B77C51" w:rsidRDefault="00AF12AD" w:rsidP="0024249E">
      <w:pPr>
        <w:rPr>
          <w:highlight w:val="white"/>
        </w:rPr>
      </w:pPr>
      <w:r w:rsidRPr="00B77C51">
        <w:rPr>
          <w:highlight w:val="white"/>
        </w:rPr>
        <w:t>Mille erikoisalalle lähetetään -tieto tuotetaan vähintään näyttömuodossa.</w:t>
      </w:r>
      <w:r w:rsidR="00833D70">
        <w:rPr>
          <w:highlight w:val="white"/>
        </w:rPr>
        <w:t xml:space="preserve"> </w:t>
      </w:r>
    </w:p>
    <w:p w14:paraId="47D469B9" w14:textId="77777777" w:rsidR="00AF12AD" w:rsidRDefault="00AF12AD" w:rsidP="0024249E">
      <w:pPr>
        <w:rPr>
          <w:highlight w:val="white"/>
        </w:rPr>
      </w:pPr>
    </w:p>
    <w:p w14:paraId="3AE8C78F" w14:textId="77777777" w:rsidR="00AF12AD" w:rsidRDefault="00AF12AD" w:rsidP="0024249E">
      <w:r>
        <w:rPr>
          <w:color w:val="0000FF"/>
          <w:highlight w:val="white"/>
        </w:rPr>
        <w:t>&lt;</w:t>
      </w:r>
      <w:r>
        <w:rPr>
          <w:color w:val="800000"/>
          <w:highlight w:val="white"/>
        </w:rPr>
        <w:t>text</w:t>
      </w:r>
      <w:r>
        <w:rPr>
          <w:color w:val="0000FF"/>
          <w:highlight w:val="white"/>
        </w:rPr>
        <w:t>&gt;&lt;</w:t>
      </w:r>
      <w:r>
        <w:rPr>
          <w:color w:val="800000"/>
          <w:highlight w:val="white"/>
        </w:rPr>
        <w:t>paragraph</w:t>
      </w:r>
      <w:r>
        <w:rPr>
          <w:color w:val="0000FF"/>
          <w:highlight w:val="white"/>
        </w:rPr>
        <w:t>&gt;</w:t>
      </w:r>
      <w:r>
        <w:rPr>
          <w:highlight w:val="white"/>
        </w:rPr>
        <w:t>Mille erikoisalalle lähetetään: Sisätaudit</w:t>
      </w:r>
      <w:r>
        <w:rPr>
          <w:color w:val="0000FF"/>
          <w:highlight w:val="white"/>
        </w:rPr>
        <w:t>&lt;/</w:t>
      </w:r>
      <w:r>
        <w:rPr>
          <w:color w:val="800000"/>
          <w:highlight w:val="white"/>
        </w:rPr>
        <w:t>paragraph</w:t>
      </w:r>
      <w:r>
        <w:rPr>
          <w:color w:val="0000FF"/>
          <w:highlight w:val="white"/>
        </w:rPr>
        <w:t>&gt;&lt;/</w:t>
      </w:r>
      <w:r>
        <w:rPr>
          <w:color w:val="800000"/>
          <w:highlight w:val="white"/>
        </w:rPr>
        <w:t>text</w:t>
      </w:r>
      <w:r>
        <w:rPr>
          <w:color w:val="0000FF"/>
          <w:highlight w:val="white"/>
        </w:rPr>
        <w:t>&gt;</w:t>
      </w:r>
    </w:p>
    <w:p w14:paraId="0F3C7B44" w14:textId="77777777" w:rsidR="00AF12AD" w:rsidRDefault="00AF12AD" w:rsidP="0024249E"/>
    <w:p w14:paraId="5DED89E0" w14:textId="7BE93E3D" w:rsidR="00AF12AD" w:rsidRDefault="00AF12AD" w:rsidP="0024249E">
      <w:pPr>
        <w:rPr>
          <w:rFonts w:ascii="Calibri" w:hAnsi="Calibri"/>
          <w:color w:val="1F497D"/>
          <w:sz w:val="22"/>
          <w:szCs w:val="22"/>
        </w:rPr>
      </w:pPr>
      <w:r>
        <w:t>Jos erikoisala on ilmaistavissa Hilmo – Terveydenhuollon erikoisalat – koodiston arvolla, esitetään myös rakenteinen muoto.</w:t>
      </w:r>
    </w:p>
    <w:p w14:paraId="7CCF41BE" w14:textId="77777777" w:rsidR="00AF12AD" w:rsidRDefault="00AF12AD" w:rsidP="0024249E"/>
    <w:p w14:paraId="361A2164" w14:textId="77777777" w:rsidR="00AF12AD" w:rsidRDefault="00AF12AD" w:rsidP="0024249E">
      <w:pPr>
        <w:rPr>
          <w:color w:val="000000"/>
          <w:szCs w:val="24"/>
          <w:highlight w:val="white"/>
          <w:lang w:val="en-US" w:eastAsia="fi-FI"/>
        </w:rPr>
      </w:pPr>
      <w:r>
        <w:rPr>
          <w:color w:val="0000FF"/>
          <w:highlight w:val="white"/>
          <w:lang w:val="en-US"/>
        </w:rPr>
        <w:t>&lt;</w:t>
      </w:r>
      <w:r>
        <w:rPr>
          <w:highlight w:val="white"/>
          <w:lang w:val="en-US"/>
        </w:rPr>
        <w:t>entry</w:t>
      </w:r>
      <w:r>
        <w:rPr>
          <w:color w:val="0000FF"/>
          <w:highlight w:val="white"/>
          <w:lang w:val="en-US"/>
        </w:rPr>
        <w:t>&gt;</w:t>
      </w:r>
    </w:p>
    <w:p w14:paraId="237FCD7A" w14:textId="77777777" w:rsidR="00AF12AD" w:rsidRDefault="00AF12AD" w:rsidP="0024249E">
      <w:pPr>
        <w:rPr>
          <w:color w:val="000000"/>
          <w:highlight w:val="white"/>
          <w:lang w:val="en-US"/>
        </w:rPr>
      </w:pPr>
      <w:r>
        <w:rPr>
          <w:color w:val="0000FF"/>
          <w:highlight w:val="white"/>
          <w:lang w:val="en-US"/>
        </w:rPr>
        <w:t>&lt;</w:t>
      </w:r>
      <w:r>
        <w:rPr>
          <w:color w:val="800000"/>
          <w:highlight w:val="white"/>
          <w:lang w:val="en-US"/>
        </w:rPr>
        <w:t>observation</w:t>
      </w:r>
      <w:r>
        <w:rPr>
          <w:highlight w:val="white"/>
          <w:lang w:val="en-US"/>
        </w:rPr>
        <w:t xml:space="preserve"> classCode</w:t>
      </w:r>
      <w:r>
        <w:rPr>
          <w:color w:val="0000FF"/>
          <w:highlight w:val="white"/>
          <w:lang w:val="en-US"/>
        </w:rPr>
        <w:t>="</w:t>
      </w:r>
      <w:r>
        <w:rPr>
          <w:color w:val="000000"/>
          <w:highlight w:val="white"/>
          <w:lang w:val="en-US"/>
        </w:rPr>
        <w:t>OBS</w:t>
      </w:r>
      <w:r>
        <w:rPr>
          <w:color w:val="0000FF"/>
          <w:highlight w:val="white"/>
          <w:lang w:val="en-US"/>
        </w:rPr>
        <w:t>"</w:t>
      </w:r>
      <w:r>
        <w:rPr>
          <w:highlight w:val="white"/>
          <w:lang w:val="en-US"/>
        </w:rPr>
        <w:t xml:space="preserve"> moodCode</w:t>
      </w:r>
      <w:r>
        <w:rPr>
          <w:color w:val="0000FF"/>
          <w:highlight w:val="white"/>
          <w:lang w:val="en-US"/>
        </w:rPr>
        <w:t>="</w:t>
      </w:r>
      <w:r>
        <w:rPr>
          <w:color w:val="000000"/>
          <w:highlight w:val="white"/>
          <w:lang w:val="en-US"/>
        </w:rPr>
        <w:t>EVN</w:t>
      </w:r>
      <w:r>
        <w:rPr>
          <w:color w:val="0000FF"/>
          <w:highlight w:val="white"/>
          <w:lang w:val="en-US"/>
        </w:rPr>
        <w:t>"&gt;</w:t>
      </w:r>
    </w:p>
    <w:p w14:paraId="78FA741E" w14:textId="77777777" w:rsidR="00AF12AD" w:rsidRPr="003F4043" w:rsidRDefault="00AF12AD" w:rsidP="0024249E">
      <w:pPr>
        <w:rPr>
          <w:highlight w:val="white"/>
        </w:rPr>
      </w:pPr>
      <w:r>
        <w:rPr>
          <w:highlight w:val="white"/>
          <w:lang w:val="en-US"/>
        </w:rPr>
        <w:lastRenderedPageBreak/>
        <w:t>                     </w:t>
      </w:r>
      <w:r w:rsidRPr="003F4043">
        <w:rPr>
          <w:color w:val="0000FF"/>
          <w:highlight w:val="white"/>
        </w:rPr>
        <w:t>&lt;</w:t>
      </w:r>
      <w:r w:rsidRPr="003F4043">
        <w:rPr>
          <w:color w:val="800000"/>
          <w:highlight w:val="white"/>
        </w:rPr>
        <w:t>code</w:t>
      </w:r>
      <w:r w:rsidRPr="003F4043">
        <w:rPr>
          <w:color w:val="FF0000"/>
          <w:highlight w:val="white"/>
        </w:rPr>
        <w:t xml:space="preserve"> code</w:t>
      </w:r>
      <w:r w:rsidRPr="003F4043">
        <w:rPr>
          <w:color w:val="0000FF"/>
          <w:highlight w:val="white"/>
        </w:rPr>
        <w:t>="</w:t>
      </w:r>
      <w:r w:rsidRPr="003F4043">
        <w:rPr>
          <w:highlight w:val="white"/>
        </w:rPr>
        <w:t>38</w:t>
      </w:r>
      <w:r w:rsidRPr="003F4043">
        <w:rPr>
          <w:color w:val="0000FF"/>
          <w:highlight w:val="white"/>
        </w:rPr>
        <w:t>"</w:t>
      </w:r>
      <w:r w:rsidRPr="003F4043">
        <w:rPr>
          <w:color w:val="FF0000"/>
          <w:highlight w:val="white"/>
        </w:rPr>
        <w:t xml:space="preserve"> codeSystem</w:t>
      </w:r>
      <w:r w:rsidRPr="003F4043">
        <w:rPr>
          <w:color w:val="0000FF"/>
          <w:highlight w:val="white"/>
        </w:rPr>
        <w:t>="</w:t>
      </w:r>
      <w:r w:rsidRPr="003F4043">
        <w:rPr>
          <w:highlight w:val="white"/>
        </w:rPr>
        <w:t>1.2.246.537.6.12.2002.124</w:t>
      </w:r>
      <w:r w:rsidRPr="003F4043">
        <w:rPr>
          <w:color w:val="0000FF"/>
          <w:highlight w:val="white"/>
        </w:rPr>
        <w:t xml:space="preserve">" </w:t>
      </w:r>
      <w:r w:rsidRPr="003F4043">
        <w:rPr>
          <w:color w:val="FF0000"/>
          <w:highlight w:val="white"/>
        </w:rPr>
        <w:t>displayName</w:t>
      </w:r>
      <w:r w:rsidRPr="003F4043">
        <w:rPr>
          <w:color w:val="0000FF"/>
          <w:highlight w:val="white"/>
        </w:rPr>
        <w:t>="</w:t>
      </w:r>
      <w:r w:rsidRPr="003F4043">
        <w:rPr>
          <w:highlight w:val="white"/>
        </w:rPr>
        <w:t>Mille erikoisalalle lähetetään</w:t>
      </w:r>
      <w:r w:rsidRPr="003F4043">
        <w:rPr>
          <w:color w:val="0000FF"/>
          <w:highlight w:val="white"/>
        </w:rPr>
        <w:t>"/&gt;</w:t>
      </w:r>
    </w:p>
    <w:p w14:paraId="3B45A8F2" w14:textId="77777777" w:rsidR="00AF12AD" w:rsidRPr="007A72FC" w:rsidRDefault="00AF12AD" w:rsidP="0024249E">
      <w:pPr>
        <w:rPr>
          <w:highlight w:val="white"/>
        </w:rPr>
      </w:pPr>
      <w:r w:rsidRPr="003F4043">
        <w:rPr>
          <w:highlight w:val="white"/>
        </w:rPr>
        <w:t xml:space="preserve">                      </w:t>
      </w:r>
      <w:r w:rsidRPr="007A72FC">
        <w:rPr>
          <w:highlight w:val="white"/>
        </w:rPr>
        <w:t>&lt;</w:t>
      </w:r>
      <w:r w:rsidRPr="007A72FC">
        <w:rPr>
          <w:color w:val="800000"/>
          <w:highlight w:val="white"/>
        </w:rPr>
        <w:t>effectiveTime</w:t>
      </w:r>
      <w:r w:rsidRPr="007A72FC">
        <w:rPr>
          <w:highlight w:val="white"/>
        </w:rPr>
        <w:t xml:space="preserve"> value=</w:t>
      </w:r>
      <w:r w:rsidRPr="007A72FC">
        <w:rPr>
          <w:color w:val="0000FF"/>
          <w:highlight w:val="white"/>
        </w:rPr>
        <w:t>"</w:t>
      </w:r>
      <w:r w:rsidRPr="007A72FC">
        <w:rPr>
          <w:highlight w:val="white"/>
        </w:rPr>
        <w:t>200309300945</w:t>
      </w:r>
      <w:r w:rsidRPr="007A72FC">
        <w:rPr>
          <w:color w:val="0000FF"/>
          <w:highlight w:val="white"/>
        </w:rPr>
        <w:t>"/&gt;</w:t>
      </w:r>
    </w:p>
    <w:p w14:paraId="7A6F241A" w14:textId="77777777" w:rsidR="00AF12AD" w:rsidRPr="007A72FC" w:rsidRDefault="00AF12AD" w:rsidP="0024249E">
      <w:pPr>
        <w:rPr>
          <w:color w:val="000000"/>
          <w:highlight w:val="white"/>
        </w:rPr>
      </w:pPr>
      <w:r w:rsidRPr="007A72FC">
        <w:rPr>
          <w:highlight w:val="white"/>
        </w:rPr>
        <w:t>   </w:t>
      </w:r>
    </w:p>
    <w:p w14:paraId="14C8F1A2" w14:textId="55449FED" w:rsidR="00AF12AD" w:rsidRPr="007A72FC" w:rsidRDefault="00AF12AD" w:rsidP="0024249E">
      <w:pPr>
        <w:rPr>
          <w:highlight w:val="white"/>
        </w:rPr>
      </w:pPr>
      <w:r w:rsidRPr="007A72FC">
        <w:rPr>
          <w:color w:val="0000FF"/>
          <w:highlight w:val="white"/>
        </w:rPr>
        <w:t>&lt;</w:t>
      </w:r>
      <w:r w:rsidRPr="007A72FC">
        <w:rPr>
          <w:color w:val="800000"/>
          <w:highlight w:val="white"/>
        </w:rPr>
        <w:t>value</w:t>
      </w:r>
      <w:r w:rsidRPr="007A72FC">
        <w:rPr>
          <w:color w:val="FF0000"/>
          <w:highlight w:val="white"/>
        </w:rPr>
        <w:t xml:space="preserve"> code</w:t>
      </w:r>
      <w:r w:rsidRPr="007A72FC">
        <w:rPr>
          <w:color w:val="0000FF"/>
          <w:highlight w:val="white"/>
        </w:rPr>
        <w:t>="</w:t>
      </w:r>
      <w:r w:rsidRPr="007A72FC">
        <w:rPr>
          <w:highlight w:val="white"/>
        </w:rPr>
        <w:t>10</w:t>
      </w:r>
      <w:r w:rsidRPr="007A72FC">
        <w:rPr>
          <w:color w:val="0000FF"/>
          <w:highlight w:val="white"/>
        </w:rPr>
        <w:t>"</w:t>
      </w:r>
      <w:r w:rsidRPr="007A72FC">
        <w:rPr>
          <w:color w:val="FF0000"/>
          <w:highlight w:val="white"/>
        </w:rPr>
        <w:t xml:space="preserve"> displayName</w:t>
      </w:r>
      <w:r w:rsidRPr="007A72FC">
        <w:rPr>
          <w:color w:val="0000FF"/>
          <w:highlight w:val="white"/>
        </w:rPr>
        <w:t>="</w:t>
      </w:r>
      <w:r w:rsidRPr="007A72FC">
        <w:rPr>
          <w:highlight w:val="white"/>
        </w:rPr>
        <w:t>Sisätaudit</w:t>
      </w:r>
      <w:r w:rsidRPr="007A72FC">
        <w:rPr>
          <w:color w:val="0000FF"/>
          <w:highlight w:val="white"/>
        </w:rPr>
        <w:t>"</w:t>
      </w:r>
      <w:r w:rsidRPr="007A72FC">
        <w:rPr>
          <w:color w:val="FF0000"/>
          <w:highlight w:val="white"/>
        </w:rPr>
        <w:t xml:space="preserve"> codeSystem</w:t>
      </w:r>
      <w:r w:rsidRPr="007A72FC">
        <w:rPr>
          <w:color w:val="0000FF"/>
          <w:highlight w:val="white"/>
        </w:rPr>
        <w:t>="</w:t>
      </w:r>
      <w:r w:rsidRPr="007A72FC">
        <w:rPr>
          <w:highlight w:val="white"/>
        </w:rPr>
        <w:t>1.2.246.537.6.24.2003</w:t>
      </w:r>
      <w:r w:rsidR="00833D70" w:rsidRPr="007A72FC">
        <w:rPr>
          <w:highlight w:val="white"/>
        </w:rPr>
        <w:t xml:space="preserve"> </w:t>
      </w:r>
      <w:r w:rsidR="00833D70" w:rsidRPr="007A72FC">
        <w:rPr>
          <w:color w:val="FF0000"/>
          <w:highlight w:val="white"/>
          <w:lang w:eastAsia="fi-FI"/>
        </w:rPr>
        <w:t>codeSystemName</w:t>
      </w:r>
      <w:r w:rsidR="00833D70" w:rsidRPr="007A72FC">
        <w:rPr>
          <w:color w:val="0000FF"/>
          <w:highlight w:val="white"/>
          <w:lang w:eastAsia="fi-FI"/>
        </w:rPr>
        <w:t>="</w:t>
      </w:r>
      <w:r w:rsidR="00833D70" w:rsidRPr="007A72FC">
        <w:rPr>
          <w:highlight w:val="white"/>
          <w:lang w:eastAsia="fi-FI"/>
        </w:rPr>
        <w:t>Hilmo – Terveydenhuollon erikoisalat</w:t>
      </w:r>
      <w:r w:rsidRPr="007A72FC">
        <w:rPr>
          <w:color w:val="0000FF"/>
          <w:highlight w:val="white"/>
        </w:rPr>
        <w:t>"/&gt;</w:t>
      </w:r>
    </w:p>
    <w:p w14:paraId="7BEA94D0" w14:textId="77777777" w:rsidR="00AF12AD" w:rsidRDefault="00AF12AD" w:rsidP="0024249E">
      <w:pPr>
        <w:rPr>
          <w:lang w:val="en-US"/>
        </w:rPr>
      </w:pPr>
      <w:r w:rsidRPr="007A72FC">
        <w:rPr>
          <w:highlight w:val="white"/>
        </w:rPr>
        <w:t xml:space="preserve">                      </w:t>
      </w:r>
      <w:r>
        <w:rPr>
          <w:highlight w:val="white"/>
          <w:lang w:val="en-US"/>
        </w:rPr>
        <w:t>&lt;/</w:t>
      </w:r>
      <w:r>
        <w:rPr>
          <w:color w:val="800000"/>
          <w:highlight w:val="white"/>
          <w:lang w:val="en-US"/>
        </w:rPr>
        <w:t>value</w:t>
      </w:r>
      <w:r>
        <w:rPr>
          <w:highlight w:val="white"/>
          <w:lang w:val="en-US"/>
        </w:rPr>
        <w:t>&gt;</w:t>
      </w:r>
    </w:p>
    <w:p w14:paraId="715BDBE8" w14:textId="77777777" w:rsidR="00AF12AD" w:rsidRDefault="00AF12AD" w:rsidP="0024249E">
      <w:pPr>
        <w:rPr>
          <w:color w:val="000000"/>
          <w:highlight w:val="white"/>
          <w:lang w:val="en-US"/>
        </w:rPr>
      </w:pPr>
      <w:r>
        <w:rPr>
          <w:color w:val="0000FF"/>
          <w:highlight w:val="white"/>
          <w:lang w:val="en-US"/>
        </w:rPr>
        <w:t>&lt;/</w:t>
      </w:r>
      <w:r>
        <w:rPr>
          <w:highlight w:val="white"/>
          <w:lang w:val="en-US"/>
        </w:rPr>
        <w:t>observation</w:t>
      </w:r>
      <w:r>
        <w:rPr>
          <w:color w:val="0000FF"/>
          <w:highlight w:val="white"/>
          <w:lang w:val="en-US"/>
        </w:rPr>
        <w:t>&gt;</w:t>
      </w:r>
    </w:p>
    <w:p w14:paraId="6C10464B" w14:textId="504A673B" w:rsidR="00AF12AD" w:rsidRDefault="00AF12AD" w:rsidP="0024249E">
      <w:pPr>
        <w:rPr>
          <w:color w:val="0000FF"/>
          <w:lang w:val="en-US"/>
        </w:rPr>
      </w:pPr>
      <w:r>
        <w:rPr>
          <w:color w:val="0000FF"/>
          <w:highlight w:val="white"/>
          <w:lang w:val="en-US"/>
        </w:rPr>
        <w:t>&lt;/</w:t>
      </w:r>
      <w:r>
        <w:rPr>
          <w:highlight w:val="white"/>
          <w:lang w:val="en-US"/>
        </w:rPr>
        <w:t>entry</w:t>
      </w:r>
      <w:r>
        <w:rPr>
          <w:color w:val="0000FF"/>
          <w:highlight w:val="white"/>
          <w:lang w:val="en-US"/>
        </w:rPr>
        <w:t>&gt;</w:t>
      </w:r>
    </w:p>
    <w:p w14:paraId="51671993" w14:textId="77777777" w:rsidR="00B77C51" w:rsidRDefault="00B77C51" w:rsidP="0024249E">
      <w:pPr>
        <w:rPr>
          <w:lang w:val="en-US"/>
        </w:rPr>
      </w:pPr>
    </w:p>
    <w:p w14:paraId="31EAD7BC" w14:textId="61934CE8" w:rsidR="00867060" w:rsidRPr="003F4043" w:rsidRDefault="00867060">
      <w:pPr>
        <w:pStyle w:val="Otsikko4"/>
        <w:pPrChange w:id="483" w:author="Katariina Lassila" w:date="2020-03-12T14:51:00Z">
          <w:pPr/>
        </w:pPrChange>
      </w:pPr>
      <w:bookmarkStart w:id="484" w:name="_Toc384330114"/>
      <w:bookmarkStart w:id="485" w:name="_Toc384330214"/>
      <w:bookmarkStart w:id="486" w:name="_Toc384984299"/>
      <w:bookmarkStart w:id="487" w:name="_Toc384985066"/>
      <w:bookmarkStart w:id="488" w:name="_Toc384985736"/>
      <w:bookmarkStart w:id="489" w:name="_Toc384989337"/>
      <w:bookmarkStart w:id="490" w:name="_Toc384989339"/>
      <w:bookmarkStart w:id="491" w:name="_Toc242172329"/>
      <w:bookmarkStart w:id="492" w:name="_Toc242172330"/>
      <w:bookmarkStart w:id="493" w:name="_Toc242172331"/>
      <w:bookmarkStart w:id="494" w:name="_Toc242172332"/>
      <w:bookmarkStart w:id="495" w:name="_Toc242172333"/>
      <w:bookmarkStart w:id="496" w:name="_Toc242172334"/>
      <w:bookmarkStart w:id="497" w:name="_Toc242172335"/>
      <w:bookmarkStart w:id="498" w:name="_Toc242172336"/>
      <w:bookmarkStart w:id="499" w:name="_Toc242172337"/>
      <w:bookmarkStart w:id="500" w:name="_Toc384989342"/>
      <w:bookmarkEnd w:id="195"/>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r w:rsidRPr="003F4043">
        <w:t>Vain näyttömuodossa esitettävät lähetteen ja hoitopalautteen tekniset – ja osapuolitiedot</w:t>
      </w:r>
    </w:p>
    <w:p w14:paraId="1C665C68" w14:textId="77777777" w:rsidR="00867060" w:rsidRDefault="00867060" w:rsidP="0024249E"/>
    <w:p w14:paraId="246CE618" w14:textId="2146666B" w:rsidR="009E5174" w:rsidRDefault="009E5174" w:rsidP="0024249E">
      <w:r>
        <w:t>Lisäksi seuraavat pikaXML tiedot viedään näyttömuototeksteihin, mikäli tiedot ovat saatavilla:</w:t>
      </w:r>
    </w:p>
    <w:p w14:paraId="5E9C79F3" w14:textId="3D80AA11" w:rsidR="009E5174" w:rsidRDefault="009E5174">
      <w:pPr>
        <w:pStyle w:val="Luettelokappale"/>
        <w:numPr>
          <w:ilvl w:val="0"/>
          <w:numId w:val="26"/>
        </w:numPr>
        <w:pPrChange w:id="501" w:author="Katariina Lassila" w:date="2020-03-12T14:51:00Z">
          <w:pPr/>
        </w:pPrChange>
      </w:pPr>
      <w:r>
        <w:t>Lähetteen yleistekstit</w:t>
      </w:r>
    </w:p>
    <w:p w14:paraId="7B2BB872" w14:textId="5F79CC38" w:rsidR="009E5174" w:rsidRPr="001D237B" w:rsidRDefault="009E5174" w:rsidP="0024249E">
      <w:pPr>
        <w:pStyle w:val="Luettelokappale"/>
        <w:numPr>
          <w:ilvl w:val="0"/>
          <w:numId w:val="26"/>
        </w:numPr>
      </w:pPr>
      <w:r>
        <w:t>Lähettävän järjestelmän lähetteen lähettävä laitos näyttömuototekstinä</w:t>
      </w:r>
    </w:p>
    <w:p w14:paraId="24D3CD92" w14:textId="77777777" w:rsidR="009E5174" w:rsidRDefault="009E5174" w:rsidP="0024249E"/>
    <w:p w14:paraId="718E9944" w14:textId="77777777" w:rsidR="009E5174" w:rsidRDefault="009E5174" w:rsidP="0024249E"/>
    <w:p w14:paraId="078EB8BC" w14:textId="630A7D11" w:rsidR="00867060" w:rsidRDefault="00867060" w:rsidP="0024249E">
      <w:r>
        <w:t>Liitteessä C on kuvattu sisällöt, jotka suositellaan esitettäväksi näyttömuodossa tämän otsikon alla sekä niiden vastaavuudet PikaXML-tietokenttiin.</w:t>
      </w:r>
    </w:p>
    <w:p w14:paraId="47EFAE55" w14:textId="77777777" w:rsidR="003E639A" w:rsidRPr="003F4043" w:rsidRDefault="003E639A" w:rsidP="0024249E"/>
    <w:p w14:paraId="50FFC141" w14:textId="41F95979" w:rsidR="003E639A" w:rsidRDefault="003E639A">
      <w:pPr>
        <w:pStyle w:val="Otsikko3"/>
        <w:pPrChange w:id="502" w:author="Katariina Lassila" w:date="2020-03-12T14:51:00Z">
          <w:pPr/>
        </w:pPrChange>
      </w:pPr>
      <w:bookmarkStart w:id="503" w:name="_Toc384330132"/>
      <w:bookmarkStart w:id="504" w:name="_Toc35204236"/>
      <w:r>
        <w:t xml:space="preserve">Hoidon </w:t>
      </w:r>
      <w:bookmarkEnd w:id="503"/>
      <w:r w:rsidR="00F55819">
        <w:t>kiireellisyys</w:t>
      </w:r>
      <w:bookmarkEnd w:id="504"/>
    </w:p>
    <w:p w14:paraId="7EA5B44D" w14:textId="77777777" w:rsidR="00721F6F" w:rsidRDefault="00721F6F" w:rsidP="0024249E"/>
    <w:p w14:paraId="3602D812" w14:textId="77777777" w:rsidR="00721F6F" w:rsidRDefault="00721F6F" w:rsidP="0024249E">
      <w:r>
        <w:t>Tämä otsikko sijoitetaan hoitoprosessin vaihekoodin 99 (</w:t>
      </w:r>
      <w:r w:rsidRPr="007E2DEB">
        <w:t>Määrittämätön hoitoprosessin vaihe</w:t>
      </w:r>
      <w:r>
        <w:t>) alle.</w:t>
      </w:r>
    </w:p>
    <w:p w14:paraId="26280C2C" w14:textId="77777777" w:rsidR="00721F6F" w:rsidRDefault="00721F6F" w:rsidP="0024249E"/>
    <w:p w14:paraId="6967C175" w14:textId="7F0F90C7" w:rsidR="00721F6F" w:rsidRDefault="00721F6F" w:rsidP="0024249E">
      <w:r>
        <w:t xml:space="preserve">Hoidon </w:t>
      </w:r>
      <w:r w:rsidR="00F55819">
        <w:t>kiireellisyys</w:t>
      </w:r>
      <w:r>
        <w:t>:</w:t>
      </w:r>
      <w:r>
        <w:tab/>
      </w:r>
    </w:p>
    <w:p w14:paraId="5754AE95" w14:textId="6F9F2B9F" w:rsidR="00721F6F" w:rsidRDefault="00721F6F" w:rsidP="0024249E">
      <w:r>
        <w:t>otsikkokoodi: 2</w:t>
      </w:r>
      <w:r>
        <w:tab/>
        <w:t>otsikkokoodisto (</w:t>
      </w:r>
      <w:r w:rsidRPr="001F102B">
        <w:t>1.2.246.537.6.40182.2009</w:t>
      </w:r>
      <w:r>
        <w:t xml:space="preserve">) </w:t>
      </w:r>
    </w:p>
    <w:p w14:paraId="66BA6743" w14:textId="59139C58" w:rsidR="00721F6F" w:rsidRDefault="00721F6F" w:rsidP="0024249E"/>
    <w:p w14:paraId="0C955A84" w14:textId="481EB375" w:rsidR="00867060" w:rsidRDefault="00F55819" w:rsidP="0024249E">
      <w:r>
        <w:t>Kiireellisyys</w:t>
      </w:r>
      <w:r w:rsidR="007E21C7">
        <w:t>luokka</w:t>
      </w:r>
      <w:r>
        <w:t xml:space="preserve"> ja mahdollinen kiireellisyysluokan peru</w:t>
      </w:r>
      <w:r w:rsidR="00587177">
        <w:t>stelu esitetään näyttömuodossa.</w:t>
      </w:r>
      <w:r w:rsidR="007E21C7">
        <w:t xml:space="preserve"> </w:t>
      </w:r>
      <w:r w:rsidR="00795A82">
        <w:t>Lähettäjän arkistoimassa asiakirjassa on tieto vain lähettäjän kiireellisyysluokasta. Vastaanottaja voi täydentää omaan asiakirjaansa vastaanottajan kiireellisyysluokan.</w:t>
      </w:r>
    </w:p>
    <w:p w14:paraId="3186FE3F" w14:textId="77777777" w:rsidR="00587177" w:rsidRDefault="00587177" w:rsidP="0024249E"/>
    <w:p w14:paraId="4B6241F5" w14:textId="6061BAC1" w:rsidR="00587177" w:rsidRDefault="00587177" w:rsidP="0024249E">
      <w:pPr>
        <w:rPr>
          <w:color w:val="000000"/>
          <w:highlight w:val="white"/>
          <w:lang w:eastAsia="fi-FI"/>
        </w:rPr>
      </w:pPr>
      <w:r>
        <w:rPr>
          <w:color w:val="0000FF"/>
          <w:highlight w:val="white"/>
          <w:lang w:eastAsia="fi-FI"/>
        </w:rPr>
        <w:t>&lt;</w:t>
      </w:r>
      <w:r>
        <w:rPr>
          <w:highlight w:val="white"/>
          <w:lang w:eastAsia="fi-FI"/>
        </w:rPr>
        <w:t>text</w:t>
      </w:r>
      <w:r>
        <w:rPr>
          <w:color w:val="0000FF"/>
          <w:highlight w:val="white"/>
          <w:lang w:eastAsia="fi-FI"/>
        </w:rPr>
        <w:t>&gt;</w:t>
      </w:r>
    </w:p>
    <w:p w14:paraId="13893C88" w14:textId="52E24D48" w:rsidR="00587177" w:rsidRDefault="00587177" w:rsidP="0024249E">
      <w:pPr>
        <w:rPr>
          <w:color w:val="0000FF"/>
          <w:highlight w:val="white"/>
          <w:lang w:eastAsia="fi-FI"/>
        </w:rPr>
      </w:pPr>
      <w:r>
        <w:rPr>
          <w:color w:val="0000FF"/>
          <w:highlight w:val="white"/>
          <w:lang w:eastAsia="fi-FI"/>
        </w:rPr>
        <w:t>&lt;</w:t>
      </w:r>
      <w:r>
        <w:rPr>
          <w:color w:val="800000"/>
          <w:highlight w:val="white"/>
          <w:lang w:eastAsia="fi-FI"/>
        </w:rPr>
        <w:t>paragraph</w:t>
      </w:r>
      <w:r>
        <w:rPr>
          <w:color w:val="0000FF"/>
          <w:highlight w:val="white"/>
          <w:lang w:eastAsia="fi-FI"/>
        </w:rPr>
        <w:t>&gt;</w:t>
      </w:r>
      <w:r>
        <w:rPr>
          <w:highlight w:val="white"/>
          <w:lang w:eastAsia="fi-FI"/>
        </w:rPr>
        <w:t>Lähettäjän kiireellisyysluokka: Päivystys</w:t>
      </w:r>
      <w:r w:rsidR="00833D70">
        <w:rPr>
          <w:color w:val="0000FF"/>
          <w:highlight w:val="white"/>
          <w:lang w:eastAsia="fi-FI"/>
        </w:rPr>
        <w:t xml:space="preserve"> </w:t>
      </w:r>
      <w:r>
        <w:rPr>
          <w:color w:val="0000FF"/>
          <w:highlight w:val="white"/>
          <w:lang w:eastAsia="fi-FI"/>
        </w:rPr>
        <w:t>&lt;/</w:t>
      </w:r>
      <w:r>
        <w:rPr>
          <w:highlight w:val="white"/>
          <w:lang w:eastAsia="fi-FI"/>
        </w:rPr>
        <w:t>paragraph</w:t>
      </w:r>
      <w:r>
        <w:rPr>
          <w:color w:val="0000FF"/>
          <w:highlight w:val="white"/>
          <w:lang w:eastAsia="fi-FI"/>
        </w:rPr>
        <w:t>&gt;</w:t>
      </w:r>
    </w:p>
    <w:p w14:paraId="7B002655" w14:textId="3C9312D4" w:rsidR="004F39E6" w:rsidRDefault="00587177" w:rsidP="0024249E">
      <w:pPr>
        <w:rPr>
          <w:highlight w:val="white"/>
          <w:lang w:eastAsia="fi-FI"/>
        </w:rPr>
      </w:pPr>
      <w:r w:rsidRPr="004F39E6">
        <w:rPr>
          <w:color w:val="0000FF"/>
          <w:highlight w:val="white"/>
          <w:lang w:eastAsia="fi-FI"/>
        </w:rPr>
        <w:t>&lt;</w:t>
      </w:r>
      <w:r w:rsidRPr="004F39E6">
        <w:rPr>
          <w:color w:val="800000"/>
          <w:highlight w:val="white"/>
          <w:lang w:eastAsia="fi-FI"/>
        </w:rPr>
        <w:t>paragraph</w:t>
      </w:r>
      <w:r w:rsidRPr="004F39E6">
        <w:rPr>
          <w:color w:val="0000FF"/>
          <w:highlight w:val="white"/>
          <w:lang w:eastAsia="fi-FI"/>
        </w:rPr>
        <w:t>&gt;</w:t>
      </w:r>
      <w:r>
        <w:rPr>
          <w:highlight w:val="white"/>
          <w:lang w:eastAsia="fi-FI"/>
        </w:rPr>
        <w:t>Vastaanottajan kiireellisyysluokka: 1-7 vrk</w:t>
      </w:r>
      <w:r w:rsidR="004F39E6">
        <w:rPr>
          <w:highlight w:val="white"/>
          <w:lang w:eastAsia="fi-FI"/>
        </w:rPr>
        <w:t xml:space="preserve"> </w:t>
      </w:r>
      <w:r w:rsidR="007E21C7" w:rsidRPr="004F39E6">
        <w:rPr>
          <w:color w:val="0000FF"/>
          <w:highlight w:val="white"/>
          <w:lang w:eastAsia="fi-FI"/>
        </w:rPr>
        <w:t>&lt;/</w:t>
      </w:r>
      <w:r w:rsidR="007E21C7" w:rsidRPr="004F39E6">
        <w:rPr>
          <w:highlight w:val="white"/>
          <w:lang w:eastAsia="fi-FI"/>
        </w:rPr>
        <w:t>paragraph</w:t>
      </w:r>
      <w:r w:rsidR="007E21C7" w:rsidRPr="004F39E6">
        <w:rPr>
          <w:color w:val="0000FF"/>
          <w:highlight w:val="white"/>
          <w:lang w:eastAsia="fi-FI"/>
        </w:rPr>
        <w:t>&gt;</w:t>
      </w:r>
    </w:p>
    <w:p w14:paraId="12E3EFCC" w14:textId="26C552A4" w:rsidR="00587177" w:rsidRPr="00F718D5" w:rsidRDefault="00587177" w:rsidP="0024249E">
      <w:pPr>
        <w:rPr>
          <w:color w:val="000000"/>
          <w:highlight w:val="white"/>
          <w:lang w:eastAsia="fi-FI"/>
        </w:rPr>
      </w:pPr>
      <w:r w:rsidRPr="00F718D5">
        <w:rPr>
          <w:color w:val="0000FF"/>
          <w:highlight w:val="white"/>
          <w:lang w:eastAsia="fi-FI"/>
        </w:rPr>
        <w:t>&lt;/</w:t>
      </w:r>
      <w:r w:rsidRPr="00F718D5">
        <w:rPr>
          <w:highlight w:val="white"/>
          <w:lang w:eastAsia="fi-FI"/>
        </w:rPr>
        <w:t>text</w:t>
      </w:r>
      <w:r w:rsidRPr="00F718D5">
        <w:rPr>
          <w:color w:val="0000FF"/>
          <w:highlight w:val="white"/>
          <w:lang w:eastAsia="fi-FI"/>
        </w:rPr>
        <w:t>&gt;</w:t>
      </w:r>
    </w:p>
    <w:p w14:paraId="0B7CA71E" w14:textId="715B3689" w:rsidR="00415B39" w:rsidRDefault="00415B39" w:rsidP="0024249E">
      <w:r>
        <w:br w:type="page"/>
      </w:r>
    </w:p>
    <w:p w14:paraId="4823ED69" w14:textId="0667CE60" w:rsidR="006779E4" w:rsidRDefault="006779E4">
      <w:pPr>
        <w:pStyle w:val="Otsikko2"/>
        <w:pPrChange w:id="505" w:author="Katariina Lassila" w:date="2020-03-12T14:51:00Z">
          <w:pPr/>
        </w:pPrChange>
      </w:pPr>
      <w:bookmarkStart w:id="506" w:name="_Toc35204237"/>
      <w:bookmarkStart w:id="507" w:name="_Toc366676115"/>
      <w:r>
        <w:lastRenderedPageBreak/>
        <w:t>Tulotilanne hoitoprosessin vaiheen alle tulevat lähetteen otsikot ja tietokentät</w:t>
      </w:r>
      <w:bookmarkEnd w:id="506"/>
    </w:p>
    <w:p w14:paraId="6BC58A2C" w14:textId="6B187A5F" w:rsidR="00466765" w:rsidRDefault="00466765" w:rsidP="0024249E"/>
    <w:p w14:paraId="6B3C0DBA" w14:textId="4D03A141" w:rsidR="0018352A" w:rsidRDefault="00FC1A01" w:rsidP="0024249E">
      <w:r>
        <w:t xml:space="preserve">Hoitoprosessin vaiheen Tulotilanne alle sijoitettavat otsikot on listattu luvussa 2.2. Otsikoiden alla ei esitetä rakenteisia lähetteen ja hoitopalautteen tietokenttiä. </w:t>
      </w:r>
      <w:r w:rsidR="003E67DA">
        <w:t xml:space="preserve">Keskeiset terveystiedot </w:t>
      </w:r>
      <w:r>
        <w:t xml:space="preserve">(diagnoosit, tutkimukset, toimenpiteet) </w:t>
      </w:r>
      <w:r w:rsidR="003E67DA">
        <w:t>esitetään näyttömuototekstinä ko otsikon alla</w:t>
      </w:r>
      <w:r>
        <w:t xml:space="preserve">. </w:t>
      </w:r>
      <w:r w:rsidR="0018352A">
        <w:t>Liitteessä C on kuvattu sisällöt, jotka suositellaan esitettäväksi näyttömuodossa tämän hoitoprosessin vaiheen otsikoiden</w:t>
      </w:r>
      <w:r w:rsidR="00466765">
        <w:t xml:space="preserve"> alla</w:t>
      </w:r>
      <w:r w:rsidR="003E67DA">
        <w:t>, käytetty otsikko</w:t>
      </w:r>
      <w:r w:rsidR="00466765">
        <w:t xml:space="preserve"> sekä nä</w:t>
      </w:r>
      <w:r w:rsidR="0018352A">
        <w:t xml:space="preserve">iden vastaavuudet PikaXML-tietokenttiin. </w:t>
      </w:r>
      <w:r w:rsidR="003E67DA">
        <w:t>Näyttömuotoon viedään seuraavat tiedot:</w:t>
      </w:r>
    </w:p>
    <w:p w14:paraId="6EA8C949" w14:textId="77777777" w:rsidR="003E67DA" w:rsidRDefault="003E67DA" w:rsidP="0024249E">
      <w:pPr>
        <w:pStyle w:val="Luettelokappale"/>
        <w:numPr>
          <w:ilvl w:val="0"/>
          <w:numId w:val="42"/>
        </w:numPr>
      </w:pPr>
      <w:r>
        <w:t>Hoidon syy</w:t>
      </w:r>
    </w:p>
    <w:p w14:paraId="5C3EFABE" w14:textId="77777777" w:rsidR="003E67DA" w:rsidRDefault="003E67DA">
      <w:pPr>
        <w:pStyle w:val="Luettelokappale"/>
        <w:numPr>
          <w:ilvl w:val="0"/>
          <w:numId w:val="42"/>
        </w:numPr>
        <w:pPrChange w:id="508" w:author="Katariina Lassila" w:date="2020-03-12T14:51:00Z">
          <w:pPr/>
        </w:pPrChange>
      </w:pPr>
      <w:r>
        <w:t>Lähetteen palauttamisen syy</w:t>
      </w:r>
    </w:p>
    <w:p w14:paraId="7726235C" w14:textId="77777777" w:rsidR="003E67DA" w:rsidRDefault="003E67DA" w:rsidP="0024249E">
      <w:pPr>
        <w:pStyle w:val="Luettelokappale"/>
        <w:numPr>
          <w:ilvl w:val="0"/>
          <w:numId w:val="42"/>
        </w:numPr>
      </w:pPr>
      <w:r>
        <w:t>Etuudet ja eläkejärjestelyt</w:t>
      </w:r>
    </w:p>
    <w:p w14:paraId="0D27868C" w14:textId="77777777" w:rsidR="003E67DA" w:rsidRDefault="003E67DA" w:rsidP="0024249E">
      <w:pPr>
        <w:pStyle w:val="Luettelokappale"/>
        <w:numPr>
          <w:ilvl w:val="0"/>
          <w:numId w:val="42"/>
        </w:numPr>
      </w:pPr>
      <w:r>
        <w:t>Aikaisempi hoito</w:t>
      </w:r>
    </w:p>
    <w:p w14:paraId="406161BB" w14:textId="77777777" w:rsidR="003E67DA" w:rsidRDefault="003E67DA" w:rsidP="0024249E">
      <w:pPr>
        <w:pStyle w:val="Luettelokappale"/>
        <w:numPr>
          <w:ilvl w:val="0"/>
          <w:numId w:val="42"/>
        </w:numPr>
      </w:pPr>
      <w:r>
        <w:t>Diagnoosi (lähettämisen syyn diagnoosi)</w:t>
      </w:r>
    </w:p>
    <w:p w14:paraId="72EF179A" w14:textId="77777777" w:rsidR="003E67DA" w:rsidRDefault="003E67DA" w:rsidP="0024249E">
      <w:pPr>
        <w:pStyle w:val="Luettelokappale"/>
        <w:numPr>
          <w:ilvl w:val="0"/>
          <w:numId w:val="42"/>
        </w:numPr>
      </w:pPr>
      <w:r>
        <w:t>Esitiedot (anamneesi)</w:t>
      </w:r>
    </w:p>
    <w:p w14:paraId="59695286" w14:textId="77777777" w:rsidR="003E67DA" w:rsidRDefault="003E67DA" w:rsidP="0024249E">
      <w:pPr>
        <w:pStyle w:val="Luettelokappale"/>
        <w:numPr>
          <w:ilvl w:val="0"/>
          <w:numId w:val="42"/>
        </w:numPr>
      </w:pPr>
      <w:r>
        <w:t>Nykytila</w:t>
      </w:r>
    </w:p>
    <w:p w14:paraId="388FC7F4" w14:textId="77777777" w:rsidR="003E67DA" w:rsidRDefault="003E67DA" w:rsidP="0024249E">
      <w:pPr>
        <w:pStyle w:val="Luettelokappale"/>
        <w:numPr>
          <w:ilvl w:val="0"/>
          <w:numId w:val="42"/>
        </w:numPr>
      </w:pPr>
      <w:r>
        <w:t>Tutkimukset</w:t>
      </w:r>
    </w:p>
    <w:p w14:paraId="7EF6BD58" w14:textId="77777777" w:rsidR="003E67DA" w:rsidRDefault="003E67DA" w:rsidP="0024249E">
      <w:pPr>
        <w:pStyle w:val="Luettelokappale"/>
        <w:numPr>
          <w:ilvl w:val="0"/>
          <w:numId w:val="42"/>
        </w:numPr>
      </w:pPr>
      <w:r>
        <w:t>Toimenpiteet</w:t>
      </w:r>
    </w:p>
    <w:p w14:paraId="5ACAD3C6" w14:textId="77777777" w:rsidR="003E67DA" w:rsidRDefault="003E67DA" w:rsidP="0024249E">
      <w:pPr>
        <w:pStyle w:val="Luettelokappale"/>
        <w:numPr>
          <w:ilvl w:val="0"/>
          <w:numId w:val="42"/>
        </w:numPr>
      </w:pPr>
      <w:r>
        <w:t>Diagnoosi (asiakkaan aikaisemmat sairaudet)</w:t>
      </w:r>
    </w:p>
    <w:p w14:paraId="322B480B" w14:textId="77777777" w:rsidR="003E67DA" w:rsidRDefault="003E67DA" w:rsidP="0024249E">
      <w:pPr>
        <w:pStyle w:val="Luettelokappale"/>
        <w:numPr>
          <w:ilvl w:val="0"/>
          <w:numId w:val="42"/>
        </w:numPr>
      </w:pPr>
      <w:r>
        <w:t>Loppuarvio</w:t>
      </w:r>
    </w:p>
    <w:p w14:paraId="4177A42A" w14:textId="77777777" w:rsidR="003E67DA" w:rsidRDefault="003E67DA" w:rsidP="0024249E">
      <w:pPr>
        <w:pStyle w:val="Luettelokappale"/>
        <w:numPr>
          <w:ilvl w:val="0"/>
          <w:numId w:val="42"/>
        </w:numPr>
      </w:pPr>
      <w:r>
        <w:t>Lääkehoito</w:t>
      </w:r>
    </w:p>
    <w:p w14:paraId="25E1B4C1" w14:textId="77777777" w:rsidR="003E67DA" w:rsidRDefault="003E67DA" w:rsidP="0024249E">
      <w:pPr>
        <w:pStyle w:val="Luettelokappale"/>
        <w:numPr>
          <w:ilvl w:val="0"/>
          <w:numId w:val="42"/>
        </w:numPr>
      </w:pPr>
      <w:r>
        <w:t>Lausunnot</w:t>
      </w:r>
    </w:p>
    <w:p w14:paraId="5EE00D41" w14:textId="77777777" w:rsidR="003E67DA" w:rsidRDefault="003E67DA" w:rsidP="0024249E">
      <w:pPr>
        <w:pStyle w:val="Luettelokappale"/>
        <w:numPr>
          <w:ilvl w:val="0"/>
          <w:numId w:val="42"/>
        </w:numPr>
      </w:pPr>
      <w:r>
        <w:t>Kuntoutus</w:t>
      </w:r>
    </w:p>
    <w:p w14:paraId="546958D8" w14:textId="77777777" w:rsidR="003E67DA" w:rsidRDefault="003E67DA" w:rsidP="0024249E">
      <w:pPr>
        <w:pStyle w:val="Luettelokappale"/>
        <w:numPr>
          <w:ilvl w:val="0"/>
          <w:numId w:val="42"/>
        </w:numPr>
      </w:pPr>
      <w:r>
        <w:t>Toimintakyky</w:t>
      </w:r>
    </w:p>
    <w:p w14:paraId="68823553" w14:textId="77777777" w:rsidR="003E67DA" w:rsidRDefault="003E67DA" w:rsidP="0024249E">
      <w:pPr>
        <w:pStyle w:val="Luettelokappale"/>
        <w:numPr>
          <w:ilvl w:val="0"/>
          <w:numId w:val="42"/>
        </w:numPr>
      </w:pPr>
      <w:r>
        <w:t>Apuvälineet</w:t>
      </w:r>
    </w:p>
    <w:p w14:paraId="46927F94" w14:textId="77777777" w:rsidR="003E67DA" w:rsidRDefault="003E67DA" w:rsidP="0024249E"/>
    <w:p w14:paraId="410BEF45" w14:textId="77777777" w:rsidR="00720C59" w:rsidRDefault="00720C59" w:rsidP="0024249E"/>
    <w:bookmarkEnd w:id="507"/>
    <w:p w14:paraId="214E2C47" w14:textId="15F05CC0" w:rsidR="00A249B4" w:rsidRPr="003F4043" w:rsidRDefault="00FC1A01" w:rsidP="0024249E">
      <w:r w:rsidRPr="003F4043">
        <w:t>Esimerkiksi Hoidon syy:</w:t>
      </w:r>
      <w:r w:rsidR="00A249B4" w:rsidRPr="003F4043">
        <w:t xml:space="preserve"> </w:t>
      </w:r>
    </w:p>
    <w:p w14:paraId="4F05682C" w14:textId="77777777" w:rsidR="00A249B4" w:rsidRPr="003F4043" w:rsidRDefault="00A249B4" w:rsidP="0024249E"/>
    <w:p w14:paraId="1D7A4BA9" w14:textId="77777777" w:rsidR="00A249B4" w:rsidRPr="003F4043" w:rsidRDefault="00A249B4" w:rsidP="0024249E">
      <w:pPr>
        <w:rPr>
          <w:color w:val="000000"/>
          <w:highlight w:val="white"/>
        </w:rPr>
      </w:pPr>
      <w:r w:rsidRPr="003F4043">
        <w:rPr>
          <w:color w:val="0000FF"/>
          <w:highlight w:val="white"/>
        </w:rPr>
        <w:t>&lt;</w:t>
      </w:r>
      <w:r w:rsidRPr="003F4043">
        <w:rPr>
          <w:highlight w:val="white"/>
        </w:rPr>
        <w:t>component</w:t>
      </w:r>
      <w:r w:rsidRPr="003F4043">
        <w:rPr>
          <w:color w:val="0000FF"/>
          <w:highlight w:val="white"/>
        </w:rPr>
        <w:t>&gt;</w:t>
      </w:r>
    </w:p>
    <w:p w14:paraId="77B5468B" w14:textId="77777777" w:rsidR="00A249B4" w:rsidRPr="003F4043" w:rsidRDefault="00A249B4" w:rsidP="0024249E">
      <w:pPr>
        <w:rPr>
          <w:color w:val="000000"/>
          <w:highlight w:val="white"/>
        </w:rPr>
      </w:pPr>
      <w:r w:rsidRPr="003F4043">
        <w:rPr>
          <w:color w:val="0000FF"/>
          <w:highlight w:val="white"/>
        </w:rPr>
        <w:t>&lt;</w:t>
      </w:r>
      <w:r w:rsidRPr="003F4043">
        <w:rPr>
          <w:highlight w:val="white"/>
        </w:rPr>
        <w:t>section</w:t>
      </w:r>
      <w:r w:rsidRPr="003F4043">
        <w:rPr>
          <w:color w:val="0000FF"/>
          <w:highlight w:val="white"/>
        </w:rPr>
        <w:t>&gt;</w:t>
      </w:r>
    </w:p>
    <w:p w14:paraId="00602C86" w14:textId="77777777" w:rsidR="00A249B4" w:rsidRPr="00E37648" w:rsidRDefault="00A249B4" w:rsidP="0024249E">
      <w:pPr>
        <w:rPr>
          <w:color w:val="0000FF"/>
          <w:highlight w:val="white"/>
          <w:lang w:val="en-GB"/>
        </w:rPr>
      </w:pPr>
      <w:r w:rsidRPr="003F4043">
        <w:rPr>
          <w:color w:val="000000"/>
          <w:highlight w:val="white"/>
        </w:rPr>
        <w:tab/>
      </w:r>
      <w:r w:rsidRPr="003F4043">
        <w:rPr>
          <w:color w:val="000000"/>
          <w:highlight w:val="white"/>
        </w:rPr>
        <w:tab/>
      </w:r>
      <w:r w:rsidRPr="0038571B">
        <w:rPr>
          <w:color w:val="0000FF"/>
          <w:highlight w:val="white"/>
          <w:lang w:val="en-US"/>
        </w:rPr>
        <w:t>&lt;</w:t>
      </w:r>
      <w:r w:rsidRPr="0038571B">
        <w:rPr>
          <w:color w:val="800000"/>
          <w:highlight w:val="white"/>
          <w:lang w:val="en-US"/>
        </w:rPr>
        <w:t>code</w:t>
      </w:r>
      <w:r w:rsidRPr="0038571B">
        <w:rPr>
          <w:highlight w:val="white"/>
          <w:lang w:val="en-US"/>
        </w:rPr>
        <w:t xml:space="preserve"> code</w:t>
      </w:r>
      <w:r w:rsidRPr="0038571B">
        <w:rPr>
          <w:color w:val="0000FF"/>
          <w:highlight w:val="white"/>
          <w:lang w:val="en-US"/>
        </w:rPr>
        <w:t>="</w:t>
      </w:r>
      <w:r w:rsidRPr="0038571B">
        <w:rPr>
          <w:color w:val="000000"/>
          <w:highlight w:val="white"/>
          <w:lang w:val="en-US"/>
        </w:rPr>
        <w:t>11</w:t>
      </w:r>
      <w:r w:rsidRPr="0038571B">
        <w:rPr>
          <w:color w:val="0000FF"/>
          <w:highlight w:val="white"/>
          <w:lang w:val="en-US"/>
        </w:rPr>
        <w:t>"</w:t>
      </w:r>
      <w:r w:rsidRPr="0038571B">
        <w:rPr>
          <w:highlight w:val="white"/>
          <w:lang w:val="en-US"/>
        </w:rPr>
        <w:t xml:space="preserve"> </w:t>
      </w:r>
      <w:r w:rsidRPr="00E37648">
        <w:rPr>
          <w:color w:val="FF0000"/>
          <w:highlight w:val="white"/>
          <w:lang w:val="en-GB"/>
        </w:rPr>
        <w:t>codeSystem</w:t>
      </w:r>
      <w:r w:rsidRPr="00E37648">
        <w:rPr>
          <w:color w:val="0000FF"/>
          <w:highlight w:val="white"/>
          <w:lang w:val="en-GB"/>
        </w:rPr>
        <w:t>="</w:t>
      </w:r>
      <w:r w:rsidRPr="00E37648">
        <w:rPr>
          <w:highlight w:val="white"/>
          <w:lang w:val="en-GB"/>
        </w:rPr>
        <w:t>1.2.246.537.6.13.2006</w:t>
      </w:r>
      <w:r w:rsidRPr="00E37648">
        <w:rPr>
          <w:color w:val="0000FF"/>
          <w:highlight w:val="white"/>
          <w:lang w:val="en-GB"/>
        </w:rPr>
        <w:t>"</w:t>
      </w:r>
    </w:p>
    <w:p w14:paraId="0498C50F" w14:textId="77777777" w:rsidR="00A249B4" w:rsidRPr="00F9584A" w:rsidRDefault="00A249B4" w:rsidP="0024249E">
      <w:pPr>
        <w:rPr>
          <w:color w:val="0000FF"/>
          <w:highlight w:val="white"/>
        </w:rPr>
      </w:pPr>
      <w:r w:rsidRPr="00E37648">
        <w:rPr>
          <w:color w:val="FF0000"/>
          <w:highlight w:val="white"/>
          <w:lang w:val="en-GB"/>
        </w:rPr>
        <w:t xml:space="preserve"> </w:t>
      </w:r>
      <w:r w:rsidRPr="00E37648">
        <w:rPr>
          <w:color w:val="FF0000"/>
          <w:highlight w:val="white"/>
          <w:lang w:val="en-GB"/>
        </w:rPr>
        <w:tab/>
      </w:r>
      <w:r w:rsidR="00F1067A">
        <w:rPr>
          <w:color w:val="FF0000"/>
          <w:highlight w:val="white"/>
          <w:lang w:val="en-GB"/>
        </w:rPr>
        <w:tab/>
      </w:r>
      <w:r w:rsidR="00F1067A">
        <w:rPr>
          <w:color w:val="FF0000"/>
          <w:highlight w:val="white"/>
          <w:lang w:val="en-GB"/>
        </w:rPr>
        <w:tab/>
      </w:r>
      <w:r w:rsidRPr="00F9584A">
        <w:rPr>
          <w:color w:val="FF0000"/>
          <w:highlight w:val="white"/>
        </w:rPr>
        <w:t>codeSystemName</w:t>
      </w:r>
      <w:r w:rsidRPr="00F9584A">
        <w:rPr>
          <w:color w:val="0000FF"/>
          <w:highlight w:val="white"/>
        </w:rPr>
        <w:t>="</w:t>
      </w:r>
      <w:r w:rsidRPr="00F9584A">
        <w:rPr>
          <w:highlight w:val="white"/>
        </w:rPr>
        <w:t>Hoitoprosessin vaihe</w:t>
      </w:r>
      <w:r w:rsidRPr="00F9584A">
        <w:rPr>
          <w:color w:val="0000FF"/>
          <w:highlight w:val="white"/>
        </w:rPr>
        <w:t>"</w:t>
      </w:r>
    </w:p>
    <w:p w14:paraId="73CC82A6" w14:textId="77777777" w:rsidR="00A249B4" w:rsidRPr="00F9584A" w:rsidRDefault="00A249B4" w:rsidP="0024249E">
      <w:pPr>
        <w:rPr>
          <w:color w:val="000000"/>
          <w:highlight w:val="white"/>
        </w:rPr>
      </w:pPr>
      <w:r w:rsidRPr="00F9584A">
        <w:rPr>
          <w:highlight w:val="white"/>
        </w:rPr>
        <w:t xml:space="preserve"> </w:t>
      </w:r>
      <w:r w:rsidRPr="00F9584A">
        <w:rPr>
          <w:highlight w:val="white"/>
        </w:rPr>
        <w:tab/>
      </w:r>
      <w:r w:rsidR="00F1067A" w:rsidRPr="00F9584A">
        <w:rPr>
          <w:highlight w:val="white"/>
        </w:rPr>
        <w:tab/>
      </w:r>
      <w:r w:rsidR="00F1067A" w:rsidRPr="00F9584A">
        <w:rPr>
          <w:highlight w:val="white"/>
        </w:rPr>
        <w:tab/>
      </w:r>
      <w:r w:rsidRPr="00F9584A">
        <w:rPr>
          <w:highlight w:val="white"/>
        </w:rPr>
        <w:t>displayName</w:t>
      </w:r>
      <w:r w:rsidRPr="00F9584A">
        <w:rPr>
          <w:color w:val="0000FF"/>
          <w:highlight w:val="white"/>
        </w:rPr>
        <w:t>="</w:t>
      </w:r>
      <w:r w:rsidRPr="00F9584A">
        <w:rPr>
          <w:color w:val="000000"/>
          <w:highlight w:val="white"/>
        </w:rPr>
        <w:t>Tulotilanne</w:t>
      </w:r>
      <w:r w:rsidRPr="00F9584A">
        <w:rPr>
          <w:color w:val="0000FF"/>
          <w:highlight w:val="white"/>
        </w:rPr>
        <w:t>"/&gt;</w:t>
      </w:r>
    </w:p>
    <w:p w14:paraId="07BD1D58" w14:textId="77777777" w:rsidR="00A249B4" w:rsidRPr="00A330F8" w:rsidRDefault="00A249B4" w:rsidP="0024249E">
      <w:pPr>
        <w:rPr>
          <w:highlight w:val="white"/>
          <w:lang w:val="en-US"/>
        </w:rPr>
      </w:pPr>
      <w:r w:rsidRPr="00F9584A">
        <w:rPr>
          <w:highlight w:val="white"/>
        </w:rPr>
        <w:tab/>
      </w:r>
      <w:r w:rsidRPr="00F9584A">
        <w:rPr>
          <w:highlight w:val="white"/>
        </w:rPr>
        <w:tab/>
      </w:r>
      <w:r w:rsidRPr="0038571B">
        <w:rPr>
          <w:color w:val="0000FF"/>
          <w:highlight w:val="white"/>
          <w:lang w:val="en-US"/>
        </w:rPr>
        <w:t>&lt;</w:t>
      </w:r>
      <w:r w:rsidRPr="0038571B">
        <w:rPr>
          <w:color w:val="800000"/>
          <w:highlight w:val="white"/>
          <w:lang w:val="en-US"/>
        </w:rPr>
        <w:t>title</w:t>
      </w:r>
      <w:r w:rsidRPr="0038571B">
        <w:rPr>
          <w:color w:val="0000FF"/>
          <w:highlight w:val="white"/>
          <w:lang w:val="en-US"/>
        </w:rPr>
        <w:t>&gt;</w:t>
      </w:r>
      <w:r w:rsidRPr="0038571B">
        <w:rPr>
          <w:highlight w:val="white"/>
          <w:lang w:val="en-US"/>
        </w:rPr>
        <w:t>Tulotilanne</w:t>
      </w:r>
      <w:r w:rsidRPr="0038571B">
        <w:rPr>
          <w:color w:val="0000FF"/>
          <w:highlight w:val="white"/>
          <w:lang w:val="en-US"/>
        </w:rPr>
        <w:t>&lt;/</w:t>
      </w:r>
      <w:r w:rsidRPr="0038571B">
        <w:rPr>
          <w:color w:val="800000"/>
          <w:highlight w:val="white"/>
          <w:lang w:val="en-US"/>
        </w:rPr>
        <w:t>title</w:t>
      </w:r>
      <w:r w:rsidRPr="0038571B">
        <w:rPr>
          <w:color w:val="0000FF"/>
          <w:highlight w:val="white"/>
          <w:lang w:val="en-US"/>
        </w:rPr>
        <w:t>&gt;</w:t>
      </w:r>
    </w:p>
    <w:p w14:paraId="7D1B700A" w14:textId="77777777" w:rsidR="00A249B4" w:rsidRPr="00A330F8" w:rsidRDefault="00A249B4" w:rsidP="0024249E">
      <w:pPr>
        <w:rPr>
          <w:color w:val="000000"/>
          <w:highlight w:val="white"/>
          <w:lang w:val="en-US"/>
        </w:rPr>
      </w:pPr>
      <w:r w:rsidRPr="0038571B">
        <w:rPr>
          <w:color w:val="000000"/>
          <w:highlight w:val="white"/>
          <w:lang w:val="en-US"/>
        </w:rPr>
        <w:tab/>
      </w:r>
      <w:r>
        <w:rPr>
          <w:color w:val="000000"/>
          <w:highlight w:val="white"/>
          <w:lang w:val="en-US"/>
        </w:rPr>
        <w:tab/>
      </w:r>
      <w:r w:rsidRPr="0038571B">
        <w:rPr>
          <w:color w:val="0000FF"/>
          <w:highlight w:val="white"/>
          <w:lang w:val="en-US"/>
        </w:rPr>
        <w:t>&lt;</w:t>
      </w:r>
      <w:r w:rsidRPr="0038571B">
        <w:rPr>
          <w:highlight w:val="white"/>
          <w:lang w:val="en-US"/>
        </w:rPr>
        <w:t>component</w:t>
      </w:r>
      <w:r w:rsidRPr="0038571B">
        <w:rPr>
          <w:color w:val="0000FF"/>
          <w:highlight w:val="white"/>
          <w:lang w:val="en-US"/>
        </w:rPr>
        <w:t>&gt;</w:t>
      </w:r>
    </w:p>
    <w:p w14:paraId="20A61CE1" w14:textId="77777777" w:rsidR="00A249B4" w:rsidRPr="00A330F8" w:rsidRDefault="00A249B4" w:rsidP="0024249E">
      <w:pPr>
        <w:rPr>
          <w:color w:val="000000"/>
          <w:highlight w:val="white"/>
          <w:lang w:val="en-US"/>
        </w:rPr>
      </w:pPr>
      <w:r w:rsidRPr="0038571B">
        <w:rPr>
          <w:color w:val="000000"/>
          <w:highlight w:val="white"/>
          <w:lang w:val="en-US"/>
        </w:rPr>
        <w:tab/>
      </w:r>
      <w:r w:rsidRPr="0038571B">
        <w:rPr>
          <w:color w:val="000000"/>
          <w:highlight w:val="white"/>
          <w:lang w:val="en-US"/>
        </w:rPr>
        <w:tab/>
      </w:r>
      <w:r w:rsidR="00E3633F">
        <w:rPr>
          <w:color w:val="000000"/>
          <w:highlight w:val="white"/>
          <w:lang w:val="en-US"/>
        </w:rPr>
        <w:tab/>
      </w:r>
      <w:r w:rsidRPr="0038571B">
        <w:rPr>
          <w:color w:val="0000FF"/>
          <w:highlight w:val="white"/>
          <w:lang w:val="en-US"/>
        </w:rPr>
        <w:t>&lt;</w:t>
      </w:r>
      <w:r w:rsidRPr="0038571B">
        <w:rPr>
          <w:highlight w:val="white"/>
          <w:lang w:val="en-US"/>
        </w:rPr>
        <w:t>section</w:t>
      </w:r>
      <w:r w:rsidRPr="0038571B">
        <w:rPr>
          <w:color w:val="FF0000"/>
          <w:highlight w:val="white"/>
          <w:lang w:val="en-US"/>
        </w:rPr>
        <w:t xml:space="preserve"> </w:t>
      </w:r>
      <w:r w:rsidRPr="0038571B">
        <w:rPr>
          <w:color w:val="0000FF"/>
          <w:highlight w:val="white"/>
          <w:lang w:val="en-US"/>
        </w:rPr>
        <w:t>&gt;</w:t>
      </w:r>
    </w:p>
    <w:p w14:paraId="1FAEB749" w14:textId="77777777" w:rsidR="00A249B4" w:rsidRPr="005E61B2" w:rsidRDefault="00A249B4" w:rsidP="0024249E">
      <w:pPr>
        <w:rPr>
          <w:highlight w:val="white"/>
          <w:lang w:val="en-US"/>
        </w:rPr>
      </w:pPr>
      <w:r w:rsidRPr="0038571B">
        <w:rPr>
          <w:color w:val="000000"/>
          <w:highlight w:val="white"/>
          <w:lang w:val="en-US"/>
        </w:rPr>
        <w:tab/>
      </w:r>
      <w:r w:rsidRPr="0038571B">
        <w:rPr>
          <w:color w:val="000000"/>
          <w:highlight w:val="white"/>
          <w:lang w:val="en-US"/>
        </w:rPr>
        <w:tab/>
      </w:r>
      <w:r>
        <w:rPr>
          <w:color w:val="000000"/>
          <w:highlight w:val="white"/>
          <w:lang w:val="en-US"/>
        </w:rPr>
        <w:tab/>
      </w:r>
      <w:r w:rsidR="00E3633F">
        <w:rPr>
          <w:color w:val="000000"/>
          <w:highlight w:val="white"/>
          <w:lang w:val="en-US"/>
        </w:rPr>
        <w:tab/>
      </w:r>
      <w:r w:rsidRPr="0038571B">
        <w:rPr>
          <w:color w:val="0000FF"/>
          <w:highlight w:val="white"/>
          <w:lang w:val="en-US"/>
        </w:rPr>
        <w:t>&lt;</w:t>
      </w:r>
      <w:r w:rsidRPr="0038571B">
        <w:rPr>
          <w:color w:val="800000"/>
          <w:highlight w:val="white"/>
          <w:lang w:val="en-US"/>
        </w:rPr>
        <w:t>code</w:t>
      </w:r>
      <w:r w:rsidRPr="0038571B">
        <w:rPr>
          <w:highlight w:val="white"/>
          <w:lang w:val="en-US"/>
        </w:rPr>
        <w:t xml:space="preserve"> code</w:t>
      </w:r>
      <w:r w:rsidRPr="0038571B">
        <w:rPr>
          <w:color w:val="0000FF"/>
          <w:highlight w:val="white"/>
          <w:lang w:val="en-US"/>
        </w:rPr>
        <w:t>="</w:t>
      </w:r>
      <w:r w:rsidRPr="0038571B">
        <w:rPr>
          <w:color w:val="000000"/>
          <w:highlight w:val="white"/>
          <w:lang w:val="en-US"/>
        </w:rPr>
        <w:t>65</w:t>
      </w:r>
      <w:r w:rsidRPr="0038571B">
        <w:rPr>
          <w:color w:val="0000FF"/>
          <w:highlight w:val="white"/>
          <w:lang w:val="en-US"/>
        </w:rPr>
        <w:t>"</w:t>
      </w:r>
      <w:r w:rsidRPr="0038571B">
        <w:rPr>
          <w:highlight w:val="white"/>
          <w:lang w:val="en-US"/>
        </w:rPr>
        <w:t xml:space="preserve"> </w:t>
      </w:r>
      <w:r w:rsidRPr="0038571B">
        <w:rPr>
          <w:color w:val="FF0000"/>
          <w:highlight w:val="white"/>
          <w:lang w:val="en-US"/>
        </w:rPr>
        <w:t>codeSystem</w:t>
      </w:r>
      <w:r w:rsidRPr="0038571B">
        <w:rPr>
          <w:color w:val="0000FF"/>
          <w:highlight w:val="white"/>
          <w:lang w:val="en-US"/>
        </w:rPr>
        <w:t>="</w:t>
      </w:r>
      <w:r w:rsidRPr="0038571B">
        <w:rPr>
          <w:highlight w:val="white"/>
          <w:lang w:val="en-US"/>
        </w:rPr>
        <w:t>1.2.246.537.6.14.2006</w:t>
      </w:r>
      <w:r w:rsidRPr="0038571B">
        <w:rPr>
          <w:color w:val="0000FF"/>
          <w:highlight w:val="white"/>
          <w:lang w:val="en-US"/>
        </w:rPr>
        <w:t>"</w:t>
      </w:r>
    </w:p>
    <w:p w14:paraId="0CBA334E" w14:textId="77777777" w:rsidR="00A249B4" w:rsidRPr="002A3097" w:rsidRDefault="00A249B4" w:rsidP="0024249E">
      <w:pPr>
        <w:rPr>
          <w:highlight w:val="white"/>
          <w:lang w:val="en-US"/>
        </w:rPr>
      </w:pPr>
      <w:r w:rsidRPr="0038571B">
        <w:rPr>
          <w:highlight w:val="white"/>
          <w:lang w:val="en-US"/>
        </w:rPr>
        <w:t xml:space="preserve"> </w:t>
      </w:r>
      <w:r w:rsidRPr="002A3097">
        <w:rPr>
          <w:highlight w:val="white"/>
          <w:lang w:val="en-US"/>
        </w:rPr>
        <w:t>codeSystemName</w:t>
      </w:r>
      <w:r w:rsidRPr="002A3097">
        <w:rPr>
          <w:color w:val="0000FF"/>
          <w:highlight w:val="white"/>
          <w:lang w:val="en-US"/>
        </w:rPr>
        <w:t>="</w:t>
      </w:r>
      <w:r w:rsidRPr="002A3097">
        <w:rPr>
          <w:color w:val="000000"/>
          <w:highlight w:val="white"/>
          <w:lang w:val="en-US"/>
        </w:rPr>
        <w:t>Otsikot</w:t>
      </w:r>
      <w:r w:rsidRPr="002A3097">
        <w:rPr>
          <w:color w:val="0000FF"/>
          <w:highlight w:val="white"/>
          <w:lang w:val="en-US"/>
        </w:rPr>
        <w:t>"</w:t>
      </w:r>
      <w:r w:rsidRPr="002A3097">
        <w:rPr>
          <w:highlight w:val="white"/>
          <w:lang w:val="en-US"/>
        </w:rPr>
        <w:t>displayName</w:t>
      </w:r>
      <w:r w:rsidRPr="002A3097">
        <w:rPr>
          <w:color w:val="0000FF"/>
          <w:highlight w:val="white"/>
          <w:lang w:val="en-US"/>
        </w:rPr>
        <w:t>="</w:t>
      </w:r>
      <w:r w:rsidRPr="002A3097">
        <w:rPr>
          <w:color w:val="000000"/>
          <w:highlight w:val="white"/>
          <w:lang w:val="en-US"/>
        </w:rPr>
        <w:t>Hoidon syy</w:t>
      </w:r>
      <w:r w:rsidRPr="002A3097">
        <w:rPr>
          <w:color w:val="0000FF"/>
          <w:highlight w:val="white"/>
          <w:lang w:val="en-US"/>
        </w:rPr>
        <w:t>"/&gt;</w:t>
      </w:r>
    </w:p>
    <w:p w14:paraId="5E4EEB42" w14:textId="77777777" w:rsidR="00A249B4" w:rsidRPr="002A3097" w:rsidRDefault="00A249B4" w:rsidP="0024249E">
      <w:pPr>
        <w:rPr>
          <w:highlight w:val="white"/>
          <w:lang w:val="en-US"/>
        </w:rPr>
      </w:pPr>
      <w:r w:rsidRPr="002A3097">
        <w:rPr>
          <w:highlight w:val="white"/>
          <w:lang w:val="en-US"/>
        </w:rPr>
        <w:tab/>
      </w:r>
      <w:r w:rsidRPr="002A3097">
        <w:rPr>
          <w:highlight w:val="white"/>
          <w:lang w:val="en-US"/>
        </w:rPr>
        <w:tab/>
      </w:r>
      <w:r w:rsidRPr="002A3097">
        <w:rPr>
          <w:highlight w:val="white"/>
          <w:lang w:val="en-US"/>
        </w:rPr>
        <w:tab/>
      </w:r>
      <w:r w:rsidR="00E3633F" w:rsidRPr="002A3097">
        <w:rPr>
          <w:highlight w:val="white"/>
          <w:lang w:val="en-US"/>
        </w:rPr>
        <w:tab/>
      </w:r>
      <w:r w:rsidRPr="002A3097">
        <w:rPr>
          <w:color w:val="0000FF"/>
          <w:highlight w:val="white"/>
          <w:lang w:val="en-US"/>
        </w:rPr>
        <w:t>&lt;</w:t>
      </w:r>
      <w:r w:rsidRPr="002A3097">
        <w:rPr>
          <w:color w:val="800000"/>
          <w:highlight w:val="white"/>
          <w:lang w:val="en-US"/>
        </w:rPr>
        <w:t>title</w:t>
      </w:r>
      <w:r w:rsidRPr="002A3097">
        <w:rPr>
          <w:color w:val="0000FF"/>
          <w:highlight w:val="white"/>
          <w:lang w:val="en-US"/>
        </w:rPr>
        <w:t>&gt;</w:t>
      </w:r>
      <w:r w:rsidRPr="002A3097">
        <w:rPr>
          <w:highlight w:val="white"/>
          <w:lang w:val="en-US"/>
        </w:rPr>
        <w:t>Hoidon syy</w:t>
      </w:r>
      <w:r w:rsidRPr="002A3097">
        <w:rPr>
          <w:color w:val="0000FF"/>
          <w:highlight w:val="white"/>
          <w:lang w:val="en-US"/>
        </w:rPr>
        <w:t>&lt;/</w:t>
      </w:r>
      <w:r w:rsidRPr="002A3097">
        <w:rPr>
          <w:color w:val="800000"/>
          <w:highlight w:val="white"/>
          <w:lang w:val="en-US"/>
        </w:rPr>
        <w:t>title</w:t>
      </w:r>
      <w:r w:rsidRPr="002A3097">
        <w:rPr>
          <w:color w:val="0000FF"/>
          <w:highlight w:val="white"/>
          <w:lang w:val="en-US"/>
        </w:rPr>
        <w:t>&gt;</w:t>
      </w:r>
    </w:p>
    <w:p w14:paraId="14A43E76" w14:textId="01D1D13F" w:rsidR="00A249B4" w:rsidRPr="002A3097" w:rsidRDefault="00A249B4" w:rsidP="0024249E">
      <w:pPr>
        <w:rPr>
          <w:highlight w:val="white"/>
          <w:lang w:val="en-US"/>
        </w:rPr>
      </w:pPr>
      <w:r w:rsidRPr="002A3097">
        <w:rPr>
          <w:color w:val="0000FF"/>
          <w:highlight w:val="white"/>
          <w:lang w:val="en-US"/>
        </w:rPr>
        <w:lastRenderedPageBreak/>
        <w:t>&lt;</w:t>
      </w:r>
      <w:r w:rsidRPr="002A3097">
        <w:rPr>
          <w:highlight w:val="white"/>
          <w:lang w:val="en-US"/>
        </w:rPr>
        <w:t>text</w:t>
      </w:r>
      <w:r w:rsidRPr="002A3097">
        <w:rPr>
          <w:color w:val="FF0000"/>
          <w:highlight w:val="white"/>
          <w:lang w:val="en-US"/>
        </w:rPr>
        <w:t xml:space="preserve"> </w:t>
      </w:r>
      <w:r w:rsidRPr="002A3097">
        <w:rPr>
          <w:color w:val="0000FF"/>
          <w:highlight w:val="white"/>
          <w:lang w:val="en-US"/>
        </w:rPr>
        <w:t>&gt;</w:t>
      </w:r>
    </w:p>
    <w:p w14:paraId="7BFCF587" w14:textId="77777777" w:rsidR="00A249B4" w:rsidRDefault="00A249B4" w:rsidP="0024249E">
      <w:pPr>
        <w:rPr>
          <w:highlight w:val="white"/>
        </w:rPr>
      </w:pPr>
      <w:r w:rsidRPr="002A3097">
        <w:rPr>
          <w:highlight w:val="white"/>
          <w:lang w:val="en-US"/>
        </w:rPr>
        <w:tab/>
      </w:r>
      <w:r w:rsidRPr="002A3097">
        <w:rPr>
          <w:highlight w:val="white"/>
          <w:lang w:val="en-US"/>
        </w:rPr>
        <w:tab/>
      </w:r>
      <w:r w:rsidRPr="002A3097">
        <w:rPr>
          <w:highlight w:val="white"/>
          <w:lang w:val="en-US"/>
        </w:rPr>
        <w:tab/>
      </w:r>
      <w:r w:rsidRPr="002A3097">
        <w:rPr>
          <w:highlight w:val="white"/>
          <w:lang w:val="en-US"/>
        </w:rPr>
        <w:tab/>
      </w:r>
      <w:r w:rsidR="00E3633F" w:rsidRPr="002A3097">
        <w:rPr>
          <w:highlight w:val="white"/>
          <w:lang w:val="en-US"/>
        </w:rPr>
        <w:tab/>
      </w:r>
      <w:r>
        <w:rPr>
          <w:color w:val="0000FF"/>
          <w:highlight w:val="white"/>
        </w:rPr>
        <w:t>&lt;</w:t>
      </w:r>
      <w:r>
        <w:rPr>
          <w:color w:val="800000"/>
          <w:highlight w:val="white"/>
        </w:rPr>
        <w:t>paragraph</w:t>
      </w:r>
      <w:r>
        <w:rPr>
          <w:color w:val="0000FF"/>
          <w:highlight w:val="white"/>
        </w:rPr>
        <w:t>&gt;</w:t>
      </w:r>
      <w:r>
        <w:rPr>
          <w:highlight w:val="white"/>
        </w:rPr>
        <w:t>Kipua oikeassa polvessa.</w:t>
      </w:r>
      <w:r>
        <w:rPr>
          <w:color w:val="0000FF"/>
          <w:highlight w:val="white"/>
        </w:rPr>
        <w:t>&lt;/</w:t>
      </w:r>
      <w:r>
        <w:rPr>
          <w:color w:val="800000"/>
          <w:highlight w:val="white"/>
        </w:rPr>
        <w:t>paragraph</w:t>
      </w:r>
      <w:r>
        <w:rPr>
          <w:color w:val="0000FF"/>
          <w:highlight w:val="white"/>
        </w:rPr>
        <w:t>&gt;</w:t>
      </w:r>
    </w:p>
    <w:p w14:paraId="326432E1" w14:textId="77777777" w:rsidR="00A249B4" w:rsidRDefault="00A249B4" w:rsidP="0024249E">
      <w:pPr>
        <w:rPr>
          <w:highlight w:val="white"/>
        </w:rPr>
      </w:pPr>
      <w:r>
        <w:rPr>
          <w:highlight w:val="white"/>
        </w:rPr>
        <w:tab/>
      </w:r>
      <w:r>
        <w:rPr>
          <w:highlight w:val="white"/>
        </w:rPr>
        <w:tab/>
      </w:r>
      <w:r>
        <w:rPr>
          <w:highlight w:val="white"/>
        </w:rPr>
        <w:tab/>
      </w:r>
      <w:r w:rsidR="00E3633F">
        <w:rPr>
          <w:highlight w:val="white"/>
        </w:rPr>
        <w:tab/>
      </w:r>
      <w:r>
        <w:rPr>
          <w:color w:val="0000FF"/>
          <w:highlight w:val="white"/>
        </w:rPr>
        <w:t>&lt;/</w:t>
      </w:r>
      <w:r>
        <w:rPr>
          <w:color w:val="800000"/>
          <w:highlight w:val="white"/>
        </w:rPr>
        <w:t>text</w:t>
      </w:r>
      <w:r>
        <w:rPr>
          <w:color w:val="0000FF"/>
          <w:highlight w:val="white"/>
        </w:rPr>
        <w:t>&gt;</w:t>
      </w:r>
    </w:p>
    <w:p w14:paraId="4900BEE0" w14:textId="77777777" w:rsidR="00A249B4" w:rsidRDefault="00A249B4" w:rsidP="0024249E">
      <w:pPr>
        <w:rPr>
          <w:color w:val="000000"/>
          <w:highlight w:val="white"/>
        </w:rPr>
      </w:pPr>
      <w:r>
        <w:rPr>
          <w:color w:val="000000"/>
          <w:highlight w:val="white"/>
        </w:rPr>
        <w:tab/>
      </w:r>
      <w:r>
        <w:rPr>
          <w:color w:val="000000"/>
          <w:highlight w:val="white"/>
        </w:rPr>
        <w:tab/>
      </w:r>
      <w:r w:rsidR="00E3633F">
        <w:rPr>
          <w:color w:val="000000"/>
          <w:highlight w:val="white"/>
        </w:rPr>
        <w:tab/>
      </w:r>
      <w:r>
        <w:rPr>
          <w:color w:val="0000FF"/>
          <w:highlight w:val="white"/>
        </w:rPr>
        <w:t>&lt;/</w:t>
      </w:r>
      <w:r>
        <w:rPr>
          <w:highlight w:val="white"/>
        </w:rPr>
        <w:t>section</w:t>
      </w:r>
      <w:r>
        <w:rPr>
          <w:color w:val="0000FF"/>
          <w:highlight w:val="white"/>
        </w:rPr>
        <w:t>&gt;</w:t>
      </w:r>
    </w:p>
    <w:p w14:paraId="3CA768BF" w14:textId="77777777" w:rsidR="00A249B4" w:rsidRDefault="00A249B4" w:rsidP="0024249E">
      <w:pPr>
        <w:rPr>
          <w:color w:val="0000FF"/>
        </w:rPr>
      </w:pPr>
      <w:r>
        <w:rPr>
          <w:color w:val="000000"/>
          <w:highlight w:val="white"/>
        </w:rPr>
        <w:tab/>
      </w:r>
      <w:r>
        <w:rPr>
          <w:color w:val="000000"/>
          <w:highlight w:val="white"/>
        </w:rPr>
        <w:tab/>
      </w:r>
      <w:r>
        <w:rPr>
          <w:color w:val="0000FF"/>
          <w:highlight w:val="white"/>
        </w:rPr>
        <w:t>&lt;/</w:t>
      </w:r>
      <w:r>
        <w:rPr>
          <w:highlight w:val="white"/>
        </w:rPr>
        <w:t>component</w:t>
      </w:r>
      <w:r>
        <w:rPr>
          <w:color w:val="0000FF"/>
          <w:highlight w:val="white"/>
        </w:rPr>
        <w:t>&gt;</w:t>
      </w:r>
    </w:p>
    <w:p w14:paraId="46A9103F" w14:textId="77777777" w:rsidR="003E639A" w:rsidRDefault="003E639A" w:rsidP="0024249E">
      <w:bookmarkStart w:id="509" w:name="_Toc384330158"/>
      <w:bookmarkStart w:id="510" w:name="_Toc384984326"/>
      <w:bookmarkStart w:id="511" w:name="_Toc384985094"/>
      <w:bookmarkStart w:id="512" w:name="_Toc384985764"/>
      <w:bookmarkEnd w:id="509"/>
      <w:bookmarkEnd w:id="510"/>
      <w:bookmarkEnd w:id="511"/>
      <w:bookmarkEnd w:id="512"/>
    </w:p>
    <w:p w14:paraId="7CEAC1D1" w14:textId="60E92AA3" w:rsidR="003E639A" w:rsidRDefault="003E639A">
      <w:pPr>
        <w:pStyle w:val="Otsikko1"/>
        <w:pPrChange w:id="513" w:author="Katariina Lassila" w:date="2020-03-12T14:51:00Z">
          <w:pPr/>
        </w:pPrChange>
      </w:pPr>
      <w:bookmarkStart w:id="514" w:name="_Toc384330165"/>
      <w:bookmarkStart w:id="515" w:name="_Toc35204238"/>
      <w:r>
        <w:t>Hoitopalaute</w:t>
      </w:r>
      <w:bookmarkEnd w:id="514"/>
      <w:bookmarkEnd w:id="515"/>
    </w:p>
    <w:p w14:paraId="551A67B6" w14:textId="77777777" w:rsidR="003E639A" w:rsidRDefault="003E639A" w:rsidP="0024249E"/>
    <w:p w14:paraId="71098376" w14:textId="237671AC" w:rsidR="003E639A" w:rsidRDefault="0064412E">
      <w:pPr>
        <w:pStyle w:val="Otsikko2"/>
        <w:pPrChange w:id="516" w:author="Katariina Lassila" w:date="2020-03-12T14:51:00Z">
          <w:pPr/>
        </w:pPrChange>
      </w:pPr>
      <w:bookmarkStart w:id="517" w:name="_Toc384330166"/>
      <w:bookmarkStart w:id="518" w:name="_Toc35204239"/>
      <w:r>
        <w:t>Hoitopalautteen p</w:t>
      </w:r>
      <w:r w:rsidR="003E639A">
        <w:t>erusrakenne</w:t>
      </w:r>
      <w:bookmarkEnd w:id="517"/>
      <w:bookmarkEnd w:id="518"/>
    </w:p>
    <w:p w14:paraId="1505379C" w14:textId="77777777" w:rsidR="003E639A" w:rsidRDefault="003E639A" w:rsidP="0024249E"/>
    <w:p w14:paraId="04332B53" w14:textId="7531B9C7" w:rsidR="00BC09F1" w:rsidRDefault="00BC09F1" w:rsidP="0024249E">
      <w:r>
        <w:t>Hoitopalautteen rakenne noudattaa yleistä CDA R2-potilaskertomusrakennetta. Potilaskertomuksen perusrakenne on selitetty dokumentissa ”Kertomus ja lomakkeet"</w:t>
      </w:r>
      <w:ins w:id="519" w:author="Tuomainen Mika" w:date="2020-05-29T10:08:00Z">
        <w:r w:rsidR="00CB0294">
          <w:t xml:space="preserve"> [4]</w:t>
        </w:r>
      </w:ins>
      <w:r>
        <w:t>.</w:t>
      </w:r>
    </w:p>
    <w:p w14:paraId="3A11C5DA" w14:textId="77777777" w:rsidR="00BC09F1" w:rsidRDefault="00BC09F1" w:rsidP="0024249E"/>
    <w:p w14:paraId="56E00699" w14:textId="63C330D3" w:rsidR="003E639A" w:rsidRDefault="00BC09F1" w:rsidP="0024249E">
      <w:r>
        <w:t>Hoitopalautteessa näkymätunnustunnus ilmoitetaan ensimmäisellä section-</w:t>
      </w:r>
      <w:ins w:id="520" w:author="Tuomainen Mika" w:date="2020-05-28T00:10:00Z">
        <w:r w:rsidR="006C59EC">
          <w:t xml:space="preserve">tasolla (Näkymä-taso) </w:t>
        </w:r>
      </w:ins>
      <w:del w:id="521" w:author="Tuomainen Mika" w:date="2020-05-28T00:09:00Z">
        <w:r w:rsidDel="006C59EC">
          <w:delText>tasolla s</w:delText>
        </w:r>
      </w:del>
      <w:ins w:id="522" w:author="Tuomainen Mika" w:date="2020-05-28T00:10:00Z">
        <w:r w:rsidR="006C59EC">
          <w:t>s</w:t>
        </w:r>
      </w:ins>
      <w:r>
        <w:t>ection-luokan code-elementillä. AR/YDIN – Näkymät koodisto</w:t>
      </w:r>
      <w:r w:rsidRPr="00E37648">
        <w:t xml:space="preserve"> 1.2.246.537.6.12.2002 lö</w:t>
      </w:r>
      <w:r>
        <w:t>ytyy THL:n koodistopalvelimelta</w:t>
      </w:r>
      <w:r w:rsidR="006C5625">
        <w:t>.</w:t>
      </w:r>
    </w:p>
    <w:p w14:paraId="33D9FFB3" w14:textId="77777777" w:rsidR="006C5625" w:rsidRDefault="006C5625" w:rsidP="0024249E"/>
    <w:p w14:paraId="6B6A0395" w14:textId="77777777" w:rsidR="003E639A" w:rsidRDefault="003E639A" w:rsidP="0024249E"/>
    <w:p w14:paraId="5D184976" w14:textId="77777777" w:rsidR="00C87410" w:rsidRPr="006C59EC" w:rsidRDefault="00C87410" w:rsidP="0024249E">
      <w:pPr>
        <w:rPr>
          <w:color w:val="0000FF"/>
          <w:sz w:val="16"/>
          <w:highlight w:val="white"/>
          <w:lang w:eastAsia="fi-FI"/>
        </w:rPr>
      </w:pPr>
      <w:r w:rsidRPr="00A3089C">
        <w:rPr>
          <w:color w:val="0000FF"/>
          <w:highlight w:val="white"/>
        </w:rPr>
        <w:t>&lt;</w:t>
      </w:r>
      <w:r w:rsidRPr="00A3089C">
        <w:rPr>
          <w:highlight w:val="white"/>
        </w:rPr>
        <w:t>structuredBody</w:t>
      </w:r>
      <w:r w:rsidRPr="00A3089C">
        <w:rPr>
          <w:color w:val="0000FF"/>
          <w:highlight w:val="white"/>
        </w:rPr>
        <w:t>&gt;</w:t>
      </w:r>
    </w:p>
    <w:p w14:paraId="07C72816" w14:textId="77777777" w:rsidR="003E639A" w:rsidRDefault="003E639A" w:rsidP="0024249E">
      <w:pPr>
        <w:rPr>
          <w:color w:val="0000FF"/>
          <w:highlight w:val="white"/>
          <w:lang w:val="nl-NL" w:eastAsia="fi-FI"/>
        </w:rPr>
      </w:pPr>
      <w:r w:rsidRPr="002450C6">
        <w:rPr>
          <w:color w:val="0000FF"/>
          <w:highlight w:val="white"/>
          <w:lang w:val="nl-NL" w:eastAsia="fi-FI"/>
        </w:rPr>
        <w:t>&lt;</w:t>
      </w:r>
      <w:r w:rsidRPr="002450C6">
        <w:rPr>
          <w:highlight w:val="white"/>
          <w:lang w:val="nl-NL" w:eastAsia="fi-FI"/>
        </w:rPr>
        <w:t>component</w:t>
      </w:r>
      <w:r w:rsidRPr="002450C6">
        <w:rPr>
          <w:color w:val="0000FF"/>
          <w:highlight w:val="white"/>
          <w:lang w:val="nl-NL" w:eastAsia="fi-FI"/>
        </w:rPr>
        <w:t>&gt;</w:t>
      </w:r>
    </w:p>
    <w:p w14:paraId="7E597CE6" w14:textId="77777777" w:rsidR="00C87410" w:rsidRPr="002450C6" w:rsidRDefault="00C87410" w:rsidP="0024249E">
      <w:pPr>
        <w:rPr>
          <w:color w:val="000000"/>
          <w:highlight w:val="white"/>
          <w:lang w:val="nl-NL" w:eastAsia="fi-FI"/>
        </w:rPr>
      </w:pPr>
      <w:r>
        <w:rPr>
          <w:color w:val="0000FF"/>
          <w:highlight w:val="white"/>
          <w:lang w:val="nl-NL" w:eastAsia="fi-FI"/>
        </w:rPr>
        <w:tab/>
      </w:r>
      <w:r w:rsidRPr="002450C6">
        <w:rPr>
          <w:color w:val="0000FF"/>
          <w:highlight w:val="white"/>
          <w:lang w:val="nl-NL" w:eastAsia="fi-FI"/>
        </w:rPr>
        <w:t>&lt;</w:t>
      </w:r>
      <w:r>
        <w:rPr>
          <w:highlight w:val="white"/>
          <w:lang w:val="nl-NL" w:eastAsia="fi-FI"/>
        </w:rPr>
        <w:t>section</w:t>
      </w:r>
      <w:r w:rsidRPr="002450C6">
        <w:rPr>
          <w:color w:val="0000FF"/>
          <w:highlight w:val="white"/>
          <w:lang w:val="nl-NL" w:eastAsia="fi-FI"/>
        </w:rPr>
        <w:t>&gt;</w:t>
      </w:r>
      <w:r>
        <w:rPr>
          <w:color w:val="0000FF"/>
          <w:highlight w:val="white"/>
          <w:lang w:val="nl-NL" w:eastAsia="fi-FI"/>
        </w:rPr>
        <w:tab/>
      </w:r>
    </w:p>
    <w:p w14:paraId="4A198A80" w14:textId="77777777" w:rsidR="003E639A" w:rsidRPr="002450C6" w:rsidRDefault="003E639A" w:rsidP="0024249E">
      <w:pPr>
        <w:rPr>
          <w:color w:val="FF0000"/>
          <w:highlight w:val="white"/>
          <w:lang w:val="nl-NL" w:eastAsia="fi-FI"/>
        </w:rPr>
      </w:pPr>
      <w:r w:rsidRPr="009723D3">
        <w:rPr>
          <w:color w:val="000000"/>
          <w:highlight w:val="white"/>
          <w:lang w:val="nl-NL" w:eastAsia="fi-FI"/>
        </w:rPr>
        <w:tab/>
      </w:r>
      <w:r w:rsidRPr="002450C6">
        <w:rPr>
          <w:color w:val="0000FF"/>
          <w:highlight w:val="white"/>
          <w:lang w:val="nl-NL" w:eastAsia="fi-FI"/>
        </w:rPr>
        <w:t>&lt;</w:t>
      </w:r>
      <w:r w:rsidRPr="002450C6">
        <w:rPr>
          <w:color w:val="800000"/>
          <w:highlight w:val="white"/>
          <w:lang w:val="nl-NL" w:eastAsia="fi-FI"/>
        </w:rPr>
        <w:t>code</w:t>
      </w:r>
      <w:r w:rsidRPr="002450C6">
        <w:rPr>
          <w:highlight w:val="white"/>
          <w:lang w:val="nl-NL" w:eastAsia="fi-FI"/>
        </w:rPr>
        <w:t xml:space="preserve"> code</w:t>
      </w:r>
      <w:r w:rsidRPr="002450C6">
        <w:rPr>
          <w:color w:val="0000FF"/>
          <w:highlight w:val="white"/>
          <w:lang w:val="nl-NL" w:eastAsia="fi-FI"/>
        </w:rPr>
        <w:t>="</w:t>
      </w:r>
      <w:r w:rsidRPr="002450C6">
        <w:rPr>
          <w:color w:val="000000"/>
          <w:highlight w:val="white"/>
          <w:lang w:val="nl-NL" w:eastAsia="fi-FI"/>
        </w:rPr>
        <w:t>125</w:t>
      </w:r>
      <w:r w:rsidRPr="002450C6">
        <w:rPr>
          <w:color w:val="0000FF"/>
          <w:highlight w:val="white"/>
          <w:lang w:val="nl-NL" w:eastAsia="fi-FI"/>
        </w:rPr>
        <w:t>"</w:t>
      </w:r>
      <w:r w:rsidRPr="002450C6">
        <w:rPr>
          <w:highlight w:val="white"/>
          <w:lang w:val="nl-NL" w:eastAsia="fi-FI"/>
        </w:rPr>
        <w:t xml:space="preserve"> </w:t>
      </w:r>
      <w:r w:rsidRPr="002450C6">
        <w:rPr>
          <w:color w:val="FF0000"/>
          <w:highlight w:val="white"/>
          <w:lang w:val="nl-NL" w:eastAsia="fi-FI"/>
        </w:rPr>
        <w:t>codeSystem</w:t>
      </w:r>
      <w:r w:rsidRPr="002450C6">
        <w:rPr>
          <w:color w:val="0000FF"/>
          <w:highlight w:val="white"/>
          <w:lang w:val="nl-NL" w:eastAsia="fi-FI"/>
        </w:rPr>
        <w:t>="</w:t>
      </w:r>
      <w:r w:rsidRPr="002450C6">
        <w:rPr>
          <w:highlight w:val="white"/>
          <w:lang w:val="nl-NL" w:eastAsia="fi-FI"/>
        </w:rPr>
        <w:t>1.2.246.537.6.12.2002</w:t>
      </w:r>
      <w:r w:rsidRPr="002450C6">
        <w:rPr>
          <w:color w:val="0000FF"/>
          <w:highlight w:val="white"/>
          <w:lang w:val="nl-NL" w:eastAsia="fi-FI"/>
        </w:rPr>
        <w:t>"</w:t>
      </w:r>
      <w:r w:rsidRPr="002450C6">
        <w:rPr>
          <w:color w:val="FF0000"/>
          <w:highlight w:val="white"/>
          <w:lang w:val="nl-NL" w:eastAsia="fi-FI"/>
        </w:rPr>
        <w:t xml:space="preserve"> </w:t>
      </w:r>
    </w:p>
    <w:p w14:paraId="50E32F95" w14:textId="243D658A" w:rsidR="003E639A" w:rsidRPr="00A42CE8" w:rsidRDefault="003E639A" w:rsidP="0024249E">
      <w:pPr>
        <w:rPr>
          <w:color w:val="000000"/>
          <w:sz w:val="24"/>
          <w:highlight w:val="white"/>
          <w:lang w:val="en-US" w:eastAsia="fi-FI"/>
          <w:rPrChange w:id="523" w:author="Katariina Lassila" w:date="2020-03-12T14:35:00Z">
            <w:rPr>
              <w:color w:val="000000"/>
              <w:highlight w:val="white"/>
              <w:lang w:eastAsia="fi-FI"/>
            </w:rPr>
          </w:rPrChange>
        </w:rPr>
      </w:pPr>
      <w:r w:rsidRPr="00A42CE8">
        <w:rPr>
          <w:highlight w:val="white"/>
          <w:lang w:val="en-US" w:eastAsia="fi-FI"/>
        </w:rPr>
        <w:t>codeSystemName</w:t>
      </w:r>
      <w:r w:rsidRPr="00A42CE8">
        <w:rPr>
          <w:color w:val="0000FF"/>
          <w:highlight w:val="white"/>
          <w:lang w:val="en-US" w:eastAsia="fi-FI"/>
        </w:rPr>
        <w:t>="</w:t>
      </w:r>
      <w:r w:rsidRPr="00A42CE8">
        <w:rPr>
          <w:color w:val="000000"/>
          <w:highlight w:val="white"/>
          <w:lang w:val="en-US" w:eastAsia="fi-FI"/>
        </w:rPr>
        <w:t>Lomake</w:t>
      </w:r>
      <w:r w:rsidRPr="00A42CE8">
        <w:rPr>
          <w:color w:val="0000FF"/>
          <w:highlight w:val="white"/>
          <w:lang w:val="en-US" w:eastAsia="fi-FI"/>
        </w:rPr>
        <w:t>"</w:t>
      </w:r>
      <w:r w:rsidRPr="00A42CE8">
        <w:rPr>
          <w:highlight w:val="white"/>
          <w:lang w:val="en-US" w:eastAsia="fi-FI"/>
        </w:rPr>
        <w:t xml:space="preserve"> displayName</w:t>
      </w:r>
      <w:r w:rsidRPr="00A42CE8">
        <w:rPr>
          <w:color w:val="0000FF"/>
          <w:highlight w:val="white"/>
          <w:lang w:val="en-US" w:eastAsia="fi-FI"/>
        </w:rPr>
        <w:t>="</w:t>
      </w:r>
      <w:r w:rsidR="0089740D" w:rsidRPr="00A42CE8">
        <w:rPr>
          <w:color w:val="000000"/>
          <w:highlight w:val="white"/>
          <w:lang w:val="en-US" w:eastAsia="fi-FI"/>
        </w:rPr>
        <w:t>Hoitopalaute</w:t>
      </w:r>
      <w:r w:rsidRPr="00A42CE8">
        <w:rPr>
          <w:color w:val="0000FF"/>
          <w:highlight w:val="white"/>
          <w:lang w:val="en-US" w:eastAsia="fi-FI"/>
        </w:rPr>
        <w:t>"/&gt;</w:t>
      </w:r>
    </w:p>
    <w:p w14:paraId="36A5543A" w14:textId="626D3633" w:rsidR="003E639A" w:rsidRPr="002A3097" w:rsidRDefault="003E639A" w:rsidP="0024249E">
      <w:r w:rsidRPr="00A42CE8">
        <w:rPr>
          <w:highlight w:val="white"/>
          <w:lang w:val="en-US" w:eastAsia="fi-FI"/>
        </w:rPr>
        <w:tab/>
      </w:r>
      <w:r w:rsidRPr="00A42CE8">
        <w:rPr>
          <w:highlight w:val="white"/>
          <w:lang w:val="en-US" w:eastAsia="fi-FI"/>
        </w:rPr>
        <w:tab/>
      </w:r>
      <w:r w:rsidR="00C87410" w:rsidRPr="00A42CE8">
        <w:rPr>
          <w:highlight w:val="white"/>
          <w:lang w:val="en-US" w:eastAsia="fi-FI"/>
        </w:rPr>
        <w:tab/>
      </w:r>
      <w:r w:rsidRPr="002A3097">
        <w:rPr>
          <w:color w:val="0000FF"/>
          <w:highlight w:val="white"/>
          <w:lang w:eastAsia="fi-FI"/>
        </w:rPr>
        <w:t>&lt;</w:t>
      </w:r>
      <w:r w:rsidRPr="002A3097">
        <w:rPr>
          <w:highlight w:val="white"/>
          <w:lang w:eastAsia="fi-FI"/>
        </w:rPr>
        <w:t>title</w:t>
      </w:r>
      <w:r w:rsidRPr="002A3097">
        <w:rPr>
          <w:color w:val="0000FF"/>
          <w:highlight w:val="white"/>
          <w:lang w:eastAsia="fi-FI"/>
        </w:rPr>
        <w:t>&gt;</w:t>
      </w:r>
      <w:r w:rsidR="0089740D" w:rsidRPr="002A3097">
        <w:rPr>
          <w:highlight w:val="white"/>
          <w:lang w:eastAsia="fi-FI"/>
        </w:rPr>
        <w:t>Hoitopalaute</w:t>
      </w:r>
      <w:r w:rsidRPr="002A3097">
        <w:rPr>
          <w:color w:val="0000FF"/>
          <w:highlight w:val="white"/>
          <w:lang w:eastAsia="fi-FI"/>
        </w:rPr>
        <w:t>&lt;/</w:t>
      </w:r>
      <w:r w:rsidRPr="002A3097">
        <w:rPr>
          <w:highlight w:val="white"/>
          <w:lang w:eastAsia="fi-FI"/>
        </w:rPr>
        <w:t>title</w:t>
      </w:r>
      <w:r w:rsidRPr="002A3097">
        <w:rPr>
          <w:color w:val="0000FF"/>
          <w:highlight w:val="white"/>
          <w:lang w:eastAsia="fi-FI"/>
        </w:rPr>
        <w:t>&gt;</w:t>
      </w:r>
    </w:p>
    <w:p w14:paraId="7F9CFA86" w14:textId="77777777" w:rsidR="003E639A" w:rsidRPr="002A3097" w:rsidRDefault="003E639A" w:rsidP="0024249E"/>
    <w:p w14:paraId="648DC758" w14:textId="4850089D" w:rsidR="00EF3C59" w:rsidRDefault="00CB0294" w:rsidP="0024249E">
      <w:pPr>
        <w:rPr>
          <w:ins w:id="524" w:author="Tuomainen Mika" w:date="2020-05-28T13:19:00Z"/>
        </w:rPr>
      </w:pPr>
      <w:ins w:id="525" w:author="Tuomainen Mika" w:date="2020-05-29T10:10:00Z">
        <w:r>
          <w:t xml:space="preserve">Näkymä-tason </w:t>
        </w:r>
      </w:ins>
      <w:del w:id="526" w:author="Tuomainen Mika" w:date="2020-05-29T10:09:00Z">
        <w:r w:rsidR="001F00D8" w:rsidDel="00CB0294">
          <w:delText xml:space="preserve">Merkinnän osallistujien tekijöiden tiedot ja päiväys ilmoitetaan näyttömuodossa text-elementissä. </w:delText>
        </w:r>
      </w:del>
      <w:del w:id="527" w:author="Tuomainen Mika" w:date="2020-05-29T10:10:00Z">
        <w:r w:rsidR="001F00D8" w:rsidDel="00CB0294">
          <w:delText>M</w:delText>
        </w:r>
      </w:del>
      <w:ins w:id="528" w:author="Tuomainen Mika" w:date="2020-05-29T10:10:00Z">
        <w:r>
          <w:t>m</w:t>
        </w:r>
      </w:ins>
      <w:r w:rsidR="001F00D8">
        <w:t>erkinnän tietojen</w:t>
      </w:r>
      <w:ins w:id="529" w:author="Tuomainen Mika" w:date="2020-05-29T10:10:00Z">
        <w:r>
          <w:t xml:space="preserve"> </w:t>
        </w:r>
      </w:ins>
      <w:del w:id="530" w:author="Tuomainen Mika" w:date="2020-05-29T10:10:00Z">
        <w:r w:rsidR="001F00D8" w:rsidDel="00CB0294">
          <w:delText xml:space="preserve"> </w:delText>
        </w:r>
      </w:del>
      <w:r w:rsidR="001F00D8">
        <w:t xml:space="preserve">osalta toteutus tehdään Kertomus ja lomakkeet </w:t>
      </w:r>
      <w:del w:id="531" w:author="Tuomainen Mika" w:date="2020-06-10T13:26:00Z">
        <w:r w:rsidR="001F00D8" w:rsidDel="00A2798D">
          <w:delText>-</w:delText>
        </w:r>
      </w:del>
      <w:ins w:id="532" w:author="Tuomainen Mika" w:date="2020-06-10T13:26:00Z">
        <w:r w:rsidR="00A2798D">
          <w:t>–</w:t>
        </w:r>
      </w:ins>
      <w:r w:rsidR="001F00D8">
        <w:t>määrittelyn</w:t>
      </w:r>
      <w:ins w:id="533" w:author="Tuomainen Mika" w:date="2020-06-10T13:26:00Z">
        <w:r w:rsidR="00A2798D">
          <w:t xml:space="preserve"> [4]</w:t>
        </w:r>
      </w:ins>
      <w:r w:rsidR="001F00D8">
        <w:t xml:space="preserve"> mukaisesti</w:t>
      </w:r>
      <w:ins w:id="534" w:author="Tuomainen Mika" w:date="2020-05-28T00:11:00Z">
        <w:r w:rsidR="006C59EC">
          <w:t xml:space="preserve">- kuitenkin niin, että </w:t>
        </w:r>
      </w:ins>
      <w:ins w:id="535" w:author="Tuomainen Mika" w:date="2020-05-28T12:51:00Z">
        <w:r w:rsidR="002A7C26">
          <w:t>seuraavat</w:t>
        </w:r>
      </w:ins>
      <w:ins w:id="536" w:author="Tuomainen Mika" w:date="2020-05-28T00:11:00Z">
        <w:r w:rsidR="006C59EC">
          <w:t xml:space="preserve"> lievennykset vaatimuksiin lähete- ja palautem</w:t>
        </w:r>
        <w:r w:rsidR="00EF3C59">
          <w:t>erkintöjen osalta ovat voimassa:</w:t>
        </w:r>
      </w:ins>
      <w:del w:id="537" w:author="Tuomainen Mika" w:date="2020-05-28T00:11:00Z">
        <w:r w:rsidR="001F00D8" w:rsidDel="006C59EC">
          <w:delText>.</w:delText>
        </w:r>
      </w:del>
      <w:r w:rsidR="00676095">
        <w:t xml:space="preserve"> </w:t>
      </w:r>
    </w:p>
    <w:p w14:paraId="07B62D21" w14:textId="77777777" w:rsidR="00EF3C59" w:rsidRDefault="00676095" w:rsidP="00EF3C59">
      <w:pPr>
        <w:pStyle w:val="Luettelokappale"/>
        <w:numPr>
          <w:ilvl w:val="0"/>
          <w:numId w:val="39"/>
        </w:numPr>
        <w:rPr>
          <w:ins w:id="538" w:author="Tuomainen Mika" w:date="2020-05-28T13:21:00Z"/>
          <w:sz w:val="20"/>
          <w:szCs w:val="20"/>
        </w:rPr>
      </w:pPr>
      <w:r w:rsidRPr="00EF3C59">
        <w:rPr>
          <w:sz w:val="20"/>
          <w:szCs w:val="20"/>
        </w:rPr>
        <w:t>Lähettävässä järjestelmässä merkinnän tekijä on hoitopalautteen laatija. Vastaano</w:t>
      </w:r>
      <w:r w:rsidR="00CF3716" w:rsidRPr="00EF3C59">
        <w:rPr>
          <w:sz w:val="20"/>
          <w:szCs w:val="20"/>
        </w:rPr>
        <w:t xml:space="preserve">ttava järjestelmä voi muodostaa saapuneesta hoitopalautteesta omaan rekisteriinsä arkistoitavan asiakirjan ilman henkilökäyttäjän käsittelyä. </w:t>
      </w:r>
      <w:ins w:id="539" w:author="Tuomainen Mika" w:date="2020-05-28T00:15:00Z">
        <w:r w:rsidR="005C7A52" w:rsidRPr="00EF3C59">
          <w:rPr>
            <w:sz w:val="20"/>
            <w:szCs w:val="20"/>
          </w:rPr>
          <w:t>Merkinnän tekijää ei tarvitse tällöin nimetä henkilötasolla niihin merkintöihin, jotka ovat toisen organisaation tuottamaa sisältöä (esim. vastaanottaja arkistoi saapuneen hoitopalautteen pelkästään lähettäjän tuottamien PikaXML-tietojen perusteella)</w:t>
        </w:r>
      </w:ins>
      <w:ins w:id="540" w:author="Tuomainen Mika" w:date="2020-05-28T00:16:00Z">
        <w:r w:rsidR="005C7A52" w:rsidRPr="00EF3C59">
          <w:rPr>
            <w:sz w:val="20"/>
            <w:szCs w:val="20"/>
          </w:rPr>
          <w:t>.</w:t>
        </w:r>
      </w:ins>
    </w:p>
    <w:p w14:paraId="33436620" w14:textId="3891E1E1" w:rsidR="00EF3C59" w:rsidRDefault="00CF3716" w:rsidP="00EF3C59">
      <w:pPr>
        <w:pStyle w:val="Luettelokappale"/>
        <w:numPr>
          <w:ilvl w:val="0"/>
          <w:numId w:val="39"/>
        </w:numPr>
        <w:rPr>
          <w:ins w:id="541" w:author="Tuomainen Mika" w:date="2020-09-23T13:24:00Z"/>
          <w:sz w:val="20"/>
          <w:szCs w:val="20"/>
        </w:rPr>
      </w:pPr>
      <w:r w:rsidRPr="00EF3C59">
        <w:rPr>
          <w:sz w:val="20"/>
          <w:szCs w:val="20"/>
        </w:rPr>
        <w:t>Tällöin</w:t>
      </w:r>
      <w:r w:rsidR="00676095" w:rsidRPr="00EF3C59">
        <w:rPr>
          <w:sz w:val="20"/>
          <w:szCs w:val="20"/>
        </w:rPr>
        <w:t xml:space="preserve"> </w:t>
      </w:r>
      <w:ins w:id="542" w:author="Tuomainen Mika" w:date="2020-05-29T10:11:00Z">
        <w:r w:rsidR="00CB0294">
          <w:rPr>
            <w:sz w:val="20"/>
            <w:szCs w:val="20"/>
          </w:rPr>
          <w:t>N</w:t>
        </w:r>
      </w:ins>
      <w:del w:id="543" w:author="Tuomainen Mika" w:date="2020-05-29T10:11:00Z">
        <w:r w:rsidRPr="00EF3C59" w:rsidDel="00CB0294">
          <w:rPr>
            <w:sz w:val="20"/>
            <w:szCs w:val="20"/>
          </w:rPr>
          <w:delText>n</w:delText>
        </w:r>
      </w:del>
      <w:r w:rsidRPr="00EF3C59">
        <w:rPr>
          <w:sz w:val="20"/>
          <w:szCs w:val="20"/>
        </w:rPr>
        <w:t>äkymä</w:t>
      </w:r>
      <w:ins w:id="544" w:author="Tuomainen Mika" w:date="2020-05-29T10:11:00Z">
        <w:r w:rsidR="00CB0294">
          <w:rPr>
            <w:sz w:val="20"/>
            <w:szCs w:val="20"/>
          </w:rPr>
          <w:t>-</w:t>
        </w:r>
      </w:ins>
      <w:r w:rsidRPr="00EF3C59">
        <w:rPr>
          <w:sz w:val="20"/>
          <w:szCs w:val="20"/>
        </w:rPr>
        <w:t xml:space="preserve">tason author-rakenteessa riittää vastaanottavan organisaation yksilöinti. </w:t>
      </w:r>
    </w:p>
    <w:p w14:paraId="4F934450" w14:textId="6F4E1A05" w:rsidR="006B7E99" w:rsidRPr="006B7E99" w:rsidDel="006B7E99" w:rsidRDefault="006B7E99" w:rsidP="006B7E99">
      <w:pPr>
        <w:pStyle w:val="Luettelokappale"/>
        <w:numPr>
          <w:ilvl w:val="0"/>
          <w:numId w:val="39"/>
        </w:numPr>
        <w:rPr>
          <w:del w:id="545" w:author="Tuomainen Mika" w:date="2020-09-23T13:24:00Z"/>
          <w:sz w:val="20"/>
          <w:szCs w:val="20"/>
        </w:rPr>
      </w:pPr>
      <w:del w:id="546" w:author="Tuomainen Mika" w:date="2020-09-23T13:24:00Z">
        <w:r w:rsidDel="006B7E99">
          <w:rPr>
            <w:sz w:val="20"/>
            <w:szCs w:val="20"/>
          </w:rPr>
          <w:delText>Merkinnän ajan osalta Näkymä-tasolla riittää päivän tarkkuus, suositellaan myös ajan antamista, jos se on tiedossa</w:delText>
        </w:r>
      </w:del>
    </w:p>
    <w:p w14:paraId="4443F57E" w14:textId="33AD6F6E" w:rsidR="001F00D8" w:rsidRPr="00EF3C59" w:rsidRDefault="00091637" w:rsidP="00EF3C59">
      <w:pPr>
        <w:pStyle w:val="Luettelokappale"/>
        <w:numPr>
          <w:ilvl w:val="0"/>
          <w:numId w:val="39"/>
        </w:numPr>
        <w:rPr>
          <w:sz w:val="20"/>
          <w:szCs w:val="20"/>
        </w:rPr>
      </w:pPr>
      <w:ins w:id="547" w:author="Katariina Lassila" w:date="2020-03-12T14:52:00Z">
        <w:r w:rsidRPr="00EF3C59">
          <w:rPr>
            <w:sz w:val="20"/>
            <w:szCs w:val="20"/>
          </w:rPr>
          <w:t>Merkinnän tekijän rool</w:t>
        </w:r>
      </w:ins>
      <w:ins w:id="548" w:author="Katariina Lassila" w:date="2020-03-12T14:53:00Z">
        <w:r w:rsidRPr="00EF3C59">
          <w:rPr>
            <w:sz w:val="20"/>
            <w:szCs w:val="20"/>
          </w:rPr>
          <w:t xml:space="preserve">i voi </w:t>
        </w:r>
        <w:del w:id="549" w:author="Tuomainen Mika" w:date="2020-05-29T10:12:00Z">
          <w:r w:rsidRPr="00EF3C59" w:rsidDel="00CB0294">
            <w:rPr>
              <w:sz w:val="20"/>
              <w:szCs w:val="20"/>
            </w:rPr>
            <w:delText xml:space="preserve">tässä tilanteessa </w:delText>
          </w:r>
        </w:del>
      </w:ins>
      <w:ins w:id="550" w:author="Tuomainen Mika" w:date="2020-05-29T10:12:00Z">
        <w:r w:rsidR="00CB0294">
          <w:rPr>
            <w:sz w:val="20"/>
            <w:szCs w:val="20"/>
          </w:rPr>
          <w:t xml:space="preserve">toisen organisaation tuottaman sisällön osalta </w:t>
        </w:r>
      </w:ins>
      <w:ins w:id="551" w:author="Katariina Lassila" w:date="2020-03-12T14:53:00Z">
        <w:r w:rsidRPr="00EF3C59">
          <w:rPr>
            <w:sz w:val="20"/>
            <w:szCs w:val="20"/>
          </w:rPr>
          <w:t>olla joko MER tai OHJ</w:t>
        </w:r>
      </w:ins>
      <w:ins w:id="552" w:author="Tuomainen Mika" w:date="2020-05-29T10:12:00Z">
        <w:r w:rsidR="00CB0294">
          <w:rPr>
            <w:sz w:val="20"/>
            <w:szCs w:val="20"/>
          </w:rPr>
          <w:t>. M</w:t>
        </w:r>
      </w:ins>
      <w:ins w:id="553" w:author="Timo Kaskinen" w:date="2020-03-15T22:33:00Z">
        <w:del w:id="554" w:author="Tuomainen Mika" w:date="2020-05-29T10:12:00Z">
          <w:r w:rsidR="00FD051E" w:rsidRPr="00EF3C59" w:rsidDel="00CB0294">
            <w:rPr>
              <w:sz w:val="20"/>
              <w:szCs w:val="20"/>
            </w:rPr>
            <w:delText>, tässä rakenteessa historiasyistä M</w:delText>
          </w:r>
        </w:del>
        <w:r w:rsidR="00FD051E" w:rsidRPr="00EF3C59">
          <w:rPr>
            <w:sz w:val="20"/>
            <w:szCs w:val="20"/>
          </w:rPr>
          <w:t>ER on edelleen tuettu</w:t>
        </w:r>
      </w:ins>
      <w:ins w:id="555" w:author="Tuomainen Mika" w:date="2020-05-29T10:13:00Z">
        <w:r w:rsidR="00CB0294">
          <w:rPr>
            <w:sz w:val="20"/>
            <w:szCs w:val="20"/>
          </w:rPr>
          <w:t xml:space="preserve"> tässä rakenteessa </w:t>
        </w:r>
        <w:r w:rsidR="00CB0294">
          <w:rPr>
            <w:sz w:val="20"/>
            <w:szCs w:val="20"/>
          </w:rPr>
          <w:lastRenderedPageBreak/>
          <w:t>historiasyistä</w:t>
        </w:r>
      </w:ins>
      <w:ins w:id="556" w:author="Timo Kaskinen" w:date="2020-03-15T22:33:00Z">
        <w:del w:id="557" w:author="Tuomainen Mika" w:date="2020-05-29T10:13:00Z">
          <w:r w:rsidR="00FD051E" w:rsidRPr="00EF3C59" w:rsidDel="00CB0294">
            <w:rPr>
              <w:sz w:val="20"/>
              <w:szCs w:val="20"/>
            </w:rPr>
            <w:delText>,</w:delText>
          </w:r>
        </w:del>
        <w:r w:rsidR="00FD051E" w:rsidRPr="00EF3C59">
          <w:rPr>
            <w:sz w:val="20"/>
            <w:szCs w:val="20"/>
          </w:rPr>
          <w:t xml:space="preserve"> mutta suositeltavampi</w:t>
        </w:r>
      </w:ins>
      <w:ins w:id="558" w:author="Tuomainen Mika" w:date="2020-05-29T10:13:00Z">
        <w:r w:rsidR="00CB0294">
          <w:rPr>
            <w:sz w:val="20"/>
            <w:szCs w:val="20"/>
          </w:rPr>
          <w:t xml:space="preserve"> tapa</w:t>
        </w:r>
      </w:ins>
      <w:ins w:id="559" w:author="Timo Kaskinen" w:date="2020-03-15T22:33:00Z">
        <w:r w:rsidR="00FD051E" w:rsidRPr="00EF3C59">
          <w:rPr>
            <w:sz w:val="20"/>
            <w:szCs w:val="20"/>
          </w:rPr>
          <w:t xml:space="preserve"> on hyödy</w:t>
        </w:r>
      </w:ins>
      <w:ins w:id="560" w:author="Timo Kaskinen" w:date="2020-03-15T22:34:00Z">
        <w:r w:rsidR="00FD051E" w:rsidRPr="00EF3C59">
          <w:rPr>
            <w:sz w:val="20"/>
            <w:szCs w:val="20"/>
          </w:rPr>
          <w:t>ntää OHJ-roolia</w:t>
        </w:r>
        <w:del w:id="561" w:author="Tuomainen Mika" w:date="2020-05-28T13:29:00Z">
          <w:r w:rsidR="00FD051E" w:rsidRPr="00EF3C59" w:rsidDel="001A75B3">
            <w:rPr>
              <w:sz w:val="20"/>
              <w:szCs w:val="20"/>
            </w:rPr>
            <w:delText>.</w:delText>
          </w:r>
        </w:del>
      </w:ins>
      <w:ins w:id="562" w:author="Katariina Lassila" w:date="2020-03-12T14:53:00Z">
        <w:r w:rsidRPr="00EF3C59">
          <w:rPr>
            <w:sz w:val="20"/>
            <w:szCs w:val="20"/>
          </w:rPr>
          <w:t>.</w:t>
        </w:r>
      </w:ins>
      <w:ins w:id="563" w:author="Timo Kaskinen" w:date="2020-03-15T22:32:00Z">
        <w:r w:rsidR="004E5AA4" w:rsidRPr="00EF3C59">
          <w:rPr>
            <w:sz w:val="20"/>
            <w:szCs w:val="20"/>
          </w:rPr>
          <w:t xml:space="preserve"> </w:t>
        </w:r>
        <w:del w:id="564" w:author="Tuomainen Mika" w:date="2020-05-29T10:14:00Z">
          <w:r w:rsidR="004E5AA4" w:rsidRPr="00EF3C59" w:rsidDel="00CB0294">
            <w:rPr>
              <w:sz w:val="20"/>
              <w:szCs w:val="20"/>
            </w:rPr>
            <w:delText xml:space="preserve">Ohjelmiston siirtämän merkinnän (OHJ-rooli) kts. esimerkki Kertomus- ja lomakkeet </w:delText>
          </w:r>
        </w:del>
        <w:del w:id="565" w:author="Tuomainen Mika" w:date="2020-05-28T00:23:00Z">
          <w:r w:rsidR="004E5AA4" w:rsidRPr="00EF3C59" w:rsidDel="00644FBD">
            <w:rPr>
              <w:sz w:val="20"/>
              <w:szCs w:val="20"/>
            </w:rPr>
            <w:delText xml:space="preserve">opas. </w:delText>
          </w:r>
        </w:del>
      </w:ins>
      <w:ins w:id="566" w:author="Timo Kaskinen" w:date="2020-03-15T22:33:00Z">
        <w:del w:id="567" w:author="Tuomainen Mika" w:date="2020-05-28T00:23:00Z">
          <w:r w:rsidR="004E5AA4" w:rsidRPr="00EF3C59" w:rsidDel="00644FBD">
            <w:rPr>
              <w:sz w:val="20"/>
              <w:szCs w:val="20"/>
            </w:rPr>
            <w:delText>luku 2.</w:delText>
          </w:r>
          <w:r w:rsidR="00FD051E" w:rsidRPr="00EF3C59" w:rsidDel="00644FBD">
            <w:rPr>
              <w:sz w:val="20"/>
              <w:szCs w:val="20"/>
            </w:rPr>
            <w:delText>5.2</w:delText>
          </w:r>
        </w:del>
        <w:del w:id="568" w:author="Tuomainen Mika" w:date="2020-05-28T13:24:00Z">
          <w:r w:rsidR="00FD051E" w:rsidRPr="00EF3C59" w:rsidDel="00EF3C59">
            <w:rPr>
              <w:sz w:val="20"/>
              <w:szCs w:val="20"/>
            </w:rPr>
            <w:delText>.</w:delText>
          </w:r>
        </w:del>
      </w:ins>
      <w:ins w:id="569" w:author="Katariina Lassila" w:date="2020-03-12T14:53:00Z">
        <w:del w:id="570" w:author="Tuomainen Mika" w:date="2020-05-28T13:24:00Z">
          <w:r w:rsidRPr="00EF3C59" w:rsidDel="00EF3C59">
            <w:rPr>
              <w:sz w:val="20"/>
              <w:szCs w:val="20"/>
            </w:rPr>
            <w:delText xml:space="preserve"> </w:delText>
          </w:r>
        </w:del>
      </w:ins>
    </w:p>
    <w:p w14:paraId="00985C5E" w14:textId="702C89FB" w:rsidR="0065724C" w:rsidRDefault="0065724C" w:rsidP="0024249E"/>
    <w:p w14:paraId="235CCEA3" w14:textId="09EEE5A9" w:rsidR="00CB0294" w:rsidRDefault="00CB0294" w:rsidP="0024249E">
      <w:pPr>
        <w:rPr>
          <w:ins w:id="571" w:author="Tuomainen Mika" w:date="2020-05-29T10:09:00Z"/>
        </w:rPr>
      </w:pPr>
      <w:ins w:id="572" w:author="Tuomainen Mika" w:date="2020-05-29T10:09:00Z">
        <w:r>
          <w:t>Merkinnän osallistujien tekijöiden tiedot ja päiväys ilmoitetaan Näkymä-tason näyttömuodossa text-elementissä.</w:t>
        </w:r>
      </w:ins>
    </w:p>
    <w:p w14:paraId="2CED485B" w14:textId="62A5BDCE" w:rsidR="00CB0294" w:rsidRDefault="00CB0294" w:rsidP="0024249E">
      <w:pPr>
        <w:rPr>
          <w:ins w:id="573" w:author="Tuomainen Mika" w:date="2020-05-29T10:09:00Z"/>
        </w:rPr>
      </w:pPr>
    </w:p>
    <w:p w14:paraId="0B6F6B7E" w14:textId="2D716CCB" w:rsidR="00CB0294" w:rsidRDefault="00CB0294" w:rsidP="0024249E">
      <w:pPr>
        <w:rPr>
          <w:ins w:id="574" w:author="Tuomainen Mika" w:date="2020-05-29T10:09:00Z"/>
          <w:highlight w:val="white"/>
          <w:lang w:eastAsia="fi-FI"/>
        </w:rPr>
      </w:pPr>
      <w:ins w:id="575" w:author="Tuomainen Mika" w:date="2020-05-29T10:09:00Z">
        <w:r>
          <w:t>Alla esimerkki MER-roolilla annetuista rakenteisista Näkymä-tason tiedoista, joista puuttuu merkinnän tekijän tiedot. Muissa tilanteissa toimitaan, kuten Kertomus ja lomakkeet määrittelyssä on kuvattu.</w:t>
        </w:r>
      </w:ins>
    </w:p>
    <w:p w14:paraId="5B211368" w14:textId="77777777" w:rsidR="00CB0294" w:rsidRDefault="00CB0294" w:rsidP="0024249E">
      <w:pPr>
        <w:rPr>
          <w:ins w:id="576" w:author="Tuomainen Mika" w:date="2020-05-29T10:09:00Z"/>
          <w:highlight w:val="white"/>
          <w:lang w:eastAsia="fi-FI"/>
        </w:rPr>
      </w:pPr>
    </w:p>
    <w:p w14:paraId="26C64635" w14:textId="2AA37089" w:rsidR="00085945" w:rsidRPr="00DC5633" w:rsidRDefault="00085945" w:rsidP="0024249E">
      <w:pPr>
        <w:rPr>
          <w:highlight w:val="white"/>
          <w:lang w:eastAsia="fi-FI"/>
        </w:rPr>
      </w:pPr>
      <w:r w:rsidRPr="00DC5633">
        <w:rPr>
          <w:highlight w:val="white"/>
          <w:lang w:eastAsia="fi-FI"/>
        </w:rPr>
        <w:t>&lt;!--näkymätason author-rakenteesta voi puuttua henkilö</w:t>
      </w:r>
      <w:ins w:id="577" w:author="Katariina Lassila" w:date="2020-03-12T14:49:00Z">
        <w:r w:rsidR="00947CFE">
          <w:rPr>
            <w:highlight w:val="white"/>
            <w:lang w:eastAsia="fi-FI"/>
          </w:rPr>
          <w:t xml:space="preserve"> </w:t>
        </w:r>
      </w:ins>
      <w:r w:rsidRPr="00DC5633">
        <w:rPr>
          <w:highlight w:val="white"/>
          <w:lang w:eastAsia="fi-FI"/>
        </w:rPr>
        <w:t>merkinnäntekijä hoitopalautteen vastaanottajan järjestelmässä --&gt;</w:t>
      </w:r>
    </w:p>
    <w:p w14:paraId="1B139402" w14:textId="22E7842C" w:rsidR="0065724C" w:rsidRPr="007A72FC" w:rsidRDefault="0065724C" w:rsidP="0024249E">
      <w:pPr>
        <w:rPr>
          <w:color w:val="000000"/>
          <w:highlight w:val="white"/>
          <w:lang w:eastAsia="fi-FI"/>
        </w:rPr>
      </w:pPr>
      <w:r w:rsidRPr="007A72FC">
        <w:rPr>
          <w:color w:val="0000FF"/>
          <w:highlight w:val="white"/>
          <w:lang w:eastAsia="fi-FI"/>
        </w:rPr>
        <w:t>&lt;</w:t>
      </w:r>
      <w:r w:rsidRPr="007A72FC">
        <w:rPr>
          <w:highlight w:val="white"/>
          <w:lang w:eastAsia="fi-FI"/>
        </w:rPr>
        <w:t>author</w:t>
      </w:r>
      <w:r w:rsidRPr="007A72FC">
        <w:rPr>
          <w:color w:val="0000FF"/>
          <w:highlight w:val="white"/>
          <w:lang w:eastAsia="fi-FI"/>
        </w:rPr>
        <w:t>&gt;</w:t>
      </w:r>
    </w:p>
    <w:p w14:paraId="5921D3DC" w14:textId="3AB6656C" w:rsidR="0065724C" w:rsidRPr="007A72FC" w:rsidRDefault="0065724C" w:rsidP="0024249E">
      <w:pPr>
        <w:rPr>
          <w:highlight w:val="white"/>
          <w:lang w:eastAsia="fi-FI"/>
        </w:rPr>
      </w:pPr>
      <w:r w:rsidRPr="007A72FC">
        <w:rPr>
          <w:highlight w:val="white"/>
          <w:lang w:eastAsia="fi-FI"/>
        </w:rPr>
        <w:tab/>
      </w:r>
      <w:r w:rsidRPr="007A72FC">
        <w:rPr>
          <w:color w:val="0000FF"/>
          <w:highlight w:val="white"/>
          <w:lang w:eastAsia="fi-FI"/>
        </w:rPr>
        <w:t>&lt;</w:t>
      </w:r>
      <w:r w:rsidRPr="007A72FC">
        <w:rPr>
          <w:color w:val="800000"/>
          <w:highlight w:val="white"/>
          <w:lang w:eastAsia="fi-FI"/>
        </w:rPr>
        <w:t>functionCode</w:t>
      </w:r>
      <w:r w:rsidRPr="007A72FC">
        <w:rPr>
          <w:color w:val="FF0000"/>
          <w:highlight w:val="white"/>
          <w:lang w:eastAsia="fi-FI"/>
        </w:rPr>
        <w:t xml:space="preserve"> code</w:t>
      </w:r>
      <w:r w:rsidRPr="007A72FC">
        <w:rPr>
          <w:color w:val="0000FF"/>
          <w:highlight w:val="white"/>
          <w:lang w:eastAsia="fi-FI"/>
        </w:rPr>
        <w:t>="</w:t>
      </w:r>
      <w:r w:rsidRPr="007A72FC">
        <w:rPr>
          <w:highlight w:val="white"/>
          <w:lang w:eastAsia="fi-FI"/>
        </w:rPr>
        <w:t>MER</w:t>
      </w:r>
      <w:r w:rsidRPr="007A72FC">
        <w:rPr>
          <w:color w:val="0000FF"/>
          <w:highlight w:val="white"/>
          <w:lang w:eastAsia="fi-FI"/>
        </w:rPr>
        <w:t>"</w:t>
      </w:r>
      <w:r w:rsidRPr="007A72FC">
        <w:rPr>
          <w:color w:val="FF0000"/>
          <w:highlight w:val="white"/>
          <w:lang w:eastAsia="fi-FI"/>
        </w:rPr>
        <w:t xml:space="preserve"> codeSystem</w:t>
      </w:r>
      <w:r w:rsidRPr="007A72FC">
        <w:rPr>
          <w:color w:val="0000FF"/>
          <w:highlight w:val="white"/>
          <w:lang w:eastAsia="fi-FI"/>
        </w:rPr>
        <w:t>="</w:t>
      </w:r>
      <w:r w:rsidRPr="007A72FC">
        <w:rPr>
          <w:highlight w:val="white"/>
          <w:lang w:eastAsia="fi-FI"/>
        </w:rPr>
        <w:t>1.2.246.537.5.40006.2003</w:t>
      </w:r>
      <w:r w:rsidRPr="007A72FC">
        <w:rPr>
          <w:color w:val="0000FF"/>
          <w:highlight w:val="white"/>
          <w:lang w:eastAsia="fi-FI"/>
        </w:rPr>
        <w:t>"</w:t>
      </w:r>
      <w:r w:rsidRPr="007A72FC">
        <w:rPr>
          <w:color w:val="FF0000"/>
          <w:highlight w:val="white"/>
          <w:lang w:eastAsia="fi-FI"/>
        </w:rPr>
        <w:t xml:space="preserve"> codeSystemName</w:t>
      </w:r>
      <w:r w:rsidRPr="007A72FC">
        <w:rPr>
          <w:color w:val="0000FF"/>
          <w:highlight w:val="white"/>
          <w:lang w:eastAsia="fi-FI"/>
        </w:rPr>
        <w:t>="</w:t>
      </w:r>
      <w:r w:rsidRPr="007A72FC">
        <w:rPr>
          <w:highlight w:val="white"/>
          <w:lang w:eastAsia="fi-FI"/>
        </w:rPr>
        <w:t>Ammattihenkilön funktio/rooli</w:t>
      </w:r>
      <w:r w:rsidRPr="007A72FC">
        <w:rPr>
          <w:color w:val="0000FF"/>
          <w:highlight w:val="white"/>
          <w:lang w:eastAsia="fi-FI"/>
        </w:rPr>
        <w:t>"</w:t>
      </w:r>
      <w:r w:rsidRPr="007A72FC">
        <w:rPr>
          <w:color w:val="FF0000"/>
          <w:highlight w:val="white"/>
          <w:lang w:eastAsia="fi-FI"/>
        </w:rPr>
        <w:t xml:space="preserve"> displayName</w:t>
      </w:r>
      <w:r w:rsidRPr="007A72FC">
        <w:rPr>
          <w:color w:val="0000FF"/>
          <w:highlight w:val="white"/>
          <w:lang w:eastAsia="fi-FI"/>
        </w:rPr>
        <w:t>="</w:t>
      </w:r>
      <w:r w:rsidRPr="007A72FC">
        <w:rPr>
          <w:highlight w:val="white"/>
          <w:lang w:eastAsia="fi-FI"/>
        </w:rPr>
        <w:t>Merkinnän tekijä</w:t>
      </w:r>
      <w:r w:rsidRPr="007A72FC">
        <w:rPr>
          <w:color w:val="0000FF"/>
          <w:highlight w:val="white"/>
          <w:lang w:eastAsia="fi-FI"/>
        </w:rPr>
        <w:t>"/&gt;</w:t>
      </w:r>
    </w:p>
    <w:p w14:paraId="01C9958A" w14:textId="77777777" w:rsidR="0065724C" w:rsidRPr="003F4043" w:rsidRDefault="0065724C" w:rsidP="0024249E">
      <w:pPr>
        <w:rPr>
          <w:highlight w:val="white"/>
          <w:lang w:val="en-US" w:eastAsia="fi-FI"/>
        </w:rPr>
      </w:pPr>
      <w:r w:rsidRPr="007A72FC">
        <w:rPr>
          <w:highlight w:val="white"/>
          <w:lang w:eastAsia="fi-FI"/>
        </w:rPr>
        <w:tab/>
      </w:r>
      <w:r w:rsidRPr="007A72FC">
        <w:rPr>
          <w:highlight w:val="white"/>
          <w:lang w:eastAsia="fi-FI"/>
        </w:rPr>
        <w:tab/>
      </w:r>
      <w:r w:rsidRPr="003F4043">
        <w:rPr>
          <w:color w:val="0000FF"/>
          <w:highlight w:val="white"/>
          <w:lang w:val="en-US" w:eastAsia="fi-FI"/>
        </w:rPr>
        <w:t>&lt;</w:t>
      </w:r>
      <w:r w:rsidRPr="003F4043">
        <w:rPr>
          <w:color w:val="800000"/>
          <w:highlight w:val="white"/>
          <w:lang w:val="en-US" w:eastAsia="fi-FI"/>
        </w:rPr>
        <w:t>time</w:t>
      </w:r>
      <w:r w:rsidRPr="003F4043">
        <w:rPr>
          <w:color w:val="FF0000"/>
          <w:highlight w:val="white"/>
          <w:lang w:val="en-US" w:eastAsia="fi-FI"/>
        </w:rPr>
        <w:t xml:space="preserve"> value</w:t>
      </w:r>
      <w:r w:rsidRPr="003F4043">
        <w:rPr>
          <w:color w:val="0000FF"/>
          <w:highlight w:val="white"/>
          <w:lang w:val="en-US" w:eastAsia="fi-FI"/>
        </w:rPr>
        <w:t>="</w:t>
      </w:r>
      <w:r w:rsidRPr="003F4043">
        <w:rPr>
          <w:highlight w:val="white"/>
          <w:lang w:val="en-US" w:eastAsia="fi-FI"/>
        </w:rPr>
        <w:t>20080122131450</w:t>
      </w:r>
      <w:r w:rsidRPr="003F4043">
        <w:rPr>
          <w:color w:val="0000FF"/>
          <w:highlight w:val="white"/>
          <w:lang w:val="en-US" w:eastAsia="fi-FI"/>
        </w:rPr>
        <w:t>"/&gt;</w:t>
      </w:r>
    </w:p>
    <w:p w14:paraId="2D7A70DA" w14:textId="77777777" w:rsidR="0065724C" w:rsidRPr="003F4043" w:rsidRDefault="0065724C"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highlight w:val="white"/>
          <w:lang w:val="en-US" w:eastAsia="fi-FI"/>
        </w:rPr>
        <w:t>assignedAuthor</w:t>
      </w:r>
      <w:r w:rsidRPr="003F4043">
        <w:rPr>
          <w:color w:val="0000FF"/>
          <w:highlight w:val="white"/>
          <w:lang w:val="en-US" w:eastAsia="fi-FI"/>
        </w:rPr>
        <w:t>&gt;</w:t>
      </w:r>
    </w:p>
    <w:p w14:paraId="4D482AFF" w14:textId="77777777" w:rsidR="0065724C" w:rsidRPr="003F4043" w:rsidRDefault="0065724C"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highlight w:val="white"/>
          <w:lang w:val="en-US" w:eastAsia="fi-FI"/>
        </w:rPr>
        <w:t xml:space="preserve"> nullFlavor</w:t>
      </w:r>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64A65446" w14:textId="77777777" w:rsidR="0065724C" w:rsidRPr="003F4043" w:rsidRDefault="0065724C"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highlight w:val="white"/>
          <w:lang w:val="en-US" w:eastAsia="fi-FI"/>
        </w:rPr>
        <w:t>assignedPerson</w:t>
      </w:r>
      <w:r w:rsidRPr="003F4043">
        <w:rPr>
          <w:color w:val="FF0000"/>
          <w:highlight w:val="white"/>
          <w:lang w:val="en-US" w:eastAsia="fi-FI"/>
        </w:rPr>
        <w:t xml:space="preserve"> nullFlavor</w:t>
      </w:r>
      <w:r w:rsidRPr="003F4043">
        <w:rPr>
          <w:color w:val="0000FF"/>
          <w:highlight w:val="white"/>
          <w:lang w:val="en-US" w:eastAsia="fi-FI"/>
        </w:rPr>
        <w:t>="</w:t>
      </w:r>
      <w:r w:rsidRPr="003F4043">
        <w:rPr>
          <w:color w:val="000000"/>
          <w:highlight w:val="white"/>
          <w:lang w:val="en-US" w:eastAsia="fi-FI"/>
        </w:rPr>
        <w:t>NA</w:t>
      </w:r>
      <w:r w:rsidRPr="003F4043">
        <w:rPr>
          <w:color w:val="0000FF"/>
          <w:highlight w:val="white"/>
          <w:lang w:val="en-US" w:eastAsia="fi-FI"/>
        </w:rPr>
        <w:t>"/&gt;</w:t>
      </w:r>
    </w:p>
    <w:p w14:paraId="5BFBE0E3" w14:textId="77777777" w:rsidR="0065724C" w:rsidRPr="003F4043" w:rsidRDefault="0065724C" w:rsidP="0024249E">
      <w:pPr>
        <w:rPr>
          <w:color w:val="000000"/>
          <w:highlight w:val="white"/>
          <w:lang w:val="en-US" w:eastAsia="fi-FI"/>
        </w:rPr>
      </w:pP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00"/>
          <w:highlight w:val="white"/>
          <w:lang w:val="en-US" w:eastAsia="fi-FI"/>
        </w:rPr>
        <w:tab/>
      </w:r>
      <w:r w:rsidRPr="003F4043">
        <w:rPr>
          <w:color w:val="0000FF"/>
          <w:highlight w:val="white"/>
          <w:lang w:val="en-US" w:eastAsia="fi-FI"/>
        </w:rPr>
        <w:t>&lt;</w:t>
      </w:r>
      <w:r w:rsidRPr="003F4043">
        <w:rPr>
          <w:highlight w:val="white"/>
          <w:lang w:val="en-US" w:eastAsia="fi-FI"/>
        </w:rPr>
        <w:t>representedOrganization</w:t>
      </w:r>
      <w:r w:rsidRPr="003F4043">
        <w:rPr>
          <w:color w:val="0000FF"/>
          <w:highlight w:val="white"/>
          <w:lang w:val="en-US" w:eastAsia="fi-FI"/>
        </w:rPr>
        <w:t>&gt;</w:t>
      </w:r>
    </w:p>
    <w:p w14:paraId="68EF4E09" w14:textId="68E13573" w:rsidR="0065724C" w:rsidRPr="003F4043" w:rsidRDefault="0065724C" w:rsidP="0024249E">
      <w:pPr>
        <w:rPr>
          <w:highlight w:val="white"/>
          <w:lang w:val="en-US"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color w:val="0000FF"/>
          <w:highlight w:val="white"/>
          <w:lang w:val="en-US" w:eastAsia="fi-FI"/>
        </w:rPr>
        <w:t>&lt;</w:t>
      </w:r>
      <w:r w:rsidRPr="003F4043">
        <w:rPr>
          <w:color w:val="800000"/>
          <w:highlight w:val="white"/>
          <w:lang w:val="en-US" w:eastAsia="fi-FI"/>
        </w:rPr>
        <w:t>id</w:t>
      </w:r>
      <w:r w:rsidRPr="003F4043">
        <w:rPr>
          <w:color w:val="FF0000"/>
          <w:highlight w:val="white"/>
          <w:lang w:val="en-US" w:eastAsia="fi-FI"/>
        </w:rPr>
        <w:t xml:space="preserve"> root</w:t>
      </w:r>
      <w:r w:rsidRPr="003F4043">
        <w:rPr>
          <w:color w:val="0000FF"/>
          <w:highlight w:val="white"/>
          <w:lang w:val="en-US" w:eastAsia="fi-FI"/>
        </w:rPr>
        <w:t>="</w:t>
      </w:r>
      <w:r w:rsidRPr="003F4043">
        <w:rPr>
          <w:highlight w:val="white"/>
          <w:lang w:val="en-US" w:eastAsia="fi-FI"/>
        </w:rPr>
        <w:t>1.2.246.10.1234567.10.0</w:t>
      </w:r>
      <w:r w:rsidRPr="003F4043">
        <w:rPr>
          <w:color w:val="0000FF"/>
          <w:highlight w:val="white"/>
          <w:lang w:val="en-US" w:eastAsia="fi-FI"/>
        </w:rPr>
        <w:t>"/&gt;</w:t>
      </w:r>
    </w:p>
    <w:p w14:paraId="3F91ACDA" w14:textId="2327759A" w:rsidR="0065724C" w:rsidRPr="00C9519D" w:rsidRDefault="0065724C" w:rsidP="0024249E">
      <w:pPr>
        <w:rPr>
          <w:highlight w:val="white"/>
          <w:lang w:val="en-US" w:eastAsia="fi-FI"/>
        </w:rPr>
      </w:pP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3F4043">
        <w:rPr>
          <w:highlight w:val="white"/>
          <w:lang w:val="en-US" w:eastAsia="fi-FI"/>
        </w:rPr>
        <w:tab/>
      </w:r>
      <w:r w:rsidRPr="00C9519D">
        <w:rPr>
          <w:color w:val="0000FF"/>
          <w:highlight w:val="white"/>
          <w:lang w:val="en-US" w:eastAsia="fi-FI"/>
        </w:rPr>
        <w:t>&lt;</w:t>
      </w:r>
      <w:r w:rsidRPr="00C9519D">
        <w:rPr>
          <w:color w:val="800000"/>
          <w:highlight w:val="white"/>
          <w:lang w:val="en-US" w:eastAsia="fi-FI"/>
        </w:rPr>
        <w:t>name</w:t>
      </w:r>
      <w:r w:rsidRPr="00C9519D">
        <w:rPr>
          <w:color w:val="0000FF"/>
          <w:highlight w:val="white"/>
          <w:lang w:val="en-US" w:eastAsia="fi-FI"/>
        </w:rPr>
        <w:t>&gt;</w:t>
      </w:r>
      <w:r w:rsidRPr="00C9519D">
        <w:rPr>
          <w:highlight w:val="white"/>
          <w:lang w:val="en-US" w:eastAsia="fi-FI"/>
        </w:rPr>
        <w:t>X-X Terveyskeskus</w:t>
      </w:r>
      <w:r w:rsidRPr="00C9519D">
        <w:rPr>
          <w:color w:val="0000FF"/>
          <w:highlight w:val="white"/>
          <w:lang w:val="en-US" w:eastAsia="fi-FI"/>
        </w:rPr>
        <w:t>&lt;/</w:t>
      </w:r>
      <w:r w:rsidRPr="00C9519D">
        <w:rPr>
          <w:color w:val="800000"/>
          <w:highlight w:val="white"/>
          <w:lang w:val="en-US" w:eastAsia="fi-FI"/>
        </w:rPr>
        <w:t>name</w:t>
      </w:r>
      <w:r w:rsidRPr="00C9519D">
        <w:rPr>
          <w:color w:val="0000FF"/>
          <w:highlight w:val="white"/>
          <w:lang w:val="en-US" w:eastAsia="fi-FI"/>
        </w:rPr>
        <w:t>&gt;</w:t>
      </w:r>
    </w:p>
    <w:p w14:paraId="52A0EB28" w14:textId="77777777" w:rsidR="0065724C" w:rsidRPr="00E445DC" w:rsidRDefault="0065724C" w:rsidP="0024249E">
      <w:pPr>
        <w:rPr>
          <w:color w:val="000000"/>
          <w:highlight w:val="white"/>
          <w:lang w:eastAsia="fi-FI"/>
        </w:rPr>
      </w:pPr>
      <w:r w:rsidRPr="00C9519D">
        <w:rPr>
          <w:color w:val="000000"/>
          <w:highlight w:val="white"/>
          <w:lang w:val="en-US" w:eastAsia="fi-FI"/>
        </w:rPr>
        <w:tab/>
      </w:r>
      <w:r w:rsidRPr="00C9519D">
        <w:rPr>
          <w:color w:val="000000"/>
          <w:highlight w:val="white"/>
          <w:lang w:val="en-US" w:eastAsia="fi-FI"/>
        </w:rPr>
        <w:tab/>
      </w:r>
      <w:r w:rsidRPr="00C9519D">
        <w:rPr>
          <w:color w:val="000000"/>
          <w:highlight w:val="white"/>
          <w:lang w:val="en-US" w:eastAsia="fi-FI"/>
        </w:rPr>
        <w:tab/>
      </w:r>
      <w:r w:rsidRPr="00C9519D">
        <w:rPr>
          <w:color w:val="000000"/>
          <w:highlight w:val="white"/>
          <w:lang w:val="en-US" w:eastAsia="fi-FI"/>
        </w:rPr>
        <w:tab/>
      </w:r>
      <w:r w:rsidRPr="00E445DC">
        <w:rPr>
          <w:color w:val="0000FF"/>
          <w:highlight w:val="white"/>
          <w:lang w:eastAsia="fi-FI"/>
        </w:rPr>
        <w:t>&lt;/</w:t>
      </w:r>
      <w:r w:rsidRPr="00E445DC">
        <w:rPr>
          <w:highlight w:val="white"/>
          <w:lang w:eastAsia="fi-FI"/>
        </w:rPr>
        <w:t>representedOrganization</w:t>
      </w:r>
      <w:r w:rsidRPr="00E445DC">
        <w:rPr>
          <w:color w:val="0000FF"/>
          <w:highlight w:val="white"/>
          <w:lang w:eastAsia="fi-FI"/>
        </w:rPr>
        <w:t>&gt;</w:t>
      </w:r>
    </w:p>
    <w:p w14:paraId="026A2DB5" w14:textId="77777777" w:rsidR="0065724C" w:rsidRPr="00E445DC" w:rsidRDefault="0065724C" w:rsidP="0024249E">
      <w:pPr>
        <w:rPr>
          <w:color w:val="000000"/>
          <w:highlight w:val="white"/>
          <w:lang w:eastAsia="fi-FI"/>
        </w:rPr>
      </w:pPr>
      <w:r w:rsidRPr="00E445DC">
        <w:rPr>
          <w:color w:val="000000"/>
          <w:highlight w:val="white"/>
          <w:lang w:eastAsia="fi-FI"/>
        </w:rPr>
        <w:tab/>
      </w:r>
      <w:r w:rsidRPr="00E445DC">
        <w:rPr>
          <w:color w:val="000000"/>
          <w:highlight w:val="white"/>
          <w:lang w:eastAsia="fi-FI"/>
        </w:rPr>
        <w:tab/>
      </w:r>
      <w:r w:rsidRPr="00E445DC">
        <w:rPr>
          <w:color w:val="0000FF"/>
          <w:highlight w:val="white"/>
          <w:lang w:eastAsia="fi-FI"/>
        </w:rPr>
        <w:t>&lt;/</w:t>
      </w:r>
      <w:r w:rsidRPr="00E445DC">
        <w:rPr>
          <w:highlight w:val="white"/>
          <w:lang w:eastAsia="fi-FI"/>
        </w:rPr>
        <w:t>assignedAuthor</w:t>
      </w:r>
      <w:r w:rsidRPr="00E445DC">
        <w:rPr>
          <w:color w:val="0000FF"/>
          <w:highlight w:val="white"/>
          <w:lang w:eastAsia="fi-FI"/>
        </w:rPr>
        <w:t>&gt;</w:t>
      </w:r>
    </w:p>
    <w:p w14:paraId="77B66861" w14:textId="3E6839DE" w:rsidR="0065724C" w:rsidRPr="0065724C" w:rsidRDefault="0065724C" w:rsidP="0024249E">
      <w:r w:rsidRPr="00E445DC">
        <w:rPr>
          <w:color w:val="0000FF"/>
          <w:highlight w:val="white"/>
          <w:lang w:eastAsia="fi-FI"/>
        </w:rPr>
        <w:t>&lt;/</w:t>
      </w:r>
      <w:r w:rsidRPr="00E445DC">
        <w:rPr>
          <w:highlight w:val="white"/>
          <w:lang w:eastAsia="fi-FI"/>
        </w:rPr>
        <w:t>author</w:t>
      </w:r>
      <w:r w:rsidRPr="00E445DC">
        <w:rPr>
          <w:color w:val="0000FF"/>
          <w:highlight w:val="white"/>
          <w:lang w:eastAsia="fi-FI"/>
        </w:rPr>
        <w:t>&gt;</w:t>
      </w:r>
    </w:p>
    <w:p w14:paraId="7E2DC4B4" w14:textId="77777777" w:rsidR="00C87410" w:rsidRDefault="00C87410" w:rsidP="0024249E"/>
    <w:p w14:paraId="22C064F5" w14:textId="27977203" w:rsidR="00644FBD" w:rsidRDefault="00B82961" w:rsidP="0024249E">
      <w:pPr>
        <w:rPr>
          <w:ins w:id="578" w:author="Tuomainen Mika" w:date="2020-05-28T00:20:00Z"/>
        </w:rPr>
      </w:pPr>
      <w:ins w:id="579" w:author="Tuomainen Mika" w:date="2020-06-04T11:24:00Z">
        <w:r>
          <w:t>A</w:t>
        </w:r>
      </w:ins>
      <w:ins w:id="580" w:author="Tuomainen Mika" w:date="2020-05-28T00:20:00Z">
        <w:r w:rsidR="00644FBD">
          <w:t xml:space="preserve">rkistoitua asiakirjaa (palaute) korjattaessa, alkuperäisen merkinnän tekijän lisäksi </w:t>
        </w:r>
        <w:commentRangeStart w:id="581"/>
        <w:r w:rsidR="00644FBD">
          <w:t xml:space="preserve">korjaajan tiedot </w:t>
        </w:r>
        <w:commentRangeEnd w:id="581"/>
        <w:r w:rsidR="00644FBD">
          <w:rPr>
            <w:rStyle w:val="Kommentinviite"/>
          </w:rPr>
          <w:commentReference w:id="581"/>
        </w:r>
        <w:r w:rsidR="00644FBD">
          <w:t xml:space="preserve">on ilmoitettava näkymätason author-elementillä Kertomus ja lomakkeet -määrittelyn mukaisesti, korjauksesta viedään tieto myös näkymätason näyttömuotoon (text-elementtiin). Katso tarkempi ohjeistus merkinnän korjaamisesta Kertomus- ja lomakkeet </w:t>
        </w:r>
      </w:ins>
      <w:ins w:id="582" w:author="Tuomainen Mika" w:date="2020-05-28T00:21:00Z">
        <w:r w:rsidR="00644FBD">
          <w:t>määrittely [</w:t>
        </w:r>
      </w:ins>
      <w:ins w:id="583" w:author="Tuomainen Mika" w:date="2020-05-29T10:10:00Z">
        <w:r w:rsidR="00CB0294">
          <w:t>4</w:t>
        </w:r>
      </w:ins>
      <w:ins w:id="584" w:author="Tuomainen Mika" w:date="2020-05-28T00:21:00Z">
        <w:r w:rsidR="00644FBD">
          <w:t>]</w:t>
        </w:r>
      </w:ins>
      <w:ins w:id="585" w:author="Tuomainen Mika" w:date="2020-05-28T00:20:00Z">
        <w:r w:rsidR="00644FBD">
          <w:t xml:space="preserve">. </w:t>
        </w:r>
      </w:ins>
    </w:p>
    <w:p w14:paraId="3A8A9431" w14:textId="77777777" w:rsidR="00644FBD" w:rsidRDefault="00644FBD" w:rsidP="0024249E">
      <w:pPr>
        <w:rPr>
          <w:ins w:id="586" w:author="Tuomainen Mika" w:date="2020-05-28T00:20:00Z"/>
        </w:rPr>
      </w:pPr>
    </w:p>
    <w:p w14:paraId="59DFD5E5" w14:textId="77777777" w:rsidR="00644FBD" w:rsidRDefault="00644FBD" w:rsidP="0024249E">
      <w:pPr>
        <w:rPr>
          <w:ins w:id="587" w:author="Tuomainen Mika" w:date="2020-05-28T00:20:00Z"/>
        </w:rPr>
      </w:pPr>
    </w:p>
    <w:p w14:paraId="3CE016BE" w14:textId="2162799A" w:rsidR="001F00D8" w:rsidRDefault="001F00D8" w:rsidP="0024249E">
      <w:r>
        <w:t>Potilaan tiedot esitetään bodyssä näkymätasolla.</w:t>
      </w:r>
    </w:p>
    <w:p w14:paraId="7BD5397B" w14:textId="77777777" w:rsidR="001F00D8" w:rsidRDefault="001F00D8" w:rsidP="0024249E"/>
    <w:p w14:paraId="3E0B284F" w14:textId="75DB80D6" w:rsidR="001F00D8" w:rsidRDefault="001F00D8" w:rsidP="0024249E">
      <w:r w:rsidRPr="001F00D8">
        <w:t xml:space="preserve">Merkinnän palveluyksikkö, </w:t>
      </w:r>
      <w:r w:rsidR="006E2ADC">
        <w:t xml:space="preserve">merkinnän </w:t>
      </w:r>
      <w:r w:rsidRPr="001F00D8">
        <w:t xml:space="preserve">tekijät ja </w:t>
      </w:r>
      <w:r w:rsidR="006E2ADC">
        <w:t>merkinnän ajat</w:t>
      </w:r>
      <w:r>
        <w:t xml:space="preserve"> ilmoitetaan näkymätason author-elementillä, toteutus tehdään Kertomus ja lomakkeet -määrittelyn mukaisesti.</w:t>
      </w:r>
    </w:p>
    <w:p w14:paraId="4D1625A8" w14:textId="77777777" w:rsidR="003E639A" w:rsidRPr="00C8723F" w:rsidRDefault="003E639A" w:rsidP="0024249E"/>
    <w:p w14:paraId="65AF7865" w14:textId="77777777" w:rsidR="003E639A" w:rsidRDefault="00BC09F1" w:rsidP="0024249E">
      <w:r>
        <w:t>Hoitoprosessin vaihe ilmoitetaan potilaskertomusrakennetta noudattaen toisella</w:t>
      </w:r>
      <w:r w:rsidR="002C3638">
        <w:t xml:space="preserve"> </w:t>
      </w:r>
      <w:r>
        <w:t>section-tasolla (component-elementin alla) section-luokan code-elementillä: Hoitoprosessin vaihe koodisto 1.2.246.537.6.13.2006 löytyy THL:n koodistopalvelimelta.</w:t>
      </w:r>
      <w:r w:rsidRPr="00981867">
        <w:t xml:space="preserve"> </w:t>
      </w:r>
      <w:r>
        <w:t>Hoitoprosessin vaiheina käytetään vaiheita "</w:t>
      </w:r>
      <w:r w:rsidRPr="00923C60">
        <w:t>Mää</w:t>
      </w:r>
      <w:r>
        <w:t>rittämätön hoitoprosessin vaihe" ja "Hoidon arviointi".</w:t>
      </w:r>
    </w:p>
    <w:p w14:paraId="17AA96C8" w14:textId="6E4470C5" w:rsidR="003E639A" w:rsidRDefault="003E639A" w:rsidP="0024249E"/>
    <w:p w14:paraId="52A71506" w14:textId="77777777" w:rsidR="006C5625" w:rsidRDefault="006C5625" w:rsidP="0024249E"/>
    <w:p w14:paraId="06673334" w14:textId="77777777" w:rsidR="003E639A" w:rsidRPr="00C65CD6" w:rsidRDefault="003E639A" w:rsidP="0024249E">
      <w:pPr>
        <w:rPr>
          <w:highlight w:val="white"/>
          <w:lang w:eastAsia="fi-FI"/>
        </w:rPr>
      </w:pPr>
    </w:p>
    <w:p w14:paraId="4023FC60" w14:textId="77777777" w:rsidR="003E639A" w:rsidRPr="00E37648" w:rsidRDefault="003E639A" w:rsidP="0024249E">
      <w:pPr>
        <w:rPr>
          <w:color w:val="000000"/>
          <w:highlight w:val="white"/>
          <w:lang w:val="en-GB" w:eastAsia="fi-FI"/>
        </w:rPr>
      </w:pPr>
      <w:r w:rsidRPr="00E37648">
        <w:rPr>
          <w:color w:val="0000FF"/>
          <w:highlight w:val="white"/>
          <w:lang w:val="en-GB" w:eastAsia="fi-FI"/>
        </w:rPr>
        <w:t>&lt;</w:t>
      </w:r>
      <w:r w:rsidRPr="00E37648">
        <w:rPr>
          <w:highlight w:val="white"/>
          <w:lang w:val="en-GB" w:eastAsia="fi-FI"/>
        </w:rPr>
        <w:t>component</w:t>
      </w:r>
      <w:r w:rsidRPr="00E37648">
        <w:rPr>
          <w:color w:val="0000FF"/>
          <w:highlight w:val="white"/>
          <w:lang w:val="en-GB" w:eastAsia="fi-FI"/>
        </w:rPr>
        <w:t>&gt;</w:t>
      </w:r>
    </w:p>
    <w:p w14:paraId="3F95C857" w14:textId="77777777" w:rsidR="003E639A" w:rsidRPr="00E37648" w:rsidRDefault="003E639A" w:rsidP="0024249E">
      <w:pPr>
        <w:rPr>
          <w:color w:val="000000"/>
          <w:highlight w:val="white"/>
          <w:lang w:val="en-GB" w:eastAsia="fi-FI"/>
        </w:rPr>
      </w:pPr>
      <w:r w:rsidRPr="00E37648">
        <w:rPr>
          <w:color w:val="0000FF"/>
          <w:highlight w:val="white"/>
          <w:lang w:val="en-GB" w:eastAsia="fi-FI"/>
        </w:rPr>
        <w:t>&lt;</w:t>
      </w:r>
      <w:r w:rsidRPr="00E37648">
        <w:rPr>
          <w:highlight w:val="white"/>
          <w:lang w:val="en-GB" w:eastAsia="fi-FI"/>
        </w:rPr>
        <w:t>section</w:t>
      </w:r>
      <w:r w:rsidRPr="00E37648">
        <w:rPr>
          <w:color w:val="0000FF"/>
          <w:highlight w:val="white"/>
          <w:lang w:val="en-GB" w:eastAsia="fi-FI"/>
        </w:rPr>
        <w:t>&gt;</w:t>
      </w:r>
    </w:p>
    <w:p w14:paraId="703386CC" w14:textId="77777777" w:rsidR="003E639A" w:rsidRPr="00E37648" w:rsidRDefault="003E639A" w:rsidP="0024249E">
      <w:pPr>
        <w:rPr>
          <w:color w:val="0000FF"/>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color w:val="FF0000"/>
          <w:highlight w:val="white"/>
          <w:lang w:val="en-GB" w:eastAsia="fi-FI"/>
        </w:rPr>
        <w:t xml:space="preserve"> code</w:t>
      </w:r>
      <w:r w:rsidRPr="00E37648">
        <w:rPr>
          <w:color w:val="0000FF"/>
          <w:highlight w:val="white"/>
          <w:lang w:val="en-GB" w:eastAsia="fi-FI"/>
        </w:rPr>
        <w:t>="</w:t>
      </w:r>
      <w:r w:rsidRPr="00E37648">
        <w:rPr>
          <w:highlight w:val="white"/>
          <w:lang w:val="en-GB" w:eastAsia="fi-FI"/>
        </w:rPr>
        <w:t>16</w:t>
      </w:r>
      <w:r w:rsidRPr="00E37648">
        <w:rPr>
          <w:color w:val="0000FF"/>
          <w:highlight w:val="white"/>
          <w:lang w:val="en-GB" w:eastAsia="fi-FI"/>
        </w:rPr>
        <w:t>"</w:t>
      </w:r>
      <w:r w:rsidRPr="00E37648">
        <w:rPr>
          <w:color w:val="FF0000"/>
          <w:highlight w:val="white"/>
          <w:lang w:val="en-GB" w:eastAsia="fi-FI"/>
        </w:rPr>
        <w:t xml:space="preserve"> codeSystem</w:t>
      </w:r>
      <w:r w:rsidRPr="00E37648">
        <w:rPr>
          <w:color w:val="0000FF"/>
          <w:highlight w:val="white"/>
          <w:lang w:val="en-GB" w:eastAsia="fi-FI"/>
        </w:rPr>
        <w:t>="</w:t>
      </w:r>
      <w:r w:rsidRPr="00E37648">
        <w:rPr>
          <w:highlight w:val="white"/>
          <w:lang w:val="en-GB" w:eastAsia="fi-FI"/>
        </w:rPr>
        <w:t>1.2.246.537.6.13.2006</w:t>
      </w:r>
      <w:r w:rsidRPr="00E37648">
        <w:rPr>
          <w:color w:val="0000FF"/>
          <w:highlight w:val="white"/>
          <w:lang w:val="en-GB" w:eastAsia="fi-FI"/>
        </w:rPr>
        <w:t>"</w:t>
      </w:r>
      <w:r w:rsidRPr="00E37648">
        <w:rPr>
          <w:color w:val="FF0000"/>
          <w:highlight w:val="white"/>
          <w:lang w:val="en-GB" w:eastAsia="fi-FI"/>
        </w:rPr>
        <w:t xml:space="preserve"> codeSystemName</w:t>
      </w:r>
      <w:r w:rsidRPr="00E37648">
        <w:rPr>
          <w:color w:val="0000FF"/>
          <w:highlight w:val="white"/>
          <w:lang w:val="en-GB" w:eastAsia="fi-FI"/>
        </w:rPr>
        <w:t>="</w:t>
      </w:r>
      <w:r w:rsidRPr="00E37648">
        <w:rPr>
          <w:highlight w:val="white"/>
          <w:lang w:val="en-GB" w:eastAsia="fi-FI"/>
        </w:rPr>
        <w:t>Hoitoprosessin vaihe</w:t>
      </w:r>
      <w:r w:rsidRPr="00E37648">
        <w:rPr>
          <w:color w:val="0000FF"/>
          <w:highlight w:val="white"/>
          <w:lang w:val="en-GB" w:eastAsia="fi-FI"/>
        </w:rPr>
        <w:t>"</w:t>
      </w:r>
    </w:p>
    <w:p w14:paraId="03C72E1C" w14:textId="77777777" w:rsidR="003E639A" w:rsidRPr="009E385C" w:rsidRDefault="003E639A" w:rsidP="0024249E">
      <w:pPr>
        <w:rPr>
          <w:highlight w:val="white"/>
          <w:lang w:eastAsia="fi-FI"/>
        </w:rPr>
      </w:pPr>
      <w:r w:rsidRPr="0038571B">
        <w:rPr>
          <w:color w:val="FF0000"/>
          <w:highlight w:val="white"/>
          <w:lang w:eastAsia="fi-FI"/>
        </w:rPr>
        <w:t>displayName</w:t>
      </w:r>
      <w:r w:rsidRPr="0038571B">
        <w:rPr>
          <w:color w:val="0000FF"/>
          <w:highlight w:val="white"/>
          <w:lang w:eastAsia="fi-FI"/>
        </w:rPr>
        <w:t>="</w:t>
      </w:r>
      <w:r w:rsidRPr="0038571B">
        <w:rPr>
          <w:highlight w:val="white"/>
          <w:lang w:eastAsia="fi-FI"/>
        </w:rPr>
        <w:t>Hoidon arviointi</w:t>
      </w:r>
      <w:r w:rsidRPr="0038571B">
        <w:rPr>
          <w:color w:val="0000FF"/>
          <w:highlight w:val="white"/>
          <w:lang w:eastAsia="fi-FI"/>
        </w:rPr>
        <w:t>"/&gt;</w:t>
      </w:r>
    </w:p>
    <w:p w14:paraId="0B408E2A" w14:textId="77777777" w:rsidR="003E639A" w:rsidRPr="009E385C" w:rsidRDefault="003E639A" w:rsidP="0024249E">
      <w:pPr>
        <w:rPr>
          <w:highlight w:val="white"/>
          <w:lang w:eastAsia="fi-FI"/>
        </w:rPr>
      </w:pPr>
      <w:r w:rsidRPr="0038571B">
        <w:rPr>
          <w:highlight w:val="white"/>
          <w:lang w:eastAsia="fi-FI"/>
        </w:rPr>
        <w:tab/>
      </w:r>
      <w:r w:rsidRPr="0038571B">
        <w:rPr>
          <w:highlight w:val="white"/>
          <w:lang w:eastAsia="fi-FI"/>
        </w:rPr>
        <w:tab/>
      </w:r>
      <w:r w:rsidRPr="0038571B">
        <w:rPr>
          <w:color w:val="0000FF"/>
          <w:highlight w:val="white"/>
          <w:lang w:eastAsia="fi-FI"/>
        </w:rPr>
        <w:t>&lt;</w:t>
      </w:r>
      <w:r w:rsidRPr="0038571B">
        <w:rPr>
          <w:color w:val="800000"/>
          <w:highlight w:val="white"/>
          <w:lang w:eastAsia="fi-FI"/>
        </w:rPr>
        <w:t>title</w:t>
      </w:r>
      <w:r w:rsidRPr="0038571B">
        <w:rPr>
          <w:color w:val="0000FF"/>
          <w:highlight w:val="white"/>
          <w:lang w:eastAsia="fi-FI"/>
        </w:rPr>
        <w:t>&gt;</w:t>
      </w:r>
      <w:r w:rsidRPr="0038571B">
        <w:rPr>
          <w:highlight w:val="white"/>
          <w:lang w:eastAsia="fi-FI"/>
        </w:rPr>
        <w:t>Hoidon arviointi</w:t>
      </w:r>
      <w:r w:rsidRPr="0038571B">
        <w:rPr>
          <w:color w:val="0000FF"/>
          <w:highlight w:val="white"/>
          <w:lang w:eastAsia="fi-FI"/>
        </w:rPr>
        <w:t>&lt;/</w:t>
      </w:r>
      <w:r w:rsidRPr="0038571B">
        <w:rPr>
          <w:color w:val="800000"/>
          <w:highlight w:val="white"/>
          <w:lang w:eastAsia="fi-FI"/>
        </w:rPr>
        <w:t>title</w:t>
      </w:r>
      <w:r w:rsidRPr="0038571B">
        <w:rPr>
          <w:color w:val="0000FF"/>
          <w:highlight w:val="white"/>
          <w:lang w:eastAsia="fi-FI"/>
        </w:rPr>
        <w:t>&gt;</w:t>
      </w:r>
    </w:p>
    <w:p w14:paraId="469A9841" w14:textId="77777777" w:rsidR="003E639A" w:rsidRPr="009C78A3" w:rsidRDefault="003E639A" w:rsidP="0024249E"/>
    <w:p w14:paraId="33CFDBE4" w14:textId="77777777" w:rsidR="003E639A" w:rsidRDefault="00BC09F1" w:rsidP="0024249E">
      <w:r>
        <w:t xml:space="preserve">Tämän tason alla seuraavassa section-elementissä ilmoitetaan otsikot section-luokan code-elementillä. Otsikkokoodisto 1.2.246.537.6.14.2006 (AR/YDIN - Otsikot) löytyy THL:n koodistopalvelimelta ja koodisto </w:t>
      </w:r>
      <w:r w:rsidRPr="001908CA">
        <w:t>Lähetteen ja hoitopalautteen otsikot</w:t>
      </w:r>
      <w:r w:rsidRPr="001C0ED8">
        <w:t xml:space="preserve"> 1.2.246.537.6.40182.2009</w:t>
      </w:r>
      <w:r>
        <w:t xml:space="preserve"> löytyy tämän dokumentin liitteenä. Otsikoiden alla tulevat hoitopalautteen tiedot tekstimuodossa omissa kappaleissaan (paragraph) ja tiedot koodatussa muodossa entry-rakenteissa.</w:t>
      </w:r>
    </w:p>
    <w:p w14:paraId="48339158" w14:textId="77777777" w:rsidR="003E639A" w:rsidRDefault="003E639A" w:rsidP="0024249E"/>
    <w:p w14:paraId="7D5BBCCC" w14:textId="77777777" w:rsidR="00C87410" w:rsidRPr="009E385C" w:rsidRDefault="00C87410" w:rsidP="0024249E"/>
    <w:p w14:paraId="4366EA86" w14:textId="77777777" w:rsidR="003E639A" w:rsidRPr="00E37648" w:rsidRDefault="003E639A" w:rsidP="0024249E">
      <w:pPr>
        <w:rPr>
          <w:color w:val="000000"/>
          <w:highlight w:val="white"/>
          <w:lang w:val="en-GB" w:eastAsia="fi-FI"/>
        </w:rPr>
      </w:pPr>
      <w:r w:rsidRPr="00E37648">
        <w:rPr>
          <w:highlight w:val="white"/>
          <w:lang w:val="en-GB" w:eastAsia="fi-FI"/>
        </w:rPr>
        <w:t>&lt;section</w:t>
      </w:r>
      <w:r w:rsidRPr="00E37648">
        <w:rPr>
          <w:color w:val="0000FF"/>
          <w:highlight w:val="white"/>
          <w:lang w:val="en-GB" w:eastAsia="fi-FI"/>
        </w:rPr>
        <w:t>&gt;</w:t>
      </w:r>
    </w:p>
    <w:p w14:paraId="5E3FFFCD" w14:textId="77777777" w:rsidR="003E639A" w:rsidRPr="00E37648" w:rsidRDefault="003E639A" w:rsidP="0024249E">
      <w:pPr>
        <w:rPr>
          <w:color w:val="000000"/>
          <w:highlight w:val="white"/>
          <w:lang w:val="en-GB" w:eastAsia="fi-FI"/>
        </w:rPr>
      </w:pPr>
      <w:r w:rsidRPr="00E37648">
        <w:rPr>
          <w:color w:val="0000FF"/>
          <w:highlight w:val="white"/>
          <w:lang w:val="en-GB" w:eastAsia="fi-FI"/>
        </w:rPr>
        <w:t>&lt;</w:t>
      </w:r>
      <w:r w:rsidRPr="00E37648">
        <w:rPr>
          <w:color w:val="800000"/>
          <w:highlight w:val="white"/>
          <w:lang w:val="en-GB" w:eastAsia="fi-FI"/>
        </w:rPr>
        <w:t>code</w:t>
      </w:r>
      <w:r w:rsidRPr="00E37648">
        <w:rPr>
          <w:highlight w:val="white"/>
          <w:lang w:val="en-GB" w:eastAsia="fi-FI"/>
        </w:rPr>
        <w:t xml:space="preserve"> code</w:t>
      </w:r>
      <w:r w:rsidRPr="00E37648">
        <w:rPr>
          <w:color w:val="0000FF"/>
          <w:highlight w:val="white"/>
          <w:lang w:val="en-GB" w:eastAsia="fi-FI"/>
        </w:rPr>
        <w:t>="</w:t>
      </w:r>
      <w:r w:rsidRPr="00E37648">
        <w:rPr>
          <w:color w:val="000000"/>
          <w:highlight w:val="white"/>
          <w:lang w:val="en-GB" w:eastAsia="fi-FI"/>
        </w:rPr>
        <w:t>29</w:t>
      </w:r>
      <w:r w:rsidRPr="00E37648">
        <w:rPr>
          <w:color w:val="0000FF"/>
          <w:highlight w:val="white"/>
          <w:lang w:val="en-GB" w:eastAsia="fi-FI"/>
        </w:rPr>
        <w:t>"</w:t>
      </w:r>
      <w:r w:rsidRPr="00E37648">
        <w:rPr>
          <w:highlight w:val="white"/>
          <w:lang w:val="en-GB" w:eastAsia="fi-FI"/>
        </w:rPr>
        <w:t xml:space="preserve"> codeSystem</w:t>
      </w:r>
      <w:r w:rsidRPr="00E37648">
        <w:rPr>
          <w:color w:val="0000FF"/>
          <w:highlight w:val="white"/>
          <w:lang w:val="en-GB" w:eastAsia="fi-FI"/>
        </w:rPr>
        <w:t>="</w:t>
      </w:r>
      <w:r w:rsidRPr="00E37648">
        <w:rPr>
          <w:color w:val="000000"/>
          <w:highlight w:val="white"/>
          <w:lang w:val="en-GB" w:eastAsia="fi-FI"/>
        </w:rPr>
        <w:t>1.2.246.537.6.14.2006</w:t>
      </w:r>
      <w:r w:rsidRPr="00E37648">
        <w:rPr>
          <w:color w:val="0000FF"/>
          <w:highlight w:val="white"/>
          <w:lang w:val="en-GB" w:eastAsia="fi-FI"/>
        </w:rPr>
        <w:t>"</w:t>
      </w:r>
      <w:r w:rsidRPr="00E37648">
        <w:rPr>
          <w:highlight w:val="white"/>
          <w:lang w:val="en-GB" w:eastAsia="fi-FI"/>
        </w:rPr>
        <w:t xml:space="preserve"> codeSystemName</w:t>
      </w:r>
      <w:r w:rsidRPr="00E37648">
        <w:rPr>
          <w:color w:val="0000FF"/>
          <w:highlight w:val="white"/>
          <w:lang w:val="en-GB" w:eastAsia="fi-FI"/>
        </w:rPr>
        <w:t>="</w:t>
      </w:r>
      <w:r w:rsidRPr="00E37648">
        <w:rPr>
          <w:color w:val="000000"/>
          <w:highlight w:val="white"/>
          <w:lang w:val="en-GB" w:eastAsia="fi-FI"/>
        </w:rPr>
        <w:t>Otsikot</w:t>
      </w:r>
      <w:r w:rsidRPr="00E37648">
        <w:rPr>
          <w:color w:val="0000FF"/>
          <w:highlight w:val="white"/>
          <w:lang w:val="en-GB" w:eastAsia="fi-FI"/>
        </w:rPr>
        <w:t>"</w:t>
      </w:r>
      <w:r w:rsidRPr="00E37648">
        <w:rPr>
          <w:highlight w:val="white"/>
          <w:lang w:val="en-GB" w:eastAsia="fi-FI"/>
        </w:rPr>
        <w:t xml:space="preserve"> displayName</w:t>
      </w:r>
      <w:r w:rsidRPr="00E37648">
        <w:rPr>
          <w:color w:val="0000FF"/>
          <w:highlight w:val="white"/>
          <w:lang w:val="en-GB" w:eastAsia="fi-FI"/>
        </w:rPr>
        <w:t>="</w:t>
      </w:r>
      <w:r w:rsidRPr="00E37648">
        <w:rPr>
          <w:color w:val="000000"/>
          <w:highlight w:val="white"/>
          <w:lang w:val="en-GB" w:eastAsia="fi-FI"/>
        </w:rPr>
        <w:t>Loppuarvio</w:t>
      </w:r>
      <w:r w:rsidRPr="00E37648">
        <w:rPr>
          <w:color w:val="0000FF"/>
          <w:highlight w:val="white"/>
          <w:lang w:val="en-GB" w:eastAsia="fi-FI"/>
        </w:rPr>
        <w:t>"/&gt;</w:t>
      </w:r>
    </w:p>
    <w:p w14:paraId="5845559B" w14:textId="77777777" w:rsidR="003E639A" w:rsidRPr="00E37648" w:rsidRDefault="00C87410" w:rsidP="0024249E">
      <w:pPr>
        <w:rPr>
          <w:highlight w:val="white"/>
          <w:lang w:val="en-GB" w:eastAsia="fi-FI"/>
        </w:rPr>
      </w:pPr>
      <w:r>
        <w:rPr>
          <w:highlight w:val="white"/>
          <w:lang w:val="en-GB" w:eastAsia="fi-FI"/>
        </w:rPr>
        <w:tab/>
      </w:r>
      <w:r w:rsidR="003E639A" w:rsidRPr="00E37648">
        <w:rPr>
          <w:color w:val="0000FF"/>
          <w:highlight w:val="white"/>
          <w:lang w:val="en-GB" w:eastAsia="fi-FI"/>
        </w:rPr>
        <w:t>&lt;</w:t>
      </w:r>
      <w:r w:rsidR="003E639A" w:rsidRPr="00E37648">
        <w:rPr>
          <w:color w:val="800000"/>
          <w:highlight w:val="white"/>
          <w:lang w:val="en-GB" w:eastAsia="fi-FI"/>
        </w:rPr>
        <w:t>title</w:t>
      </w:r>
      <w:r w:rsidR="003E639A" w:rsidRPr="00E37648">
        <w:rPr>
          <w:color w:val="0000FF"/>
          <w:highlight w:val="white"/>
          <w:lang w:val="en-GB" w:eastAsia="fi-FI"/>
        </w:rPr>
        <w:t>&gt;</w:t>
      </w:r>
      <w:r w:rsidR="003E639A" w:rsidRPr="00E37648">
        <w:rPr>
          <w:highlight w:val="white"/>
          <w:lang w:val="en-GB" w:eastAsia="fi-FI"/>
        </w:rPr>
        <w:t>Loppuarvio</w:t>
      </w:r>
      <w:r w:rsidR="003E639A" w:rsidRPr="00E37648">
        <w:rPr>
          <w:color w:val="0000FF"/>
          <w:highlight w:val="white"/>
          <w:lang w:val="en-GB" w:eastAsia="fi-FI"/>
        </w:rPr>
        <w:t>&lt;/</w:t>
      </w:r>
      <w:r w:rsidR="003E639A" w:rsidRPr="00E37648">
        <w:rPr>
          <w:color w:val="800000"/>
          <w:highlight w:val="white"/>
          <w:lang w:val="en-GB" w:eastAsia="fi-FI"/>
        </w:rPr>
        <w:t>title</w:t>
      </w:r>
      <w:r w:rsidR="003E639A" w:rsidRPr="00E37648">
        <w:rPr>
          <w:color w:val="0000FF"/>
          <w:highlight w:val="white"/>
          <w:lang w:val="en-GB" w:eastAsia="fi-FI"/>
        </w:rPr>
        <w:t>&gt;</w:t>
      </w:r>
    </w:p>
    <w:p w14:paraId="76F1F7FE" w14:textId="77777777" w:rsidR="003E639A" w:rsidRPr="00E37648" w:rsidRDefault="003E639A" w:rsidP="0024249E">
      <w:pPr>
        <w:rPr>
          <w:highlight w:val="white"/>
          <w:lang w:val="en-GB" w:eastAsia="fi-FI"/>
        </w:rPr>
      </w:pPr>
      <w:r w:rsidRPr="00E37648">
        <w:rPr>
          <w:highlight w:val="white"/>
          <w:lang w:val="en-GB" w:eastAsia="fi-FI"/>
        </w:rPr>
        <w:tab/>
      </w:r>
      <w:r w:rsidRPr="00E37648">
        <w:rPr>
          <w:color w:val="0000FF"/>
          <w:highlight w:val="white"/>
          <w:lang w:val="en-GB" w:eastAsia="fi-FI"/>
        </w:rPr>
        <w:t>&lt;</w:t>
      </w:r>
      <w:r w:rsidRPr="00E37648">
        <w:rPr>
          <w:color w:val="800000"/>
          <w:highlight w:val="white"/>
          <w:lang w:val="en-GB" w:eastAsia="fi-FI"/>
        </w:rPr>
        <w:t>text</w:t>
      </w:r>
      <w:r w:rsidRPr="00E37648">
        <w:rPr>
          <w:color w:val="FF0000"/>
          <w:highlight w:val="white"/>
          <w:lang w:val="en-GB" w:eastAsia="fi-FI"/>
        </w:rPr>
        <w:t xml:space="preserve"> ID</w:t>
      </w:r>
      <w:r w:rsidRPr="00E37648">
        <w:rPr>
          <w:color w:val="0000FF"/>
          <w:highlight w:val="white"/>
          <w:lang w:val="en-GB" w:eastAsia="fi-FI"/>
        </w:rPr>
        <w:t>="</w:t>
      </w:r>
      <w:r w:rsidRPr="00E37648">
        <w:rPr>
          <w:highlight w:val="white"/>
          <w:lang w:val="en-GB" w:eastAsia="fi-FI"/>
        </w:rPr>
        <w:t>OID1.2.246.10.12345676.14.2009.123.1111.1.1</w:t>
      </w:r>
      <w:r w:rsidRPr="00E37648">
        <w:rPr>
          <w:color w:val="0000FF"/>
          <w:highlight w:val="white"/>
          <w:lang w:val="en-GB" w:eastAsia="fi-FI"/>
        </w:rPr>
        <w:t>"&gt;</w:t>
      </w:r>
    </w:p>
    <w:p w14:paraId="3BC3BF90" w14:textId="77777777" w:rsidR="003E639A" w:rsidRDefault="003E639A" w:rsidP="0024249E">
      <w:pPr>
        <w:rPr>
          <w:highlight w:val="white"/>
          <w:lang w:eastAsia="fi-FI"/>
        </w:rPr>
      </w:pPr>
      <w:r w:rsidRPr="00E37648">
        <w:rPr>
          <w:highlight w:val="white"/>
          <w:lang w:val="en-GB" w:eastAsia="fi-FI"/>
        </w:rPr>
        <w:tab/>
      </w:r>
      <w:r w:rsidRPr="00E37648">
        <w:rPr>
          <w:highlight w:val="white"/>
          <w:lang w:val="en-GB" w:eastAsia="fi-FI"/>
        </w:rPr>
        <w:tab/>
      </w:r>
      <w:r>
        <w:rPr>
          <w:color w:val="0000FF"/>
          <w:highlight w:val="white"/>
          <w:lang w:eastAsia="fi-FI"/>
        </w:rPr>
        <w:t>&lt;</w:t>
      </w:r>
      <w:r>
        <w:rPr>
          <w:color w:val="800000"/>
          <w:highlight w:val="white"/>
          <w:lang w:eastAsia="fi-FI"/>
        </w:rPr>
        <w:t>paragraph</w:t>
      </w:r>
      <w:r>
        <w:rPr>
          <w:color w:val="0000FF"/>
          <w:highlight w:val="white"/>
          <w:lang w:eastAsia="fi-FI"/>
        </w:rPr>
        <w:t>&gt;</w:t>
      </w:r>
      <w:r>
        <w:rPr>
          <w:highlight w:val="white"/>
          <w:lang w:eastAsia="fi-FI"/>
        </w:rPr>
        <w:t>Tähän tulee loppuarvio tekstinä.</w:t>
      </w:r>
      <w:r>
        <w:rPr>
          <w:color w:val="0000FF"/>
          <w:highlight w:val="white"/>
          <w:lang w:eastAsia="fi-FI"/>
        </w:rPr>
        <w:t>&lt;/</w:t>
      </w:r>
      <w:r>
        <w:rPr>
          <w:color w:val="800000"/>
          <w:highlight w:val="white"/>
          <w:lang w:eastAsia="fi-FI"/>
        </w:rPr>
        <w:t>paragraph</w:t>
      </w:r>
      <w:r>
        <w:rPr>
          <w:color w:val="0000FF"/>
          <w:highlight w:val="white"/>
          <w:lang w:eastAsia="fi-FI"/>
        </w:rPr>
        <w:t>&gt;</w:t>
      </w:r>
    </w:p>
    <w:p w14:paraId="5F98CD8E" w14:textId="77777777" w:rsidR="003E639A" w:rsidRDefault="003E639A" w:rsidP="0024249E">
      <w:pPr>
        <w:rPr>
          <w:color w:val="000000"/>
          <w:highlight w:val="white"/>
          <w:lang w:eastAsia="fi-FI"/>
        </w:rPr>
      </w:pPr>
      <w:r>
        <w:rPr>
          <w:color w:val="0000FF"/>
          <w:highlight w:val="white"/>
          <w:lang w:eastAsia="fi-FI"/>
        </w:rPr>
        <w:t>&lt;/</w:t>
      </w:r>
      <w:r>
        <w:rPr>
          <w:highlight w:val="white"/>
          <w:lang w:eastAsia="fi-FI"/>
        </w:rPr>
        <w:t>text</w:t>
      </w:r>
      <w:r>
        <w:rPr>
          <w:color w:val="0000FF"/>
          <w:highlight w:val="white"/>
          <w:lang w:eastAsia="fi-FI"/>
        </w:rPr>
        <w:t>&gt;</w:t>
      </w:r>
    </w:p>
    <w:p w14:paraId="04129D0D" w14:textId="77777777" w:rsidR="003E639A" w:rsidRPr="005543C8" w:rsidRDefault="003E639A" w:rsidP="0024249E">
      <w:r>
        <w:rPr>
          <w:color w:val="0000FF"/>
          <w:highlight w:val="white"/>
          <w:lang w:eastAsia="fi-FI"/>
        </w:rPr>
        <w:t>&lt;/</w:t>
      </w:r>
      <w:r>
        <w:rPr>
          <w:highlight w:val="white"/>
          <w:lang w:eastAsia="fi-FI"/>
        </w:rPr>
        <w:t>section</w:t>
      </w:r>
      <w:r>
        <w:rPr>
          <w:color w:val="0000FF"/>
          <w:highlight w:val="white"/>
          <w:lang w:eastAsia="fi-FI"/>
        </w:rPr>
        <w:t>&gt;</w:t>
      </w:r>
    </w:p>
    <w:p w14:paraId="591FB4BE" w14:textId="77777777" w:rsidR="003E639A" w:rsidRPr="005543C8" w:rsidRDefault="003E639A" w:rsidP="0024249E"/>
    <w:p w14:paraId="3065BFA1" w14:textId="77777777" w:rsidR="003E639A" w:rsidRDefault="003E639A" w:rsidP="0024249E"/>
    <w:p w14:paraId="4A755ED3" w14:textId="77777777" w:rsidR="003E639A" w:rsidRDefault="003E639A" w:rsidP="0024249E"/>
    <w:p w14:paraId="13C3AE9B" w14:textId="78C44415" w:rsidR="00BC09F1" w:rsidRDefault="00BC09F1" w:rsidP="0024249E">
      <w:r>
        <w:t xml:space="preserve">Koodatut rakenteet tunnistetaan Lähete/hoitopalaute kenttäkoodistolla (1.2.246.537.6.12.2002.124), joka löytyy tämän dokumentin liitteenä (Liite A) </w:t>
      </w:r>
      <w:r w:rsidR="00BB042A">
        <w:t xml:space="preserve">Keskeiset </w:t>
      </w:r>
      <w:r w:rsidR="001D1DEE">
        <w:t>terveys</w:t>
      </w:r>
      <w:r w:rsidR="00BB042A">
        <w:t xml:space="preserve">tiedot </w:t>
      </w:r>
      <w:r w:rsidR="00C82947">
        <w:t>esitetään pikaXML sanomista muodostetulla</w:t>
      </w:r>
      <w:r w:rsidR="00BB042A">
        <w:t xml:space="preserve"> hoitopalautteella </w:t>
      </w:r>
      <w:r w:rsidR="001D1DEE">
        <w:t>näyttömuodossa.</w:t>
      </w:r>
    </w:p>
    <w:p w14:paraId="1993F24C" w14:textId="7B573C2D" w:rsidR="003E639A" w:rsidRDefault="003E639A" w:rsidP="0024249E"/>
    <w:p w14:paraId="5BC31FA8" w14:textId="46D5EA17" w:rsidR="003E639A" w:rsidRDefault="003E639A" w:rsidP="0024249E"/>
    <w:p w14:paraId="17824B6D" w14:textId="77777777" w:rsidR="006C5625" w:rsidRDefault="006C5625" w:rsidP="0024249E"/>
    <w:p w14:paraId="67A245E6" w14:textId="5FB31F4F" w:rsidR="003E639A" w:rsidRDefault="0076016F">
      <w:pPr>
        <w:pStyle w:val="Otsikko2"/>
        <w:pPrChange w:id="588" w:author="Katariina Lassila" w:date="2020-03-12T14:51:00Z">
          <w:pPr/>
        </w:pPrChange>
      </w:pPr>
      <w:bookmarkStart w:id="589" w:name="_Toc384330167"/>
      <w:bookmarkStart w:id="590" w:name="_Toc35204240"/>
      <w:r>
        <w:t>Hoitopalautteen perusrakenteiden</w:t>
      </w:r>
      <w:r w:rsidR="003E639A">
        <w:t xml:space="preserve"> yhteenveto</w:t>
      </w:r>
      <w:bookmarkEnd w:id="589"/>
      <w:bookmarkEnd w:id="590"/>
      <w:r w:rsidR="003E639A">
        <w:t xml:space="preserve"> </w:t>
      </w:r>
    </w:p>
    <w:p w14:paraId="57606889" w14:textId="77777777" w:rsidR="003E639A" w:rsidRDefault="003E639A" w:rsidP="0024249E"/>
    <w:p w14:paraId="289743C3" w14:textId="41364FA1" w:rsidR="0076016F" w:rsidRDefault="00BB042A" w:rsidP="0024249E">
      <w:r>
        <w:t>Hoitop</w:t>
      </w:r>
      <w:r w:rsidR="0076016F">
        <w:t xml:space="preserve">alaute-näkymässä käytetään </w:t>
      </w:r>
      <w:r w:rsidR="006C5625">
        <w:t xml:space="preserve">ensisijaisesti </w:t>
      </w:r>
      <w:r w:rsidR="0076016F">
        <w:t>seuraavia hoitoprosessin vaiheita, otsikoita ja tietokenttiä. Otsikkokoodistojen 1.2.246.537.6.14.2006 (AR/YDIN - Ots</w:t>
      </w:r>
      <w:r w:rsidR="00C87410">
        <w:t>ikot 2006)</w:t>
      </w:r>
      <w:r w:rsidR="0076016F">
        <w:t xml:space="preserve"> ja </w:t>
      </w:r>
      <w:r w:rsidR="0076016F" w:rsidRPr="001C0ED8">
        <w:t>1.2.246.537.6.40182.2009</w:t>
      </w:r>
      <w:r w:rsidR="0076016F">
        <w:t xml:space="preserve"> (</w:t>
      </w:r>
      <w:r w:rsidR="0076016F" w:rsidRPr="00835CA4">
        <w:t>Lähetteen ja hoitopalautteen otsikot</w:t>
      </w:r>
      <w:r w:rsidR="0076016F">
        <w:t>) mukaiset koodit ovat suluissa otsikoiden perässä.</w:t>
      </w:r>
    </w:p>
    <w:p w14:paraId="4E0F4A35" w14:textId="77777777" w:rsidR="003E639A" w:rsidRDefault="003E639A" w:rsidP="0024249E"/>
    <w:p w14:paraId="3B9EC033" w14:textId="60661C3F" w:rsidR="0076016F" w:rsidRDefault="00D472B3" w:rsidP="0024249E">
      <w:r>
        <w:rPr>
          <w:b/>
        </w:rPr>
        <w:t>Hoitopalaute</w:t>
      </w:r>
      <w:r>
        <w:t xml:space="preserve"> </w:t>
      </w:r>
      <w:r w:rsidR="0076016F">
        <w:t>(näkymä: 1.2.246.537.6.12.2002:125)</w:t>
      </w:r>
    </w:p>
    <w:p w14:paraId="54404269" w14:textId="77777777" w:rsidR="0076016F" w:rsidRDefault="0076016F" w:rsidP="0024249E">
      <w:r w:rsidRPr="005E61B2">
        <w:rPr>
          <w:b/>
        </w:rPr>
        <w:t>Määrittämätön hoitoprosessin vaihe</w:t>
      </w:r>
      <w:r>
        <w:t xml:space="preserve"> (hoitoprosessin vaihe: 1.2.246.537.6.13.2006:99)</w:t>
      </w:r>
    </w:p>
    <w:p w14:paraId="4040A6D6" w14:textId="77777777" w:rsidR="0076016F" w:rsidRDefault="0076016F" w:rsidP="0024249E">
      <w:r w:rsidRPr="005E61B2">
        <w:t>Lähetteen ja hoitopalautteen tekniset ja osapuolitiedot</w:t>
      </w:r>
      <w:r>
        <w:t xml:space="preserve"> (otsikko: </w:t>
      </w:r>
      <w:r w:rsidRPr="001C0ED8">
        <w:t>1.2.246.537.6.40182.2009</w:t>
      </w:r>
      <w:r>
        <w:t>:1)</w:t>
      </w:r>
    </w:p>
    <w:p w14:paraId="0B4D40C7" w14:textId="0CF38166" w:rsidR="0076016F" w:rsidRDefault="0076016F" w:rsidP="0024249E">
      <w:pPr>
        <w:pStyle w:val="Luettelokappale"/>
        <w:numPr>
          <w:ilvl w:val="0"/>
          <w:numId w:val="32"/>
        </w:numPr>
      </w:pPr>
      <w:r w:rsidRPr="00DC5633">
        <w:rPr>
          <w:b/>
        </w:rPr>
        <w:t>Hoitopalautteen tunnus</w:t>
      </w:r>
      <w:r>
        <w:t xml:space="preserve"> ja </w:t>
      </w:r>
      <w:r w:rsidRPr="00FC0DDF">
        <w:t>vastuulääkäri</w:t>
      </w:r>
      <w:r>
        <w:t xml:space="preserve"> (tietokenttä)</w:t>
      </w:r>
    </w:p>
    <w:p w14:paraId="74B7ED4F" w14:textId="2DB603BF" w:rsidR="006C5625" w:rsidRDefault="006C5625" w:rsidP="0024249E">
      <w:pPr>
        <w:pStyle w:val="Luettelokappale"/>
        <w:numPr>
          <w:ilvl w:val="0"/>
          <w:numId w:val="32"/>
        </w:numPr>
      </w:pPr>
      <w:r w:rsidRPr="00DC5633">
        <w:rPr>
          <w:b/>
        </w:rPr>
        <w:lastRenderedPageBreak/>
        <w:t>Hoitopalautteen tunnus</w:t>
      </w:r>
      <w:r>
        <w:t xml:space="preserve"> ja </w:t>
      </w:r>
      <w:r w:rsidRPr="00FC0DDF">
        <w:t>vastuulääkäri</w:t>
      </w:r>
      <w:r>
        <w:t xml:space="preserve">, </w:t>
      </w:r>
      <w:r w:rsidRPr="006C5625">
        <w:t>String-muoto</w:t>
      </w:r>
      <w:r>
        <w:t xml:space="preserve"> (tietokenttä)</w:t>
      </w:r>
    </w:p>
    <w:p w14:paraId="2DBACE63" w14:textId="77777777" w:rsidR="0076016F" w:rsidRDefault="0076016F">
      <w:pPr>
        <w:pStyle w:val="Luettelokappale"/>
        <w:numPr>
          <w:ilvl w:val="0"/>
          <w:numId w:val="32"/>
        </w:numPr>
        <w:pPrChange w:id="591" w:author="Katariina Lassila" w:date="2020-03-12T14:51:00Z">
          <w:pPr/>
        </w:pPrChange>
      </w:pPr>
      <w:r w:rsidRPr="00FC0DDF">
        <w:rPr>
          <w:b/>
        </w:rPr>
        <w:t>Alkuperäisen järjestelmän lähetteen OID-tunnus</w:t>
      </w:r>
      <w:r>
        <w:t>, antopäivämäärä, lähettävä laitos ja lääkäri (tietokenttä)</w:t>
      </w:r>
    </w:p>
    <w:p w14:paraId="1218D6FB" w14:textId="15FC25F9" w:rsidR="0076016F" w:rsidRDefault="0076016F" w:rsidP="0024249E">
      <w:pPr>
        <w:pStyle w:val="Luettelokappale"/>
        <w:numPr>
          <w:ilvl w:val="0"/>
          <w:numId w:val="32"/>
        </w:numPr>
      </w:pPr>
      <w:r w:rsidRPr="00FC0DDF">
        <w:rPr>
          <w:b/>
        </w:rPr>
        <w:t>Alkuperäisen järjestelmän lähetteen tunnus</w:t>
      </w:r>
      <w:r>
        <w:t>, antopäivämäärä, lähettävä laitos ja lääkäri, String-muoto (tietokenttä)</w:t>
      </w:r>
    </w:p>
    <w:p w14:paraId="28C2C6F7" w14:textId="22681DCC" w:rsidR="0076016F" w:rsidRDefault="0076016F" w:rsidP="0024249E">
      <w:pPr>
        <w:pStyle w:val="Luettelokappale"/>
        <w:numPr>
          <w:ilvl w:val="0"/>
          <w:numId w:val="32"/>
        </w:numPr>
      </w:pPr>
      <w:r w:rsidRPr="00FC0DDF">
        <w:rPr>
          <w:b/>
        </w:rPr>
        <w:t>Sanoman tyyppi</w:t>
      </w:r>
      <w:r w:rsidRPr="00167B22">
        <w:t xml:space="preserve"> ja alityyppi </w:t>
      </w:r>
      <w:r>
        <w:t>(tietokenttä)</w:t>
      </w:r>
    </w:p>
    <w:p w14:paraId="0F4BEA16" w14:textId="56BF9118" w:rsidR="0041677A" w:rsidRDefault="0041677A" w:rsidP="0024249E">
      <w:pPr>
        <w:pStyle w:val="Luettelokappale"/>
        <w:numPr>
          <w:ilvl w:val="0"/>
          <w:numId w:val="32"/>
        </w:numPr>
      </w:pPr>
      <w:r>
        <w:t>Hoitopalautteen vastaanottaja (tietokenttä)</w:t>
      </w:r>
    </w:p>
    <w:p w14:paraId="4A8088BF" w14:textId="77777777" w:rsidR="00D756E9" w:rsidRDefault="0015047B" w:rsidP="0024249E">
      <w:r>
        <w:tab/>
      </w:r>
    </w:p>
    <w:p w14:paraId="764B977E" w14:textId="77777777" w:rsidR="00D756E9" w:rsidRDefault="00D756E9" w:rsidP="0024249E"/>
    <w:p w14:paraId="5357C6A0" w14:textId="15F86BC8" w:rsidR="0076016F" w:rsidRDefault="0076016F" w:rsidP="0024249E">
      <w:r w:rsidRPr="005E61B2">
        <w:rPr>
          <w:b/>
        </w:rPr>
        <w:t>Hoidon arviointi</w:t>
      </w:r>
      <w:r>
        <w:t xml:space="preserve"> (hoitoprosessin vaihe: 1.2.246.537.6.13.2006:16)</w:t>
      </w:r>
    </w:p>
    <w:p w14:paraId="696BBA3F" w14:textId="5AA495BA" w:rsidR="0076016F" w:rsidRDefault="0015047B" w:rsidP="0024249E">
      <w:r>
        <w:tab/>
      </w:r>
      <w:r>
        <w:tab/>
      </w:r>
    </w:p>
    <w:p w14:paraId="64D4DFB9" w14:textId="488A608D" w:rsidR="0076016F" w:rsidRDefault="0015047B" w:rsidP="0024249E">
      <w:r>
        <w:tab/>
      </w:r>
      <w:r>
        <w:tab/>
      </w:r>
      <w:r w:rsidR="0076016F" w:rsidRPr="005E61B2">
        <w:rPr>
          <w:b/>
        </w:rPr>
        <w:t>Loppuarvio</w:t>
      </w:r>
      <w:r w:rsidR="0076016F">
        <w:t xml:space="preserve"> (otsikko: 1.2.246.537.6.14.2006:29)</w:t>
      </w:r>
    </w:p>
    <w:p w14:paraId="7FA6CDDF" w14:textId="77777777" w:rsidR="00D756E9" w:rsidRDefault="00D756E9" w:rsidP="0024249E"/>
    <w:p w14:paraId="55979811" w14:textId="34D31035" w:rsidR="0076016F" w:rsidRDefault="0076016F" w:rsidP="0024249E">
      <w:r>
        <w:tab/>
      </w:r>
      <w:r>
        <w:tab/>
      </w:r>
      <w:r w:rsidRPr="005E61B2">
        <w:rPr>
          <w:b/>
        </w:rPr>
        <w:t>Hoidon tarve</w:t>
      </w:r>
      <w:r>
        <w:t xml:space="preserve"> (otsikko: 1.2.246.537.6.14.2006:21)</w:t>
      </w:r>
    </w:p>
    <w:p w14:paraId="20218DC2" w14:textId="77777777" w:rsidR="00D756E9" w:rsidRDefault="00D756E9" w:rsidP="0024249E"/>
    <w:p w14:paraId="44016358" w14:textId="007F48A4" w:rsidR="0076016F" w:rsidRDefault="0076016F" w:rsidP="0024249E">
      <w:r>
        <w:tab/>
      </w:r>
      <w:r>
        <w:tab/>
      </w:r>
      <w:r w:rsidRPr="005E61B2">
        <w:rPr>
          <w:b/>
        </w:rPr>
        <w:t>Tutkimukset</w:t>
      </w:r>
      <w:r>
        <w:t xml:space="preserve"> (otsikko: 1.2.246.537.6.14.2006:53)</w:t>
      </w:r>
    </w:p>
    <w:p w14:paraId="2E126251" w14:textId="77777777" w:rsidR="00D756E9" w:rsidRDefault="00D756E9" w:rsidP="0024249E"/>
    <w:p w14:paraId="18EB5976" w14:textId="6DBB67FB" w:rsidR="0076016F" w:rsidRDefault="0076016F" w:rsidP="0024249E">
      <w:r>
        <w:tab/>
      </w:r>
      <w:r>
        <w:tab/>
      </w:r>
      <w:r w:rsidRPr="005E61B2">
        <w:rPr>
          <w:b/>
        </w:rPr>
        <w:t>Toimenpiteet</w:t>
      </w:r>
      <w:r>
        <w:t xml:space="preserve"> (otsikko: 1.2.246.537.6.14.2006:51)</w:t>
      </w:r>
    </w:p>
    <w:p w14:paraId="4990FDD2" w14:textId="77777777" w:rsidR="00D756E9" w:rsidRDefault="00D756E9" w:rsidP="0024249E"/>
    <w:p w14:paraId="17D3BC97" w14:textId="684821A6" w:rsidR="0076016F" w:rsidRDefault="0076016F" w:rsidP="0024249E">
      <w:r w:rsidRPr="005E61B2">
        <w:t>Diagnoosi: asiakkaan aikaisemmat sairaudet</w:t>
      </w:r>
      <w:r>
        <w:t xml:space="preserve"> (otsikko: 1.2.246.537.6.14.2006:13)</w:t>
      </w:r>
    </w:p>
    <w:p w14:paraId="323FC6E1" w14:textId="77777777" w:rsidR="00D756E9" w:rsidRDefault="00D756E9" w:rsidP="0024249E"/>
    <w:p w14:paraId="30F6B397" w14:textId="49EC52BE" w:rsidR="0076016F" w:rsidRDefault="0015047B" w:rsidP="0024249E">
      <w:r>
        <w:tab/>
      </w:r>
      <w:r>
        <w:tab/>
      </w:r>
      <w:r w:rsidR="0076016F" w:rsidRPr="005E61B2">
        <w:rPr>
          <w:b/>
        </w:rPr>
        <w:t>Lääkehoito</w:t>
      </w:r>
      <w:r w:rsidR="0076016F">
        <w:t xml:space="preserve"> (otsikko: 1.2.246.537.6.14.2006:55)</w:t>
      </w:r>
    </w:p>
    <w:p w14:paraId="0A2F22B6" w14:textId="77777777" w:rsidR="00D756E9" w:rsidRDefault="00D756E9" w:rsidP="0024249E"/>
    <w:p w14:paraId="03546D51" w14:textId="0279D217" w:rsidR="0076016F" w:rsidRDefault="0076016F" w:rsidP="0024249E">
      <w:r>
        <w:tab/>
      </w:r>
      <w:r>
        <w:tab/>
      </w:r>
      <w:r w:rsidRPr="005E61B2">
        <w:rPr>
          <w:b/>
        </w:rPr>
        <w:t>Lausunnot</w:t>
      </w:r>
      <w:r>
        <w:t xml:space="preserve"> (otsikko: 1.2.246.537.6.14.2006:62)</w:t>
      </w:r>
    </w:p>
    <w:p w14:paraId="167D6126" w14:textId="77777777" w:rsidR="00D756E9" w:rsidRDefault="00D756E9" w:rsidP="0024249E"/>
    <w:p w14:paraId="58F27E83" w14:textId="2B0CDDA1" w:rsidR="0076016F" w:rsidRDefault="0076016F" w:rsidP="0024249E">
      <w:r>
        <w:tab/>
      </w:r>
      <w:r>
        <w:tab/>
      </w:r>
      <w:r w:rsidRPr="005E61B2">
        <w:rPr>
          <w:b/>
        </w:rPr>
        <w:t>Apuvälineet</w:t>
      </w:r>
      <w:r>
        <w:t xml:space="preserve"> (otsikko: (1.2.246.537.6.14.2006:63)</w:t>
      </w:r>
    </w:p>
    <w:p w14:paraId="279F37A4" w14:textId="77777777" w:rsidR="00D756E9" w:rsidRDefault="00D756E9" w:rsidP="0024249E"/>
    <w:p w14:paraId="69EC495F" w14:textId="162049D6" w:rsidR="0076016F" w:rsidRDefault="0076016F" w:rsidP="0024249E">
      <w:r>
        <w:tab/>
      </w:r>
      <w:r>
        <w:tab/>
      </w:r>
      <w:r w:rsidRPr="005E61B2">
        <w:rPr>
          <w:b/>
        </w:rPr>
        <w:t>Kuntoutus</w:t>
      </w:r>
      <w:r>
        <w:t xml:space="preserve"> (otsikko: 1.2.246.537.6.14.2006:27)</w:t>
      </w:r>
    </w:p>
    <w:p w14:paraId="6FBD44E5" w14:textId="77777777" w:rsidR="00D756E9" w:rsidRDefault="00D756E9" w:rsidP="0024249E"/>
    <w:p w14:paraId="28C7B3EE" w14:textId="05A6ED63" w:rsidR="0076016F" w:rsidRDefault="0076016F" w:rsidP="0024249E">
      <w:r>
        <w:tab/>
      </w:r>
      <w:r>
        <w:tab/>
      </w:r>
      <w:r w:rsidRPr="005E61B2">
        <w:rPr>
          <w:b/>
        </w:rPr>
        <w:t>Toimintakyky</w:t>
      </w:r>
      <w:r>
        <w:t xml:space="preserve"> (otsikko: 1.2.246.537.6.14.2006:72)</w:t>
      </w:r>
    </w:p>
    <w:p w14:paraId="6FED90FB" w14:textId="77777777" w:rsidR="00D756E9" w:rsidRDefault="00D756E9" w:rsidP="0024249E"/>
    <w:p w14:paraId="104E72F4" w14:textId="77777777" w:rsidR="0076016F" w:rsidRDefault="0076016F" w:rsidP="0024249E">
      <w:r w:rsidRPr="005E61B2">
        <w:t>Jatkohoidon järjestämistä koskevat tiedot</w:t>
      </w:r>
      <w:r>
        <w:t xml:space="preserve"> (otsikko: 1.2.246.537.6.14.2006:23)</w:t>
      </w:r>
    </w:p>
    <w:p w14:paraId="2C9CA4AD" w14:textId="65FC707A" w:rsidR="0076016F" w:rsidRDefault="0015047B" w:rsidP="0024249E">
      <w:r>
        <w:tab/>
      </w:r>
      <w:r>
        <w:tab/>
      </w:r>
    </w:p>
    <w:p w14:paraId="106656DE" w14:textId="772C9DBB" w:rsidR="00415B39" w:rsidRDefault="00415B39" w:rsidP="0024249E">
      <w:r>
        <w:br w:type="page"/>
      </w:r>
    </w:p>
    <w:p w14:paraId="05AC0925" w14:textId="77777777" w:rsidR="0076016F" w:rsidRDefault="0076016F" w:rsidP="0024249E"/>
    <w:p w14:paraId="411F4A35" w14:textId="6168FA55" w:rsidR="0015047B" w:rsidRDefault="006779E4">
      <w:pPr>
        <w:pStyle w:val="Otsikko2"/>
        <w:pPrChange w:id="592" w:author="Katariina Lassila" w:date="2020-03-12T14:51:00Z">
          <w:pPr/>
        </w:pPrChange>
      </w:pPr>
      <w:bookmarkStart w:id="593" w:name="_Toc384989362"/>
      <w:bookmarkStart w:id="594" w:name="_Toc384989363"/>
      <w:bookmarkStart w:id="595" w:name="_Toc384989364"/>
      <w:bookmarkStart w:id="596" w:name="_Toc384989365"/>
      <w:bookmarkStart w:id="597" w:name="_Toc384989366"/>
      <w:bookmarkStart w:id="598" w:name="_Toc384989367"/>
      <w:bookmarkStart w:id="599" w:name="_Toc384989368"/>
      <w:bookmarkStart w:id="600" w:name="_Toc384989369"/>
      <w:bookmarkStart w:id="601" w:name="_Toc384989370"/>
      <w:bookmarkStart w:id="602" w:name="_Toc384989371"/>
      <w:bookmarkStart w:id="603" w:name="_Toc384989372"/>
      <w:bookmarkStart w:id="604" w:name="_Toc384989373"/>
      <w:bookmarkStart w:id="605" w:name="_Toc384989374"/>
      <w:bookmarkStart w:id="606" w:name="_Toc384989375"/>
      <w:bookmarkStart w:id="607" w:name="_Toc384989376"/>
      <w:bookmarkStart w:id="608" w:name="_Toc384989377"/>
      <w:bookmarkStart w:id="609" w:name="_Toc384989378"/>
      <w:bookmarkStart w:id="610" w:name="_Toc366676145"/>
      <w:bookmarkStart w:id="611" w:name="_Toc35204241"/>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r>
        <w:t>Määrittämättömän hoitoprosessin vaiheen alle tulevat hoitop</w:t>
      </w:r>
      <w:r w:rsidR="0015047B">
        <w:t>alautteen otsikot ja tietokentät</w:t>
      </w:r>
      <w:bookmarkEnd w:id="610"/>
      <w:bookmarkEnd w:id="611"/>
    </w:p>
    <w:p w14:paraId="686E98A3" w14:textId="77777777" w:rsidR="0015047B" w:rsidRDefault="0015047B" w:rsidP="0024249E"/>
    <w:p w14:paraId="75E286B2" w14:textId="77777777" w:rsidR="006779E4" w:rsidRDefault="006779E4" w:rsidP="0024249E">
      <w:r>
        <w:t>Tässä luvussa käydään läpi hoitoprosessin vaihekoodin 99 (</w:t>
      </w:r>
      <w:r w:rsidRPr="007E2DEB">
        <w:t>Määrittämätön hoitoprosessin vaihe</w:t>
      </w:r>
      <w:r>
        <w:t>) alle tulevat hoitopalautteen otsikot ja tietokentät.</w:t>
      </w:r>
    </w:p>
    <w:p w14:paraId="47CE9B8E" w14:textId="77777777" w:rsidR="003E639A" w:rsidRDefault="003E639A" w:rsidP="0024249E"/>
    <w:p w14:paraId="5C327AC3" w14:textId="25930795" w:rsidR="0015047B" w:rsidRDefault="0015047B">
      <w:pPr>
        <w:pStyle w:val="Otsikko3"/>
        <w:pPrChange w:id="612" w:author="Katariina Lassila" w:date="2020-03-12T14:51:00Z">
          <w:pPr/>
        </w:pPrChange>
      </w:pPr>
      <w:bookmarkStart w:id="613" w:name="_Toc366676146"/>
      <w:bookmarkStart w:id="614" w:name="_Toc35204242"/>
      <w:r w:rsidRPr="00D84174">
        <w:t>Lähetteen ja hoitopalautteen tekniset</w:t>
      </w:r>
      <w:r>
        <w:t>-</w:t>
      </w:r>
      <w:r w:rsidRPr="00D84174">
        <w:t xml:space="preserve"> ja osapuolitiedot</w:t>
      </w:r>
      <w:bookmarkEnd w:id="613"/>
      <w:bookmarkEnd w:id="614"/>
    </w:p>
    <w:p w14:paraId="179C856D" w14:textId="77777777" w:rsidR="0015047B" w:rsidRDefault="0015047B" w:rsidP="0024249E"/>
    <w:p w14:paraId="6AB7605D" w14:textId="77777777" w:rsidR="00B132E4" w:rsidRDefault="006779E4" w:rsidP="0024249E">
      <w:r>
        <w:t>Tämä otsikko sijoitetaan hoitopalautteessa hoitoprosessin vaihekoodin 99 (</w:t>
      </w:r>
      <w:r w:rsidRPr="007E2DEB">
        <w:t>Määrittämätön hoitoprosessin vaihe</w:t>
      </w:r>
      <w:r>
        <w:t xml:space="preserve">) alle. </w:t>
      </w:r>
    </w:p>
    <w:p w14:paraId="17F8D1B7" w14:textId="77777777" w:rsidR="00B132E4" w:rsidRDefault="00B132E4" w:rsidP="0024249E"/>
    <w:p w14:paraId="3F920B9C" w14:textId="4395D202" w:rsidR="006779E4" w:rsidRDefault="006779E4" w:rsidP="0024249E">
      <w:r>
        <w:t xml:space="preserve">Otsikon alta on löydyttävä myös </w:t>
      </w:r>
      <w:r w:rsidR="006C5625">
        <w:t xml:space="preserve">alkuperäisen järjestelmän </w:t>
      </w:r>
      <w:r>
        <w:t>lähetteen t</w:t>
      </w:r>
      <w:r w:rsidR="005E7957">
        <w:t>unnus</w:t>
      </w:r>
      <w:r w:rsidR="003C5FA1">
        <w:t xml:space="preserve">, kun hoitopalaute liittyy </w:t>
      </w:r>
      <w:r w:rsidR="00255351">
        <w:t>PikaXML-</w:t>
      </w:r>
      <w:r w:rsidR="003C5FA1">
        <w:t>lähetteeseen</w:t>
      </w:r>
      <w:r>
        <w:t>.</w:t>
      </w:r>
    </w:p>
    <w:p w14:paraId="60D42700" w14:textId="77777777" w:rsidR="00B132E4" w:rsidRDefault="00B132E4" w:rsidP="0024249E"/>
    <w:p w14:paraId="45E92835" w14:textId="77777777" w:rsidR="006779E4" w:rsidRDefault="006779E4" w:rsidP="0024249E">
      <w:r w:rsidRPr="00D84174">
        <w:t>Lähetteen ja hoitopalautteen tekniset ja osapuolitiedot</w:t>
      </w:r>
      <w:r>
        <w:t>:</w:t>
      </w:r>
      <w:r>
        <w:tab/>
      </w:r>
    </w:p>
    <w:p w14:paraId="1CB840BD" w14:textId="0CBFC171" w:rsidR="006779E4" w:rsidRDefault="006779E4" w:rsidP="0024249E">
      <w:r>
        <w:t xml:space="preserve">otsikkokoodi: 1 </w:t>
      </w:r>
      <w:r>
        <w:tab/>
        <w:t>otsikkokoodisto (</w:t>
      </w:r>
      <w:r w:rsidRPr="00D84174">
        <w:t>1.2.246.537.6.40182.2009</w:t>
      </w:r>
      <w:r>
        <w:t xml:space="preserve">)  </w:t>
      </w:r>
    </w:p>
    <w:p w14:paraId="63985113" w14:textId="77777777" w:rsidR="00B132E4" w:rsidRDefault="00B132E4" w:rsidP="0024249E"/>
    <w:p w14:paraId="656B2B81" w14:textId="336CCF43" w:rsidR="00B132E4" w:rsidRDefault="00B132E4" w:rsidP="0024249E">
      <w:r>
        <w:t>Seuraavaksi käydään läpi tämän otsikon alle tulevat tietokentät.</w:t>
      </w:r>
    </w:p>
    <w:p w14:paraId="5B70D964" w14:textId="77777777" w:rsidR="006779E4" w:rsidRDefault="006779E4" w:rsidP="0024249E"/>
    <w:p w14:paraId="1350AFE4" w14:textId="6B5C530B" w:rsidR="003E639A" w:rsidRDefault="003E639A">
      <w:pPr>
        <w:pStyle w:val="Otsikko4"/>
        <w:pPrChange w:id="615" w:author="Katariina Lassila" w:date="2020-03-12T14:51:00Z">
          <w:pPr/>
        </w:pPrChange>
      </w:pPr>
      <w:bookmarkStart w:id="616" w:name="_Toc384330169"/>
      <w:r>
        <w:t>Hoitopalautteen tunnus ja vastuulääkäri</w:t>
      </w:r>
      <w:bookmarkEnd w:id="616"/>
    </w:p>
    <w:p w14:paraId="19787A26" w14:textId="77777777" w:rsidR="003E639A" w:rsidRDefault="003E639A" w:rsidP="0024249E"/>
    <w:p w14:paraId="3DF2BFBF" w14:textId="77777777" w:rsidR="00C8723F" w:rsidRDefault="003E639A" w:rsidP="0024249E">
      <w:r>
        <w:t xml:space="preserve">Hoitopalautteen tunnus ja vastuulääkäri: </w:t>
      </w:r>
    </w:p>
    <w:p w14:paraId="24B2E837" w14:textId="77777777" w:rsidR="003E639A" w:rsidRDefault="003E639A" w:rsidP="0024249E">
      <w:r>
        <w:t>kenttäkoodi: 36</w:t>
      </w:r>
      <w:r>
        <w:tab/>
        <w:t xml:space="preserve">koodisto: 1.2.246.537.6.12.2002.124 </w:t>
      </w:r>
    </w:p>
    <w:p w14:paraId="7E835A0C" w14:textId="77777777" w:rsidR="003E639A" w:rsidRDefault="003E639A" w:rsidP="0024249E"/>
    <w:p w14:paraId="102276EC" w14:textId="1A08F1C8" w:rsidR="003E639A" w:rsidRDefault="003C5FA1" w:rsidP="0024249E">
      <w:r>
        <w:t>Rakenne</w:t>
      </w:r>
      <w:r w:rsidR="00AD54BA">
        <w:t xml:space="preserve"> on pakollinen hoitopalautteella</w:t>
      </w:r>
      <w:r w:rsidR="000F72BB">
        <w:t>, jos kenttä 42 puuttuu</w:t>
      </w:r>
      <w:r w:rsidR="00AD54BA">
        <w:t xml:space="preserve">. </w:t>
      </w:r>
      <w:r>
        <w:t xml:space="preserve">Hoitopalautteen </w:t>
      </w:r>
      <w:r w:rsidR="003E639A">
        <w:t>OID-tunnus ilmoitetaan value-elementissä tietotyypillä II ja antopäivämäärä elementissä effectiveTime attribuutilla value. Laitos ja lääkäri ilmoitetaan elementissä author.</w:t>
      </w:r>
      <w:r w:rsidR="005E7957">
        <w:t xml:space="preserve"> </w:t>
      </w:r>
    </w:p>
    <w:p w14:paraId="02FECFA1" w14:textId="77777777" w:rsidR="00695AB1" w:rsidRDefault="00695AB1" w:rsidP="0024249E"/>
    <w:p w14:paraId="1538F941" w14:textId="051B2FCC" w:rsidR="003E639A" w:rsidRDefault="00695AB1" w:rsidP="0024249E">
      <w:r>
        <w:t>Hoitopalautteen lähettäjä muodostaa OID-tunnuksen</w:t>
      </w:r>
      <w:r w:rsidR="00FC0DDF">
        <w:t>. Kun kyseessä on PikaXML-hoitopalaute, jonka myös vastaanottaja arkistoi,</w:t>
      </w:r>
      <w:r w:rsidR="006C5625">
        <w:t xml:space="preserve"> </w:t>
      </w:r>
      <w:r w:rsidR="00FC0DDF">
        <w:t>hoitopalautteen vastaanottajan asiakirjassa käytetään samaa, lähettäjän muodostamaa OID-tunnusta.</w:t>
      </w:r>
    </w:p>
    <w:p w14:paraId="054D34F1" w14:textId="77777777" w:rsidR="00FC0DDF" w:rsidRDefault="00FC0DDF" w:rsidP="0024249E"/>
    <w:p w14:paraId="45BEEAF6" w14:textId="77777777" w:rsidR="003E639A" w:rsidRPr="003F4043" w:rsidRDefault="003E639A"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4848A99F" w14:textId="77777777" w:rsidR="003E639A" w:rsidRPr="003F4043" w:rsidRDefault="00C8723F" w:rsidP="0024249E">
      <w:pPr>
        <w:rPr>
          <w:color w:val="000000"/>
          <w:highlight w:val="white"/>
          <w:lang w:val="en-US" w:eastAsia="fi-FI"/>
        </w:rPr>
      </w:pPr>
      <w:r w:rsidRPr="003F4043">
        <w:rPr>
          <w:color w:val="000000"/>
          <w:highlight w:val="white"/>
          <w:lang w:val="en-US" w:eastAsia="fi-FI"/>
        </w:rPr>
        <w:tab/>
      </w:r>
      <w:r w:rsidR="003E639A" w:rsidRPr="003F4043">
        <w:rPr>
          <w:color w:val="0000FF"/>
          <w:highlight w:val="white"/>
          <w:lang w:val="en-US" w:eastAsia="fi-FI"/>
        </w:rPr>
        <w:t>&lt;</w:t>
      </w:r>
      <w:r w:rsidR="003E639A" w:rsidRPr="003F4043">
        <w:rPr>
          <w:color w:val="800000"/>
          <w:highlight w:val="white"/>
          <w:lang w:val="en-US" w:eastAsia="fi-FI"/>
        </w:rPr>
        <w:t>observation</w:t>
      </w:r>
      <w:r w:rsidR="003E639A" w:rsidRPr="003F4043">
        <w:rPr>
          <w:highlight w:val="white"/>
          <w:lang w:val="en-US" w:eastAsia="fi-FI"/>
        </w:rPr>
        <w:t xml:space="preserve"> classCode</w:t>
      </w:r>
      <w:r w:rsidR="003E639A" w:rsidRPr="003F4043">
        <w:rPr>
          <w:color w:val="0000FF"/>
          <w:highlight w:val="white"/>
          <w:lang w:val="en-US" w:eastAsia="fi-FI"/>
        </w:rPr>
        <w:t>="</w:t>
      </w:r>
      <w:r w:rsidR="003E639A" w:rsidRPr="003F4043">
        <w:rPr>
          <w:color w:val="000000"/>
          <w:highlight w:val="white"/>
          <w:lang w:val="en-US" w:eastAsia="fi-FI"/>
        </w:rPr>
        <w:t>OBS</w:t>
      </w:r>
      <w:r w:rsidR="003E639A" w:rsidRPr="003F4043">
        <w:rPr>
          <w:color w:val="0000FF"/>
          <w:highlight w:val="white"/>
          <w:lang w:val="en-US" w:eastAsia="fi-FI"/>
        </w:rPr>
        <w:t>"</w:t>
      </w:r>
      <w:r w:rsidR="003E639A" w:rsidRPr="003F4043">
        <w:rPr>
          <w:highlight w:val="white"/>
          <w:lang w:val="en-US" w:eastAsia="fi-FI"/>
        </w:rPr>
        <w:t xml:space="preserve"> moodCode</w:t>
      </w:r>
      <w:r w:rsidR="003E639A" w:rsidRPr="003F4043">
        <w:rPr>
          <w:color w:val="0000FF"/>
          <w:highlight w:val="white"/>
          <w:lang w:val="en-US" w:eastAsia="fi-FI"/>
        </w:rPr>
        <w:t>="</w:t>
      </w:r>
      <w:r w:rsidR="003E639A" w:rsidRPr="003F4043">
        <w:rPr>
          <w:color w:val="000000"/>
          <w:highlight w:val="white"/>
          <w:lang w:val="en-US" w:eastAsia="fi-FI"/>
        </w:rPr>
        <w:t>EVN</w:t>
      </w:r>
      <w:r w:rsidR="003E639A" w:rsidRPr="003F4043">
        <w:rPr>
          <w:color w:val="0000FF"/>
          <w:highlight w:val="white"/>
          <w:lang w:val="en-US" w:eastAsia="fi-FI"/>
        </w:rPr>
        <w:t>"&gt;</w:t>
      </w:r>
    </w:p>
    <w:p w14:paraId="26A012D4" w14:textId="77777777" w:rsidR="003E639A" w:rsidRPr="004741ED" w:rsidRDefault="003E639A" w:rsidP="0024249E">
      <w:pPr>
        <w:rPr>
          <w:highlight w:val="white"/>
          <w:lang w:val="en-US" w:eastAsia="fi-FI"/>
        </w:rPr>
      </w:pPr>
      <w:r w:rsidRPr="003F4043">
        <w:rPr>
          <w:highlight w:val="white"/>
          <w:lang w:val="en-US" w:eastAsia="fi-FI"/>
        </w:rPr>
        <w:tab/>
      </w:r>
      <w:r w:rsidR="00C8723F" w:rsidRPr="003F4043">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sidRPr="00A129D9">
        <w:rPr>
          <w:highlight w:val="white"/>
          <w:lang w:val="en-US" w:eastAsia="fi-FI"/>
        </w:rPr>
        <w:t>36</w:t>
      </w:r>
      <w:r w:rsidRPr="00A129D9">
        <w:rPr>
          <w:color w:val="0000FF"/>
          <w:highlight w:val="white"/>
          <w:lang w:val="en-US" w:eastAsia="fi-FI"/>
        </w:rPr>
        <w:t>"</w:t>
      </w:r>
      <w:r w:rsidRPr="00A129D9">
        <w:rPr>
          <w:color w:val="FF0000"/>
          <w:highlight w:val="white"/>
          <w:lang w:val="en-US" w:eastAsia="fi-FI"/>
        </w:rPr>
        <w:t xml:space="preserve"> codeSystem</w:t>
      </w:r>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14:paraId="65FF0F3A" w14:textId="77777777" w:rsidR="003E639A" w:rsidRPr="004741ED" w:rsidRDefault="003E639A" w:rsidP="0024249E">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r w:rsidRPr="00A129D9">
        <w:rPr>
          <w:highlight w:val="white"/>
          <w:lang w:val="en-US" w:eastAsia="fi-FI"/>
        </w:rPr>
        <w:t>effectiveTime</w:t>
      </w:r>
      <w:r w:rsidRPr="00A129D9">
        <w:rPr>
          <w:color w:val="FF0000"/>
          <w:highlight w:val="white"/>
          <w:lang w:val="en-US" w:eastAsia="fi-FI"/>
        </w:rPr>
        <w:t xml:space="preserve"> value</w:t>
      </w:r>
      <w:r w:rsidRPr="00A129D9">
        <w:rPr>
          <w:color w:val="0000FF"/>
          <w:highlight w:val="white"/>
          <w:lang w:val="en-US" w:eastAsia="fi-FI"/>
        </w:rPr>
        <w:t>="</w:t>
      </w:r>
      <w:r w:rsidRPr="00A129D9">
        <w:rPr>
          <w:color w:val="000000"/>
          <w:highlight w:val="white"/>
          <w:lang w:val="en-US" w:eastAsia="fi-FI"/>
        </w:rPr>
        <w:t>20030929</w:t>
      </w:r>
      <w:r w:rsidRPr="00A129D9">
        <w:rPr>
          <w:color w:val="0000FF"/>
          <w:highlight w:val="white"/>
          <w:lang w:val="en-US" w:eastAsia="fi-FI"/>
        </w:rPr>
        <w:t>"/&gt;</w:t>
      </w:r>
    </w:p>
    <w:p w14:paraId="04F81777" w14:textId="77777777" w:rsidR="003E639A" w:rsidRPr="004741ED" w:rsidRDefault="003E639A" w:rsidP="0024249E">
      <w:pPr>
        <w:rPr>
          <w:highlight w:val="white"/>
          <w:lang w:val="en-US" w:eastAsia="fi-FI"/>
        </w:rPr>
      </w:pPr>
      <w:r w:rsidRPr="00A129D9">
        <w:rPr>
          <w:color w:val="0000FF"/>
          <w:highlight w:val="white"/>
          <w:lang w:val="en-US" w:eastAsia="fi-FI"/>
        </w:rPr>
        <w:t>&lt;</w:t>
      </w:r>
      <w:r w:rsidRPr="00A129D9">
        <w:rPr>
          <w:color w:val="800000"/>
          <w:highlight w:val="white"/>
          <w:lang w:val="en-US" w:eastAsia="fi-FI"/>
        </w:rPr>
        <w:t>value</w:t>
      </w:r>
      <w:r w:rsidRPr="00A129D9">
        <w:rPr>
          <w:color w:val="FF0000"/>
          <w:highlight w:val="white"/>
          <w:lang w:val="en-US" w:eastAsia="fi-FI"/>
        </w:rPr>
        <w:t xml:space="preserve"> xsi:type</w:t>
      </w:r>
      <w:r w:rsidRPr="00A129D9">
        <w:rPr>
          <w:color w:val="0000FF"/>
          <w:highlight w:val="white"/>
          <w:lang w:val="en-US" w:eastAsia="fi-FI"/>
        </w:rPr>
        <w:t>="</w:t>
      </w:r>
      <w:r w:rsidRPr="00A129D9">
        <w:rPr>
          <w:highlight w:val="white"/>
          <w:lang w:val="en-US" w:eastAsia="fi-FI"/>
        </w:rPr>
        <w:t>II</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1.2.246.537.10.2013120.2003.11</w:t>
      </w:r>
      <w:r w:rsidRPr="00A129D9">
        <w:rPr>
          <w:color w:val="0000FF"/>
          <w:highlight w:val="white"/>
          <w:lang w:val="en-US" w:eastAsia="fi-FI"/>
        </w:rPr>
        <w:t>"</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2003.5454</w:t>
      </w:r>
      <w:r w:rsidRPr="00A129D9">
        <w:rPr>
          <w:color w:val="0000FF"/>
          <w:highlight w:val="white"/>
          <w:lang w:val="en-US" w:eastAsia="fi-FI"/>
        </w:rPr>
        <w:t>"/&gt;</w:t>
      </w:r>
    </w:p>
    <w:p w14:paraId="3CA8D937" w14:textId="77777777" w:rsidR="003E639A" w:rsidRDefault="003E639A" w:rsidP="0024249E">
      <w:pPr>
        <w:rPr>
          <w:color w:val="000000"/>
          <w:highlight w:val="white"/>
          <w:lang w:val="en-US" w:eastAsia="fi-FI"/>
        </w:rPr>
      </w:pPr>
      <w:r w:rsidRPr="00A129D9">
        <w:rPr>
          <w:color w:val="0000FF"/>
          <w:highlight w:val="white"/>
          <w:lang w:val="en-US" w:eastAsia="fi-FI"/>
        </w:rPr>
        <w:lastRenderedPageBreak/>
        <w:t>&lt;</w:t>
      </w:r>
      <w:r w:rsidRPr="00A129D9">
        <w:rPr>
          <w:highlight w:val="white"/>
          <w:lang w:val="en-US" w:eastAsia="fi-FI"/>
        </w:rPr>
        <w:t>author</w:t>
      </w:r>
      <w:r w:rsidRPr="00A129D9">
        <w:rPr>
          <w:color w:val="0000FF"/>
          <w:highlight w:val="white"/>
          <w:lang w:val="en-US" w:eastAsia="fi-FI"/>
        </w:rPr>
        <w:t>&gt;</w:t>
      </w:r>
    </w:p>
    <w:p w14:paraId="34A1FA88" w14:textId="77777777" w:rsidR="003E639A" w:rsidRPr="005E50DA" w:rsidRDefault="003E639A" w:rsidP="0024249E">
      <w:pPr>
        <w:rPr>
          <w:highlight w:val="white"/>
          <w:lang w:val="en-US" w:eastAsia="fi-FI"/>
        </w:rPr>
      </w:pPr>
      <w:r w:rsidRPr="005E50DA">
        <w:rPr>
          <w:color w:val="0000FF"/>
          <w:highlight w:val="white"/>
          <w:lang w:val="en-US" w:eastAsia="fi-FI"/>
        </w:rPr>
        <w:t>&lt;</w:t>
      </w:r>
      <w:r w:rsidRPr="005E50DA">
        <w:rPr>
          <w:color w:val="800000"/>
          <w:highlight w:val="white"/>
          <w:lang w:val="en-US" w:eastAsia="fi-FI"/>
        </w:rPr>
        <w:t>functionCode</w:t>
      </w:r>
      <w:r w:rsidRPr="005E50DA">
        <w:rPr>
          <w:color w:val="FF0000"/>
          <w:highlight w:val="white"/>
          <w:lang w:val="en-US" w:eastAsia="fi-FI"/>
        </w:rPr>
        <w:t xml:space="preserve"> code</w:t>
      </w:r>
      <w:r w:rsidRPr="005E50DA">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codeSystemName</w:t>
      </w:r>
      <w:r w:rsidRPr="0038571B">
        <w:rPr>
          <w:color w:val="0000FF"/>
          <w:highlight w:val="white"/>
          <w:lang w:val="en-US" w:eastAsia="fi-FI"/>
        </w:rPr>
        <w:t>="</w:t>
      </w:r>
      <w:r w:rsidRPr="0038571B">
        <w:rPr>
          <w:highlight w:val="white"/>
          <w:lang w:val="en-US" w:eastAsia="fi-FI"/>
        </w:rPr>
        <w:t>HL7 -Tekninen CDA R2 henkilötarkennin</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Lähetteen vastaanottanut lääkäri</w:t>
      </w:r>
      <w:r w:rsidRPr="0038571B">
        <w:rPr>
          <w:color w:val="0000FF"/>
          <w:highlight w:val="white"/>
          <w:lang w:val="en-US" w:eastAsia="fi-FI"/>
        </w:rPr>
        <w:t>"/&gt;</w:t>
      </w:r>
    </w:p>
    <w:p w14:paraId="45150E4B" w14:textId="77777777" w:rsidR="003E639A" w:rsidRPr="004741ED" w:rsidRDefault="003E639A" w:rsidP="0024249E">
      <w:pPr>
        <w:rPr>
          <w:highlight w:val="white"/>
          <w:lang w:val="en-US" w:eastAsia="fi-FI"/>
        </w:rPr>
      </w:pPr>
      <w:r w:rsidRPr="0038571B">
        <w:rPr>
          <w:highlight w:val="white"/>
          <w:lang w:val="en-US" w:eastAsia="fi-FI"/>
        </w:rPr>
        <w:tab/>
      </w:r>
      <w:r w:rsidR="00C8723F">
        <w:rPr>
          <w:highlight w:val="white"/>
          <w:lang w:val="en-US" w:eastAsia="fi-FI"/>
        </w:rPr>
        <w:tab/>
      </w:r>
      <w:r w:rsidR="00C8723F">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sidRPr="00A129D9">
        <w:rPr>
          <w:color w:val="FF0000"/>
          <w:highlight w:val="white"/>
          <w:lang w:val="en-US" w:eastAsia="fi-FI"/>
        </w:rPr>
        <w:t xml:space="preserve"> value</w:t>
      </w:r>
      <w:r w:rsidRPr="00A129D9">
        <w:rPr>
          <w:color w:val="0000FF"/>
          <w:highlight w:val="white"/>
          <w:lang w:val="en-US" w:eastAsia="fi-FI"/>
        </w:rPr>
        <w:t>="</w:t>
      </w:r>
      <w:r w:rsidRPr="00A129D9">
        <w:rPr>
          <w:highlight w:val="white"/>
          <w:lang w:val="en-US" w:eastAsia="fi-FI"/>
        </w:rPr>
        <w:t>200801301122</w:t>
      </w:r>
      <w:r w:rsidRPr="00A129D9">
        <w:rPr>
          <w:color w:val="0000FF"/>
          <w:highlight w:val="white"/>
          <w:lang w:val="en-US" w:eastAsia="fi-FI"/>
        </w:rPr>
        <w:t>"/&gt;</w:t>
      </w:r>
    </w:p>
    <w:p w14:paraId="53D239BF" w14:textId="77777777" w:rsidR="003E639A" w:rsidRPr="004741ED" w:rsidRDefault="003E639A" w:rsidP="0024249E">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r w:rsidRPr="00A129D9">
        <w:rPr>
          <w:highlight w:val="white"/>
          <w:lang w:val="en-US" w:eastAsia="fi-FI"/>
        </w:rPr>
        <w:t>assignedAuthor</w:t>
      </w:r>
      <w:r w:rsidRPr="00A129D9">
        <w:rPr>
          <w:color w:val="0000FF"/>
          <w:highlight w:val="white"/>
          <w:lang w:val="en-US" w:eastAsia="fi-FI"/>
        </w:rPr>
        <w:t>&gt;</w:t>
      </w:r>
    </w:p>
    <w:p w14:paraId="42FE40CF" w14:textId="7518A27D" w:rsidR="003E639A" w:rsidRPr="004741ED" w:rsidRDefault="003E639A" w:rsidP="0024249E">
      <w:pPr>
        <w:rPr>
          <w:highlight w:val="white"/>
          <w:lang w:val="en-US" w:eastAsia="fi-FI"/>
        </w:rPr>
      </w:pPr>
      <w:r w:rsidRPr="00A129D9">
        <w:rPr>
          <w:highlight w:val="white"/>
          <w:lang w:val="en-US" w:eastAsia="fi-FI"/>
        </w:rPr>
        <w:tab/>
      </w:r>
      <w:r w:rsidR="00C8723F">
        <w:rPr>
          <w:highlight w:val="white"/>
          <w:lang w:val="en-US" w:eastAsia="fi-FI"/>
        </w:rPr>
        <w:tab/>
      </w:r>
      <w:r w:rsidR="00C8723F">
        <w:rPr>
          <w:highlight w:val="white"/>
          <w:lang w:val="en-US" w:eastAsia="fi-FI"/>
        </w:rPr>
        <w:tab/>
      </w:r>
      <w:r w:rsidR="00C8723F">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121256-</w:t>
      </w:r>
      <w:r w:rsidR="00F9584A">
        <w:rPr>
          <w:highlight w:val="white"/>
          <w:lang w:val="en-US" w:eastAsia="fi-FI"/>
        </w:rPr>
        <w:t>9</w:t>
      </w:r>
      <w:r w:rsidRPr="00A129D9">
        <w:rPr>
          <w:highlight w:val="white"/>
          <w:lang w:val="en-US" w:eastAsia="fi-FI"/>
        </w:rPr>
        <w:t>234</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1.2.246.21</w:t>
      </w:r>
      <w:r w:rsidRPr="00A129D9">
        <w:rPr>
          <w:color w:val="0000FF"/>
          <w:highlight w:val="white"/>
          <w:lang w:val="en-US" w:eastAsia="fi-FI"/>
        </w:rPr>
        <w:t>"/&gt;</w:t>
      </w:r>
    </w:p>
    <w:p w14:paraId="2F0918AC" w14:textId="77777777" w:rsidR="003E639A" w:rsidRPr="004741ED" w:rsidRDefault="003E639A" w:rsidP="0024249E">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A129D9">
        <w:rPr>
          <w:color w:val="0000FF"/>
          <w:highlight w:val="white"/>
          <w:lang w:val="en-US" w:eastAsia="fi-FI"/>
        </w:rPr>
        <w:t>&lt;</w:t>
      </w:r>
      <w:r w:rsidRPr="00A129D9">
        <w:rPr>
          <w:highlight w:val="white"/>
          <w:lang w:val="en-US" w:eastAsia="fi-FI"/>
        </w:rPr>
        <w:t>representedOrganization</w:t>
      </w:r>
      <w:r w:rsidRPr="00A129D9">
        <w:rPr>
          <w:color w:val="0000FF"/>
          <w:highlight w:val="white"/>
          <w:lang w:val="en-US" w:eastAsia="fi-FI"/>
        </w:rPr>
        <w:t>&gt;</w:t>
      </w:r>
    </w:p>
    <w:p w14:paraId="0B043F4D" w14:textId="77777777" w:rsidR="003E639A" w:rsidRPr="006779E4" w:rsidRDefault="003E639A" w:rsidP="0024249E">
      <w:pPr>
        <w:rPr>
          <w:highlight w:val="white"/>
          <w:lang w:val="en-US" w:eastAsia="fi-FI"/>
        </w:rPr>
      </w:pPr>
      <w:r w:rsidRPr="00A129D9">
        <w:rPr>
          <w:highlight w:val="white"/>
          <w:lang w:val="en-US" w:eastAsia="fi-FI"/>
        </w:rPr>
        <w:tab/>
      </w:r>
      <w:r w:rsidR="00C8723F">
        <w:rPr>
          <w:highlight w:val="white"/>
          <w:lang w:val="en-US" w:eastAsia="fi-FI"/>
        </w:rPr>
        <w:tab/>
      </w:r>
      <w:r w:rsidR="00C8723F">
        <w:rPr>
          <w:highlight w:val="white"/>
          <w:lang w:val="en-US" w:eastAsia="fi-FI"/>
        </w:rPr>
        <w:tab/>
      </w:r>
      <w:r w:rsidR="00C8723F">
        <w:rPr>
          <w:highlight w:val="white"/>
          <w:lang w:val="en-US" w:eastAsia="fi-FI"/>
        </w:rPr>
        <w:tab/>
      </w:r>
      <w:r w:rsidR="00C8723F" w:rsidRPr="0064412E">
        <w:rPr>
          <w:highlight w:val="white"/>
          <w:lang w:val="en-US" w:eastAsia="fi-FI"/>
        </w:rPr>
        <w:t xml:space="preserve">     </w:t>
      </w:r>
      <w:r w:rsidRPr="006779E4">
        <w:rPr>
          <w:color w:val="0000FF"/>
          <w:highlight w:val="white"/>
          <w:lang w:val="en-US" w:eastAsia="fi-FI"/>
        </w:rPr>
        <w:t>&lt;</w:t>
      </w:r>
      <w:r w:rsidRPr="006779E4">
        <w:rPr>
          <w:color w:val="800000"/>
          <w:highlight w:val="white"/>
          <w:lang w:val="en-US" w:eastAsia="fi-FI"/>
        </w:rPr>
        <w:t>id</w:t>
      </w:r>
      <w:r w:rsidRPr="006779E4">
        <w:rPr>
          <w:color w:val="FF0000"/>
          <w:highlight w:val="white"/>
          <w:lang w:val="en-US" w:eastAsia="fi-FI"/>
        </w:rPr>
        <w:t xml:space="preserve"> extension</w:t>
      </w:r>
      <w:r w:rsidRPr="006779E4">
        <w:rPr>
          <w:color w:val="0000FF"/>
          <w:highlight w:val="white"/>
          <w:lang w:val="en-US" w:eastAsia="fi-FI"/>
        </w:rPr>
        <w:t>="</w:t>
      </w:r>
      <w:r w:rsidRPr="006779E4">
        <w:rPr>
          <w:highlight w:val="white"/>
          <w:lang w:val="en-US" w:eastAsia="fi-FI"/>
        </w:rPr>
        <w:t>102</w:t>
      </w:r>
      <w:r w:rsidRPr="006779E4">
        <w:rPr>
          <w:color w:val="0000FF"/>
          <w:highlight w:val="white"/>
          <w:lang w:val="en-US" w:eastAsia="fi-FI"/>
        </w:rPr>
        <w:t>"</w:t>
      </w:r>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sidRPr="006779E4">
        <w:rPr>
          <w:color w:val="0000FF"/>
          <w:highlight w:val="white"/>
          <w:lang w:val="en-US" w:eastAsia="fi-FI"/>
        </w:rPr>
        <w:t>"/&gt;</w:t>
      </w:r>
    </w:p>
    <w:p w14:paraId="3CFD2505" w14:textId="77777777" w:rsidR="003E639A" w:rsidRPr="00AD1206" w:rsidRDefault="003E639A" w:rsidP="0024249E">
      <w:pPr>
        <w:rPr>
          <w:highlight w:val="white"/>
          <w:lang w:val="en-US" w:eastAsia="fi-FI"/>
        </w:rPr>
      </w:pPr>
      <w:r w:rsidRPr="006779E4">
        <w:rPr>
          <w:highlight w:val="white"/>
          <w:lang w:val="en-US" w:eastAsia="fi-FI"/>
        </w:rPr>
        <w:tab/>
      </w:r>
      <w:r w:rsidR="00C8723F" w:rsidRPr="006779E4">
        <w:rPr>
          <w:highlight w:val="white"/>
          <w:lang w:val="en-US" w:eastAsia="fi-FI"/>
        </w:rPr>
        <w:tab/>
      </w:r>
      <w:r w:rsidR="00C8723F" w:rsidRPr="006779E4">
        <w:rPr>
          <w:highlight w:val="white"/>
          <w:lang w:val="en-US" w:eastAsia="fi-FI"/>
        </w:rPr>
        <w:tab/>
      </w:r>
      <w:r w:rsidR="00C8723F" w:rsidRPr="006779E4">
        <w:rPr>
          <w:highlight w:val="white"/>
          <w:lang w:val="en-US" w:eastAsia="fi-FI"/>
        </w:rPr>
        <w:tab/>
        <w:t xml:space="preserve">     </w:t>
      </w:r>
      <w:r w:rsidRPr="00AD1206">
        <w:rPr>
          <w:color w:val="0000FF"/>
          <w:highlight w:val="white"/>
          <w:lang w:val="en-US" w:eastAsia="fi-FI"/>
        </w:rPr>
        <w:t>&lt;</w:t>
      </w:r>
      <w:r w:rsidRPr="00AD1206">
        <w:rPr>
          <w:color w:val="800000"/>
          <w:highlight w:val="white"/>
          <w:lang w:val="en-US" w:eastAsia="fi-FI"/>
        </w:rPr>
        <w:t>name</w:t>
      </w:r>
      <w:r w:rsidRPr="00AD1206">
        <w:rPr>
          <w:color w:val="0000FF"/>
          <w:highlight w:val="white"/>
          <w:lang w:val="en-US" w:eastAsia="fi-FI"/>
        </w:rPr>
        <w:t>&gt;</w:t>
      </w:r>
      <w:r w:rsidRPr="00AD1206">
        <w:rPr>
          <w:highlight w:val="white"/>
          <w:lang w:val="en-US" w:eastAsia="fi-FI"/>
        </w:rPr>
        <w:t>Y-Y sairaanhoitopiiri os 13</w:t>
      </w:r>
      <w:r w:rsidRPr="00AD1206">
        <w:rPr>
          <w:color w:val="0000FF"/>
          <w:highlight w:val="white"/>
          <w:lang w:val="en-US" w:eastAsia="fi-FI"/>
        </w:rPr>
        <w:t>&lt;/</w:t>
      </w:r>
      <w:r w:rsidRPr="00AD1206">
        <w:rPr>
          <w:color w:val="800000"/>
          <w:highlight w:val="white"/>
          <w:lang w:val="en-US" w:eastAsia="fi-FI"/>
        </w:rPr>
        <w:t>name</w:t>
      </w:r>
      <w:r w:rsidRPr="00AD1206">
        <w:rPr>
          <w:color w:val="0000FF"/>
          <w:highlight w:val="white"/>
          <w:lang w:val="en-US" w:eastAsia="fi-FI"/>
        </w:rPr>
        <w:t>&gt;</w:t>
      </w:r>
    </w:p>
    <w:p w14:paraId="5682058F" w14:textId="77777777" w:rsidR="003E639A" w:rsidRPr="004741ED" w:rsidRDefault="003E639A" w:rsidP="0024249E">
      <w:pPr>
        <w:rPr>
          <w:color w:val="000000"/>
          <w:highlight w:val="white"/>
          <w:lang w:val="en-US" w:eastAsia="fi-FI"/>
        </w:rPr>
      </w:pPr>
      <w:r w:rsidRPr="00AD1206">
        <w:rPr>
          <w:color w:val="000000"/>
          <w:highlight w:val="white"/>
          <w:lang w:val="en-US" w:eastAsia="fi-FI"/>
        </w:rPr>
        <w:tab/>
      </w:r>
      <w:r w:rsidR="00C8723F" w:rsidRPr="00AD1206">
        <w:rPr>
          <w:color w:val="000000"/>
          <w:highlight w:val="white"/>
          <w:lang w:val="en-US" w:eastAsia="fi-FI"/>
        </w:rPr>
        <w:tab/>
      </w:r>
      <w:r w:rsidR="00C8723F" w:rsidRPr="00AD1206">
        <w:rPr>
          <w:color w:val="000000"/>
          <w:highlight w:val="white"/>
          <w:lang w:val="en-US" w:eastAsia="fi-FI"/>
        </w:rPr>
        <w:tab/>
      </w:r>
      <w:r w:rsidR="00C8723F" w:rsidRPr="00AD1206">
        <w:rPr>
          <w:color w:val="000000"/>
          <w:highlight w:val="white"/>
          <w:lang w:val="en-US" w:eastAsia="fi-FI"/>
        </w:rPr>
        <w:tab/>
      </w:r>
      <w:r w:rsidRPr="00A129D9">
        <w:rPr>
          <w:color w:val="0000FF"/>
          <w:highlight w:val="white"/>
          <w:lang w:val="en-US" w:eastAsia="fi-FI"/>
        </w:rPr>
        <w:t>&lt;/</w:t>
      </w:r>
      <w:r w:rsidRPr="00A129D9">
        <w:rPr>
          <w:highlight w:val="white"/>
          <w:lang w:val="en-US" w:eastAsia="fi-FI"/>
        </w:rPr>
        <w:t>representedOrganization</w:t>
      </w:r>
      <w:r w:rsidRPr="00A129D9">
        <w:rPr>
          <w:color w:val="0000FF"/>
          <w:highlight w:val="white"/>
          <w:lang w:val="en-US" w:eastAsia="fi-FI"/>
        </w:rPr>
        <w:t>&gt;</w:t>
      </w:r>
    </w:p>
    <w:p w14:paraId="551C297F" w14:textId="77777777" w:rsidR="003E639A" w:rsidRPr="00C9519D" w:rsidRDefault="003E639A" w:rsidP="0024249E">
      <w:pPr>
        <w:rPr>
          <w:color w:val="000000"/>
          <w:highlight w:val="white"/>
          <w:lang w:val="en-US" w:eastAsia="fi-FI"/>
        </w:rPr>
      </w:pPr>
      <w:r w:rsidRPr="00A129D9">
        <w:rPr>
          <w:color w:val="000000"/>
          <w:highlight w:val="white"/>
          <w:lang w:val="en-US" w:eastAsia="fi-FI"/>
        </w:rPr>
        <w:tab/>
      </w:r>
      <w:r w:rsidR="00C8723F">
        <w:rPr>
          <w:color w:val="000000"/>
          <w:highlight w:val="white"/>
          <w:lang w:val="en-US" w:eastAsia="fi-FI"/>
        </w:rPr>
        <w:tab/>
      </w:r>
      <w:r w:rsidR="00C8723F">
        <w:rPr>
          <w:color w:val="000000"/>
          <w:highlight w:val="white"/>
          <w:lang w:val="en-US" w:eastAsia="fi-FI"/>
        </w:rPr>
        <w:tab/>
      </w:r>
      <w:r w:rsidRPr="00C9519D">
        <w:rPr>
          <w:color w:val="0000FF"/>
          <w:highlight w:val="white"/>
          <w:lang w:val="en-US" w:eastAsia="fi-FI"/>
        </w:rPr>
        <w:t>&lt;/</w:t>
      </w:r>
      <w:r w:rsidRPr="00C9519D">
        <w:rPr>
          <w:highlight w:val="white"/>
          <w:lang w:val="en-US" w:eastAsia="fi-FI"/>
        </w:rPr>
        <w:t>assignedAuthor</w:t>
      </w:r>
      <w:r w:rsidRPr="00C9519D">
        <w:rPr>
          <w:color w:val="0000FF"/>
          <w:highlight w:val="white"/>
          <w:lang w:val="en-US" w:eastAsia="fi-FI"/>
        </w:rPr>
        <w:t>&gt;</w:t>
      </w:r>
    </w:p>
    <w:p w14:paraId="3470D237" w14:textId="77777777" w:rsidR="003E639A" w:rsidRPr="00C9519D" w:rsidRDefault="003E639A" w:rsidP="0024249E">
      <w:pPr>
        <w:rPr>
          <w:color w:val="000000"/>
          <w:highlight w:val="white"/>
          <w:lang w:val="en-US" w:eastAsia="fi-FI"/>
        </w:rPr>
      </w:pPr>
      <w:r w:rsidRPr="00C9519D">
        <w:rPr>
          <w:color w:val="000000"/>
          <w:highlight w:val="white"/>
          <w:lang w:val="en-US" w:eastAsia="fi-FI"/>
        </w:rPr>
        <w:tab/>
      </w:r>
      <w:r w:rsidR="00C8723F" w:rsidRPr="00C9519D">
        <w:rPr>
          <w:color w:val="000000"/>
          <w:highlight w:val="white"/>
          <w:lang w:val="en-US" w:eastAsia="fi-FI"/>
        </w:rPr>
        <w:tab/>
      </w:r>
      <w:r w:rsidRPr="00C9519D">
        <w:rPr>
          <w:color w:val="0000FF"/>
          <w:highlight w:val="white"/>
          <w:lang w:val="en-US" w:eastAsia="fi-FI"/>
        </w:rPr>
        <w:t>&lt;/</w:t>
      </w:r>
      <w:r w:rsidRPr="00C9519D">
        <w:rPr>
          <w:highlight w:val="white"/>
          <w:lang w:val="en-US" w:eastAsia="fi-FI"/>
        </w:rPr>
        <w:t>author</w:t>
      </w:r>
      <w:r w:rsidRPr="00C9519D">
        <w:rPr>
          <w:color w:val="0000FF"/>
          <w:highlight w:val="white"/>
          <w:lang w:val="en-US" w:eastAsia="fi-FI"/>
        </w:rPr>
        <w:t>&gt;</w:t>
      </w:r>
    </w:p>
    <w:p w14:paraId="673D6317" w14:textId="77777777" w:rsidR="003E639A" w:rsidRPr="00C9519D" w:rsidRDefault="003E639A" w:rsidP="0024249E">
      <w:pPr>
        <w:rPr>
          <w:color w:val="000000"/>
          <w:highlight w:val="white"/>
          <w:lang w:val="en-US" w:eastAsia="fi-FI"/>
        </w:rPr>
      </w:pPr>
      <w:r w:rsidRPr="00C9519D">
        <w:rPr>
          <w:color w:val="000000"/>
          <w:highlight w:val="white"/>
          <w:lang w:val="en-US" w:eastAsia="fi-FI"/>
        </w:rPr>
        <w:tab/>
      </w:r>
      <w:r w:rsidRPr="00C9519D">
        <w:rPr>
          <w:color w:val="0000FF"/>
          <w:highlight w:val="white"/>
          <w:lang w:val="en-US" w:eastAsia="fi-FI"/>
        </w:rPr>
        <w:t>&lt;/</w:t>
      </w:r>
      <w:r w:rsidRPr="00C9519D">
        <w:rPr>
          <w:highlight w:val="white"/>
          <w:lang w:val="en-US" w:eastAsia="fi-FI"/>
        </w:rPr>
        <w:t>observation</w:t>
      </w:r>
      <w:r w:rsidRPr="00C9519D">
        <w:rPr>
          <w:color w:val="0000FF"/>
          <w:highlight w:val="white"/>
          <w:lang w:val="en-US" w:eastAsia="fi-FI"/>
        </w:rPr>
        <w:t>&gt;</w:t>
      </w:r>
    </w:p>
    <w:p w14:paraId="390F64C3" w14:textId="77777777" w:rsidR="003E639A" w:rsidRPr="00C9519D" w:rsidRDefault="003E639A" w:rsidP="0024249E">
      <w:pPr>
        <w:rPr>
          <w:lang w:val="en-US"/>
        </w:rPr>
      </w:pPr>
      <w:r w:rsidRPr="00C9519D">
        <w:rPr>
          <w:color w:val="0000FF"/>
          <w:highlight w:val="white"/>
          <w:lang w:val="en-US" w:eastAsia="fi-FI"/>
        </w:rPr>
        <w:t>&lt;/</w:t>
      </w:r>
      <w:r w:rsidRPr="00C9519D">
        <w:rPr>
          <w:highlight w:val="white"/>
          <w:lang w:val="en-US" w:eastAsia="fi-FI"/>
        </w:rPr>
        <w:t>entry</w:t>
      </w:r>
      <w:r w:rsidRPr="00C9519D">
        <w:rPr>
          <w:color w:val="0000FF"/>
          <w:highlight w:val="white"/>
          <w:lang w:val="en-US" w:eastAsia="fi-FI"/>
        </w:rPr>
        <w:t>&gt;</w:t>
      </w:r>
    </w:p>
    <w:p w14:paraId="1E996CE6" w14:textId="77777777" w:rsidR="003E639A" w:rsidRPr="00C9519D" w:rsidRDefault="003E639A" w:rsidP="0024249E">
      <w:pPr>
        <w:rPr>
          <w:lang w:val="en-US"/>
        </w:rPr>
      </w:pPr>
    </w:p>
    <w:p w14:paraId="7EF38825" w14:textId="02D4D1E7" w:rsidR="003E639A" w:rsidRDefault="003E639A" w:rsidP="0024249E">
      <w:r>
        <w:t>Huomaa: II:n root:issa  (OID) asiakirjat ovat organisaation alla solmuluokassa 11.</w:t>
      </w:r>
    </w:p>
    <w:p w14:paraId="39854224" w14:textId="7442C4F8" w:rsidR="000F72BB" w:rsidRDefault="000F72BB" w:rsidP="0024249E"/>
    <w:p w14:paraId="64F0B328" w14:textId="4024FE5E" w:rsidR="000F72BB" w:rsidRDefault="000F72BB">
      <w:pPr>
        <w:pStyle w:val="Otsikko4"/>
        <w:pPrChange w:id="617" w:author="Katariina Lassila" w:date="2020-03-12T14:51:00Z">
          <w:pPr/>
        </w:pPrChange>
      </w:pPr>
      <w:r>
        <w:t xml:space="preserve">Hoitopalautteen tunnus ja vastuulääkäri, </w:t>
      </w:r>
      <w:r w:rsidR="006C5625">
        <w:t>S</w:t>
      </w:r>
      <w:r>
        <w:t>tring-muoto</w:t>
      </w:r>
    </w:p>
    <w:p w14:paraId="0115DFAD" w14:textId="77777777" w:rsidR="000F72BB" w:rsidRDefault="000F72BB" w:rsidP="0024249E"/>
    <w:p w14:paraId="3F3290AB" w14:textId="77777777" w:rsidR="000F72BB" w:rsidRDefault="000F72BB" w:rsidP="0024249E">
      <w:r>
        <w:t xml:space="preserve">Hoitopalautteen tunnus ja vastuulääkäri: </w:t>
      </w:r>
    </w:p>
    <w:p w14:paraId="11E4B908" w14:textId="77777777" w:rsidR="000F72BB" w:rsidRDefault="000F72BB" w:rsidP="0024249E">
      <w:r>
        <w:t>kenttäkoodi: 42</w:t>
      </w:r>
      <w:r>
        <w:tab/>
        <w:t xml:space="preserve">koodisto: 1.2.246.537.6.12.2002.124 </w:t>
      </w:r>
    </w:p>
    <w:p w14:paraId="0E9B1CBC" w14:textId="77777777" w:rsidR="000F72BB" w:rsidRDefault="000F72BB" w:rsidP="0024249E"/>
    <w:p w14:paraId="6FAA0DF1" w14:textId="77777777" w:rsidR="000F72BB" w:rsidRDefault="000F72BB" w:rsidP="0024249E">
      <w:r>
        <w:t xml:space="preserve">Rakenne on pakollinen hoitopalautteella, jos kenttä 36 puuttuu. Hoitopalautteen tunnus ilmoitetaan value-elementissä tietotyypillä ST ja antopäivämäärä elementissä effectiveTime attribuutilla value. Laitos ja lääkäri ilmoitetaan elementissä author. </w:t>
      </w:r>
    </w:p>
    <w:p w14:paraId="69E5D8D9" w14:textId="77777777" w:rsidR="000F72BB" w:rsidRDefault="000F72BB" w:rsidP="0024249E"/>
    <w:p w14:paraId="31BCF83D" w14:textId="43C9E783" w:rsidR="000F72BB" w:rsidRDefault="000F72BB" w:rsidP="0024249E">
      <w:r>
        <w:t>Hoitopalautteen lähettäjä muodostaa tunnuksen. Kun kyseessä on PikaXML-hoitopalaute, jonka myös vastaanottaja arkistoi, hoitopalautteen vastaanottajan asiakirjassa käytetään samaa, lähettäjän muodostamaa tunnusta.</w:t>
      </w:r>
    </w:p>
    <w:p w14:paraId="398C1C38" w14:textId="77777777" w:rsidR="000F72BB" w:rsidRDefault="000F72BB" w:rsidP="0024249E"/>
    <w:p w14:paraId="4F2364F0" w14:textId="77777777" w:rsidR="000F72BB" w:rsidRPr="003F4043" w:rsidRDefault="000F72BB"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1BE427CD" w14:textId="77777777" w:rsidR="000F72BB" w:rsidRPr="003F4043" w:rsidRDefault="000F72BB" w:rsidP="0024249E">
      <w:pPr>
        <w:rPr>
          <w:color w:val="000000"/>
          <w:highlight w:val="white"/>
          <w:lang w:val="en-US" w:eastAsia="fi-FI"/>
        </w:rPr>
      </w:pP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observation</w:t>
      </w:r>
      <w:r w:rsidRPr="003F4043">
        <w:rPr>
          <w:highlight w:val="white"/>
          <w:lang w:val="en-US" w:eastAsia="fi-FI"/>
        </w:rPr>
        <w:t xml:space="preserve"> classCode</w:t>
      </w:r>
      <w:r w:rsidRPr="003F4043">
        <w:rPr>
          <w:color w:val="0000FF"/>
          <w:highlight w:val="white"/>
          <w:lang w:val="en-US" w:eastAsia="fi-FI"/>
        </w:rPr>
        <w:t>="</w:t>
      </w:r>
      <w:r w:rsidRPr="003F4043">
        <w:rPr>
          <w:color w:val="000000"/>
          <w:highlight w:val="white"/>
          <w:lang w:val="en-US" w:eastAsia="fi-FI"/>
        </w:rPr>
        <w:t>OBS</w:t>
      </w:r>
      <w:r w:rsidRPr="003F4043">
        <w:rPr>
          <w:color w:val="0000FF"/>
          <w:highlight w:val="white"/>
          <w:lang w:val="en-US" w:eastAsia="fi-FI"/>
        </w:rPr>
        <w:t>"</w:t>
      </w:r>
      <w:r w:rsidRPr="003F4043">
        <w:rPr>
          <w:highlight w:val="white"/>
          <w:lang w:val="en-US" w:eastAsia="fi-FI"/>
        </w:rPr>
        <w:t xml:space="preserve"> moodCode</w:t>
      </w:r>
      <w:r w:rsidRPr="003F4043">
        <w:rPr>
          <w:color w:val="0000FF"/>
          <w:highlight w:val="white"/>
          <w:lang w:val="en-US" w:eastAsia="fi-FI"/>
        </w:rPr>
        <w:t>="</w:t>
      </w:r>
      <w:r w:rsidRPr="003F4043">
        <w:rPr>
          <w:color w:val="000000"/>
          <w:highlight w:val="white"/>
          <w:lang w:val="en-US" w:eastAsia="fi-FI"/>
        </w:rPr>
        <w:t>EVN</w:t>
      </w:r>
      <w:r w:rsidRPr="003F4043">
        <w:rPr>
          <w:color w:val="0000FF"/>
          <w:highlight w:val="white"/>
          <w:lang w:val="en-US" w:eastAsia="fi-FI"/>
        </w:rPr>
        <w:t>"&gt;</w:t>
      </w:r>
    </w:p>
    <w:p w14:paraId="1AD7AA6F" w14:textId="71461D03" w:rsidR="000F72BB" w:rsidRPr="004741ED" w:rsidRDefault="000F72BB" w:rsidP="0024249E">
      <w:pPr>
        <w:rPr>
          <w:highlight w:val="white"/>
          <w:lang w:val="en-US" w:eastAsia="fi-FI"/>
        </w:rPr>
      </w:pPr>
      <w:r w:rsidRPr="003F4043">
        <w:rPr>
          <w:highlight w:val="white"/>
          <w:lang w:val="en-US" w:eastAsia="fi-FI"/>
        </w:rPr>
        <w:tab/>
      </w:r>
      <w:r w:rsidRPr="003F4043">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sidR="008F5FC7">
        <w:rPr>
          <w:highlight w:val="white"/>
          <w:lang w:val="en-US" w:eastAsia="fi-FI"/>
        </w:rPr>
        <w:t>42</w:t>
      </w:r>
      <w:r w:rsidRPr="00A129D9">
        <w:rPr>
          <w:color w:val="0000FF"/>
          <w:highlight w:val="white"/>
          <w:lang w:val="en-US" w:eastAsia="fi-FI"/>
        </w:rPr>
        <w:t>"</w:t>
      </w:r>
      <w:r w:rsidRPr="00A129D9">
        <w:rPr>
          <w:color w:val="FF0000"/>
          <w:highlight w:val="white"/>
          <w:lang w:val="en-US" w:eastAsia="fi-FI"/>
        </w:rPr>
        <w:t xml:space="preserve"> codeSystem</w:t>
      </w:r>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14:paraId="5EB21853" w14:textId="4503F519" w:rsidR="000F72BB" w:rsidRPr="004741ED" w:rsidRDefault="000F72BB" w:rsidP="0024249E">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r w:rsidRPr="00A129D9">
        <w:rPr>
          <w:highlight w:val="white"/>
          <w:lang w:val="en-US" w:eastAsia="fi-FI"/>
        </w:rPr>
        <w:t>effectiveTime</w:t>
      </w:r>
      <w:r w:rsidRPr="00A129D9">
        <w:rPr>
          <w:color w:val="FF0000"/>
          <w:highlight w:val="white"/>
          <w:lang w:val="en-US" w:eastAsia="fi-FI"/>
        </w:rPr>
        <w:t xml:space="preserve"> value</w:t>
      </w:r>
      <w:r w:rsidRPr="00A129D9">
        <w:rPr>
          <w:color w:val="0000FF"/>
          <w:highlight w:val="white"/>
          <w:lang w:val="en-US" w:eastAsia="fi-FI"/>
        </w:rPr>
        <w:t>="</w:t>
      </w:r>
      <w:r w:rsidRPr="00A129D9">
        <w:rPr>
          <w:color w:val="000000"/>
          <w:highlight w:val="white"/>
          <w:lang w:val="en-US" w:eastAsia="fi-FI"/>
        </w:rPr>
        <w:t>200</w:t>
      </w:r>
      <w:r w:rsidR="008F5FC7">
        <w:rPr>
          <w:color w:val="000000"/>
          <w:highlight w:val="white"/>
          <w:lang w:val="en-US" w:eastAsia="fi-FI"/>
        </w:rPr>
        <w:t>8</w:t>
      </w:r>
      <w:r w:rsidRPr="00A129D9">
        <w:rPr>
          <w:color w:val="000000"/>
          <w:highlight w:val="white"/>
          <w:lang w:val="en-US" w:eastAsia="fi-FI"/>
        </w:rPr>
        <w:t>0</w:t>
      </w:r>
      <w:r w:rsidR="008F5FC7">
        <w:rPr>
          <w:color w:val="000000"/>
          <w:highlight w:val="white"/>
          <w:lang w:val="en-US" w:eastAsia="fi-FI"/>
        </w:rPr>
        <w:t>130</w:t>
      </w:r>
      <w:r w:rsidRPr="00A129D9">
        <w:rPr>
          <w:color w:val="0000FF"/>
          <w:highlight w:val="white"/>
          <w:lang w:val="en-US" w:eastAsia="fi-FI"/>
        </w:rPr>
        <w:t>"/&gt;</w:t>
      </w:r>
    </w:p>
    <w:p w14:paraId="715C043D" w14:textId="77777777" w:rsidR="000F72BB" w:rsidRPr="004741ED" w:rsidRDefault="000F72BB">
      <w:pPr>
        <w:rPr>
          <w:highlight w:val="white"/>
          <w:lang w:val="en-US" w:eastAsia="fi-FI"/>
        </w:rPr>
        <w:pPrChange w:id="618" w:author="Katariina Lassila" w:date="2020-03-12T14:51:00Z">
          <w:pPr>
            <w:ind w:left="720" w:firstLine="720"/>
          </w:pPr>
        </w:pPrChange>
      </w:pPr>
      <w:r w:rsidRPr="00A129D9">
        <w:rPr>
          <w:color w:val="0000FF"/>
          <w:highlight w:val="white"/>
          <w:lang w:val="en-US" w:eastAsia="fi-FI"/>
        </w:rPr>
        <w:t>&lt;</w:t>
      </w:r>
      <w:r w:rsidRPr="00A129D9">
        <w:rPr>
          <w:color w:val="800000"/>
          <w:highlight w:val="white"/>
          <w:lang w:val="en-US" w:eastAsia="fi-FI"/>
        </w:rPr>
        <w:t>value</w:t>
      </w:r>
      <w:r w:rsidRPr="00A129D9">
        <w:rPr>
          <w:color w:val="FF0000"/>
          <w:highlight w:val="white"/>
          <w:lang w:val="en-US" w:eastAsia="fi-FI"/>
        </w:rPr>
        <w:t xml:space="preserve"> xsi:type</w:t>
      </w:r>
      <w:r w:rsidRPr="00A129D9">
        <w:rPr>
          <w:color w:val="0000FF"/>
          <w:highlight w:val="white"/>
          <w:lang w:val="en-US" w:eastAsia="fi-FI"/>
        </w:rPr>
        <w:t>="</w:t>
      </w:r>
      <w:r>
        <w:rPr>
          <w:highlight w:val="white"/>
          <w:lang w:val="en-US" w:eastAsia="fi-FI"/>
        </w:rPr>
        <w:t>ST</w:t>
      </w:r>
      <w:r w:rsidRPr="00A129D9">
        <w:rPr>
          <w:color w:val="0000FF"/>
          <w:highlight w:val="white"/>
          <w:lang w:val="en-US" w:eastAsia="fi-FI"/>
        </w:rPr>
        <w:t>"</w:t>
      </w:r>
      <w:r>
        <w:rPr>
          <w:color w:val="FF0000"/>
          <w:highlight w:val="white"/>
          <w:lang w:val="en-US" w:eastAsia="fi-FI"/>
        </w:rPr>
        <w:t>&gt;</w:t>
      </w:r>
      <w:r w:rsidRPr="000F72BB">
        <w:rPr>
          <w:highlight w:val="white"/>
          <w:lang w:val="en-US" w:eastAsia="fi-FI"/>
        </w:rPr>
        <w:t>23456789</w:t>
      </w:r>
      <w:r w:rsidRPr="000F72BB">
        <w:rPr>
          <w:color w:val="0000FF"/>
          <w:highlight w:val="white"/>
          <w:lang w:val="en-US" w:eastAsia="fi-FI"/>
        </w:rPr>
        <w:t>&lt;</w:t>
      </w:r>
      <w:r w:rsidRPr="00A129D9">
        <w:rPr>
          <w:color w:val="0000FF"/>
          <w:highlight w:val="white"/>
          <w:lang w:val="en-US" w:eastAsia="fi-FI"/>
        </w:rPr>
        <w:t>/</w:t>
      </w:r>
      <w:r w:rsidRPr="000F72BB">
        <w:rPr>
          <w:color w:val="800000"/>
          <w:highlight w:val="white"/>
          <w:lang w:val="en-US" w:eastAsia="fi-FI"/>
        </w:rPr>
        <w:t>value</w:t>
      </w:r>
      <w:r w:rsidRPr="00A129D9">
        <w:rPr>
          <w:color w:val="0000FF"/>
          <w:highlight w:val="white"/>
          <w:lang w:val="en-US" w:eastAsia="fi-FI"/>
        </w:rPr>
        <w:t>&gt;</w:t>
      </w:r>
    </w:p>
    <w:p w14:paraId="721B7B10" w14:textId="77777777" w:rsidR="000F72BB" w:rsidRDefault="000F72BB">
      <w:pPr>
        <w:rPr>
          <w:color w:val="000000"/>
          <w:highlight w:val="white"/>
          <w:lang w:val="en-US" w:eastAsia="fi-FI"/>
        </w:rPr>
        <w:pPrChange w:id="619" w:author="Katariina Lassila" w:date="2020-03-12T14:51:00Z">
          <w:pPr>
            <w:ind w:left="720" w:firstLine="720"/>
          </w:pPr>
        </w:pPrChange>
      </w:pPr>
      <w:r w:rsidRPr="00A129D9">
        <w:rPr>
          <w:color w:val="0000FF"/>
          <w:highlight w:val="white"/>
          <w:lang w:val="en-US" w:eastAsia="fi-FI"/>
        </w:rPr>
        <w:t>&lt;</w:t>
      </w:r>
      <w:r w:rsidRPr="00A129D9">
        <w:rPr>
          <w:highlight w:val="white"/>
          <w:lang w:val="en-US" w:eastAsia="fi-FI"/>
        </w:rPr>
        <w:t>author</w:t>
      </w:r>
      <w:r w:rsidRPr="00A129D9">
        <w:rPr>
          <w:color w:val="0000FF"/>
          <w:highlight w:val="white"/>
          <w:lang w:val="en-US" w:eastAsia="fi-FI"/>
        </w:rPr>
        <w:t>&gt;</w:t>
      </w:r>
    </w:p>
    <w:p w14:paraId="234D0C07" w14:textId="77777777" w:rsidR="000F72BB" w:rsidRPr="005E50DA" w:rsidRDefault="000F72BB">
      <w:pPr>
        <w:rPr>
          <w:highlight w:val="white"/>
          <w:lang w:val="en-US" w:eastAsia="fi-FI"/>
        </w:rPr>
        <w:pPrChange w:id="620" w:author="Katariina Lassila" w:date="2020-03-12T14:51:00Z">
          <w:pPr>
            <w:ind w:left="1440" w:firstLine="720"/>
          </w:pPr>
        </w:pPrChange>
      </w:pPr>
      <w:r w:rsidRPr="005E50DA">
        <w:rPr>
          <w:color w:val="0000FF"/>
          <w:highlight w:val="white"/>
          <w:lang w:val="en-US" w:eastAsia="fi-FI"/>
        </w:rPr>
        <w:t>&lt;</w:t>
      </w:r>
      <w:r w:rsidRPr="005E50DA">
        <w:rPr>
          <w:color w:val="800000"/>
          <w:highlight w:val="white"/>
          <w:lang w:val="en-US" w:eastAsia="fi-FI"/>
        </w:rPr>
        <w:t>functionCode</w:t>
      </w:r>
      <w:r w:rsidRPr="005E50DA">
        <w:rPr>
          <w:color w:val="FF0000"/>
          <w:highlight w:val="white"/>
          <w:lang w:val="en-US" w:eastAsia="fi-FI"/>
        </w:rPr>
        <w:t xml:space="preserve"> code</w:t>
      </w:r>
      <w:r w:rsidRPr="005E50DA">
        <w:rPr>
          <w:color w:val="0000FF"/>
          <w:highlight w:val="white"/>
          <w:lang w:val="en-US" w:eastAsia="fi-FI"/>
        </w:rPr>
        <w:t>="</w:t>
      </w:r>
      <w:r w:rsidRPr="0038571B">
        <w:rPr>
          <w:highlight w:val="white"/>
          <w:lang w:val="en-US" w:eastAsia="fi-FI"/>
        </w:rPr>
        <w:t>VAS</w:t>
      </w:r>
      <w:r w:rsidRPr="0038571B">
        <w:rPr>
          <w:color w:val="0000FF"/>
          <w:highlight w:val="white"/>
          <w:lang w:val="en-US" w:eastAsia="fi-FI"/>
        </w:rPr>
        <w:t>"</w:t>
      </w:r>
      <w:r w:rsidRPr="0038571B">
        <w:rPr>
          <w:color w:val="FF0000"/>
          <w:highlight w:val="white"/>
          <w:lang w:val="en-US" w:eastAsia="fi-FI"/>
        </w:rPr>
        <w:t xml:space="preserve"> codeSystem</w:t>
      </w:r>
      <w:r w:rsidRPr="0038571B">
        <w:rPr>
          <w:color w:val="0000FF"/>
          <w:highlight w:val="white"/>
          <w:lang w:val="en-US" w:eastAsia="fi-FI"/>
        </w:rPr>
        <w:t>="</w:t>
      </w:r>
      <w:r w:rsidRPr="0038571B">
        <w:rPr>
          <w:highlight w:val="white"/>
          <w:lang w:val="en-US" w:eastAsia="fi-FI"/>
        </w:rPr>
        <w:t>1.2.246.537.5.40006.2003</w:t>
      </w:r>
      <w:r w:rsidRPr="0038571B">
        <w:rPr>
          <w:color w:val="0000FF"/>
          <w:highlight w:val="white"/>
          <w:lang w:val="en-US" w:eastAsia="fi-FI"/>
        </w:rPr>
        <w:t>"</w:t>
      </w:r>
      <w:r w:rsidRPr="0038571B">
        <w:rPr>
          <w:color w:val="FF0000"/>
          <w:highlight w:val="white"/>
          <w:lang w:val="en-US" w:eastAsia="fi-FI"/>
        </w:rPr>
        <w:t xml:space="preserve"> codeSystemName</w:t>
      </w:r>
      <w:r w:rsidRPr="0038571B">
        <w:rPr>
          <w:color w:val="0000FF"/>
          <w:highlight w:val="white"/>
          <w:lang w:val="en-US" w:eastAsia="fi-FI"/>
        </w:rPr>
        <w:t>="</w:t>
      </w:r>
      <w:r w:rsidRPr="0038571B">
        <w:rPr>
          <w:highlight w:val="white"/>
          <w:lang w:val="en-US" w:eastAsia="fi-FI"/>
        </w:rPr>
        <w:t>HL7 -Tekninen CDA R2 henkilötarkennin</w:t>
      </w:r>
      <w:r w:rsidRPr="0038571B">
        <w:rPr>
          <w:color w:val="0000FF"/>
          <w:highlight w:val="white"/>
          <w:lang w:val="en-US" w:eastAsia="fi-FI"/>
        </w:rPr>
        <w:t>"</w:t>
      </w:r>
      <w:r w:rsidRPr="0038571B">
        <w:rPr>
          <w:color w:val="FF0000"/>
          <w:highlight w:val="white"/>
          <w:lang w:val="en-US" w:eastAsia="fi-FI"/>
        </w:rPr>
        <w:t xml:space="preserve"> displayName</w:t>
      </w:r>
      <w:r w:rsidRPr="0038571B">
        <w:rPr>
          <w:color w:val="0000FF"/>
          <w:highlight w:val="white"/>
          <w:lang w:val="en-US" w:eastAsia="fi-FI"/>
        </w:rPr>
        <w:t>="</w:t>
      </w:r>
      <w:r w:rsidRPr="0038571B">
        <w:rPr>
          <w:highlight w:val="white"/>
          <w:lang w:val="en-US" w:eastAsia="fi-FI"/>
        </w:rPr>
        <w:t>Lähetteen vastaanottanut lääkäri</w:t>
      </w:r>
      <w:r w:rsidRPr="0038571B">
        <w:rPr>
          <w:color w:val="0000FF"/>
          <w:highlight w:val="white"/>
          <w:lang w:val="en-US" w:eastAsia="fi-FI"/>
        </w:rPr>
        <w:t>"/&gt;</w:t>
      </w:r>
    </w:p>
    <w:p w14:paraId="5DD31BB8" w14:textId="77777777" w:rsidR="000F72BB" w:rsidRPr="004741ED" w:rsidRDefault="000F72BB" w:rsidP="0024249E">
      <w:pPr>
        <w:rPr>
          <w:highlight w:val="white"/>
          <w:lang w:val="en-US" w:eastAsia="fi-FI"/>
        </w:rPr>
      </w:pPr>
      <w:r w:rsidRPr="0038571B">
        <w:rPr>
          <w:highlight w:val="white"/>
          <w:lang w:val="en-US" w:eastAsia="fi-FI"/>
        </w:rPr>
        <w:tab/>
      </w:r>
      <w:r>
        <w:rPr>
          <w:highlight w:val="white"/>
          <w:lang w:val="en-US" w:eastAsia="fi-FI"/>
        </w:rPr>
        <w:tab/>
      </w:r>
      <w:r>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sidRPr="00A129D9">
        <w:rPr>
          <w:color w:val="FF0000"/>
          <w:highlight w:val="white"/>
          <w:lang w:val="en-US" w:eastAsia="fi-FI"/>
        </w:rPr>
        <w:t xml:space="preserve"> value</w:t>
      </w:r>
      <w:r w:rsidRPr="00A129D9">
        <w:rPr>
          <w:color w:val="0000FF"/>
          <w:highlight w:val="white"/>
          <w:lang w:val="en-US" w:eastAsia="fi-FI"/>
        </w:rPr>
        <w:t>="</w:t>
      </w:r>
      <w:r w:rsidRPr="00A129D9">
        <w:rPr>
          <w:highlight w:val="white"/>
          <w:lang w:val="en-US" w:eastAsia="fi-FI"/>
        </w:rPr>
        <w:t>200801301122</w:t>
      </w:r>
      <w:r w:rsidRPr="00A129D9">
        <w:rPr>
          <w:color w:val="0000FF"/>
          <w:highlight w:val="white"/>
          <w:lang w:val="en-US" w:eastAsia="fi-FI"/>
        </w:rPr>
        <w:t>"/&gt;</w:t>
      </w:r>
    </w:p>
    <w:p w14:paraId="06DB3E02" w14:textId="77777777" w:rsidR="000F72BB" w:rsidRPr="004741ED" w:rsidRDefault="000F72BB" w:rsidP="0024249E">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r w:rsidRPr="00A129D9">
        <w:rPr>
          <w:highlight w:val="white"/>
          <w:lang w:val="en-US" w:eastAsia="fi-FI"/>
        </w:rPr>
        <w:t>assignedAuthor</w:t>
      </w:r>
      <w:r w:rsidRPr="00A129D9">
        <w:rPr>
          <w:color w:val="0000FF"/>
          <w:highlight w:val="white"/>
          <w:lang w:val="en-US" w:eastAsia="fi-FI"/>
        </w:rPr>
        <w:t>&gt;</w:t>
      </w:r>
    </w:p>
    <w:p w14:paraId="23E6963D" w14:textId="4D1E8235" w:rsidR="000F72BB" w:rsidRPr="004741ED" w:rsidRDefault="000F72BB" w:rsidP="0024249E">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color w:val="FF0000"/>
          <w:highlight w:val="white"/>
          <w:lang w:val="en-US" w:eastAsia="fi-FI"/>
        </w:rPr>
        <w:t xml:space="preserve"> extension</w:t>
      </w:r>
      <w:r w:rsidRPr="00A129D9">
        <w:rPr>
          <w:color w:val="0000FF"/>
          <w:highlight w:val="white"/>
          <w:lang w:val="en-US" w:eastAsia="fi-FI"/>
        </w:rPr>
        <w:t>="</w:t>
      </w:r>
      <w:r w:rsidRPr="00A129D9">
        <w:rPr>
          <w:highlight w:val="white"/>
          <w:lang w:val="en-US" w:eastAsia="fi-FI"/>
        </w:rPr>
        <w:t>121256-</w:t>
      </w:r>
      <w:r w:rsidR="00F9584A">
        <w:rPr>
          <w:highlight w:val="white"/>
          <w:lang w:val="en-US" w:eastAsia="fi-FI"/>
        </w:rPr>
        <w:t>9</w:t>
      </w:r>
      <w:r w:rsidRPr="00A129D9">
        <w:rPr>
          <w:highlight w:val="white"/>
          <w:lang w:val="en-US" w:eastAsia="fi-FI"/>
        </w:rPr>
        <w:t>234</w:t>
      </w:r>
      <w:r w:rsidRPr="00A129D9">
        <w:rPr>
          <w:color w:val="0000FF"/>
          <w:highlight w:val="white"/>
          <w:lang w:val="en-US" w:eastAsia="fi-FI"/>
        </w:rPr>
        <w:t>"</w:t>
      </w:r>
      <w:r w:rsidRPr="00A129D9">
        <w:rPr>
          <w:color w:val="FF0000"/>
          <w:highlight w:val="white"/>
          <w:lang w:val="en-US" w:eastAsia="fi-FI"/>
        </w:rPr>
        <w:t xml:space="preserve"> root</w:t>
      </w:r>
      <w:r w:rsidRPr="00A129D9">
        <w:rPr>
          <w:color w:val="0000FF"/>
          <w:highlight w:val="white"/>
          <w:lang w:val="en-US" w:eastAsia="fi-FI"/>
        </w:rPr>
        <w:t>="</w:t>
      </w:r>
      <w:r w:rsidRPr="00A129D9">
        <w:rPr>
          <w:highlight w:val="white"/>
          <w:lang w:val="en-US" w:eastAsia="fi-FI"/>
        </w:rPr>
        <w:t>1.2.246.21</w:t>
      </w:r>
      <w:r w:rsidRPr="00A129D9">
        <w:rPr>
          <w:color w:val="0000FF"/>
          <w:highlight w:val="white"/>
          <w:lang w:val="en-US" w:eastAsia="fi-FI"/>
        </w:rPr>
        <w:t>"/&gt;</w:t>
      </w:r>
    </w:p>
    <w:p w14:paraId="601E6EE3" w14:textId="77777777" w:rsidR="000F72BB" w:rsidRPr="004741ED" w:rsidRDefault="000F72BB" w:rsidP="0024249E">
      <w:pPr>
        <w:rPr>
          <w:color w:val="000000"/>
          <w:highlight w:val="white"/>
          <w:lang w:val="en-US" w:eastAsia="fi-FI"/>
        </w:rPr>
      </w:pPr>
      <w:r w:rsidRPr="00A129D9">
        <w:rPr>
          <w:color w:val="000000"/>
          <w:highlight w:val="white"/>
          <w:lang w:val="en-US" w:eastAsia="fi-FI"/>
        </w:rPr>
        <w:lastRenderedPageBreak/>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r w:rsidRPr="00A129D9">
        <w:rPr>
          <w:highlight w:val="white"/>
          <w:lang w:val="en-US" w:eastAsia="fi-FI"/>
        </w:rPr>
        <w:t>representedOrganization</w:t>
      </w:r>
      <w:r w:rsidRPr="00A129D9">
        <w:rPr>
          <w:color w:val="0000FF"/>
          <w:highlight w:val="white"/>
          <w:lang w:val="en-US" w:eastAsia="fi-FI"/>
        </w:rPr>
        <w:t>&gt;</w:t>
      </w:r>
    </w:p>
    <w:p w14:paraId="0A90D44F" w14:textId="77777777" w:rsidR="000F72BB" w:rsidRPr="006779E4" w:rsidRDefault="000F72BB" w:rsidP="0024249E">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64412E">
        <w:rPr>
          <w:highlight w:val="white"/>
          <w:lang w:val="en-US" w:eastAsia="fi-FI"/>
        </w:rPr>
        <w:t xml:space="preserve">     </w:t>
      </w:r>
      <w:r w:rsidRPr="006779E4">
        <w:rPr>
          <w:color w:val="0000FF"/>
          <w:highlight w:val="white"/>
          <w:lang w:val="en-US" w:eastAsia="fi-FI"/>
        </w:rPr>
        <w:t>&lt;</w:t>
      </w:r>
      <w:r w:rsidRPr="006779E4">
        <w:rPr>
          <w:color w:val="800000"/>
          <w:highlight w:val="white"/>
          <w:lang w:val="en-US" w:eastAsia="fi-FI"/>
        </w:rPr>
        <w:t>id</w:t>
      </w:r>
      <w:r w:rsidRPr="006779E4">
        <w:rPr>
          <w:color w:val="FF0000"/>
          <w:highlight w:val="white"/>
          <w:lang w:val="en-US" w:eastAsia="fi-FI"/>
        </w:rPr>
        <w:t xml:space="preserve"> extension</w:t>
      </w:r>
      <w:r w:rsidRPr="006779E4">
        <w:rPr>
          <w:color w:val="0000FF"/>
          <w:highlight w:val="white"/>
          <w:lang w:val="en-US" w:eastAsia="fi-FI"/>
        </w:rPr>
        <w:t>="</w:t>
      </w:r>
      <w:r w:rsidRPr="006779E4">
        <w:rPr>
          <w:highlight w:val="white"/>
          <w:lang w:val="en-US" w:eastAsia="fi-FI"/>
        </w:rPr>
        <w:t>102</w:t>
      </w:r>
      <w:r w:rsidRPr="006779E4">
        <w:rPr>
          <w:color w:val="0000FF"/>
          <w:highlight w:val="white"/>
          <w:lang w:val="en-US" w:eastAsia="fi-FI"/>
        </w:rPr>
        <w:t>"</w:t>
      </w:r>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sidRPr="006779E4">
        <w:rPr>
          <w:color w:val="0000FF"/>
          <w:highlight w:val="white"/>
          <w:lang w:val="en-US" w:eastAsia="fi-FI"/>
        </w:rPr>
        <w:t>"/&gt;</w:t>
      </w:r>
    </w:p>
    <w:p w14:paraId="712D8601" w14:textId="77777777" w:rsidR="000F72BB" w:rsidRPr="00AD1206" w:rsidRDefault="000F72BB" w:rsidP="0024249E">
      <w:pPr>
        <w:rPr>
          <w:highlight w:val="white"/>
          <w:lang w:val="en-US" w:eastAsia="fi-FI"/>
        </w:rPr>
      </w:pPr>
      <w:r w:rsidRPr="006779E4">
        <w:rPr>
          <w:highlight w:val="white"/>
          <w:lang w:val="en-US" w:eastAsia="fi-FI"/>
        </w:rPr>
        <w:tab/>
      </w:r>
      <w:r w:rsidRPr="006779E4">
        <w:rPr>
          <w:highlight w:val="white"/>
          <w:lang w:val="en-US" w:eastAsia="fi-FI"/>
        </w:rPr>
        <w:tab/>
      </w:r>
      <w:r w:rsidRPr="006779E4">
        <w:rPr>
          <w:highlight w:val="white"/>
          <w:lang w:val="en-US" w:eastAsia="fi-FI"/>
        </w:rPr>
        <w:tab/>
      </w:r>
      <w:r w:rsidRPr="006779E4">
        <w:rPr>
          <w:highlight w:val="white"/>
          <w:lang w:val="en-US" w:eastAsia="fi-FI"/>
        </w:rPr>
        <w:tab/>
        <w:t xml:space="preserve">     </w:t>
      </w:r>
      <w:r w:rsidRPr="00AD1206">
        <w:rPr>
          <w:color w:val="0000FF"/>
          <w:highlight w:val="white"/>
          <w:lang w:val="en-US" w:eastAsia="fi-FI"/>
        </w:rPr>
        <w:t>&lt;</w:t>
      </w:r>
      <w:r w:rsidRPr="00AD1206">
        <w:rPr>
          <w:color w:val="800000"/>
          <w:highlight w:val="white"/>
          <w:lang w:val="en-US" w:eastAsia="fi-FI"/>
        </w:rPr>
        <w:t>name</w:t>
      </w:r>
      <w:r w:rsidRPr="00AD1206">
        <w:rPr>
          <w:color w:val="0000FF"/>
          <w:highlight w:val="white"/>
          <w:lang w:val="en-US" w:eastAsia="fi-FI"/>
        </w:rPr>
        <w:t>&gt;</w:t>
      </w:r>
      <w:r w:rsidRPr="00AD1206">
        <w:rPr>
          <w:highlight w:val="white"/>
          <w:lang w:val="en-US" w:eastAsia="fi-FI"/>
        </w:rPr>
        <w:t>Y-Y sairaanhoitopiiri os 13</w:t>
      </w:r>
      <w:r w:rsidRPr="00AD1206">
        <w:rPr>
          <w:color w:val="0000FF"/>
          <w:highlight w:val="white"/>
          <w:lang w:val="en-US" w:eastAsia="fi-FI"/>
        </w:rPr>
        <w:t>&lt;/</w:t>
      </w:r>
      <w:r w:rsidRPr="00AD1206">
        <w:rPr>
          <w:color w:val="800000"/>
          <w:highlight w:val="white"/>
          <w:lang w:val="en-US" w:eastAsia="fi-FI"/>
        </w:rPr>
        <w:t>name</w:t>
      </w:r>
      <w:r w:rsidRPr="00AD1206">
        <w:rPr>
          <w:color w:val="0000FF"/>
          <w:highlight w:val="white"/>
          <w:lang w:val="en-US" w:eastAsia="fi-FI"/>
        </w:rPr>
        <w:t>&gt;</w:t>
      </w:r>
    </w:p>
    <w:p w14:paraId="7A7AD41D" w14:textId="77777777" w:rsidR="000F72BB" w:rsidRPr="004741ED" w:rsidRDefault="000F72BB" w:rsidP="0024249E">
      <w:pPr>
        <w:rPr>
          <w:color w:val="000000"/>
          <w:highlight w:val="white"/>
          <w:lang w:val="en-US" w:eastAsia="fi-FI"/>
        </w:rPr>
      </w:pPr>
      <w:r w:rsidRPr="00AD1206">
        <w:rPr>
          <w:color w:val="000000"/>
          <w:highlight w:val="white"/>
          <w:lang w:val="en-US" w:eastAsia="fi-FI"/>
        </w:rPr>
        <w:tab/>
      </w:r>
      <w:r w:rsidRPr="00AD1206">
        <w:rPr>
          <w:color w:val="000000"/>
          <w:highlight w:val="white"/>
          <w:lang w:val="en-US" w:eastAsia="fi-FI"/>
        </w:rPr>
        <w:tab/>
      </w:r>
      <w:r w:rsidRPr="00AD1206">
        <w:rPr>
          <w:color w:val="000000"/>
          <w:highlight w:val="white"/>
          <w:lang w:val="en-US" w:eastAsia="fi-FI"/>
        </w:rPr>
        <w:tab/>
      </w:r>
      <w:r w:rsidRPr="00AD1206">
        <w:rPr>
          <w:color w:val="000000"/>
          <w:highlight w:val="white"/>
          <w:lang w:val="en-US" w:eastAsia="fi-FI"/>
        </w:rPr>
        <w:tab/>
      </w:r>
      <w:r w:rsidRPr="00A129D9">
        <w:rPr>
          <w:color w:val="0000FF"/>
          <w:highlight w:val="white"/>
          <w:lang w:val="en-US" w:eastAsia="fi-FI"/>
        </w:rPr>
        <w:t>&lt;/</w:t>
      </w:r>
      <w:r w:rsidRPr="00A129D9">
        <w:rPr>
          <w:highlight w:val="white"/>
          <w:lang w:val="en-US" w:eastAsia="fi-FI"/>
        </w:rPr>
        <w:t>representedOrganization</w:t>
      </w:r>
      <w:r w:rsidRPr="00A129D9">
        <w:rPr>
          <w:color w:val="0000FF"/>
          <w:highlight w:val="white"/>
          <w:lang w:val="en-US" w:eastAsia="fi-FI"/>
        </w:rPr>
        <w:t>&gt;</w:t>
      </w:r>
    </w:p>
    <w:p w14:paraId="55285133" w14:textId="77777777" w:rsidR="000F72BB" w:rsidRPr="00C9519D" w:rsidRDefault="000F72BB" w:rsidP="0024249E">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sidRPr="00C9519D">
        <w:rPr>
          <w:color w:val="0000FF"/>
          <w:highlight w:val="white"/>
          <w:lang w:val="en-US" w:eastAsia="fi-FI"/>
        </w:rPr>
        <w:t>&lt;/</w:t>
      </w:r>
      <w:r w:rsidRPr="00C9519D">
        <w:rPr>
          <w:highlight w:val="white"/>
          <w:lang w:val="en-US" w:eastAsia="fi-FI"/>
        </w:rPr>
        <w:t>assignedAuthor</w:t>
      </w:r>
      <w:r w:rsidRPr="00C9519D">
        <w:rPr>
          <w:color w:val="0000FF"/>
          <w:highlight w:val="white"/>
          <w:lang w:val="en-US" w:eastAsia="fi-FI"/>
        </w:rPr>
        <w:t>&gt;</w:t>
      </w:r>
    </w:p>
    <w:p w14:paraId="06BFE454" w14:textId="77777777" w:rsidR="000F72BB" w:rsidRPr="00C9519D" w:rsidRDefault="000F72BB" w:rsidP="0024249E">
      <w:pPr>
        <w:rPr>
          <w:color w:val="000000"/>
          <w:highlight w:val="white"/>
          <w:lang w:val="en-US" w:eastAsia="fi-FI"/>
        </w:rPr>
      </w:pPr>
      <w:r w:rsidRPr="00C9519D">
        <w:rPr>
          <w:color w:val="000000"/>
          <w:highlight w:val="white"/>
          <w:lang w:val="en-US" w:eastAsia="fi-FI"/>
        </w:rPr>
        <w:tab/>
      </w:r>
      <w:r w:rsidRPr="00C9519D">
        <w:rPr>
          <w:color w:val="000000"/>
          <w:highlight w:val="white"/>
          <w:lang w:val="en-US" w:eastAsia="fi-FI"/>
        </w:rPr>
        <w:tab/>
      </w:r>
      <w:r w:rsidRPr="00C9519D">
        <w:rPr>
          <w:color w:val="0000FF"/>
          <w:highlight w:val="white"/>
          <w:lang w:val="en-US" w:eastAsia="fi-FI"/>
        </w:rPr>
        <w:t>&lt;/</w:t>
      </w:r>
      <w:r w:rsidRPr="00C9519D">
        <w:rPr>
          <w:highlight w:val="white"/>
          <w:lang w:val="en-US" w:eastAsia="fi-FI"/>
        </w:rPr>
        <w:t>author</w:t>
      </w:r>
      <w:r w:rsidRPr="00C9519D">
        <w:rPr>
          <w:color w:val="0000FF"/>
          <w:highlight w:val="white"/>
          <w:lang w:val="en-US" w:eastAsia="fi-FI"/>
        </w:rPr>
        <w:t>&gt;</w:t>
      </w:r>
    </w:p>
    <w:p w14:paraId="0AA712FB" w14:textId="77777777" w:rsidR="000F72BB" w:rsidRPr="00C9519D" w:rsidRDefault="000F72BB" w:rsidP="0024249E">
      <w:pPr>
        <w:rPr>
          <w:color w:val="000000"/>
          <w:highlight w:val="white"/>
          <w:lang w:val="en-US" w:eastAsia="fi-FI"/>
        </w:rPr>
      </w:pPr>
      <w:r w:rsidRPr="00C9519D">
        <w:rPr>
          <w:color w:val="000000"/>
          <w:highlight w:val="white"/>
          <w:lang w:val="en-US" w:eastAsia="fi-FI"/>
        </w:rPr>
        <w:tab/>
      </w:r>
      <w:r w:rsidRPr="00C9519D">
        <w:rPr>
          <w:color w:val="0000FF"/>
          <w:highlight w:val="white"/>
          <w:lang w:val="en-US" w:eastAsia="fi-FI"/>
        </w:rPr>
        <w:t>&lt;/</w:t>
      </w:r>
      <w:r w:rsidRPr="00C9519D">
        <w:rPr>
          <w:highlight w:val="white"/>
          <w:lang w:val="en-US" w:eastAsia="fi-FI"/>
        </w:rPr>
        <w:t>observation</w:t>
      </w:r>
      <w:r w:rsidRPr="00C9519D">
        <w:rPr>
          <w:color w:val="0000FF"/>
          <w:highlight w:val="white"/>
          <w:lang w:val="en-US" w:eastAsia="fi-FI"/>
        </w:rPr>
        <w:t>&gt;</w:t>
      </w:r>
    </w:p>
    <w:p w14:paraId="468FDDF5" w14:textId="77777777" w:rsidR="000F72BB" w:rsidRPr="00C9519D" w:rsidRDefault="000F72BB" w:rsidP="0024249E">
      <w:pPr>
        <w:rPr>
          <w:lang w:val="en-US"/>
        </w:rPr>
      </w:pPr>
      <w:r w:rsidRPr="00C9519D">
        <w:rPr>
          <w:color w:val="0000FF"/>
          <w:highlight w:val="white"/>
          <w:lang w:val="en-US" w:eastAsia="fi-FI"/>
        </w:rPr>
        <w:t>&lt;/</w:t>
      </w:r>
      <w:r w:rsidRPr="00C9519D">
        <w:rPr>
          <w:highlight w:val="white"/>
          <w:lang w:val="en-US" w:eastAsia="fi-FI"/>
        </w:rPr>
        <w:t>entry</w:t>
      </w:r>
      <w:r w:rsidRPr="00C9519D">
        <w:rPr>
          <w:color w:val="0000FF"/>
          <w:highlight w:val="white"/>
          <w:lang w:val="en-US" w:eastAsia="fi-FI"/>
        </w:rPr>
        <w:t>&gt;</w:t>
      </w:r>
    </w:p>
    <w:p w14:paraId="1842D161" w14:textId="77777777" w:rsidR="000F72BB" w:rsidRPr="00C9519D" w:rsidRDefault="000F72BB" w:rsidP="0024249E">
      <w:pPr>
        <w:rPr>
          <w:lang w:val="en-US"/>
        </w:rPr>
      </w:pPr>
    </w:p>
    <w:p w14:paraId="566733C1" w14:textId="77777777" w:rsidR="000F72BB" w:rsidRDefault="000F72BB" w:rsidP="0024249E">
      <w:r>
        <w:t>Huomaa: II:n root:issa  (OID) asiakirjat ovat organisaation alla solmuluokassa 11.</w:t>
      </w:r>
    </w:p>
    <w:p w14:paraId="408B499E" w14:textId="77777777" w:rsidR="000F72BB" w:rsidRDefault="000F72BB" w:rsidP="0024249E"/>
    <w:p w14:paraId="5FBAF66A" w14:textId="22D229B2" w:rsidR="00C8723F" w:rsidRDefault="00C8723F">
      <w:pPr>
        <w:pStyle w:val="Otsikko4"/>
        <w:pPrChange w:id="621" w:author="Katariina Lassila" w:date="2020-03-12T14:51:00Z">
          <w:pPr/>
        </w:pPrChange>
      </w:pPr>
      <w:bookmarkStart w:id="622" w:name="_Toc366676150"/>
      <w:r>
        <w:t>Alkuperäisen järjestelmän lähetteen OID-tunnus, antopäivämäärä, lähettävä laitos ja lääkäri</w:t>
      </w:r>
      <w:bookmarkEnd w:id="622"/>
      <w:r>
        <w:t xml:space="preserve">  </w:t>
      </w:r>
    </w:p>
    <w:p w14:paraId="228C2DD5" w14:textId="77777777" w:rsidR="00C8723F" w:rsidRDefault="00C8723F" w:rsidP="0024249E"/>
    <w:p w14:paraId="76C6F860" w14:textId="77777777" w:rsidR="00C8723F" w:rsidRDefault="00C8723F" w:rsidP="0024249E">
      <w:r>
        <w:t>Kenttäkoodi: 1</w:t>
      </w:r>
      <w:r>
        <w:tab/>
      </w:r>
      <w:r w:rsidR="00B132E4">
        <w:tab/>
      </w:r>
      <w:r>
        <w:t>koodisto: 1.2.246.537.6.12.2002.124</w:t>
      </w:r>
    </w:p>
    <w:p w14:paraId="4A337D53" w14:textId="77777777" w:rsidR="00C8723F" w:rsidRDefault="00C8723F" w:rsidP="0024249E"/>
    <w:p w14:paraId="65E3E30B" w14:textId="19F71C44" w:rsidR="00B132E4" w:rsidRDefault="00C8723F" w:rsidP="0024249E">
      <w:r>
        <w:t>Katso kentän tarkempi kuvaus lähetteen puolelta.</w:t>
      </w:r>
      <w:r w:rsidR="00EC22F0">
        <w:t xml:space="preserve"> Tieto on ehdollisesti pakollinen hoitopalautteella.</w:t>
      </w:r>
      <w:r w:rsidR="007074FC">
        <w:t xml:space="preserve"> Sitä käytetään, kun voidaan yksilöidä </w:t>
      </w:r>
      <w:r w:rsidR="009A64FC">
        <w:t xml:space="preserve">(PikaXML:ään perustuva) </w:t>
      </w:r>
      <w:r w:rsidR="007074FC">
        <w:t>lähete, johon hoitopalaute liittyy</w:t>
      </w:r>
      <w:r w:rsidR="009A64FC">
        <w:t>, ja kyseisellä lähetteellä on kenttäkoodin 1 mukainen rakenne.</w:t>
      </w:r>
    </w:p>
    <w:p w14:paraId="728A17A7" w14:textId="77777777" w:rsidR="00C8723F" w:rsidRDefault="00C8723F" w:rsidP="0024249E"/>
    <w:p w14:paraId="36BA48C5" w14:textId="12B0544F" w:rsidR="00C8723F" w:rsidRDefault="00C8723F">
      <w:pPr>
        <w:pStyle w:val="Otsikko4"/>
        <w:pPrChange w:id="623" w:author="Katariina Lassila" w:date="2020-03-12T14:51:00Z">
          <w:pPr/>
        </w:pPrChange>
      </w:pPr>
      <w:bookmarkStart w:id="624" w:name="_Toc366676152"/>
      <w:r w:rsidRPr="002D741C">
        <w:t>Alkuperäisen järjestelmän lähetteen tunnus, antopäivämäärä, lähettävä laitos ja lääkäri, String-muoto</w:t>
      </w:r>
      <w:bookmarkEnd w:id="624"/>
    </w:p>
    <w:p w14:paraId="23868503" w14:textId="77777777" w:rsidR="00C8723F" w:rsidRDefault="00C8723F" w:rsidP="0024249E"/>
    <w:p w14:paraId="7AA97697" w14:textId="77777777" w:rsidR="00C8723F" w:rsidRDefault="00C8723F" w:rsidP="0024249E">
      <w:r w:rsidRPr="002D741C">
        <w:t>Kenttäkoodi: 40</w:t>
      </w:r>
      <w:r>
        <w:t xml:space="preserve"> </w:t>
      </w:r>
      <w:r w:rsidRPr="002D741C">
        <w:tab/>
        <w:t>koodisto: 1.2.246.537.6.12.2002.124</w:t>
      </w:r>
    </w:p>
    <w:p w14:paraId="52376907" w14:textId="77777777" w:rsidR="00C8723F" w:rsidRPr="002D741C" w:rsidRDefault="00C8723F" w:rsidP="0024249E"/>
    <w:p w14:paraId="03F3BE0C" w14:textId="1B51F44C" w:rsidR="00AD54BA" w:rsidRDefault="00C8723F" w:rsidP="0024249E">
      <w:r>
        <w:t>Katso kentän tarkempi kuvaus lähetteen puolelta.</w:t>
      </w:r>
      <w:r w:rsidR="00AD54BA">
        <w:t xml:space="preserve"> Tieto on ehdollisesti pakollinen hoitopalautteella.</w:t>
      </w:r>
      <w:r w:rsidR="009A64FC">
        <w:t xml:space="preserve"> Sitä käytetään, kun voidaan yksilöidä (PikaXML:ään perustuva) lähete, johon hoitopalaute liittyy, ja kyseisellä lähetteellä on kenttäkoodin 40 mukainen rakenne.</w:t>
      </w:r>
    </w:p>
    <w:p w14:paraId="3215CDD2" w14:textId="77777777" w:rsidR="000F72BB" w:rsidRDefault="000F72BB" w:rsidP="0024249E"/>
    <w:p w14:paraId="135A1997" w14:textId="165929BC" w:rsidR="00C8723F" w:rsidRDefault="00C8723F">
      <w:pPr>
        <w:pStyle w:val="Otsikko4"/>
        <w:pPrChange w:id="625" w:author="Katariina Lassila" w:date="2020-03-12T14:51:00Z">
          <w:pPr/>
        </w:pPrChange>
      </w:pPr>
      <w:bookmarkStart w:id="626" w:name="_Toc366676154"/>
      <w:r w:rsidRPr="00167B22">
        <w:t>Sanoman tyyppi ja alityyppi ja lähetteen käyttötarkoitus</w:t>
      </w:r>
      <w:bookmarkEnd w:id="626"/>
    </w:p>
    <w:p w14:paraId="02946F8E" w14:textId="77777777" w:rsidR="00C8723F" w:rsidRDefault="00C8723F" w:rsidP="0024249E"/>
    <w:p w14:paraId="138848D2" w14:textId="77777777" w:rsidR="00C8723F" w:rsidRDefault="00C8723F" w:rsidP="0024249E">
      <w:r w:rsidRPr="00167B22">
        <w:t>Sanoman tyyppi:</w:t>
      </w:r>
      <w:r w:rsidRPr="00167B22">
        <w:tab/>
      </w:r>
      <w:r w:rsidRPr="00167B22">
        <w:tab/>
        <w:t>kenttäkoodi: 33</w:t>
      </w:r>
      <w:r w:rsidRPr="00167B22">
        <w:tab/>
      </w:r>
      <w:r w:rsidRPr="00167B22">
        <w:tab/>
        <w:t>koodisto: 1.2.246.537.6.12.2002.124</w:t>
      </w:r>
    </w:p>
    <w:p w14:paraId="6E5E5689" w14:textId="77777777" w:rsidR="00C8723F" w:rsidRDefault="00C8723F" w:rsidP="0024249E">
      <w:r>
        <w:t xml:space="preserve">Sanoman alityyppi: </w:t>
      </w:r>
      <w:r>
        <w:tab/>
      </w:r>
      <w:r>
        <w:tab/>
        <w:t>kenttäkoodi: 34</w:t>
      </w:r>
      <w:r>
        <w:tab/>
      </w:r>
      <w:r>
        <w:tab/>
        <w:t xml:space="preserve">koodisto: 1.2.246.537.6.12.2002.124 </w:t>
      </w:r>
    </w:p>
    <w:p w14:paraId="6897CC2A" w14:textId="77777777" w:rsidR="00C8723F" w:rsidRDefault="00C8723F" w:rsidP="0024249E"/>
    <w:p w14:paraId="2280521C" w14:textId="3CA1FAEA" w:rsidR="00C8723F" w:rsidRDefault="00C8723F" w:rsidP="0024249E">
      <w:r>
        <w:t>Katso kentän tarkempi kuvaus lähetteen puolelta.</w:t>
      </w:r>
      <w:r w:rsidR="001C7D2C">
        <w:t xml:space="preserve"> Sanoman tyyppi </w:t>
      </w:r>
      <w:r w:rsidR="00350690">
        <w:t>on pakollinen tieto</w:t>
      </w:r>
      <w:r w:rsidR="001C7D2C">
        <w:t>.</w:t>
      </w:r>
    </w:p>
    <w:p w14:paraId="2D23B249" w14:textId="5CEBEBEC" w:rsidR="0041677A" w:rsidRDefault="0041677A" w:rsidP="0024249E"/>
    <w:p w14:paraId="61C6B212" w14:textId="125313A8" w:rsidR="0041677A" w:rsidRDefault="0041677A">
      <w:pPr>
        <w:pStyle w:val="Otsikko4"/>
        <w:pPrChange w:id="627" w:author="Katariina Lassila" w:date="2020-03-12T14:51:00Z">
          <w:pPr/>
        </w:pPrChange>
      </w:pPr>
      <w:r>
        <w:lastRenderedPageBreak/>
        <w:t>Hoitopalautteen vastaanottaja</w:t>
      </w:r>
      <w:r w:rsidR="008F5FC7">
        <w:t xml:space="preserve"> ja vastaanottava laitos</w:t>
      </w:r>
    </w:p>
    <w:p w14:paraId="0F03918D" w14:textId="77777777" w:rsidR="0041677A" w:rsidRPr="0041677A" w:rsidRDefault="0041677A" w:rsidP="0024249E"/>
    <w:p w14:paraId="64259E9F" w14:textId="468E7E4E" w:rsidR="0041677A" w:rsidRDefault="0041677A" w:rsidP="0024249E">
      <w:r>
        <w:t xml:space="preserve">Hoitopalautteen vastaanottaja: </w:t>
      </w:r>
      <w:r>
        <w:tab/>
      </w:r>
      <w:r>
        <w:tab/>
        <w:t>kenttäkoodi: 43</w:t>
      </w:r>
      <w:r>
        <w:tab/>
      </w:r>
      <w:r>
        <w:tab/>
        <w:t xml:space="preserve">koodisto: 1.2.246.537.6.12.2002.124 </w:t>
      </w:r>
    </w:p>
    <w:p w14:paraId="6390587D" w14:textId="6E8F9CF3" w:rsidR="0041677A" w:rsidRDefault="0041677A" w:rsidP="0024249E"/>
    <w:p w14:paraId="1685033A" w14:textId="08A63E0F" w:rsidR="0041677A" w:rsidRDefault="0041677A" w:rsidP="0024249E">
      <w:r>
        <w:t xml:space="preserve">Tietokentässä yksilöidään hoitopalautteen vastaanottaja henkilö- tai organisaatiotasolla. </w:t>
      </w:r>
      <w:r w:rsidR="008F5FC7">
        <w:t>Kentässä esitetään vähintään vastaanottavan laitoksen nimi ja vastaava tieto tuodaan myös näyttömuotoon.</w:t>
      </w:r>
    </w:p>
    <w:p w14:paraId="6CA77BFF" w14:textId="08363B7B" w:rsidR="008F5FC7" w:rsidRDefault="008F5FC7" w:rsidP="0024249E"/>
    <w:p w14:paraId="07059BF5" w14:textId="77777777" w:rsidR="008F5FC7" w:rsidRPr="003F4043" w:rsidRDefault="008F5FC7" w:rsidP="0024249E">
      <w:pPr>
        <w:rPr>
          <w:color w:val="000000"/>
          <w:highlight w:val="white"/>
          <w:lang w:val="en-US" w:eastAsia="fi-FI"/>
        </w:rPr>
      </w:pPr>
      <w:r w:rsidRPr="003F4043">
        <w:rPr>
          <w:color w:val="0000FF"/>
          <w:highlight w:val="white"/>
          <w:lang w:val="en-US" w:eastAsia="fi-FI"/>
        </w:rPr>
        <w:t>&lt;</w:t>
      </w:r>
      <w:r w:rsidRPr="003F4043">
        <w:rPr>
          <w:highlight w:val="white"/>
          <w:lang w:val="en-US" w:eastAsia="fi-FI"/>
        </w:rPr>
        <w:t>entry</w:t>
      </w:r>
      <w:r w:rsidRPr="003F4043">
        <w:rPr>
          <w:color w:val="0000FF"/>
          <w:highlight w:val="white"/>
          <w:lang w:val="en-US" w:eastAsia="fi-FI"/>
        </w:rPr>
        <w:t>&gt;</w:t>
      </w:r>
    </w:p>
    <w:p w14:paraId="7D3CA984" w14:textId="77777777" w:rsidR="008F5FC7" w:rsidRPr="003F4043" w:rsidRDefault="008F5FC7" w:rsidP="0024249E">
      <w:pPr>
        <w:rPr>
          <w:color w:val="000000"/>
          <w:highlight w:val="white"/>
          <w:lang w:val="en-US" w:eastAsia="fi-FI"/>
        </w:rPr>
      </w:pPr>
      <w:r w:rsidRPr="003F4043">
        <w:rPr>
          <w:color w:val="000000"/>
          <w:highlight w:val="white"/>
          <w:lang w:val="en-US" w:eastAsia="fi-FI"/>
        </w:rPr>
        <w:tab/>
      </w:r>
      <w:r w:rsidRPr="003F4043">
        <w:rPr>
          <w:color w:val="0000FF"/>
          <w:highlight w:val="white"/>
          <w:lang w:val="en-US" w:eastAsia="fi-FI"/>
        </w:rPr>
        <w:t>&lt;</w:t>
      </w:r>
      <w:r w:rsidRPr="003F4043">
        <w:rPr>
          <w:color w:val="800000"/>
          <w:highlight w:val="white"/>
          <w:lang w:val="en-US" w:eastAsia="fi-FI"/>
        </w:rPr>
        <w:t>observation</w:t>
      </w:r>
      <w:r w:rsidRPr="003F4043">
        <w:rPr>
          <w:highlight w:val="white"/>
          <w:lang w:val="en-US" w:eastAsia="fi-FI"/>
        </w:rPr>
        <w:t xml:space="preserve"> classCode</w:t>
      </w:r>
      <w:r w:rsidRPr="003F4043">
        <w:rPr>
          <w:color w:val="0000FF"/>
          <w:highlight w:val="white"/>
          <w:lang w:val="en-US" w:eastAsia="fi-FI"/>
        </w:rPr>
        <w:t>="</w:t>
      </w:r>
      <w:r w:rsidRPr="003F4043">
        <w:rPr>
          <w:color w:val="000000"/>
          <w:highlight w:val="white"/>
          <w:lang w:val="en-US" w:eastAsia="fi-FI"/>
        </w:rPr>
        <w:t>OBS</w:t>
      </w:r>
      <w:r w:rsidRPr="003F4043">
        <w:rPr>
          <w:color w:val="0000FF"/>
          <w:highlight w:val="white"/>
          <w:lang w:val="en-US" w:eastAsia="fi-FI"/>
        </w:rPr>
        <w:t>"</w:t>
      </w:r>
      <w:r w:rsidRPr="003F4043">
        <w:rPr>
          <w:highlight w:val="white"/>
          <w:lang w:val="en-US" w:eastAsia="fi-FI"/>
        </w:rPr>
        <w:t xml:space="preserve"> moodCode</w:t>
      </w:r>
      <w:r w:rsidRPr="003F4043">
        <w:rPr>
          <w:color w:val="0000FF"/>
          <w:highlight w:val="white"/>
          <w:lang w:val="en-US" w:eastAsia="fi-FI"/>
        </w:rPr>
        <w:t>="</w:t>
      </w:r>
      <w:r w:rsidRPr="003F4043">
        <w:rPr>
          <w:color w:val="000000"/>
          <w:highlight w:val="white"/>
          <w:lang w:val="en-US" w:eastAsia="fi-FI"/>
        </w:rPr>
        <w:t>EVN</w:t>
      </w:r>
      <w:r w:rsidRPr="003F4043">
        <w:rPr>
          <w:color w:val="0000FF"/>
          <w:highlight w:val="white"/>
          <w:lang w:val="en-US" w:eastAsia="fi-FI"/>
        </w:rPr>
        <w:t>"&gt;</w:t>
      </w:r>
    </w:p>
    <w:p w14:paraId="1B4030E8" w14:textId="14117AA5" w:rsidR="008F5FC7" w:rsidRPr="004741ED" w:rsidRDefault="008F5FC7" w:rsidP="0024249E">
      <w:pPr>
        <w:rPr>
          <w:highlight w:val="white"/>
          <w:lang w:val="en-US" w:eastAsia="fi-FI"/>
        </w:rPr>
      </w:pPr>
      <w:r w:rsidRPr="003F4043">
        <w:rPr>
          <w:highlight w:val="white"/>
          <w:lang w:val="en-US" w:eastAsia="fi-FI"/>
        </w:rPr>
        <w:tab/>
      </w:r>
      <w:r w:rsidRPr="003F4043">
        <w:rPr>
          <w:highlight w:val="white"/>
          <w:lang w:val="en-US" w:eastAsia="fi-FI"/>
        </w:rPr>
        <w:tab/>
      </w:r>
      <w:r w:rsidRPr="00A129D9">
        <w:rPr>
          <w:color w:val="0000FF"/>
          <w:highlight w:val="white"/>
          <w:lang w:val="en-US" w:eastAsia="fi-FI"/>
        </w:rPr>
        <w:t>&lt;</w:t>
      </w:r>
      <w:r w:rsidRPr="00A129D9">
        <w:rPr>
          <w:color w:val="800000"/>
          <w:highlight w:val="white"/>
          <w:lang w:val="en-US" w:eastAsia="fi-FI"/>
        </w:rPr>
        <w:t>code</w:t>
      </w:r>
      <w:r w:rsidRPr="00A129D9">
        <w:rPr>
          <w:color w:val="FF0000"/>
          <w:highlight w:val="white"/>
          <w:lang w:val="en-US" w:eastAsia="fi-FI"/>
        </w:rPr>
        <w:t xml:space="preserve"> code</w:t>
      </w:r>
      <w:r w:rsidRPr="00A129D9">
        <w:rPr>
          <w:color w:val="0000FF"/>
          <w:highlight w:val="white"/>
          <w:lang w:val="en-US" w:eastAsia="fi-FI"/>
        </w:rPr>
        <w:t>="</w:t>
      </w:r>
      <w:r>
        <w:rPr>
          <w:highlight w:val="white"/>
          <w:lang w:val="en-US" w:eastAsia="fi-FI"/>
        </w:rPr>
        <w:t>43</w:t>
      </w:r>
      <w:r w:rsidRPr="00A129D9">
        <w:rPr>
          <w:color w:val="0000FF"/>
          <w:highlight w:val="white"/>
          <w:lang w:val="en-US" w:eastAsia="fi-FI"/>
        </w:rPr>
        <w:t>"</w:t>
      </w:r>
      <w:r w:rsidRPr="00A129D9">
        <w:rPr>
          <w:color w:val="FF0000"/>
          <w:highlight w:val="white"/>
          <w:lang w:val="en-US" w:eastAsia="fi-FI"/>
        </w:rPr>
        <w:t xml:space="preserve"> codeSystem</w:t>
      </w:r>
      <w:r w:rsidRPr="00A129D9">
        <w:rPr>
          <w:color w:val="0000FF"/>
          <w:highlight w:val="white"/>
          <w:lang w:val="en-US" w:eastAsia="fi-FI"/>
        </w:rPr>
        <w:t>="</w:t>
      </w:r>
      <w:r w:rsidRPr="00A129D9">
        <w:rPr>
          <w:highlight w:val="white"/>
          <w:lang w:val="en-US" w:eastAsia="fi-FI"/>
        </w:rPr>
        <w:t>1.2.246.537.6.12.2002.12</w:t>
      </w:r>
      <w:r>
        <w:rPr>
          <w:highlight w:val="white"/>
          <w:lang w:val="en-US" w:eastAsia="fi-FI"/>
        </w:rPr>
        <w:t>4</w:t>
      </w:r>
      <w:r w:rsidRPr="00A129D9">
        <w:rPr>
          <w:color w:val="0000FF"/>
          <w:highlight w:val="white"/>
          <w:lang w:val="en-US" w:eastAsia="fi-FI"/>
        </w:rPr>
        <w:t>"/&gt;</w:t>
      </w:r>
    </w:p>
    <w:p w14:paraId="08A0E2D1" w14:textId="77A73C03" w:rsidR="008F5FC7" w:rsidRPr="004741ED" w:rsidRDefault="008F5FC7" w:rsidP="0024249E">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r w:rsidRPr="00A129D9">
        <w:rPr>
          <w:highlight w:val="white"/>
          <w:lang w:val="en-US" w:eastAsia="fi-FI"/>
        </w:rPr>
        <w:t>effectiveTime</w:t>
      </w:r>
      <w:r w:rsidRPr="00DC5633">
        <w:rPr>
          <w:color w:val="0000FF"/>
          <w:highlight w:val="white"/>
          <w:lang w:val="en-US" w:eastAsia="fi-FI"/>
        </w:rPr>
        <w:t>/&gt;</w:t>
      </w:r>
    </w:p>
    <w:p w14:paraId="2CDB7169" w14:textId="77777777" w:rsidR="008F5FC7" w:rsidRDefault="008F5FC7">
      <w:pPr>
        <w:rPr>
          <w:color w:val="000000"/>
          <w:highlight w:val="white"/>
          <w:lang w:val="en-US" w:eastAsia="fi-FI"/>
        </w:rPr>
        <w:pPrChange w:id="628" w:author="Katariina Lassila" w:date="2020-03-12T14:51:00Z">
          <w:pPr>
            <w:ind w:left="720" w:firstLine="720"/>
          </w:pPr>
        </w:pPrChange>
      </w:pPr>
      <w:r w:rsidRPr="00A129D9">
        <w:rPr>
          <w:color w:val="0000FF"/>
          <w:highlight w:val="white"/>
          <w:lang w:val="en-US" w:eastAsia="fi-FI"/>
        </w:rPr>
        <w:t>&lt;</w:t>
      </w:r>
      <w:r w:rsidRPr="00A129D9">
        <w:rPr>
          <w:highlight w:val="white"/>
          <w:lang w:val="en-US" w:eastAsia="fi-FI"/>
        </w:rPr>
        <w:t>author</w:t>
      </w:r>
      <w:r w:rsidRPr="00A129D9">
        <w:rPr>
          <w:color w:val="0000FF"/>
          <w:highlight w:val="white"/>
          <w:lang w:val="en-US" w:eastAsia="fi-FI"/>
        </w:rPr>
        <w:t>&gt;</w:t>
      </w:r>
    </w:p>
    <w:p w14:paraId="799AA501" w14:textId="77777777" w:rsidR="008F5FC7" w:rsidRPr="007A72FC" w:rsidRDefault="008F5FC7">
      <w:pPr>
        <w:rPr>
          <w:highlight w:val="white"/>
          <w:lang w:val="en-US" w:eastAsia="fi-FI"/>
        </w:rPr>
        <w:pPrChange w:id="629" w:author="Katariina Lassila" w:date="2020-03-12T14:51:00Z">
          <w:pPr>
            <w:ind w:left="1440" w:firstLine="720"/>
          </w:pPr>
        </w:pPrChange>
      </w:pPr>
      <w:r w:rsidRPr="007A72FC">
        <w:rPr>
          <w:color w:val="0000FF"/>
          <w:highlight w:val="white"/>
          <w:lang w:val="en-US" w:eastAsia="fi-FI"/>
        </w:rPr>
        <w:t>&lt;</w:t>
      </w:r>
      <w:r w:rsidRPr="007A72FC">
        <w:rPr>
          <w:color w:val="800000"/>
          <w:highlight w:val="white"/>
          <w:lang w:val="en-US" w:eastAsia="fi-FI"/>
        </w:rPr>
        <w:t>functionCode</w:t>
      </w:r>
      <w:r w:rsidRPr="007A72FC">
        <w:rPr>
          <w:color w:val="FF0000"/>
          <w:highlight w:val="white"/>
          <w:lang w:val="en-US" w:eastAsia="fi-FI"/>
        </w:rPr>
        <w:t xml:space="preserve"> code</w:t>
      </w:r>
      <w:r w:rsidRPr="007A72FC">
        <w:rPr>
          <w:color w:val="0000FF"/>
          <w:highlight w:val="white"/>
          <w:lang w:val="en-US" w:eastAsia="fi-FI"/>
        </w:rPr>
        <w:t>="</w:t>
      </w:r>
      <w:r w:rsidRPr="007A72FC">
        <w:rPr>
          <w:highlight w:val="white"/>
          <w:lang w:val="en-US" w:eastAsia="fi-FI"/>
        </w:rPr>
        <w:t>VAS</w:t>
      </w:r>
      <w:r w:rsidRPr="007A72FC">
        <w:rPr>
          <w:color w:val="0000FF"/>
          <w:highlight w:val="white"/>
          <w:lang w:val="en-US" w:eastAsia="fi-FI"/>
        </w:rPr>
        <w:t>"</w:t>
      </w:r>
      <w:r w:rsidRPr="007A72FC">
        <w:rPr>
          <w:color w:val="FF0000"/>
          <w:highlight w:val="white"/>
          <w:lang w:val="en-US" w:eastAsia="fi-FI"/>
        </w:rPr>
        <w:t xml:space="preserve"> codeSystem</w:t>
      </w:r>
      <w:r w:rsidRPr="007A72FC">
        <w:rPr>
          <w:color w:val="0000FF"/>
          <w:highlight w:val="white"/>
          <w:lang w:val="en-US" w:eastAsia="fi-FI"/>
        </w:rPr>
        <w:t>="</w:t>
      </w:r>
      <w:r w:rsidRPr="007A72FC">
        <w:rPr>
          <w:highlight w:val="white"/>
          <w:lang w:val="en-US" w:eastAsia="fi-FI"/>
        </w:rPr>
        <w:t>1.2.246.537.5.40006.2003</w:t>
      </w:r>
      <w:r w:rsidRPr="007A72FC">
        <w:rPr>
          <w:color w:val="0000FF"/>
          <w:highlight w:val="white"/>
          <w:lang w:val="en-US" w:eastAsia="fi-FI"/>
        </w:rPr>
        <w:t>"</w:t>
      </w:r>
      <w:r w:rsidRPr="007A72FC">
        <w:rPr>
          <w:color w:val="FF0000"/>
          <w:highlight w:val="white"/>
          <w:lang w:val="en-US" w:eastAsia="fi-FI"/>
        </w:rPr>
        <w:t xml:space="preserve"> codeSystemName</w:t>
      </w:r>
      <w:r w:rsidRPr="007A72FC">
        <w:rPr>
          <w:color w:val="0000FF"/>
          <w:highlight w:val="white"/>
          <w:lang w:val="en-US" w:eastAsia="fi-FI"/>
        </w:rPr>
        <w:t>="</w:t>
      </w:r>
      <w:r w:rsidRPr="007A72FC">
        <w:rPr>
          <w:highlight w:val="white"/>
          <w:lang w:val="en-US" w:eastAsia="fi-FI"/>
        </w:rPr>
        <w:t>HL7 -Tekninen CDA R2 henkilötarkennin</w:t>
      </w:r>
      <w:r w:rsidRPr="007A72FC">
        <w:rPr>
          <w:color w:val="0000FF"/>
          <w:highlight w:val="white"/>
          <w:lang w:val="en-US" w:eastAsia="fi-FI"/>
        </w:rPr>
        <w:t>"</w:t>
      </w:r>
      <w:r w:rsidRPr="007A72FC">
        <w:rPr>
          <w:color w:val="FF0000"/>
          <w:highlight w:val="white"/>
          <w:lang w:val="en-US" w:eastAsia="fi-FI"/>
        </w:rPr>
        <w:t xml:space="preserve"> displayName</w:t>
      </w:r>
      <w:r w:rsidRPr="007A72FC">
        <w:rPr>
          <w:color w:val="0000FF"/>
          <w:highlight w:val="white"/>
          <w:lang w:val="en-US" w:eastAsia="fi-FI"/>
        </w:rPr>
        <w:t>="</w:t>
      </w:r>
      <w:r w:rsidRPr="007A72FC">
        <w:rPr>
          <w:highlight w:val="white"/>
          <w:lang w:val="en-US" w:eastAsia="fi-FI"/>
        </w:rPr>
        <w:t>Lähetteen vastaanottanut lääkäri</w:t>
      </w:r>
      <w:r w:rsidRPr="007A72FC">
        <w:rPr>
          <w:color w:val="0000FF"/>
          <w:highlight w:val="white"/>
          <w:lang w:val="en-US" w:eastAsia="fi-FI"/>
        </w:rPr>
        <w:t>"/&gt;</w:t>
      </w:r>
    </w:p>
    <w:p w14:paraId="3CB90BBA" w14:textId="64787296" w:rsidR="008F5FC7" w:rsidRPr="004741ED" w:rsidRDefault="008F5FC7" w:rsidP="0024249E">
      <w:pPr>
        <w:rPr>
          <w:highlight w:val="white"/>
          <w:lang w:val="en-US" w:eastAsia="fi-FI"/>
        </w:rPr>
      </w:pPr>
      <w:r w:rsidRPr="007A72FC">
        <w:rPr>
          <w:highlight w:val="white"/>
          <w:lang w:val="en-US" w:eastAsia="fi-FI"/>
        </w:rPr>
        <w:tab/>
      </w:r>
      <w:r w:rsidRPr="007A72FC">
        <w:rPr>
          <w:highlight w:val="white"/>
          <w:lang w:val="en-US" w:eastAsia="fi-FI"/>
        </w:rPr>
        <w:tab/>
      </w:r>
      <w:r w:rsidRPr="007A72FC">
        <w:rPr>
          <w:highlight w:val="white"/>
          <w:lang w:val="en-US" w:eastAsia="fi-FI"/>
        </w:rPr>
        <w:tab/>
      </w:r>
      <w:r w:rsidRPr="00A129D9">
        <w:rPr>
          <w:color w:val="0000FF"/>
          <w:highlight w:val="white"/>
          <w:lang w:val="en-US" w:eastAsia="fi-FI"/>
        </w:rPr>
        <w:t>&lt;</w:t>
      </w:r>
      <w:r w:rsidRPr="00A129D9">
        <w:rPr>
          <w:color w:val="800000"/>
          <w:highlight w:val="white"/>
          <w:lang w:val="en-US" w:eastAsia="fi-FI"/>
        </w:rPr>
        <w:t>time</w:t>
      </w:r>
      <w:r>
        <w:rPr>
          <w:highlight w:val="white"/>
          <w:lang w:val="en-US" w:eastAsia="fi-FI"/>
        </w:rPr>
        <w:t xml:space="preserve"> nullFlavor</w:t>
      </w:r>
      <w:r w:rsidRPr="00A129D9">
        <w:rPr>
          <w:color w:val="0000FF"/>
          <w:highlight w:val="white"/>
          <w:lang w:val="en-US" w:eastAsia="fi-FI"/>
        </w:rPr>
        <w:t>="</w:t>
      </w:r>
      <w:r>
        <w:rPr>
          <w:highlight w:val="white"/>
          <w:lang w:val="en-US" w:eastAsia="fi-FI"/>
        </w:rPr>
        <w:t>NA</w:t>
      </w:r>
      <w:r w:rsidRPr="00A129D9">
        <w:rPr>
          <w:color w:val="0000FF"/>
          <w:highlight w:val="white"/>
          <w:lang w:val="en-US" w:eastAsia="fi-FI"/>
        </w:rPr>
        <w:t>"/&gt;</w:t>
      </w:r>
    </w:p>
    <w:p w14:paraId="22348D57" w14:textId="5B82BE4E" w:rsidR="008F5FC7" w:rsidRPr="004741ED" w:rsidRDefault="008F5FC7" w:rsidP="0024249E">
      <w:pPr>
        <w:rPr>
          <w:color w:val="000000"/>
          <w:highlight w:val="white"/>
          <w:lang w:val="en-US" w:eastAsia="fi-FI"/>
        </w:rPr>
      </w:pPr>
      <w:r w:rsidRPr="00DC5633">
        <w:rPr>
          <w:lang w:val="en-US"/>
        </w:rPr>
        <w:tab/>
      </w:r>
      <w:r w:rsidRPr="00DC5633">
        <w:rPr>
          <w:lang w:val="en-US"/>
        </w:rPr>
        <w:tab/>
      </w:r>
      <w:r w:rsidRPr="00A129D9">
        <w:rPr>
          <w:color w:val="000000"/>
          <w:highlight w:val="white"/>
          <w:lang w:val="en-US" w:eastAsia="fi-FI"/>
        </w:rPr>
        <w:tab/>
      </w:r>
      <w:r w:rsidRPr="00A129D9">
        <w:rPr>
          <w:color w:val="0000FF"/>
          <w:highlight w:val="white"/>
          <w:lang w:val="en-US" w:eastAsia="fi-FI"/>
        </w:rPr>
        <w:t>&lt;</w:t>
      </w:r>
      <w:r w:rsidRPr="00A129D9">
        <w:rPr>
          <w:highlight w:val="white"/>
          <w:lang w:val="en-US" w:eastAsia="fi-FI"/>
        </w:rPr>
        <w:t>assignedAuthor</w:t>
      </w:r>
      <w:r w:rsidRPr="00A129D9">
        <w:rPr>
          <w:color w:val="0000FF"/>
          <w:highlight w:val="white"/>
          <w:lang w:val="en-US" w:eastAsia="fi-FI"/>
        </w:rPr>
        <w:t>&gt;</w:t>
      </w:r>
    </w:p>
    <w:p w14:paraId="551F0DAF" w14:textId="7B7F0B05" w:rsidR="008F5FC7" w:rsidRPr="004741ED" w:rsidRDefault="008F5FC7" w:rsidP="0024249E">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A129D9">
        <w:rPr>
          <w:color w:val="0000FF"/>
          <w:highlight w:val="white"/>
          <w:lang w:val="en-US" w:eastAsia="fi-FI"/>
        </w:rPr>
        <w:t>&lt;</w:t>
      </w:r>
      <w:r w:rsidRPr="00A129D9">
        <w:rPr>
          <w:color w:val="800000"/>
          <w:highlight w:val="white"/>
          <w:lang w:val="en-US" w:eastAsia="fi-FI"/>
        </w:rPr>
        <w:t>id</w:t>
      </w:r>
      <w:r w:rsidRPr="00A129D9">
        <w:rPr>
          <w:highlight w:val="white"/>
          <w:lang w:val="en-US" w:eastAsia="fi-FI"/>
        </w:rPr>
        <w:t xml:space="preserve"> </w:t>
      </w:r>
      <w:r>
        <w:rPr>
          <w:highlight w:val="white"/>
          <w:lang w:val="en-US" w:eastAsia="fi-FI"/>
        </w:rPr>
        <w:t>nullFlavor</w:t>
      </w:r>
      <w:r w:rsidRPr="00A129D9">
        <w:rPr>
          <w:color w:val="0000FF"/>
          <w:highlight w:val="white"/>
          <w:lang w:val="en-US" w:eastAsia="fi-FI"/>
        </w:rPr>
        <w:t>="</w:t>
      </w:r>
      <w:r>
        <w:rPr>
          <w:highlight w:val="white"/>
          <w:lang w:val="en-US" w:eastAsia="fi-FI"/>
        </w:rPr>
        <w:t>NA</w:t>
      </w:r>
      <w:r w:rsidRPr="00A129D9">
        <w:rPr>
          <w:color w:val="0000FF"/>
          <w:highlight w:val="white"/>
          <w:lang w:val="en-US" w:eastAsia="fi-FI"/>
        </w:rPr>
        <w:t>"/&gt;</w:t>
      </w:r>
    </w:p>
    <w:p w14:paraId="235CCC91" w14:textId="77777777" w:rsidR="008F5FC7" w:rsidRPr="004741ED" w:rsidRDefault="008F5FC7" w:rsidP="0024249E">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Pr>
          <w:color w:val="000000"/>
          <w:highlight w:val="white"/>
          <w:lang w:val="en-US" w:eastAsia="fi-FI"/>
        </w:rPr>
        <w:tab/>
      </w:r>
      <w:r w:rsidRPr="00A129D9">
        <w:rPr>
          <w:color w:val="0000FF"/>
          <w:highlight w:val="white"/>
          <w:lang w:val="en-US" w:eastAsia="fi-FI"/>
        </w:rPr>
        <w:t>&lt;</w:t>
      </w:r>
      <w:r w:rsidRPr="00A129D9">
        <w:rPr>
          <w:highlight w:val="white"/>
          <w:lang w:val="en-US" w:eastAsia="fi-FI"/>
        </w:rPr>
        <w:t>representedOrganization</w:t>
      </w:r>
      <w:r w:rsidRPr="00A129D9">
        <w:rPr>
          <w:color w:val="0000FF"/>
          <w:highlight w:val="white"/>
          <w:lang w:val="en-US" w:eastAsia="fi-FI"/>
        </w:rPr>
        <w:t>&gt;</w:t>
      </w:r>
    </w:p>
    <w:p w14:paraId="3A208FEC" w14:textId="061B3FD3" w:rsidR="008F5FC7" w:rsidRPr="006779E4" w:rsidRDefault="008F5FC7" w:rsidP="0024249E">
      <w:pPr>
        <w:rPr>
          <w:highlight w:val="white"/>
          <w:lang w:val="en-US" w:eastAsia="fi-FI"/>
        </w:rPr>
      </w:pPr>
      <w:r w:rsidRPr="00A129D9">
        <w:rPr>
          <w:highlight w:val="white"/>
          <w:lang w:val="en-US" w:eastAsia="fi-FI"/>
        </w:rPr>
        <w:tab/>
      </w:r>
      <w:r>
        <w:rPr>
          <w:highlight w:val="white"/>
          <w:lang w:val="en-US" w:eastAsia="fi-FI"/>
        </w:rPr>
        <w:tab/>
      </w:r>
      <w:r>
        <w:rPr>
          <w:highlight w:val="white"/>
          <w:lang w:val="en-US" w:eastAsia="fi-FI"/>
        </w:rPr>
        <w:tab/>
      </w:r>
      <w:r>
        <w:rPr>
          <w:highlight w:val="white"/>
          <w:lang w:val="en-US" w:eastAsia="fi-FI"/>
        </w:rPr>
        <w:tab/>
      </w:r>
      <w:r w:rsidRPr="0064412E">
        <w:rPr>
          <w:highlight w:val="white"/>
          <w:lang w:val="en-US" w:eastAsia="fi-FI"/>
        </w:rPr>
        <w:t xml:space="preserve">     </w:t>
      </w:r>
      <w:r w:rsidRPr="006779E4">
        <w:rPr>
          <w:color w:val="0000FF"/>
          <w:highlight w:val="white"/>
          <w:lang w:val="en-US" w:eastAsia="fi-FI"/>
        </w:rPr>
        <w:t>&lt;</w:t>
      </w:r>
      <w:r w:rsidRPr="006779E4">
        <w:rPr>
          <w:color w:val="800000"/>
          <w:highlight w:val="white"/>
          <w:lang w:val="en-US" w:eastAsia="fi-FI"/>
        </w:rPr>
        <w:t>id</w:t>
      </w:r>
      <w:r w:rsidRPr="006779E4">
        <w:rPr>
          <w:color w:val="FF0000"/>
          <w:highlight w:val="white"/>
          <w:lang w:val="en-US" w:eastAsia="fi-FI"/>
        </w:rPr>
        <w:t xml:space="preserve"> root</w:t>
      </w:r>
      <w:r w:rsidRPr="006779E4">
        <w:rPr>
          <w:color w:val="0000FF"/>
          <w:highlight w:val="white"/>
          <w:lang w:val="en-US" w:eastAsia="fi-FI"/>
        </w:rPr>
        <w:t>="</w:t>
      </w:r>
      <w:r w:rsidRPr="006779E4">
        <w:rPr>
          <w:highlight w:val="white"/>
          <w:lang w:val="en-US" w:eastAsia="fi-FI"/>
        </w:rPr>
        <w:t>1.2.246.10.1234567.10</w:t>
      </w:r>
      <w:r>
        <w:rPr>
          <w:highlight w:val="white"/>
          <w:lang w:val="en-US" w:eastAsia="fi-FI"/>
        </w:rPr>
        <w:t>.0</w:t>
      </w:r>
      <w:r w:rsidRPr="006779E4">
        <w:rPr>
          <w:color w:val="0000FF"/>
          <w:highlight w:val="white"/>
          <w:lang w:val="en-US" w:eastAsia="fi-FI"/>
        </w:rPr>
        <w:t>"/&gt;</w:t>
      </w:r>
    </w:p>
    <w:p w14:paraId="0E3E21E3" w14:textId="3140AE6A" w:rsidR="008F5FC7" w:rsidRPr="00E445DC" w:rsidRDefault="008F5FC7" w:rsidP="0024249E">
      <w:pPr>
        <w:rPr>
          <w:highlight w:val="white"/>
          <w:lang w:val="en-US" w:eastAsia="fi-FI"/>
        </w:rPr>
      </w:pPr>
      <w:r w:rsidRPr="006779E4">
        <w:rPr>
          <w:highlight w:val="white"/>
          <w:lang w:val="en-US" w:eastAsia="fi-FI"/>
        </w:rPr>
        <w:tab/>
      </w:r>
      <w:r w:rsidRPr="006779E4">
        <w:rPr>
          <w:highlight w:val="white"/>
          <w:lang w:val="en-US" w:eastAsia="fi-FI"/>
        </w:rPr>
        <w:tab/>
      </w:r>
      <w:r w:rsidRPr="006779E4">
        <w:rPr>
          <w:highlight w:val="white"/>
          <w:lang w:val="en-US" w:eastAsia="fi-FI"/>
        </w:rPr>
        <w:tab/>
      </w:r>
      <w:r w:rsidRPr="006779E4">
        <w:rPr>
          <w:highlight w:val="white"/>
          <w:lang w:val="en-US" w:eastAsia="fi-FI"/>
        </w:rPr>
        <w:tab/>
        <w:t xml:space="preserve">     </w:t>
      </w:r>
      <w:r w:rsidRPr="00E445DC">
        <w:rPr>
          <w:color w:val="0000FF"/>
          <w:highlight w:val="white"/>
          <w:lang w:val="en-US" w:eastAsia="fi-FI"/>
        </w:rPr>
        <w:t>&lt;</w:t>
      </w:r>
      <w:r w:rsidRPr="00E445DC">
        <w:rPr>
          <w:color w:val="800000"/>
          <w:highlight w:val="white"/>
          <w:lang w:val="en-US" w:eastAsia="fi-FI"/>
        </w:rPr>
        <w:t>name</w:t>
      </w:r>
      <w:r w:rsidRPr="00E445DC">
        <w:rPr>
          <w:color w:val="0000FF"/>
          <w:highlight w:val="white"/>
          <w:lang w:val="en-US" w:eastAsia="fi-FI"/>
        </w:rPr>
        <w:t>&gt;</w:t>
      </w:r>
      <w:r w:rsidRPr="00E445DC">
        <w:rPr>
          <w:highlight w:val="white"/>
          <w:lang w:val="en-US" w:eastAsia="fi-FI"/>
        </w:rPr>
        <w:t xml:space="preserve">Y-Y </w:t>
      </w:r>
      <w:r>
        <w:rPr>
          <w:highlight w:val="white"/>
          <w:lang w:val="en-US" w:eastAsia="fi-FI"/>
        </w:rPr>
        <w:t>terveyskeskus</w:t>
      </w:r>
      <w:r w:rsidRPr="00E445DC">
        <w:rPr>
          <w:color w:val="0000FF"/>
          <w:highlight w:val="white"/>
          <w:lang w:val="en-US" w:eastAsia="fi-FI"/>
        </w:rPr>
        <w:t>&lt;/</w:t>
      </w:r>
      <w:r w:rsidRPr="00E445DC">
        <w:rPr>
          <w:color w:val="800000"/>
          <w:highlight w:val="white"/>
          <w:lang w:val="en-US" w:eastAsia="fi-FI"/>
        </w:rPr>
        <w:t>name</w:t>
      </w:r>
      <w:r w:rsidRPr="00E445DC">
        <w:rPr>
          <w:color w:val="0000FF"/>
          <w:highlight w:val="white"/>
          <w:lang w:val="en-US" w:eastAsia="fi-FI"/>
        </w:rPr>
        <w:t>&gt;</w:t>
      </w:r>
    </w:p>
    <w:p w14:paraId="00A6AA15" w14:textId="77777777" w:rsidR="008F5FC7" w:rsidRPr="004741ED" w:rsidRDefault="008F5FC7" w:rsidP="0024249E">
      <w:pPr>
        <w:rPr>
          <w:color w:val="000000"/>
          <w:highlight w:val="white"/>
          <w:lang w:val="en-US" w:eastAsia="fi-FI"/>
        </w:rPr>
      </w:pPr>
      <w:r w:rsidRPr="00E445DC">
        <w:rPr>
          <w:color w:val="000000"/>
          <w:highlight w:val="white"/>
          <w:lang w:val="en-US" w:eastAsia="fi-FI"/>
        </w:rPr>
        <w:tab/>
      </w:r>
      <w:r w:rsidRPr="00E445DC">
        <w:rPr>
          <w:color w:val="000000"/>
          <w:highlight w:val="white"/>
          <w:lang w:val="en-US" w:eastAsia="fi-FI"/>
        </w:rPr>
        <w:tab/>
      </w:r>
      <w:r w:rsidRPr="00E445DC">
        <w:rPr>
          <w:color w:val="000000"/>
          <w:highlight w:val="white"/>
          <w:lang w:val="en-US" w:eastAsia="fi-FI"/>
        </w:rPr>
        <w:tab/>
      </w:r>
      <w:r w:rsidRPr="00E445DC">
        <w:rPr>
          <w:color w:val="000000"/>
          <w:highlight w:val="white"/>
          <w:lang w:val="en-US" w:eastAsia="fi-FI"/>
        </w:rPr>
        <w:tab/>
      </w:r>
      <w:r w:rsidRPr="00A129D9">
        <w:rPr>
          <w:color w:val="0000FF"/>
          <w:highlight w:val="white"/>
          <w:lang w:val="en-US" w:eastAsia="fi-FI"/>
        </w:rPr>
        <w:t>&lt;/</w:t>
      </w:r>
      <w:r w:rsidRPr="00A129D9">
        <w:rPr>
          <w:highlight w:val="white"/>
          <w:lang w:val="en-US" w:eastAsia="fi-FI"/>
        </w:rPr>
        <w:t>representedOrganization</w:t>
      </w:r>
      <w:r w:rsidRPr="00A129D9">
        <w:rPr>
          <w:color w:val="0000FF"/>
          <w:highlight w:val="white"/>
          <w:lang w:val="en-US" w:eastAsia="fi-FI"/>
        </w:rPr>
        <w:t>&gt;</w:t>
      </w:r>
    </w:p>
    <w:p w14:paraId="14D785FA" w14:textId="77777777" w:rsidR="008F5FC7" w:rsidRPr="008C4720" w:rsidRDefault="008F5FC7" w:rsidP="0024249E">
      <w:pPr>
        <w:rPr>
          <w:color w:val="000000"/>
          <w:highlight w:val="white"/>
          <w:lang w:val="en-US" w:eastAsia="fi-FI"/>
        </w:rPr>
      </w:pPr>
      <w:r w:rsidRPr="00A129D9">
        <w:rPr>
          <w:color w:val="000000"/>
          <w:highlight w:val="white"/>
          <w:lang w:val="en-US" w:eastAsia="fi-FI"/>
        </w:rPr>
        <w:tab/>
      </w:r>
      <w:r>
        <w:rPr>
          <w:color w:val="000000"/>
          <w:highlight w:val="white"/>
          <w:lang w:val="en-US" w:eastAsia="fi-FI"/>
        </w:rPr>
        <w:tab/>
      </w:r>
      <w:r>
        <w:rPr>
          <w:color w:val="000000"/>
          <w:highlight w:val="white"/>
          <w:lang w:val="en-US" w:eastAsia="fi-FI"/>
        </w:rPr>
        <w:tab/>
      </w:r>
      <w:r w:rsidRPr="008C4720">
        <w:rPr>
          <w:color w:val="0000FF"/>
          <w:highlight w:val="white"/>
          <w:lang w:val="en-US" w:eastAsia="fi-FI"/>
        </w:rPr>
        <w:t>&lt;/</w:t>
      </w:r>
      <w:r w:rsidRPr="008C4720">
        <w:rPr>
          <w:highlight w:val="white"/>
          <w:lang w:val="en-US" w:eastAsia="fi-FI"/>
        </w:rPr>
        <w:t>assignedAuthor</w:t>
      </w:r>
      <w:r w:rsidRPr="008C4720">
        <w:rPr>
          <w:color w:val="0000FF"/>
          <w:highlight w:val="white"/>
          <w:lang w:val="en-US" w:eastAsia="fi-FI"/>
        </w:rPr>
        <w:t>&gt;</w:t>
      </w:r>
    </w:p>
    <w:p w14:paraId="2B3B90F4" w14:textId="77777777" w:rsidR="008F5FC7" w:rsidRPr="008C4720" w:rsidRDefault="008F5FC7" w:rsidP="0024249E">
      <w:pPr>
        <w:rPr>
          <w:color w:val="000000"/>
          <w:highlight w:val="white"/>
          <w:lang w:val="en-US" w:eastAsia="fi-FI"/>
        </w:rPr>
      </w:pPr>
      <w:r w:rsidRPr="008C4720">
        <w:rPr>
          <w:color w:val="000000"/>
          <w:highlight w:val="white"/>
          <w:lang w:val="en-US" w:eastAsia="fi-FI"/>
        </w:rPr>
        <w:tab/>
      </w:r>
      <w:r w:rsidRPr="008C4720">
        <w:rPr>
          <w:color w:val="000000"/>
          <w:highlight w:val="white"/>
          <w:lang w:val="en-US" w:eastAsia="fi-FI"/>
        </w:rPr>
        <w:tab/>
      </w:r>
      <w:r w:rsidRPr="008C4720">
        <w:rPr>
          <w:color w:val="0000FF"/>
          <w:highlight w:val="white"/>
          <w:lang w:val="en-US" w:eastAsia="fi-FI"/>
        </w:rPr>
        <w:t>&lt;/</w:t>
      </w:r>
      <w:r w:rsidRPr="008C4720">
        <w:rPr>
          <w:highlight w:val="white"/>
          <w:lang w:val="en-US" w:eastAsia="fi-FI"/>
        </w:rPr>
        <w:t>author</w:t>
      </w:r>
      <w:r w:rsidRPr="008C4720">
        <w:rPr>
          <w:color w:val="0000FF"/>
          <w:highlight w:val="white"/>
          <w:lang w:val="en-US" w:eastAsia="fi-FI"/>
        </w:rPr>
        <w:t>&gt;</w:t>
      </w:r>
    </w:p>
    <w:p w14:paraId="2734AA69" w14:textId="77777777" w:rsidR="008F5FC7" w:rsidRPr="008C4720" w:rsidRDefault="008F5FC7" w:rsidP="0024249E">
      <w:pPr>
        <w:rPr>
          <w:color w:val="000000"/>
          <w:highlight w:val="white"/>
          <w:lang w:val="en-US" w:eastAsia="fi-FI"/>
        </w:rPr>
      </w:pPr>
      <w:r w:rsidRPr="008C4720">
        <w:rPr>
          <w:color w:val="000000"/>
          <w:highlight w:val="white"/>
          <w:lang w:val="en-US" w:eastAsia="fi-FI"/>
        </w:rPr>
        <w:tab/>
      </w:r>
      <w:r w:rsidRPr="008C4720">
        <w:rPr>
          <w:color w:val="0000FF"/>
          <w:highlight w:val="white"/>
          <w:lang w:val="en-US" w:eastAsia="fi-FI"/>
        </w:rPr>
        <w:t>&lt;/</w:t>
      </w:r>
      <w:r w:rsidRPr="008C4720">
        <w:rPr>
          <w:highlight w:val="white"/>
          <w:lang w:val="en-US" w:eastAsia="fi-FI"/>
        </w:rPr>
        <w:t>observation</w:t>
      </w:r>
      <w:r w:rsidRPr="008C4720">
        <w:rPr>
          <w:color w:val="0000FF"/>
          <w:highlight w:val="white"/>
          <w:lang w:val="en-US" w:eastAsia="fi-FI"/>
        </w:rPr>
        <w:t>&gt;</w:t>
      </w:r>
    </w:p>
    <w:p w14:paraId="2A7A3E19" w14:textId="77777777" w:rsidR="008F5FC7" w:rsidRPr="008C4720" w:rsidRDefault="008F5FC7" w:rsidP="0024249E">
      <w:pPr>
        <w:rPr>
          <w:lang w:val="en-US"/>
        </w:rPr>
      </w:pPr>
      <w:r w:rsidRPr="008C4720">
        <w:rPr>
          <w:color w:val="0000FF"/>
          <w:highlight w:val="white"/>
          <w:lang w:val="en-US" w:eastAsia="fi-FI"/>
        </w:rPr>
        <w:t>&lt;/</w:t>
      </w:r>
      <w:r w:rsidRPr="008C4720">
        <w:rPr>
          <w:highlight w:val="white"/>
          <w:lang w:val="en-US" w:eastAsia="fi-FI"/>
        </w:rPr>
        <w:t>entry</w:t>
      </w:r>
      <w:r w:rsidRPr="008C4720">
        <w:rPr>
          <w:color w:val="0000FF"/>
          <w:highlight w:val="white"/>
          <w:lang w:val="en-US" w:eastAsia="fi-FI"/>
        </w:rPr>
        <w:t>&gt;</w:t>
      </w:r>
    </w:p>
    <w:p w14:paraId="23948300" w14:textId="4D4A2725" w:rsidR="008F5FC7" w:rsidRPr="00DC5633" w:rsidRDefault="008F5FC7" w:rsidP="0024249E">
      <w:pPr>
        <w:rPr>
          <w:lang w:val="en-US"/>
        </w:rPr>
      </w:pPr>
    </w:p>
    <w:p w14:paraId="7D77A2BF" w14:textId="259C47A5" w:rsidR="008F5FC7" w:rsidRPr="00DC5633" w:rsidRDefault="008F5FC7" w:rsidP="0024249E">
      <w:pPr>
        <w:rPr>
          <w:lang w:val="en-US"/>
        </w:rPr>
      </w:pPr>
    </w:p>
    <w:p w14:paraId="77754201" w14:textId="77777777" w:rsidR="008F5FC7" w:rsidRPr="00DC5633" w:rsidRDefault="008F5FC7" w:rsidP="0024249E">
      <w:pPr>
        <w:rPr>
          <w:lang w:val="en-US"/>
        </w:rPr>
      </w:pPr>
    </w:p>
    <w:p w14:paraId="73AE03AE" w14:textId="4B7DF298" w:rsidR="00686FE0" w:rsidRDefault="00686FE0">
      <w:pPr>
        <w:pStyle w:val="Otsikko2"/>
        <w:pPrChange w:id="630" w:author="Katariina Lassila" w:date="2020-03-12T14:51:00Z">
          <w:pPr/>
        </w:pPrChange>
      </w:pPr>
      <w:bookmarkStart w:id="631" w:name="_Toc481075154"/>
      <w:bookmarkStart w:id="632" w:name="_Toc35204243"/>
      <w:bookmarkEnd w:id="631"/>
      <w:r>
        <w:t>Hoidon arviointi hoitoprosessin vaiheen alle tulevat hoitopalautteen otsikot ja tietokentät</w:t>
      </w:r>
      <w:bookmarkEnd w:id="632"/>
    </w:p>
    <w:p w14:paraId="75D0271D" w14:textId="77777777" w:rsidR="00686FE0" w:rsidRDefault="00686FE0" w:rsidP="0024249E"/>
    <w:p w14:paraId="74035B01" w14:textId="07FBAFC0" w:rsidR="009421BC" w:rsidRDefault="00AD33C0" w:rsidP="0024249E">
      <w:r>
        <w:t xml:space="preserve">Hoitoprosessin vaiheen Hoidon arviointi (vaihekoodi 16) alle sijoitettavat otsikot on listattu luvussa 3.2. Otsikoiden alla ei esitetä rakenteisia lähetteen ja hoitopalautteen tietokenttiä. </w:t>
      </w:r>
      <w:r w:rsidR="009421BC">
        <w:t xml:space="preserve">Keskeiset terveystiedot </w:t>
      </w:r>
      <w:r>
        <w:t>(diagnoosit, tutkimukset, toimenpiteet) esit</w:t>
      </w:r>
      <w:r w:rsidR="009421BC">
        <w:t>etään näyttömuototeksteinä</w:t>
      </w:r>
      <w:r>
        <w:t xml:space="preserve">. Liitteessä C on kuvattu </w:t>
      </w:r>
      <w:r w:rsidR="009421BC">
        <w:t xml:space="preserve">käytetyt otsikot ja </w:t>
      </w:r>
      <w:r>
        <w:t>sisällöt, jotka suositellaan esitettäväksi näyttömuodossa tämän hoitoprosessin vaiheen otsikoiden alla sekä näiden vastaavuudet PikaXML-tietokenttiin.</w:t>
      </w:r>
      <w:bookmarkStart w:id="633" w:name="_Toc384989382"/>
      <w:bookmarkEnd w:id="633"/>
      <w:r w:rsidR="009421BC">
        <w:t xml:space="preserve"> Näyttömuotoon viedään seuraavat tiedot:</w:t>
      </w:r>
    </w:p>
    <w:p w14:paraId="3FC718F1" w14:textId="1476387F" w:rsidR="009421BC" w:rsidRDefault="009421BC" w:rsidP="0024249E">
      <w:pPr>
        <w:pStyle w:val="Luettelokappale"/>
        <w:numPr>
          <w:ilvl w:val="0"/>
          <w:numId w:val="42"/>
        </w:numPr>
      </w:pPr>
      <w:r>
        <w:t>Loppuarvio</w:t>
      </w:r>
    </w:p>
    <w:p w14:paraId="5414BED3" w14:textId="70CAD96A" w:rsidR="009421BC" w:rsidRDefault="009421BC">
      <w:pPr>
        <w:pStyle w:val="Luettelokappale"/>
        <w:numPr>
          <w:ilvl w:val="0"/>
          <w:numId w:val="42"/>
        </w:numPr>
        <w:pPrChange w:id="634" w:author="Katariina Lassila" w:date="2020-03-12T14:51:00Z">
          <w:pPr/>
        </w:pPrChange>
      </w:pPr>
      <w:r>
        <w:t>Hoidon tarve</w:t>
      </w:r>
    </w:p>
    <w:p w14:paraId="3AE9865C" w14:textId="19A5DF75" w:rsidR="009421BC" w:rsidRDefault="009421BC" w:rsidP="0024249E">
      <w:pPr>
        <w:pStyle w:val="Luettelokappale"/>
        <w:numPr>
          <w:ilvl w:val="0"/>
          <w:numId w:val="42"/>
        </w:numPr>
      </w:pPr>
      <w:r>
        <w:t>Diagnoosi (lähettämisen syyn diagnoosi)</w:t>
      </w:r>
    </w:p>
    <w:p w14:paraId="6BB60959" w14:textId="77777777" w:rsidR="009421BC" w:rsidRDefault="009421BC" w:rsidP="0024249E">
      <w:pPr>
        <w:pStyle w:val="Luettelokappale"/>
        <w:numPr>
          <w:ilvl w:val="0"/>
          <w:numId w:val="42"/>
        </w:numPr>
      </w:pPr>
      <w:r>
        <w:lastRenderedPageBreak/>
        <w:t>Esitiedot (anamneesi)</w:t>
      </w:r>
    </w:p>
    <w:p w14:paraId="41919B4F" w14:textId="77777777" w:rsidR="009421BC" w:rsidRDefault="009421BC" w:rsidP="0024249E">
      <w:pPr>
        <w:pStyle w:val="Luettelokappale"/>
        <w:numPr>
          <w:ilvl w:val="0"/>
          <w:numId w:val="42"/>
        </w:numPr>
      </w:pPr>
      <w:r>
        <w:t>Nykytila</w:t>
      </w:r>
    </w:p>
    <w:p w14:paraId="0A0008D5" w14:textId="77777777" w:rsidR="009421BC" w:rsidRDefault="009421BC" w:rsidP="0024249E">
      <w:pPr>
        <w:pStyle w:val="Luettelokappale"/>
        <w:numPr>
          <w:ilvl w:val="0"/>
          <w:numId w:val="42"/>
        </w:numPr>
      </w:pPr>
      <w:r>
        <w:t>Tutkimukset</w:t>
      </w:r>
    </w:p>
    <w:p w14:paraId="3E5F92C5" w14:textId="77777777" w:rsidR="009421BC" w:rsidRDefault="009421BC" w:rsidP="0024249E">
      <w:pPr>
        <w:pStyle w:val="Luettelokappale"/>
        <w:numPr>
          <w:ilvl w:val="0"/>
          <w:numId w:val="42"/>
        </w:numPr>
      </w:pPr>
      <w:r>
        <w:t>Toimenpiteet</w:t>
      </w:r>
    </w:p>
    <w:p w14:paraId="738E5CAA" w14:textId="77777777" w:rsidR="009421BC" w:rsidRDefault="009421BC" w:rsidP="0024249E">
      <w:pPr>
        <w:pStyle w:val="Luettelokappale"/>
        <w:numPr>
          <w:ilvl w:val="0"/>
          <w:numId w:val="42"/>
        </w:numPr>
      </w:pPr>
      <w:r>
        <w:t>Diagnoosi (asiakkaan aikaisemmat sairaudet)</w:t>
      </w:r>
    </w:p>
    <w:p w14:paraId="264CC61F" w14:textId="7683699F" w:rsidR="009421BC" w:rsidRDefault="009421BC" w:rsidP="0024249E">
      <w:pPr>
        <w:pStyle w:val="Luettelokappale"/>
        <w:numPr>
          <w:ilvl w:val="0"/>
          <w:numId w:val="42"/>
        </w:numPr>
      </w:pPr>
      <w:r>
        <w:t>Lääkehoito</w:t>
      </w:r>
    </w:p>
    <w:p w14:paraId="2A77DDFE" w14:textId="001DEDCB" w:rsidR="009421BC" w:rsidRDefault="009421BC" w:rsidP="0024249E">
      <w:pPr>
        <w:pStyle w:val="Luettelokappale"/>
        <w:numPr>
          <w:ilvl w:val="0"/>
          <w:numId w:val="42"/>
        </w:numPr>
      </w:pPr>
      <w:r>
        <w:t>Lausunnot</w:t>
      </w:r>
    </w:p>
    <w:p w14:paraId="17382B90" w14:textId="5CCB3397" w:rsidR="009421BC" w:rsidRDefault="009421BC" w:rsidP="0024249E">
      <w:pPr>
        <w:pStyle w:val="Luettelokappale"/>
        <w:numPr>
          <w:ilvl w:val="0"/>
          <w:numId w:val="42"/>
        </w:numPr>
      </w:pPr>
      <w:r>
        <w:t>Kuntoutus</w:t>
      </w:r>
    </w:p>
    <w:p w14:paraId="7A87055D" w14:textId="3A41763D" w:rsidR="009421BC" w:rsidRDefault="009421BC" w:rsidP="0024249E">
      <w:pPr>
        <w:pStyle w:val="Luettelokappale"/>
        <w:numPr>
          <w:ilvl w:val="0"/>
          <w:numId w:val="42"/>
        </w:numPr>
      </w:pPr>
      <w:r>
        <w:t>Apuvälineet</w:t>
      </w:r>
    </w:p>
    <w:p w14:paraId="7C61D9D3" w14:textId="2D21BB4A" w:rsidR="009421BC" w:rsidRDefault="009421BC" w:rsidP="0024249E">
      <w:pPr>
        <w:pStyle w:val="Luettelokappale"/>
        <w:numPr>
          <w:ilvl w:val="0"/>
          <w:numId w:val="42"/>
        </w:numPr>
      </w:pPr>
      <w:r>
        <w:t>Jatkohoidon järjestämistä koskevat tiedot</w:t>
      </w:r>
    </w:p>
    <w:p w14:paraId="146E1188" w14:textId="3DC790F0" w:rsidR="003E639A" w:rsidRPr="005E50DA" w:rsidRDefault="003E639A" w:rsidP="0024249E">
      <w:bookmarkStart w:id="635" w:name="_Toc384330183"/>
      <w:bookmarkEnd w:id="635"/>
    </w:p>
    <w:p w14:paraId="4D917CB1" w14:textId="77777777" w:rsidR="006C5625" w:rsidRDefault="006C5625" w:rsidP="0024249E">
      <w:r>
        <w:br w:type="page"/>
      </w:r>
    </w:p>
    <w:p w14:paraId="5DA35836" w14:textId="39C17425" w:rsidR="003E639A" w:rsidRDefault="003E639A" w:rsidP="0024249E">
      <w:r>
        <w:lastRenderedPageBreak/>
        <w:t>Liite A</w:t>
      </w:r>
      <w:r>
        <w:tab/>
        <w:t xml:space="preserve">- Lähete/hoitopalaute kenttäkoodisto 1.2.246.537.6.12.2002.124 </w:t>
      </w:r>
    </w:p>
    <w:p w14:paraId="5E7BF1BC" w14:textId="77777777" w:rsidR="003E639A" w:rsidRDefault="003E639A" w:rsidP="0024249E"/>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8201"/>
      </w:tblGrid>
      <w:tr w:rsidR="008A44FE" w:rsidRPr="007A3C25" w14:paraId="74DE77CC" w14:textId="77777777" w:rsidTr="00E445DC">
        <w:tc>
          <w:tcPr>
            <w:tcW w:w="1008" w:type="dxa"/>
            <w:shd w:val="pct20" w:color="auto" w:fill="FFFFFF"/>
          </w:tcPr>
          <w:p w14:paraId="53F5A0D9" w14:textId="77777777" w:rsidR="008A44FE" w:rsidRPr="007A3C25" w:rsidRDefault="008A44FE" w:rsidP="0024249E">
            <w:r w:rsidRPr="007A3C25">
              <w:t>Koodi</w:t>
            </w:r>
          </w:p>
        </w:tc>
        <w:tc>
          <w:tcPr>
            <w:tcW w:w="8201" w:type="dxa"/>
            <w:shd w:val="pct20" w:color="auto" w:fill="FFFFFF"/>
          </w:tcPr>
          <w:p w14:paraId="11287FB9" w14:textId="77777777" w:rsidR="008A44FE" w:rsidRPr="007A3C25" w:rsidRDefault="008A44FE" w:rsidP="0024249E">
            <w:r w:rsidRPr="007A3C25">
              <w:t>Selite</w:t>
            </w:r>
          </w:p>
        </w:tc>
      </w:tr>
      <w:tr w:rsidR="008A44FE" w:rsidRPr="007A3C25" w14:paraId="19906FF9" w14:textId="77777777" w:rsidTr="00E445DC">
        <w:tc>
          <w:tcPr>
            <w:tcW w:w="1008" w:type="dxa"/>
          </w:tcPr>
          <w:p w14:paraId="15A6B44A" w14:textId="77777777" w:rsidR="008A44FE" w:rsidRPr="007A3C25" w:rsidRDefault="008A44FE" w:rsidP="0024249E">
            <w:r w:rsidRPr="007A3C25">
              <w:t>1</w:t>
            </w:r>
          </w:p>
        </w:tc>
        <w:tc>
          <w:tcPr>
            <w:tcW w:w="8201" w:type="dxa"/>
          </w:tcPr>
          <w:p w14:paraId="375F3301" w14:textId="77777777" w:rsidR="008A44FE" w:rsidRPr="007A3C25" w:rsidRDefault="008A44FE" w:rsidP="0024249E">
            <w:r w:rsidRPr="007A3C25">
              <w:t>Alkuperäisen järjestelmän lähetteen OID-tunnus, antopäivämäärä, lähettävä laitos ja lääkäri</w:t>
            </w:r>
          </w:p>
        </w:tc>
      </w:tr>
      <w:tr w:rsidR="003B36DC" w:rsidRPr="007A3C25" w14:paraId="17FEF78C" w14:textId="77777777" w:rsidTr="00E445DC">
        <w:trPr>
          <w:ins w:id="636" w:author="Katariina Lassila" w:date="2020-03-12T14:37:00Z"/>
        </w:trPr>
        <w:tc>
          <w:tcPr>
            <w:tcW w:w="1008" w:type="dxa"/>
          </w:tcPr>
          <w:p w14:paraId="6C87271D" w14:textId="2B6B82BD" w:rsidR="003B36DC" w:rsidRPr="007A3C25" w:rsidRDefault="003B36DC" w:rsidP="0024249E">
            <w:pPr>
              <w:rPr>
                <w:ins w:id="637" w:author="Katariina Lassila" w:date="2020-03-12T14:37:00Z"/>
              </w:rPr>
            </w:pPr>
            <w:ins w:id="638" w:author="Katariina Lassila" w:date="2020-03-12T14:37:00Z">
              <w:r>
                <w:t>3</w:t>
              </w:r>
            </w:ins>
          </w:p>
        </w:tc>
        <w:tc>
          <w:tcPr>
            <w:tcW w:w="8201" w:type="dxa"/>
          </w:tcPr>
          <w:p w14:paraId="17F4737B" w14:textId="73DB145C" w:rsidR="003B36DC" w:rsidRPr="003B36DC" w:rsidRDefault="003B36DC" w:rsidP="0024249E">
            <w:pPr>
              <w:rPr>
                <w:ins w:id="639" w:author="Katariina Lassila" w:date="2020-03-12T14:37:00Z"/>
                <w:sz w:val="24"/>
              </w:rPr>
            </w:pPr>
            <w:ins w:id="640" w:author="Katariina Lassila" w:date="2020-03-12T14:37:00Z">
              <w:r w:rsidRPr="003B36DC">
                <w:rPr>
                  <w:rPrChange w:id="641" w:author="Katariina Lassila" w:date="2020-03-12T14:37:00Z">
                    <w:rPr>
                      <w:i/>
                      <w:szCs w:val="24"/>
                    </w:rPr>
                  </w:rPrChange>
                </w:rPr>
                <w:t>Vastaanottavan järjestelmän lähetteen OID-tunnus, käsittelypäivämäärä, vastaanottava laitos</w:t>
              </w:r>
            </w:ins>
            <w:ins w:id="642" w:author="Katariina Lassila" w:date="2020-03-12T14:38:00Z">
              <w:r w:rsidR="00AE3369">
                <w:t>*</w:t>
              </w:r>
            </w:ins>
            <w:ins w:id="643" w:author="Katariina Lassila" w:date="2020-03-12T14:37:00Z">
              <w:r w:rsidRPr="003B36DC">
                <w:rPr>
                  <w:rPrChange w:id="644" w:author="Katariina Lassila" w:date="2020-03-12T14:37:00Z">
                    <w:rPr>
                      <w:i/>
                      <w:szCs w:val="24"/>
                    </w:rPr>
                  </w:rPrChange>
                </w:rPr>
                <w:t xml:space="preserve"> ja lääkäri sekä lähetteen käsitellyt lääkäri</w:t>
              </w:r>
            </w:ins>
          </w:p>
        </w:tc>
      </w:tr>
      <w:tr w:rsidR="008A44FE" w:rsidRPr="007A3C25" w14:paraId="7646A728" w14:textId="77777777" w:rsidTr="00E445DC">
        <w:tc>
          <w:tcPr>
            <w:tcW w:w="1008" w:type="dxa"/>
          </w:tcPr>
          <w:p w14:paraId="56000EEE" w14:textId="77777777" w:rsidR="008A44FE" w:rsidRPr="007A3C25" w:rsidRDefault="008A44FE" w:rsidP="0024249E">
            <w:r w:rsidRPr="007A3C25">
              <w:t>33</w:t>
            </w:r>
          </w:p>
        </w:tc>
        <w:tc>
          <w:tcPr>
            <w:tcW w:w="8201" w:type="dxa"/>
          </w:tcPr>
          <w:p w14:paraId="5B49AC0E" w14:textId="77777777" w:rsidR="008A44FE" w:rsidRPr="007A3C25" w:rsidRDefault="008A44FE" w:rsidP="0024249E">
            <w:r w:rsidRPr="007A3C25">
              <w:t>Sanoman päätyyppi</w:t>
            </w:r>
          </w:p>
        </w:tc>
      </w:tr>
      <w:tr w:rsidR="008A44FE" w:rsidRPr="007A3C25" w14:paraId="774B84EF" w14:textId="77777777" w:rsidTr="00E445DC">
        <w:tc>
          <w:tcPr>
            <w:tcW w:w="1008" w:type="dxa"/>
          </w:tcPr>
          <w:p w14:paraId="0F87A504" w14:textId="77777777" w:rsidR="008A44FE" w:rsidRPr="007A3C25" w:rsidRDefault="008A44FE" w:rsidP="0024249E">
            <w:r w:rsidRPr="007A3C25">
              <w:t>34</w:t>
            </w:r>
          </w:p>
        </w:tc>
        <w:tc>
          <w:tcPr>
            <w:tcW w:w="8201" w:type="dxa"/>
          </w:tcPr>
          <w:p w14:paraId="61D24B1D" w14:textId="77777777" w:rsidR="008A44FE" w:rsidRPr="007A3C25" w:rsidRDefault="008A44FE" w:rsidP="0024249E">
            <w:r w:rsidRPr="007A3C25">
              <w:t>Sanoman alityyppi</w:t>
            </w:r>
          </w:p>
        </w:tc>
      </w:tr>
      <w:tr w:rsidR="008A44FE" w:rsidRPr="007A3C25" w14:paraId="138BCA64" w14:textId="77777777" w:rsidTr="00E445DC">
        <w:tc>
          <w:tcPr>
            <w:tcW w:w="1008" w:type="dxa"/>
          </w:tcPr>
          <w:p w14:paraId="0E062CCD" w14:textId="77777777" w:rsidR="008A44FE" w:rsidRPr="007A3C25" w:rsidRDefault="008A44FE" w:rsidP="0024249E">
            <w:r w:rsidRPr="007A3C25">
              <w:t>36</w:t>
            </w:r>
          </w:p>
        </w:tc>
        <w:tc>
          <w:tcPr>
            <w:tcW w:w="8201" w:type="dxa"/>
          </w:tcPr>
          <w:p w14:paraId="1DF17956" w14:textId="77777777" w:rsidR="008A44FE" w:rsidRPr="007A3C25" w:rsidRDefault="008A44FE" w:rsidP="0024249E">
            <w:r w:rsidRPr="007A3C25">
              <w:t>Hoitopalautteen tunnus ja vastuulääkäri</w:t>
            </w:r>
          </w:p>
        </w:tc>
      </w:tr>
      <w:tr w:rsidR="008A44FE" w:rsidRPr="007A3C25" w14:paraId="0BA5381A" w14:textId="268349F9" w:rsidTr="00E445DC">
        <w:tc>
          <w:tcPr>
            <w:tcW w:w="1008" w:type="dxa"/>
          </w:tcPr>
          <w:p w14:paraId="31370CC6" w14:textId="6ED3C898" w:rsidR="008A44FE" w:rsidRPr="007A3C25" w:rsidRDefault="008A44FE" w:rsidP="0024249E">
            <w:r w:rsidRPr="007A3C25">
              <w:t>38</w:t>
            </w:r>
          </w:p>
        </w:tc>
        <w:tc>
          <w:tcPr>
            <w:tcW w:w="8201" w:type="dxa"/>
          </w:tcPr>
          <w:p w14:paraId="27F1C29A" w14:textId="4DC358A4" w:rsidR="008A44FE" w:rsidRPr="007A3C25" w:rsidRDefault="008A44FE" w:rsidP="0024249E">
            <w:r w:rsidRPr="007A3C25">
              <w:t>Mille erikoisalalle lähetetään</w:t>
            </w:r>
          </w:p>
        </w:tc>
      </w:tr>
      <w:tr w:rsidR="00AF12AD" w:rsidRPr="007A3C25" w14:paraId="5B5044E1" w14:textId="71E87A11" w:rsidTr="00E445DC">
        <w:tc>
          <w:tcPr>
            <w:tcW w:w="1008" w:type="dxa"/>
          </w:tcPr>
          <w:p w14:paraId="5C65F57E" w14:textId="2D8D438E" w:rsidR="00AF12AD" w:rsidRPr="007A3C25" w:rsidRDefault="00AF12AD" w:rsidP="0024249E">
            <w:r w:rsidRPr="007A3C25">
              <w:t>40</w:t>
            </w:r>
          </w:p>
        </w:tc>
        <w:tc>
          <w:tcPr>
            <w:tcW w:w="8201" w:type="dxa"/>
          </w:tcPr>
          <w:p w14:paraId="4E87B784" w14:textId="1F655DAE" w:rsidR="00AF12AD" w:rsidRPr="007A3C25" w:rsidRDefault="00AF12AD" w:rsidP="0024249E">
            <w:r w:rsidRPr="007A3C25">
              <w:t>Alkuperäisen järjestelmän lähetteen tunnus, antopäivämäärä, lähettävä laitos ja lääkäri, String-muoto</w:t>
            </w:r>
          </w:p>
        </w:tc>
      </w:tr>
      <w:tr w:rsidR="00AF12AD" w:rsidRPr="007A3C25" w14:paraId="7574D0E8" w14:textId="77777777" w:rsidTr="00E445DC">
        <w:tc>
          <w:tcPr>
            <w:tcW w:w="1008" w:type="dxa"/>
          </w:tcPr>
          <w:p w14:paraId="316F40C8" w14:textId="73490F9A" w:rsidR="00AF12AD" w:rsidRPr="007A3C25" w:rsidRDefault="00AF12AD" w:rsidP="0024249E">
            <w:r>
              <w:t>42</w:t>
            </w:r>
          </w:p>
        </w:tc>
        <w:tc>
          <w:tcPr>
            <w:tcW w:w="8201" w:type="dxa"/>
          </w:tcPr>
          <w:p w14:paraId="141518B8" w14:textId="19D606B9" w:rsidR="0041677A" w:rsidRPr="00DC5633" w:rsidRDefault="00AF12AD" w:rsidP="0024249E">
            <w:r>
              <w:t xml:space="preserve">Hoitopalautteen tunnus ja vastuulääkäri, </w:t>
            </w:r>
            <w:r w:rsidR="006C5625">
              <w:t>S</w:t>
            </w:r>
            <w:r>
              <w:t>tring-muoto</w:t>
            </w:r>
          </w:p>
        </w:tc>
      </w:tr>
      <w:tr w:rsidR="0041677A" w:rsidRPr="007A3C25" w14:paraId="646018FB" w14:textId="77777777" w:rsidTr="00E445DC">
        <w:tc>
          <w:tcPr>
            <w:tcW w:w="1008" w:type="dxa"/>
          </w:tcPr>
          <w:p w14:paraId="51B07E04" w14:textId="66A3FD5F" w:rsidR="0041677A" w:rsidRDefault="0041677A" w:rsidP="0024249E">
            <w:r>
              <w:t>43</w:t>
            </w:r>
          </w:p>
        </w:tc>
        <w:tc>
          <w:tcPr>
            <w:tcW w:w="8201" w:type="dxa"/>
          </w:tcPr>
          <w:p w14:paraId="7ADF522A" w14:textId="50FA5583" w:rsidR="0041677A" w:rsidRDefault="0041677A" w:rsidP="0024249E">
            <w:r>
              <w:t>Hoitopalautteen vastaanottaja</w:t>
            </w:r>
            <w:r w:rsidR="008F5FC7">
              <w:t xml:space="preserve"> ja vastaanottava laitos</w:t>
            </w:r>
          </w:p>
        </w:tc>
      </w:tr>
    </w:tbl>
    <w:p w14:paraId="09D1DAC1" w14:textId="77777777" w:rsidR="002B36E5" w:rsidRDefault="002B36E5" w:rsidP="0024249E">
      <w:pPr>
        <w:rPr>
          <w:ins w:id="645" w:author="Katariina Lassila" w:date="2020-03-12T14:39:00Z"/>
        </w:rPr>
      </w:pPr>
    </w:p>
    <w:p w14:paraId="1EA09EC2" w14:textId="353D4020" w:rsidR="002639D5" w:rsidRPr="00947CFE" w:rsidRDefault="009C346D" w:rsidP="0024249E">
      <w:ins w:id="646" w:author="Katariina Lassila" w:date="2020-03-12T14:39:00Z">
        <w:r>
          <w:t xml:space="preserve">* </w:t>
        </w:r>
        <w:r w:rsidR="00DD70E3" w:rsidRPr="00DD5DAB">
          <w:t>Koodin mukaiseen rakenteeseen tuodaan läheteasiakirjassa vähintään vastaanottavan laitoksen nimi</w:t>
        </w:r>
      </w:ins>
    </w:p>
    <w:p w14:paraId="12F73925" w14:textId="77777777" w:rsidR="003E639A" w:rsidRDefault="003E639A" w:rsidP="0024249E"/>
    <w:p w14:paraId="3157EA8D" w14:textId="77777777" w:rsidR="003E639A" w:rsidRDefault="003E639A" w:rsidP="0024249E"/>
    <w:p w14:paraId="14CE0036" w14:textId="77777777" w:rsidR="002639D5" w:rsidRDefault="002639D5" w:rsidP="0024249E"/>
    <w:p w14:paraId="3DEADB0E" w14:textId="77777777" w:rsidR="002639D5" w:rsidRDefault="002639D5" w:rsidP="0024249E">
      <w:r w:rsidRPr="001908CA">
        <w:t>Liite B Lähetteen ja hoitopalautteen otsikot - 1.2.246.537.6.40182.2009</w:t>
      </w:r>
    </w:p>
    <w:p w14:paraId="75E26DD7" w14:textId="77777777" w:rsidR="002639D5" w:rsidRDefault="002639D5" w:rsidP="0024249E"/>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8201"/>
      </w:tblGrid>
      <w:tr w:rsidR="008A44FE" w:rsidRPr="00AF04CE" w14:paraId="0F18DEE6" w14:textId="77777777" w:rsidTr="00E445DC">
        <w:tc>
          <w:tcPr>
            <w:tcW w:w="1008" w:type="dxa"/>
          </w:tcPr>
          <w:p w14:paraId="0A9CD56F" w14:textId="77777777" w:rsidR="008A44FE" w:rsidRPr="00531231" w:rsidRDefault="008A44FE" w:rsidP="0024249E">
            <w:r w:rsidRPr="00531231">
              <w:t>Koodi</w:t>
            </w:r>
          </w:p>
        </w:tc>
        <w:tc>
          <w:tcPr>
            <w:tcW w:w="8201" w:type="dxa"/>
          </w:tcPr>
          <w:p w14:paraId="3DB4AE69" w14:textId="77777777" w:rsidR="008A44FE" w:rsidRPr="00531231" w:rsidRDefault="008A44FE" w:rsidP="0024249E">
            <w:r w:rsidRPr="00531231">
              <w:t>Selite</w:t>
            </w:r>
          </w:p>
        </w:tc>
      </w:tr>
      <w:tr w:rsidR="008A44FE" w:rsidRPr="00AF04CE" w14:paraId="6E8F29FE" w14:textId="77777777" w:rsidTr="00E445DC">
        <w:tc>
          <w:tcPr>
            <w:tcW w:w="1008" w:type="dxa"/>
          </w:tcPr>
          <w:p w14:paraId="482BCDBC" w14:textId="77777777" w:rsidR="008A44FE" w:rsidRDefault="008A44FE" w:rsidP="0024249E">
            <w:r>
              <w:t>1</w:t>
            </w:r>
          </w:p>
        </w:tc>
        <w:tc>
          <w:tcPr>
            <w:tcW w:w="8201" w:type="dxa"/>
          </w:tcPr>
          <w:p w14:paraId="53807744" w14:textId="55F6486C" w:rsidR="008A44FE" w:rsidRDefault="008A44FE" w:rsidP="0024249E">
            <w:r w:rsidRPr="00C33753">
              <w:t>Lähetteen ja hoitopalautteen tekniset ja osapuolitiedot</w:t>
            </w:r>
            <w:ins w:id="647" w:author="Katariina Lassila" w:date="2020-03-12T14:46:00Z">
              <w:r w:rsidR="00FF768A">
                <w:t>*</w:t>
              </w:r>
            </w:ins>
          </w:p>
        </w:tc>
      </w:tr>
      <w:tr w:rsidR="008A44FE" w:rsidRPr="00AF04CE" w14:paraId="455F9739" w14:textId="77777777" w:rsidTr="00E445DC">
        <w:tc>
          <w:tcPr>
            <w:tcW w:w="1008" w:type="dxa"/>
          </w:tcPr>
          <w:p w14:paraId="054AF089" w14:textId="77777777" w:rsidR="008A44FE" w:rsidRDefault="008A44FE" w:rsidP="0024249E">
            <w:r>
              <w:t>2</w:t>
            </w:r>
          </w:p>
        </w:tc>
        <w:tc>
          <w:tcPr>
            <w:tcW w:w="8201" w:type="dxa"/>
          </w:tcPr>
          <w:p w14:paraId="26FA639B" w14:textId="28B45DC2" w:rsidR="008A44FE" w:rsidRDefault="008A44FE" w:rsidP="0024249E">
            <w:r w:rsidRPr="00C33753">
              <w:t xml:space="preserve">Hoidon </w:t>
            </w:r>
            <w:r>
              <w:t>kiireellisyys</w:t>
            </w:r>
          </w:p>
        </w:tc>
      </w:tr>
      <w:tr w:rsidR="008A44FE" w:rsidRPr="00AF04CE" w14:paraId="6502D838" w14:textId="77777777" w:rsidTr="00E445DC">
        <w:tc>
          <w:tcPr>
            <w:tcW w:w="1008" w:type="dxa"/>
          </w:tcPr>
          <w:p w14:paraId="2CD4B24E" w14:textId="77777777" w:rsidR="008A44FE" w:rsidRDefault="008A44FE" w:rsidP="0024249E">
            <w:r>
              <w:t>4</w:t>
            </w:r>
          </w:p>
        </w:tc>
        <w:tc>
          <w:tcPr>
            <w:tcW w:w="8201" w:type="dxa"/>
          </w:tcPr>
          <w:p w14:paraId="76C92257" w14:textId="77777777" w:rsidR="008A44FE" w:rsidRDefault="008A44FE" w:rsidP="0024249E">
            <w:r w:rsidRPr="00C33753">
              <w:t>Lähetteen palauttamisen syy</w:t>
            </w:r>
          </w:p>
        </w:tc>
      </w:tr>
      <w:tr w:rsidR="008A44FE" w:rsidRPr="00AF04CE" w14:paraId="3BB7CD2C" w14:textId="77777777" w:rsidTr="00E445DC">
        <w:tc>
          <w:tcPr>
            <w:tcW w:w="1008" w:type="dxa"/>
          </w:tcPr>
          <w:p w14:paraId="72FABA81" w14:textId="77777777" w:rsidR="008A44FE" w:rsidRDefault="008A44FE" w:rsidP="0024249E">
            <w:r>
              <w:t>7</w:t>
            </w:r>
          </w:p>
        </w:tc>
        <w:tc>
          <w:tcPr>
            <w:tcW w:w="8201" w:type="dxa"/>
          </w:tcPr>
          <w:p w14:paraId="17D1E5B8" w14:textId="77777777" w:rsidR="008A44FE" w:rsidRDefault="008A44FE" w:rsidP="0024249E">
            <w:r w:rsidRPr="00C33753">
              <w:t>Etuudet ja eläkejärjestelyt</w:t>
            </w:r>
          </w:p>
        </w:tc>
      </w:tr>
      <w:tr w:rsidR="008A44FE" w:rsidRPr="00AF04CE" w14:paraId="666FAA66" w14:textId="77777777" w:rsidTr="00E445DC">
        <w:tc>
          <w:tcPr>
            <w:tcW w:w="1008" w:type="dxa"/>
          </w:tcPr>
          <w:p w14:paraId="4F98081F" w14:textId="77777777" w:rsidR="008A44FE" w:rsidRDefault="008A44FE" w:rsidP="0024249E">
            <w:r>
              <w:t>9</w:t>
            </w:r>
          </w:p>
        </w:tc>
        <w:tc>
          <w:tcPr>
            <w:tcW w:w="8201" w:type="dxa"/>
          </w:tcPr>
          <w:p w14:paraId="167C7E55" w14:textId="77777777" w:rsidR="008A44FE" w:rsidRDefault="008A44FE" w:rsidP="0024249E">
            <w:r w:rsidRPr="00C33753">
              <w:t>Aikaisempi hoito</w:t>
            </w:r>
          </w:p>
        </w:tc>
      </w:tr>
    </w:tbl>
    <w:p w14:paraId="7509FD45" w14:textId="65374A83" w:rsidR="002639D5" w:rsidDel="00FF768A" w:rsidRDefault="002639D5" w:rsidP="0024249E">
      <w:pPr>
        <w:rPr>
          <w:del w:id="648" w:author="Katariina Lassila" w:date="2020-03-12T14:46:00Z"/>
        </w:rPr>
      </w:pPr>
    </w:p>
    <w:p w14:paraId="15327D47" w14:textId="54036DCA" w:rsidR="00FF768A" w:rsidRPr="00DD5DAB" w:rsidRDefault="00A0037D" w:rsidP="0024249E">
      <w:pPr>
        <w:rPr>
          <w:ins w:id="649" w:author="Katariina Lassila" w:date="2020-03-12T14:46:00Z"/>
        </w:rPr>
      </w:pPr>
      <w:ins w:id="650" w:author="Katariina Lassila" w:date="2020-03-12T14:46:00Z">
        <w:r w:rsidRPr="00DD5DAB">
          <w:t>*</w:t>
        </w:r>
        <w:r w:rsidRPr="00947CFE">
          <w:t xml:space="preserve"> </w:t>
        </w:r>
        <w:r w:rsidR="00EC6833" w:rsidRPr="00947CFE">
          <w:t xml:space="preserve">Tämä </w:t>
        </w:r>
      </w:ins>
      <w:ins w:id="651" w:author="Katariina Lassila" w:date="2020-03-12T14:47:00Z">
        <w:r w:rsidR="00EC6833" w:rsidRPr="00947CFE">
          <w:t xml:space="preserve">otsikko on pakollinen. Muita otsikkoja käytetään </w:t>
        </w:r>
        <w:r w:rsidR="001A6D2F" w:rsidRPr="00947CFE">
          <w:t>asiakirjan sisäll</w:t>
        </w:r>
        <w:r w:rsidR="001A6D2F" w:rsidRPr="007E21CC">
          <w:t xml:space="preserve">ön </w:t>
        </w:r>
        <w:r w:rsidR="00DD5DAB" w:rsidRPr="007E21CC">
          <w:t>m</w:t>
        </w:r>
        <w:r w:rsidR="00DD5DAB" w:rsidRPr="00DD5DAB">
          <w:t>ukaan soveltaen.</w:t>
        </w:r>
      </w:ins>
    </w:p>
    <w:p w14:paraId="4ED612B4" w14:textId="77777777" w:rsidR="00FF768A" w:rsidRPr="00FF768A" w:rsidRDefault="00FF768A" w:rsidP="0024249E">
      <w:pPr>
        <w:rPr>
          <w:ins w:id="652" w:author="Katariina Lassila" w:date="2020-03-12T14:46:00Z"/>
        </w:rPr>
      </w:pPr>
    </w:p>
    <w:p w14:paraId="1B463389" w14:textId="4E02715E" w:rsidR="002639D5" w:rsidRDefault="002639D5" w:rsidP="0024249E"/>
    <w:p w14:paraId="6F33BECC" w14:textId="77777777" w:rsidR="003E639A" w:rsidRDefault="003E639A" w:rsidP="0024249E"/>
    <w:sectPr w:rsidR="003E639A" w:rsidSect="00DA15EF">
      <w:headerReference w:type="even" r:id="rId18"/>
      <w:headerReference w:type="default" r:id="rId19"/>
      <w:footerReference w:type="even" r:id="rId20"/>
      <w:footerReference w:type="default" r:id="rId21"/>
      <w:pgSz w:w="12240" w:h="15840"/>
      <w:pgMar w:top="1440" w:right="1800" w:bottom="1440" w:left="1800" w:header="706" w:footer="706"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448" w:author="Tuomainen Mika" w:date="2020-04-07T22:05:00Z" w:initials="TM">
    <w:p w14:paraId="12E59B69" w14:textId="6E03B9EC" w:rsidR="008F5458" w:rsidRPr="00AE7315" w:rsidRDefault="008F5458" w:rsidP="0024249E">
      <w:pPr>
        <w:pStyle w:val="Kommentinteksti"/>
        <w:rPr>
          <w:highlight w:val="yellow"/>
        </w:rPr>
      </w:pPr>
      <w:r w:rsidRPr="00AE7315">
        <w:rPr>
          <w:rStyle w:val="Kommentinviite"/>
          <w:highlight w:val="yellow"/>
        </w:rPr>
        <w:annotationRef/>
      </w:r>
      <w:r w:rsidR="00AE7315" w:rsidRPr="00AE7315">
        <w:rPr>
          <w:highlight w:val="yellow"/>
        </w:rPr>
        <w:t>AVOIIN ASIA</w:t>
      </w:r>
    </w:p>
    <w:p w14:paraId="4A17E116" w14:textId="77777777" w:rsidR="008F5458" w:rsidRPr="00AE7315" w:rsidRDefault="008F5458" w:rsidP="0024249E">
      <w:pPr>
        <w:pStyle w:val="Kommentinteksti"/>
        <w:rPr>
          <w:highlight w:val="yellow"/>
        </w:rPr>
      </w:pPr>
    </w:p>
    <w:p w14:paraId="11CF4DD2" w14:textId="64F04D0D" w:rsidR="008F5458" w:rsidRDefault="008F5458" w:rsidP="00C6704D">
      <w:pPr>
        <w:pStyle w:val="Kommentinteksti"/>
      </w:pPr>
      <w:r w:rsidRPr="00AE7315">
        <w:rPr>
          <w:highlight w:val="yellow"/>
        </w:rPr>
        <w:t>Onko käytännössä mahdollinen vaatimus pikaXML liikenteessä liikkuvien tietojen osalta?</w:t>
      </w:r>
    </w:p>
  </w:comment>
  <w:comment w:id="581" w:author="Tuomainen Mika" w:date="2020-04-07T22:05:00Z" w:initials="TM">
    <w:p w14:paraId="79E88DB3" w14:textId="77777777" w:rsidR="006E2ADC" w:rsidRPr="00E107F8" w:rsidRDefault="008F5458" w:rsidP="006E2ADC">
      <w:pPr>
        <w:pStyle w:val="Kommentinteksti"/>
        <w:rPr>
          <w:highlight w:val="yellow"/>
        </w:rPr>
      </w:pPr>
      <w:r>
        <w:rPr>
          <w:rStyle w:val="Kommentinviite"/>
        </w:rPr>
        <w:annotationRef/>
      </w:r>
      <w:r w:rsidR="006E2ADC">
        <w:rPr>
          <w:rStyle w:val="Kommentinviite"/>
        </w:rPr>
        <w:annotationRef/>
      </w:r>
      <w:r w:rsidR="006E2ADC" w:rsidRPr="00E107F8">
        <w:rPr>
          <w:highlight w:val="yellow"/>
        </w:rPr>
        <w:t>AVOIN ASIA</w:t>
      </w:r>
    </w:p>
    <w:p w14:paraId="69910449" w14:textId="77777777" w:rsidR="006E2ADC" w:rsidRPr="00E107F8" w:rsidRDefault="006E2ADC" w:rsidP="006E2ADC">
      <w:pPr>
        <w:pStyle w:val="Kommentinteksti"/>
        <w:rPr>
          <w:highlight w:val="yellow"/>
        </w:rPr>
      </w:pPr>
    </w:p>
    <w:p w14:paraId="49EDD57B" w14:textId="7B5E52E3" w:rsidR="008F5458" w:rsidRDefault="006E2ADC" w:rsidP="006E2ADC">
      <w:pPr>
        <w:pStyle w:val="Kommentinteksti"/>
      </w:pPr>
      <w:r w:rsidRPr="00E107F8">
        <w:rPr>
          <w:highlight w:val="yellow"/>
        </w:rPr>
        <w:t>Onko käytännössä mahdollinen vaatimus pikaXML liikenteessä liikkuvien tietojen osalta?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11CF4DD2" w15:done="0"/>
  <w15:commentEx w15:paraId="49EDD57B"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CD4743" w14:textId="77777777" w:rsidR="008F5458" w:rsidRDefault="008F5458" w:rsidP="0024249E">
      <w:r>
        <w:separator/>
      </w:r>
    </w:p>
    <w:p w14:paraId="0E33D2A0" w14:textId="77777777" w:rsidR="008F5458" w:rsidRDefault="008F5458" w:rsidP="0024249E"/>
    <w:p w14:paraId="7523EC35" w14:textId="77777777" w:rsidR="008F5458" w:rsidRDefault="008F5458" w:rsidP="0024249E"/>
    <w:p w14:paraId="7E29B445" w14:textId="77777777" w:rsidR="008F5458" w:rsidRDefault="008F5458" w:rsidP="0024249E"/>
    <w:p w14:paraId="20F5C78F" w14:textId="77777777" w:rsidR="008F5458" w:rsidRDefault="008F5458" w:rsidP="0024249E"/>
    <w:p w14:paraId="0FF5829B" w14:textId="77777777" w:rsidR="008F5458" w:rsidRDefault="008F5458" w:rsidP="0024249E"/>
    <w:p w14:paraId="58A03CFD" w14:textId="77777777" w:rsidR="008F5458" w:rsidRDefault="008F5458" w:rsidP="0024249E"/>
    <w:p w14:paraId="16509718" w14:textId="77777777" w:rsidR="008F5458" w:rsidRDefault="008F5458" w:rsidP="0024249E"/>
    <w:p w14:paraId="2CC13DC0" w14:textId="77777777" w:rsidR="008F5458" w:rsidRDefault="008F5458" w:rsidP="0024249E"/>
    <w:p w14:paraId="0C6AB3EA" w14:textId="77777777" w:rsidR="008F5458" w:rsidRDefault="008F5458" w:rsidP="0024249E"/>
    <w:p w14:paraId="7484BE38" w14:textId="77777777" w:rsidR="008F5458" w:rsidRDefault="008F5458" w:rsidP="0024249E"/>
    <w:p w14:paraId="23825C9D" w14:textId="77777777" w:rsidR="008F5458" w:rsidRDefault="008F5458" w:rsidP="0024249E"/>
    <w:p w14:paraId="5B27A6A9" w14:textId="77777777" w:rsidR="008F5458" w:rsidRDefault="008F5458" w:rsidP="0024249E"/>
    <w:p w14:paraId="1B318101" w14:textId="77777777" w:rsidR="008F5458" w:rsidRDefault="008F5458" w:rsidP="0024249E"/>
    <w:p w14:paraId="552ED482" w14:textId="77777777" w:rsidR="008F5458" w:rsidRDefault="008F5458" w:rsidP="0024249E"/>
    <w:p w14:paraId="009B7492" w14:textId="77777777" w:rsidR="008F5458" w:rsidRDefault="008F5458" w:rsidP="0024249E"/>
    <w:p w14:paraId="66D3A362" w14:textId="77777777" w:rsidR="008F5458" w:rsidRDefault="008F5458" w:rsidP="0024249E"/>
    <w:p w14:paraId="602FD618" w14:textId="77777777" w:rsidR="008F5458" w:rsidRDefault="008F5458" w:rsidP="0024249E"/>
    <w:p w14:paraId="263546D0" w14:textId="77777777" w:rsidR="008F5458" w:rsidRDefault="008F5458" w:rsidP="0024249E"/>
    <w:p w14:paraId="64EA6936" w14:textId="77777777" w:rsidR="008F5458" w:rsidRDefault="008F5458" w:rsidP="0024249E"/>
    <w:p w14:paraId="0FD319AE" w14:textId="77777777" w:rsidR="008F5458" w:rsidRDefault="008F5458" w:rsidP="0024249E"/>
    <w:p w14:paraId="308CF29E" w14:textId="77777777" w:rsidR="008F5458" w:rsidRDefault="008F5458" w:rsidP="0024249E"/>
    <w:p w14:paraId="2A44590A" w14:textId="77777777" w:rsidR="008F5458" w:rsidRDefault="008F5458" w:rsidP="0024249E"/>
    <w:p w14:paraId="1B188C9B" w14:textId="77777777" w:rsidR="008F5458" w:rsidRDefault="008F5458" w:rsidP="0024249E"/>
  </w:endnote>
  <w:endnote w:type="continuationSeparator" w:id="0">
    <w:p w14:paraId="29F8E84D" w14:textId="77777777" w:rsidR="008F5458" w:rsidRDefault="008F5458" w:rsidP="0024249E">
      <w:r>
        <w:continuationSeparator/>
      </w:r>
    </w:p>
    <w:p w14:paraId="4CF49050" w14:textId="77777777" w:rsidR="008F5458" w:rsidRDefault="008F5458" w:rsidP="0024249E"/>
    <w:p w14:paraId="5D512BB2" w14:textId="77777777" w:rsidR="008F5458" w:rsidRDefault="008F5458" w:rsidP="0024249E"/>
    <w:p w14:paraId="0E063551" w14:textId="77777777" w:rsidR="008F5458" w:rsidRDefault="008F5458" w:rsidP="0024249E"/>
    <w:p w14:paraId="1F381C40" w14:textId="77777777" w:rsidR="008F5458" w:rsidRDefault="008F5458" w:rsidP="0024249E"/>
    <w:p w14:paraId="46A08317" w14:textId="77777777" w:rsidR="008F5458" w:rsidRDefault="008F5458" w:rsidP="0024249E"/>
    <w:p w14:paraId="16D1D9E8" w14:textId="77777777" w:rsidR="008F5458" w:rsidRDefault="008F5458" w:rsidP="0024249E"/>
    <w:p w14:paraId="0BA156E0" w14:textId="77777777" w:rsidR="008F5458" w:rsidRDefault="008F5458" w:rsidP="0024249E"/>
    <w:p w14:paraId="478E8EB0" w14:textId="77777777" w:rsidR="008F5458" w:rsidRDefault="008F5458" w:rsidP="0024249E"/>
    <w:p w14:paraId="4304E26F" w14:textId="77777777" w:rsidR="008F5458" w:rsidRDefault="008F5458" w:rsidP="0024249E"/>
    <w:p w14:paraId="2D6F96C4" w14:textId="77777777" w:rsidR="008F5458" w:rsidRDefault="008F5458" w:rsidP="0024249E"/>
    <w:p w14:paraId="2CF799E6" w14:textId="77777777" w:rsidR="008F5458" w:rsidRDefault="008F5458" w:rsidP="0024249E"/>
    <w:p w14:paraId="31D7C4FA" w14:textId="77777777" w:rsidR="008F5458" w:rsidRDefault="008F5458" w:rsidP="0024249E"/>
    <w:p w14:paraId="3DAC7C0B" w14:textId="77777777" w:rsidR="008F5458" w:rsidRDefault="008F5458" w:rsidP="0024249E"/>
    <w:p w14:paraId="1D1F87F1" w14:textId="77777777" w:rsidR="008F5458" w:rsidRDefault="008F5458" w:rsidP="0024249E"/>
    <w:p w14:paraId="5DAEE923" w14:textId="77777777" w:rsidR="008F5458" w:rsidRDefault="008F5458" w:rsidP="0024249E"/>
    <w:p w14:paraId="1A32D396" w14:textId="77777777" w:rsidR="008F5458" w:rsidRDefault="008F5458" w:rsidP="0024249E"/>
    <w:p w14:paraId="2AEBDC3D" w14:textId="77777777" w:rsidR="008F5458" w:rsidRDefault="008F5458" w:rsidP="0024249E"/>
    <w:p w14:paraId="356CD339" w14:textId="77777777" w:rsidR="008F5458" w:rsidRDefault="008F5458" w:rsidP="0024249E"/>
    <w:p w14:paraId="2AEFFAFD" w14:textId="77777777" w:rsidR="008F5458" w:rsidRDefault="008F5458" w:rsidP="0024249E"/>
    <w:p w14:paraId="537C881D" w14:textId="77777777" w:rsidR="008F5458" w:rsidRDefault="008F5458" w:rsidP="0024249E"/>
    <w:p w14:paraId="6B7E8FF5" w14:textId="77777777" w:rsidR="008F5458" w:rsidRDefault="008F5458" w:rsidP="0024249E"/>
    <w:p w14:paraId="71659885" w14:textId="77777777" w:rsidR="008F5458" w:rsidRDefault="008F5458" w:rsidP="0024249E"/>
    <w:p w14:paraId="61992385" w14:textId="77777777" w:rsidR="008F5458" w:rsidRDefault="008F5458" w:rsidP="002424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420446" w14:textId="77777777" w:rsidR="008F5458" w:rsidRDefault="008F5458" w:rsidP="0024249E">
    <w:pPr>
      <w:pStyle w:val="Alatunniste"/>
    </w:pPr>
  </w:p>
  <w:p w14:paraId="76AADD8C" w14:textId="77777777" w:rsidR="008F5458" w:rsidRDefault="008F5458" w:rsidP="0024249E"/>
  <w:p w14:paraId="14024830" w14:textId="77777777" w:rsidR="008F5458" w:rsidRDefault="008F5458" w:rsidP="0024249E"/>
  <w:p w14:paraId="36980486" w14:textId="77777777" w:rsidR="008F5458" w:rsidRDefault="008F5458" w:rsidP="0024249E"/>
  <w:p w14:paraId="44B6134B" w14:textId="77777777" w:rsidR="008F5458" w:rsidRDefault="008F5458" w:rsidP="0024249E"/>
  <w:p w14:paraId="30A21171" w14:textId="77777777" w:rsidR="008F5458" w:rsidRDefault="008F5458" w:rsidP="0024249E"/>
  <w:p w14:paraId="5C04CFB6" w14:textId="77777777" w:rsidR="008F5458" w:rsidRDefault="008F5458" w:rsidP="0024249E"/>
  <w:p w14:paraId="0B36FAB0" w14:textId="77777777" w:rsidR="008F5458" w:rsidRDefault="008F5458" w:rsidP="0024249E"/>
  <w:p w14:paraId="48B62B6F" w14:textId="77777777" w:rsidR="008F5458" w:rsidRDefault="008F5458" w:rsidP="0024249E"/>
  <w:p w14:paraId="0A28259B" w14:textId="77777777" w:rsidR="008F5458" w:rsidRDefault="008F5458" w:rsidP="0024249E"/>
  <w:p w14:paraId="141FB33F" w14:textId="77777777" w:rsidR="008F5458" w:rsidRDefault="008F5458" w:rsidP="0024249E"/>
  <w:p w14:paraId="3C80FFF5" w14:textId="77777777" w:rsidR="008F5458" w:rsidRDefault="008F5458" w:rsidP="0024249E"/>
  <w:p w14:paraId="69812761" w14:textId="77777777" w:rsidR="008F5458" w:rsidRDefault="008F5458" w:rsidP="0024249E"/>
  <w:p w14:paraId="2CC27960" w14:textId="77777777" w:rsidR="008F5458" w:rsidRDefault="008F5458" w:rsidP="0024249E"/>
  <w:p w14:paraId="11E26206" w14:textId="77777777" w:rsidR="008F5458" w:rsidRDefault="008F545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871ED8" w14:textId="699A5D0E" w:rsidR="008F5458" w:rsidRDefault="008F5458" w:rsidP="0024249E">
    <w:pPr>
      <w:pStyle w:val="Alatunniste"/>
    </w:pPr>
    <w:r>
      <w:rPr>
        <w:rStyle w:val="Sivunumero"/>
      </w:rPr>
      <w:fldChar w:fldCharType="begin"/>
    </w:r>
    <w:r>
      <w:rPr>
        <w:rStyle w:val="Sivunumero"/>
      </w:rPr>
      <w:instrText xml:space="preserve"> PAGE </w:instrText>
    </w:r>
    <w:r>
      <w:rPr>
        <w:rStyle w:val="Sivunumero"/>
      </w:rPr>
      <w:fldChar w:fldCharType="separate"/>
    </w:r>
    <w:r w:rsidR="002A3097">
      <w:rPr>
        <w:rStyle w:val="Sivunumero"/>
        <w:noProof/>
      </w:rPr>
      <w:t>12</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2A3097">
      <w:rPr>
        <w:rStyle w:val="Sivunumero"/>
        <w:noProof/>
      </w:rPr>
      <w:t>33</w:t>
    </w:r>
    <w:r>
      <w:rPr>
        <w:rStyle w:val="Sivunumero"/>
      </w:rPr>
      <w:fldChar w:fldCharType="end"/>
    </w:r>
  </w:p>
  <w:p w14:paraId="626CFD76" w14:textId="77777777" w:rsidR="008F5458" w:rsidRDefault="008F5458" w:rsidP="0024249E"/>
  <w:p w14:paraId="6870207A" w14:textId="77777777" w:rsidR="008F5458" w:rsidRDefault="008F5458" w:rsidP="0024249E"/>
  <w:p w14:paraId="0CE1045E" w14:textId="77777777" w:rsidR="008F5458" w:rsidRDefault="008F5458" w:rsidP="0024249E"/>
  <w:p w14:paraId="7DEC719F" w14:textId="77777777" w:rsidR="008F5458" w:rsidRDefault="008F5458" w:rsidP="0024249E"/>
  <w:p w14:paraId="13F8CDD5" w14:textId="77777777" w:rsidR="008F5458" w:rsidRDefault="008F5458" w:rsidP="0024249E"/>
  <w:p w14:paraId="33BBF422" w14:textId="77777777" w:rsidR="008F5458" w:rsidRDefault="008F5458" w:rsidP="0024249E"/>
  <w:p w14:paraId="77C514BE" w14:textId="77777777" w:rsidR="008F5458" w:rsidRDefault="008F5458" w:rsidP="0024249E"/>
  <w:p w14:paraId="3D1C36C2" w14:textId="77777777" w:rsidR="008F5458" w:rsidRDefault="008F5458" w:rsidP="0024249E"/>
  <w:p w14:paraId="03A7A03D" w14:textId="77777777" w:rsidR="008F5458" w:rsidRDefault="008F545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96F585" w14:textId="77777777" w:rsidR="008F5458" w:rsidRDefault="008F5458" w:rsidP="0024249E">
      <w:r>
        <w:separator/>
      </w:r>
    </w:p>
    <w:p w14:paraId="5F55F1C4" w14:textId="77777777" w:rsidR="008F5458" w:rsidRDefault="008F5458" w:rsidP="0024249E"/>
    <w:p w14:paraId="7F28CF1B" w14:textId="77777777" w:rsidR="008F5458" w:rsidRDefault="008F5458" w:rsidP="0024249E"/>
    <w:p w14:paraId="5B9E3605" w14:textId="77777777" w:rsidR="008F5458" w:rsidRDefault="008F5458" w:rsidP="0024249E"/>
    <w:p w14:paraId="5F8B375B" w14:textId="77777777" w:rsidR="008F5458" w:rsidRDefault="008F5458" w:rsidP="0024249E"/>
    <w:p w14:paraId="7AD77A38" w14:textId="77777777" w:rsidR="008F5458" w:rsidRDefault="008F5458" w:rsidP="0024249E"/>
    <w:p w14:paraId="3778A038" w14:textId="77777777" w:rsidR="008F5458" w:rsidRDefault="008F5458" w:rsidP="0024249E"/>
    <w:p w14:paraId="29A75126" w14:textId="77777777" w:rsidR="008F5458" w:rsidRDefault="008F5458" w:rsidP="0024249E"/>
    <w:p w14:paraId="12E0D940" w14:textId="77777777" w:rsidR="008F5458" w:rsidRDefault="008F5458" w:rsidP="0024249E"/>
    <w:p w14:paraId="56FB39CD" w14:textId="77777777" w:rsidR="008F5458" w:rsidRDefault="008F5458" w:rsidP="0024249E"/>
    <w:p w14:paraId="7EE5473C" w14:textId="77777777" w:rsidR="008F5458" w:rsidRDefault="008F5458" w:rsidP="0024249E"/>
    <w:p w14:paraId="3CEAB9DD" w14:textId="77777777" w:rsidR="008F5458" w:rsidRDefault="008F5458" w:rsidP="0024249E"/>
    <w:p w14:paraId="13E930E0" w14:textId="77777777" w:rsidR="008F5458" w:rsidRDefault="008F5458" w:rsidP="0024249E"/>
    <w:p w14:paraId="7404AFD4" w14:textId="77777777" w:rsidR="008F5458" w:rsidRDefault="008F5458" w:rsidP="0024249E"/>
    <w:p w14:paraId="72DA4987" w14:textId="77777777" w:rsidR="008F5458" w:rsidRDefault="008F5458" w:rsidP="0024249E"/>
    <w:p w14:paraId="3B43C770" w14:textId="77777777" w:rsidR="008F5458" w:rsidRDefault="008F5458" w:rsidP="0024249E"/>
    <w:p w14:paraId="3246F638" w14:textId="77777777" w:rsidR="008F5458" w:rsidRDefault="008F5458" w:rsidP="0024249E"/>
    <w:p w14:paraId="676096B6" w14:textId="77777777" w:rsidR="008F5458" w:rsidRDefault="008F5458" w:rsidP="0024249E"/>
    <w:p w14:paraId="7F82B22F" w14:textId="77777777" w:rsidR="008F5458" w:rsidRDefault="008F5458" w:rsidP="0024249E"/>
    <w:p w14:paraId="53FAAEC2" w14:textId="77777777" w:rsidR="008F5458" w:rsidRDefault="008F5458" w:rsidP="0024249E"/>
    <w:p w14:paraId="530F21B7" w14:textId="77777777" w:rsidR="008F5458" w:rsidRDefault="008F5458" w:rsidP="0024249E"/>
    <w:p w14:paraId="068D5023" w14:textId="77777777" w:rsidR="008F5458" w:rsidRDefault="008F5458" w:rsidP="0024249E"/>
    <w:p w14:paraId="7647FC58" w14:textId="77777777" w:rsidR="008F5458" w:rsidRDefault="008F5458" w:rsidP="0024249E"/>
    <w:p w14:paraId="42A8AD8F" w14:textId="77777777" w:rsidR="008F5458" w:rsidRDefault="008F5458" w:rsidP="0024249E"/>
  </w:footnote>
  <w:footnote w:type="continuationSeparator" w:id="0">
    <w:p w14:paraId="006E1EBF" w14:textId="77777777" w:rsidR="008F5458" w:rsidRDefault="008F5458" w:rsidP="0024249E">
      <w:r>
        <w:continuationSeparator/>
      </w:r>
    </w:p>
    <w:p w14:paraId="1B9E30EC" w14:textId="77777777" w:rsidR="008F5458" w:rsidRDefault="008F5458" w:rsidP="0024249E"/>
    <w:p w14:paraId="1EC795AB" w14:textId="77777777" w:rsidR="008F5458" w:rsidRDefault="008F5458" w:rsidP="0024249E"/>
    <w:p w14:paraId="69C58E7B" w14:textId="77777777" w:rsidR="008F5458" w:rsidRDefault="008F5458" w:rsidP="0024249E"/>
    <w:p w14:paraId="5AF80692" w14:textId="77777777" w:rsidR="008F5458" w:rsidRDefault="008F5458" w:rsidP="0024249E"/>
    <w:p w14:paraId="7820F730" w14:textId="77777777" w:rsidR="008F5458" w:rsidRDefault="008F5458" w:rsidP="0024249E"/>
    <w:p w14:paraId="23B7D8B6" w14:textId="77777777" w:rsidR="008F5458" w:rsidRDefault="008F5458" w:rsidP="0024249E"/>
    <w:p w14:paraId="5F0183B9" w14:textId="77777777" w:rsidR="008F5458" w:rsidRDefault="008F5458" w:rsidP="0024249E"/>
    <w:p w14:paraId="58274698" w14:textId="77777777" w:rsidR="008F5458" w:rsidRDefault="008F5458" w:rsidP="0024249E"/>
    <w:p w14:paraId="75CC0EC1" w14:textId="77777777" w:rsidR="008F5458" w:rsidRDefault="008F5458" w:rsidP="0024249E"/>
    <w:p w14:paraId="305F04A4" w14:textId="77777777" w:rsidR="008F5458" w:rsidRDefault="008F5458" w:rsidP="0024249E"/>
    <w:p w14:paraId="4841CB3D" w14:textId="77777777" w:rsidR="008F5458" w:rsidRDefault="008F5458" w:rsidP="0024249E"/>
    <w:p w14:paraId="1F1EBDD3" w14:textId="77777777" w:rsidR="008F5458" w:rsidRDefault="008F5458" w:rsidP="0024249E"/>
    <w:p w14:paraId="7965193F" w14:textId="77777777" w:rsidR="008F5458" w:rsidRDefault="008F5458" w:rsidP="0024249E"/>
    <w:p w14:paraId="36867EAC" w14:textId="77777777" w:rsidR="008F5458" w:rsidRDefault="008F5458" w:rsidP="0024249E"/>
    <w:p w14:paraId="60B65ED4" w14:textId="77777777" w:rsidR="008F5458" w:rsidRDefault="008F5458" w:rsidP="0024249E"/>
    <w:p w14:paraId="4F60DCC2" w14:textId="77777777" w:rsidR="008F5458" w:rsidRDefault="008F5458" w:rsidP="0024249E"/>
    <w:p w14:paraId="5201CDFA" w14:textId="77777777" w:rsidR="008F5458" w:rsidRDefault="008F5458" w:rsidP="0024249E"/>
    <w:p w14:paraId="2A47BEF2" w14:textId="77777777" w:rsidR="008F5458" w:rsidRDefault="008F5458" w:rsidP="0024249E"/>
    <w:p w14:paraId="1D751C90" w14:textId="77777777" w:rsidR="008F5458" w:rsidRDefault="008F5458" w:rsidP="0024249E"/>
    <w:p w14:paraId="30D58134" w14:textId="77777777" w:rsidR="008F5458" w:rsidRDefault="008F5458" w:rsidP="0024249E"/>
    <w:p w14:paraId="09CA66E9" w14:textId="77777777" w:rsidR="008F5458" w:rsidRDefault="008F5458" w:rsidP="0024249E"/>
    <w:p w14:paraId="34DAA2E8" w14:textId="77777777" w:rsidR="008F5458" w:rsidRDefault="008F5458" w:rsidP="0024249E"/>
    <w:p w14:paraId="42A862D7" w14:textId="77777777" w:rsidR="008F5458" w:rsidRDefault="008F5458" w:rsidP="0024249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993C01" w14:textId="77777777" w:rsidR="008F5458" w:rsidRDefault="008F5458" w:rsidP="0024249E"/>
  <w:p w14:paraId="369FDABD" w14:textId="77777777" w:rsidR="008F5458" w:rsidRDefault="008F5458" w:rsidP="0024249E"/>
  <w:p w14:paraId="2D975F7A" w14:textId="77777777" w:rsidR="008F5458" w:rsidRDefault="008F5458" w:rsidP="0024249E"/>
  <w:p w14:paraId="2336847E" w14:textId="77777777" w:rsidR="008F5458" w:rsidRDefault="008F5458" w:rsidP="0024249E"/>
  <w:p w14:paraId="7D859FF3" w14:textId="77777777" w:rsidR="008F5458" w:rsidRDefault="008F5458" w:rsidP="0024249E"/>
  <w:p w14:paraId="0A5626BD" w14:textId="77777777" w:rsidR="008F5458" w:rsidRDefault="008F5458" w:rsidP="0024249E"/>
  <w:p w14:paraId="2618E512" w14:textId="77777777" w:rsidR="008F5458" w:rsidRDefault="008F5458" w:rsidP="0024249E"/>
  <w:p w14:paraId="2418B729" w14:textId="77777777" w:rsidR="008F5458" w:rsidRDefault="008F5458" w:rsidP="0024249E"/>
  <w:p w14:paraId="63376EA4" w14:textId="77777777" w:rsidR="008F5458" w:rsidRDefault="008F5458" w:rsidP="0024249E"/>
  <w:p w14:paraId="609C861B" w14:textId="77777777" w:rsidR="008F5458" w:rsidRDefault="008F5458" w:rsidP="0024249E"/>
  <w:p w14:paraId="6FD1B5AA" w14:textId="77777777" w:rsidR="008F5458" w:rsidRDefault="008F5458" w:rsidP="0024249E"/>
  <w:p w14:paraId="5B331E43" w14:textId="77777777" w:rsidR="008F5458" w:rsidRDefault="008F5458" w:rsidP="0024249E"/>
  <w:p w14:paraId="531CD292" w14:textId="77777777" w:rsidR="008F5458" w:rsidRDefault="008F5458" w:rsidP="0024249E"/>
  <w:p w14:paraId="13C709E7" w14:textId="77777777" w:rsidR="008F5458" w:rsidRDefault="008F5458" w:rsidP="0024249E"/>
  <w:p w14:paraId="55D394BF" w14:textId="77777777" w:rsidR="008F5458" w:rsidRDefault="008F5458" w:rsidP="0024249E"/>
  <w:p w14:paraId="30FE3536" w14:textId="77777777" w:rsidR="008F5458" w:rsidRDefault="008F5458" w:rsidP="0024249E"/>
  <w:p w14:paraId="234C1995" w14:textId="77777777" w:rsidR="008F5458" w:rsidRDefault="008F5458" w:rsidP="0024249E"/>
  <w:p w14:paraId="397E2F1D" w14:textId="77777777" w:rsidR="008F5458" w:rsidRDefault="008F5458" w:rsidP="0024249E"/>
  <w:p w14:paraId="38E2380A" w14:textId="77777777" w:rsidR="008F5458" w:rsidRDefault="008F5458" w:rsidP="0024249E"/>
  <w:p w14:paraId="598C9C91" w14:textId="77777777" w:rsidR="008F5458" w:rsidRDefault="008F5458" w:rsidP="0024249E"/>
  <w:p w14:paraId="025F44B7" w14:textId="77777777" w:rsidR="008F5458" w:rsidRDefault="008F5458" w:rsidP="0024249E"/>
  <w:p w14:paraId="1BDBD263" w14:textId="77777777" w:rsidR="008F5458" w:rsidRDefault="008F5458" w:rsidP="0024249E"/>
  <w:p w14:paraId="5B22D265" w14:textId="77777777" w:rsidR="008F5458" w:rsidRDefault="008F5458" w:rsidP="0024249E"/>
  <w:p w14:paraId="61EE4089" w14:textId="77777777" w:rsidR="008F5458" w:rsidRDefault="008F5458" w:rsidP="0024249E"/>
  <w:p w14:paraId="0C2EAB6D" w14:textId="77777777" w:rsidR="008F5458" w:rsidRDefault="008F5458" w:rsidP="0024249E"/>
  <w:p w14:paraId="75733E66" w14:textId="77777777" w:rsidR="008F5458" w:rsidRDefault="008F5458" w:rsidP="0024249E"/>
  <w:p w14:paraId="612DCC09" w14:textId="77777777" w:rsidR="008F5458" w:rsidRDefault="008F5458" w:rsidP="0024249E"/>
  <w:p w14:paraId="34F94E36" w14:textId="77777777" w:rsidR="008F5458" w:rsidRDefault="008F5458" w:rsidP="0024249E"/>
  <w:p w14:paraId="5B3A3865" w14:textId="77777777" w:rsidR="008F5458" w:rsidRDefault="008F5458" w:rsidP="0024249E"/>
  <w:p w14:paraId="63925F2B" w14:textId="77777777" w:rsidR="008F5458" w:rsidRDefault="008F5458" w:rsidP="0024249E"/>
  <w:p w14:paraId="4253D42D" w14:textId="77777777" w:rsidR="008F5458" w:rsidRDefault="008F5458" w:rsidP="0024249E"/>
  <w:p w14:paraId="12BE7DCF" w14:textId="77777777" w:rsidR="008F5458" w:rsidRDefault="008F5458" w:rsidP="0024249E"/>
  <w:p w14:paraId="156A8AD9" w14:textId="77777777" w:rsidR="008F5458" w:rsidRDefault="008F5458" w:rsidP="0024249E"/>
  <w:p w14:paraId="5A98182F" w14:textId="77777777" w:rsidR="008F5458" w:rsidRDefault="008F5458" w:rsidP="0024249E"/>
  <w:p w14:paraId="3189018B" w14:textId="77777777" w:rsidR="008F5458" w:rsidRDefault="008F5458" w:rsidP="0024249E"/>
  <w:p w14:paraId="1B2CCCC7" w14:textId="77777777" w:rsidR="008F5458" w:rsidRDefault="008F5458" w:rsidP="0024249E"/>
  <w:p w14:paraId="1D842CC5" w14:textId="77777777" w:rsidR="008F5458" w:rsidRDefault="008F5458" w:rsidP="0024249E"/>
  <w:p w14:paraId="6E62F1E9" w14:textId="77777777" w:rsidR="008F5458" w:rsidRDefault="008F5458" w:rsidP="0024249E"/>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A81020" w14:textId="4D097C3E" w:rsidR="008F5458" w:rsidRDefault="008F5458" w:rsidP="0024249E">
    <w:pPr>
      <w:pStyle w:val="Yltunniste"/>
    </w:pPr>
    <w:r>
      <w:t>Kanta Lähetteen ja hoitopalautteen CDA R2-rakenne v</w:t>
    </w:r>
    <w:ins w:id="653" w:author="Tuomainen Mika" w:date="2020-06-04T14:55:00Z">
      <w:r>
        <w:t>6.0</w:t>
      </w:r>
    </w:ins>
    <w:ins w:id="654" w:author="Tuomainen Mika" w:date="2020-09-23T12:44:00Z">
      <w:r>
        <w:t xml:space="preserve"> RC1</w:t>
      </w:r>
    </w:ins>
    <w:ins w:id="655" w:author="Tuomainen Mika" w:date="2020-06-04T14:55:00Z">
      <w:r>
        <w:t xml:space="preserve"> 4.6.2020</w:t>
      </w:r>
    </w:ins>
    <w:del w:id="656" w:author="Tuomainen Mika" w:date="2020-06-04T14:55:00Z">
      <w:r w:rsidDel="00DB3A92">
        <w:delText xml:space="preserve">. </w:delText>
      </w:r>
    </w:del>
    <w:ins w:id="657" w:author="Timo Kaskinen" w:date="2020-03-15T22:18:00Z">
      <w:del w:id="658" w:author="Tuomainen Mika" w:date="2020-06-04T14:55:00Z">
        <w:r w:rsidDel="00DB3A92">
          <w:fldChar w:fldCharType="begin"/>
        </w:r>
        <w:r w:rsidDel="00DB3A92">
          <w:delInstrText xml:space="preserve"> DOCPROPERTY  Versio  \* MERGEFORMAT </w:delInstrText>
        </w:r>
      </w:del>
    </w:ins>
    <w:del w:id="659" w:author="Tuomainen Mika" w:date="2020-06-04T14:55:00Z">
      <w:r w:rsidDel="00DB3A92">
        <w:fldChar w:fldCharType="separate"/>
      </w:r>
    </w:del>
    <w:ins w:id="660" w:author="Timo Kaskinen" w:date="2020-03-15T22:18:00Z">
      <w:del w:id="661" w:author="Tuomainen Mika" w:date="2020-06-04T14:55:00Z">
        <w:r w:rsidDel="00DB3A92">
          <w:delText>5.X</w:delText>
        </w:r>
        <w:r w:rsidDel="00DB3A92">
          <w:fldChar w:fldCharType="end"/>
        </w:r>
      </w:del>
    </w:ins>
    <w:del w:id="662" w:author="Timo Kaskinen" w:date="2020-03-15T22:18:00Z">
      <w:r w:rsidDel="002B1FA3">
        <w:delText xml:space="preserve">5.2 </w:delText>
      </w:r>
    </w:del>
    <w:ins w:id="663" w:author="Timo Kaskinen" w:date="2020-03-15T22:18:00Z">
      <w:del w:id="664" w:author="Tuomainen Mika" w:date="2020-06-04T14:55:00Z">
        <w:r w:rsidDel="00DB3A92">
          <w:fldChar w:fldCharType="begin"/>
        </w:r>
        <w:r w:rsidDel="00DB3A92">
          <w:delInstrText xml:space="preserve"> DOCPROPERTY  Pvm  \* MERGEFORMAT </w:delInstrText>
        </w:r>
      </w:del>
    </w:ins>
    <w:del w:id="665" w:author="Tuomainen Mika" w:date="2020-06-04T14:55:00Z">
      <w:r w:rsidDel="00DB3A92">
        <w:fldChar w:fldCharType="separate"/>
      </w:r>
    </w:del>
    <w:ins w:id="666" w:author="Timo Kaskinen" w:date="2020-03-15T22:18:00Z">
      <w:del w:id="667" w:author="Tuomainen Mika" w:date="2020-06-04T14:55:00Z">
        <w:r w:rsidDel="00DB3A92">
          <w:delText>X.3.2020</w:delText>
        </w:r>
        <w:r w:rsidDel="00DB3A92">
          <w:fldChar w:fldCharType="end"/>
        </w:r>
      </w:del>
    </w:ins>
    <w:del w:id="668" w:author="Timo Kaskinen" w:date="2020-03-15T22:18:00Z">
      <w:r w:rsidDel="002B1FA3">
        <w:delText>31.5.2017</w:delText>
      </w:r>
    </w:del>
  </w:p>
  <w:p w14:paraId="7A7F9F0C" w14:textId="77777777" w:rsidR="008F5458" w:rsidRDefault="008F5458" w:rsidP="0024249E">
    <w:r>
      <w:t>_____________________________________________________________________</w:t>
    </w:r>
  </w:p>
  <w:p w14:paraId="3054F27E" w14:textId="4FDD5C4D" w:rsidR="008F5458" w:rsidRDefault="008F5458" w:rsidP="0024249E">
    <w:r>
      <w:tab/>
    </w:r>
  </w:p>
  <w:p w14:paraId="3F95603B" w14:textId="77777777" w:rsidR="008F5458" w:rsidRDefault="008F5458" w:rsidP="0024249E"/>
  <w:p w14:paraId="282A146C" w14:textId="77777777" w:rsidR="008F5458" w:rsidRDefault="008F5458" w:rsidP="0024249E"/>
  <w:p w14:paraId="47EAE4C6" w14:textId="77777777" w:rsidR="008F5458" w:rsidRDefault="008F5458" w:rsidP="0024249E"/>
  <w:p w14:paraId="5B8F5C74" w14:textId="77777777" w:rsidR="008F5458" w:rsidRDefault="008F5458" w:rsidP="0024249E"/>
  <w:p w14:paraId="19E5B005" w14:textId="77777777" w:rsidR="008F5458" w:rsidRDefault="008F5458" w:rsidP="0024249E"/>
  <w:p w14:paraId="0BB7A879" w14:textId="77777777" w:rsidR="008F5458" w:rsidRDefault="008F5458" w:rsidP="0024249E"/>
  <w:p w14:paraId="3561E299" w14:textId="77777777" w:rsidR="008F5458" w:rsidRDefault="008F545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392972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C1AA3B3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B9D80950"/>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8E02F6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9F08996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AAA01B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69CE13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F1AA7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9861A4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ADEAB5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A2EA71F6"/>
    <w:lvl w:ilvl="0">
      <w:start w:val="1"/>
      <w:numFmt w:val="decimal"/>
      <w:lvlText w:val="%1."/>
      <w:legacy w:legacy="1" w:legacySpace="144" w:legacyIndent="0"/>
      <w:lvlJc w:val="left"/>
      <w:rPr>
        <w:rFonts w:cs="Times New Roman"/>
      </w:rPr>
    </w:lvl>
    <w:lvl w:ilvl="1">
      <w:start w:val="1"/>
      <w:numFmt w:val="decimal"/>
      <w:lvlText w:val="%1.%2"/>
      <w:legacy w:legacy="1" w:legacySpace="144" w:legacyIndent="0"/>
      <w:lvlJc w:val="left"/>
      <w:rPr>
        <w:rFonts w:cs="Times New Roman"/>
      </w:rPr>
    </w:lvl>
    <w:lvl w:ilvl="2">
      <w:start w:val="1"/>
      <w:numFmt w:val="decimal"/>
      <w:lvlText w:val="%1.%2.%3"/>
      <w:legacy w:legacy="1" w:legacySpace="144" w:legacyIndent="0"/>
      <w:lvlJc w:val="left"/>
      <w:rPr>
        <w:rFonts w:cs="Times New Roman"/>
      </w:rPr>
    </w:lvl>
    <w:lvl w:ilvl="3">
      <w:start w:val="1"/>
      <w:numFmt w:val="decimal"/>
      <w:lvlText w:val="%1.%2.%3.%4"/>
      <w:legacy w:legacy="1" w:legacySpace="144" w:legacyIndent="0"/>
      <w:lvlJc w:val="left"/>
      <w:rPr>
        <w:rFonts w:cs="Times New Roman"/>
      </w:rPr>
    </w:lvl>
    <w:lvl w:ilvl="4">
      <w:start w:val="1"/>
      <w:numFmt w:val="decimal"/>
      <w:lvlText w:val="%1.%2.%3.%4.%5"/>
      <w:legacy w:legacy="1" w:legacySpace="144" w:legacyIndent="0"/>
      <w:lvlJc w:val="left"/>
      <w:rPr>
        <w:rFonts w:cs="Times New Roman"/>
      </w:rPr>
    </w:lvl>
    <w:lvl w:ilvl="5">
      <w:start w:val="1"/>
      <w:numFmt w:val="decimal"/>
      <w:lvlText w:val="%1.%2.%3.%4.%5.%6"/>
      <w:legacy w:legacy="1" w:legacySpace="144" w:legacyIndent="0"/>
      <w:lvlJc w:val="left"/>
      <w:rPr>
        <w:rFonts w:cs="Times New Roman"/>
      </w:rPr>
    </w:lvl>
    <w:lvl w:ilvl="6">
      <w:start w:val="1"/>
      <w:numFmt w:val="decimal"/>
      <w:lvlText w:val="%1.%2.%3.%4.%5.%6.%7"/>
      <w:legacy w:legacy="1" w:legacySpace="144" w:legacyIndent="0"/>
      <w:lvlJc w:val="left"/>
      <w:rPr>
        <w:rFonts w:cs="Times New Roman"/>
      </w:rPr>
    </w:lvl>
    <w:lvl w:ilvl="7">
      <w:start w:val="1"/>
      <w:numFmt w:val="decimal"/>
      <w:pStyle w:val="Otsikko8"/>
      <w:lvlText w:val="%1.%2.%3.%4.%5.%6.%7.%8"/>
      <w:legacy w:legacy="1" w:legacySpace="144" w:legacyIndent="0"/>
      <w:lvlJc w:val="left"/>
      <w:rPr>
        <w:rFonts w:cs="Times New Roman"/>
      </w:rPr>
    </w:lvl>
    <w:lvl w:ilvl="8">
      <w:start w:val="1"/>
      <w:numFmt w:val="decimal"/>
      <w:pStyle w:val="Otsikko9"/>
      <w:lvlText w:val="%1.%2.%3.%4.%5.%6.%7.%8.%9"/>
      <w:legacy w:legacy="1" w:legacySpace="144" w:legacyIndent="0"/>
      <w:lvlJc w:val="left"/>
      <w:rPr>
        <w:rFonts w:cs="Times New Roman"/>
      </w:rPr>
    </w:lvl>
  </w:abstractNum>
  <w:abstractNum w:abstractNumId="11" w15:restartNumberingAfterBreak="0">
    <w:nsid w:val="00CD73D4"/>
    <w:multiLevelType w:val="multilevel"/>
    <w:tmpl w:val="E02A5062"/>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2" w15:restartNumberingAfterBreak="0">
    <w:nsid w:val="00F86813"/>
    <w:multiLevelType w:val="hybridMultilevel"/>
    <w:tmpl w:val="E8CC6474"/>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3" w15:restartNumberingAfterBreak="0">
    <w:nsid w:val="019B49CD"/>
    <w:multiLevelType w:val="hybridMultilevel"/>
    <w:tmpl w:val="A2D2FC3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4" w15:restartNumberingAfterBreak="0">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15" w15:restartNumberingAfterBreak="0">
    <w:nsid w:val="041410BB"/>
    <w:multiLevelType w:val="hybridMultilevel"/>
    <w:tmpl w:val="B02AF064"/>
    <w:lvl w:ilvl="0" w:tplc="F5AA421C">
      <w:numFmt w:val="bullet"/>
      <w:lvlText w:val="-"/>
      <w:lvlJc w:val="left"/>
      <w:pPr>
        <w:ind w:left="360" w:hanging="360"/>
      </w:pPr>
      <w:rPr>
        <w:rFonts w:ascii="Times New Roman" w:eastAsia="Times New Roman" w:hAnsi="Times New Roman" w:cs="Times New Roman"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6" w15:restartNumberingAfterBreak="0">
    <w:nsid w:val="04BC4A8E"/>
    <w:multiLevelType w:val="hybridMultilevel"/>
    <w:tmpl w:val="C7524ACA"/>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7" w15:restartNumberingAfterBreak="0">
    <w:nsid w:val="086E181C"/>
    <w:multiLevelType w:val="multilevel"/>
    <w:tmpl w:val="26D64248"/>
    <w:lvl w:ilvl="0">
      <w:start w:val="1"/>
      <w:numFmt w:val="decimal"/>
      <w:lvlText w:val="%1"/>
      <w:lvlJc w:val="left"/>
      <w:pPr>
        <w:tabs>
          <w:tab w:val="num" w:pos="1440"/>
        </w:tabs>
        <w:ind w:left="1440" w:hanging="1440"/>
      </w:pPr>
      <w:rPr>
        <w:rFonts w:cs="Times New Roman" w:hint="default"/>
      </w:rPr>
    </w:lvl>
    <w:lvl w:ilvl="1">
      <w:start w:val="2"/>
      <w:numFmt w:val="decimal"/>
      <w:lvlText w:val="%1.%2"/>
      <w:lvlJc w:val="left"/>
      <w:pPr>
        <w:tabs>
          <w:tab w:val="num" w:pos="1440"/>
        </w:tabs>
        <w:ind w:left="1440" w:hanging="1440"/>
      </w:pPr>
      <w:rPr>
        <w:rFonts w:cs="Times New Roman" w:hint="default"/>
      </w:rPr>
    </w:lvl>
    <w:lvl w:ilvl="2">
      <w:start w:val="246"/>
      <w:numFmt w:val="decimal"/>
      <w:lvlText w:val="%1.%2.%3"/>
      <w:lvlJc w:val="left"/>
      <w:pPr>
        <w:tabs>
          <w:tab w:val="num" w:pos="1440"/>
        </w:tabs>
        <w:ind w:left="1440" w:hanging="1440"/>
      </w:pPr>
      <w:rPr>
        <w:rFonts w:cs="Times New Roman" w:hint="default"/>
      </w:rPr>
    </w:lvl>
    <w:lvl w:ilvl="3">
      <w:start w:val="537"/>
      <w:numFmt w:val="decimal"/>
      <w:lvlText w:val="%1.%2.%3.%4"/>
      <w:lvlJc w:val="left"/>
      <w:pPr>
        <w:tabs>
          <w:tab w:val="num" w:pos="1440"/>
        </w:tabs>
        <w:ind w:left="1440" w:hanging="1440"/>
      </w:pPr>
      <w:rPr>
        <w:rFonts w:cs="Times New Roman" w:hint="default"/>
      </w:rPr>
    </w:lvl>
    <w:lvl w:ilvl="4">
      <w:start w:val="6"/>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8" w15:restartNumberingAfterBreak="0">
    <w:nsid w:val="1BCD390D"/>
    <w:multiLevelType w:val="hybridMultilevel"/>
    <w:tmpl w:val="A8487914"/>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start w:val="1"/>
      <w:numFmt w:val="bullet"/>
      <w:lvlText w:val=""/>
      <w:lvlJc w:val="left"/>
      <w:pPr>
        <w:ind w:left="4680" w:hanging="360"/>
      </w:pPr>
      <w:rPr>
        <w:rFonts w:ascii="Symbol" w:hAnsi="Symbol" w:hint="default"/>
      </w:rPr>
    </w:lvl>
    <w:lvl w:ilvl="4" w:tplc="040B0001">
      <w:start w:val="1"/>
      <w:numFmt w:val="bullet"/>
      <w:lvlText w:val=""/>
      <w:lvlJc w:val="left"/>
      <w:pPr>
        <w:ind w:left="5400" w:hanging="360"/>
      </w:pPr>
      <w:rPr>
        <w:rFonts w:ascii="Symbol" w:hAnsi="Symbol"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19" w15:restartNumberingAfterBreak="0">
    <w:nsid w:val="1F4B457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0" w15:restartNumberingAfterBreak="0">
    <w:nsid w:val="22EE4BC5"/>
    <w:multiLevelType w:val="multilevel"/>
    <w:tmpl w:val="416E6CE6"/>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23C44022"/>
    <w:multiLevelType w:val="hybridMultilevel"/>
    <w:tmpl w:val="32925B6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2" w15:restartNumberingAfterBreak="0">
    <w:nsid w:val="28877524"/>
    <w:multiLevelType w:val="hybridMultilevel"/>
    <w:tmpl w:val="8E8865CE"/>
    <w:lvl w:ilvl="0" w:tplc="07F8EFF0">
      <w:start w:val="4"/>
      <w:numFmt w:val="bullet"/>
      <w:lvlText w:val="-"/>
      <w:lvlJc w:val="left"/>
      <w:pPr>
        <w:ind w:left="720" w:hanging="360"/>
      </w:pPr>
      <w:rPr>
        <w:rFonts w:ascii="Arial" w:eastAsia="Times New Roman" w:hAnsi="Arial" w:cs="Aria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2E6B70FE"/>
    <w:multiLevelType w:val="hybridMultilevel"/>
    <w:tmpl w:val="1CF64F6C"/>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24" w15:restartNumberingAfterBreak="0">
    <w:nsid w:val="3E364E3B"/>
    <w:multiLevelType w:val="hybridMultilevel"/>
    <w:tmpl w:val="F286C8F4"/>
    <w:lvl w:ilvl="0" w:tplc="3A2ADBD4">
      <w:numFmt w:val="bullet"/>
      <w:lvlText w:val="-"/>
      <w:lvlJc w:val="left"/>
      <w:pPr>
        <w:ind w:left="720" w:hanging="360"/>
      </w:pPr>
      <w:rPr>
        <w:rFonts w:ascii="Calibri" w:eastAsiaTheme="minorHAnsi" w:hAnsi="Calibri" w:cs="Calibri"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5" w15:restartNumberingAfterBreak="0">
    <w:nsid w:val="3E7304CC"/>
    <w:multiLevelType w:val="hybridMultilevel"/>
    <w:tmpl w:val="CBC82EB8"/>
    <w:lvl w:ilvl="0" w:tplc="FFFFFFFF">
      <w:start w:val="1"/>
      <w:numFmt w:val="bullet"/>
      <w:pStyle w:val="NormalBulleted"/>
      <w:lvlText w:val=""/>
      <w:lvlJc w:val="left"/>
      <w:pPr>
        <w:tabs>
          <w:tab w:val="num" w:pos="3686"/>
        </w:tabs>
        <w:ind w:left="3686" w:hanging="284"/>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1A05772"/>
    <w:multiLevelType w:val="hybridMultilevel"/>
    <w:tmpl w:val="95E4D70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7" w15:restartNumberingAfterBreak="0">
    <w:nsid w:val="43292D70"/>
    <w:multiLevelType w:val="hybridMultilevel"/>
    <w:tmpl w:val="F21252A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8" w15:restartNumberingAfterBreak="0">
    <w:nsid w:val="43A550F4"/>
    <w:multiLevelType w:val="hybridMultilevel"/>
    <w:tmpl w:val="EFECEEAE"/>
    <w:lvl w:ilvl="0" w:tplc="040B0001">
      <w:start w:val="1"/>
      <w:numFmt w:val="bullet"/>
      <w:lvlText w:val=""/>
      <w:lvlJc w:val="left"/>
      <w:pPr>
        <w:ind w:left="360" w:hanging="360"/>
      </w:pPr>
      <w:rPr>
        <w:rFonts w:ascii="Symbol" w:hAnsi="Symbol" w:hint="default"/>
      </w:rPr>
    </w:lvl>
    <w:lvl w:ilvl="1" w:tplc="040B0003">
      <w:start w:val="1"/>
      <w:numFmt w:val="bullet"/>
      <w:lvlText w:val="o"/>
      <w:lvlJc w:val="left"/>
      <w:pPr>
        <w:ind w:left="1080" w:hanging="360"/>
      </w:pPr>
      <w:rPr>
        <w:rFonts w:ascii="Courier New" w:hAnsi="Courier New" w:cs="Courier New" w:hint="default"/>
      </w:rPr>
    </w:lvl>
    <w:lvl w:ilvl="2" w:tplc="040B0005">
      <w:start w:val="1"/>
      <w:numFmt w:val="bullet"/>
      <w:lvlText w:val=""/>
      <w:lvlJc w:val="left"/>
      <w:pPr>
        <w:ind w:left="1800" w:hanging="360"/>
      </w:pPr>
      <w:rPr>
        <w:rFonts w:ascii="Wingdings" w:hAnsi="Wingdings" w:hint="default"/>
      </w:rPr>
    </w:lvl>
    <w:lvl w:ilvl="3" w:tplc="040B0001">
      <w:start w:val="1"/>
      <w:numFmt w:val="bullet"/>
      <w:lvlText w:val=""/>
      <w:lvlJc w:val="left"/>
      <w:pPr>
        <w:ind w:left="2520" w:hanging="360"/>
      </w:pPr>
      <w:rPr>
        <w:rFonts w:ascii="Symbol" w:hAnsi="Symbol" w:hint="default"/>
      </w:rPr>
    </w:lvl>
    <w:lvl w:ilvl="4" w:tplc="040B0001">
      <w:start w:val="1"/>
      <w:numFmt w:val="bullet"/>
      <w:lvlText w:val=""/>
      <w:lvlJc w:val="left"/>
      <w:pPr>
        <w:ind w:left="3240" w:hanging="360"/>
      </w:pPr>
      <w:rPr>
        <w:rFonts w:ascii="Symbol" w:hAnsi="Symbol" w:hint="default"/>
      </w:rPr>
    </w:lvl>
    <w:lvl w:ilvl="5" w:tplc="040B0005">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9" w15:restartNumberingAfterBreak="0">
    <w:nsid w:val="44D324A0"/>
    <w:multiLevelType w:val="hybridMultilevel"/>
    <w:tmpl w:val="8A2A0BE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0" w15:restartNumberingAfterBreak="0">
    <w:nsid w:val="51266AD7"/>
    <w:multiLevelType w:val="hybridMultilevel"/>
    <w:tmpl w:val="2DC6951C"/>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1" w15:restartNumberingAfterBreak="0">
    <w:nsid w:val="52124112"/>
    <w:multiLevelType w:val="hybridMultilevel"/>
    <w:tmpl w:val="18442E5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1">
      <w:start w:val="1"/>
      <w:numFmt w:val="bullet"/>
      <w:lvlText w:val=""/>
      <w:lvlJc w:val="left"/>
      <w:pPr>
        <w:ind w:left="3600" w:hanging="360"/>
      </w:pPr>
      <w:rPr>
        <w:rFonts w:ascii="Symbol" w:hAnsi="Symbol"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2" w15:restartNumberingAfterBreak="0">
    <w:nsid w:val="52332C03"/>
    <w:multiLevelType w:val="hybridMultilevel"/>
    <w:tmpl w:val="EBBAE90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3" w15:restartNumberingAfterBreak="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34" w15:restartNumberingAfterBreak="0">
    <w:nsid w:val="56787A76"/>
    <w:multiLevelType w:val="hybridMultilevel"/>
    <w:tmpl w:val="8A3EDA66"/>
    <w:lvl w:ilvl="0" w:tplc="B876050A">
      <w:numFmt w:val="bullet"/>
      <w:lvlText w:val="-"/>
      <w:lvlJc w:val="left"/>
      <w:pPr>
        <w:tabs>
          <w:tab w:val="num" w:pos="1080"/>
        </w:tabs>
        <w:ind w:left="1080" w:hanging="360"/>
      </w:pPr>
      <w:rPr>
        <w:rFonts w:ascii="Times New Roman" w:eastAsia="Times New Roman" w:hAnsi="Times New Roman" w:hint="default"/>
      </w:rPr>
    </w:lvl>
    <w:lvl w:ilvl="1" w:tplc="040B0003" w:tentative="1">
      <w:start w:val="1"/>
      <w:numFmt w:val="bullet"/>
      <w:lvlText w:val="o"/>
      <w:lvlJc w:val="left"/>
      <w:pPr>
        <w:tabs>
          <w:tab w:val="num" w:pos="1800"/>
        </w:tabs>
        <w:ind w:left="1800" w:hanging="360"/>
      </w:pPr>
      <w:rPr>
        <w:rFonts w:ascii="Courier New" w:hAnsi="Courier New" w:hint="default"/>
      </w:rPr>
    </w:lvl>
    <w:lvl w:ilvl="2" w:tplc="040B0005" w:tentative="1">
      <w:start w:val="1"/>
      <w:numFmt w:val="bullet"/>
      <w:lvlText w:val=""/>
      <w:lvlJc w:val="left"/>
      <w:pPr>
        <w:tabs>
          <w:tab w:val="num" w:pos="2520"/>
        </w:tabs>
        <w:ind w:left="2520" w:hanging="360"/>
      </w:pPr>
      <w:rPr>
        <w:rFonts w:ascii="Wingdings" w:hAnsi="Wingdings" w:hint="default"/>
      </w:rPr>
    </w:lvl>
    <w:lvl w:ilvl="3" w:tplc="040B0001" w:tentative="1">
      <w:start w:val="1"/>
      <w:numFmt w:val="bullet"/>
      <w:lvlText w:val=""/>
      <w:lvlJc w:val="left"/>
      <w:pPr>
        <w:tabs>
          <w:tab w:val="num" w:pos="3240"/>
        </w:tabs>
        <w:ind w:left="3240" w:hanging="360"/>
      </w:pPr>
      <w:rPr>
        <w:rFonts w:ascii="Symbol" w:hAnsi="Symbol" w:hint="default"/>
      </w:rPr>
    </w:lvl>
    <w:lvl w:ilvl="4" w:tplc="040B0003" w:tentative="1">
      <w:start w:val="1"/>
      <w:numFmt w:val="bullet"/>
      <w:lvlText w:val="o"/>
      <w:lvlJc w:val="left"/>
      <w:pPr>
        <w:tabs>
          <w:tab w:val="num" w:pos="3960"/>
        </w:tabs>
        <w:ind w:left="3960" w:hanging="360"/>
      </w:pPr>
      <w:rPr>
        <w:rFonts w:ascii="Courier New" w:hAnsi="Courier New" w:hint="default"/>
      </w:rPr>
    </w:lvl>
    <w:lvl w:ilvl="5" w:tplc="040B0005" w:tentative="1">
      <w:start w:val="1"/>
      <w:numFmt w:val="bullet"/>
      <w:lvlText w:val=""/>
      <w:lvlJc w:val="left"/>
      <w:pPr>
        <w:tabs>
          <w:tab w:val="num" w:pos="4680"/>
        </w:tabs>
        <w:ind w:left="4680" w:hanging="360"/>
      </w:pPr>
      <w:rPr>
        <w:rFonts w:ascii="Wingdings" w:hAnsi="Wingdings" w:hint="default"/>
      </w:rPr>
    </w:lvl>
    <w:lvl w:ilvl="6" w:tplc="040B0001" w:tentative="1">
      <w:start w:val="1"/>
      <w:numFmt w:val="bullet"/>
      <w:lvlText w:val=""/>
      <w:lvlJc w:val="left"/>
      <w:pPr>
        <w:tabs>
          <w:tab w:val="num" w:pos="5400"/>
        </w:tabs>
        <w:ind w:left="5400" w:hanging="360"/>
      </w:pPr>
      <w:rPr>
        <w:rFonts w:ascii="Symbol" w:hAnsi="Symbol" w:hint="default"/>
      </w:rPr>
    </w:lvl>
    <w:lvl w:ilvl="7" w:tplc="040B0003" w:tentative="1">
      <w:start w:val="1"/>
      <w:numFmt w:val="bullet"/>
      <w:lvlText w:val="o"/>
      <w:lvlJc w:val="left"/>
      <w:pPr>
        <w:tabs>
          <w:tab w:val="num" w:pos="6120"/>
        </w:tabs>
        <w:ind w:left="6120" w:hanging="360"/>
      </w:pPr>
      <w:rPr>
        <w:rFonts w:ascii="Courier New" w:hAnsi="Courier New" w:hint="default"/>
      </w:rPr>
    </w:lvl>
    <w:lvl w:ilvl="8" w:tplc="040B0005" w:tentative="1">
      <w:start w:val="1"/>
      <w:numFmt w:val="bullet"/>
      <w:lvlText w:val=""/>
      <w:lvlJc w:val="left"/>
      <w:pPr>
        <w:tabs>
          <w:tab w:val="num" w:pos="6840"/>
        </w:tabs>
        <w:ind w:left="6840" w:hanging="360"/>
      </w:pPr>
      <w:rPr>
        <w:rFonts w:ascii="Wingdings" w:hAnsi="Wingdings" w:hint="default"/>
      </w:rPr>
    </w:lvl>
  </w:abstractNum>
  <w:abstractNum w:abstractNumId="35" w15:restartNumberingAfterBreak="0">
    <w:nsid w:val="58091ACF"/>
    <w:multiLevelType w:val="hybridMultilevel"/>
    <w:tmpl w:val="1624B5C2"/>
    <w:lvl w:ilvl="0" w:tplc="040B0001">
      <w:start w:val="1"/>
      <w:numFmt w:val="bullet"/>
      <w:lvlText w:val=""/>
      <w:lvlJc w:val="left"/>
      <w:pPr>
        <w:ind w:left="3600" w:hanging="360"/>
      </w:pPr>
      <w:rPr>
        <w:rFonts w:ascii="Symbol" w:hAnsi="Symbol" w:hint="default"/>
      </w:rPr>
    </w:lvl>
    <w:lvl w:ilvl="1" w:tplc="040B0003" w:tentative="1">
      <w:start w:val="1"/>
      <w:numFmt w:val="bullet"/>
      <w:lvlText w:val="o"/>
      <w:lvlJc w:val="left"/>
      <w:pPr>
        <w:ind w:left="4320" w:hanging="360"/>
      </w:pPr>
      <w:rPr>
        <w:rFonts w:ascii="Courier New" w:hAnsi="Courier New" w:cs="Courier New" w:hint="default"/>
      </w:rPr>
    </w:lvl>
    <w:lvl w:ilvl="2" w:tplc="040B0005" w:tentative="1">
      <w:start w:val="1"/>
      <w:numFmt w:val="bullet"/>
      <w:lvlText w:val=""/>
      <w:lvlJc w:val="left"/>
      <w:pPr>
        <w:ind w:left="5040" w:hanging="360"/>
      </w:pPr>
      <w:rPr>
        <w:rFonts w:ascii="Wingdings" w:hAnsi="Wingdings" w:hint="default"/>
      </w:rPr>
    </w:lvl>
    <w:lvl w:ilvl="3" w:tplc="040B0001" w:tentative="1">
      <w:start w:val="1"/>
      <w:numFmt w:val="bullet"/>
      <w:lvlText w:val=""/>
      <w:lvlJc w:val="left"/>
      <w:pPr>
        <w:ind w:left="5760" w:hanging="360"/>
      </w:pPr>
      <w:rPr>
        <w:rFonts w:ascii="Symbol" w:hAnsi="Symbol" w:hint="default"/>
      </w:rPr>
    </w:lvl>
    <w:lvl w:ilvl="4" w:tplc="040B0003" w:tentative="1">
      <w:start w:val="1"/>
      <w:numFmt w:val="bullet"/>
      <w:lvlText w:val="o"/>
      <w:lvlJc w:val="left"/>
      <w:pPr>
        <w:ind w:left="6480" w:hanging="360"/>
      </w:pPr>
      <w:rPr>
        <w:rFonts w:ascii="Courier New" w:hAnsi="Courier New" w:cs="Courier New" w:hint="default"/>
      </w:rPr>
    </w:lvl>
    <w:lvl w:ilvl="5" w:tplc="040B0005" w:tentative="1">
      <w:start w:val="1"/>
      <w:numFmt w:val="bullet"/>
      <w:lvlText w:val=""/>
      <w:lvlJc w:val="left"/>
      <w:pPr>
        <w:ind w:left="7200" w:hanging="360"/>
      </w:pPr>
      <w:rPr>
        <w:rFonts w:ascii="Wingdings" w:hAnsi="Wingdings" w:hint="default"/>
      </w:rPr>
    </w:lvl>
    <w:lvl w:ilvl="6" w:tplc="040B0001" w:tentative="1">
      <w:start w:val="1"/>
      <w:numFmt w:val="bullet"/>
      <w:lvlText w:val=""/>
      <w:lvlJc w:val="left"/>
      <w:pPr>
        <w:ind w:left="7920" w:hanging="360"/>
      </w:pPr>
      <w:rPr>
        <w:rFonts w:ascii="Symbol" w:hAnsi="Symbol" w:hint="default"/>
      </w:rPr>
    </w:lvl>
    <w:lvl w:ilvl="7" w:tplc="040B0003" w:tentative="1">
      <w:start w:val="1"/>
      <w:numFmt w:val="bullet"/>
      <w:lvlText w:val="o"/>
      <w:lvlJc w:val="left"/>
      <w:pPr>
        <w:ind w:left="8640" w:hanging="360"/>
      </w:pPr>
      <w:rPr>
        <w:rFonts w:ascii="Courier New" w:hAnsi="Courier New" w:cs="Courier New" w:hint="default"/>
      </w:rPr>
    </w:lvl>
    <w:lvl w:ilvl="8" w:tplc="040B0005" w:tentative="1">
      <w:start w:val="1"/>
      <w:numFmt w:val="bullet"/>
      <w:lvlText w:val=""/>
      <w:lvlJc w:val="left"/>
      <w:pPr>
        <w:ind w:left="9360" w:hanging="360"/>
      </w:pPr>
      <w:rPr>
        <w:rFonts w:ascii="Wingdings" w:hAnsi="Wingdings" w:hint="default"/>
      </w:rPr>
    </w:lvl>
  </w:abstractNum>
  <w:abstractNum w:abstractNumId="36" w15:restartNumberingAfterBreak="0">
    <w:nsid w:val="5BD40CD0"/>
    <w:multiLevelType w:val="multilevel"/>
    <w:tmpl w:val="26DAD1BE"/>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7" w15:restartNumberingAfterBreak="0">
    <w:nsid w:val="5C5F00C7"/>
    <w:multiLevelType w:val="multilevel"/>
    <w:tmpl w:val="1E82C9FC"/>
    <w:lvl w:ilvl="0">
      <w:start w:val="1"/>
      <w:numFmt w:val="decimal"/>
      <w:lvlText w:val="%1"/>
      <w:lvlJc w:val="left"/>
      <w:pPr>
        <w:tabs>
          <w:tab w:val="num" w:pos="432"/>
        </w:tabs>
        <w:ind w:left="432" w:hanging="432"/>
      </w:pPr>
      <w:rPr>
        <w:rFonts w:cs="Times New Roman"/>
      </w:rPr>
    </w:lvl>
    <w:lvl w:ilvl="1">
      <w:start w:val="1"/>
      <w:numFmt w:val="decimal"/>
      <w:isLg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8" w15:restartNumberingAfterBreak="0">
    <w:nsid w:val="60335229"/>
    <w:multiLevelType w:val="hybridMultilevel"/>
    <w:tmpl w:val="5372BAB2"/>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abstractNum w:abstractNumId="39" w15:restartNumberingAfterBreak="0">
    <w:nsid w:val="652343A2"/>
    <w:multiLevelType w:val="multilevel"/>
    <w:tmpl w:val="A662A7F0"/>
    <w:lvl w:ilvl="0">
      <w:start w:val="11"/>
      <w:numFmt w:val="decimal"/>
      <w:lvlText w:val="%1"/>
      <w:lvlJc w:val="left"/>
      <w:pPr>
        <w:tabs>
          <w:tab w:val="num" w:pos="720"/>
        </w:tabs>
        <w:ind w:left="720" w:hanging="7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15:restartNumberingAfterBreak="0">
    <w:nsid w:val="65955CE5"/>
    <w:multiLevelType w:val="hybridMultilevel"/>
    <w:tmpl w:val="F3DAB47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1" w15:restartNumberingAfterBreak="0">
    <w:nsid w:val="6A186740"/>
    <w:multiLevelType w:val="multilevel"/>
    <w:tmpl w:val="C7FC97C4"/>
    <w:lvl w:ilvl="0">
      <w:start w:val="1"/>
      <w:numFmt w:val="decimal"/>
      <w:pStyle w:val="Otsikko1"/>
      <w:lvlText w:val="%1."/>
      <w:lvlJc w:val="left"/>
      <w:pPr>
        <w:tabs>
          <w:tab w:val="num" w:pos="432"/>
        </w:tabs>
        <w:ind w:left="432" w:hanging="432"/>
      </w:pPr>
      <w:rPr>
        <w:rFonts w:ascii="Times New Roman" w:hAnsi="Times New Roman" w:cs="Times New Roman" w:hint="default"/>
        <w:b/>
        <w:i w:val="0"/>
        <w:sz w:val="40"/>
      </w:rPr>
    </w:lvl>
    <w:lvl w:ilvl="1">
      <w:start w:val="1"/>
      <w:numFmt w:val="decimal"/>
      <w:pStyle w:val="Otsikko2"/>
      <w:lvlText w:val="%1.%2"/>
      <w:lvlJc w:val="left"/>
      <w:pPr>
        <w:tabs>
          <w:tab w:val="num" w:pos="576"/>
        </w:tabs>
        <w:ind w:left="576" w:hanging="576"/>
      </w:pPr>
      <w:rPr>
        <w:rFonts w:cs="Times New Roman"/>
      </w:rPr>
    </w:lvl>
    <w:lvl w:ilvl="2">
      <w:start w:val="1"/>
      <w:numFmt w:val="decimal"/>
      <w:pStyle w:val="Otsikko3"/>
      <w:lvlText w:val="%1.%2.%3"/>
      <w:lvlJc w:val="left"/>
      <w:pPr>
        <w:tabs>
          <w:tab w:val="num" w:pos="720"/>
        </w:tabs>
        <w:ind w:left="720" w:hanging="720"/>
      </w:pPr>
      <w:rPr>
        <w:rFonts w:cs="Times New Roman"/>
      </w:rPr>
    </w:lvl>
    <w:lvl w:ilvl="3">
      <w:start w:val="1"/>
      <w:numFmt w:val="decimal"/>
      <w:pStyle w:val="Otsikko4"/>
      <w:lvlText w:val="%1.%2.%3.%4"/>
      <w:lvlJc w:val="left"/>
      <w:pPr>
        <w:tabs>
          <w:tab w:val="num" w:pos="864"/>
        </w:tabs>
        <w:ind w:left="864" w:hanging="864"/>
      </w:pPr>
      <w:rPr>
        <w:rFonts w:cs="Times New Roman"/>
      </w:rPr>
    </w:lvl>
    <w:lvl w:ilvl="4">
      <w:start w:val="1"/>
      <w:numFmt w:val="decimal"/>
      <w:pStyle w:val="Otsikko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42" w15:restartNumberingAfterBreak="0">
    <w:nsid w:val="6C111E50"/>
    <w:multiLevelType w:val="hybridMultilevel"/>
    <w:tmpl w:val="93E08368"/>
    <w:lvl w:ilvl="0" w:tplc="133644CC">
      <w:start w:val="4"/>
      <w:numFmt w:val="bullet"/>
      <w:lvlText w:val="-"/>
      <w:lvlJc w:val="left"/>
      <w:pPr>
        <w:ind w:left="360" w:hanging="360"/>
      </w:pPr>
      <w:rPr>
        <w:rFonts w:ascii="Arial" w:eastAsia="Times New Roman" w:hAnsi="Arial" w:cs="Arial"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43" w15:restartNumberingAfterBreak="0">
    <w:nsid w:val="6C2A5975"/>
    <w:multiLevelType w:val="hybridMultilevel"/>
    <w:tmpl w:val="42763C9E"/>
    <w:lvl w:ilvl="0" w:tplc="040B0001">
      <w:start w:val="1"/>
      <w:numFmt w:val="bullet"/>
      <w:lvlText w:val=""/>
      <w:lvlJc w:val="left"/>
      <w:pPr>
        <w:ind w:left="2520" w:hanging="360"/>
      </w:pPr>
      <w:rPr>
        <w:rFonts w:ascii="Symbol" w:hAnsi="Symbol" w:hint="default"/>
      </w:rPr>
    </w:lvl>
    <w:lvl w:ilvl="1" w:tplc="040B0003" w:tentative="1">
      <w:start w:val="1"/>
      <w:numFmt w:val="bullet"/>
      <w:lvlText w:val="o"/>
      <w:lvlJc w:val="left"/>
      <w:pPr>
        <w:ind w:left="3240" w:hanging="360"/>
      </w:pPr>
      <w:rPr>
        <w:rFonts w:ascii="Courier New" w:hAnsi="Courier New" w:cs="Courier New" w:hint="default"/>
      </w:rPr>
    </w:lvl>
    <w:lvl w:ilvl="2" w:tplc="040B0005" w:tentative="1">
      <w:start w:val="1"/>
      <w:numFmt w:val="bullet"/>
      <w:lvlText w:val=""/>
      <w:lvlJc w:val="left"/>
      <w:pPr>
        <w:ind w:left="3960" w:hanging="360"/>
      </w:pPr>
      <w:rPr>
        <w:rFonts w:ascii="Wingdings" w:hAnsi="Wingdings" w:hint="default"/>
      </w:rPr>
    </w:lvl>
    <w:lvl w:ilvl="3" w:tplc="040B0001" w:tentative="1">
      <w:start w:val="1"/>
      <w:numFmt w:val="bullet"/>
      <w:lvlText w:val=""/>
      <w:lvlJc w:val="left"/>
      <w:pPr>
        <w:ind w:left="4680" w:hanging="360"/>
      </w:pPr>
      <w:rPr>
        <w:rFonts w:ascii="Symbol" w:hAnsi="Symbol" w:hint="default"/>
      </w:rPr>
    </w:lvl>
    <w:lvl w:ilvl="4" w:tplc="040B0003" w:tentative="1">
      <w:start w:val="1"/>
      <w:numFmt w:val="bullet"/>
      <w:lvlText w:val="o"/>
      <w:lvlJc w:val="left"/>
      <w:pPr>
        <w:ind w:left="5400" w:hanging="360"/>
      </w:pPr>
      <w:rPr>
        <w:rFonts w:ascii="Courier New" w:hAnsi="Courier New" w:cs="Courier New" w:hint="default"/>
      </w:rPr>
    </w:lvl>
    <w:lvl w:ilvl="5" w:tplc="040B0005" w:tentative="1">
      <w:start w:val="1"/>
      <w:numFmt w:val="bullet"/>
      <w:lvlText w:val=""/>
      <w:lvlJc w:val="left"/>
      <w:pPr>
        <w:ind w:left="6120" w:hanging="360"/>
      </w:pPr>
      <w:rPr>
        <w:rFonts w:ascii="Wingdings" w:hAnsi="Wingdings" w:hint="default"/>
      </w:rPr>
    </w:lvl>
    <w:lvl w:ilvl="6" w:tplc="040B0001" w:tentative="1">
      <w:start w:val="1"/>
      <w:numFmt w:val="bullet"/>
      <w:lvlText w:val=""/>
      <w:lvlJc w:val="left"/>
      <w:pPr>
        <w:ind w:left="6840" w:hanging="360"/>
      </w:pPr>
      <w:rPr>
        <w:rFonts w:ascii="Symbol" w:hAnsi="Symbol" w:hint="default"/>
      </w:rPr>
    </w:lvl>
    <w:lvl w:ilvl="7" w:tplc="040B0003" w:tentative="1">
      <w:start w:val="1"/>
      <w:numFmt w:val="bullet"/>
      <w:lvlText w:val="o"/>
      <w:lvlJc w:val="left"/>
      <w:pPr>
        <w:ind w:left="7560" w:hanging="360"/>
      </w:pPr>
      <w:rPr>
        <w:rFonts w:ascii="Courier New" w:hAnsi="Courier New" w:cs="Courier New" w:hint="default"/>
      </w:rPr>
    </w:lvl>
    <w:lvl w:ilvl="8" w:tplc="040B0005" w:tentative="1">
      <w:start w:val="1"/>
      <w:numFmt w:val="bullet"/>
      <w:lvlText w:val=""/>
      <w:lvlJc w:val="left"/>
      <w:pPr>
        <w:ind w:left="8280" w:hanging="360"/>
      </w:pPr>
      <w:rPr>
        <w:rFonts w:ascii="Wingdings" w:hAnsi="Wingdings" w:hint="default"/>
      </w:rPr>
    </w:lvl>
  </w:abstractNum>
  <w:num w:numId="1">
    <w:abstractNumId w:val="41"/>
  </w:num>
  <w:num w:numId="2">
    <w:abstractNumId w:val="20"/>
  </w:num>
  <w:num w:numId="3">
    <w:abstractNumId w:val="37"/>
  </w:num>
  <w:num w:numId="4">
    <w:abstractNumId w:val="11"/>
  </w:num>
  <w:num w:numId="5">
    <w:abstractNumId w:val="39"/>
  </w:num>
  <w:num w:numId="6">
    <w:abstractNumId w:val="17"/>
  </w:num>
  <w:num w:numId="7">
    <w:abstractNumId w:val="14"/>
  </w:num>
  <w:num w:numId="8">
    <w:abstractNumId w:val="19"/>
  </w:num>
  <w:num w:numId="9">
    <w:abstractNumId w:val="33"/>
  </w:num>
  <w:num w:numId="10">
    <w:abstractNumId w:val="34"/>
  </w:num>
  <w:num w:numId="11">
    <w:abstractNumId w:val="25"/>
  </w:num>
  <w:num w:numId="12">
    <w:abstractNumId w:val="10"/>
  </w:num>
  <w:num w:numId="13">
    <w:abstractNumId w:val="36"/>
  </w:num>
  <w:num w:numId="14">
    <w:abstractNumId w:val="9"/>
  </w:num>
  <w:num w:numId="15">
    <w:abstractNumId w:val="7"/>
  </w:num>
  <w:num w:numId="16">
    <w:abstractNumId w:val="6"/>
  </w:num>
  <w:num w:numId="17">
    <w:abstractNumId w:val="5"/>
  </w:num>
  <w:num w:numId="18">
    <w:abstractNumId w:val="4"/>
  </w:num>
  <w:num w:numId="19">
    <w:abstractNumId w:val="8"/>
  </w:num>
  <w:num w:numId="20">
    <w:abstractNumId w:val="3"/>
  </w:num>
  <w:num w:numId="21">
    <w:abstractNumId w:val="2"/>
  </w:num>
  <w:num w:numId="22">
    <w:abstractNumId w:val="1"/>
  </w:num>
  <w:num w:numId="23">
    <w:abstractNumId w:val="0"/>
  </w:num>
  <w:num w:numId="24">
    <w:abstractNumId w:val="42"/>
  </w:num>
  <w:num w:numId="25">
    <w:abstractNumId w:val="22"/>
  </w:num>
  <w:num w:numId="26">
    <w:abstractNumId w:val="18"/>
  </w:num>
  <w:num w:numId="27">
    <w:abstractNumId w:val="28"/>
  </w:num>
  <w:num w:numId="28">
    <w:abstractNumId w:val="26"/>
  </w:num>
  <w:num w:numId="29">
    <w:abstractNumId w:val="27"/>
  </w:num>
  <w:num w:numId="30">
    <w:abstractNumId w:val="35"/>
  </w:num>
  <w:num w:numId="31">
    <w:abstractNumId w:val="31"/>
  </w:num>
  <w:num w:numId="32">
    <w:abstractNumId w:val="38"/>
  </w:num>
  <w:num w:numId="33">
    <w:abstractNumId w:val="12"/>
  </w:num>
  <w:num w:numId="34">
    <w:abstractNumId w:val="16"/>
  </w:num>
  <w:num w:numId="35">
    <w:abstractNumId w:val="23"/>
  </w:num>
  <w:num w:numId="36">
    <w:abstractNumId w:val="32"/>
  </w:num>
  <w:num w:numId="37">
    <w:abstractNumId w:val="30"/>
  </w:num>
  <w:num w:numId="38">
    <w:abstractNumId w:val="13"/>
  </w:num>
  <w:num w:numId="39">
    <w:abstractNumId w:val="15"/>
  </w:num>
  <w:num w:numId="40">
    <w:abstractNumId w:val="43"/>
  </w:num>
  <w:num w:numId="41">
    <w:abstractNumId w:val="21"/>
  </w:num>
  <w:num w:numId="42">
    <w:abstractNumId w:val="40"/>
  </w:num>
  <w:num w:numId="43">
    <w:abstractNumId w:val="24"/>
  </w:num>
  <w:num w:numId="44">
    <w:abstractNumId w:val="29"/>
  </w:num>
  <w:num w:numId="45">
    <w:abstractNumId w:val="41"/>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Tuomainen Mika">
    <w15:presenceInfo w15:providerId="AD" w15:userId="S-1-5-21-3121845505-432103665-3658532612-42711"/>
  </w15:person>
  <w15:person w15:author="Katariina Lassila">
    <w15:presenceInfo w15:providerId="AD" w15:userId="S::katariina.lassila@salivirta.fi::1b7924f7-a000-4bdc-8466-74b3edfa90f6"/>
  </w15:person>
  <w15:person w15:author="Timo Kaskinen">
    <w15:presenceInfo w15:providerId="AD" w15:userId="S::timo.kaskinen@salivirta.fi::d2afc29f-772e-4f43-94bd-63b7e4731da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activeWritingStyle w:appName="MSWord" w:lang="fi-FI" w:vendorID="64" w:dllVersion="131078" w:nlCheck="1" w:checkStyle="0"/>
  <w:activeWritingStyle w:appName="MSWord" w:lang="en-US" w:vendorID="64" w:dllVersion="131078" w:nlCheck="1" w:checkStyle="1"/>
  <w:activeWritingStyle w:appName="MSWord" w:lang="en-GB" w:vendorID="64" w:dllVersion="131078" w:nlCheck="1" w:checkStyle="1"/>
  <w:trackRevisions/>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XmlVersion" w:val="w:doNotBreakConstrainedForcedTable"/>
  </w:docVars>
  <w:rsids>
    <w:rsidRoot w:val="00D84081"/>
    <w:rsid w:val="00001B2A"/>
    <w:rsid w:val="00010A8C"/>
    <w:rsid w:val="000127E2"/>
    <w:rsid w:val="00013386"/>
    <w:rsid w:val="00014623"/>
    <w:rsid w:val="00016623"/>
    <w:rsid w:val="0002144B"/>
    <w:rsid w:val="000273C8"/>
    <w:rsid w:val="00027862"/>
    <w:rsid w:val="00032793"/>
    <w:rsid w:val="0003450E"/>
    <w:rsid w:val="00036DF1"/>
    <w:rsid w:val="00036E7A"/>
    <w:rsid w:val="000375BA"/>
    <w:rsid w:val="00037D19"/>
    <w:rsid w:val="00041356"/>
    <w:rsid w:val="00042E61"/>
    <w:rsid w:val="000467E7"/>
    <w:rsid w:val="00046F8C"/>
    <w:rsid w:val="00053E62"/>
    <w:rsid w:val="0005580A"/>
    <w:rsid w:val="00060F14"/>
    <w:rsid w:val="000613CC"/>
    <w:rsid w:val="00061EBC"/>
    <w:rsid w:val="000668A9"/>
    <w:rsid w:val="0007251B"/>
    <w:rsid w:val="0007319C"/>
    <w:rsid w:val="000734D0"/>
    <w:rsid w:val="00074DFC"/>
    <w:rsid w:val="000750E7"/>
    <w:rsid w:val="0007542E"/>
    <w:rsid w:val="0007633B"/>
    <w:rsid w:val="00076B98"/>
    <w:rsid w:val="00081146"/>
    <w:rsid w:val="00081577"/>
    <w:rsid w:val="00085945"/>
    <w:rsid w:val="000868E6"/>
    <w:rsid w:val="00090F4E"/>
    <w:rsid w:val="00091637"/>
    <w:rsid w:val="00093255"/>
    <w:rsid w:val="000933E5"/>
    <w:rsid w:val="00096DE3"/>
    <w:rsid w:val="00097921"/>
    <w:rsid w:val="000A2A11"/>
    <w:rsid w:val="000A361C"/>
    <w:rsid w:val="000A4E01"/>
    <w:rsid w:val="000A684C"/>
    <w:rsid w:val="000A74CE"/>
    <w:rsid w:val="000B56A6"/>
    <w:rsid w:val="000B7C3D"/>
    <w:rsid w:val="000C625D"/>
    <w:rsid w:val="000D1932"/>
    <w:rsid w:val="000D69E1"/>
    <w:rsid w:val="000D7324"/>
    <w:rsid w:val="000D74E4"/>
    <w:rsid w:val="000E093B"/>
    <w:rsid w:val="000E13B0"/>
    <w:rsid w:val="000E25CB"/>
    <w:rsid w:val="000E3048"/>
    <w:rsid w:val="000E702D"/>
    <w:rsid w:val="000F2FE3"/>
    <w:rsid w:val="000F36E7"/>
    <w:rsid w:val="000F3CD3"/>
    <w:rsid w:val="000F72BB"/>
    <w:rsid w:val="001006A0"/>
    <w:rsid w:val="00100E61"/>
    <w:rsid w:val="00101CA6"/>
    <w:rsid w:val="00102295"/>
    <w:rsid w:val="00111A47"/>
    <w:rsid w:val="00123A68"/>
    <w:rsid w:val="0012625D"/>
    <w:rsid w:val="00132F9A"/>
    <w:rsid w:val="00134C91"/>
    <w:rsid w:val="00134E29"/>
    <w:rsid w:val="001359C5"/>
    <w:rsid w:val="00136226"/>
    <w:rsid w:val="00136CA0"/>
    <w:rsid w:val="00140635"/>
    <w:rsid w:val="00147FF7"/>
    <w:rsid w:val="0015047B"/>
    <w:rsid w:val="00150BF8"/>
    <w:rsid w:val="00155189"/>
    <w:rsid w:val="00157123"/>
    <w:rsid w:val="0016335D"/>
    <w:rsid w:val="0016451F"/>
    <w:rsid w:val="00170224"/>
    <w:rsid w:val="001720FB"/>
    <w:rsid w:val="001732E9"/>
    <w:rsid w:val="0017339B"/>
    <w:rsid w:val="00181A53"/>
    <w:rsid w:val="00182725"/>
    <w:rsid w:val="0018352A"/>
    <w:rsid w:val="00185BD4"/>
    <w:rsid w:val="00190B58"/>
    <w:rsid w:val="001911DA"/>
    <w:rsid w:val="00192E7B"/>
    <w:rsid w:val="00194150"/>
    <w:rsid w:val="00195ECC"/>
    <w:rsid w:val="001A2687"/>
    <w:rsid w:val="001A339E"/>
    <w:rsid w:val="001A6D2F"/>
    <w:rsid w:val="001A75B3"/>
    <w:rsid w:val="001A7E2F"/>
    <w:rsid w:val="001B2908"/>
    <w:rsid w:val="001B2F46"/>
    <w:rsid w:val="001C0ED8"/>
    <w:rsid w:val="001C1996"/>
    <w:rsid w:val="001C36DA"/>
    <w:rsid w:val="001C43C6"/>
    <w:rsid w:val="001C5AD5"/>
    <w:rsid w:val="001C5B8D"/>
    <w:rsid w:val="001C5E79"/>
    <w:rsid w:val="001C6E45"/>
    <w:rsid w:val="001C7D2C"/>
    <w:rsid w:val="001D0B0C"/>
    <w:rsid w:val="001D1DEE"/>
    <w:rsid w:val="001D237B"/>
    <w:rsid w:val="001D367A"/>
    <w:rsid w:val="001D5683"/>
    <w:rsid w:val="001D571B"/>
    <w:rsid w:val="001E1756"/>
    <w:rsid w:val="001E1DBA"/>
    <w:rsid w:val="001F00D8"/>
    <w:rsid w:val="001F102B"/>
    <w:rsid w:val="001F2057"/>
    <w:rsid w:val="0020440B"/>
    <w:rsid w:val="00212A18"/>
    <w:rsid w:val="0021359B"/>
    <w:rsid w:val="00227A49"/>
    <w:rsid w:val="00230AAA"/>
    <w:rsid w:val="00231618"/>
    <w:rsid w:val="00231889"/>
    <w:rsid w:val="00234B21"/>
    <w:rsid w:val="0024249E"/>
    <w:rsid w:val="002450C6"/>
    <w:rsid w:val="00255351"/>
    <w:rsid w:val="002626F5"/>
    <w:rsid w:val="002639D5"/>
    <w:rsid w:val="00265894"/>
    <w:rsid w:val="002727AA"/>
    <w:rsid w:val="0027344D"/>
    <w:rsid w:val="002759C1"/>
    <w:rsid w:val="00282120"/>
    <w:rsid w:val="0028341A"/>
    <w:rsid w:val="00290DA7"/>
    <w:rsid w:val="0029576F"/>
    <w:rsid w:val="002A3097"/>
    <w:rsid w:val="002A52D3"/>
    <w:rsid w:val="002A5B63"/>
    <w:rsid w:val="002A7C26"/>
    <w:rsid w:val="002B1F20"/>
    <w:rsid w:val="002B1FA3"/>
    <w:rsid w:val="002B36E5"/>
    <w:rsid w:val="002B3CFE"/>
    <w:rsid w:val="002B6C8B"/>
    <w:rsid w:val="002C3638"/>
    <w:rsid w:val="002C46B2"/>
    <w:rsid w:val="002C704A"/>
    <w:rsid w:val="002C733F"/>
    <w:rsid w:val="002D6102"/>
    <w:rsid w:val="002D7495"/>
    <w:rsid w:val="002E2F9E"/>
    <w:rsid w:val="002E3F10"/>
    <w:rsid w:val="002F3BAB"/>
    <w:rsid w:val="002F465F"/>
    <w:rsid w:val="00302E79"/>
    <w:rsid w:val="00305FFB"/>
    <w:rsid w:val="00310271"/>
    <w:rsid w:val="00312238"/>
    <w:rsid w:val="00317ED9"/>
    <w:rsid w:val="00317FE7"/>
    <w:rsid w:val="00321EE6"/>
    <w:rsid w:val="00324B05"/>
    <w:rsid w:val="00330D90"/>
    <w:rsid w:val="00333B90"/>
    <w:rsid w:val="00333E64"/>
    <w:rsid w:val="00337A09"/>
    <w:rsid w:val="00343788"/>
    <w:rsid w:val="00344ADB"/>
    <w:rsid w:val="0035048F"/>
    <w:rsid w:val="00350690"/>
    <w:rsid w:val="00350D14"/>
    <w:rsid w:val="00354F47"/>
    <w:rsid w:val="0036297C"/>
    <w:rsid w:val="00365137"/>
    <w:rsid w:val="00365C79"/>
    <w:rsid w:val="00366171"/>
    <w:rsid w:val="0037225D"/>
    <w:rsid w:val="00372C0D"/>
    <w:rsid w:val="003741E0"/>
    <w:rsid w:val="00381BB2"/>
    <w:rsid w:val="00382D8A"/>
    <w:rsid w:val="0038571B"/>
    <w:rsid w:val="0039147F"/>
    <w:rsid w:val="00392619"/>
    <w:rsid w:val="00394286"/>
    <w:rsid w:val="003A346C"/>
    <w:rsid w:val="003A42C5"/>
    <w:rsid w:val="003A7BA3"/>
    <w:rsid w:val="003B0675"/>
    <w:rsid w:val="003B1401"/>
    <w:rsid w:val="003B36DC"/>
    <w:rsid w:val="003B5A43"/>
    <w:rsid w:val="003B7E33"/>
    <w:rsid w:val="003C3FF0"/>
    <w:rsid w:val="003C50AF"/>
    <w:rsid w:val="003C5FA1"/>
    <w:rsid w:val="003C7839"/>
    <w:rsid w:val="003D26B4"/>
    <w:rsid w:val="003D3722"/>
    <w:rsid w:val="003E03D4"/>
    <w:rsid w:val="003E12AC"/>
    <w:rsid w:val="003E294A"/>
    <w:rsid w:val="003E3D55"/>
    <w:rsid w:val="003E5F24"/>
    <w:rsid w:val="003E639A"/>
    <w:rsid w:val="003E661F"/>
    <w:rsid w:val="003E67DA"/>
    <w:rsid w:val="003F3224"/>
    <w:rsid w:val="003F4043"/>
    <w:rsid w:val="003F63A9"/>
    <w:rsid w:val="00405E45"/>
    <w:rsid w:val="004129D1"/>
    <w:rsid w:val="00415B39"/>
    <w:rsid w:val="0041677A"/>
    <w:rsid w:val="00420C0D"/>
    <w:rsid w:val="00425A78"/>
    <w:rsid w:val="00434558"/>
    <w:rsid w:val="00437FDC"/>
    <w:rsid w:val="00445FF8"/>
    <w:rsid w:val="00450B44"/>
    <w:rsid w:val="00452B08"/>
    <w:rsid w:val="00454217"/>
    <w:rsid w:val="0045757D"/>
    <w:rsid w:val="00460648"/>
    <w:rsid w:val="004621A0"/>
    <w:rsid w:val="004641CB"/>
    <w:rsid w:val="004642F6"/>
    <w:rsid w:val="0046430C"/>
    <w:rsid w:val="00466316"/>
    <w:rsid w:val="00466765"/>
    <w:rsid w:val="004741ED"/>
    <w:rsid w:val="004858C9"/>
    <w:rsid w:val="00487572"/>
    <w:rsid w:val="0049077D"/>
    <w:rsid w:val="00493C2F"/>
    <w:rsid w:val="00494430"/>
    <w:rsid w:val="004951AB"/>
    <w:rsid w:val="00497F2F"/>
    <w:rsid w:val="004A4A66"/>
    <w:rsid w:val="004A6D12"/>
    <w:rsid w:val="004B21D5"/>
    <w:rsid w:val="004B3094"/>
    <w:rsid w:val="004B477E"/>
    <w:rsid w:val="004B71B4"/>
    <w:rsid w:val="004C0A23"/>
    <w:rsid w:val="004C1547"/>
    <w:rsid w:val="004C21E2"/>
    <w:rsid w:val="004C5672"/>
    <w:rsid w:val="004C6906"/>
    <w:rsid w:val="004D166B"/>
    <w:rsid w:val="004D1EDE"/>
    <w:rsid w:val="004D3822"/>
    <w:rsid w:val="004D48BB"/>
    <w:rsid w:val="004D7DF6"/>
    <w:rsid w:val="004D7F2E"/>
    <w:rsid w:val="004E073C"/>
    <w:rsid w:val="004E0E25"/>
    <w:rsid w:val="004E381E"/>
    <w:rsid w:val="004E3BE8"/>
    <w:rsid w:val="004E3C89"/>
    <w:rsid w:val="004E5AA4"/>
    <w:rsid w:val="004E668D"/>
    <w:rsid w:val="004E714F"/>
    <w:rsid w:val="004F39E6"/>
    <w:rsid w:val="004F3D62"/>
    <w:rsid w:val="004F4179"/>
    <w:rsid w:val="004F74F3"/>
    <w:rsid w:val="005024B5"/>
    <w:rsid w:val="005029A2"/>
    <w:rsid w:val="0050315B"/>
    <w:rsid w:val="005038DE"/>
    <w:rsid w:val="00505E40"/>
    <w:rsid w:val="00507294"/>
    <w:rsid w:val="00510B88"/>
    <w:rsid w:val="00511831"/>
    <w:rsid w:val="00512CBC"/>
    <w:rsid w:val="00514DB1"/>
    <w:rsid w:val="00515AB8"/>
    <w:rsid w:val="00522A71"/>
    <w:rsid w:val="0053064C"/>
    <w:rsid w:val="00535BF4"/>
    <w:rsid w:val="00536C89"/>
    <w:rsid w:val="0054340E"/>
    <w:rsid w:val="005469CF"/>
    <w:rsid w:val="005501C6"/>
    <w:rsid w:val="005505C5"/>
    <w:rsid w:val="005526CE"/>
    <w:rsid w:val="00553062"/>
    <w:rsid w:val="005543C8"/>
    <w:rsid w:val="00554778"/>
    <w:rsid w:val="00562664"/>
    <w:rsid w:val="00564DD4"/>
    <w:rsid w:val="00566FD3"/>
    <w:rsid w:val="00567207"/>
    <w:rsid w:val="00570A2F"/>
    <w:rsid w:val="00572998"/>
    <w:rsid w:val="00576B6E"/>
    <w:rsid w:val="00581243"/>
    <w:rsid w:val="005812ED"/>
    <w:rsid w:val="00587177"/>
    <w:rsid w:val="00587F5D"/>
    <w:rsid w:val="00591517"/>
    <w:rsid w:val="00594B08"/>
    <w:rsid w:val="005972D8"/>
    <w:rsid w:val="005A2D7C"/>
    <w:rsid w:val="005A622F"/>
    <w:rsid w:val="005B24A6"/>
    <w:rsid w:val="005B4B7F"/>
    <w:rsid w:val="005B7D5F"/>
    <w:rsid w:val="005C0E97"/>
    <w:rsid w:val="005C325D"/>
    <w:rsid w:val="005C553D"/>
    <w:rsid w:val="005C7A52"/>
    <w:rsid w:val="005E129C"/>
    <w:rsid w:val="005E327D"/>
    <w:rsid w:val="005E3D1C"/>
    <w:rsid w:val="005E4E7C"/>
    <w:rsid w:val="005E50DA"/>
    <w:rsid w:val="005E61B2"/>
    <w:rsid w:val="005E7957"/>
    <w:rsid w:val="005F0BF2"/>
    <w:rsid w:val="005F36AF"/>
    <w:rsid w:val="005F38ED"/>
    <w:rsid w:val="005F4EB5"/>
    <w:rsid w:val="006119E5"/>
    <w:rsid w:val="00614F7D"/>
    <w:rsid w:val="006150EE"/>
    <w:rsid w:val="00616706"/>
    <w:rsid w:val="0061697D"/>
    <w:rsid w:val="006232BA"/>
    <w:rsid w:val="00627742"/>
    <w:rsid w:val="0063146D"/>
    <w:rsid w:val="006317AF"/>
    <w:rsid w:val="00631B46"/>
    <w:rsid w:val="006350E2"/>
    <w:rsid w:val="00640344"/>
    <w:rsid w:val="00642686"/>
    <w:rsid w:val="0064412E"/>
    <w:rsid w:val="00644FBD"/>
    <w:rsid w:val="00653A67"/>
    <w:rsid w:val="00656040"/>
    <w:rsid w:val="00656804"/>
    <w:rsid w:val="0065724C"/>
    <w:rsid w:val="00667F7A"/>
    <w:rsid w:val="00676095"/>
    <w:rsid w:val="006779E4"/>
    <w:rsid w:val="00681A4F"/>
    <w:rsid w:val="006865F6"/>
    <w:rsid w:val="00686FE0"/>
    <w:rsid w:val="00690503"/>
    <w:rsid w:val="0069171F"/>
    <w:rsid w:val="006957CC"/>
    <w:rsid w:val="00695AB1"/>
    <w:rsid w:val="006A2664"/>
    <w:rsid w:val="006A3B6B"/>
    <w:rsid w:val="006A4698"/>
    <w:rsid w:val="006A5784"/>
    <w:rsid w:val="006B16F4"/>
    <w:rsid w:val="006B333E"/>
    <w:rsid w:val="006B5825"/>
    <w:rsid w:val="006B5CB6"/>
    <w:rsid w:val="006B618A"/>
    <w:rsid w:val="006B7E99"/>
    <w:rsid w:val="006C0420"/>
    <w:rsid w:val="006C521C"/>
    <w:rsid w:val="006C5260"/>
    <w:rsid w:val="006C5625"/>
    <w:rsid w:val="006C59EC"/>
    <w:rsid w:val="006C7725"/>
    <w:rsid w:val="006D2902"/>
    <w:rsid w:val="006D3E5B"/>
    <w:rsid w:val="006D510F"/>
    <w:rsid w:val="006E2ADC"/>
    <w:rsid w:val="006E3535"/>
    <w:rsid w:val="006E474F"/>
    <w:rsid w:val="006E5DFD"/>
    <w:rsid w:val="00700C47"/>
    <w:rsid w:val="00701030"/>
    <w:rsid w:val="00702040"/>
    <w:rsid w:val="00704188"/>
    <w:rsid w:val="00704256"/>
    <w:rsid w:val="00705558"/>
    <w:rsid w:val="007074FC"/>
    <w:rsid w:val="00712801"/>
    <w:rsid w:val="007144FF"/>
    <w:rsid w:val="00715578"/>
    <w:rsid w:val="00720C59"/>
    <w:rsid w:val="00721023"/>
    <w:rsid w:val="007217C0"/>
    <w:rsid w:val="00721F6F"/>
    <w:rsid w:val="007474C8"/>
    <w:rsid w:val="0075024C"/>
    <w:rsid w:val="00750D11"/>
    <w:rsid w:val="00755F6D"/>
    <w:rsid w:val="007569C6"/>
    <w:rsid w:val="00760044"/>
    <w:rsid w:val="0076016F"/>
    <w:rsid w:val="00762916"/>
    <w:rsid w:val="007638D5"/>
    <w:rsid w:val="0076564E"/>
    <w:rsid w:val="0076574D"/>
    <w:rsid w:val="007663AE"/>
    <w:rsid w:val="00770833"/>
    <w:rsid w:val="007779BB"/>
    <w:rsid w:val="00777EE5"/>
    <w:rsid w:val="00781283"/>
    <w:rsid w:val="00781B9E"/>
    <w:rsid w:val="00787320"/>
    <w:rsid w:val="00795A82"/>
    <w:rsid w:val="0079637C"/>
    <w:rsid w:val="0079681C"/>
    <w:rsid w:val="007A72FC"/>
    <w:rsid w:val="007B074B"/>
    <w:rsid w:val="007B0C86"/>
    <w:rsid w:val="007B46E6"/>
    <w:rsid w:val="007C1D4D"/>
    <w:rsid w:val="007D78B5"/>
    <w:rsid w:val="007D7C91"/>
    <w:rsid w:val="007E21C7"/>
    <w:rsid w:val="007E21CC"/>
    <w:rsid w:val="007E4DE4"/>
    <w:rsid w:val="007E5F73"/>
    <w:rsid w:val="007F24F9"/>
    <w:rsid w:val="007F3ADF"/>
    <w:rsid w:val="007F49C1"/>
    <w:rsid w:val="007F61BC"/>
    <w:rsid w:val="00800E97"/>
    <w:rsid w:val="00801006"/>
    <w:rsid w:val="008019E4"/>
    <w:rsid w:val="00801F58"/>
    <w:rsid w:val="008124CC"/>
    <w:rsid w:val="00812E99"/>
    <w:rsid w:val="0081406F"/>
    <w:rsid w:val="00814E08"/>
    <w:rsid w:val="00820722"/>
    <w:rsid w:val="0082121C"/>
    <w:rsid w:val="008260DB"/>
    <w:rsid w:val="00826135"/>
    <w:rsid w:val="00827154"/>
    <w:rsid w:val="00830280"/>
    <w:rsid w:val="00833413"/>
    <w:rsid w:val="00833D70"/>
    <w:rsid w:val="00835FF1"/>
    <w:rsid w:val="008476F8"/>
    <w:rsid w:val="00851447"/>
    <w:rsid w:val="00855267"/>
    <w:rsid w:val="00855C51"/>
    <w:rsid w:val="008574D6"/>
    <w:rsid w:val="00857B7F"/>
    <w:rsid w:val="00861240"/>
    <w:rsid w:val="008619A1"/>
    <w:rsid w:val="0086283E"/>
    <w:rsid w:val="008648BA"/>
    <w:rsid w:val="00864C1F"/>
    <w:rsid w:val="00867060"/>
    <w:rsid w:val="008679D0"/>
    <w:rsid w:val="008706B3"/>
    <w:rsid w:val="0087371C"/>
    <w:rsid w:val="0087402C"/>
    <w:rsid w:val="008757C0"/>
    <w:rsid w:val="00876D17"/>
    <w:rsid w:val="008822D8"/>
    <w:rsid w:val="00890477"/>
    <w:rsid w:val="008915BF"/>
    <w:rsid w:val="008965EE"/>
    <w:rsid w:val="0089740D"/>
    <w:rsid w:val="008A44FE"/>
    <w:rsid w:val="008B5557"/>
    <w:rsid w:val="008C4720"/>
    <w:rsid w:val="008D0099"/>
    <w:rsid w:val="008D1BB0"/>
    <w:rsid w:val="008D281B"/>
    <w:rsid w:val="008D2C1A"/>
    <w:rsid w:val="008D5EF9"/>
    <w:rsid w:val="008D5FCE"/>
    <w:rsid w:val="008E2B7F"/>
    <w:rsid w:val="008F5458"/>
    <w:rsid w:val="008F5FC7"/>
    <w:rsid w:val="00903DCC"/>
    <w:rsid w:val="009108CF"/>
    <w:rsid w:val="00912B59"/>
    <w:rsid w:val="009147F3"/>
    <w:rsid w:val="00914F09"/>
    <w:rsid w:val="0091515E"/>
    <w:rsid w:val="00916D29"/>
    <w:rsid w:val="00917A82"/>
    <w:rsid w:val="00920483"/>
    <w:rsid w:val="00920F7A"/>
    <w:rsid w:val="00921082"/>
    <w:rsid w:val="00923789"/>
    <w:rsid w:val="00923C60"/>
    <w:rsid w:val="00924B14"/>
    <w:rsid w:val="00925FAB"/>
    <w:rsid w:val="00927E9E"/>
    <w:rsid w:val="00930BEC"/>
    <w:rsid w:val="00931043"/>
    <w:rsid w:val="009318E8"/>
    <w:rsid w:val="00935A55"/>
    <w:rsid w:val="00937C29"/>
    <w:rsid w:val="00940945"/>
    <w:rsid w:val="009415C2"/>
    <w:rsid w:val="009421BC"/>
    <w:rsid w:val="0094297F"/>
    <w:rsid w:val="00943D3F"/>
    <w:rsid w:val="00947CFE"/>
    <w:rsid w:val="0095753F"/>
    <w:rsid w:val="00957FDF"/>
    <w:rsid w:val="00961C63"/>
    <w:rsid w:val="009622CC"/>
    <w:rsid w:val="00965CEA"/>
    <w:rsid w:val="009663EF"/>
    <w:rsid w:val="00966755"/>
    <w:rsid w:val="00967A93"/>
    <w:rsid w:val="009718DF"/>
    <w:rsid w:val="009723D3"/>
    <w:rsid w:val="009725CB"/>
    <w:rsid w:val="00973C0F"/>
    <w:rsid w:val="009757B2"/>
    <w:rsid w:val="00976432"/>
    <w:rsid w:val="00981373"/>
    <w:rsid w:val="00985E5C"/>
    <w:rsid w:val="00992D07"/>
    <w:rsid w:val="00993AD5"/>
    <w:rsid w:val="009956D5"/>
    <w:rsid w:val="009A64FC"/>
    <w:rsid w:val="009A6BDE"/>
    <w:rsid w:val="009B2600"/>
    <w:rsid w:val="009B3067"/>
    <w:rsid w:val="009B51B7"/>
    <w:rsid w:val="009B7A38"/>
    <w:rsid w:val="009C17C5"/>
    <w:rsid w:val="009C26E1"/>
    <w:rsid w:val="009C346D"/>
    <w:rsid w:val="009C78A3"/>
    <w:rsid w:val="009E2DB2"/>
    <w:rsid w:val="009E385C"/>
    <w:rsid w:val="009E3BC6"/>
    <w:rsid w:val="009E4CCF"/>
    <w:rsid w:val="009E5174"/>
    <w:rsid w:val="009E6265"/>
    <w:rsid w:val="009E6D61"/>
    <w:rsid w:val="009E7C24"/>
    <w:rsid w:val="009F1ECF"/>
    <w:rsid w:val="00A0037D"/>
    <w:rsid w:val="00A02CD0"/>
    <w:rsid w:val="00A05743"/>
    <w:rsid w:val="00A101BD"/>
    <w:rsid w:val="00A10DF3"/>
    <w:rsid w:val="00A128B2"/>
    <w:rsid w:val="00A129D9"/>
    <w:rsid w:val="00A15842"/>
    <w:rsid w:val="00A235EF"/>
    <w:rsid w:val="00A249B4"/>
    <w:rsid w:val="00A2536B"/>
    <w:rsid w:val="00A2632E"/>
    <w:rsid w:val="00A2798D"/>
    <w:rsid w:val="00A313BE"/>
    <w:rsid w:val="00A31B23"/>
    <w:rsid w:val="00A32BBD"/>
    <w:rsid w:val="00A330F8"/>
    <w:rsid w:val="00A33A57"/>
    <w:rsid w:val="00A33E62"/>
    <w:rsid w:val="00A4094A"/>
    <w:rsid w:val="00A41B14"/>
    <w:rsid w:val="00A42CE8"/>
    <w:rsid w:val="00A441D1"/>
    <w:rsid w:val="00A4564B"/>
    <w:rsid w:val="00A4565C"/>
    <w:rsid w:val="00A50033"/>
    <w:rsid w:val="00A50A73"/>
    <w:rsid w:val="00A50E2C"/>
    <w:rsid w:val="00A520A1"/>
    <w:rsid w:val="00A52CC0"/>
    <w:rsid w:val="00A61967"/>
    <w:rsid w:val="00A645BB"/>
    <w:rsid w:val="00A647A0"/>
    <w:rsid w:val="00A64CFC"/>
    <w:rsid w:val="00A6502E"/>
    <w:rsid w:val="00A755BF"/>
    <w:rsid w:val="00A75A44"/>
    <w:rsid w:val="00A7797A"/>
    <w:rsid w:val="00A82D17"/>
    <w:rsid w:val="00A84F16"/>
    <w:rsid w:val="00A91AB4"/>
    <w:rsid w:val="00A92098"/>
    <w:rsid w:val="00A939F7"/>
    <w:rsid w:val="00A968F2"/>
    <w:rsid w:val="00A97343"/>
    <w:rsid w:val="00A97E81"/>
    <w:rsid w:val="00AA1890"/>
    <w:rsid w:val="00AA7C5C"/>
    <w:rsid w:val="00AB054D"/>
    <w:rsid w:val="00AB3E55"/>
    <w:rsid w:val="00AB541E"/>
    <w:rsid w:val="00AC0785"/>
    <w:rsid w:val="00AC4D13"/>
    <w:rsid w:val="00AC73B1"/>
    <w:rsid w:val="00AD1206"/>
    <w:rsid w:val="00AD33C0"/>
    <w:rsid w:val="00AD54BA"/>
    <w:rsid w:val="00AD5DB7"/>
    <w:rsid w:val="00AE3369"/>
    <w:rsid w:val="00AE7315"/>
    <w:rsid w:val="00AF02B9"/>
    <w:rsid w:val="00AF04CE"/>
    <w:rsid w:val="00AF12AD"/>
    <w:rsid w:val="00AF198B"/>
    <w:rsid w:val="00AF19B5"/>
    <w:rsid w:val="00AF241E"/>
    <w:rsid w:val="00AF4039"/>
    <w:rsid w:val="00AF42A6"/>
    <w:rsid w:val="00B01C21"/>
    <w:rsid w:val="00B034D4"/>
    <w:rsid w:val="00B07703"/>
    <w:rsid w:val="00B11968"/>
    <w:rsid w:val="00B132E4"/>
    <w:rsid w:val="00B14B72"/>
    <w:rsid w:val="00B157C0"/>
    <w:rsid w:val="00B163E9"/>
    <w:rsid w:val="00B202EA"/>
    <w:rsid w:val="00B21F48"/>
    <w:rsid w:val="00B22D01"/>
    <w:rsid w:val="00B270BD"/>
    <w:rsid w:val="00B30853"/>
    <w:rsid w:val="00B3197B"/>
    <w:rsid w:val="00B32D29"/>
    <w:rsid w:val="00B42E2C"/>
    <w:rsid w:val="00B439B6"/>
    <w:rsid w:val="00B44EC6"/>
    <w:rsid w:val="00B5255B"/>
    <w:rsid w:val="00B52B65"/>
    <w:rsid w:val="00B55A9B"/>
    <w:rsid w:val="00B56F8D"/>
    <w:rsid w:val="00B578BB"/>
    <w:rsid w:val="00B6252A"/>
    <w:rsid w:val="00B6311C"/>
    <w:rsid w:val="00B633C8"/>
    <w:rsid w:val="00B7122B"/>
    <w:rsid w:val="00B7411F"/>
    <w:rsid w:val="00B77C51"/>
    <w:rsid w:val="00B82961"/>
    <w:rsid w:val="00B92A92"/>
    <w:rsid w:val="00B94507"/>
    <w:rsid w:val="00BA0B4B"/>
    <w:rsid w:val="00BB042A"/>
    <w:rsid w:val="00BB046A"/>
    <w:rsid w:val="00BC09F1"/>
    <w:rsid w:val="00BC0EE5"/>
    <w:rsid w:val="00BC1F73"/>
    <w:rsid w:val="00BC37E3"/>
    <w:rsid w:val="00BD1CF2"/>
    <w:rsid w:val="00BE18D7"/>
    <w:rsid w:val="00BE2A5B"/>
    <w:rsid w:val="00BE3880"/>
    <w:rsid w:val="00BE4603"/>
    <w:rsid w:val="00BE7061"/>
    <w:rsid w:val="00BE7734"/>
    <w:rsid w:val="00BF7E5F"/>
    <w:rsid w:val="00C0336A"/>
    <w:rsid w:val="00C1095F"/>
    <w:rsid w:val="00C14DFE"/>
    <w:rsid w:val="00C207B1"/>
    <w:rsid w:val="00C22461"/>
    <w:rsid w:val="00C22482"/>
    <w:rsid w:val="00C22554"/>
    <w:rsid w:val="00C26175"/>
    <w:rsid w:val="00C31FCF"/>
    <w:rsid w:val="00C32AA7"/>
    <w:rsid w:val="00C33A88"/>
    <w:rsid w:val="00C33C83"/>
    <w:rsid w:val="00C35B0E"/>
    <w:rsid w:val="00C41403"/>
    <w:rsid w:val="00C4354C"/>
    <w:rsid w:val="00C448DE"/>
    <w:rsid w:val="00C50A6B"/>
    <w:rsid w:val="00C517B9"/>
    <w:rsid w:val="00C534E6"/>
    <w:rsid w:val="00C546D7"/>
    <w:rsid w:val="00C54E95"/>
    <w:rsid w:val="00C56B6F"/>
    <w:rsid w:val="00C577AA"/>
    <w:rsid w:val="00C578F8"/>
    <w:rsid w:val="00C60487"/>
    <w:rsid w:val="00C62B89"/>
    <w:rsid w:val="00C654E6"/>
    <w:rsid w:val="00C65CD6"/>
    <w:rsid w:val="00C6704D"/>
    <w:rsid w:val="00C70D55"/>
    <w:rsid w:val="00C71D4B"/>
    <w:rsid w:val="00C81287"/>
    <w:rsid w:val="00C82551"/>
    <w:rsid w:val="00C82947"/>
    <w:rsid w:val="00C8723F"/>
    <w:rsid w:val="00C87410"/>
    <w:rsid w:val="00C90557"/>
    <w:rsid w:val="00C91FFB"/>
    <w:rsid w:val="00C9519D"/>
    <w:rsid w:val="00C95628"/>
    <w:rsid w:val="00CA15D0"/>
    <w:rsid w:val="00CA1FAD"/>
    <w:rsid w:val="00CA567A"/>
    <w:rsid w:val="00CA5A0A"/>
    <w:rsid w:val="00CA5D3E"/>
    <w:rsid w:val="00CB0294"/>
    <w:rsid w:val="00CB0962"/>
    <w:rsid w:val="00CB15E3"/>
    <w:rsid w:val="00CB573B"/>
    <w:rsid w:val="00CC1036"/>
    <w:rsid w:val="00CC15F3"/>
    <w:rsid w:val="00CC2FBD"/>
    <w:rsid w:val="00CC399B"/>
    <w:rsid w:val="00CC3E62"/>
    <w:rsid w:val="00CD489E"/>
    <w:rsid w:val="00CD504E"/>
    <w:rsid w:val="00CE0EE0"/>
    <w:rsid w:val="00CE1388"/>
    <w:rsid w:val="00CE306C"/>
    <w:rsid w:val="00CE313F"/>
    <w:rsid w:val="00CE441B"/>
    <w:rsid w:val="00CE46AC"/>
    <w:rsid w:val="00CE5443"/>
    <w:rsid w:val="00CE745A"/>
    <w:rsid w:val="00CF0EAF"/>
    <w:rsid w:val="00CF3716"/>
    <w:rsid w:val="00CF58A4"/>
    <w:rsid w:val="00CF5B0E"/>
    <w:rsid w:val="00CF5FF8"/>
    <w:rsid w:val="00CF6105"/>
    <w:rsid w:val="00CF64BD"/>
    <w:rsid w:val="00CF6C42"/>
    <w:rsid w:val="00D0051A"/>
    <w:rsid w:val="00D00A8A"/>
    <w:rsid w:val="00D01163"/>
    <w:rsid w:val="00D0130F"/>
    <w:rsid w:val="00D03BE8"/>
    <w:rsid w:val="00D05105"/>
    <w:rsid w:val="00D06D99"/>
    <w:rsid w:val="00D12558"/>
    <w:rsid w:val="00D17BE4"/>
    <w:rsid w:val="00D20497"/>
    <w:rsid w:val="00D207BC"/>
    <w:rsid w:val="00D21ED0"/>
    <w:rsid w:val="00D2242A"/>
    <w:rsid w:val="00D22471"/>
    <w:rsid w:val="00D2330D"/>
    <w:rsid w:val="00D32155"/>
    <w:rsid w:val="00D350AC"/>
    <w:rsid w:val="00D41B57"/>
    <w:rsid w:val="00D42432"/>
    <w:rsid w:val="00D472B3"/>
    <w:rsid w:val="00D50423"/>
    <w:rsid w:val="00D54CAC"/>
    <w:rsid w:val="00D5507C"/>
    <w:rsid w:val="00D64661"/>
    <w:rsid w:val="00D663CD"/>
    <w:rsid w:val="00D71A58"/>
    <w:rsid w:val="00D7237F"/>
    <w:rsid w:val="00D745F7"/>
    <w:rsid w:val="00D756E9"/>
    <w:rsid w:val="00D76280"/>
    <w:rsid w:val="00D832AD"/>
    <w:rsid w:val="00D84081"/>
    <w:rsid w:val="00D84174"/>
    <w:rsid w:val="00D91CA1"/>
    <w:rsid w:val="00D92C0A"/>
    <w:rsid w:val="00D948D8"/>
    <w:rsid w:val="00DA15EF"/>
    <w:rsid w:val="00DA5FDF"/>
    <w:rsid w:val="00DB3A92"/>
    <w:rsid w:val="00DB730E"/>
    <w:rsid w:val="00DB7677"/>
    <w:rsid w:val="00DC4227"/>
    <w:rsid w:val="00DC4339"/>
    <w:rsid w:val="00DC5633"/>
    <w:rsid w:val="00DC6F3A"/>
    <w:rsid w:val="00DC7653"/>
    <w:rsid w:val="00DD024D"/>
    <w:rsid w:val="00DD08B4"/>
    <w:rsid w:val="00DD475E"/>
    <w:rsid w:val="00DD4B92"/>
    <w:rsid w:val="00DD4E12"/>
    <w:rsid w:val="00DD5DAB"/>
    <w:rsid w:val="00DD70E3"/>
    <w:rsid w:val="00DD7505"/>
    <w:rsid w:val="00DE076C"/>
    <w:rsid w:val="00DE1363"/>
    <w:rsid w:val="00DE1F7D"/>
    <w:rsid w:val="00DE2FFC"/>
    <w:rsid w:val="00DF235E"/>
    <w:rsid w:val="00E02126"/>
    <w:rsid w:val="00E21FAA"/>
    <w:rsid w:val="00E3082C"/>
    <w:rsid w:val="00E31D8D"/>
    <w:rsid w:val="00E32413"/>
    <w:rsid w:val="00E32608"/>
    <w:rsid w:val="00E35631"/>
    <w:rsid w:val="00E3633F"/>
    <w:rsid w:val="00E36C71"/>
    <w:rsid w:val="00E37048"/>
    <w:rsid w:val="00E37648"/>
    <w:rsid w:val="00E402BC"/>
    <w:rsid w:val="00E403EE"/>
    <w:rsid w:val="00E41ED2"/>
    <w:rsid w:val="00E445DC"/>
    <w:rsid w:val="00E50B11"/>
    <w:rsid w:val="00E50E4B"/>
    <w:rsid w:val="00E5240E"/>
    <w:rsid w:val="00E53038"/>
    <w:rsid w:val="00E72C8E"/>
    <w:rsid w:val="00E91306"/>
    <w:rsid w:val="00E918E6"/>
    <w:rsid w:val="00E92E20"/>
    <w:rsid w:val="00EA40AE"/>
    <w:rsid w:val="00EA554A"/>
    <w:rsid w:val="00EB37B1"/>
    <w:rsid w:val="00EC0D4E"/>
    <w:rsid w:val="00EC1BE8"/>
    <w:rsid w:val="00EC22F0"/>
    <w:rsid w:val="00EC6833"/>
    <w:rsid w:val="00EC6B5B"/>
    <w:rsid w:val="00ED7D4A"/>
    <w:rsid w:val="00EE119F"/>
    <w:rsid w:val="00EE5923"/>
    <w:rsid w:val="00EF351C"/>
    <w:rsid w:val="00EF3C59"/>
    <w:rsid w:val="00EF6D74"/>
    <w:rsid w:val="00F1067A"/>
    <w:rsid w:val="00F10A97"/>
    <w:rsid w:val="00F13AC8"/>
    <w:rsid w:val="00F164A1"/>
    <w:rsid w:val="00F22F94"/>
    <w:rsid w:val="00F23459"/>
    <w:rsid w:val="00F24C50"/>
    <w:rsid w:val="00F2593C"/>
    <w:rsid w:val="00F304A3"/>
    <w:rsid w:val="00F37E5E"/>
    <w:rsid w:val="00F42C2C"/>
    <w:rsid w:val="00F4338B"/>
    <w:rsid w:val="00F43965"/>
    <w:rsid w:val="00F442A7"/>
    <w:rsid w:val="00F55819"/>
    <w:rsid w:val="00F576FA"/>
    <w:rsid w:val="00F62DD9"/>
    <w:rsid w:val="00F716E5"/>
    <w:rsid w:val="00F718D5"/>
    <w:rsid w:val="00F73494"/>
    <w:rsid w:val="00F77035"/>
    <w:rsid w:val="00F81338"/>
    <w:rsid w:val="00F85388"/>
    <w:rsid w:val="00F85FF3"/>
    <w:rsid w:val="00F90853"/>
    <w:rsid w:val="00F9584A"/>
    <w:rsid w:val="00FA1675"/>
    <w:rsid w:val="00FA5385"/>
    <w:rsid w:val="00FA6E09"/>
    <w:rsid w:val="00FB6A6D"/>
    <w:rsid w:val="00FB6C0B"/>
    <w:rsid w:val="00FB6C76"/>
    <w:rsid w:val="00FB7428"/>
    <w:rsid w:val="00FC0DDF"/>
    <w:rsid w:val="00FC1A01"/>
    <w:rsid w:val="00FC6CCF"/>
    <w:rsid w:val="00FD051E"/>
    <w:rsid w:val="00FE0E39"/>
    <w:rsid w:val="00FE2692"/>
    <w:rsid w:val="00FE3A67"/>
    <w:rsid w:val="00FE5CE4"/>
    <w:rsid w:val="00FE6692"/>
    <w:rsid w:val="00FF2387"/>
    <w:rsid w:val="00FF28A3"/>
    <w:rsid w:val="00FF3D0B"/>
    <w:rsid w:val="00FF768A"/>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37D8C68A"/>
  <w15:docId w15:val="{A6167065-9667-4CF1-BA5B-FC51E91BE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fi-FI" w:eastAsia="fi-F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nhideWhenUsed="1"/>
    <w:lsdException w:name="toc 6" w:unhideWhenUsed="1"/>
    <w:lsdException w:name="toc 7" w:unhideWhenUsed="1"/>
    <w:lsdException w:name="toc 8" w:unhideWhenUsed="1"/>
    <w:lsdException w:name="toc 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autoRedefine/>
    <w:qFormat/>
    <w:rsid w:val="0024249E"/>
    <w:rPr>
      <w:sz w:val="20"/>
      <w:szCs w:val="20"/>
      <w:lang w:eastAsia="en-US"/>
    </w:rPr>
  </w:style>
  <w:style w:type="paragraph" w:styleId="Otsikko1">
    <w:name w:val="heading 1"/>
    <w:aliases w:val="Otsikko_eka 1."/>
    <w:basedOn w:val="Normaali"/>
    <w:next w:val="Normaali"/>
    <w:link w:val="Otsikko1Char"/>
    <w:autoRedefine/>
    <w:qFormat/>
    <w:rsid w:val="00DA15EF"/>
    <w:pPr>
      <w:keepNext/>
      <w:numPr>
        <w:numId w:val="1"/>
      </w:numPr>
      <w:spacing w:before="240" w:after="60"/>
      <w:outlineLvl w:val="0"/>
    </w:pPr>
    <w:rPr>
      <w:rFonts w:ascii="Arial" w:hAnsi="Arial"/>
      <w:b/>
      <w:kern w:val="28"/>
      <w:sz w:val="28"/>
    </w:rPr>
  </w:style>
  <w:style w:type="paragraph" w:styleId="Otsikko2">
    <w:name w:val="heading 2"/>
    <w:aliases w:val="Otsikko_toka 1.1"/>
    <w:basedOn w:val="Otsikko1"/>
    <w:next w:val="Normaali"/>
    <w:link w:val="Otsikko2Char"/>
    <w:autoRedefine/>
    <w:qFormat/>
    <w:rsid w:val="00DA15EF"/>
    <w:pPr>
      <w:numPr>
        <w:ilvl w:val="1"/>
      </w:numPr>
      <w:outlineLvl w:val="1"/>
    </w:pPr>
    <w:rPr>
      <w:sz w:val="24"/>
    </w:rPr>
  </w:style>
  <w:style w:type="paragraph" w:styleId="Otsikko3">
    <w:name w:val="heading 3"/>
    <w:aliases w:val="Otsikko_kolmas 1.1.1"/>
    <w:basedOn w:val="Otsikko2"/>
    <w:next w:val="Normaali"/>
    <w:link w:val="Otsikko3Char"/>
    <w:autoRedefine/>
    <w:qFormat/>
    <w:rsid w:val="00DA15EF"/>
    <w:pPr>
      <w:numPr>
        <w:ilvl w:val="2"/>
      </w:numPr>
      <w:outlineLvl w:val="2"/>
    </w:pPr>
  </w:style>
  <w:style w:type="paragraph" w:styleId="Otsikko4">
    <w:name w:val="heading 4"/>
    <w:aliases w:val="Otsikko_neljas 1.1.1.1"/>
    <w:basedOn w:val="Otsikko3"/>
    <w:next w:val="Normaali"/>
    <w:link w:val="Otsikko4Char"/>
    <w:autoRedefine/>
    <w:qFormat/>
    <w:rsid w:val="00DA15EF"/>
    <w:pPr>
      <w:numPr>
        <w:ilvl w:val="3"/>
      </w:numPr>
      <w:outlineLvl w:val="3"/>
    </w:pPr>
  </w:style>
  <w:style w:type="paragraph" w:styleId="Otsikko5">
    <w:name w:val="heading 5"/>
    <w:basedOn w:val="Otsikko4"/>
    <w:next w:val="Normaali"/>
    <w:link w:val="Otsikko5Char"/>
    <w:autoRedefine/>
    <w:qFormat/>
    <w:rsid w:val="00DA15EF"/>
    <w:pPr>
      <w:numPr>
        <w:ilvl w:val="4"/>
      </w:numPr>
      <w:outlineLvl w:val="4"/>
    </w:pPr>
    <w:rPr>
      <w:sz w:val="22"/>
    </w:rPr>
  </w:style>
  <w:style w:type="paragraph" w:styleId="Otsikko6">
    <w:name w:val="heading 6"/>
    <w:basedOn w:val="Normaali"/>
    <w:next w:val="Normaali"/>
    <w:link w:val="Otsikko6Char"/>
    <w:qFormat/>
    <w:rsid w:val="00DA15EF"/>
    <w:pPr>
      <w:keepNext/>
      <w:outlineLvl w:val="5"/>
    </w:pPr>
    <w:rPr>
      <w:sz w:val="16"/>
    </w:rPr>
  </w:style>
  <w:style w:type="paragraph" w:styleId="Otsikko7">
    <w:name w:val="heading 7"/>
    <w:basedOn w:val="Normaali"/>
    <w:next w:val="Normaali"/>
    <w:link w:val="Otsikko7Char"/>
    <w:qFormat/>
    <w:rsid w:val="00DA15EF"/>
    <w:pPr>
      <w:keepNext/>
      <w:jc w:val="center"/>
      <w:outlineLvl w:val="6"/>
    </w:pPr>
    <w:rPr>
      <w:rFonts w:ascii="Arial" w:hAnsi="Arial" w:cs="Arial"/>
      <w:b/>
      <w:bCs/>
      <w:sz w:val="32"/>
    </w:rPr>
  </w:style>
  <w:style w:type="paragraph" w:styleId="Otsikko8">
    <w:name w:val="heading 8"/>
    <w:basedOn w:val="Normaali"/>
    <w:next w:val="Normaali"/>
    <w:link w:val="Otsikko8Char"/>
    <w:qFormat/>
    <w:rsid w:val="00DA15EF"/>
    <w:pPr>
      <w:numPr>
        <w:ilvl w:val="7"/>
        <w:numId w:val="12"/>
      </w:numPr>
      <w:spacing w:before="240" w:after="60"/>
      <w:outlineLvl w:val="7"/>
    </w:pPr>
    <w:rPr>
      <w:rFonts w:ascii="Arial" w:hAnsi="Arial"/>
      <w:i/>
    </w:rPr>
  </w:style>
  <w:style w:type="paragraph" w:styleId="Otsikko9">
    <w:name w:val="heading 9"/>
    <w:basedOn w:val="Normaali"/>
    <w:next w:val="Normaali"/>
    <w:link w:val="Otsikko9Char"/>
    <w:qFormat/>
    <w:rsid w:val="00DA15EF"/>
    <w:pPr>
      <w:numPr>
        <w:ilvl w:val="8"/>
        <w:numId w:val="12"/>
      </w:numPr>
      <w:spacing w:before="240"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aliases w:val="Otsikko_eka 1. Char"/>
    <w:basedOn w:val="Kappaleenoletusfontti"/>
    <w:link w:val="Otsikko1"/>
    <w:uiPriority w:val="99"/>
    <w:locked/>
    <w:rsid w:val="009318E8"/>
    <w:rPr>
      <w:rFonts w:ascii="Cambria" w:hAnsi="Cambria" w:cs="Times New Roman"/>
      <w:b/>
      <w:bCs/>
      <w:kern w:val="32"/>
      <w:sz w:val="32"/>
      <w:szCs w:val="32"/>
      <w:lang w:eastAsia="en-US"/>
    </w:rPr>
  </w:style>
  <w:style w:type="character" w:customStyle="1" w:styleId="Otsikko2Char">
    <w:name w:val="Otsikko 2 Char"/>
    <w:aliases w:val="Otsikko_toka 1.1 Char"/>
    <w:basedOn w:val="Kappaleenoletusfontti"/>
    <w:link w:val="Otsikko2"/>
    <w:uiPriority w:val="99"/>
    <w:semiHidden/>
    <w:locked/>
    <w:rsid w:val="009318E8"/>
    <w:rPr>
      <w:rFonts w:ascii="Cambria" w:hAnsi="Cambria" w:cs="Times New Roman"/>
      <w:b/>
      <w:bCs/>
      <w:i/>
      <w:iCs/>
      <w:sz w:val="28"/>
      <w:szCs w:val="28"/>
      <w:lang w:eastAsia="en-US"/>
    </w:rPr>
  </w:style>
  <w:style w:type="character" w:customStyle="1" w:styleId="Otsikko3Char">
    <w:name w:val="Otsikko 3 Char"/>
    <w:aliases w:val="Otsikko_kolmas 1.1.1 Char"/>
    <w:basedOn w:val="Kappaleenoletusfontti"/>
    <w:link w:val="Otsikko3"/>
    <w:uiPriority w:val="99"/>
    <w:semiHidden/>
    <w:locked/>
    <w:rsid w:val="009318E8"/>
    <w:rPr>
      <w:rFonts w:ascii="Cambria" w:hAnsi="Cambria" w:cs="Times New Roman"/>
      <w:b/>
      <w:bCs/>
      <w:sz w:val="26"/>
      <w:szCs w:val="26"/>
      <w:lang w:eastAsia="en-US"/>
    </w:rPr>
  </w:style>
  <w:style w:type="character" w:customStyle="1" w:styleId="Otsikko4Char">
    <w:name w:val="Otsikko 4 Char"/>
    <w:aliases w:val="Otsikko_neljas 1.1.1.1 Char"/>
    <w:basedOn w:val="Kappaleenoletusfontti"/>
    <w:link w:val="Otsikko4"/>
    <w:uiPriority w:val="99"/>
    <w:semiHidden/>
    <w:locked/>
    <w:rsid w:val="009318E8"/>
    <w:rPr>
      <w:rFonts w:ascii="Calibri" w:hAnsi="Calibri" w:cs="Times New Roman"/>
      <w:b/>
      <w:bCs/>
      <w:sz w:val="28"/>
      <w:szCs w:val="28"/>
      <w:lang w:eastAsia="en-US"/>
    </w:rPr>
  </w:style>
  <w:style w:type="character" w:customStyle="1" w:styleId="Otsikko5Char">
    <w:name w:val="Otsikko 5 Char"/>
    <w:basedOn w:val="Kappaleenoletusfontti"/>
    <w:link w:val="Otsikko5"/>
    <w:uiPriority w:val="99"/>
    <w:semiHidden/>
    <w:locked/>
    <w:rsid w:val="009318E8"/>
    <w:rPr>
      <w:rFonts w:ascii="Calibri" w:hAnsi="Calibri" w:cs="Times New Roman"/>
      <w:b/>
      <w:bCs/>
      <w:i/>
      <w:iCs/>
      <w:sz w:val="26"/>
      <w:szCs w:val="26"/>
      <w:lang w:eastAsia="en-US"/>
    </w:rPr>
  </w:style>
  <w:style w:type="character" w:customStyle="1" w:styleId="Otsikko6Char">
    <w:name w:val="Otsikko 6 Char"/>
    <w:basedOn w:val="Kappaleenoletusfontti"/>
    <w:link w:val="Otsikko6"/>
    <w:uiPriority w:val="99"/>
    <w:semiHidden/>
    <w:locked/>
    <w:rsid w:val="009318E8"/>
    <w:rPr>
      <w:rFonts w:ascii="Calibri" w:hAnsi="Calibri" w:cs="Times New Roman"/>
      <w:b/>
      <w:bCs/>
      <w:lang w:eastAsia="en-US"/>
    </w:rPr>
  </w:style>
  <w:style w:type="character" w:customStyle="1" w:styleId="Otsikko7Char">
    <w:name w:val="Otsikko 7 Char"/>
    <w:basedOn w:val="Kappaleenoletusfontti"/>
    <w:link w:val="Otsikko7"/>
    <w:uiPriority w:val="99"/>
    <w:semiHidden/>
    <w:locked/>
    <w:rsid w:val="009318E8"/>
    <w:rPr>
      <w:rFonts w:ascii="Calibri" w:hAnsi="Calibri" w:cs="Times New Roman"/>
      <w:sz w:val="24"/>
      <w:szCs w:val="24"/>
      <w:lang w:eastAsia="en-US"/>
    </w:rPr>
  </w:style>
  <w:style w:type="character" w:customStyle="1" w:styleId="Otsikko8Char">
    <w:name w:val="Otsikko 8 Char"/>
    <w:basedOn w:val="Kappaleenoletusfontti"/>
    <w:link w:val="Otsikko8"/>
    <w:uiPriority w:val="99"/>
    <w:semiHidden/>
    <w:locked/>
    <w:rsid w:val="009318E8"/>
    <w:rPr>
      <w:rFonts w:ascii="Calibri" w:hAnsi="Calibri" w:cs="Times New Roman"/>
      <w:i/>
      <w:iCs/>
      <w:sz w:val="24"/>
      <w:szCs w:val="24"/>
      <w:lang w:eastAsia="en-US"/>
    </w:rPr>
  </w:style>
  <w:style w:type="character" w:customStyle="1" w:styleId="Otsikko9Char">
    <w:name w:val="Otsikko 9 Char"/>
    <w:basedOn w:val="Kappaleenoletusfontti"/>
    <w:link w:val="Otsikko9"/>
    <w:uiPriority w:val="99"/>
    <w:semiHidden/>
    <w:locked/>
    <w:rsid w:val="009318E8"/>
    <w:rPr>
      <w:rFonts w:ascii="Cambria" w:hAnsi="Cambria" w:cs="Times New Roman"/>
      <w:lang w:eastAsia="en-US"/>
    </w:rPr>
  </w:style>
  <w:style w:type="paragraph" w:styleId="Sisluet1">
    <w:name w:val="toc 1"/>
    <w:basedOn w:val="Normaali"/>
    <w:next w:val="Normaali"/>
    <w:autoRedefine/>
    <w:uiPriority w:val="39"/>
    <w:rsid w:val="00DA15EF"/>
  </w:style>
  <w:style w:type="paragraph" w:styleId="Sisluet2">
    <w:name w:val="toc 2"/>
    <w:basedOn w:val="Normaali"/>
    <w:next w:val="Normaali"/>
    <w:autoRedefine/>
    <w:uiPriority w:val="39"/>
    <w:rsid w:val="00DA15EF"/>
    <w:pPr>
      <w:ind w:left="200"/>
    </w:pPr>
  </w:style>
  <w:style w:type="paragraph" w:styleId="Sisluet3">
    <w:name w:val="toc 3"/>
    <w:basedOn w:val="Normaali"/>
    <w:next w:val="Normaali"/>
    <w:autoRedefine/>
    <w:uiPriority w:val="39"/>
    <w:rsid w:val="00DA15EF"/>
    <w:pPr>
      <w:ind w:left="400"/>
    </w:pPr>
  </w:style>
  <w:style w:type="paragraph" w:styleId="Sisluet4">
    <w:name w:val="toc 4"/>
    <w:basedOn w:val="Normaali"/>
    <w:next w:val="Normaali"/>
    <w:autoRedefine/>
    <w:uiPriority w:val="39"/>
    <w:rsid w:val="00DA15EF"/>
    <w:pPr>
      <w:ind w:left="600"/>
    </w:pPr>
  </w:style>
  <w:style w:type="paragraph" w:styleId="Sisluet5">
    <w:name w:val="toc 5"/>
    <w:basedOn w:val="Normaali"/>
    <w:next w:val="Normaali"/>
    <w:autoRedefine/>
    <w:uiPriority w:val="99"/>
    <w:semiHidden/>
    <w:rsid w:val="00DA15EF"/>
    <w:pPr>
      <w:ind w:left="800"/>
    </w:pPr>
  </w:style>
  <w:style w:type="paragraph" w:styleId="Sisluet6">
    <w:name w:val="toc 6"/>
    <w:basedOn w:val="Normaali"/>
    <w:next w:val="Normaali"/>
    <w:autoRedefine/>
    <w:uiPriority w:val="99"/>
    <w:semiHidden/>
    <w:rsid w:val="00DA15EF"/>
    <w:pPr>
      <w:ind w:left="1000"/>
    </w:pPr>
  </w:style>
  <w:style w:type="paragraph" w:styleId="Sisluet7">
    <w:name w:val="toc 7"/>
    <w:basedOn w:val="Normaali"/>
    <w:next w:val="Normaali"/>
    <w:autoRedefine/>
    <w:uiPriority w:val="99"/>
    <w:semiHidden/>
    <w:rsid w:val="00DA15EF"/>
    <w:pPr>
      <w:ind w:left="1200"/>
    </w:pPr>
  </w:style>
  <w:style w:type="paragraph" w:styleId="Sisluet8">
    <w:name w:val="toc 8"/>
    <w:basedOn w:val="Normaali"/>
    <w:next w:val="Normaali"/>
    <w:autoRedefine/>
    <w:uiPriority w:val="99"/>
    <w:semiHidden/>
    <w:rsid w:val="00DA15EF"/>
    <w:pPr>
      <w:ind w:left="1400"/>
    </w:pPr>
  </w:style>
  <w:style w:type="paragraph" w:styleId="Sisluet9">
    <w:name w:val="toc 9"/>
    <w:basedOn w:val="Normaali"/>
    <w:next w:val="Normaali"/>
    <w:autoRedefine/>
    <w:uiPriority w:val="99"/>
    <w:semiHidden/>
    <w:rsid w:val="00DA15EF"/>
    <w:pPr>
      <w:ind w:left="1600"/>
    </w:pPr>
  </w:style>
  <w:style w:type="paragraph" w:styleId="Alatunniste">
    <w:name w:val="footer"/>
    <w:basedOn w:val="Normaali"/>
    <w:link w:val="AlatunnisteChar"/>
    <w:uiPriority w:val="99"/>
    <w:semiHidden/>
    <w:rsid w:val="00DA15EF"/>
    <w:pPr>
      <w:tabs>
        <w:tab w:val="center" w:pos="4320"/>
        <w:tab w:val="right" w:pos="8640"/>
      </w:tabs>
    </w:pPr>
  </w:style>
  <w:style w:type="character" w:customStyle="1" w:styleId="AlatunnisteChar">
    <w:name w:val="Alatunniste Char"/>
    <w:basedOn w:val="Kappaleenoletusfontti"/>
    <w:link w:val="Alatunniste"/>
    <w:uiPriority w:val="99"/>
    <w:semiHidden/>
    <w:locked/>
    <w:rsid w:val="009318E8"/>
    <w:rPr>
      <w:rFonts w:cs="Times New Roman"/>
      <w:sz w:val="20"/>
      <w:szCs w:val="20"/>
      <w:lang w:eastAsia="en-US"/>
    </w:rPr>
  </w:style>
  <w:style w:type="character" w:styleId="Sivunumero">
    <w:name w:val="page number"/>
    <w:basedOn w:val="Kappaleenoletusfontti"/>
    <w:uiPriority w:val="99"/>
    <w:semiHidden/>
    <w:rsid w:val="00DA15EF"/>
    <w:rPr>
      <w:rFonts w:cs="Times New Roman"/>
    </w:rPr>
  </w:style>
  <w:style w:type="paragraph" w:styleId="Asiakirjanrakenneruutu">
    <w:name w:val="Document Map"/>
    <w:basedOn w:val="Normaali"/>
    <w:link w:val="AsiakirjanrakenneruutuChar"/>
    <w:uiPriority w:val="99"/>
    <w:semiHidden/>
    <w:rsid w:val="00DA15EF"/>
    <w:pPr>
      <w:shd w:val="clear" w:color="auto" w:fill="000080"/>
    </w:pPr>
    <w:rPr>
      <w:rFonts w:ascii="Tahoma" w:hAnsi="Tahoma"/>
    </w:rPr>
  </w:style>
  <w:style w:type="character" w:customStyle="1" w:styleId="AsiakirjanrakenneruutuChar">
    <w:name w:val="Asiakirjan rakenneruutu Char"/>
    <w:basedOn w:val="Kappaleenoletusfontti"/>
    <w:link w:val="Asiakirjanrakenneruutu"/>
    <w:uiPriority w:val="99"/>
    <w:semiHidden/>
    <w:locked/>
    <w:rsid w:val="009318E8"/>
    <w:rPr>
      <w:rFonts w:cs="Times New Roman"/>
      <w:sz w:val="2"/>
      <w:lang w:eastAsia="en-US"/>
    </w:rPr>
  </w:style>
  <w:style w:type="paragraph" w:styleId="Otsikko">
    <w:name w:val="Title"/>
    <w:basedOn w:val="Normaali"/>
    <w:link w:val="OtsikkoChar"/>
    <w:uiPriority w:val="99"/>
    <w:qFormat/>
    <w:rsid w:val="00DA15EF"/>
    <w:pPr>
      <w:spacing w:before="240" w:after="60"/>
      <w:jc w:val="center"/>
      <w:outlineLvl w:val="0"/>
    </w:pPr>
    <w:rPr>
      <w:rFonts w:ascii="Arial" w:hAnsi="Arial"/>
      <w:b/>
      <w:kern w:val="28"/>
      <w:sz w:val="32"/>
    </w:rPr>
  </w:style>
  <w:style w:type="character" w:customStyle="1" w:styleId="OtsikkoChar">
    <w:name w:val="Otsikko Char"/>
    <w:basedOn w:val="Kappaleenoletusfontti"/>
    <w:link w:val="Otsikko"/>
    <w:uiPriority w:val="99"/>
    <w:locked/>
    <w:rsid w:val="009318E8"/>
    <w:rPr>
      <w:rFonts w:ascii="Cambria" w:hAnsi="Cambria" w:cs="Times New Roman"/>
      <w:b/>
      <w:bCs/>
      <w:kern w:val="28"/>
      <w:sz w:val="32"/>
      <w:szCs w:val="32"/>
      <w:lang w:eastAsia="en-US"/>
    </w:rPr>
  </w:style>
  <w:style w:type="paragraph" w:styleId="Yltunniste">
    <w:name w:val="header"/>
    <w:basedOn w:val="Normaali"/>
    <w:link w:val="YltunnisteChar"/>
    <w:uiPriority w:val="99"/>
    <w:semiHidden/>
    <w:rsid w:val="00DA15EF"/>
    <w:pPr>
      <w:tabs>
        <w:tab w:val="center" w:pos="4320"/>
        <w:tab w:val="right" w:pos="8640"/>
      </w:tabs>
    </w:pPr>
  </w:style>
  <w:style w:type="character" w:customStyle="1" w:styleId="YltunnisteChar">
    <w:name w:val="Ylätunniste Char"/>
    <w:basedOn w:val="Kappaleenoletusfontti"/>
    <w:link w:val="Yltunniste"/>
    <w:uiPriority w:val="99"/>
    <w:semiHidden/>
    <w:locked/>
    <w:rsid w:val="009318E8"/>
    <w:rPr>
      <w:rFonts w:cs="Times New Roman"/>
      <w:sz w:val="20"/>
      <w:szCs w:val="20"/>
      <w:lang w:eastAsia="en-US"/>
    </w:rPr>
  </w:style>
  <w:style w:type="paragraph" w:styleId="Alaotsikko">
    <w:name w:val="Subtitle"/>
    <w:basedOn w:val="Normaali"/>
    <w:link w:val="AlaotsikkoChar"/>
    <w:uiPriority w:val="99"/>
    <w:qFormat/>
    <w:rsid w:val="00DA15EF"/>
    <w:pPr>
      <w:jc w:val="center"/>
    </w:pPr>
    <w:rPr>
      <w:rFonts w:ascii="Arial" w:hAnsi="Arial" w:cs="Arial"/>
      <w:b/>
      <w:bCs/>
      <w:sz w:val="32"/>
    </w:rPr>
  </w:style>
  <w:style w:type="character" w:customStyle="1" w:styleId="AlaotsikkoChar">
    <w:name w:val="Alaotsikko Char"/>
    <w:basedOn w:val="Kappaleenoletusfontti"/>
    <w:link w:val="Alaotsikko"/>
    <w:uiPriority w:val="99"/>
    <w:locked/>
    <w:rsid w:val="009318E8"/>
    <w:rPr>
      <w:rFonts w:ascii="Cambria" w:hAnsi="Cambria" w:cs="Times New Roman"/>
      <w:sz w:val="24"/>
      <w:szCs w:val="24"/>
      <w:lang w:eastAsia="en-US"/>
    </w:rPr>
  </w:style>
  <w:style w:type="paragraph" w:customStyle="1" w:styleId="NormalBulleted">
    <w:name w:val="Normal Bulleted"/>
    <w:basedOn w:val="Normaali"/>
    <w:uiPriority w:val="99"/>
    <w:rsid w:val="00DA15EF"/>
    <w:pPr>
      <w:numPr>
        <w:numId w:val="11"/>
      </w:numPr>
      <w:spacing w:before="240"/>
    </w:pPr>
  </w:style>
  <w:style w:type="character" w:styleId="Hyperlinkki">
    <w:name w:val="Hyperlink"/>
    <w:basedOn w:val="Kappaleenoletusfontti"/>
    <w:uiPriority w:val="99"/>
    <w:rsid w:val="00DA15EF"/>
    <w:rPr>
      <w:rFonts w:cs="Times New Roman"/>
      <w:color w:val="0000FF"/>
      <w:u w:val="single"/>
    </w:rPr>
  </w:style>
  <w:style w:type="paragraph" w:customStyle="1" w:styleId="StylexmlesimerkkiLeft4cm">
    <w:name w:val="Style xml esimerkki + Left:  4 cm"/>
    <w:basedOn w:val="Normaali"/>
    <w:uiPriority w:val="99"/>
    <w:rsid w:val="00DA15E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268"/>
    </w:pPr>
    <w:rPr>
      <w:rFonts w:ascii="Arial" w:hAnsi="Arial"/>
      <w:color w:val="800000"/>
      <w:sz w:val="17"/>
    </w:rPr>
  </w:style>
  <w:style w:type="character" w:styleId="AvattuHyperlinkki">
    <w:name w:val="FollowedHyperlink"/>
    <w:basedOn w:val="Kappaleenoletusfontti"/>
    <w:uiPriority w:val="99"/>
    <w:semiHidden/>
    <w:rsid w:val="00DA15EF"/>
    <w:rPr>
      <w:rFonts w:cs="Times New Roman"/>
      <w:color w:val="800080"/>
      <w:u w:val="single"/>
    </w:rPr>
  </w:style>
  <w:style w:type="paragraph" w:styleId="Seliteteksti">
    <w:name w:val="Balloon Text"/>
    <w:basedOn w:val="Normaali"/>
    <w:link w:val="SelitetekstiChar"/>
    <w:uiPriority w:val="99"/>
    <w:semiHidden/>
    <w:rsid w:val="00D84081"/>
    <w:rPr>
      <w:rFonts w:ascii="Tahoma" w:hAnsi="Tahoma" w:cs="Tahoma"/>
      <w:sz w:val="16"/>
      <w:szCs w:val="16"/>
    </w:rPr>
  </w:style>
  <w:style w:type="character" w:customStyle="1" w:styleId="SelitetekstiChar">
    <w:name w:val="Seliteteksti Char"/>
    <w:basedOn w:val="Kappaleenoletusfontti"/>
    <w:link w:val="Seliteteksti"/>
    <w:uiPriority w:val="99"/>
    <w:semiHidden/>
    <w:locked/>
    <w:rsid w:val="00D84081"/>
    <w:rPr>
      <w:rFonts w:ascii="Tahoma" w:hAnsi="Tahoma" w:cs="Tahoma"/>
      <w:sz w:val="16"/>
      <w:szCs w:val="16"/>
      <w:lang w:eastAsia="en-US"/>
    </w:rPr>
  </w:style>
  <w:style w:type="paragraph" w:customStyle="1" w:styleId="Revision1">
    <w:name w:val="Revision1"/>
    <w:hidden/>
    <w:uiPriority w:val="99"/>
    <w:semiHidden/>
    <w:rsid w:val="009C78A3"/>
    <w:rPr>
      <w:sz w:val="20"/>
      <w:szCs w:val="20"/>
      <w:lang w:eastAsia="en-US"/>
    </w:rPr>
  </w:style>
  <w:style w:type="paragraph" w:customStyle="1" w:styleId="Default">
    <w:name w:val="Default"/>
    <w:uiPriority w:val="99"/>
    <w:rsid w:val="002A52D3"/>
    <w:pPr>
      <w:autoSpaceDE w:val="0"/>
      <w:autoSpaceDN w:val="0"/>
      <w:adjustRightInd w:val="0"/>
    </w:pPr>
    <w:rPr>
      <w:color w:val="000000"/>
      <w:sz w:val="24"/>
      <w:szCs w:val="24"/>
    </w:rPr>
  </w:style>
  <w:style w:type="paragraph" w:styleId="Leipteksti">
    <w:name w:val="Body Text"/>
    <w:aliases w:val="Leipäteksti  vas 23mm"/>
    <w:basedOn w:val="Normaali"/>
    <w:next w:val="Normaali"/>
    <w:link w:val="LeiptekstiChar"/>
    <w:uiPriority w:val="99"/>
    <w:rsid w:val="00BC0EE5"/>
    <w:pPr>
      <w:widowControl w:val="0"/>
      <w:ind w:left="1304" w:right="1021"/>
    </w:pPr>
    <w:rPr>
      <w:sz w:val="22"/>
      <w:szCs w:val="22"/>
      <w:lang w:eastAsia="fi-FI"/>
    </w:rPr>
  </w:style>
  <w:style w:type="character" w:customStyle="1" w:styleId="LeiptekstiChar">
    <w:name w:val="Leipäteksti Char"/>
    <w:aliases w:val="Leipäteksti  vas 23mm Char"/>
    <w:basedOn w:val="Kappaleenoletusfontti"/>
    <w:link w:val="Leipteksti"/>
    <w:uiPriority w:val="99"/>
    <w:locked/>
    <w:rsid w:val="00BC0EE5"/>
    <w:rPr>
      <w:rFonts w:cs="Times New Roman"/>
      <w:sz w:val="22"/>
      <w:szCs w:val="22"/>
      <w:lang w:val="fi-FI" w:eastAsia="fi-FI" w:bidi="ar-SA"/>
    </w:rPr>
  </w:style>
  <w:style w:type="character" w:styleId="Kommentinviite">
    <w:name w:val="annotation reference"/>
    <w:basedOn w:val="Kappaleenoletusfontti"/>
    <w:uiPriority w:val="99"/>
    <w:semiHidden/>
    <w:rsid w:val="001D571B"/>
    <w:rPr>
      <w:rFonts w:cs="Times New Roman"/>
      <w:sz w:val="16"/>
      <w:szCs w:val="16"/>
    </w:rPr>
  </w:style>
  <w:style w:type="paragraph" w:styleId="Kommentinteksti">
    <w:name w:val="annotation text"/>
    <w:basedOn w:val="Normaali"/>
    <w:link w:val="KommentintekstiChar"/>
    <w:uiPriority w:val="99"/>
    <w:semiHidden/>
    <w:rsid w:val="001D571B"/>
  </w:style>
  <w:style w:type="character" w:customStyle="1" w:styleId="KommentintekstiChar">
    <w:name w:val="Kommentin teksti Char"/>
    <w:basedOn w:val="Kappaleenoletusfontti"/>
    <w:link w:val="Kommentinteksti"/>
    <w:uiPriority w:val="99"/>
    <w:semiHidden/>
    <w:locked/>
    <w:rsid w:val="001D571B"/>
    <w:rPr>
      <w:rFonts w:cs="Times New Roman"/>
      <w:lang w:val="fi-FI"/>
    </w:rPr>
  </w:style>
  <w:style w:type="paragraph" w:styleId="Kommentinotsikko">
    <w:name w:val="annotation subject"/>
    <w:basedOn w:val="Kommentinteksti"/>
    <w:next w:val="Kommentinteksti"/>
    <w:link w:val="KommentinotsikkoChar"/>
    <w:uiPriority w:val="99"/>
    <w:semiHidden/>
    <w:rsid w:val="003E12AC"/>
    <w:rPr>
      <w:b/>
      <w:bCs/>
    </w:rPr>
  </w:style>
  <w:style w:type="character" w:customStyle="1" w:styleId="KommentinotsikkoChar">
    <w:name w:val="Kommentin otsikko Char"/>
    <w:basedOn w:val="KommentintekstiChar"/>
    <w:link w:val="Kommentinotsikko"/>
    <w:uiPriority w:val="99"/>
    <w:semiHidden/>
    <w:locked/>
    <w:rsid w:val="003E12AC"/>
    <w:rPr>
      <w:rFonts w:cs="Times New Roman"/>
      <w:b/>
      <w:bCs/>
      <w:lang w:val="fi-FI" w:eastAsia="en-US"/>
    </w:rPr>
  </w:style>
  <w:style w:type="paragraph" w:styleId="NormaaliWWW">
    <w:name w:val="Normal (Web)"/>
    <w:basedOn w:val="Normaali"/>
    <w:uiPriority w:val="99"/>
    <w:unhideWhenUsed/>
    <w:locked/>
    <w:rsid w:val="00781283"/>
    <w:pPr>
      <w:spacing w:before="100" w:beforeAutospacing="1" w:after="100" w:afterAutospacing="1"/>
    </w:pPr>
    <w:rPr>
      <w:rFonts w:eastAsiaTheme="minorEastAsia"/>
      <w:szCs w:val="24"/>
      <w:lang w:eastAsia="fi-FI"/>
    </w:rPr>
  </w:style>
  <w:style w:type="paragraph" w:styleId="Luettelokappale">
    <w:name w:val="List Paragraph"/>
    <w:basedOn w:val="Normaali"/>
    <w:uiPriority w:val="34"/>
    <w:qFormat/>
    <w:rsid w:val="00781283"/>
    <w:pPr>
      <w:ind w:left="720"/>
      <w:contextualSpacing/>
    </w:pPr>
    <w:rPr>
      <w:sz w:val="22"/>
      <w:szCs w:val="22"/>
      <w:lang w:eastAsia="fi-FI"/>
    </w:rPr>
  </w:style>
  <w:style w:type="paragraph" w:styleId="Muutos">
    <w:name w:val="Revision"/>
    <w:hidden/>
    <w:uiPriority w:val="99"/>
    <w:semiHidden/>
    <w:rsid w:val="00350D14"/>
    <w:rPr>
      <w:sz w:val="20"/>
      <w:szCs w:val="20"/>
      <w:lang w:eastAsia="en-US"/>
    </w:rPr>
  </w:style>
  <w:style w:type="paragraph" w:styleId="Sisllysluettelonotsikko">
    <w:name w:val="TOC Heading"/>
    <w:basedOn w:val="Otsikko1"/>
    <w:next w:val="Normaali"/>
    <w:uiPriority w:val="39"/>
    <w:unhideWhenUsed/>
    <w:qFormat/>
    <w:rsid w:val="006C7725"/>
    <w:pPr>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Cs w:val="28"/>
      <w:lang w:eastAsia="fi-FI"/>
    </w:rPr>
  </w:style>
  <w:style w:type="paragraph" w:customStyle="1" w:styleId="NormaaliP">
    <w:name w:val="Normaali.P"/>
    <w:rsid w:val="000E702D"/>
    <w:pPr>
      <w:widowControl w:val="0"/>
    </w:pPr>
    <w:rPr>
      <w:sz w:val="24"/>
      <w:szCs w:val="20"/>
      <w:lang w:eastAsia="en-US"/>
    </w:rPr>
  </w:style>
  <w:style w:type="paragraph" w:customStyle="1" w:styleId="Text">
    <w:name w:val="_Text"/>
    <w:basedOn w:val="Normaali"/>
    <w:rsid w:val="000E702D"/>
    <w:pPr>
      <w:ind w:left="2268"/>
    </w:pPr>
    <w:rPr>
      <w:lang w:val="en-US"/>
    </w:rPr>
  </w:style>
  <w:style w:type="table" w:styleId="TaulukkoRuudukko">
    <w:name w:val="Table Grid"/>
    <w:basedOn w:val="Normaalitaulukko"/>
    <w:rsid w:val="007779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Kappaleenoletusfontti"/>
    <w:rsid w:val="00587F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8614506">
      <w:bodyDiv w:val="1"/>
      <w:marLeft w:val="0"/>
      <w:marRight w:val="0"/>
      <w:marTop w:val="0"/>
      <w:marBottom w:val="0"/>
      <w:divBdr>
        <w:top w:val="none" w:sz="0" w:space="0" w:color="auto"/>
        <w:left w:val="none" w:sz="0" w:space="0" w:color="auto"/>
        <w:bottom w:val="none" w:sz="0" w:space="0" w:color="auto"/>
        <w:right w:val="none" w:sz="0" w:space="0" w:color="auto"/>
      </w:divBdr>
    </w:div>
    <w:div w:id="640496377">
      <w:bodyDiv w:val="1"/>
      <w:marLeft w:val="0"/>
      <w:marRight w:val="0"/>
      <w:marTop w:val="0"/>
      <w:marBottom w:val="0"/>
      <w:divBdr>
        <w:top w:val="none" w:sz="0" w:space="0" w:color="auto"/>
        <w:left w:val="none" w:sz="0" w:space="0" w:color="auto"/>
        <w:bottom w:val="none" w:sz="0" w:space="0" w:color="auto"/>
        <w:right w:val="none" w:sz="0" w:space="0" w:color="auto"/>
      </w:divBdr>
    </w:div>
    <w:div w:id="1528331266">
      <w:bodyDiv w:val="1"/>
      <w:marLeft w:val="0"/>
      <w:marRight w:val="0"/>
      <w:marTop w:val="0"/>
      <w:marBottom w:val="0"/>
      <w:divBdr>
        <w:top w:val="none" w:sz="0" w:space="0" w:color="auto"/>
        <w:left w:val="none" w:sz="0" w:space="0" w:color="auto"/>
        <w:bottom w:val="none" w:sz="0" w:space="0" w:color="auto"/>
        <w:right w:val="none" w:sz="0" w:space="0" w:color="auto"/>
      </w:divBdr>
    </w:div>
    <w:div w:id="1730761281">
      <w:bodyDiv w:val="1"/>
      <w:marLeft w:val="0"/>
      <w:marRight w:val="0"/>
      <w:marTop w:val="0"/>
      <w:marBottom w:val="0"/>
      <w:divBdr>
        <w:top w:val="none" w:sz="0" w:space="0" w:color="auto"/>
        <w:left w:val="none" w:sz="0" w:space="0" w:color="auto"/>
        <w:bottom w:val="none" w:sz="0" w:space="0" w:color="auto"/>
        <w:right w:val="none" w:sz="0" w:space="0" w:color="auto"/>
      </w:divBdr>
    </w:div>
    <w:div w:id="17354697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image" Target="media/image1.png"/><Relationship Id="rId17" Type="http://schemas.microsoft.com/office/2011/relationships/commentsExtended" Target="commentsExtended.xml"/><Relationship Id="rId2" Type="http://schemas.openxmlformats.org/officeDocument/2006/relationships/customXml" Target="../customXml/item2.xml"/><Relationship Id="rId16" Type="http://schemas.openxmlformats.org/officeDocument/2006/relationships/comments" Target="comments.xm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3.emf"/><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kanta.fi"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FFA673CCE58F73488C933740346BD6D4" ma:contentTypeVersion="80" ma:contentTypeDescription="Luo uusi asiakirja." ma:contentTypeScope="" ma:versionID="bd0ebba5bfea209d3d9234b79b10ce03">
  <xsd:schema xmlns:xsd="http://www.w3.org/2001/XMLSchema" xmlns:xs="http://www.w3.org/2001/XMLSchema" xmlns:p="http://schemas.microsoft.com/office/2006/metadata/properties" xmlns:ns2="28d5f0a3-ab75-4f37-b21c-c5486e890318" targetNamespace="http://schemas.microsoft.com/office/2006/metadata/properties" ma:root="true" ma:fieldsID="4dca96e25b8cc91d22de470733497c7e"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ad51c554-acf0-42ae-ae12-4ec11701071f}" ma:internalName="TaxCatchAll" ma:showField="CatchAllData"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ad51c554-acf0-42ae-ae12-4ec11701071f}" ma:internalName="TaxCatchAllLabel" ma:readOnly="true" ma:showField="CatchAllDataLabel" ma:web="362fd6de-8910-4373-bf21-e579a31c7442">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POARYP2018|3c2759d7-4d5e-4485-877a-438737496b22"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Potilastiedon arkiston ylläpito ja kehittäminen|21f8d39a-faa0-4e88-8607-b6799df5e1d3"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6e9bb0d8-f0ca-4559-9f8b-f6ca8c5d7c0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4.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l284e851add84855ab4a13e805c1c02b>
    <je38d6a6b76c4a24843bec5179df8dbe xmlns="28d5f0a3-ab75-4f37-b21c-c5486e890318">
      <Terms xmlns="http://schemas.microsoft.com/office/infopath/2007/PartnerControls"/>
    </je38d6a6b76c4a24843bec5179df8dbe>
    <KelaPaivamaara xmlns="28d5f0a3-ab75-4f37-b21c-c5486e890318">2020-03-15T22:00:00+00:00</KelaPaivamaara>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Lähete ja hoitopalaute katselmointiin</KelaKuvaus>
    <fd47d47e4be742deac3201e55e050d93 xmlns="28d5f0a3-ab75-4f37-b21c-c5486e890318">
      <Terms xmlns="http://schemas.microsoft.com/office/infopath/2007/PartnerControls">
        <TermInfo xmlns="http://schemas.microsoft.com/office/infopath/2007/PartnerControls">
          <TermName xmlns="http://schemas.microsoft.com/office/infopath/2007/PartnerControls">Työdokumentaatio</TermName>
          <TermId xmlns="http://schemas.microsoft.com/office/infopath/2007/PartnerControls">25fe0918-a97d-47fd-9b70-850fbf399107</TermId>
        </TermInfo>
      </Term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POARYP2018</TermName>
          <TermId xmlns="http://schemas.microsoft.com/office/infopath/2007/PartnerControls">3c2759d7-4d5e-4485-877a-438737496b22</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28c62021-51d9-456f-aea9-3b144b936069</TermId>
        </TermInfo>
      </Term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Potilastiedon arkiston ylläpito ja kehittäminen</TermName>
          <TermId xmlns="http://schemas.microsoft.com/office/infopath/2007/PartnerControls">21f8d39a-faa0-4e88-8607-b6799df5e1d3</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TermInfo xmlns="http://schemas.microsoft.com/office/infopath/2007/PartnerControls">
          <TermName xmlns="http://schemas.microsoft.com/office/infopath/2007/PartnerControls">Katselmointi</TermName>
          <TermId xmlns="http://schemas.microsoft.com/office/infopath/2007/PartnerControls">f8d41c3f-ad65-4cae-9fc6-770c6fbcb74a</TermId>
        </TermInfo>
      </Terms>
    </j875f3fda00345e6808e9e260f685289>
    <TaxCatchAll xmlns="28d5f0a3-ab75-4f37-b21c-c5486e890318">
      <Value>339</Value>
      <Value>151</Value>
      <Value>150</Value>
      <Value>12</Value>
      <Value>11</Value>
      <Value>338</Value>
      <Value>337</Value>
      <Value>68</Value>
    </TaxCatchAll>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468E2-2EE3-4DC9-BD41-14BF7DB9889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ED7257-A2D7-4ABC-A2B3-F56DE1B6E125}">
  <ds:schemaRefs>
    <ds:schemaRef ds:uri="http://schemas.microsoft.com/sharepoint/v3/contenttype/forms"/>
  </ds:schemaRefs>
</ds:datastoreItem>
</file>

<file path=customXml/itemProps3.xml><?xml version="1.0" encoding="utf-8"?>
<ds:datastoreItem xmlns:ds="http://schemas.openxmlformats.org/officeDocument/2006/customXml" ds:itemID="{1B2CA16E-FCD0-4D00-BCDB-A788252E5C2F}">
  <ds:schemaRefs>
    <ds:schemaRef ds:uri="Microsoft.SharePoint.Taxonomy.ContentTypeSync"/>
  </ds:schemaRefs>
</ds:datastoreItem>
</file>

<file path=customXml/itemProps4.xml><?xml version="1.0" encoding="utf-8"?>
<ds:datastoreItem xmlns:ds="http://schemas.openxmlformats.org/officeDocument/2006/customXml" ds:itemID="{B6F1C272-CF4B-4E10-AC93-CEB2C92594E2}">
  <ds:schemaRefs>
    <ds:schemaRef ds:uri="28d5f0a3-ab75-4f37-b21c-c5486e890318"/>
    <ds:schemaRef ds:uri="http://www.w3.org/XML/1998/namespace"/>
    <ds:schemaRef ds:uri="http://purl.org/dc/dcmitype/"/>
    <ds:schemaRef ds:uri="http://schemas.microsoft.com/office/2006/documentManagement/types"/>
    <ds:schemaRef ds:uri="http://schemas.microsoft.com/office/infopath/2007/PartnerControls"/>
    <ds:schemaRef ds:uri="http://schemas.microsoft.com/office/2006/metadata/properties"/>
    <ds:schemaRef ds:uri="http://purl.org/dc/terms/"/>
    <ds:schemaRef ds:uri="http://purl.org/dc/elements/1.1/"/>
    <ds:schemaRef ds:uri="http://schemas.openxmlformats.org/package/2006/metadata/core-properties"/>
  </ds:schemaRefs>
</ds:datastoreItem>
</file>

<file path=customXml/itemProps5.xml><?xml version="1.0" encoding="utf-8"?>
<ds:datastoreItem xmlns:ds="http://schemas.openxmlformats.org/officeDocument/2006/customXml" ds:itemID="{1B7D79B4-0ED4-48D5-8CB7-2AEB18A67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33</Pages>
  <Words>5695</Words>
  <Characters>46136</Characters>
  <Application>Microsoft Office Word</Application>
  <DocSecurity>0</DocSecurity>
  <Lines>384</Lines>
  <Paragraphs>103</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Lähete ja hoitopalaute katselmointiin</vt:lpstr>
      <vt:lpstr>Lähete ja hoitopalaute</vt:lpstr>
    </vt:vector>
  </TitlesOfParts>
  <Company>Kela</Company>
  <LinksUpToDate>false</LinksUpToDate>
  <CharactersWithSpaces>51728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Lähete ja hoitopalaute katselmointiin</dc:title>
  <dc:creator>Tuomainen Mika</dc:creator>
  <cp:keywords>Katselmointi</cp:keywords>
  <cp:lastModifiedBy>Tuomainen Mika</cp:lastModifiedBy>
  <cp:revision>6</cp:revision>
  <cp:lastPrinted>2008-01-24T16:34:00Z</cp:lastPrinted>
  <dcterms:created xsi:type="dcterms:W3CDTF">2020-09-23T10:18:00Z</dcterms:created>
  <dcterms:modified xsi:type="dcterms:W3CDTF">2020-11-02T10:43:00Z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5.X</vt:lpwstr>
  </property>
  <property fmtid="{D5CDD505-2E9C-101B-9397-08002B2CF9AE}" pid="3" name="Recorded date">
    <vt:lpwstr>X..X.2020</vt:lpwstr>
  </property>
  <property fmtid="{D5CDD505-2E9C-101B-9397-08002B2CF9AE}" pid="4" name="Versio">
    <vt:lpwstr>5.X</vt:lpwstr>
  </property>
  <property fmtid="{D5CDD505-2E9C-101B-9397-08002B2CF9AE}" pid="5" name="Pvm">
    <vt:lpwstr>X.3.2020</vt:lpwstr>
  </property>
  <property fmtid="{D5CDD505-2E9C-101B-9397-08002B2CF9AE}" pid="6" name="OID">
    <vt:lpwstr>1.2.246.777.11.2020.X</vt:lpwstr>
  </property>
  <property fmtid="{D5CDD505-2E9C-101B-9397-08002B2CF9AE}" pid="7" name="ContentTypeId">
    <vt:lpwstr>0x010100B5B0C7C8E89E4B24A1DD48391A5B64DF00112FE0083EA64F2EB8D4961C8BE8602F002DF000B45F04491AAD572C387F6B60E000FFA673CCE58F73488C933740346BD6D4</vt:lpwstr>
  </property>
  <property fmtid="{D5CDD505-2E9C-101B-9397-08002B2CF9AE}" pid="8" name="TaxKeyword">
    <vt:lpwstr>339;#Katselmointi|28c62021-51d9-456f-aea9-3b144b936069</vt:lpwstr>
  </property>
  <property fmtid="{D5CDD505-2E9C-101B-9397-08002B2CF9AE}" pid="9" name="KelaOmaLuokitus">
    <vt:lpwstr>338;#Katselmointi|f8d41c3f-ad65-4cae-9fc6-770c6fbcb74a</vt:lpwstr>
  </property>
  <property fmtid="{D5CDD505-2E9C-101B-9397-08002B2CF9AE}" pid="10" name="KelaNavigaatiotermi">
    <vt:lpwstr>151;#Potilastiedon arkiston ylläpito ja kehittäminen|21f8d39a-faa0-4e88-8607-b6799df5e1d3</vt:lpwstr>
  </property>
  <property fmtid="{D5CDD505-2E9C-101B-9397-08002B2CF9AE}" pid="11" name="KelaProjekti">
    <vt:lpwstr>150;#POARYP2018|3c2759d7-4d5e-4485-877a-438737496b22</vt:lpwstr>
  </property>
  <property fmtid="{D5CDD505-2E9C-101B-9397-08002B2CF9AE}" pid="12" name="KelaPihlaLuokitus">
    <vt:lpwstr>68;#Työdokumentaatio|25fe0918-a97d-47fd-9b70-850fbf399107</vt:lpwstr>
  </property>
  <property fmtid="{D5CDD505-2E9C-101B-9397-08002B2CF9AE}" pid="13" name="KelaOrganisaatio">
    <vt:lpwstr/>
  </property>
  <property fmtid="{D5CDD505-2E9C-101B-9397-08002B2CF9AE}" pid="14" name="KelaNostaIntranettiin">
    <vt:lpwstr>11;#Ei|4da38706-6322-4438-8e0a-a80ce46c1d74</vt:lpwstr>
  </property>
  <property fmtid="{D5CDD505-2E9C-101B-9397-08002B2CF9AE}" pid="15" name="KelaTyoryhma">
    <vt:lpwstr/>
  </property>
  <property fmtid="{D5CDD505-2E9C-101B-9397-08002B2CF9AE}" pid="16" name="KelaSinettiLuokka">
    <vt:lpwstr>12;#Projektidokumentaatio|46a885a8-d012-4ce3-9e3d-2c376f037c4d</vt:lpwstr>
  </property>
  <property fmtid="{D5CDD505-2E9C-101B-9397-08002B2CF9AE}" pid="17" name="KelaDokumenttiluokka">
    <vt:lpwstr>337;#Katselmointi|28c62021-51d9-456f-aea9-3b144b936069</vt:lpwstr>
  </property>
  <property fmtid="{D5CDD505-2E9C-101B-9397-08002B2CF9AE}" pid="18" name="KelaAsiasanat">
    <vt:lpwstr/>
  </property>
</Properties>
</file>