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DADF4" w14:textId="77777777" w:rsidR="003E639A" w:rsidRDefault="00511831" w:rsidP="0024249E">
      <w:r>
        <w:rPr>
          <w:noProof/>
          <w:lang w:eastAsia="fi-FI"/>
        </w:rPr>
        <w:drawing>
          <wp:inline distT="0" distB="0" distL="0" distR="0" wp14:anchorId="2F2B8282" wp14:editId="333A8C5F">
            <wp:extent cx="2162175" cy="790575"/>
            <wp:effectExtent l="0" t="0" r="9525" b="9525"/>
            <wp:docPr id="4" name="Kuva 4" descr="C:\Users\ta20rip\Documents\Work\HL7\CDA2PDF\PDF_suostumus_kielto_v14\PDF_suostumus_kielto_v14\SuostumusV14\KanTa_FI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20rip\Documents\Work\HL7\CDA2PDF\PDF_suostumus_kielto_v14\PDF_suostumus_kielto_v14\SuostumusV14\KanTa_FI_RGB_PO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175" cy="79057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5B368A28">
            <wp:simplePos x="0" y="0"/>
            <wp:positionH relativeFrom="column">
              <wp:posOffset>3971925</wp:posOffset>
            </wp:positionH>
            <wp:positionV relativeFrom="paragraph">
              <wp:posOffset>-1270</wp:posOffset>
            </wp:positionV>
            <wp:extent cx="1097280" cy="790575"/>
            <wp:effectExtent l="0" t="0" r="7620" b="9525"/>
            <wp:wrapNone/>
            <wp:docPr id="3" name="Picture 4"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7 Uusi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24249E">
      <w:pPr>
        <w:pStyle w:val="Otsikko"/>
      </w:pPr>
    </w:p>
    <w:p w14:paraId="662250B8" w14:textId="77777777" w:rsidR="003E639A" w:rsidRDefault="003E639A" w:rsidP="0024249E">
      <w:pPr>
        <w:pStyle w:val="Otsikko"/>
      </w:pPr>
    </w:p>
    <w:p w14:paraId="4D7F8500" w14:textId="77777777" w:rsidR="003E639A" w:rsidRDefault="003E639A" w:rsidP="0024249E">
      <w:pPr>
        <w:pStyle w:val="Otsikko"/>
      </w:pPr>
    </w:p>
    <w:p w14:paraId="301E28E4" w14:textId="77777777" w:rsidR="003E639A" w:rsidRDefault="003E639A" w:rsidP="0024249E">
      <w:pPr>
        <w:pStyle w:val="Otsikko"/>
        <w:rPr>
          <w:lang w:val="en-GB"/>
        </w:rPr>
      </w:pPr>
    </w:p>
    <w:p w14:paraId="10138F25" w14:textId="77777777" w:rsidR="003E639A" w:rsidRDefault="003E639A" w:rsidP="00C456F7">
      <w:pPr>
        <w:pStyle w:val="Sisluet1"/>
        <w:rPr>
          <w:lang w:val="en-GB"/>
        </w:rPr>
      </w:pPr>
    </w:p>
    <w:p w14:paraId="59672986" w14:textId="77777777" w:rsidR="003E639A" w:rsidRDefault="003E639A" w:rsidP="00C456F7">
      <w:pPr>
        <w:pStyle w:val="Otsikko"/>
      </w:pPr>
    </w:p>
    <w:p w14:paraId="65B0E487" w14:textId="77777777" w:rsidR="003E639A" w:rsidRDefault="003E639A" w:rsidP="0024249E">
      <w:pPr>
        <w:pStyle w:val="Otsikko"/>
      </w:pPr>
    </w:p>
    <w:p w14:paraId="4E3BE9A1" w14:textId="77777777" w:rsidR="003E639A" w:rsidRDefault="003E639A" w:rsidP="0024249E">
      <w:pPr>
        <w:pStyle w:val="Otsikko"/>
      </w:pPr>
      <w:r>
        <w:t xml:space="preserve"> </w:t>
      </w:r>
    </w:p>
    <w:p w14:paraId="6B7EB67A" w14:textId="77777777" w:rsidR="003E639A" w:rsidRDefault="003E639A" w:rsidP="0024249E">
      <w:pPr>
        <w:pStyle w:val="Otsikko"/>
      </w:pPr>
    </w:p>
    <w:p w14:paraId="772B6339" w14:textId="77777777" w:rsidR="003E639A" w:rsidRDefault="003E639A" w:rsidP="003E56FE">
      <w:pPr>
        <w:pStyle w:val="Alaotsikko"/>
        <w:jc w:val="left"/>
      </w:pPr>
      <w:r>
        <w:t>Lähetteen ja hoitopalautteen CDA R2-rakenne</w:t>
      </w:r>
    </w:p>
    <w:p w14:paraId="197BA6D8" w14:textId="77777777" w:rsidR="003E639A" w:rsidRPr="003E56FE" w:rsidRDefault="003E639A" w:rsidP="0024249E">
      <w:pPr>
        <w:pStyle w:val="Otsikko"/>
      </w:pPr>
    </w:p>
    <w:p w14:paraId="489ADB5D" w14:textId="08E120F0" w:rsidR="003E56FE" w:rsidRDefault="003E56FE" w:rsidP="0024249E">
      <w:r>
        <w:tab/>
      </w:r>
      <w:r>
        <w:tab/>
      </w:r>
      <w:r>
        <w:tab/>
      </w:r>
    </w:p>
    <w:p w14:paraId="3FB95228" w14:textId="4391A07F" w:rsidR="003E56FE" w:rsidRDefault="003E56FE" w:rsidP="0024249E"/>
    <w:p w14:paraId="44C70B6B" w14:textId="230DD533" w:rsidR="003E56FE" w:rsidRDefault="003E56FE" w:rsidP="0024249E"/>
    <w:p w14:paraId="0D13353E" w14:textId="0666B685" w:rsidR="003E56FE" w:rsidRPr="003E56FE" w:rsidRDefault="003E56FE" w:rsidP="003E56FE">
      <w:pPr>
        <w:rPr>
          <w:lang w:val="en-US"/>
        </w:rPr>
      </w:pPr>
      <w:bookmarkStart w:id="1" w:name="_Toc42776404"/>
      <w:r w:rsidRPr="003E56FE">
        <w:rPr>
          <w:lang w:val="en-US"/>
        </w:rPr>
        <w:t>Release Candidate 1</w:t>
      </w:r>
      <w:bookmarkEnd w:id="1"/>
    </w:p>
    <w:p w14:paraId="64B8CA62" w14:textId="77777777" w:rsidR="003E56FE" w:rsidRPr="003E56FE" w:rsidRDefault="003E56FE" w:rsidP="0024249E">
      <w:pPr>
        <w:rPr>
          <w:lang w:val="en-US"/>
        </w:rPr>
      </w:pPr>
    </w:p>
    <w:p w14:paraId="7C3BA2DB" w14:textId="77777777" w:rsidR="003E56FE" w:rsidRPr="003E56FE" w:rsidRDefault="003E56FE" w:rsidP="0024249E">
      <w:pPr>
        <w:rPr>
          <w:lang w:val="en-US"/>
        </w:rPr>
      </w:pPr>
    </w:p>
    <w:p w14:paraId="52B0A1F4" w14:textId="24DE38F4" w:rsidR="003E639A" w:rsidRPr="00C456F7" w:rsidRDefault="002D6102" w:rsidP="0024249E">
      <w:pPr>
        <w:rPr>
          <w:lang w:val="en-US"/>
        </w:rPr>
      </w:pPr>
      <w:r w:rsidRPr="00C35B0E">
        <w:fldChar w:fldCharType="begin"/>
      </w:r>
      <w:r w:rsidRPr="00C456F7">
        <w:rPr>
          <w:lang w:val="en-US"/>
        </w:rPr>
        <w:instrText xml:space="preserve"> DOCPROPERTY  Pvm  \* MERGEFORMAT </w:instrText>
      </w:r>
      <w:r w:rsidRPr="00C35B0E">
        <w:fldChar w:fldCharType="separate"/>
      </w:r>
      <w:r w:rsidR="00DB3A92" w:rsidRPr="00C456F7">
        <w:rPr>
          <w:lang w:val="en-US"/>
        </w:rPr>
        <w:t>4</w:t>
      </w:r>
      <w:r w:rsidRPr="00C456F7">
        <w:rPr>
          <w:lang w:val="en-US"/>
        </w:rPr>
        <w:t>.</w:t>
      </w:r>
      <w:r w:rsidR="00DB3A92" w:rsidRPr="00C456F7">
        <w:rPr>
          <w:lang w:val="en-US"/>
        </w:rPr>
        <w:t>6</w:t>
      </w:r>
      <w:r w:rsidRPr="00C456F7">
        <w:rPr>
          <w:lang w:val="en-US"/>
        </w:rPr>
        <w:t>.2020</w:t>
      </w:r>
      <w:r w:rsidRPr="00C35B0E">
        <w:fldChar w:fldCharType="end"/>
      </w:r>
      <w:r w:rsidR="002A5B63" w:rsidRPr="00C456F7" w:rsidDel="002A5B63">
        <w:rPr>
          <w:lang w:val="en-US"/>
        </w:rPr>
        <w:t xml:space="preserve"> </w:t>
      </w:r>
    </w:p>
    <w:p w14:paraId="5D41EEBF" w14:textId="4B7EBB94" w:rsidR="003E639A" w:rsidRPr="00C456F7" w:rsidRDefault="003E639A" w:rsidP="0024249E">
      <w:pPr>
        <w:rPr>
          <w:lang w:val="en-US"/>
        </w:rPr>
      </w:pPr>
      <w:r w:rsidRPr="00C456F7">
        <w:rPr>
          <w:lang w:val="en-US"/>
        </w:rPr>
        <w:t xml:space="preserve">V </w:t>
      </w:r>
      <w:r w:rsidR="00DB3A92" w:rsidRPr="00C456F7">
        <w:rPr>
          <w:lang w:val="en-US"/>
        </w:rPr>
        <w:t>6.0 RC1</w:t>
      </w:r>
    </w:p>
    <w:p w14:paraId="4570FED0" w14:textId="77777777" w:rsidR="003E639A" w:rsidRPr="00C456F7" w:rsidRDefault="003E639A" w:rsidP="0024249E">
      <w:pPr>
        <w:rPr>
          <w:lang w:val="en-US"/>
        </w:rPr>
      </w:pPr>
    </w:p>
    <w:p w14:paraId="1AEC3AD8" w14:textId="77777777" w:rsidR="003E639A" w:rsidRPr="00C456F7" w:rsidRDefault="003E639A" w:rsidP="0024249E">
      <w:pPr>
        <w:rPr>
          <w:lang w:val="en-US"/>
        </w:rPr>
      </w:pPr>
    </w:p>
    <w:p w14:paraId="739A3CAB" w14:textId="77777777" w:rsidR="003E639A" w:rsidRPr="00C456F7" w:rsidRDefault="003E639A" w:rsidP="0024249E">
      <w:pPr>
        <w:rPr>
          <w:lang w:val="en-US"/>
        </w:rPr>
      </w:pPr>
    </w:p>
    <w:p w14:paraId="7F1661E8" w14:textId="0540CC71" w:rsidR="003E639A" w:rsidRPr="00C456F7" w:rsidRDefault="003E639A" w:rsidP="0024249E">
      <w:pPr>
        <w:rPr>
          <w:lang w:val="en-US"/>
        </w:rPr>
      </w:pPr>
      <w:r w:rsidRPr="00C456F7">
        <w:rPr>
          <w:lang w:val="en-US"/>
        </w:rPr>
        <w:t xml:space="preserve">OID: </w:t>
      </w:r>
      <w:r w:rsidR="00DB3A92" w:rsidRPr="00C456F7">
        <w:rPr>
          <w:lang w:val="en-US"/>
        </w:rPr>
        <w:t>1.2.246.777.11.2020.7</w:t>
      </w:r>
    </w:p>
    <w:p w14:paraId="18B6EFCE" w14:textId="77777777" w:rsidR="003E639A" w:rsidRPr="00C456F7" w:rsidRDefault="003E639A" w:rsidP="0024249E">
      <w:pPr>
        <w:rPr>
          <w:lang w:val="en-US"/>
        </w:rPr>
      </w:pPr>
    </w:p>
    <w:p w14:paraId="3D1A6251" w14:textId="77777777" w:rsidR="003E639A" w:rsidRPr="00C456F7" w:rsidRDefault="003E639A" w:rsidP="0024249E">
      <w:pPr>
        <w:rPr>
          <w:lang w:val="en-US"/>
        </w:rPr>
      </w:pPr>
    </w:p>
    <w:p w14:paraId="383A84E8" w14:textId="77777777" w:rsidR="00510B88" w:rsidRPr="00C456F7" w:rsidRDefault="00510B88" w:rsidP="00C456F7">
      <w:pPr>
        <w:pStyle w:val="Sisluet1"/>
        <w:rPr>
          <w:lang w:val="en-US"/>
        </w:rPr>
      </w:pPr>
    </w:p>
    <w:p w14:paraId="38099D10" w14:textId="77777777" w:rsidR="00510B88" w:rsidRPr="00C456F7" w:rsidRDefault="00510B88" w:rsidP="0024249E">
      <w:pPr>
        <w:rPr>
          <w:lang w:val="en-US"/>
        </w:rPr>
      </w:pPr>
    </w:p>
    <w:p w14:paraId="63DB2E0D" w14:textId="77777777" w:rsidR="00510B88" w:rsidRPr="00C456F7" w:rsidRDefault="00510B88" w:rsidP="0024249E">
      <w:pPr>
        <w:rPr>
          <w:lang w:val="en-US"/>
        </w:rPr>
      </w:pPr>
    </w:p>
    <w:p w14:paraId="6A828E40" w14:textId="77777777" w:rsidR="006C7725" w:rsidRPr="00C456F7" w:rsidRDefault="003E639A" w:rsidP="00C456F7">
      <w:pPr>
        <w:pStyle w:val="Sisluet1"/>
        <w:rPr>
          <w:lang w:val="en-US"/>
        </w:rPr>
      </w:pPr>
      <w:r w:rsidRPr="00C456F7">
        <w:rPr>
          <w:lang w:val="en-US"/>
        </w:rPr>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rPr>
          <w:sz w:val="20"/>
        </w:rPr>
      </w:sdtEndPr>
      <w:sdtContent>
        <w:p w14:paraId="2D980BD0" w14:textId="79924D22" w:rsidR="006C7725" w:rsidRPr="00C456F7" w:rsidRDefault="006C7725" w:rsidP="00C456F7">
          <w:pPr>
            <w:pStyle w:val="Sisllysluettelonotsikko"/>
            <w:tabs>
              <w:tab w:val="right" w:pos="8640"/>
            </w:tabs>
            <w:rPr>
              <w:lang w:val="en-US"/>
            </w:rPr>
          </w:pPr>
          <w:proofErr w:type="spellStart"/>
          <w:r w:rsidRPr="00C456F7">
            <w:rPr>
              <w:lang w:val="en-US"/>
            </w:rPr>
            <w:t>Sisällys</w:t>
          </w:r>
          <w:proofErr w:type="spellEnd"/>
          <w:ins w:id="2" w:author="Tuomainen Mika" w:date="2020-06-11T13:57:00Z">
            <w:r w:rsidR="00C456F7">
              <w:rPr>
                <w:lang w:val="en-US"/>
              </w:rPr>
              <w:tab/>
            </w:r>
          </w:ins>
        </w:p>
        <w:p w14:paraId="7EEBB5C7" w14:textId="542BD01D" w:rsidR="003E56FE" w:rsidRDefault="006C7725">
          <w:pPr>
            <w:pStyle w:val="Sisluet1"/>
            <w:tabs>
              <w:tab w:val="left" w:pos="400"/>
              <w:tab w:val="right" w:leader="dot" w:pos="8630"/>
            </w:tabs>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42776445" w:history="1">
            <w:r w:rsidR="003E56FE" w:rsidRPr="000D6B42">
              <w:rPr>
                <w:rStyle w:val="Hyperlinkki"/>
                <w:noProof/>
              </w:rPr>
              <w:t>1.</w:t>
            </w:r>
            <w:r w:rsidR="003E56FE">
              <w:rPr>
                <w:rFonts w:asciiTheme="minorHAnsi" w:eastAsiaTheme="minorEastAsia" w:hAnsiTheme="minorHAnsi" w:cstheme="minorBidi"/>
                <w:noProof/>
                <w:sz w:val="22"/>
                <w:szCs w:val="22"/>
                <w:lang w:eastAsia="fi-FI"/>
              </w:rPr>
              <w:tab/>
            </w:r>
            <w:r w:rsidR="003E56FE" w:rsidRPr="000D6B42">
              <w:rPr>
                <w:rStyle w:val="Hyperlinkki"/>
                <w:noProof/>
              </w:rPr>
              <w:t>Lähete ja hoitopalaute</w:t>
            </w:r>
            <w:r w:rsidR="003E56FE">
              <w:rPr>
                <w:noProof/>
                <w:webHidden/>
              </w:rPr>
              <w:tab/>
            </w:r>
            <w:r w:rsidR="003E56FE">
              <w:rPr>
                <w:noProof/>
                <w:webHidden/>
              </w:rPr>
              <w:fldChar w:fldCharType="begin"/>
            </w:r>
            <w:r w:rsidR="003E56FE">
              <w:rPr>
                <w:noProof/>
                <w:webHidden/>
              </w:rPr>
              <w:instrText xml:space="preserve"> PAGEREF _Toc42776445 \h </w:instrText>
            </w:r>
            <w:r w:rsidR="003E56FE">
              <w:rPr>
                <w:noProof/>
                <w:webHidden/>
              </w:rPr>
            </w:r>
            <w:r w:rsidR="003E56FE">
              <w:rPr>
                <w:noProof/>
                <w:webHidden/>
              </w:rPr>
              <w:fldChar w:fldCharType="separate"/>
            </w:r>
            <w:r w:rsidR="003E56FE">
              <w:rPr>
                <w:noProof/>
                <w:webHidden/>
              </w:rPr>
              <w:t>4</w:t>
            </w:r>
            <w:r w:rsidR="003E56FE">
              <w:rPr>
                <w:noProof/>
                <w:webHidden/>
              </w:rPr>
              <w:fldChar w:fldCharType="end"/>
            </w:r>
          </w:hyperlink>
        </w:p>
        <w:p w14:paraId="33A9A0FC" w14:textId="15D2973F"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46" w:history="1">
            <w:r w:rsidR="003E56FE" w:rsidRPr="000D6B42">
              <w:rPr>
                <w:rStyle w:val="Hyperlinkki"/>
                <w:noProof/>
              </w:rPr>
              <w:t>1.1</w:t>
            </w:r>
            <w:r w:rsidR="003E56FE">
              <w:rPr>
                <w:rFonts w:asciiTheme="minorHAnsi" w:eastAsiaTheme="minorEastAsia" w:hAnsiTheme="minorHAnsi" w:cstheme="minorBidi"/>
                <w:noProof/>
                <w:sz w:val="22"/>
                <w:szCs w:val="22"/>
                <w:lang w:eastAsia="fi-FI"/>
              </w:rPr>
              <w:tab/>
            </w:r>
            <w:r w:rsidR="003E56FE" w:rsidRPr="000D6B42">
              <w:rPr>
                <w:rStyle w:val="Hyperlinkki"/>
                <w:noProof/>
              </w:rPr>
              <w:t>Mallinnuksen lähtötilanne</w:t>
            </w:r>
            <w:r w:rsidR="003E56FE">
              <w:rPr>
                <w:noProof/>
                <w:webHidden/>
              </w:rPr>
              <w:tab/>
            </w:r>
            <w:r w:rsidR="003E56FE">
              <w:rPr>
                <w:noProof/>
                <w:webHidden/>
              </w:rPr>
              <w:fldChar w:fldCharType="begin"/>
            </w:r>
            <w:r w:rsidR="003E56FE">
              <w:rPr>
                <w:noProof/>
                <w:webHidden/>
              </w:rPr>
              <w:instrText xml:space="preserve"> PAGEREF _Toc42776446 \h </w:instrText>
            </w:r>
            <w:r w:rsidR="003E56FE">
              <w:rPr>
                <w:noProof/>
                <w:webHidden/>
              </w:rPr>
            </w:r>
            <w:r w:rsidR="003E56FE">
              <w:rPr>
                <w:noProof/>
                <w:webHidden/>
              </w:rPr>
              <w:fldChar w:fldCharType="separate"/>
            </w:r>
            <w:r w:rsidR="003E56FE">
              <w:rPr>
                <w:noProof/>
                <w:webHidden/>
              </w:rPr>
              <w:t>4</w:t>
            </w:r>
            <w:r w:rsidR="003E56FE">
              <w:rPr>
                <w:noProof/>
                <w:webHidden/>
              </w:rPr>
              <w:fldChar w:fldCharType="end"/>
            </w:r>
          </w:hyperlink>
        </w:p>
        <w:p w14:paraId="0D91A99C" w14:textId="6D621D6D"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47" w:history="1">
            <w:r w:rsidR="003E56FE" w:rsidRPr="000D6B42">
              <w:rPr>
                <w:rStyle w:val="Hyperlinkki"/>
                <w:noProof/>
              </w:rPr>
              <w:t>1.2</w:t>
            </w:r>
            <w:r w:rsidR="003E56FE">
              <w:rPr>
                <w:rFonts w:asciiTheme="minorHAnsi" w:eastAsiaTheme="minorEastAsia" w:hAnsiTheme="minorHAnsi" w:cstheme="minorBidi"/>
                <w:noProof/>
                <w:sz w:val="22"/>
                <w:szCs w:val="22"/>
                <w:lang w:eastAsia="fi-FI"/>
              </w:rPr>
              <w:tab/>
            </w:r>
            <w:r w:rsidR="003E56FE" w:rsidRPr="000D6B42">
              <w:rPr>
                <w:rStyle w:val="Hyperlinkki"/>
                <w:noProof/>
              </w:rPr>
              <w:t>Määrittelyssä esitetty ratkaisu</w:t>
            </w:r>
            <w:r w:rsidR="003E56FE">
              <w:rPr>
                <w:noProof/>
                <w:webHidden/>
              </w:rPr>
              <w:tab/>
            </w:r>
            <w:r w:rsidR="003E56FE">
              <w:rPr>
                <w:noProof/>
                <w:webHidden/>
              </w:rPr>
              <w:fldChar w:fldCharType="begin"/>
            </w:r>
            <w:r w:rsidR="003E56FE">
              <w:rPr>
                <w:noProof/>
                <w:webHidden/>
              </w:rPr>
              <w:instrText xml:space="preserve"> PAGEREF _Toc42776447 \h </w:instrText>
            </w:r>
            <w:r w:rsidR="003E56FE">
              <w:rPr>
                <w:noProof/>
                <w:webHidden/>
              </w:rPr>
            </w:r>
            <w:r w:rsidR="003E56FE">
              <w:rPr>
                <w:noProof/>
                <w:webHidden/>
              </w:rPr>
              <w:fldChar w:fldCharType="separate"/>
            </w:r>
            <w:r w:rsidR="003E56FE">
              <w:rPr>
                <w:noProof/>
                <w:webHidden/>
              </w:rPr>
              <w:t>5</w:t>
            </w:r>
            <w:r w:rsidR="003E56FE">
              <w:rPr>
                <w:noProof/>
                <w:webHidden/>
              </w:rPr>
              <w:fldChar w:fldCharType="end"/>
            </w:r>
          </w:hyperlink>
        </w:p>
        <w:p w14:paraId="282472C8" w14:textId="0D6C9157"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48" w:history="1">
            <w:r w:rsidR="003E56FE" w:rsidRPr="000D6B42">
              <w:rPr>
                <w:rStyle w:val="Hyperlinkki"/>
                <w:noProof/>
              </w:rPr>
              <w:t>1.3</w:t>
            </w:r>
            <w:r w:rsidR="003E56FE">
              <w:rPr>
                <w:rFonts w:asciiTheme="minorHAnsi" w:eastAsiaTheme="minorEastAsia" w:hAnsiTheme="minorHAnsi" w:cstheme="minorBidi"/>
                <w:noProof/>
                <w:sz w:val="22"/>
                <w:szCs w:val="22"/>
                <w:lang w:eastAsia="fi-FI"/>
              </w:rPr>
              <w:tab/>
            </w:r>
            <w:r w:rsidR="003E56FE" w:rsidRPr="000D6B42">
              <w:rPr>
                <w:rStyle w:val="Hyperlinkki"/>
                <w:noProof/>
              </w:rPr>
              <w:t>Perusrakenne</w:t>
            </w:r>
            <w:r w:rsidR="003E56FE">
              <w:rPr>
                <w:noProof/>
                <w:webHidden/>
              </w:rPr>
              <w:tab/>
            </w:r>
            <w:r w:rsidR="003E56FE">
              <w:rPr>
                <w:noProof/>
                <w:webHidden/>
              </w:rPr>
              <w:fldChar w:fldCharType="begin"/>
            </w:r>
            <w:r w:rsidR="003E56FE">
              <w:rPr>
                <w:noProof/>
                <w:webHidden/>
              </w:rPr>
              <w:instrText xml:space="preserve"> PAGEREF _Toc42776448 \h </w:instrText>
            </w:r>
            <w:r w:rsidR="003E56FE">
              <w:rPr>
                <w:noProof/>
                <w:webHidden/>
              </w:rPr>
            </w:r>
            <w:r w:rsidR="003E56FE">
              <w:rPr>
                <w:noProof/>
                <w:webHidden/>
              </w:rPr>
              <w:fldChar w:fldCharType="separate"/>
            </w:r>
            <w:r w:rsidR="003E56FE">
              <w:rPr>
                <w:noProof/>
                <w:webHidden/>
              </w:rPr>
              <w:t>6</w:t>
            </w:r>
            <w:r w:rsidR="003E56FE">
              <w:rPr>
                <w:noProof/>
                <w:webHidden/>
              </w:rPr>
              <w:fldChar w:fldCharType="end"/>
            </w:r>
          </w:hyperlink>
        </w:p>
        <w:p w14:paraId="19542379" w14:textId="43B69AE6"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49" w:history="1">
            <w:r w:rsidR="003E56FE" w:rsidRPr="000D6B42">
              <w:rPr>
                <w:rStyle w:val="Hyperlinkki"/>
                <w:noProof/>
              </w:rPr>
              <w:t>1.4</w:t>
            </w:r>
            <w:r w:rsidR="003E56FE">
              <w:rPr>
                <w:rFonts w:asciiTheme="minorHAnsi" w:eastAsiaTheme="minorEastAsia" w:hAnsiTheme="minorHAnsi" w:cstheme="minorBidi"/>
                <w:noProof/>
                <w:sz w:val="22"/>
                <w:szCs w:val="22"/>
                <w:lang w:eastAsia="fi-FI"/>
              </w:rPr>
              <w:tab/>
            </w:r>
            <w:r w:rsidR="003E56FE" w:rsidRPr="000D6B42">
              <w:rPr>
                <w:rStyle w:val="Hyperlinkki"/>
                <w:noProof/>
              </w:rPr>
              <w:t>Viitatut määrittelyt</w:t>
            </w:r>
            <w:r w:rsidR="003E56FE">
              <w:rPr>
                <w:noProof/>
                <w:webHidden/>
              </w:rPr>
              <w:tab/>
            </w:r>
            <w:r w:rsidR="003E56FE">
              <w:rPr>
                <w:noProof/>
                <w:webHidden/>
              </w:rPr>
              <w:fldChar w:fldCharType="begin"/>
            </w:r>
            <w:r w:rsidR="003E56FE">
              <w:rPr>
                <w:noProof/>
                <w:webHidden/>
              </w:rPr>
              <w:instrText xml:space="preserve"> PAGEREF _Toc42776449 \h </w:instrText>
            </w:r>
            <w:r w:rsidR="003E56FE">
              <w:rPr>
                <w:noProof/>
                <w:webHidden/>
              </w:rPr>
            </w:r>
            <w:r w:rsidR="003E56FE">
              <w:rPr>
                <w:noProof/>
                <w:webHidden/>
              </w:rPr>
              <w:fldChar w:fldCharType="separate"/>
            </w:r>
            <w:r w:rsidR="003E56FE">
              <w:rPr>
                <w:noProof/>
                <w:webHidden/>
              </w:rPr>
              <w:t>8</w:t>
            </w:r>
            <w:r w:rsidR="003E56FE">
              <w:rPr>
                <w:noProof/>
                <w:webHidden/>
              </w:rPr>
              <w:fldChar w:fldCharType="end"/>
            </w:r>
          </w:hyperlink>
        </w:p>
        <w:p w14:paraId="4BE19101" w14:textId="75E4D6FE" w:rsidR="003E56FE" w:rsidRDefault="00027C8C">
          <w:pPr>
            <w:pStyle w:val="Sisluet1"/>
            <w:tabs>
              <w:tab w:val="left" w:pos="400"/>
              <w:tab w:val="right" w:leader="dot" w:pos="8630"/>
            </w:tabs>
            <w:rPr>
              <w:rFonts w:asciiTheme="minorHAnsi" w:eastAsiaTheme="minorEastAsia" w:hAnsiTheme="minorHAnsi" w:cstheme="minorBidi"/>
              <w:noProof/>
              <w:sz w:val="22"/>
              <w:szCs w:val="22"/>
              <w:lang w:eastAsia="fi-FI"/>
            </w:rPr>
          </w:pPr>
          <w:hyperlink w:anchor="_Toc42776450" w:history="1">
            <w:r w:rsidR="003E56FE" w:rsidRPr="000D6B42">
              <w:rPr>
                <w:rStyle w:val="Hyperlinkki"/>
                <w:noProof/>
              </w:rPr>
              <w:t>2.</w:t>
            </w:r>
            <w:r w:rsidR="003E56FE">
              <w:rPr>
                <w:rFonts w:asciiTheme="minorHAnsi" w:eastAsiaTheme="minorEastAsia" w:hAnsiTheme="minorHAnsi" w:cstheme="minorBidi"/>
                <w:noProof/>
                <w:sz w:val="22"/>
                <w:szCs w:val="22"/>
                <w:lang w:eastAsia="fi-FI"/>
              </w:rPr>
              <w:tab/>
            </w:r>
            <w:r w:rsidR="003E56FE" w:rsidRPr="000D6B42">
              <w:rPr>
                <w:rStyle w:val="Hyperlinkki"/>
                <w:noProof/>
              </w:rPr>
              <w:t>Lähete</w:t>
            </w:r>
            <w:r w:rsidR="003E56FE">
              <w:rPr>
                <w:noProof/>
                <w:webHidden/>
              </w:rPr>
              <w:tab/>
            </w:r>
            <w:r w:rsidR="003E56FE">
              <w:rPr>
                <w:noProof/>
                <w:webHidden/>
              </w:rPr>
              <w:fldChar w:fldCharType="begin"/>
            </w:r>
            <w:r w:rsidR="003E56FE">
              <w:rPr>
                <w:noProof/>
                <w:webHidden/>
              </w:rPr>
              <w:instrText xml:space="preserve"> PAGEREF _Toc42776450 \h </w:instrText>
            </w:r>
            <w:r w:rsidR="003E56FE">
              <w:rPr>
                <w:noProof/>
                <w:webHidden/>
              </w:rPr>
            </w:r>
            <w:r w:rsidR="003E56FE">
              <w:rPr>
                <w:noProof/>
                <w:webHidden/>
              </w:rPr>
              <w:fldChar w:fldCharType="separate"/>
            </w:r>
            <w:r w:rsidR="003E56FE">
              <w:rPr>
                <w:noProof/>
                <w:webHidden/>
              </w:rPr>
              <w:t>9</w:t>
            </w:r>
            <w:r w:rsidR="003E56FE">
              <w:rPr>
                <w:noProof/>
                <w:webHidden/>
              </w:rPr>
              <w:fldChar w:fldCharType="end"/>
            </w:r>
          </w:hyperlink>
        </w:p>
        <w:p w14:paraId="2784A81C" w14:textId="196D9B82"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51" w:history="1">
            <w:r w:rsidR="003E56FE" w:rsidRPr="000D6B42">
              <w:rPr>
                <w:rStyle w:val="Hyperlinkki"/>
                <w:noProof/>
              </w:rPr>
              <w:t>2.1</w:t>
            </w:r>
            <w:r w:rsidR="003E56FE">
              <w:rPr>
                <w:rFonts w:asciiTheme="minorHAnsi" w:eastAsiaTheme="minorEastAsia" w:hAnsiTheme="minorHAnsi" w:cstheme="minorBidi"/>
                <w:noProof/>
                <w:sz w:val="22"/>
                <w:szCs w:val="22"/>
                <w:lang w:eastAsia="fi-FI"/>
              </w:rPr>
              <w:tab/>
            </w:r>
            <w:r w:rsidR="003E56FE" w:rsidRPr="000D6B42">
              <w:rPr>
                <w:rStyle w:val="Hyperlinkki"/>
                <w:noProof/>
              </w:rPr>
              <w:t>Lähetteen perusrakenne</w:t>
            </w:r>
            <w:r w:rsidR="003E56FE">
              <w:rPr>
                <w:noProof/>
                <w:webHidden/>
              </w:rPr>
              <w:tab/>
            </w:r>
            <w:r w:rsidR="003E56FE">
              <w:rPr>
                <w:noProof/>
                <w:webHidden/>
              </w:rPr>
              <w:fldChar w:fldCharType="begin"/>
            </w:r>
            <w:r w:rsidR="003E56FE">
              <w:rPr>
                <w:noProof/>
                <w:webHidden/>
              </w:rPr>
              <w:instrText xml:space="preserve"> PAGEREF _Toc42776451 \h </w:instrText>
            </w:r>
            <w:r w:rsidR="003E56FE">
              <w:rPr>
                <w:noProof/>
                <w:webHidden/>
              </w:rPr>
            </w:r>
            <w:r w:rsidR="003E56FE">
              <w:rPr>
                <w:noProof/>
                <w:webHidden/>
              </w:rPr>
              <w:fldChar w:fldCharType="separate"/>
            </w:r>
            <w:r w:rsidR="003E56FE">
              <w:rPr>
                <w:noProof/>
                <w:webHidden/>
              </w:rPr>
              <w:t>9</w:t>
            </w:r>
            <w:r w:rsidR="003E56FE">
              <w:rPr>
                <w:noProof/>
                <w:webHidden/>
              </w:rPr>
              <w:fldChar w:fldCharType="end"/>
            </w:r>
          </w:hyperlink>
        </w:p>
        <w:p w14:paraId="2731FE5C" w14:textId="78CF641B"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52" w:history="1">
            <w:r w:rsidR="003E56FE" w:rsidRPr="000D6B42">
              <w:rPr>
                <w:rStyle w:val="Hyperlinkki"/>
                <w:noProof/>
              </w:rPr>
              <w:t>2.2</w:t>
            </w:r>
            <w:r w:rsidR="003E56FE">
              <w:rPr>
                <w:rFonts w:asciiTheme="minorHAnsi" w:eastAsiaTheme="minorEastAsia" w:hAnsiTheme="minorHAnsi" w:cstheme="minorBidi"/>
                <w:noProof/>
                <w:sz w:val="22"/>
                <w:szCs w:val="22"/>
                <w:lang w:eastAsia="fi-FI"/>
              </w:rPr>
              <w:tab/>
            </w:r>
            <w:r w:rsidR="003E56FE" w:rsidRPr="000D6B42">
              <w:rPr>
                <w:rStyle w:val="Hyperlinkki"/>
                <w:noProof/>
              </w:rPr>
              <w:t>Lähetteen perusrakenteiden yhteenveto</w:t>
            </w:r>
            <w:r w:rsidR="003E56FE">
              <w:rPr>
                <w:noProof/>
                <w:webHidden/>
              </w:rPr>
              <w:tab/>
            </w:r>
            <w:r w:rsidR="003E56FE">
              <w:rPr>
                <w:noProof/>
                <w:webHidden/>
              </w:rPr>
              <w:fldChar w:fldCharType="begin"/>
            </w:r>
            <w:r w:rsidR="003E56FE">
              <w:rPr>
                <w:noProof/>
                <w:webHidden/>
              </w:rPr>
              <w:instrText xml:space="preserve"> PAGEREF _Toc42776452 \h </w:instrText>
            </w:r>
            <w:r w:rsidR="003E56FE">
              <w:rPr>
                <w:noProof/>
                <w:webHidden/>
              </w:rPr>
            </w:r>
            <w:r w:rsidR="003E56FE">
              <w:rPr>
                <w:noProof/>
                <w:webHidden/>
              </w:rPr>
              <w:fldChar w:fldCharType="separate"/>
            </w:r>
            <w:r w:rsidR="003E56FE">
              <w:rPr>
                <w:noProof/>
                <w:webHidden/>
              </w:rPr>
              <w:t>11</w:t>
            </w:r>
            <w:r w:rsidR="003E56FE">
              <w:rPr>
                <w:noProof/>
                <w:webHidden/>
              </w:rPr>
              <w:fldChar w:fldCharType="end"/>
            </w:r>
          </w:hyperlink>
        </w:p>
        <w:p w14:paraId="43F7CE23" w14:textId="4BE5C79C"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53" w:history="1">
            <w:r w:rsidR="003E56FE" w:rsidRPr="000D6B42">
              <w:rPr>
                <w:rStyle w:val="Hyperlinkki"/>
                <w:noProof/>
              </w:rPr>
              <w:t>2.3</w:t>
            </w:r>
            <w:r w:rsidR="003E56FE">
              <w:rPr>
                <w:rFonts w:asciiTheme="minorHAnsi" w:eastAsiaTheme="minorEastAsia" w:hAnsiTheme="minorHAnsi" w:cstheme="minorBidi"/>
                <w:noProof/>
                <w:sz w:val="22"/>
                <w:szCs w:val="22"/>
                <w:lang w:eastAsia="fi-FI"/>
              </w:rPr>
              <w:tab/>
            </w:r>
            <w:r w:rsidR="003E56FE" w:rsidRPr="000D6B42">
              <w:rPr>
                <w:rStyle w:val="Hyperlinkki"/>
                <w:noProof/>
              </w:rPr>
              <w:t>Määrittämättömän hoitoprosessin vaiheen alle tulevat lähetteen otsikot ja tietokentät</w:t>
            </w:r>
            <w:r w:rsidR="003E56FE">
              <w:rPr>
                <w:noProof/>
                <w:webHidden/>
              </w:rPr>
              <w:tab/>
            </w:r>
            <w:r w:rsidR="003E56FE">
              <w:rPr>
                <w:noProof/>
                <w:webHidden/>
              </w:rPr>
              <w:fldChar w:fldCharType="begin"/>
            </w:r>
            <w:r w:rsidR="003E56FE">
              <w:rPr>
                <w:noProof/>
                <w:webHidden/>
              </w:rPr>
              <w:instrText xml:space="preserve"> PAGEREF _Toc42776453 \h </w:instrText>
            </w:r>
            <w:r w:rsidR="003E56FE">
              <w:rPr>
                <w:noProof/>
                <w:webHidden/>
              </w:rPr>
            </w:r>
            <w:r w:rsidR="003E56FE">
              <w:rPr>
                <w:noProof/>
                <w:webHidden/>
              </w:rPr>
              <w:fldChar w:fldCharType="separate"/>
            </w:r>
            <w:r w:rsidR="003E56FE">
              <w:rPr>
                <w:noProof/>
                <w:webHidden/>
              </w:rPr>
              <w:t>12</w:t>
            </w:r>
            <w:r w:rsidR="003E56FE">
              <w:rPr>
                <w:noProof/>
                <w:webHidden/>
              </w:rPr>
              <w:fldChar w:fldCharType="end"/>
            </w:r>
          </w:hyperlink>
        </w:p>
        <w:p w14:paraId="14ABEFD5" w14:textId="3A1B92F7" w:rsidR="003E56FE" w:rsidRDefault="00027C8C">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2776454" w:history="1">
            <w:r w:rsidR="003E56FE" w:rsidRPr="000D6B42">
              <w:rPr>
                <w:rStyle w:val="Hyperlinkki"/>
                <w:noProof/>
              </w:rPr>
              <w:t>2.3.1</w:t>
            </w:r>
            <w:r w:rsidR="003E56FE">
              <w:rPr>
                <w:rFonts w:asciiTheme="minorHAnsi" w:eastAsiaTheme="minorEastAsia" w:hAnsiTheme="minorHAnsi" w:cstheme="minorBidi"/>
                <w:noProof/>
                <w:sz w:val="22"/>
                <w:szCs w:val="22"/>
                <w:lang w:eastAsia="fi-FI"/>
              </w:rPr>
              <w:tab/>
            </w:r>
            <w:r w:rsidR="003E56FE" w:rsidRPr="000D6B42">
              <w:rPr>
                <w:rStyle w:val="Hyperlinkki"/>
                <w:noProof/>
              </w:rPr>
              <w:t>Lähetteen ja hoitopalautteen tekniset ja osapuolitiedot</w:t>
            </w:r>
            <w:r w:rsidR="003E56FE">
              <w:rPr>
                <w:noProof/>
                <w:webHidden/>
              </w:rPr>
              <w:tab/>
            </w:r>
            <w:r w:rsidR="003E56FE">
              <w:rPr>
                <w:noProof/>
                <w:webHidden/>
              </w:rPr>
              <w:fldChar w:fldCharType="begin"/>
            </w:r>
            <w:r w:rsidR="003E56FE">
              <w:rPr>
                <w:noProof/>
                <w:webHidden/>
              </w:rPr>
              <w:instrText xml:space="preserve"> PAGEREF _Toc42776454 \h </w:instrText>
            </w:r>
            <w:r w:rsidR="003E56FE">
              <w:rPr>
                <w:noProof/>
                <w:webHidden/>
              </w:rPr>
            </w:r>
            <w:r w:rsidR="003E56FE">
              <w:rPr>
                <w:noProof/>
                <w:webHidden/>
              </w:rPr>
              <w:fldChar w:fldCharType="separate"/>
            </w:r>
            <w:r w:rsidR="003E56FE">
              <w:rPr>
                <w:noProof/>
                <w:webHidden/>
              </w:rPr>
              <w:t>12</w:t>
            </w:r>
            <w:r w:rsidR="003E56FE">
              <w:rPr>
                <w:noProof/>
                <w:webHidden/>
              </w:rPr>
              <w:fldChar w:fldCharType="end"/>
            </w:r>
          </w:hyperlink>
        </w:p>
        <w:p w14:paraId="231C6D10" w14:textId="2699CA20" w:rsidR="003E56FE" w:rsidRDefault="00027C8C">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2776455" w:history="1">
            <w:r w:rsidR="003E56FE" w:rsidRPr="000D6B42">
              <w:rPr>
                <w:rStyle w:val="Hyperlinkki"/>
                <w:noProof/>
              </w:rPr>
              <w:t>2.3.2</w:t>
            </w:r>
            <w:r w:rsidR="003E56FE">
              <w:rPr>
                <w:rFonts w:asciiTheme="minorHAnsi" w:eastAsiaTheme="minorEastAsia" w:hAnsiTheme="minorHAnsi" w:cstheme="minorBidi"/>
                <w:noProof/>
                <w:sz w:val="22"/>
                <w:szCs w:val="22"/>
                <w:lang w:eastAsia="fi-FI"/>
              </w:rPr>
              <w:tab/>
            </w:r>
            <w:r w:rsidR="003E56FE" w:rsidRPr="000D6B42">
              <w:rPr>
                <w:rStyle w:val="Hyperlinkki"/>
                <w:noProof/>
              </w:rPr>
              <w:t>Hoidon kiireellisyys</w:t>
            </w:r>
            <w:r w:rsidR="003E56FE">
              <w:rPr>
                <w:noProof/>
                <w:webHidden/>
              </w:rPr>
              <w:tab/>
            </w:r>
            <w:r w:rsidR="003E56FE">
              <w:rPr>
                <w:noProof/>
                <w:webHidden/>
              </w:rPr>
              <w:fldChar w:fldCharType="begin"/>
            </w:r>
            <w:r w:rsidR="003E56FE">
              <w:rPr>
                <w:noProof/>
                <w:webHidden/>
              </w:rPr>
              <w:instrText xml:space="preserve"> PAGEREF _Toc42776455 \h </w:instrText>
            </w:r>
            <w:r w:rsidR="003E56FE">
              <w:rPr>
                <w:noProof/>
                <w:webHidden/>
              </w:rPr>
            </w:r>
            <w:r w:rsidR="003E56FE">
              <w:rPr>
                <w:noProof/>
                <w:webHidden/>
              </w:rPr>
              <w:fldChar w:fldCharType="separate"/>
            </w:r>
            <w:r w:rsidR="003E56FE">
              <w:rPr>
                <w:noProof/>
                <w:webHidden/>
              </w:rPr>
              <w:t>16</w:t>
            </w:r>
            <w:r w:rsidR="003E56FE">
              <w:rPr>
                <w:noProof/>
                <w:webHidden/>
              </w:rPr>
              <w:fldChar w:fldCharType="end"/>
            </w:r>
          </w:hyperlink>
        </w:p>
        <w:p w14:paraId="1490B883" w14:textId="52DDBDB5"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56" w:history="1">
            <w:r w:rsidR="003E56FE" w:rsidRPr="000D6B42">
              <w:rPr>
                <w:rStyle w:val="Hyperlinkki"/>
                <w:noProof/>
              </w:rPr>
              <w:t>2.4</w:t>
            </w:r>
            <w:r w:rsidR="003E56FE">
              <w:rPr>
                <w:rFonts w:asciiTheme="minorHAnsi" w:eastAsiaTheme="minorEastAsia" w:hAnsiTheme="minorHAnsi" w:cstheme="minorBidi"/>
                <w:noProof/>
                <w:sz w:val="22"/>
                <w:szCs w:val="22"/>
                <w:lang w:eastAsia="fi-FI"/>
              </w:rPr>
              <w:tab/>
            </w:r>
            <w:r w:rsidR="003E56FE" w:rsidRPr="000D6B42">
              <w:rPr>
                <w:rStyle w:val="Hyperlinkki"/>
                <w:noProof/>
              </w:rPr>
              <w:t>Tulotilanne hoitoprosessin vaiheen alle tulevat lähetteen otsikot ja tietokentät</w:t>
            </w:r>
            <w:r w:rsidR="003E56FE">
              <w:rPr>
                <w:noProof/>
                <w:webHidden/>
              </w:rPr>
              <w:tab/>
            </w:r>
            <w:r w:rsidR="003E56FE">
              <w:rPr>
                <w:noProof/>
                <w:webHidden/>
              </w:rPr>
              <w:fldChar w:fldCharType="begin"/>
            </w:r>
            <w:r w:rsidR="003E56FE">
              <w:rPr>
                <w:noProof/>
                <w:webHidden/>
              </w:rPr>
              <w:instrText xml:space="preserve"> PAGEREF _Toc42776456 \h </w:instrText>
            </w:r>
            <w:r w:rsidR="003E56FE">
              <w:rPr>
                <w:noProof/>
                <w:webHidden/>
              </w:rPr>
            </w:r>
            <w:r w:rsidR="003E56FE">
              <w:rPr>
                <w:noProof/>
                <w:webHidden/>
              </w:rPr>
              <w:fldChar w:fldCharType="separate"/>
            </w:r>
            <w:r w:rsidR="003E56FE">
              <w:rPr>
                <w:noProof/>
                <w:webHidden/>
              </w:rPr>
              <w:t>17</w:t>
            </w:r>
            <w:r w:rsidR="003E56FE">
              <w:rPr>
                <w:noProof/>
                <w:webHidden/>
              </w:rPr>
              <w:fldChar w:fldCharType="end"/>
            </w:r>
          </w:hyperlink>
        </w:p>
        <w:p w14:paraId="0F0327D3" w14:textId="2348C79C" w:rsidR="003E56FE" w:rsidRDefault="00027C8C">
          <w:pPr>
            <w:pStyle w:val="Sisluet1"/>
            <w:tabs>
              <w:tab w:val="left" w:pos="400"/>
              <w:tab w:val="right" w:leader="dot" w:pos="8630"/>
            </w:tabs>
            <w:rPr>
              <w:rFonts w:asciiTheme="minorHAnsi" w:eastAsiaTheme="minorEastAsia" w:hAnsiTheme="minorHAnsi" w:cstheme="minorBidi"/>
              <w:noProof/>
              <w:sz w:val="22"/>
              <w:szCs w:val="22"/>
              <w:lang w:eastAsia="fi-FI"/>
            </w:rPr>
          </w:pPr>
          <w:hyperlink w:anchor="_Toc42776457" w:history="1">
            <w:r w:rsidR="003E56FE" w:rsidRPr="000D6B42">
              <w:rPr>
                <w:rStyle w:val="Hyperlinkki"/>
                <w:noProof/>
              </w:rPr>
              <w:t>3.</w:t>
            </w:r>
            <w:r w:rsidR="003E56FE">
              <w:rPr>
                <w:rFonts w:asciiTheme="minorHAnsi" w:eastAsiaTheme="minorEastAsia" w:hAnsiTheme="minorHAnsi" w:cstheme="minorBidi"/>
                <w:noProof/>
                <w:sz w:val="22"/>
                <w:szCs w:val="22"/>
                <w:lang w:eastAsia="fi-FI"/>
              </w:rPr>
              <w:tab/>
            </w:r>
            <w:r w:rsidR="003E56FE" w:rsidRPr="000D6B42">
              <w:rPr>
                <w:rStyle w:val="Hyperlinkki"/>
                <w:noProof/>
              </w:rPr>
              <w:t>Hoitopalaute</w:t>
            </w:r>
            <w:r w:rsidR="003E56FE">
              <w:rPr>
                <w:noProof/>
                <w:webHidden/>
              </w:rPr>
              <w:tab/>
            </w:r>
            <w:r w:rsidR="003E56FE">
              <w:rPr>
                <w:noProof/>
                <w:webHidden/>
              </w:rPr>
              <w:fldChar w:fldCharType="begin"/>
            </w:r>
            <w:r w:rsidR="003E56FE">
              <w:rPr>
                <w:noProof/>
                <w:webHidden/>
              </w:rPr>
              <w:instrText xml:space="preserve"> PAGEREF _Toc42776457 \h </w:instrText>
            </w:r>
            <w:r w:rsidR="003E56FE">
              <w:rPr>
                <w:noProof/>
                <w:webHidden/>
              </w:rPr>
            </w:r>
            <w:r w:rsidR="003E56FE">
              <w:rPr>
                <w:noProof/>
                <w:webHidden/>
              </w:rPr>
              <w:fldChar w:fldCharType="separate"/>
            </w:r>
            <w:r w:rsidR="003E56FE">
              <w:rPr>
                <w:noProof/>
                <w:webHidden/>
              </w:rPr>
              <w:t>18</w:t>
            </w:r>
            <w:r w:rsidR="003E56FE">
              <w:rPr>
                <w:noProof/>
                <w:webHidden/>
              </w:rPr>
              <w:fldChar w:fldCharType="end"/>
            </w:r>
          </w:hyperlink>
        </w:p>
        <w:p w14:paraId="071B7FE7" w14:textId="089FCD14"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58" w:history="1">
            <w:r w:rsidR="003E56FE" w:rsidRPr="000D6B42">
              <w:rPr>
                <w:rStyle w:val="Hyperlinkki"/>
                <w:noProof/>
              </w:rPr>
              <w:t>3.1</w:t>
            </w:r>
            <w:r w:rsidR="003E56FE">
              <w:rPr>
                <w:rFonts w:asciiTheme="minorHAnsi" w:eastAsiaTheme="minorEastAsia" w:hAnsiTheme="minorHAnsi" w:cstheme="minorBidi"/>
                <w:noProof/>
                <w:sz w:val="22"/>
                <w:szCs w:val="22"/>
                <w:lang w:eastAsia="fi-FI"/>
              </w:rPr>
              <w:tab/>
            </w:r>
            <w:r w:rsidR="003E56FE" w:rsidRPr="000D6B42">
              <w:rPr>
                <w:rStyle w:val="Hyperlinkki"/>
                <w:noProof/>
              </w:rPr>
              <w:t>Hoitopalautteen perusrakenne</w:t>
            </w:r>
            <w:r w:rsidR="003E56FE">
              <w:rPr>
                <w:noProof/>
                <w:webHidden/>
              </w:rPr>
              <w:tab/>
            </w:r>
            <w:r w:rsidR="003E56FE">
              <w:rPr>
                <w:noProof/>
                <w:webHidden/>
              </w:rPr>
              <w:fldChar w:fldCharType="begin"/>
            </w:r>
            <w:r w:rsidR="003E56FE">
              <w:rPr>
                <w:noProof/>
                <w:webHidden/>
              </w:rPr>
              <w:instrText xml:space="preserve"> PAGEREF _Toc42776458 \h </w:instrText>
            </w:r>
            <w:r w:rsidR="003E56FE">
              <w:rPr>
                <w:noProof/>
                <w:webHidden/>
              </w:rPr>
            </w:r>
            <w:r w:rsidR="003E56FE">
              <w:rPr>
                <w:noProof/>
                <w:webHidden/>
              </w:rPr>
              <w:fldChar w:fldCharType="separate"/>
            </w:r>
            <w:r w:rsidR="003E56FE">
              <w:rPr>
                <w:noProof/>
                <w:webHidden/>
              </w:rPr>
              <w:t>18</w:t>
            </w:r>
            <w:r w:rsidR="003E56FE">
              <w:rPr>
                <w:noProof/>
                <w:webHidden/>
              </w:rPr>
              <w:fldChar w:fldCharType="end"/>
            </w:r>
          </w:hyperlink>
        </w:p>
        <w:p w14:paraId="450687E0" w14:textId="2D875B5F"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59" w:history="1">
            <w:r w:rsidR="003E56FE" w:rsidRPr="000D6B42">
              <w:rPr>
                <w:rStyle w:val="Hyperlinkki"/>
                <w:noProof/>
              </w:rPr>
              <w:t>3.2</w:t>
            </w:r>
            <w:r w:rsidR="003E56FE">
              <w:rPr>
                <w:rFonts w:asciiTheme="minorHAnsi" w:eastAsiaTheme="minorEastAsia" w:hAnsiTheme="minorHAnsi" w:cstheme="minorBidi"/>
                <w:noProof/>
                <w:sz w:val="22"/>
                <w:szCs w:val="22"/>
                <w:lang w:eastAsia="fi-FI"/>
              </w:rPr>
              <w:tab/>
            </w:r>
            <w:r w:rsidR="003E56FE" w:rsidRPr="000D6B42">
              <w:rPr>
                <w:rStyle w:val="Hyperlinkki"/>
                <w:noProof/>
              </w:rPr>
              <w:t>Hoitopalautteen perusrakenteiden yhteenveto</w:t>
            </w:r>
            <w:r w:rsidR="003E56FE">
              <w:rPr>
                <w:noProof/>
                <w:webHidden/>
              </w:rPr>
              <w:tab/>
            </w:r>
            <w:r w:rsidR="003E56FE">
              <w:rPr>
                <w:noProof/>
                <w:webHidden/>
              </w:rPr>
              <w:fldChar w:fldCharType="begin"/>
            </w:r>
            <w:r w:rsidR="003E56FE">
              <w:rPr>
                <w:noProof/>
                <w:webHidden/>
              </w:rPr>
              <w:instrText xml:space="preserve"> PAGEREF _Toc42776459 \h </w:instrText>
            </w:r>
            <w:r w:rsidR="003E56FE">
              <w:rPr>
                <w:noProof/>
                <w:webHidden/>
              </w:rPr>
            </w:r>
            <w:r w:rsidR="003E56FE">
              <w:rPr>
                <w:noProof/>
                <w:webHidden/>
              </w:rPr>
              <w:fldChar w:fldCharType="separate"/>
            </w:r>
            <w:r w:rsidR="003E56FE">
              <w:rPr>
                <w:noProof/>
                <w:webHidden/>
              </w:rPr>
              <w:t>20</w:t>
            </w:r>
            <w:r w:rsidR="003E56FE">
              <w:rPr>
                <w:noProof/>
                <w:webHidden/>
              </w:rPr>
              <w:fldChar w:fldCharType="end"/>
            </w:r>
          </w:hyperlink>
        </w:p>
        <w:p w14:paraId="269776BE" w14:textId="517055D6"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60" w:history="1">
            <w:r w:rsidR="003E56FE" w:rsidRPr="000D6B42">
              <w:rPr>
                <w:rStyle w:val="Hyperlinkki"/>
                <w:noProof/>
              </w:rPr>
              <w:t>3.3</w:t>
            </w:r>
            <w:r w:rsidR="003E56FE">
              <w:rPr>
                <w:rFonts w:asciiTheme="minorHAnsi" w:eastAsiaTheme="minorEastAsia" w:hAnsiTheme="minorHAnsi" w:cstheme="minorBidi"/>
                <w:noProof/>
                <w:sz w:val="22"/>
                <w:szCs w:val="22"/>
                <w:lang w:eastAsia="fi-FI"/>
              </w:rPr>
              <w:tab/>
            </w:r>
            <w:r w:rsidR="003E56FE" w:rsidRPr="000D6B42">
              <w:rPr>
                <w:rStyle w:val="Hyperlinkki"/>
                <w:noProof/>
              </w:rPr>
              <w:t>Määrittämättömän hoitoprosessin vaiheen alle tulevat hoitopalautteen otsikot ja tietokentät</w:t>
            </w:r>
            <w:r w:rsidR="003E56FE">
              <w:rPr>
                <w:noProof/>
                <w:webHidden/>
              </w:rPr>
              <w:tab/>
            </w:r>
            <w:r w:rsidR="003E56FE">
              <w:rPr>
                <w:noProof/>
                <w:webHidden/>
              </w:rPr>
              <w:fldChar w:fldCharType="begin"/>
            </w:r>
            <w:r w:rsidR="003E56FE">
              <w:rPr>
                <w:noProof/>
                <w:webHidden/>
              </w:rPr>
              <w:instrText xml:space="preserve"> PAGEREF _Toc42776460 \h </w:instrText>
            </w:r>
            <w:r w:rsidR="003E56FE">
              <w:rPr>
                <w:noProof/>
                <w:webHidden/>
              </w:rPr>
            </w:r>
            <w:r w:rsidR="003E56FE">
              <w:rPr>
                <w:noProof/>
                <w:webHidden/>
              </w:rPr>
              <w:fldChar w:fldCharType="separate"/>
            </w:r>
            <w:r w:rsidR="003E56FE">
              <w:rPr>
                <w:noProof/>
                <w:webHidden/>
              </w:rPr>
              <w:t>21</w:t>
            </w:r>
            <w:r w:rsidR="003E56FE">
              <w:rPr>
                <w:noProof/>
                <w:webHidden/>
              </w:rPr>
              <w:fldChar w:fldCharType="end"/>
            </w:r>
          </w:hyperlink>
        </w:p>
        <w:p w14:paraId="1BB30CC0" w14:textId="3E18B60A" w:rsidR="003E56FE" w:rsidRDefault="00027C8C">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2776461" w:history="1">
            <w:r w:rsidR="003E56FE" w:rsidRPr="000D6B42">
              <w:rPr>
                <w:rStyle w:val="Hyperlinkki"/>
                <w:noProof/>
              </w:rPr>
              <w:t>3.3.1</w:t>
            </w:r>
            <w:r w:rsidR="003E56FE">
              <w:rPr>
                <w:rFonts w:asciiTheme="minorHAnsi" w:eastAsiaTheme="minorEastAsia" w:hAnsiTheme="minorHAnsi" w:cstheme="minorBidi"/>
                <w:noProof/>
                <w:sz w:val="22"/>
                <w:szCs w:val="22"/>
                <w:lang w:eastAsia="fi-FI"/>
              </w:rPr>
              <w:tab/>
            </w:r>
            <w:r w:rsidR="003E56FE" w:rsidRPr="000D6B42">
              <w:rPr>
                <w:rStyle w:val="Hyperlinkki"/>
                <w:noProof/>
              </w:rPr>
              <w:t>Lähetteen ja hoitopalautteen tekniset- ja osapuolitiedot</w:t>
            </w:r>
            <w:r w:rsidR="003E56FE">
              <w:rPr>
                <w:noProof/>
                <w:webHidden/>
              </w:rPr>
              <w:tab/>
            </w:r>
            <w:r w:rsidR="003E56FE">
              <w:rPr>
                <w:noProof/>
                <w:webHidden/>
              </w:rPr>
              <w:fldChar w:fldCharType="begin"/>
            </w:r>
            <w:r w:rsidR="003E56FE">
              <w:rPr>
                <w:noProof/>
                <w:webHidden/>
              </w:rPr>
              <w:instrText xml:space="preserve"> PAGEREF _Toc42776461 \h </w:instrText>
            </w:r>
            <w:r w:rsidR="003E56FE">
              <w:rPr>
                <w:noProof/>
                <w:webHidden/>
              </w:rPr>
            </w:r>
            <w:r w:rsidR="003E56FE">
              <w:rPr>
                <w:noProof/>
                <w:webHidden/>
              </w:rPr>
              <w:fldChar w:fldCharType="separate"/>
            </w:r>
            <w:r w:rsidR="003E56FE">
              <w:rPr>
                <w:noProof/>
                <w:webHidden/>
              </w:rPr>
              <w:t>21</w:t>
            </w:r>
            <w:r w:rsidR="003E56FE">
              <w:rPr>
                <w:noProof/>
                <w:webHidden/>
              </w:rPr>
              <w:fldChar w:fldCharType="end"/>
            </w:r>
          </w:hyperlink>
        </w:p>
        <w:p w14:paraId="3EFCDE4B" w14:textId="282472CD" w:rsidR="003E56FE" w:rsidRDefault="00027C8C">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2776462" w:history="1">
            <w:r w:rsidR="003E56FE" w:rsidRPr="000D6B42">
              <w:rPr>
                <w:rStyle w:val="Hyperlinkki"/>
                <w:noProof/>
              </w:rPr>
              <w:t>3.4</w:t>
            </w:r>
            <w:r w:rsidR="003E56FE">
              <w:rPr>
                <w:rFonts w:asciiTheme="minorHAnsi" w:eastAsiaTheme="minorEastAsia" w:hAnsiTheme="minorHAnsi" w:cstheme="minorBidi"/>
                <w:noProof/>
                <w:sz w:val="22"/>
                <w:szCs w:val="22"/>
                <w:lang w:eastAsia="fi-FI"/>
              </w:rPr>
              <w:tab/>
            </w:r>
            <w:r w:rsidR="003E56FE" w:rsidRPr="000D6B42">
              <w:rPr>
                <w:rStyle w:val="Hyperlinkki"/>
                <w:noProof/>
              </w:rPr>
              <w:t>Hoidon arviointi hoitoprosessin vaiheen alle tulevat hoitopalautteen otsikot ja tietokentät</w:t>
            </w:r>
            <w:r w:rsidR="003E56FE">
              <w:rPr>
                <w:noProof/>
                <w:webHidden/>
              </w:rPr>
              <w:tab/>
            </w:r>
            <w:r w:rsidR="003E56FE">
              <w:rPr>
                <w:noProof/>
                <w:webHidden/>
              </w:rPr>
              <w:fldChar w:fldCharType="begin"/>
            </w:r>
            <w:r w:rsidR="003E56FE">
              <w:rPr>
                <w:noProof/>
                <w:webHidden/>
              </w:rPr>
              <w:instrText xml:space="preserve"> PAGEREF _Toc42776462 \h </w:instrText>
            </w:r>
            <w:r w:rsidR="003E56FE">
              <w:rPr>
                <w:noProof/>
                <w:webHidden/>
              </w:rPr>
            </w:r>
            <w:r w:rsidR="003E56FE">
              <w:rPr>
                <w:noProof/>
                <w:webHidden/>
              </w:rPr>
              <w:fldChar w:fldCharType="separate"/>
            </w:r>
            <w:r w:rsidR="003E56FE">
              <w:rPr>
                <w:noProof/>
                <w:webHidden/>
              </w:rPr>
              <w:t>24</w:t>
            </w:r>
            <w:r w:rsidR="003E56FE">
              <w:rPr>
                <w:noProof/>
                <w:webHidden/>
              </w:rPr>
              <w:fldChar w:fldCharType="end"/>
            </w:r>
          </w:hyperlink>
        </w:p>
        <w:p w14:paraId="4200F28A" w14:textId="17BA6D36" w:rsidR="006C7725" w:rsidRDefault="006C7725" w:rsidP="0024249E">
          <w:r>
            <w:fldChar w:fldCharType="end"/>
          </w:r>
        </w:p>
      </w:sdtContent>
    </w:sdt>
    <w:p w14:paraId="39656742" w14:textId="77777777" w:rsidR="003E639A" w:rsidRDefault="003E639A" w:rsidP="0024249E"/>
    <w:p w14:paraId="023721A0" w14:textId="77777777" w:rsidR="003E639A" w:rsidRDefault="00CA1FAD" w:rsidP="0024249E">
      <w:r>
        <w:t xml:space="preserve">LIITE: A - </w:t>
      </w:r>
      <w:r w:rsidR="003E639A">
        <w:t xml:space="preserve">Lähete/hoitopalaute kenttäkoodistot </w:t>
      </w:r>
    </w:p>
    <w:p w14:paraId="1811B804" w14:textId="3D6F2005" w:rsidR="00CA1FAD" w:rsidRDefault="00CA1FAD" w:rsidP="0024249E">
      <w:r>
        <w:t>LIITE: B - Lähetteen ja hoitopalautteen otsikot</w:t>
      </w:r>
    </w:p>
    <w:p w14:paraId="6B2C427F" w14:textId="12837DFE" w:rsidR="00DC5633" w:rsidRDefault="00DC5633" w:rsidP="0024249E">
      <w:r>
        <w:t>LIITE C: Lähetteen ja hoitopalautteen tietosisältö (</w:t>
      </w:r>
      <w:proofErr w:type="spellStart"/>
      <w:r>
        <w:t>pikaXML</w:t>
      </w:r>
      <w:proofErr w:type="spellEnd"/>
      <w:r>
        <w:t>)</w:t>
      </w:r>
    </w:p>
    <w:p w14:paraId="7ACD3078" w14:textId="77777777" w:rsidR="003E639A" w:rsidRDefault="003E639A" w:rsidP="0024249E">
      <w:r>
        <w:br w:type="page"/>
      </w:r>
      <w:r>
        <w:lastRenderedPageBreak/>
        <w:t>Versiohistoria</w:t>
      </w:r>
    </w:p>
    <w:p w14:paraId="2CC95339" w14:textId="77777777" w:rsidR="003E639A" w:rsidRDefault="003E639A" w:rsidP="0024249E"/>
    <w:p w14:paraId="428A6D46" w14:textId="77777777" w:rsidR="003E639A" w:rsidRDefault="003E639A" w:rsidP="0024249E"/>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24249E">
            <w:r>
              <w:t>Versio</w:t>
            </w:r>
          </w:p>
        </w:tc>
        <w:tc>
          <w:tcPr>
            <w:tcW w:w="1560" w:type="dxa"/>
          </w:tcPr>
          <w:p w14:paraId="2FF75DF8" w14:textId="77777777" w:rsidR="003E639A" w:rsidRDefault="003E639A" w:rsidP="0024249E">
            <w:r>
              <w:t>Pvm</w:t>
            </w:r>
          </w:p>
        </w:tc>
        <w:tc>
          <w:tcPr>
            <w:tcW w:w="2409" w:type="dxa"/>
          </w:tcPr>
          <w:p w14:paraId="3FDCC36B" w14:textId="77777777" w:rsidR="003E639A" w:rsidRDefault="003E639A" w:rsidP="0024249E">
            <w:r>
              <w:t>Tekijät</w:t>
            </w:r>
          </w:p>
        </w:tc>
        <w:tc>
          <w:tcPr>
            <w:tcW w:w="3589" w:type="dxa"/>
          </w:tcPr>
          <w:p w14:paraId="1341AEEC" w14:textId="77777777" w:rsidR="003E639A" w:rsidRDefault="003E639A" w:rsidP="0024249E">
            <w:r>
              <w:t>Selite</w:t>
            </w:r>
          </w:p>
        </w:tc>
      </w:tr>
      <w:tr w:rsidR="000E702D" w14:paraId="2628D327" w14:textId="77777777" w:rsidTr="003F4043">
        <w:trPr>
          <w:trHeight w:val="1616"/>
        </w:trPr>
        <w:tc>
          <w:tcPr>
            <w:tcW w:w="1129" w:type="dxa"/>
          </w:tcPr>
          <w:p w14:paraId="24AE8916" w14:textId="6BBA08B4" w:rsidR="000E702D" w:rsidRDefault="000E702D" w:rsidP="0024249E">
            <w:r>
              <w:t>5.</w:t>
            </w:r>
            <w:r w:rsidR="006C5260">
              <w:t>2</w:t>
            </w:r>
          </w:p>
        </w:tc>
        <w:tc>
          <w:tcPr>
            <w:tcW w:w="1560" w:type="dxa"/>
          </w:tcPr>
          <w:p w14:paraId="7AAB7F95" w14:textId="77777777" w:rsidR="000E702D" w:rsidRDefault="000E702D" w:rsidP="0024249E">
            <w:r>
              <w:t>21.4.2015</w:t>
            </w:r>
          </w:p>
          <w:p w14:paraId="1C15E6AA" w14:textId="77777777" w:rsidR="008822D8" w:rsidRDefault="008822D8" w:rsidP="0024249E"/>
          <w:p w14:paraId="78A4342A" w14:textId="77777777" w:rsidR="008822D8" w:rsidRDefault="008822D8" w:rsidP="0024249E"/>
          <w:p w14:paraId="0F29A4E4" w14:textId="77777777" w:rsidR="008822D8" w:rsidRDefault="008822D8" w:rsidP="0024249E"/>
          <w:p w14:paraId="3D5982BD" w14:textId="77777777" w:rsidR="008822D8" w:rsidRDefault="008822D8" w:rsidP="0024249E"/>
          <w:p w14:paraId="33A4F911" w14:textId="77777777" w:rsidR="008822D8" w:rsidRDefault="008822D8" w:rsidP="0024249E"/>
          <w:p w14:paraId="41679359" w14:textId="77777777" w:rsidR="008822D8" w:rsidRDefault="008822D8" w:rsidP="0024249E"/>
          <w:p w14:paraId="5D51106D" w14:textId="77777777" w:rsidR="008822D8" w:rsidRDefault="008822D8" w:rsidP="0024249E"/>
          <w:p w14:paraId="657DCAA3" w14:textId="0F6AA26C" w:rsidR="008822D8" w:rsidRDefault="008822D8" w:rsidP="0024249E"/>
          <w:p w14:paraId="68F752FB" w14:textId="77777777" w:rsidR="008822D8" w:rsidRDefault="008822D8" w:rsidP="0024249E"/>
          <w:p w14:paraId="788DFAB8" w14:textId="392D22A5" w:rsidR="008822D8" w:rsidRDefault="00E402BC" w:rsidP="0024249E">
            <w:r>
              <w:t>1</w:t>
            </w:r>
            <w:r w:rsidR="00876D17">
              <w:t>5</w:t>
            </w:r>
            <w:r w:rsidR="00CD504E">
              <w:t>.2</w:t>
            </w:r>
            <w:r w:rsidR="008C4720">
              <w:t>.2017</w:t>
            </w:r>
          </w:p>
          <w:p w14:paraId="5284BA6E" w14:textId="77777777" w:rsidR="008822D8" w:rsidRDefault="008822D8" w:rsidP="0024249E"/>
          <w:p w14:paraId="7048C2E0" w14:textId="77777777" w:rsidR="006C521C" w:rsidRDefault="006C521C" w:rsidP="0024249E"/>
          <w:p w14:paraId="6FF20162" w14:textId="77777777" w:rsidR="006C521C" w:rsidRDefault="006C521C" w:rsidP="0024249E"/>
          <w:p w14:paraId="0BCAAAE9" w14:textId="77777777" w:rsidR="006C521C" w:rsidRDefault="006C521C" w:rsidP="0024249E"/>
          <w:p w14:paraId="10A4F308" w14:textId="77777777" w:rsidR="006C521C" w:rsidRDefault="006C521C" w:rsidP="0024249E"/>
          <w:p w14:paraId="55F6DB64" w14:textId="674D57CE" w:rsidR="006C521C" w:rsidRDefault="003F4043" w:rsidP="0024249E">
            <w:r>
              <w:t>27.4.2017</w:t>
            </w:r>
          </w:p>
          <w:p w14:paraId="470ACDCD" w14:textId="77777777" w:rsidR="006C521C" w:rsidRDefault="006C521C" w:rsidP="0024249E"/>
          <w:p w14:paraId="50170F5E" w14:textId="77777777" w:rsidR="006C521C" w:rsidRDefault="006C521C" w:rsidP="0024249E"/>
          <w:p w14:paraId="3FC5D41E" w14:textId="77777777" w:rsidR="006C521C" w:rsidRDefault="006C521C" w:rsidP="0024249E"/>
          <w:p w14:paraId="1C3B8394" w14:textId="77777777" w:rsidR="006C521C" w:rsidRDefault="006C521C" w:rsidP="0024249E"/>
          <w:p w14:paraId="6D4DF256" w14:textId="78F4C4C4" w:rsidR="006C521C" w:rsidRDefault="006C521C" w:rsidP="0024249E"/>
          <w:p w14:paraId="0151A6DC" w14:textId="77777777" w:rsidR="006C521C" w:rsidRDefault="006C521C" w:rsidP="0024249E"/>
          <w:p w14:paraId="5FB9E43B" w14:textId="77777777" w:rsidR="006C521C" w:rsidRDefault="006C521C" w:rsidP="0024249E"/>
          <w:p w14:paraId="1A24DA38" w14:textId="77777777" w:rsidR="00DC5633" w:rsidRDefault="00DC5633" w:rsidP="0024249E"/>
          <w:p w14:paraId="1F732BBA" w14:textId="77777777" w:rsidR="00DC5633" w:rsidRDefault="00DC5633" w:rsidP="0024249E"/>
          <w:p w14:paraId="64BF1626" w14:textId="77777777" w:rsidR="00DC5633" w:rsidRDefault="00DC5633" w:rsidP="0024249E"/>
          <w:p w14:paraId="6B0D6F8C" w14:textId="5987126C" w:rsidR="00DC5633" w:rsidRDefault="00DC5633" w:rsidP="0024249E">
            <w:r>
              <w:t>8.5.2017</w:t>
            </w:r>
          </w:p>
          <w:p w14:paraId="2DDAAFD9" w14:textId="09D05164" w:rsidR="00591517" w:rsidRDefault="00591517" w:rsidP="0024249E"/>
          <w:p w14:paraId="17CF2DBE" w14:textId="4367E4AF" w:rsidR="00591517" w:rsidRDefault="00591517" w:rsidP="0024249E"/>
          <w:p w14:paraId="03BCE6E5" w14:textId="513D7976" w:rsidR="00591517" w:rsidRDefault="00591517" w:rsidP="0024249E">
            <w:r>
              <w:t>31.5.2017</w:t>
            </w:r>
          </w:p>
          <w:p w14:paraId="56CDD1A7" w14:textId="28C3652E" w:rsidR="00DC5633" w:rsidRDefault="00DC5633" w:rsidP="0024249E"/>
        </w:tc>
        <w:tc>
          <w:tcPr>
            <w:tcW w:w="2409" w:type="dxa"/>
          </w:tcPr>
          <w:p w14:paraId="30F0EA81" w14:textId="77777777" w:rsidR="000E702D" w:rsidRDefault="000E702D" w:rsidP="0024249E">
            <w:r>
              <w:t>Kela</w:t>
            </w:r>
          </w:p>
        </w:tc>
        <w:tc>
          <w:tcPr>
            <w:tcW w:w="3589" w:type="dxa"/>
          </w:tcPr>
          <w:p w14:paraId="1F43B7A5" w14:textId="3A03BF0F" w:rsidR="00CF64BD" w:rsidRDefault="00CF64BD" w:rsidP="0024249E">
            <w:r>
              <w:t xml:space="preserve">Päivitetty dokumentin esimerkkeihin koodattuihin tietoihin </w:t>
            </w:r>
            <w:proofErr w:type="spellStart"/>
            <w:r>
              <w:t>displayNamet</w:t>
            </w:r>
            <w:proofErr w:type="spellEnd"/>
            <w:r>
              <w:t xml:space="preserve">. Myös </w:t>
            </w:r>
            <w:proofErr w:type="spellStart"/>
            <w:r>
              <w:t>codeSystemName:t</w:t>
            </w:r>
            <w:proofErr w:type="spellEnd"/>
            <w:r>
              <w:t xml:space="preserve"> päivitetty, jos koodisto löytyy </w:t>
            </w:r>
            <w:proofErr w:type="spellStart"/>
            <w:r>
              <w:t>koodistpalvelusta</w:t>
            </w:r>
            <w:proofErr w:type="spellEnd"/>
            <w:r>
              <w:t>.</w:t>
            </w:r>
          </w:p>
          <w:p w14:paraId="3C319A61" w14:textId="5F246670" w:rsidR="007F61BC" w:rsidRDefault="007F61BC" w:rsidP="0024249E"/>
          <w:p w14:paraId="4A8C9E5F" w14:textId="43E64755" w:rsidR="00E402BC" w:rsidRDefault="006C5260" w:rsidP="0024249E">
            <w:r>
              <w:t>Tarkennuksia pakollisiin ja ehdollisest</w:t>
            </w:r>
            <w:r w:rsidR="00CD504E">
              <w:t>i pakollisiin tietoihin (luvut 2.3.1 alilukuineen ja 3.3.1 alilukuineen sekä</w:t>
            </w:r>
            <w:r>
              <w:t xml:space="preserve"> liite A). Po</w:t>
            </w:r>
            <w:r w:rsidR="00CD504E">
              <w:t>istettu vapaaehtoisten rakenteisten tietokenttien kuvaukset</w:t>
            </w:r>
            <w:r>
              <w:t>.</w:t>
            </w:r>
            <w:r w:rsidR="007569C6">
              <w:t xml:space="preserve"> </w:t>
            </w:r>
          </w:p>
          <w:p w14:paraId="457D0044" w14:textId="77777777" w:rsidR="006C5260" w:rsidRDefault="006C5260" w:rsidP="0024249E">
            <w:r>
              <w:t xml:space="preserve">Muiden kuin </w:t>
            </w:r>
            <w:proofErr w:type="spellStart"/>
            <w:r>
              <w:t>PikaXML</w:t>
            </w:r>
            <w:proofErr w:type="spellEnd"/>
            <w:r>
              <w:t>-lähetteiden ja hoitopalautteiden huomiointi.</w:t>
            </w:r>
          </w:p>
          <w:p w14:paraId="40E6C010" w14:textId="77777777" w:rsidR="006C521C" w:rsidRDefault="006C521C" w:rsidP="0024249E"/>
          <w:p w14:paraId="4C713060" w14:textId="070C5C5C" w:rsidR="00DC5633" w:rsidRDefault="006C521C" w:rsidP="0024249E">
            <w:r>
              <w:t xml:space="preserve">Lisätty Liitteen C kuvaus lukuun 1.2. Lisätarkennuksia pakollisuuksiin ja rakenteisten tietojen käyttöön luvuissa 2.3.1 ja 3.3.1. Hoidon prioriteetti (luku 2.3.2) muutettu muotoon Hoidon kiireellisyys. </w:t>
            </w:r>
            <w:r w:rsidR="00F2593C">
              <w:t xml:space="preserve">Lisätty tietokenttä </w:t>
            </w:r>
            <w:proofErr w:type="spellStart"/>
            <w:r w:rsidR="00F2593C">
              <w:t>String</w:t>
            </w:r>
            <w:proofErr w:type="spellEnd"/>
            <w:r w:rsidR="00F2593C">
              <w:t>-muotoiselle hoitopalautteen tunnukselle</w:t>
            </w:r>
            <w:r w:rsidR="00DC5633">
              <w:t xml:space="preserve">. Lisätty kenttä 43 </w:t>
            </w:r>
            <w:proofErr w:type="spellStart"/>
            <w:r w:rsidR="00DC5633">
              <w:t>hoitpalautteen</w:t>
            </w:r>
            <w:proofErr w:type="spellEnd"/>
            <w:r w:rsidR="00DC5633">
              <w:t xml:space="preserve"> vastaanottajalle.</w:t>
            </w:r>
          </w:p>
          <w:p w14:paraId="003FF51D" w14:textId="0C603DA7" w:rsidR="00DC5633" w:rsidRDefault="00DC5633" w:rsidP="0024249E"/>
          <w:p w14:paraId="6329F4E6" w14:textId="7237626D" w:rsidR="00DC5633" w:rsidRDefault="00DC5633" w:rsidP="0024249E">
            <w:r>
              <w:t>Versio HL7 teknisen komitean käsittelyyn</w:t>
            </w:r>
          </w:p>
          <w:p w14:paraId="51C7DA85" w14:textId="5C8DAD47" w:rsidR="00591517" w:rsidRDefault="00591517" w:rsidP="0024249E"/>
          <w:p w14:paraId="423D5D87" w14:textId="3BF5A0B6" w:rsidR="00591517" w:rsidRDefault="00591517" w:rsidP="0024249E">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24249E">
            <w:r>
              <w:t>.</w:t>
            </w:r>
          </w:p>
        </w:tc>
      </w:tr>
      <w:tr w:rsidR="00231618" w14:paraId="668F2BB1" w14:textId="77777777" w:rsidTr="003F4043">
        <w:trPr>
          <w:trHeight w:val="1616"/>
        </w:trPr>
        <w:tc>
          <w:tcPr>
            <w:tcW w:w="1129" w:type="dxa"/>
          </w:tcPr>
          <w:p w14:paraId="5422D751" w14:textId="232AFD6B" w:rsidR="00231618" w:rsidRDefault="00DB3A92" w:rsidP="0024249E">
            <w:r>
              <w:lastRenderedPageBreak/>
              <w:t>6.0</w:t>
            </w:r>
            <w:r w:rsidR="00B939B1">
              <w:t xml:space="preserve"> RC1</w:t>
            </w:r>
          </w:p>
        </w:tc>
        <w:tc>
          <w:tcPr>
            <w:tcW w:w="1560" w:type="dxa"/>
          </w:tcPr>
          <w:p w14:paraId="57AB326A" w14:textId="2E0F6B28" w:rsidR="00231618" w:rsidRDefault="00DB3A92" w:rsidP="0024249E">
            <w:r>
              <w:t>4</w:t>
            </w:r>
            <w:r w:rsidR="009718DF">
              <w:t>.</w:t>
            </w:r>
            <w:r>
              <w:t>6</w:t>
            </w:r>
            <w:r w:rsidR="009718DF">
              <w:t>.2020</w:t>
            </w:r>
          </w:p>
        </w:tc>
        <w:tc>
          <w:tcPr>
            <w:tcW w:w="2409" w:type="dxa"/>
          </w:tcPr>
          <w:p w14:paraId="5DB9ED3D" w14:textId="1083B41D" w:rsidR="00231618" w:rsidRDefault="009718DF" w:rsidP="0024249E">
            <w:r>
              <w:t>Salivirta &amp; Partners</w:t>
            </w:r>
            <w:r w:rsidR="00C9519D">
              <w:t>, Kela</w:t>
            </w:r>
          </w:p>
        </w:tc>
        <w:tc>
          <w:tcPr>
            <w:tcW w:w="3589" w:type="dxa"/>
          </w:tcPr>
          <w:p w14:paraId="7A25CFC0" w14:textId="5ADB97BC" w:rsidR="00DB3A92" w:rsidRDefault="00136226" w:rsidP="00A2798D">
            <w:r>
              <w:t xml:space="preserve">Päivitetty dokumenttia merkinnän tekijän muutosten osalta. </w:t>
            </w:r>
            <w:r w:rsidR="00A2798D">
              <w:t>Merkinnän tekijä tietojen ohjeistuksien poistaminen ja korvaaminen viittauksella Kertomus ja lomakkeet määrittelyyn. Ohjeistus miten tiettyyn määrittelykokoelmaan liittyvä Kertomus ja lomakkeet määrittely ohjaa tätä määrittelyä.</w:t>
            </w:r>
          </w:p>
          <w:p w14:paraId="07463905" w14:textId="77777777" w:rsidR="00DB3A92" w:rsidRDefault="00DB3A92" w:rsidP="0024249E"/>
          <w:p w14:paraId="06DA40A4" w14:textId="77777777" w:rsidR="00231618" w:rsidRDefault="008648BA" w:rsidP="0024249E">
            <w:r>
              <w:t>Lisätty uusin</w:t>
            </w:r>
            <w:r w:rsidR="00DB3A92">
              <w:t xml:space="preserve"> v5.2:n</w:t>
            </w:r>
            <w:r>
              <w:t xml:space="preserve"> </w:t>
            </w:r>
            <w:proofErr w:type="spellStart"/>
            <w:r>
              <w:t>errata</w:t>
            </w:r>
            <w:proofErr w:type="spellEnd"/>
            <w:r>
              <w:t xml:space="preserve">-sisältö osaksi päädokumenttia. </w:t>
            </w:r>
          </w:p>
          <w:p w14:paraId="42EB8FAF" w14:textId="77777777" w:rsidR="00A2798D" w:rsidRDefault="00A2798D" w:rsidP="0024249E"/>
          <w:p w14:paraId="40CF2A1B" w14:textId="0CF7587D" w:rsidR="00A2798D" w:rsidRDefault="00A2798D" w:rsidP="0024249E">
            <w:r>
              <w:t xml:space="preserve">Tarkennettu lähetteen vastaanottavan osapuolen lähetemerkinnän </w:t>
            </w:r>
            <w:proofErr w:type="spellStart"/>
            <w:r>
              <w:t>muodostamisa</w:t>
            </w:r>
            <w:proofErr w:type="spellEnd"/>
            <w:r>
              <w:t xml:space="preserve">. </w:t>
            </w:r>
          </w:p>
        </w:tc>
      </w:tr>
      <w:tr w:rsidR="00A82861" w14:paraId="6230B4AA" w14:textId="77777777" w:rsidTr="003F4043">
        <w:trPr>
          <w:trHeight w:val="1616"/>
        </w:trPr>
        <w:tc>
          <w:tcPr>
            <w:tcW w:w="1129" w:type="dxa"/>
          </w:tcPr>
          <w:p w14:paraId="1FAE142C" w14:textId="662701C6" w:rsidR="00A82861" w:rsidRDefault="00A82861" w:rsidP="0024249E">
            <w:r>
              <w:t>6.0 RC2</w:t>
            </w:r>
          </w:p>
        </w:tc>
        <w:tc>
          <w:tcPr>
            <w:tcW w:w="1560" w:type="dxa"/>
          </w:tcPr>
          <w:p w14:paraId="7448A5A3" w14:textId="03101DEE" w:rsidR="00A82861" w:rsidRDefault="00A82861" w:rsidP="0024249E">
            <w:r>
              <w:t>30.9.2020</w:t>
            </w:r>
          </w:p>
        </w:tc>
        <w:tc>
          <w:tcPr>
            <w:tcW w:w="2409" w:type="dxa"/>
          </w:tcPr>
          <w:p w14:paraId="22074D43" w14:textId="78A02ACC" w:rsidR="00A82861" w:rsidRDefault="00A82861" w:rsidP="0024249E">
            <w:r>
              <w:t>Kela</w:t>
            </w:r>
          </w:p>
        </w:tc>
        <w:tc>
          <w:tcPr>
            <w:tcW w:w="3589" w:type="dxa"/>
          </w:tcPr>
          <w:p w14:paraId="0D2BBE50" w14:textId="304C69D1" w:rsidR="00A82861" w:rsidRDefault="00A82861" w:rsidP="00A2798D">
            <w:r>
              <w:t xml:space="preserve">Kpl 2.1 ja kpl 3.1 poistettu väärin määritelty teksti ” </w:t>
            </w:r>
            <w:r w:rsidRPr="00A82861">
              <w:t>Merkinnän ajan osalta Näkymä-tasolla riittää päivän tarkkuus, suositellaan myös ajan antamista, jos se on tiedossa</w:t>
            </w:r>
            <w:r>
              <w:t>”. Aika annettava Kertomus ja lomakkeet ohjeistuksen mukaisesti.</w:t>
            </w:r>
          </w:p>
        </w:tc>
      </w:tr>
    </w:tbl>
    <w:p w14:paraId="38CE9050" w14:textId="77777777" w:rsidR="003E639A" w:rsidRDefault="003E639A" w:rsidP="0024249E">
      <w:r>
        <w:br w:type="page"/>
      </w:r>
    </w:p>
    <w:p w14:paraId="497B9DA4" w14:textId="77777777" w:rsidR="00AF12AD" w:rsidRDefault="00AF12AD" w:rsidP="00C456F7">
      <w:pPr>
        <w:pStyle w:val="Otsikko1"/>
      </w:pPr>
      <w:bookmarkStart w:id="3" w:name="_Toc384989335"/>
      <w:bookmarkStart w:id="4" w:name="_Toc42776445"/>
      <w:bookmarkStart w:id="5" w:name="_Toc384330112"/>
      <w:r>
        <w:lastRenderedPageBreak/>
        <w:t>Lähete ja hoitopalaute</w:t>
      </w:r>
      <w:bookmarkEnd w:id="3"/>
      <w:bookmarkEnd w:id="4"/>
    </w:p>
    <w:p w14:paraId="265B83E8" w14:textId="77777777" w:rsidR="00AF12AD" w:rsidRDefault="00AF12AD" w:rsidP="0024249E"/>
    <w:p w14:paraId="1FE02144" w14:textId="77777777" w:rsidR="00AF12AD" w:rsidRDefault="00AF12AD" w:rsidP="00C456F7">
      <w:pPr>
        <w:pStyle w:val="Otsikko2"/>
      </w:pPr>
      <w:bookmarkStart w:id="6" w:name="_Toc384989336"/>
      <w:bookmarkStart w:id="7" w:name="_Toc42776446"/>
      <w:r>
        <w:t>Mallinnuksen lähtötilanne</w:t>
      </w:r>
      <w:bookmarkEnd w:id="6"/>
      <w:bookmarkEnd w:id="7"/>
    </w:p>
    <w:p w14:paraId="7468FA34" w14:textId="77777777" w:rsidR="00AF12AD" w:rsidRDefault="00AF12AD" w:rsidP="0024249E"/>
    <w:p w14:paraId="7A53882F" w14:textId="77777777" w:rsidR="00AF12AD" w:rsidRPr="00CC1036" w:rsidRDefault="00AF12AD" w:rsidP="0024249E">
      <w:r w:rsidRPr="00CC1036">
        <w:t xml:space="preserve">CDA R2 määritysten kehittäminen on lähtenyt liikkeelle osana kansallista terveyshanketta (2003-2007). Terveyshankkeen lähtökohtana </w:t>
      </w:r>
      <w:r>
        <w:t>oli</w:t>
      </w:r>
      <w:r w:rsidRPr="00CC1036">
        <w:t xml:space="preserve"> tietojen </w:t>
      </w:r>
      <w:proofErr w:type="spellStart"/>
      <w:r w:rsidRPr="00CC1036">
        <w:t>rakenteistaminen</w:t>
      </w:r>
      <w:proofErr w:type="spellEnd"/>
      <w:r w:rsidRPr="00CC1036">
        <w:t xml:space="preserve">,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24249E"/>
    <w:p w14:paraId="1AA0354D" w14:textId="77D1CC19" w:rsidR="00AF12AD" w:rsidRPr="00CC1036" w:rsidRDefault="00AF12AD" w:rsidP="0024249E">
      <w:r w:rsidRPr="00CC1036">
        <w:t>Terveyshankkeen päätyttyä CDA R2 mallinnustyötä on jatkettu Kan</w:t>
      </w:r>
      <w:r w:rsidR="00BE3880">
        <w:t>t</w:t>
      </w:r>
      <w:r w:rsidRPr="00CC1036">
        <w:t>a-</w:t>
      </w:r>
      <w:r w:rsidR="00BE3880">
        <w:t>palveluissa</w:t>
      </w:r>
      <w:r w:rsidRPr="00CC1036">
        <w:t xml:space="preserve">, jossa rakennetaan </w:t>
      </w:r>
      <w:r w:rsidR="00BE3880">
        <w:t>S</w:t>
      </w:r>
      <w:r w:rsidRPr="00CC1036">
        <w:t xml:space="preserve">ähköisen </w:t>
      </w:r>
      <w:r>
        <w:t>reseptin</w:t>
      </w:r>
      <w:r w:rsidRPr="00CC1036">
        <w:t xml:space="preserve">, </w:t>
      </w:r>
      <w:r>
        <w:t>Potilastiedon arkiston</w:t>
      </w:r>
      <w:r w:rsidRPr="00CC1036">
        <w:t xml:space="preserve"> ja </w:t>
      </w:r>
      <w:r w:rsidR="00BE3880">
        <w:t>Omakannan</w:t>
      </w:r>
      <w:r>
        <w:t xml:space="preserve"> </w:t>
      </w:r>
      <w:r w:rsidRPr="00CC1036">
        <w:t xml:space="preserve">tarvitsemat tietojärjestelmäpalvelut (katso </w:t>
      </w:r>
      <w:hyperlink r:id="rId14" w:history="1">
        <w:r w:rsidRPr="00CC1036">
          <w:rPr>
            <w:rStyle w:val="Hyperlinkki"/>
            <w:szCs w:val="24"/>
          </w:rPr>
          <w:t>www.kanta.fi</w:t>
        </w:r>
      </w:hyperlink>
      <w:r w:rsidRPr="00CC1036">
        <w:t>).</w:t>
      </w:r>
    </w:p>
    <w:p w14:paraId="0F298472" w14:textId="77777777" w:rsidR="00AF12AD" w:rsidRPr="00CC1036" w:rsidRDefault="00AF12AD" w:rsidP="0024249E"/>
    <w:p w14:paraId="46CAC91A" w14:textId="03C39D0A" w:rsidR="00AF12AD" w:rsidRDefault="00AF12AD" w:rsidP="0024249E">
      <w:r w:rsidRPr="00CC1036">
        <w:t xml:space="preserve">Lähetteen ja hoitopalautteen osalta kehityslinjauksia on käsitelty mm. asiakasorganisaatioiden (ns. klusterihankkeiden) ja tietojärjestelmätoimittajien yhteistyöelimessä </w:t>
      </w:r>
      <w:proofErr w:type="spellStart"/>
      <w:r w:rsidRPr="00CC1036">
        <w:t>Pokanen</w:t>
      </w:r>
      <w:proofErr w:type="spellEnd"/>
      <w:r w:rsidRPr="00CC1036">
        <w:t xml:space="preserve">. </w:t>
      </w:r>
      <w:r w:rsidRPr="00BE3880">
        <w:rPr>
          <w:b/>
        </w:rPr>
        <w:t>Yhteisenä tahtotilana on ollut, että toimivaan lähete-hoitopalautejärjestelmään ei tässä kehityksen vaiheessa kosketa</w:t>
      </w:r>
      <w:r w:rsidRPr="00CC1036">
        <w:t>.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w:t>
      </w:r>
      <w:r w:rsidR="00C60487">
        <w:t>,</w:t>
      </w:r>
      <w:r w:rsidRPr="00CC1036">
        <w:t xml:space="preserve"> joka mahdollistaa monia uusia toimintatapoja. Rakenteellisilla uudistuksilla voi olla vaikutuksia myös lähetteiden ja hoitopalautteiden käyttöön potilaiden hoidossa. </w:t>
      </w:r>
      <w:r w:rsidR="00B939B1">
        <w:rPr>
          <w:b/>
        </w:rPr>
        <w:t>Näin</w:t>
      </w:r>
      <w:r w:rsidRPr="00BE3880">
        <w:rPr>
          <w:b/>
        </w:rPr>
        <w:t xml:space="preserve"> Potilastiedon arkiston näkökulmasta CDA R2 lähete-hoitopalaute on saanut poikkeavan roolin kuin mikä sillä on hoitovastuun siirtäjänä eri hoitoyksikköjen välillä. </w:t>
      </w:r>
      <w:r w:rsidR="00BE3880" w:rsidRPr="00BE3880">
        <w:rPr>
          <w:b/>
        </w:rPr>
        <w:t>Tämän määrittelyn lähete- ja hoitopalauterakenteita ei ole tarkoitettu varsinaisen lähete-hoitopalautetietojen välittämiseen organisaatiolta toisella.</w:t>
      </w:r>
    </w:p>
    <w:p w14:paraId="61491399" w14:textId="720A4012" w:rsidR="004E381E" w:rsidRDefault="004E381E" w:rsidP="0024249E"/>
    <w:p w14:paraId="0E48EDE0" w14:textId="34C786FF" w:rsidR="00415B39" w:rsidRDefault="007C1D4D" w:rsidP="0024249E">
      <w:r>
        <w:t>2017 tehdyssä päivitystyössä arkistoitavia tietoja ja rakenteita karsittiin paljon ja otettiin kantaa, mitä tietoja pika-XML:n sanomarakenteista viedään arkistoitavan CDA-asiakirjan näyttömuototeksteihin.</w:t>
      </w:r>
    </w:p>
    <w:p w14:paraId="6592B961" w14:textId="77777777" w:rsidR="00415B39" w:rsidRDefault="00415B39" w:rsidP="0024249E">
      <w:r>
        <w:br w:type="page"/>
      </w:r>
    </w:p>
    <w:p w14:paraId="67C7332D" w14:textId="77777777" w:rsidR="007C1D4D" w:rsidRDefault="007C1D4D" w:rsidP="0024249E"/>
    <w:p w14:paraId="6C91D36B" w14:textId="77777777" w:rsidR="00AF12AD" w:rsidRDefault="00AF12AD" w:rsidP="00C456F7">
      <w:pPr>
        <w:pStyle w:val="Otsikko2"/>
      </w:pPr>
      <w:bookmarkStart w:id="8" w:name="_Toc42776447"/>
      <w:r>
        <w:t>Määrittelyssä esitetty ratkaisu</w:t>
      </w:r>
      <w:bookmarkEnd w:id="8"/>
    </w:p>
    <w:p w14:paraId="31689C12" w14:textId="77777777" w:rsidR="00AF12AD" w:rsidRPr="00CF5FF8" w:rsidRDefault="00AF12AD" w:rsidP="0024249E"/>
    <w:p w14:paraId="05DC976B" w14:textId="2BE82339" w:rsidR="00855267" w:rsidRDefault="00AF12AD" w:rsidP="0024249E">
      <w:r>
        <w:t xml:space="preserve">Pika-XML-sanomana välitetty </w:t>
      </w:r>
      <w:r w:rsidRPr="00AF12AD">
        <w:t xml:space="preserve">lähete arkistoidaan Potilastiedon arkistoon sekä lähetteen </w:t>
      </w:r>
      <w:proofErr w:type="gramStart"/>
      <w:r w:rsidRPr="00AF12AD">
        <w:t>lähettävästä</w:t>
      </w:r>
      <w:proofErr w:type="gramEnd"/>
      <w:r w:rsidRPr="00AF12AD">
        <w:t xml:space="preserve"> että vastaanottavasta yksiköstä. Vastaava</w:t>
      </w:r>
      <w:r w:rsidR="00F73494">
        <w:t xml:space="preserve">a käytäntöä </w:t>
      </w:r>
      <w:r w:rsidR="007144FF">
        <w:t xml:space="preserve">suositellaan </w:t>
      </w:r>
      <w:r w:rsidRPr="00AF12AD">
        <w:t>hoitopalautteen osalta.</w:t>
      </w:r>
      <w:r w:rsidRPr="00CC1036">
        <w:t xml:space="preserve"> Näin toimitaan, jotta terveydenhuollon palvelu</w:t>
      </w:r>
      <w:r>
        <w:t>n</w:t>
      </w:r>
      <w:r w:rsidRPr="00CC1036">
        <w:t xml:space="preserve">antajien </w:t>
      </w:r>
      <w:r w:rsidRPr="00AF12AD">
        <w:t>sähköinen arkistointi voidaan toteuttaa</w:t>
      </w:r>
      <w:r>
        <w:t>. Lähetteen ja hoitopalautteen</w:t>
      </w:r>
      <w:r w:rsidRPr="00CC1036">
        <w:t xml:space="preserve"> arkistointipisteet on kuvattu </w:t>
      </w:r>
      <w:r w:rsidR="00587F5D">
        <w:t xml:space="preserve">määrittelyssä </w:t>
      </w:r>
      <w:r w:rsidR="00587F5D" w:rsidRPr="00B25B71">
        <w:rPr>
          <w:rStyle w:val="normaltextrun"/>
          <w:color w:val="000000"/>
          <w:shd w:val="clear" w:color="auto" w:fill="FFFFFF"/>
        </w:rPr>
        <w:t xml:space="preserve">Potilastiedon arkiston toiminnalliset vaatimukset </w:t>
      </w:r>
      <w:proofErr w:type="spellStart"/>
      <w:r w:rsidR="00587F5D" w:rsidRPr="00B25B71">
        <w:rPr>
          <w:rStyle w:val="normaltextrun"/>
          <w:color w:val="000000"/>
          <w:shd w:val="clear" w:color="auto" w:fill="FFFFFF"/>
        </w:rPr>
        <w:t>sosiaali</w:t>
      </w:r>
      <w:proofErr w:type="spellEnd"/>
      <w:r w:rsidR="00587F5D" w:rsidRPr="00B25B71">
        <w:rPr>
          <w:rStyle w:val="normaltextrun"/>
          <w:color w:val="000000"/>
          <w:shd w:val="clear" w:color="auto" w:fill="FFFFFF"/>
        </w:rPr>
        <w:t>- ja terve</w:t>
      </w:r>
      <w:r w:rsidR="00587F5D">
        <w:rPr>
          <w:rStyle w:val="normaltextrun"/>
          <w:color w:val="000000"/>
          <w:shd w:val="clear" w:color="auto" w:fill="FFFFFF"/>
        </w:rPr>
        <w:t xml:space="preserve">ydenhuollon tietojärjestelmille </w:t>
      </w:r>
      <w:r w:rsidR="00587F5D">
        <w:t xml:space="preserve">[1], Liite </w:t>
      </w:r>
      <w:r w:rsidR="008679D0">
        <w:t>3</w:t>
      </w:r>
      <w:r w:rsidRPr="00CC1036">
        <w:t xml:space="preserve">. </w:t>
      </w:r>
      <w:r w:rsidR="009E6265">
        <w:t>Pika-XML-l</w:t>
      </w:r>
      <w:r w:rsidR="003F4043">
        <w:t xml:space="preserve">ähetteen vastaanottaja </w:t>
      </w:r>
      <w:r w:rsidR="009E6265">
        <w:t xml:space="preserve">voi </w:t>
      </w:r>
      <w:r w:rsidR="003F4043">
        <w:t>arkistoi</w:t>
      </w:r>
      <w:r w:rsidR="009E6265">
        <w:t>da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w:t>
      </w:r>
      <w:r w:rsidR="00855267">
        <w:t>*</w:t>
      </w:r>
      <w:r w:rsidR="009E6265">
        <w:t xml:space="preserve"> LÄH-asiakirjalle</w:t>
      </w:r>
      <w:r w:rsidR="00855267">
        <w:t xml:space="preserve">. </w:t>
      </w:r>
    </w:p>
    <w:p w14:paraId="7389612D" w14:textId="5DAE5531" w:rsidR="003F4043" w:rsidRDefault="00855267" w:rsidP="0024249E">
      <w:r>
        <w:t>*Huom. merkinnällä tässä ei tarkoiteta välttämättä omia erillisiä kertomusmerkintöjä, vaan lähetettä ja keskustelua koskevien vaiheiden dokumentointia (merkkaamista) LÄH-asiakirjalle. Näin eri vaiheiden dokumentoinni</w:t>
      </w:r>
      <w:r w:rsidR="00E50E4B">
        <w:t>t voivat olla yhden LÄH-näkymä merkinnän alla tai pilkottuna useampaan</w:t>
      </w:r>
      <w:r>
        <w:t xml:space="preserve"> LÄH-näkymän </w:t>
      </w:r>
      <w:r w:rsidR="00E50E4B">
        <w:t>merkintään</w:t>
      </w:r>
      <w:r>
        <w:t>.</w:t>
      </w:r>
    </w:p>
    <w:p w14:paraId="68EC2DEC" w14:textId="77777777" w:rsidR="003F4043" w:rsidRDefault="003F4043" w:rsidP="0024249E"/>
    <w:p w14:paraId="15381D1B" w14:textId="21C9A482" w:rsidR="00AF12AD" w:rsidRPr="00CC1036" w:rsidRDefault="00AF12AD" w:rsidP="0024249E">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arkistoidaan lähete- ja hoitopalauteasiakirjoina.</w:t>
      </w:r>
      <w:r w:rsidR="007F3ADF" w:rsidRPr="007F3ADF">
        <w:t xml:space="preserve"> </w:t>
      </w:r>
      <w:r w:rsidR="007F3ADF">
        <w:t>Tällöin arkistoidaan lähete vain lähettäjän toimesta (lähetteen vastaanottaja ei arkistoi lähetettä) ja hoitopalaute arkistoidaan vain hoitopalautteen tuottajan toimesta (hoitopalautteen vastaanottajan ei arkistoi hoitopalautetta).</w:t>
      </w:r>
    </w:p>
    <w:p w14:paraId="24C161FD" w14:textId="77777777" w:rsidR="00AF12AD" w:rsidRPr="00CC1036" w:rsidRDefault="00AF12AD" w:rsidP="0024249E"/>
    <w:p w14:paraId="29D8DDD6" w14:textId="09F91E2F" w:rsidR="00AF12AD" w:rsidRDefault="00AF12AD" w:rsidP="0024249E">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24249E"/>
    <w:p w14:paraId="79D72292" w14:textId="4086F177" w:rsidR="00415B39" w:rsidRDefault="00AF12AD" w:rsidP="0024249E">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arkistoinnissa noudatetaan voimassa olevia määrityksiä asiakirjojen kuvailutiedoista</w:t>
      </w:r>
      <w:r>
        <w:t>.</w:t>
      </w:r>
    </w:p>
    <w:p w14:paraId="13EA3F85" w14:textId="77777777" w:rsidR="00415B39" w:rsidRDefault="00415B39" w:rsidP="0024249E">
      <w:r>
        <w:br w:type="page"/>
      </w:r>
    </w:p>
    <w:p w14:paraId="4D5640EF" w14:textId="77777777" w:rsidR="00AF12AD" w:rsidRDefault="00AF12AD" w:rsidP="0024249E"/>
    <w:p w14:paraId="01060172" w14:textId="0BBBB322" w:rsidR="00415B39" w:rsidRDefault="00AF12AD" w:rsidP="0024249E">
      <w:r>
        <w:t>Lähetteen ja hoitopalautteen tietosisältö on kuvattu tämän dokumentin liitteessä C seuraavalla rakenteella:</w:t>
      </w:r>
    </w:p>
    <w:p w14:paraId="5E72261D" w14:textId="77777777" w:rsidR="00AF12AD" w:rsidRDefault="00AF12AD" w:rsidP="0024249E"/>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24249E">
            <w:r>
              <w:t>Tietosisällön sarake</w:t>
            </w:r>
          </w:p>
        </w:tc>
        <w:tc>
          <w:tcPr>
            <w:tcW w:w="5516" w:type="dxa"/>
          </w:tcPr>
          <w:p w14:paraId="475CEA06" w14:textId="77777777" w:rsidR="00AF12AD" w:rsidRPr="00DF2A11" w:rsidRDefault="00AF12AD" w:rsidP="0024249E">
            <w:r>
              <w:t>Kuvaus tai lisätieto</w:t>
            </w:r>
          </w:p>
        </w:tc>
      </w:tr>
      <w:tr w:rsidR="00AF12AD" w14:paraId="6A94F36E" w14:textId="77777777" w:rsidTr="00B77C51">
        <w:tc>
          <w:tcPr>
            <w:tcW w:w="3114" w:type="dxa"/>
          </w:tcPr>
          <w:p w14:paraId="333BC938" w14:textId="77777777" w:rsidR="00AF12AD" w:rsidRDefault="00AF12AD" w:rsidP="0024249E">
            <w:r>
              <w:t>Tunniste</w:t>
            </w:r>
          </w:p>
        </w:tc>
        <w:tc>
          <w:tcPr>
            <w:tcW w:w="5516" w:type="dxa"/>
          </w:tcPr>
          <w:p w14:paraId="17A330D4" w14:textId="2EA6A3C2" w:rsidR="00AF12AD" w:rsidRDefault="007C1D4D" w:rsidP="0024249E">
            <w:r>
              <w:t>Kenttäkoodi</w:t>
            </w:r>
          </w:p>
        </w:tc>
      </w:tr>
      <w:tr w:rsidR="00AF12AD" w14:paraId="2A17F3BE" w14:textId="77777777" w:rsidTr="00B77C51">
        <w:tc>
          <w:tcPr>
            <w:tcW w:w="3114" w:type="dxa"/>
          </w:tcPr>
          <w:p w14:paraId="6F4BA890" w14:textId="77777777" w:rsidR="00AF12AD" w:rsidRDefault="00AF12AD" w:rsidP="0024249E">
            <w:r>
              <w:t>Pitkä nimi</w:t>
            </w:r>
          </w:p>
        </w:tc>
        <w:tc>
          <w:tcPr>
            <w:tcW w:w="5516" w:type="dxa"/>
          </w:tcPr>
          <w:p w14:paraId="448E81D7" w14:textId="31D96889" w:rsidR="00AF12AD" w:rsidRDefault="007C1D4D" w:rsidP="0024249E">
            <w:r>
              <w:t>Tietokentän nimi</w:t>
            </w:r>
          </w:p>
        </w:tc>
      </w:tr>
      <w:tr w:rsidR="00AF12AD" w14:paraId="77DC0360" w14:textId="77777777" w:rsidTr="00B77C51">
        <w:tc>
          <w:tcPr>
            <w:tcW w:w="3114" w:type="dxa"/>
          </w:tcPr>
          <w:p w14:paraId="73EE834E" w14:textId="77777777" w:rsidR="00AF12AD" w:rsidRDefault="00AF12AD" w:rsidP="0024249E">
            <w:r>
              <w:t>Määritelmä</w:t>
            </w:r>
          </w:p>
        </w:tc>
        <w:tc>
          <w:tcPr>
            <w:tcW w:w="5516" w:type="dxa"/>
          </w:tcPr>
          <w:p w14:paraId="20304BE3" w14:textId="74B7BB02" w:rsidR="00AF12AD" w:rsidRDefault="007C1D4D" w:rsidP="0024249E">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24249E">
            <w:r>
              <w:t>Hierarkiataso</w:t>
            </w:r>
          </w:p>
        </w:tc>
        <w:tc>
          <w:tcPr>
            <w:tcW w:w="5516" w:type="dxa"/>
          </w:tcPr>
          <w:p w14:paraId="4B5106F2" w14:textId="1548B0CB" w:rsidR="00AF12AD" w:rsidRDefault="007C1D4D" w:rsidP="0024249E">
            <w:r w:rsidRPr="007C1D4D">
              <w:t xml:space="preserve">kuvaa tietojen </w:t>
            </w:r>
            <w:proofErr w:type="spellStart"/>
            <w:r w:rsidRPr="007C1D4D">
              <w:t>hierarkitasoa</w:t>
            </w:r>
            <w:proofErr w:type="spellEnd"/>
            <w:r w:rsidRPr="007C1D4D">
              <w:t>,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24249E">
            <w:r>
              <w:t>Tietotyypin tunniste</w:t>
            </w:r>
          </w:p>
        </w:tc>
        <w:tc>
          <w:tcPr>
            <w:tcW w:w="5516" w:type="dxa"/>
          </w:tcPr>
          <w:p w14:paraId="5875F0A9" w14:textId="7F8199A6" w:rsidR="00AF12AD" w:rsidRDefault="007C1D4D" w:rsidP="0024249E">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24249E">
            <w:r>
              <w:t>Tietotyyppi</w:t>
            </w:r>
          </w:p>
        </w:tc>
        <w:tc>
          <w:tcPr>
            <w:tcW w:w="5516" w:type="dxa"/>
          </w:tcPr>
          <w:p w14:paraId="400EBCA2" w14:textId="7B185C96" w:rsidR="00BC37E3" w:rsidRDefault="007C1D4D" w:rsidP="0024249E">
            <w:r>
              <w:t>Ti</w:t>
            </w:r>
            <w:r w:rsidR="00BC37E3">
              <w:t>etotyypin nimi</w:t>
            </w:r>
          </w:p>
        </w:tc>
      </w:tr>
      <w:tr w:rsidR="00AF12AD" w14:paraId="2CBFC868" w14:textId="77777777" w:rsidTr="00B77C51">
        <w:tc>
          <w:tcPr>
            <w:tcW w:w="3114" w:type="dxa"/>
          </w:tcPr>
          <w:p w14:paraId="6B0C509C" w14:textId="77777777" w:rsidR="00AF12AD" w:rsidRDefault="00AF12AD" w:rsidP="0024249E">
            <w:r>
              <w:t>Kentän pakollisuus</w:t>
            </w:r>
          </w:p>
        </w:tc>
        <w:tc>
          <w:tcPr>
            <w:tcW w:w="5516" w:type="dxa"/>
          </w:tcPr>
          <w:p w14:paraId="527D5201" w14:textId="77777777" w:rsidR="00AF12AD" w:rsidRDefault="00AF12AD" w:rsidP="0024249E">
            <w:r>
              <w:t>P=pakollinen, EP=ehdollisesti pakollinen, tyhjä=vapaaehtoinen</w:t>
            </w:r>
          </w:p>
        </w:tc>
      </w:tr>
      <w:tr w:rsidR="00AF12AD" w14:paraId="559949C0" w14:textId="77777777" w:rsidTr="00B77C51">
        <w:tc>
          <w:tcPr>
            <w:tcW w:w="3114" w:type="dxa"/>
          </w:tcPr>
          <w:p w14:paraId="547801AA" w14:textId="77777777" w:rsidR="00AF12AD" w:rsidRDefault="00AF12AD" w:rsidP="0024249E">
            <w:r>
              <w:t>Ehdon pakollisuus</w:t>
            </w:r>
          </w:p>
        </w:tc>
        <w:tc>
          <w:tcPr>
            <w:tcW w:w="5516" w:type="dxa"/>
          </w:tcPr>
          <w:p w14:paraId="1AE4C654" w14:textId="77777777" w:rsidR="00AF12AD" w:rsidRDefault="00AF12AD" w:rsidP="0024249E">
            <w:r>
              <w:t>Kuvaus ehdosta EP-tapauksissa</w:t>
            </w:r>
          </w:p>
        </w:tc>
      </w:tr>
      <w:tr w:rsidR="00AF12AD" w14:paraId="51EA03C4" w14:textId="77777777" w:rsidTr="00B77C51">
        <w:tc>
          <w:tcPr>
            <w:tcW w:w="3114" w:type="dxa"/>
          </w:tcPr>
          <w:p w14:paraId="74AF1E4B" w14:textId="77777777" w:rsidR="00AF12AD" w:rsidRDefault="00AF12AD" w:rsidP="0024249E">
            <w:r>
              <w:t>Kentän toistuma</w:t>
            </w:r>
          </w:p>
        </w:tc>
        <w:tc>
          <w:tcPr>
            <w:tcW w:w="5516" w:type="dxa"/>
          </w:tcPr>
          <w:p w14:paraId="7D2A1163" w14:textId="77777777" w:rsidR="00AF12AD" w:rsidRDefault="00AF12AD" w:rsidP="0024249E">
            <w:r>
              <w:t>T=toistuva</w:t>
            </w:r>
          </w:p>
        </w:tc>
      </w:tr>
      <w:tr w:rsidR="00AF12AD" w14:paraId="6B52CEF3" w14:textId="77777777" w:rsidTr="00B77C51">
        <w:tc>
          <w:tcPr>
            <w:tcW w:w="3114" w:type="dxa"/>
          </w:tcPr>
          <w:p w14:paraId="199F5956" w14:textId="77777777" w:rsidR="00AF12AD" w:rsidRDefault="00AF12AD" w:rsidP="0024249E">
            <w:r>
              <w:t>Kertomustekstissä</w:t>
            </w:r>
          </w:p>
        </w:tc>
        <w:tc>
          <w:tcPr>
            <w:tcW w:w="5516" w:type="dxa"/>
          </w:tcPr>
          <w:p w14:paraId="1132F7A2" w14:textId="68BCC2AA" w:rsidR="00AF12AD" w:rsidRDefault="00AF12AD" w:rsidP="0024249E">
            <w:r>
              <w:t xml:space="preserve">T=tieto tuodaan </w:t>
            </w:r>
            <w:r w:rsidR="007C1D4D">
              <w:t>CDA-asiakirjan näyttömuototeksteihin</w:t>
            </w:r>
            <w:r>
              <w:t xml:space="preserve">, kun se esiintyy </w:t>
            </w:r>
            <w:r w:rsidR="007C1D4D">
              <w:t xml:space="preserve">pika-XML sanoman / arkistoitavan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24249E">
            <w:r>
              <w:t>Omakantaan rakenteisena</w:t>
            </w:r>
          </w:p>
        </w:tc>
        <w:tc>
          <w:tcPr>
            <w:tcW w:w="5516" w:type="dxa"/>
          </w:tcPr>
          <w:p w14:paraId="6961666E" w14:textId="2C84F336" w:rsidR="00AF12AD" w:rsidRDefault="00AF12AD" w:rsidP="0024249E">
            <w:r>
              <w:t>T=</w:t>
            </w:r>
            <w:proofErr w:type="spellStart"/>
            <w:r w:rsidR="00BC37E3" w:rsidRPr="00BC37E3">
              <w:t>Pika</w:t>
            </w:r>
            <w:r w:rsidR="00BC37E3">
              <w:t>XML</w:t>
            </w:r>
            <w:proofErr w:type="spellEnd"/>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24249E">
            <w:r>
              <w:t>Vastaava tieto XML/OVT-sanomarajapintakuvauksessa</w:t>
            </w:r>
          </w:p>
        </w:tc>
        <w:tc>
          <w:tcPr>
            <w:tcW w:w="5516" w:type="dxa"/>
          </w:tcPr>
          <w:p w14:paraId="41CCE5C6" w14:textId="781A0F7D" w:rsidR="00AF12AD" w:rsidRDefault="00BC37E3" w:rsidP="0024249E">
            <w:r>
              <w:t xml:space="preserve">Vastaavan tiedon nimi </w:t>
            </w:r>
            <w:proofErr w:type="spellStart"/>
            <w:r>
              <w:t>PikaXML</w:t>
            </w:r>
            <w:proofErr w:type="spellEnd"/>
            <w:r>
              <w:t xml:space="preserve"> sanomilla</w:t>
            </w:r>
          </w:p>
        </w:tc>
      </w:tr>
      <w:tr w:rsidR="00AF12AD" w14:paraId="166FA907" w14:textId="77777777" w:rsidTr="00B77C51">
        <w:tc>
          <w:tcPr>
            <w:tcW w:w="3114" w:type="dxa"/>
          </w:tcPr>
          <w:p w14:paraId="129EFD00" w14:textId="77777777" w:rsidR="00AF12AD" w:rsidRDefault="00AF12AD" w:rsidP="0024249E">
            <w:r>
              <w:t>Paikka XML-sanomassa (polku)</w:t>
            </w:r>
          </w:p>
        </w:tc>
        <w:tc>
          <w:tcPr>
            <w:tcW w:w="5516" w:type="dxa"/>
          </w:tcPr>
          <w:p w14:paraId="785CAD42" w14:textId="7F4AE3BA" w:rsidR="00AF12AD" w:rsidRDefault="00AF12AD" w:rsidP="0024249E">
            <w:r>
              <w:t xml:space="preserve">Vastaavan sisällön polku </w:t>
            </w:r>
            <w:proofErr w:type="spellStart"/>
            <w:r>
              <w:t>PikaXML</w:t>
            </w:r>
            <w:proofErr w:type="spellEnd"/>
            <w:r>
              <w:t>-sanomassa.</w:t>
            </w:r>
            <w:r w:rsidR="00BC37E3">
              <w:t xml:space="preserve"> </w:t>
            </w:r>
            <w:r w:rsidR="00BC37E3" w:rsidRPr="00BC37E3">
              <w:t xml:space="preserve">Lähde: Lähetteen, vastauksen ja palautteen XML/OVT-sanomarajapinnan kuvaus (21.1.2016, Versio 1.5), Liite 2, Lähetteen/vastauksen </w:t>
            </w:r>
            <w:proofErr w:type="spellStart"/>
            <w:r w:rsidR="00BC37E3" w:rsidRPr="00BC37E3">
              <w:t>inhouse</w:t>
            </w:r>
            <w:proofErr w:type="spellEnd"/>
            <w:r w:rsidR="00BC37E3" w:rsidRPr="00BC37E3">
              <w:t>-rajapinnan XML-muotoinen kuvaus (inhouse.xml)</w:t>
            </w:r>
          </w:p>
        </w:tc>
      </w:tr>
      <w:tr w:rsidR="00AF12AD" w14:paraId="0C6E6ABD" w14:textId="77777777" w:rsidTr="00B77C51">
        <w:tc>
          <w:tcPr>
            <w:tcW w:w="3114" w:type="dxa"/>
          </w:tcPr>
          <w:p w14:paraId="54B42252" w14:textId="77777777" w:rsidR="00AF12AD" w:rsidRDefault="00AF12AD" w:rsidP="0024249E">
            <w:r>
              <w:t>Koodistoviittaus</w:t>
            </w:r>
          </w:p>
        </w:tc>
        <w:tc>
          <w:tcPr>
            <w:tcW w:w="5516" w:type="dxa"/>
          </w:tcPr>
          <w:p w14:paraId="1D958725" w14:textId="77777777" w:rsidR="00AF12AD" w:rsidRDefault="00AF12AD" w:rsidP="0024249E"/>
        </w:tc>
      </w:tr>
      <w:tr w:rsidR="00AF12AD" w14:paraId="53567E01" w14:textId="77777777" w:rsidTr="00B77C51">
        <w:tc>
          <w:tcPr>
            <w:tcW w:w="3114" w:type="dxa"/>
          </w:tcPr>
          <w:p w14:paraId="03019567" w14:textId="77777777" w:rsidR="00AF12AD" w:rsidRDefault="00AF12AD" w:rsidP="0024249E">
            <w:r>
              <w:t xml:space="preserve">Koodiston </w:t>
            </w:r>
            <w:proofErr w:type="spellStart"/>
            <w:r>
              <w:t>oid</w:t>
            </w:r>
            <w:proofErr w:type="spellEnd"/>
          </w:p>
        </w:tc>
        <w:tc>
          <w:tcPr>
            <w:tcW w:w="5516" w:type="dxa"/>
          </w:tcPr>
          <w:p w14:paraId="6ECD417E" w14:textId="77777777" w:rsidR="00AF12AD" w:rsidRDefault="00AF12AD" w:rsidP="0024249E"/>
        </w:tc>
      </w:tr>
      <w:tr w:rsidR="00AF12AD" w14:paraId="6BF65A2B" w14:textId="77777777" w:rsidTr="00B77C51">
        <w:tc>
          <w:tcPr>
            <w:tcW w:w="3114" w:type="dxa"/>
          </w:tcPr>
          <w:p w14:paraId="382CC741" w14:textId="77777777" w:rsidR="00AF12AD" w:rsidRDefault="00AF12AD" w:rsidP="0024249E">
            <w:r>
              <w:t>Arvot</w:t>
            </w:r>
          </w:p>
        </w:tc>
        <w:tc>
          <w:tcPr>
            <w:tcW w:w="5516" w:type="dxa"/>
          </w:tcPr>
          <w:p w14:paraId="28E4C8C1" w14:textId="77777777" w:rsidR="00AF12AD" w:rsidRDefault="00AF12AD" w:rsidP="0024249E">
            <w:r>
              <w:t>Listaus koodiston arvoista</w:t>
            </w:r>
          </w:p>
        </w:tc>
      </w:tr>
    </w:tbl>
    <w:p w14:paraId="1DECD278" w14:textId="77777777" w:rsidR="00AF12AD" w:rsidRDefault="00AF12AD" w:rsidP="0024249E">
      <w:pPr>
        <w:pStyle w:val="Otsikko2"/>
      </w:pPr>
      <w:bookmarkStart w:id="9" w:name="_Toc384989338"/>
      <w:bookmarkStart w:id="10" w:name="_Toc42776448"/>
      <w:r>
        <w:t>Perusrakenne</w:t>
      </w:r>
      <w:bookmarkEnd w:id="9"/>
      <w:bookmarkEnd w:id="10"/>
    </w:p>
    <w:p w14:paraId="21530B94" w14:textId="77777777" w:rsidR="00AF12AD" w:rsidRDefault="00AF12AD" w:rsidP="0024249E"/>
    <w:p w14:paraId="2A6666ED" w14:textId="34F8A536" w:rsidR="00A2798D" w:rsidRDefault="00A2798D" w:rsidP="00A2798D">
      <w:r w:rsidRPr="00CC1036">
        <w:t>Lähetteen ja hoitopalautteen</w:t>
      </w:r>
      <w:r>
        <w:t xml:space="preserve"> CDA R2 potilaskertomus</w:t>
      </w:r>
      <w:r w:rsidRPr="00CC1036">
        <w:t xml:space="preserve">rakenne </w:t>
      </w:r>
      <w:r w:rsidRPr="00AB3E55">
        <w:t xml:space="preserve">noudattaa </w:t>
      </w:r>
      <w:r>
        <w:t xml:space="preserve">Potilastiedon arkiston Kertomus ja lomakkeet määrittelyä [4] seuraavien kohtien osalta: </w:t>
      </w:r>
    </w:p>
    <w:p w14:paraId="358749EC" w14:textId="77777777" w:rsidR="00A2798D" w:rsidRPr="00C32AA7" w:rsidRDefault="00A2798D" w:rsidP="00A2798D">
      <w:pPr>
        <w:pStyle w:val="Luettelokappale"/>
        <w:numPr>
          <w:ilvl w:val="0"/>
          <w:numId w:val="43"/>
        </w:numPr>
        <w:spacing w:line="259" w:lineRule="auto"/>
        <w:rPr>
          <w:sz w:val="20"/>
          <w:szCs w:val="20"/>
        </w:rPr>
      </w:pPr>
      <w:r w:rsidRPr="00C32AA7">
        <w:rPr>
          <w:sz w:val="20"/>
          <w:szCs w:val="20"/>
        </w:rPr>
        <w:t>yleinen kertomusrakenne eli merkinnän rakenne (näkymä-hoitoprosessin vaihe-otsikko-näyttömuoto-rakenteinen muoto)</w:t>
      </w:r>
    </w:p>
    <w:p w14:paraId="222BA293" w14:textId="72490EFC" w:rsidR="00A2798D" w:rsidRDefault="00A2798D" w:rsidP="00A2798D">
      <w:pPr>
        <w:pStyle w:val="Luettelokappale"/>
        <w:numPr>
          <w:ilvl w:val="0"/>
          <w:numId w:val="43"/>
        </w:numPr>
        <w:spacing w:line="259" w:lineRule="auto"/>
        <w:rPr>
          <w:sz w:val="20"/>
          <w:szCs w:val="20"/>
        </w:rPr>
      </w:pPr>
      <w:r w:rsidRPr="00C32AA7">
        <w:rPr>
          <w:sz w:val="20"/>
          <w:szCs w:val="20"/>
        </w:rPr>
        <w:t xml:space="preserve">merkinnän rakenteen muodostamisen tarkemmat ohjeistukset (merkinnän tekijä, merkinnän tekijän </w:t>
      </w:r>
      <w:r w:rsidR="00150A32">
        <w:rPr>
          <w:sz w:val="20"/>
          <w:szCs w:val="20"/>
        </w:rPr>
        <w:t xml:space="preserve">eri roolit, merkinnän </w:t>
      </w:r>
      <w:r w:rsidRPr="00C32AA7">
        <w:rPr>
          <w:sz w:val="20"/>
          <w:szCs w:val="20"/>
        </w:rPr>
        <w:t>aika, merkinnän korjaus</w:t>
      </w:r>
      <w:r>
        <w:rPr>
          <w:sz w:val="20"/>
          <w:szCs w:val="20"/>
        </w:rPr>
        <w:t>, potilaan tiedot</w:t>
      </w:r>
      <w:r w:rsidRPr="00C32AA7">
        <w:rPr>
          <w:sz w:val="20"/>
          <w:szCs w:val="20"/>
        </w:rPr>
        <w:t xml:space="preserve"> jne.)</w:t>
      </w:r>
    </w:p>
    <w:p w14:paraId="7F08B1F2" w14:textId="77777777" w:rsidR="00A2798D" w:rsidRDefault="00A2798D" w:rsidP="00A2798D">
      <w:r>
        <w:lastRenderedPageBreak/>
        <w:t>Huom. tämä CDA R2 määrittely tarkentaa edellä mainittuja merkinnän rakenteen muodostamisen ohjeita, nämä kohdat on korostettu määrittelyssä erikseen.</w:t>
      </w:r>
    </w:p>
    <w:p w14:paraId="39A9507D" w14:textId="77777777" w:rsidR="00A2798D" w:rsidRDefault="00A2798D" w:rsidP="002A7C26"/>
    <w:p w14:paraId="35797300" w14:textId="7AFBD468" w:rsidR="002A7C26" w:rsidRDefault="00A2798D" w:rsidP="00A2798D">
      <w:r>
        <w:t>L</w:t>
      </w:r>
      <w:r w:rsidR="00C32AA7">
        <w:t>ähete- ja hoitopalaute CDA R2 määrittely kuuluu tiettyyn Potilastiedon arkiston määrittelykokoelmaan [</w:t>
      </w:r>
      <w:r w:rsidR="008D281B">
        <w:t>2</w:t>
      </w:r>
      <w:r w:rsidR="00C32AA7">
        <w:t xml:space="preserve">]. </w:t>
      </w:r>
      <w:r w:rsidR="008D281B">
        <w:t xml:space="preserve">Tämä </w:t>
      </w:r>
      <w:r w:rsidR="00C32AA7">
        <w:t xml:space="preserve">CDA R2 määrittely noudattaa aina sen Kertomus ja lomakkeet määrittelyn </w:t>
      </w:r>
      <w:r>
        <w:t xml:space="preserve">[4] </w:t>
      </w:r>
      <w:r w:rsidR="00C32AA7">
        <w:t xml:space="preserve">versiota, joka löytyy samasta määrittelykokoelmasta </w:t>
      </w:r>
      <w:r>
        <w:t>tämän CDA R2 määrittelyn kanssa</w:t>
      </w:r>
      <w:r w:rsidR="00C32AA7">
        <w:t xml:space="preserve">. </w:t>
      </w:r>
      <w:r>
        <w:t xml:space="preserve">Kertomus ja lomakkeet määrittelyn versioituessa Lähete- ja hoitopalaute CDA R2 määrittelystä ei tehdä uutta versiota, vaan merkinnän rakenteet ja muodostamisen ohjeistukset noudattavat samasta määrittelykokoelmasta löytyvää Kertomus ja lomakkeet määrittelyä. Täten Lähete- ja hoitopalaute CDA R2 määrittelystä ei tehdä uutta versiota, eikä sen </w:t>
      </w:r>
      <w:proofErr w:type="spellStart"/>
      <w:r>
        <w:t>templateId</w:t>
      </w:r>
      <w:proofErr w:type="spellEnd"/>
      <w:r>
        <w:t>-tunnistetta tarvitse muuttaa toteutuksissa, jos pelkästään Kertomus ja lomakkeet määrittelyyn tehdään muutoksia.</w:t>
      </w:r>
    </w:p>
    <w:p w14:paraId="2A108CA6" w14:textId="02C05E29" w:rsidR="00C456F7" w:rsidRDefault="00C456F7" w:rsidP="00A2798D"/>
    <w:p w14:paraId="28E902A5" w14:textId="77777777" w:rsidR="00C456F7" w:rsidRPr="002A7C26" w:rsidRDefault="00C456F7" w:rsidP="00A2798D"/>
    <w:p w14:paraId="2D081CCA" w14:textId="7D2F3EDF" w:rsidR="00C32AA7" w:rsidRPr="00C32AA7" w:rsidRDefault="00C32AA7" w:rsidP="00C32AA7">
      <w:pPr>
        <w:spacing w:line="259" w:lineRule="auto"/>
        <w:ind w:left="360"/>
      </w:pPr>
    </w:p>
    <w:p w14:paraId="1889A7BE" w14:textId="423D3FFF" w:rsidR="00C32AA7" w:rsidRDefault="002A7C26" w:rsidP="00C32AA7">
      <w:r w:rsidRPr="00CC1036">
        <w:t>Lähetteen ja hoitopalautteen</w:t>
      </w:r>
      <w:r>
        <w:t xml:space="preserve"> CDA R2 potilaskertomus</w:t>
      </w:r>
      <w:r w:rsidRPr="00CC1036">
        <w:t>rakenne</w:t>
      </w:r>
      <w:r>
        <w:t xml:space="preserve"> muodostuu seuraavasti:</w:t>
      </w:r>
    </w:p>
    <w:p w14:paraId="09EFF945" w14:textId="6BD143F0" w:rsidR="00AF12AD" w:rsidRPr="00CC1036" w:rsidRDefault="00AF12AD" w:rsidP="0024249E"/>
    <w:p w14:paraId="563A9100" w14:textId="375E170B" w:rsidR="00AF12AD" w:rsidRDefault="00AF12AD" w:rsidP="0024249E">
      <w:r w:rsidRPr="00704188">
        <w:rPr>
          <w:noProof/>
          <w:lang w:eastAsia="fi-FI"/>
        </w:rPr>
        <w:lastRenderedPageBreak/>
        <w:drawing>
          <wp:anchor distT="0" distB="0" distL="114300" distR="114300" simplePos="0" relativeHeight="251662336" behindDoc="0" locked="0" layoutInCell="1" allowOverlap="1" wp14:anchorId="4765A48E" wp14:editId="2166B86D">
            <wp:simplePos x="0" y="0"/>
            <wp:positionH relativeFrom="column">
              <wp:posOffset>9525</wp:posOffset>
            </wp:positionH>
            <wp:positionV relativeFrom="paragraph">
              <wp:posOffset>182245</wp:posOffset>
            </wp:positionV>
            <wp:extent cx="5028565" cy="3886200"/>
            <wp:effectExtent l="0" t="0" r="0" b="0"/>
            <wp:wrapTopAndBottom/>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24249E">
      <w:r w:rsidRPr="005E61B2">
        <w:rPr>
          <w:b/>
        </w:rPr>
        <w:t>Kuva 1.</w:t>
      </w:r>
      <w:r>
        <w:t xml:space="preserve"> Kertomuksen yleinen CDA R2 rakenne.</w:t>
      </w:r>
    </w:p>
    <w:p w14:paraId="5CFC508F" w14:textId="77777777" w:rsidR="00AF12AD" w:rsidRDefault="00AF12AD" w:rsidP="0024249E"/>
    <w:p w14:paraId="56AB613A" w14:textId="53589753" w:rsidR="00AF12AD" w:rsidRDefault="00AF12AD" w:rsidP="0024249E">
      <w:r>
        <w:t xml:space="preserve">Varsinainen lähete siirretään omana asiakirjanaan LÄH-näkymän alla, samoin hoitopalaute omana asiakirjanaan PAL-näkymän alla. Molempien asiakirjojen </w:t>
      </w:r>
      <w:proofErr w:type="spellStart"/>
      <w:r>
        <w:t>header</w:t>
      </w:r>
      <w:proofErr w:type="spellEnd"/>
      <w:r>
        <w:t xml:space="preserve">-osuus toteutetaan Potilastiedon arkiston </w:t>
      </w:r>
      <w:proofErr w:type="spellStart"/>
      <w:r>
        <w:t>Header</w:t>
      </w:r>
      <w:proofErr w:type="spellEnd"/>
      <w:r>
        <w:t xml:space="preserve"> -määrittelyjen mukaisesti</w:t>
      </w:r>
      <w:r w:rsidR="00BE3880">
        <w:t xml:space="preserve"> [</w:t>
      </w:r>
      <w:r w:rsidR="008D281B">
        <w:t>2</w:t>
      </w:r>
      <w:r w:rsidR="00BE3880">
        <w:t>]</w:t>
      </w:r>
      <w:r>
        <w:t xml:space="preserve">, eikä </w:t>
      </w:r>
      <w:proofErr w:type="spellStart"/>
      <w:r>
        <w:t>heade</w:t>
      </w:r>
      <w:r w:rsidR="008D281B">
        <w:t>r</w:t>
      </w:r>
      <w:proofErr w:type="spellEnd"/>
      <w:r w:rsidR="008D281B">
        <w:t>-osuuden</w:t>
      </w:r>
      <w:r>
        <w:t xml:space="preserve"> sisältöä siten kuvata erikseen tässä dokumentissa.</w:t>
      </w:r>
    </w:p>
    <w:p w14:paraId="07BDE1C3" w14:textId="77777777" w:rsidR="00AF12AD" w:rsidRDefault="00AF12AD" w:rsidP="0024249E"/>
    <w:p w14:paraId="1A8ABAB4" w14:textId="77777777" w:rsidR="00AF12AD" w:rsidRDefault="00AF12AD" w:rsidP="0024249E">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arkistoitaviin lähetteiden ja hoitopalautteiden CDA R2 tietosisältöihin on annettava </w:t>
      </w:r>
      <w:r w:rsidRPr="009725CB">
        <w:t>tarpeelliset, eheät ja kattavat merkinnät lähetteen käsittelystä</w:t>
      </w:r>
      <w:r>
        <w:t>. Vastuu näiden tietojen sisällyttämisestä asiakirjoihin on palveluiden antajien tietojärjestelmillä</w:t>
      </w:r>
    </w:p>
    <w:p w14:paraId="57293C18" w14:textId="77777777" w:rsidR="00AF12AD" w:rsidRDefault="00AF12AD" w:rsidP="0024249E"/>
    <w:p w14:paraId="020B4E70" w14:textId="7C8D2939" w:rsidR="00AF12AD" w:rsidRDefault="00AF12AD" w:rsidP="0024249E">
      <w:r>
        <w:lastRenderedPageBreak/>
        <w:t xml:space="preserve">Lähete-hoitopalautteen kenttäkoodeissa yhdistetään useita eri tietoja (varsinkin </w:t>
      </w:r>
      <w:proofErr w:type="spellStart"/>
      <w:r>
        <w:t>PikaXML</w:t>
      </w:r>
      <w:proofErr w:type="spellEnd"/>
      <w:r>
        <w:t xml:space="preserve">-tiedoissa). Jos kaikkia tietokentän tietoja ei voi antaa/ole tiedossa, on puuttuviin tietoihin annettava </w:t>
      </w:r>
      <w:proofErr w:type="spellStart"/>
      <w:r>
        <w:t>nullFlavor</w:t>
      </w:r>
      <w:proofErr w:type="spellEnd"/>
      <w:r>
        <w:t xml:space="preserve">="NA". </w:t>
      </w:r>
    </w:p>
    <w:p w14:paraId="18F2CF04" w14:textId="77777777" w:rsidR="0024249E" w:rsidRDefault="0024249E" w:rsidP="0024249E"/>
    <w:p w14:paraId="06CCD34A" w14:textId="6F5131DD" w:rsidR="00AF12AD" w:rsidRPr="0024249E" w:rsidRDefault="00AF12AD" w:rsidP="0024249E">
      <w:pPr>
        <w:rPr>
          <w:b/>
        </w:rPr>
      </w:pPr>
      <w:r w:rsidRPr="0024249E">
        <w:rPr>
          <w:b/>
        </w:rPr>
        <w:t>Lähete-rakenne:</w:t>
      </w:r>
    </w:p>
    <w:p w14:paraId="7AD284FD" w14:textId="77777777" w:rsidR="00AF12AD" w:rsidRDefault="00AF12AD" w:rsidP="0024249E"/>
    <w:p w14:paraId="7944DD33" w14:textId="2FF417FD" w:rsidR="00AF12AD" w:rsidRDefault="00AF12AD" w:rsidP="0024249E">
      <w:r>
        <w:t xml:space="preserve">Lähetteen </w:t>
      </w:r>
      <w:proofErr w:type="spellStart"/>
      <w:r>
        <w:t>body</w:t>
      </w:r>
      <w:proofErr w:type="spellEnd"/>
      <w:r>
        <w:t xml:space="preserve">-rakenne koostuu lähete-merkinnästä, jonka näkymätunnus </w:t>
      </w:r>
      <w:proofErr w:type="gramStart"/>
      <w:r>
        <w:t>on LÄH. Lähete siirretään</w:t>
      </w:r>
      <w:proofErr w:type="gramEnd"/>
      <w:r>
        <w:t xml:space="preserve">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42491A67" w14:textId="77777777" w:rsidR="00C456F7" w:rsidRDefault="00C456F7" w:rsidP="0024249E"/>
    <w:p w14:paraId="61E6F5D2" w14:textId="77777777" w:rsidR="00AF12AD" w:rsidRDefault="00AF12AD" w:rsidP="0024249E"/>
    <w:p w14:paraId="747162B6" w14:textId="77777777" w:rsidR="00AF12AD" w:rsidRPr="00CC1036" w:rsidRDefault="00AF12AD" w:rsidP="0024249E">
      <w:r>
        <w:t>Lähete</w:t>
      </w:r>
    </w:p>
    <w:p w14:paraId="3CE4CFC3" w14:textId="77777777" w:rsidR="00AF12AD" w:rsidRDefault="00AF12AD" w:rsidP="0024249E">
      <w:r>
        <w:tab/>
        <w:t>Määrittämätön hoitoprosessin vaihe</w:t>
      </w:r>
    </w:p>
    <w:p w14:paraId="31033831" w14:textId="77777777" w:rsidR="00AF12AD" w:rsidRDefault="00AF12AD" w:rsidP="0024249E">
      <w:r>
        <w:tab/>
      </w:r>
      <w:r>
        <w:tab/>
        <w:t>Lähetteen tekniset ja osapuolitiedot</w:t>
      </w:r>
    </w:p>
    <w:p w14:paraId="638F8D29" w14:textId="77777777" w:rsidR="00AF12AD" w:rsidRDefault="00AF12AD" w:rsidP="0024249E">
      <w:r>
        <w:tab/>
      </w:r>
      <w:r>
        <w:tab/>
      </w:r>
      <w:r>
        <w:tab/>
        <w:t>tietokentät</w:t>
      </w:r>
    </w:p>
    <w:p w14:paraId="1527442D" w14:textId="77777777" w:rsidR="00AF12AD" w:rsidRDefault="00AF12AD" w:rsidP="0024249E">
      <w:r>
        <w:tab/>
      </w:r>
      <w:r>
        <w:tab/>
        <w:t>Hoidon kiireellisyys</w:t>
      </w:r>
    </w:p>
    <w:p w14:paraId="1E6F2381" w14:textId="77777777" w:rsidR="00AF12AD" w:rsidRDefault="00AF12AD" w:rsidP="0024249E">
      <w:r>
        <w:tab/>
      </w:r>
      <w:r>
        <w:tab/>
      </w:r>
      <w:r>
        <w:tab/>
      </w:r>
    </w:p>
    <w:p w14:paraId="28B1C556" w14:textId="77777777" w:rsidR="00AF12AD" w:rsidRDefault="00AF12AD" w:rsidP="0024249E">
      <w:r>
        <w:t>Tulotilanne</w:t>
      </w:r>
    </w:p>
    <w:p w14:paraId="46EC33EE" w14:textId="77777777" w:rsidR="00AF12AD" w:rsidRDefault="00AF12AD" w:rsidP="0024249E">
      <w:r>
        <w:tab/>
      </w:r>
      <w:r>
        <w:tab/>
        <w:t>Lähetteessä käytettävät otsikot</w:t>
      </w:r>
    </w:p>
    <w:p w14:paraId="6E911A6F" w14:textId="77777777" w:rsidR="00AF12AD" w:rsidRDefault="00AF12AD" w:rsidP="0024249E">
      <w:r>
        <w:tab/>
      </w:r>
      <w:r>
        <w:tab/>
      </w:r>
      <w:r>
        <w:tab/>
      </w:r>
    </w:p>
    <w:p w14:paraId="4FB00085" w14:textId="77777777" w:rsidR="00AF12AD" w:rsidRDefault="00AF12AD" w:rsidP="0024249E">
      <w:r>
        <w:tab/>
      </w:r>
    </w:p>
    <w:p w14:paraId="2E10D33F" w14:textId="77777777" w:rsidR="00AF12AD" w:rsidRDefault="00AF12AD" w:rsidP="0024249E"/>
    <w:p w14:paraId="5684E510" w14:textId="77777777" w:rsidR="00AF12AD" w:rsidRDefault="00AF12AD" w:rsidP="0024249E">
      <w:r>
        <w:t>Luvussa 2 on listattuna näkymittäin ja hoitoprosessin vaiheittain lähetteen otsikot ja tietokentät.</w:t>
      </w:r>
    </w:p>
    <w:p w14:paraId="43547419" w14:textId="77777777" w:rsidR="00AF12AD" w:rsidRDefault="00AF12AD" w:rsidP="0024249E"/>
    <w:p w14:paraId="19F6C265" w14:textId="77777777" w:rsidR="00AF12AD" w:rsidRPr="00CC1036" w:rsidRDefault="00AF12AD" w:rsidP="0024249E">
      <w:r w:rsidRPr="0024249E">
        <w:rPr>
          <w:b/>
        </w:rPr>
        <w:t>Hoitopalaute-rakenne</w:t>
      </w:r>
      <w:r w:rsidRPr="00CC1036">
        <w:t>:</w:t>
      </w:r>
    </w:p>
    <w:p w14:paraId="2A8C51F8" w14:textId="77777777" w:rsidR="00AF12AD" w:rsidRDefault="00AF12AD" w:rsidP="0024249E"/>
    <w:p w14:paraId="64315030" w14:textId="4267AF9F" w:rsidR="00AF12AD" w:rsidRDefault="00AF12AD" w:rsidP="0024249E">
      <w:r>
        <w:t>Hoitopalautteen rakenne koostuu hoitopalaute-merkinnästä, jonka näkymätunnus on PAL. Hoitopalaute siirretään omana PAL-näkymänään, jonka alla ovat hoitoprosessin vaiheina "Määrittämät</w:t>
      </w:r>
      <w:r w:rsidR="00DC4339">
        <w:t>ön</w:t>
      </w:r>
      <w:r>
        <w:t xml:space="preserve"> hoitoprosessin 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24249E"/>
    <w:p w14:paraId="52DE2B03" w14:textId="77777777" w:rsidR="00AF12AD" w:rsidRDefault="00AF12AD" w:rsidP="0024249E"/>
    <w:p w14:paraId="3024E94F" w14:textId="77777777" w:rsidR="00AF12AD" w:rsidRPr="00D93913" w:rsidRDefault="00AF12AD" w:rsidP="0024249E">
      <w:r>
        <w:t>Hoitopalaute</w:t>
      </w:r>
    </w:p>
    <w:p w14:paraId="13173FAA" w14:textId="77777777" w:rsidR="00AF12AD" w:rsidRDefault="00AF12AD" w:rsidP="0024249E">
      <w:r>
        <w:tab/>
        <w:t>Määrittämätön hoitoprosessin vaihe</w:t>
      </w:r>
    </w:p>
    <w:p w14:paraId="7DF20690" w14:textId="77777777" w:rsidR="00AF12AD" w:rsidRDefault="00AF12AD" w:rsidP="0024249E">
      <w:r>
        <w:tab/>
      </w:r>
      <w:r>
        <w:tab/>
        <w:t>Lähetteen tekniset ja osapuolitiedot</w:t>
      </w:r>
    </w:p>
    <w:p w14:paraId="48F2D027" w14:textId="77777777" w:rsidR="00AF12AD" w:rsidRDefault="00AF12AD" w:rsidP="0024249E">
      <w:r>
        <w:tab/>
      </w:r>
      <w:r>
        <w:tab/>
      </w:r>
      <w:r>
        <w:tab/>
        <w:t>tietokentät</w:t>
      </w:r>
    </w:p>
    <w:p w14:paraId="26283C2A" w14:textId="77777777" w:rsidR="00AF12AD" w:rsidRDefault="00AF12AD" w:rsidP="0024249E">
      <w:r>
        <w:tab/>
      </w:r>
      <w:r>
        <w:tab/>
      </w:r>
    </w:p>
    <w:p w14:paraId="7098E27C" w14:textId="77777777" w:rsidR="00AF12AD" w:rsidRDefault="00AF12AD" w:rsidP="0024249E">
      <w:r>
        <w:lastRenderedPageBreak/>
        <w:t>Hoidon arviointi</w:t>
      </w:r>
    </w:p>
    <w:p w14:paraId="343596F9" w14:textId="77777777" w:rsidR="00AF12AD" w:rsidRDefault="00AF12AD" w:rsidP="0024249E">
      <w:r>
        <w:tab/>
      </w:r>
      <w:r>
        <w:tab/>
        <w:t>Hoitopalautteessa käytettävät otsikot</w:t>
      </w:r>
    </w:p>
    <w:p w14:paraId="06EDA5E7" w14:textId="77777777" w:rsidR="00AF12AD" w:rsidRDefault="00AF12AD" w:rsidP="0024249E">
      <w:r>
        <w:tab/>
      </w:r>
      <w:r>
        <w:tab/>
      </w:r>
      <w:r>
        <w:tab/>
      </w:r>
    </w:p>
    <w:p w14:paraId="6602416B" w14:textId="77777777" w:rsidR="00AF12AD" w:rsidRDefault="00AF12AD" w:rsidP="0024249E"/>
    <w:p w14:paraId="7F94900A" w14:textId="77777777" w:rsidR="00AF12AD" w:rsidRDefault="00AF12AD" w:rsidP="0024249E">
      <w:r>
        <w:t>Luvussa 3 on listattuna näkymittäin ja hoitoprosessin vaiheittain hoitopalautteen otsikot ja tietokentät.</w:t>
      </w:r>
    </w:p>
    <w:p w14:paraId="0C7A9C21" w14:textId="1D65B795" w:rsidR="00587F5D" w:rsidRDefault="00587F5D" w:rsidP="0024249E"/>
    <w:p w14:paraId="62409A81" w14:textId="77777777" w:rsidR="00587F5D" w:rsidRDefault="00587F5D" w:rsidP="0024249E"/>
    <w:p w14:paraId="73C31EED" w14:textId="19FB6B58" w:rsidR="00587F5D" w:rsidRDefault="00587F5D" w:rsidP="00587F5D">
      <w:pPr>
        <w:pStyle w:val="Otsikko2"/>
      </w:pPr>
      <w:bookmarkStart w:id="11" w:name="_Toc42776449"/>
      <w:r w:rsidRPr="00587F5D">
        <w:t>Viitatut määrittelyt</w:t>
      </w:r>
      <w:bookmarkEnd w:id="11"/>
    </w:p>
    <w:p w14:paraId="5D51DDDE" w14:textId="027943E5" w:rsidR="00587F5D" w:rsidRDefault="00587F5D" w:rsidP="00587F5D"/>
    <w:tbl>
      <w:tblPr>
        <w:tblW w:w="8647" w:type="dxa"/>
        <w:tblLayout w:type="fixed"/>
        <w:tblLook w:val="01E0" w:firstRow="1" w:lastRow="1" w:firstColumn="1" w:lastColumn="1" w:noHBand="0" w:noVBand="0"/>
      </w:tblPr>
      <w:tblGrid>
        <w:gridCol w:w="616"/>
        <w:gridCol w:w="2111"/>
        <w:gridCol w:w="5920"/>
      </w:tblGrid>
      <w:tr w:rsidR="00587F5D" w:rsidRPr="006D7152" w14:paraId="4E36647D" w14:textId="77777777" w:rsidTr="00587F5D">
        <w:tc>
          <w:tcPr>
            <w:tcW w:w="616" w:type="dxa"/>
          </w:tcPr>
          <w:p w14:paraId="53BE65E5" w14:textId="51897FB7" w:rsidR="00587F5D" w:rsidRPr="006D7152" w:rsidRDefault="00587F5D" w:rsidP="00587F5D">
            <w:pPr>
              <w:rPr>
                <w:szCs w:val="24"/>
              </w:rPr>
            </w:pPr>
            <w:r>
              <w:rPr>
                <w:szCs w:val="24"/>
              </w:rPr>
              <w:t>[1</w:t>
            </w:r>
            <w:r w:rsidRPr="006D7152">
              <w:rPr>
                <w:szCs w:val="24"/>
              </w:rPr>
              <w:t>]</w:t>
            </w:r>
          </w:p>
        </w:tc>
        <w:tc>
          <w:tcPr>
            <w:tcW w:w="2111" w:type="dxa"/>
          </w:tcPr>
          <w:p w14:paraId="4A57EA31" w14:textId="77777777" w:rsidR="00587F5D" w:rsidRPr="006D7152" w:rsidRDefault="00587F5D" w:rsidP="00587F5D">
            <w:pPr>
              <w:rPr>
                <w:szCs w:val="24"/>
              </w:rPr>
            </w:pPr>
            <w:r>
              <w:rPr>
                <w:szCs w:val="24"/>
              </w:rPr>
              <w:t>THL</w:t>
            </w:r>
          </w:p>
        </w:tc>
        <w:tc>
          <w:tcPr>
            <w:tcW w:w="5920" w:type="dxa"/>
          </w:tcPr>
          <w:p w14:paraId="29C03823" w14:textId="29456814" w:rsidR="00587F5D" w:rsidRPr="00027C8C" w:rsidRDefault="00027C8C" w:rsidP="00587F5D">
            <w:pPr>
              <w:rPr>
                <w:color w:val="000000"/>
                <w:szCs w:val="24"/>
              </w:rPr>
            </w:pPr>
            <w:bookmarkStart w:id="12" w:name="_GoBack"/>
            <w:r w:rsidRPr="00B25B71">
              <w:rPr>
                <w:rStyle w:val="normaltextrun"/>
                <w:color w:val="000000"/>
                <w:shd w:val="clear" w:color="auto" w:fill="FFFFFF"/>
              </w:rPr>
              <w:t xml:space="preserve">Potilastiedon arkiston toiminnalliset vaatimukset </w:t>
            </w:r>
            <w:proofErr w:type="spellStart"/>
            <w:r w:rsidRPr="00B25B71">
              <w:rPr>
                <w:rStyle w:val="normaltextrun"/>
                <w:color w:val="000000"/>
                <w:shd w:val="clear" w:color="auto" w:fill="FFFFFF"/>
              </w:rPr>
              <w:t>sosiaali</w:t>
            </w:r>
            <w:proofErr w:type="spellEnd"/>
            <w:r w:rsidRPr="00B25B71">
              <w:rPr>
                <w:rStyle w:val="normaltextrun"/>
                <w:color w:val="000000"/>
                <w:shd w:val="clear" w:color="auto" w:fill="FFFFFF"/>
              </w:rPr>
              <w:t>-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r w:rsidRPr="00BA079B" w:rsidDel="000D78A9">
              <w:rPr>
                <w:color w:val="000000"/>
                <w:szCs w:val="24"/>
              </w:rPr>
              <w:t xml:space="preserve"> </w:t>
            </w:r>
            <w:bookmarkEnd w:id="12"/>
          </w:p>
        </w:tc>
      </w:tr>
      <w:tr w:rsidR="00587F5D" w:rsidRPr="006D7152" w14:paraId="5FA7E238" w14:textId="77777777" w:rsidTr="00587F5D">
        <w:tc>
          <w:tcPr>
            <w:tcW w:w="616" w:type="dxa"/>
          </w:tcPr>
          <w:p w14:paraId="17B9FE15" w14:textId="1B12E913" w:rsidR="00587F5D" w:rsidRPr="006D7152" w:rsidRDefault="000668A9" w:rsidP="00587F5D">
            <w:pPr>
              <w:rPr>
                <w:szCs w:val="24"/>
                <w:lang w:val="en-US"/>
              </w:rPr>
            </w:pPr>
            <w:r>
              <w:rPr>
                <w:szCs w:val="24"/>
                <w:lang w:val="en-US"/>
              </w:rPr>
              <w:t>[2]</w:t>
            </w:r>
          </w:p>
        </w:tc>
        <w:tc>
          <w:tcPr>
            <w:tcW w:w="2111" w:type="dxa"/>
          </w:tcPr>
          <w:p w14:paraId="555529F8" w14:textId="2349ED03" w:rsidR="00587F5D" w:rsidRPr="006D7152" w:rsidRDefault="000668A9" w:rsidP="00587F5D">
            <w:pPr>
              <w:rPr>
                <w:szCs w:val="24"/>
                <w:lang w:val="en-US"/>
              </w:rPr>
            </w:pPr>
            <w:proofErr w:type="spellStart"/>
            <w:r>
              <w:rPr>
                <w:szCs w:val="24"/>
                <w:lang w:val="en-US"/>
              </w:rPr>
              <w:t>Kela</w:t>
            </w:r>
            <w:proofErr w:type="spellEnd"/>
          </w:p>
        </w:tc>
        <w:tc>
          <w:tcPr>
            <w:tcW w:w="5920" w:type="dxa"/>
          </w:tcPr>
          <w:p w14:paraId="3F37EDBB" w14:textId="27050910" w:rsidR="00587F5D" w:rsidRPr="006D7152" w:rsidRDefault="008D281B" w:rsidP="00587F5D">
            <w:pPr>
              <w:rPr>
                <w:szCs w:val="24"/>
              </w:rPr>
            </w:pPr>
            <w:r w:rsidRPr="008D281B">
              <w:rPr>
                <w:szCs w:val="24"/>
              </w:rPr>
              <w:t>Kanta-palveluihin tallennettavia asiakirjoja koskevien määrittelyjenversiointikäytännöt</w:t>
            </w:r>
            <w:r>
              <w:rPr>
                <w:szCs w:val="24"/>
              </w:rPr>
              <w:t xml:space="preserve"> v1.0 tai sitä uudempi julkaisuversio</w:t>
            </w:r>
          </w:p>
        </w:tc>
      </w:tr>
      <w:tr w:rsidR="00587F5D" w:rsidRPr="00B7671B" w14:paraId="0E30D848" w14:textId="77777777" w:rsidTr="00587F5D">
        <w:tc>
          <w:tcPr>
            <w:tcW w:w="616" w:type="dxa"/>
          </w:tcPr>
          <w:p w14:paraId="469E5C87" w14:textId="6D1B49D3" w:rsidR="00587F5D" w:rsidRPr="006D7152" w:rsidRDefault="00587F5D" w:rsidP="00587F5D">
            <w:pPr>
              <w:rPr>
                <w:szCs w:val="24"/>
                <w:lang w:val="en-US"/>
              </w:rPr>
            </w:pPr>
            <w:r>
              <w:rPr>
                <w:szCs w:val="24"/>
                <w:lang w:val="en-US"/>
              </w:rPr>
              <w:t>[</w:t>
            </w:r>
            <w:r w:rsidR="000668A9">
              <w:rPr>
                <w:szCs w:val="24"/>
                <w:lang w:val="en-US"/>
              </w:rPr>
              <w:t>3</w:t>
            </w:r>
            <w:r w:rsidRPr="006D7152">
              <w:rPr>
                <w:szCs w:val="24"/>
                <w:lang w:val="en-US"/>
              </w:rPr>
              <w:t>]</w:t>
            </w:r>
          </w:p>
        </w:tc>
        <w:tc>
          <w:tcPr>
            <w:tcW w:w="2111" w:type="dxa"/>
          </w:tcPr>
          <w:p w14:paraId="44508D3F" w14:textId="651185A2" w:rsidR="00587F5D" w:rsidRPr="006D7152" w:rsidRDefault="00587F5D" w:rsidP="00587F5D">
            <w:pPr>
              <w:rPr>
                <w:szCs w:val="24"/>
                <w:lang w:val="en-US"/>
              </w:rPr>
            </w:pPr>
            <w:r>
              <w:rPr>
                <w:szCs w:val="24"/>
              </w:rPr>
              <w:t>HL7 Finland</w:t>
            </w:r>
          </w:p>
        </w:tc>
        <w:tc>
          <w:tcPr>
            <w:tcW w:w="5920" w:type="dxa"/>
          </w:tcPr>
          <w:p w14:paraId="61477A6F" w14:textId="05665322" w:rsidR="00587F5D" w:rsidRPr="00B7671B" w:rsidRDefault="00587F5D" w:rsidP="00587F5D">
            <w:pPr>
              <w:rPr>
                <w:szCs w:val="24"/>
              </w:rPr>
            </w:pPr>
            <w:r w:rsidRPr="00CB79FA">
              <w:rPr>
                <w:szCs w:val="24"/>
              </w:rPr>
              <w:t xml:space="preserve">Potilastiedon arkiston CDA R2 </w:t>
            </w:r>
            <w:proofErr w:type="spellStart"/>
            <w:r w:rsidRPr="00CB79FA">
              <w:rPr>
                <w:szCs w:val="24"/>
              </w:rPr>
              <w:t>Header</w:t>
            </w:r>
            <w:proofErr w:type="spellEnd"/>
            <w:r w:rsidRPr="00B7671B">
              <w:rPr>
                <w:szCs w:val="24"/>
              </w:rPr>
              <w:t xml:space="preserve"> OID: 1.2.246.777.11.2015.38 Versio 4.66.1 tai sitä </w:t>
            </w:r>
            <w:r>
              <w:rPr>
                <w:szCs w:val="24"/>
              </w:rPr>
              <w:t>uudempi</w:t>
            </w:r>
            <w:r w:rsidRPr="00B7671B">
              <w:rPr>
                <w:szCs w:val="24"/>
              </w:rPr>
              <w:t xml:space="preserve"> julkaisuversio</w:t>
            </w:r>
            <w:r>
              <w:rPr>
                <w:szCs w:val="24"/>
              </w:rPr>
              <w:t xml:space="preserve">, joka on samassa määrittelykokoelmassa tämän </w:t>
            </w:r>
            <w:r w:rsidR="00886782">
              <w:rPr>
                <w:szCs w:val="24"/>
              </w:rPr>
              <w:t>Lähete- ja hoitopalautteen</w:t>
            </w:r>
            <w:r w:rsidR="00886782">
              <w:rPr>
                <w:szCs w:val="24"/>
              </w:rPr>
              <w:t xml:space="preserve"> CDA </w:t>
            </w:r>
            <w:r>
              <w:rPr>
                <w:szCs w:val="24"/>
              </w:rPr>
              <w:t>määrittelyn kanssa</w:t>
            </w:r>
          </w:p>
        </w:tc>
      </w:tr>
      <w:tr w:rsidR="00587F5D" w:rsidRPr="00B7671B" w14:paraId="4AF4EC74" w14:textId="77777777" w:rsidTr="00587F5D">
        <w:tc>
          <w:tcPr>
            <w:tcW w:w="616" w:type="dxa"/>
          </w:tcPr>
          <w:p w14:paraId="28D50DCA" w14:textId="4942859D" w:rsidR="00587F5D" w:rsidRDefault="00587F5D" w:rsidP="000668A9">
            <w:pPr>
              <w:rPr>
                <w:szCs w:val="24"/>
                <w:lang w:val="en-US"/>
              </w:rPr>
            </w:pPr>
            <w:r>
              <w:rPr>
                <w:szCs w:val="24"/>
                <w:lang w:val="en-US"/>
              </w:rPr>
              <w:t>[</w:t>
            </w:r>
            <w:r w:rsidR="000668A9">
              <w:rPr>
                <w:szCs w:val="24"/>
                <w:lang w:val="en-US"/>
              </w:rPr>
              <w:t>4</w:t>
            </w:r>
            <w:r>
              <w:rPr>
                <w:szCs w:val="24"/>
                <w:lang w:val="en-US"/>
              </w:rPr>
              <w:t>]</w:t>
            </w:r>
          </w:p>
        </w:tc>
        <w:tc>
          <w:tcPr>
            <w:tcW w:w="2111" w:type="dxa"/>
          </w:tcPr>
          <w:p w14:paraId="107ED59A" w14:textId="160D7E78" w:rsidR="00587F5D" w:rsidRDefault="00587F5D" w:rsidP="00587F5D">
            <w:pPr>
              <w:rPr>
                <w:szCs w:val="24"/>
              </w:rPr>
            </w:pPr>
            <w:r>
              <w:rPr>
                <w:szCs w:val="24"/>
              </w:rPr>
              <w:t>HL7 Finland</w:t>
            </w:r>
          </w:p>
        </w:tc>
        <w:tc>
          <w:tcPr>
            <w:tcW w:w="5920" w:type="dxa"/>
          </w:tcPr>
          <w:p w14:paraId="6CD538E7" w14:textId="1116AFB1" w:rsidR="00587F5D" w:rsidRPr="00CB79FA" w:rsidRDefault="00587F5D" w:rsidP="008679D0">
            <w:pPr>
              <w:rPr>
                <w:szCs w:val="24"/>
              </w:rPr>
            </w:pPr>
            <w:r>
              <w:rPr>
                <w:szCs w:val="24"/>
              </w:rPr>
              <w:t xml:space="preserve">Potilastiedon arkiston Kertomus ja lomakkeet OID: </w:t>
            </w:r>
            <w:r w:rsidR="008679D0" w:rsidRPr="008679D0">
              <w:rPr>
                <w:szCs w:val="24"/>
              </w:rPr>
              <w:t>1.2.246.777.11.2020.6</w:t>
            </w:r>
            <w:r>
              <w:rPr>
                <w:szCs w:val="24"/>
              </w:rPr>
              <w:t xml:space="preserve"> Versio </w:t>
            </w:r>
            <w:r w:rsidR="008679D0">
              <w:rPr>
                <w:szCs w:val="24"/>
              </w:rPr>
              <w:t>6.0</w:t>
            </w:r>
            <w:r>
              <w:rPr>
                <w:szCs w:val="24"/>
              </w:rPr>
              <w:t xml:space="preserve"> tai </w:t>
            </w:r>
            <w:r w:rsidRPr="00B7671B">
              <w:rPr>
                <w:szCs w:val="24"/>
              </w:rPr>
              <w:t xml:space="preserve">sitä </w:t>
            </w:r>
            <w:r w:rsidRPr="00B7671B" w:rsidDel="005D269F">
              <w:rPr>
                <w:szCs w:val="24"/>
              </w:rPr>
              <w:t>tuoreempi</w:t>
            </w:r>
            <w:r w:rsidR="000668A9">
              <w:rPr>
                <w:szCs w:val="24"/>
              </w:rPr>
              <w:t xml:space="preserve"> </w:t>
            </w:r>
            <w:r>
              <w:rPr>
                <w:szCs w:val="24"/>
              </w:rPr>
              <w:t>uudempi</w:t>
            </w:r>
            <w:r w:rsidRPr="00B7671B">
              <w:rPr>
                <w:szCs w:val="24"/>
              </w:rPr>
              <w:t xml:space="preserve"> julkaisuversio</w:t>
            </w:r>
            <w:r>
              <w:rPr>
                <w:szCs w:val="24"/>
              </w:rPr>
              <w:t xml:space="preserve">, joka on samassa määrittelykokoelmassa tämän </w:t>
            </w:r>
            <w:r w:rsidR="000668A9">
              <w:rPr>
                <w:szCs w:val="24"/>
              </w:rPr>
              <w:t>Lähete- ja hoitopalautteen CDA R2</w:t>
            </w:r>
            <w:r>
              <w:rPr>
                <w:szCs w:val="24"/>
              </w:rPr>
              <w:t xml:space="preserve"> määrittelyn kanssa</w:t>
            </w:r>
          </w:p>
        </w:tc>
      </w:tr>
    </w:tbl>
    <w:p w14:paraId="012E688F" w14:textId="77777777" w:rsidR="00587F5D" w:rsidRDefault="00587F5D" w:rsidP="00587F5D"/>
    <w:p w14:paraId="451BB1AE" w14:textId="77777777" w:rsidR="00587F5D" w:rsidRPr="00587F5D" w:rsidRDefault="00587F5D" w:rsidP="00587F5D"/>
    <w:p w14:paraId="62765CEF" w14:textId="77777777" w:rsidR="00AF12AD" w:rsidRDefault="00AF12AD" w:rsidP="0024249E"/>
    <w:p w14:paraId="71D8365B" w14:textId="77777777" w:rsidR="00AF12AD" w:rsidRDefault="00AF12AD" w:rsidP="00C456F7">
      <w:pPr>
        <w:pStyle w:val="Otsikko1"/>
      </w:pPr>
      <w:bookmarkStart w:id="13" w:name="_Toc384989340"/>
      <w:bookmarkStart w:id="14" w:name="_Toc42776450"/>
      <w:r>
        <w:t>Lähete</w:t>
      </w:r>
      <w:bookmarkEnd w:id="13"/>
      <w:bookmarkEnd w:id="14"/>
    </w:p>
    <w:p w14:paraId="0EAA3E31" w14:textId="77777777" w:rsidR="00AF12AD" w:rsidRDefault="00AF12AD" w:rsidP="0024249E"/>
    <w:p w14:paraId="34209E77" w14:textId="77777777" w:rsidR="00AF12AD" w:rsidRDefault="00AF12AD" w:rsidP="00C456F7">
      <w:pPr>
        <w:pStyle w:val="Otsikko2"/>
      </w:pPr>
      <w:bookmarkStart w:id="15" w:name="_Toc384989341"/>
      <w:bookmarkStart w:id="16" w:name="_Toc42776451"/>
      <w:r>
        <w:t>Lähetteen perusrakenne</w:t>
      </w:r>
      <w:bookmarkEnd w:id="15"/>
      <w:bookmarkEnd w:id="16"/>
    </w:p>
    <w:p w14:paraId="626C0BB4" w14:textId="77777777" w:rsidR="00AF12AD" w:rsidRDefault="00AF12AD" w:rsidP="0024249E"/>
    <w:p w14:paraId="38224BF6" w14:textId="793E5546" w:rsidR="002A7C26" w:rsidRDefault="00AF12AD" w:rsidP="002A7C26">
      <w:r>
        <w:t>Lähetteen rakenne noudattaa yleistä CDA R2-potilaskertomusrakennetta</w:t>
      </w:r>
      <w:r w:rsidR="002A7C26">
        <w:t>. Potilaskertomuksen perusrakenne on selitetty dokumentissa ”Kertomus ja lomakkeet"</w:t>
      </w:r>
      <w:r w:rsidR="008D281B">
        <w:t xml:space="preserve"> [4]</w:t>
      </w:r>
      <w:r w:rsidR="002A7C26">
        <w:t>.</w:t>
      </w:r>
    </w:p>
    <w:p w14:paraId="224BADAD" w14:textId="307FF8D0" w:rsidR="00AF12AD" w:rsidRDefault="00AF12AD" w:rsidP="0024249E"/>
    <w:p w14:paraId="4C528B9B" w14:textId="37F1813A" w:rsidR="00AF12AD" w:rsidRDefault="00AF12AD" w:rsidP="0024249E">
      <w:r>
        <w:t xml:space="preserve">Lähetteessä näkymätunnus ilmoitetaan ensimmäisellä </w:t>
      </w:r>
      <w:proofErr w:type="spellStart"/>
      <w:r>
        <w:t>section</w:t>
      </w:r>
      <w:proofErr w:type="spellEnd"/>
      <w:r>
        <w:t>-tasolla</w:t>
      </w:r>
      <w:r w:rsidR="006C59EC">
        <w:t xml:space="preserve"> (Näkymä-taso)</w:t>
      </w:r>
      <w:r>
        <w:t xml:space="preserve">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löytyy </w:t>
      </w:r>
      <w:proofErr w:type="spellStart"/>
      <w:r w:rsidRPr="00E37648">
        <w:t>THL:n</w:t>
      </w:r>
      <w:proofErr w:type="spellEnd"/>
      <w:r w:rsidRPr="00E37648">
        <w:t xml:space="preserve"> koodistopalvelimelta.</w:t>
      </w:r>
    </w:p>
    <w:p w14:paraId="15C29746" w14:textId="77777777" w:rsidR="00AF12AD" w:rsidRPr="00B163E9" w:rsidRDefault="00AF12AD" w:rsidP="0024249E">
      <w:pPr>
        <w:rPr>
          <w:highlight w:val="white"/>
          <w:lang w:eastAsia="fi-FI"/>
        </w:rPr>
      </w:pPr>
    </w:p>
    <w:p w14:paraId="6532035D" w14:textId="77777777" w:rsidR="00AF12AD" w:rsidRPr="005E61B2" w:rsidRDefault="00AF12AD" w:rsidP="0024249E">
      <w:pPr>
        <w:rPr>
          <w:color w:val="0000FF"/>
          <w:highlight w:val="white"/>
          <w:lang w:eastAsia="fi-FI"/>
        </w:rPr>
      </w:pPr>
      <w:r w:rsidRPr="005E61B2">
        <w:rPr>
          <w:color w:val="0000FF"/>
          <w:highlight w:val="white"/>
        </w:rPr>
        <w:t>&lt;</w:t>
      </w:r>
      <w:proofErr w:type="spellStart"/>
      <w:r w:rsidRPr="005E61B2">
        <w:rPr>
          <w:highlight w:val="white"/>
        </w:rPr>
        <w:t>structuredBody</w:t>
      </w:r>
      <w:proofErr w:type="spellEnd"/>
      <w:r w:rsidRPr="005E61B2">
        <w:rPr>
          <w:color w:val="0000FF"/>
          <w:highlight w:val="white"/>
        </w:rPr>
        <w:t>&gt;</w:t>
      </w:r>
    </w:p>
    <w:p w14:paraId="4AB7E3B2" w14:textId="77777777" w:rsidR="00AF12AD" w:rsidRPr="005E61B2" w:rsidRDefault="00AF12AD" w:rsidP="0024249E">
      <w:pPr>
        <w:rPr>
          <w:color w:val="000000"/>
          <w:highlight w:val="white"/>
          <w:lang w:eastAsia="fi-FI"/>
        </w:rPr>
      </w:pPr>
      <w:r w:rsidRPr="005E61B2">
        <w:rPr>
          <w:color w:val="0000FF"/>
          <w:highlight w:val="white"/>
          <w:lang w:eastAsia="fi-FI"/>
        </w:rPr>
        <w:t>&lt;</w:t>
      </w:r>
      <w:proofErr w:type="spellStart"/>
      <w:r w:rsidRPr="005E61B2">
        <w:rPr>
          <w:highlight w:val="white"/>
          <w:lang w:eastAsia="fi-FI"/>
        </w:rPr>
        <w:t>component</w:t>
      </w:r>
      <w:proofErr w:type="spellEnd"/>
      <w:r w:rsidRPr="005E61B2">
        <w:rPr>
          <w:color w:val="0000FF"/>
          <w:highlight w:val="white"/>
          <w:lang w:eastAsia="fi-FI"/>
        </w:rPr>
        <w:t>&gt;</w:t>
      </w:r>
    </w:p>
    <w:p w14:paraId="0BA7067F" w14:textId="5ADA8891" w:rsidR="00AF12AD" w:rsidRDefault="00AF12AD" w:rsidP="00C456F7">
      <w:pPr>
        <w:ind w:firstLine="720"/>
        <w:rPr>
          <w:color w:val="000000"/>
          <w:highlight w:val="white"/>
          <w:lang w:val="en-US" w:eastAsia="fi-FI"/>
        </w:rPr>
      </w:pPr>
      <w:r w:rsidRPr="0038571B">
        <w:rPr>
          <w:color w:val="0000FF"/>
          <w:highlight w:val="white"/>
          <w:lang w:val="en-US" w:eastAsia="fi-FI"/>
        </w:rPr>
        <w:lastRenderedPageBreak/>
        <w:t>&lt;</w:t>
      </w:r>
      <w:proofErr w:type="gramStart"/>
      <w:r w:rsidRPr="0038571B">
        <w:rPr>
          <w:highlight w:val="white"/>
          <w:lang w:val="en-US" w:eastAsia="fi-FI"/>
        </w:rPr>
        <w:t>section</w:t>
      </w:r>
      <w:proofErr w:type="gramEnd"/>
      <w:r>
        <w:rPr>
          <w:highlight w:val="white"/>
          <w:lang w:val="en-US" w:eastAsia="fi-FI"/>
        </w:rPr>
        <w:t>&gt;</w:t>
      </w:r>
    </w:p>
    <w:p w14:paraId="21B10005" w14:textId="77777777" w:rsidR="00AF12AD" w:rsidRDefault="00AF12AD" w:rsidP="00C456F7">
      <w:pPr>
        <w:ind w:left="720" w:firstLine="720"/>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C456F7">
      <w:pPr>
        <w:ind w:left="720" w:firstLine="720"/>
        <w:rPr>
          <w:color w:val="000000"/>
          <w:highlight w:val="white"/>
          <w:lang w:val="en-US" w:eastAsia="fi-FI"/>
        </w:rPr>
      </w:pPr>
      <w:proofErr w:type="spellStart"/>
      <w:proofErr w:type="gramStart"/>
      <w:r w:rsidRPr="005E61B2">
        <w:rPr>
          <w:highlight w:val="white"/>
          <w:lang w:val="en-US" w:eastAsia="fi-FI"/>
        </w:rPr>
        <w:t>codeSystemName</w:t>
      </w:r>
      <w:proofErr w:type="spellEnd"/>
      <w:proofErr w:type="gramEnd"/>
      <w:r w:rsidRPr="0038571B">
        <w:rPr>
          <w:color w:val="0000FF"/>
          <w:highlight w:val="white"/>
          <w:lang w:val="en-US" w:eastAsia="fi-FI"/>
        </w:rPr>
        <w:t>="</w:t>
      </w:r>
      <w:r>
        <w:rPr>
          <w:color w:val="000000"/>
          <w:highlight w:val="white"/>
          <w:lang w:val="en-US" w:eastAsia="fi-FI"/>
        </w:rPr>
        <w:t>AR/YDIN-</w:t>
      </w:r>
      <w:proofErr w:type="spellStart"/>
      <w:r>
        <w:rPr>
          <w:color w:val="000000"/>
          <w:highlight w:val="white"/>
          <w:lang w:val="en-US" w:eastAsia="fi-FI"/>
        </w:rPr>
        <w:t>Näkymät</w:t>
      </w:r>
      <w:proofErr w:type="spellEnd"/>
      <w:r w:rsidRPr="0038571B">
        <w:rPr>
          <w:color w:val="0000FF"/>
          <w:highlight w:val="white"/>
          <w:lang w:val="en-US" w:eastAsia="fi-FI"/>
        </w:rPr>
        <w:t>"</w:t>
      </w:r>
      <w:r w:rsidRPr="0038571B">
        <w:rPr>
          <w:highlight w:val="white"/>
          <w:lang w:val="en-US" w:eastAsia="fi-FI"/>
        </w:rPr>
        <w:t xml:space="preserve"> </w:t>
      </w:r>
      <w:proofErr w:type="spellStart"/>
      <w:r w:rsidRPr="005E61B2">
        <w:rPr>
          <w:highlight w:val="white"/>
          <w:lang w:val="en-US" w:eastAsia="fi-FI"/>
        </w:rPr>
        <w:t>displayName</w:t>
      </w:r>
      <w:proofErr w:type="spellEnd"/>
      <w:r w:rsidRPr="0038571B">
        <w:rPr>
          <w:color w:val="0000FF"/>
          <w:highlight w:val="white"/>
          <w:lang w:val="en-US" w:eastAsia="fi-FI"/>
        </w:rPr>
        <w:t>="</w:t>
      </w:r>
      <w:proofErr w:type="spellStart"/>
      <w:r>
        <w:rPr>
          <w:color w:val="000000"/>
          <w:highlight w:val="white"/>
          <w:lang w:val="en-US" w:eastAsia="fi-FI"/>
        </w:rPr>
        <w:t>Lähete</w:t>
      </w:r>
      <w:proofErr w:type="spellEnd"/>
      <w:r w:rsidRPr="0038571B">
        <w:rPr>
          <w:color w:val="0000FF"/>
          <w:highlight w:val="white"/>
          <w:lang w:val="en-US" w:eastAsia="fi-FI"/>
        </w:rPr>
        <w:t>"/&gt;</w:t>
      </w:r>
    </w:p>
    <w:p w14:paraId="0F958F74" w14:textId="03EEBF0B" w:rsidR="00AF12AD" w:rsidRPr="00886782" w:rsidRDefault="00AF12AD" w:rsidP="0024249E">
      <w:pPr>
        <w:rPr>
          <w:lang w:val="en-US"/>
        </w:rPr>
      </w:pPr>
      <w:r w:rsidRPr="006E5DFD">
        <w:rPr>
          <w:color w:val="000000"/>
          <w:highlight w:val="white"/>
          <w:lang w:val="en-US" w:eastAsia="fi-FI"/>
        </w:rPr>
        <w:tab/>
      </w:r>
      <w:r w:rsidRPr="006E5DFD">
        <w:rPr>
          <w:color w:val="000000"/>
          <w:highlight w:val="white"/>
          <w:lang w:val="en-US" w:eastAsia="fi-FI"/>
        </w:rPr>
        <w:tab/>
      </w:r>
      <w:r w:rsidRPr="00886782">
        <w:rPr>
          <w:color w:val="0000FF"/>
          <w:highlight w:val="white"/>
          <w:lang w:val="en-US" w:eastAsia="fi-FI"/>
        </w:rPr>
        <w:t>&lt;</w:t>
      </w:r>
      <w:proofErr w:type="gramStart"/>
      <w:r w:rsidRPr="00886782">
        <w:rPr>
          <w:highlight w:val="white"/>
          <w:lang w:val="en-US" w:eastAsia="fi-FI"/>
        </w:rPr>
        <w:t>title</w:t>
      </w:r>
      <w:r w:rsidRPr="00886782">
        <w:rPr>
          <w:color w:val="0000FF"/>
          <w:highlight w:val="white"/>
          <w:lang w:val="en-US" w:eastAsia="fi-FI"/>
        </w:rPr>
        <w:t>&gt;</w:t>
      </w:r>
      <w:proofErr w:type="spellStart"/>
      <w:proofErr w:type="gramEnd"/>
      <w:r w:rsidRPr="00886782">
        <w:rPr>
          <w:color w:val="000000"/>
          <w:highlight w:val="white"/>
          <w:lang w:val="en-US" w:eastAsia="fi-FI"/>
        </w:rPr>
        <w:t>Lähete</w:t>
      </w:r>
      <w:proofErr w:type="spellEnd"/>
      <w:r w:rsidRPr="00886782">
        <w:rPr>
          <w:color w:val="0000FF"/>
          <w:highlight w:val="white"/>
          <w:lang w:val="en-US" w:eastAsia="fi-FI"/>
        </w:rPr>
        <w:t>&lt;/</w:t>
      </w:r>
      <w:r w:rsidRPr="00886782">
        <w:rPr>
          <w:highlight w:val="white"/>
          <w:lang w:val="en-US" w:eastAsia="fi-FI"/>
        </w:rPr>
        <w:t>title</w:t>
      </w:r>
      <w:r w:rsidRPr="00886782">
        <w:rPr>
          <w:color w:val="0000FF"/>
          <w:highlight w:val="white"/>
          <w:lang w:val="en-US" w:eastAsia="fi-FI"/>
        </w:rPr>
        <w:t>&gt;</w:t>
      </w:r>
    </w:p>
    <w:p w14:paraId="77AD204A" w14:textId="77777777" w:rsidR="00AF12AD" w:rsidRPr="00886782" w:rsidRDefault="00AF12AD" w:rsidP="0024249E">
      <w:pPr>
        <w:rPr>
          <w:lang w:val="en-US"/>
        </w:rPr>
      </w:pPr>
    </w:p>
    <w:p w14:paraId="7EF5CECC" w14:textId="046282F6" w:rsidR="0024249E" w:rsidRDefault="00CB0294" w:rsidP="0024249E">
      <w:r>
        <w:t>Näkymä-tason me</w:t>
      </w:r>
      <w:r w:rsidR="00AF12AD">
        <w:t>rkinnän tietojen</w:t>
      </w:r>
      <w:r w:rsidR="008D281B">
        <w:t xml:space="preserve"> </w:t>
      </w:r>
      <w:r w:rsidR="00AF12AD">
        <w:t xml:space="preserve">osalta toteutus tehdään Kertomus ja lomakkeet </w:t>
      </w:r>
      <w:r w:rsidR="0024249E">
        <w:t>–</w:t>
      </w:r>
      <w:r w:rsidR="00AF12AD">
        <w:t>määrittelyn</w:t>
      </w:r>
      <w:r w:rsidR="00A2798D">
        <w:t xml:space="preserve"> [4]</w:t>
      </w:r>
      <w:r w:rsidR="00AF12AD">
        <w:t xml:space="preserve"> mukaisesti</w:t>
      </w:r>
      <w:r w:rsidR="001C43C6">
        <w:t xml:space="preserve"> - </w:t>
      </w:r>
      <w:r w:rsidR="00111A47">
        <w:t xml:space="preserve">kuitenkin niin, että </w:t>
      </w:r>
      <w:r w:rsidR="0024249E">
        <w:t>seuraavat</w:t>
      </w:r>
      <w:r w:rsidR="00111A47">
        <w:t xml:space="preserve"> l</w:t>
      </w:r>
      <w:r w:rsidR="006C59EC">
        <w:t>ievennykset</w:t>
      </w:r>
      <w:r w:rsidR="00111A47">
        <w:t xml:space="preserve"> </w:t>
      </w:r>
      <w:r w:rsidR="001C43C6">
        <w:t xml:space="preserve">vaatimuksiin </w:t>
      </w:r>
      <w:r w:rsidR="00111A47">
        <w:t>lähete-</w:t>
      </w:r>
      <w:r w:rsidR="00487572">
        <w:t xml:space="preserve"> ja palautemerkintöjen osalta ovat voimassa</w:t>
      </w:r>
      <w:r w:rsidR="00EF3C59">
        <w:t>:</w:t>
      </w:r>
    </w:p>
    <w:p w14:paraId="19CF436A" w14:textId="4FE83BE8" w:rsidR="0024249E" w:rsidRPr="0024249E" w:rsidRDefault="00AF12AD" w:rsidP="0024249E">
      <w:pPr>
        <w:pStyle w:val="Luettelokappale"/>
        <w:numPr>
          <w:ilvl w:val="0"/>
          <w:numId w:val="39"/>
        </w:numPr>
        <w:rPr>
          <w:sz w:val="20"/>
          <w:szCs w:val="20"/>
        </w:rPr>
      </w:pPr>
      <w:r w:rsidRPr="0024249E">
        <w:rPr>
          <w:sz w:val="20"/>
          <w:szCs w:val="20"/>
        </w:rPr>
        <w:t>Lähettäneen järjestelmän arkistoimassa lähetteessä merkinnän tekijä on lähetteen laatija. Vastaanottaneen järjestelmän arkistoimassa lähetteessä merkinnän tekijä on lähetteen käsitt</w:t>
      </w:r>
      <w:r w:rsidR="001C5E79" w:rsidRPr="0024249E">
        <w:rPr>
          <w:sz w:val="20"/>
          <w:szCs w:val="20"/>
        </w:rPr>
        <w:t xml:space="preserve">elijä </w:t>
      </w:r>
      <w:r w:rsidR="009E6265" w:rsidRPr="0024249E">
        <w:rPr>
          <w:sz w:val="20"/>
          <w:szCs w:val="20"/>
        </w:rPr>
        <w:t>silloin, kun käsittelijä on tuottanut uutta sisältöä arkistoitavaan asiakirjaan. Merkinnän tekijää ei</w:t>
      </w:r>
      <w:r w:rsidR="00EF3C59">
        <w:rPr>
          <w:sz w:val="20"/>
          <w:szCs w:val="20"/>
        </w:rPr>
        <w:t xml:space="preserve"> kuitenkaan</w:t>
      </w:r>
      <w:r w:rsidR="009E6265" w:rsidRPr="0024249E">
        <w:rPr>
          <w:sz w:val="20"/>
          <w:szCs w:val="20"/>
        </w:rPr>
        <w:t xml:space="preserve"> tarvitse nimetä </w:t>
      </w:r>
      <w:r w:rsidR="001C5E79" w:rsidRPr="0024249E">
        <w:rPr>
          <w:sz w:val="20"/>
          <w:szCs w:val="20"/>
        </w:rPr>
        <w:t xml:space="preserve">henkilötasolla </w:t>
      </w:r>
      <w:r w:rsidR="009E6265" w:rsidRPr="0024249E">
        <w:rPr>
          <w:sz w:val="20"/>
          <w:szCs w:val="20"/>
        </w:rPr>
        <w:t xml:space="preserve">niihin merkintöihin, jotka ovat </w:t>
      </w:r>
      <w:r w:rsidR="001C5E79" w:rsidRPr="0024249E">
        <w:rPr>
          <w:sz w:val="20"/>
          <w:szCs w:val="20"/>
        </w:rPr>
        <w:t xml:space="preserve">toisen organisaation tuottamaa sisältöä (esim. vastaanottaja arkistoi saapuneen lähetteen pelkästään lähettäjän tuottamien </w:t>
      </w:r>
      <w:proofErr w:type="spellStart"/>
      <w:r w:rsidR="001C5E79" w:rsidRPr="0024249E">
        <w:rPr>
          <w:sz w:val="20"/>
          <w:szCs w:val="20"/>
        </w:rPr>
        <w:t>PikaXML</w:t>
      </w:r>
      <w:proofErr w:type="spellEnd"/>
      <w:r w:rsidR="001C5E79" w:rsidRPr="0024249E">
        <w:rPr>
          <w:sz w:val="20"/>
          <w:szCs w:val="20"/>
        </w:rPr>
        <w:t>-tietojen perusteella)</w:t>
      </w:r>
      <w:r w:rsidR="005C7A52" w:rsidRPr="0024249E">
        <w:rPr>
          <w:sz w:val="20"/>
          <w:szCs w:val="20"/>
        </w:rPr>
        <w:t xml:space="preserve">. </w:t>
      </w:r>
    </w:p>
    <w:p w14:paraId="60DD83F0" w14:textId="77777777" w:rsidR="00E107F8" w:rsidRDefault="008D281B" w:rsidP="00E107F8">
      <w:pPr>
        <w:pStyle w:val="Luettelokappale"/>
        <w:numPr>
          <w:ilvl w:val="0"/>
          <w:numId w:val="39"/>
        </w:numPr>
        <w:rPr>
          <w:sz w:val="20"/>
          <w:szCs w:val="20"/>
        </w:rPr>
      </w:pPr>
      <w:r>
        <w:rPr>
          <w:sz w:val="20"/>
          <w:szCs w:val="20"/>
        </w:rPr>
        <w:t>Tällöin N</w:t>
      </w:r>
      <w:r w:rsidR="005C7A52" w:rsidRPr="0024249E">
        <w:rPr>
          <w:sz w:val="20"/>
          <w:szCs w:val="20"/>
        </w:rPr>
        <w:t>äkymä</w:t>
      </w:r>
      <w:r>
        <w:rPr>
          <w:sz w:val="20"/>
          <w:szCs w:val="20"/>
        </w:rPr>
        <w:t>-</w:t>
      </w:r>
      <w:r w:rsidR="005C7A52" w:rsidRPr="0024249E">
        <w:rPr>
          <w:sz w:val="20"/>
          <w:szCs w:val="20"/>
        </w:rPr>
        <w:t xml:space="preserve">tason </w:t>
      </w:r>
      <w:proofErr w:type="spellStart"/>
      <w:r w:rsidR="005C7A52" w:rsidRPr="0024249E">
        <w:rPr>
          <w:sz w:val="20"/>
          <w:szCs w:val="20"/>
        </w:rPr>
        <w:t>author</w:t>
      </w:r>
      <w:proofErr w:type="spellEnd"/>
      <w:r w:rsidR="005C7A52" w:rsidRPr="0024249E">
        <w:rPr>
          <w:sz w:val="20"/>
          <w:szCs w:val="20"/>
        </w:rPr>
        <w:t>-rakenteessa riittää vastaanottavan organisaation yksilöinti</w:t>
      </w:r>
      <w:r w:rsidR="005C7A52" w:rsidRPr="00E107F8">
        <w:rPr>
          <w:sz w:val="20"/>
          <w:szCs w:val="20"/>
        </w:rPr>
        <w:t>.</w:t>
      </w:r>
    </w:p>
    <w:p w14:paraId="3A457023" w14:textId="3FAC2738" w:rsidR="0024249E" w:rsidRPr="00E107F8" w:rsidRDefault="00E107F8" w:rsidP="00E107F8">
      <w:pPr>
        <w:pStyle w:val="Luettelokappale"/>
        <w:numPr>
          <w:ilvl w:val="0"/>
          <w:numId w:val="39"/>
        </w:numPr>
        <w:rPr>
          <w:sz w:val="20"/>
          <w:szCs w:val="20"/>
        </w:rPr>
      </w:pPr>
      <w:r w:rsidRPr="0024249E">
        <w:rPr>
          <w:sz w:val="20"/>
          <w:szCs w:val="20"/>
        </w:rPr>
        <w:t>Merkinnän tekijän rooli voi</w:t>
      </w:r>
      <w:r>
        <w:rPr>
          <w:sz w:val="20"/>
          <w:szCs w:val="20"/>
        </w:rPr>
        <w:t xml:space="preserve"> toisen organisaation tuottaman sisällön osalta</w:t>
      </w:r>
      <w:r w:rsidRPr="0024249E">
        <w:rPr>
          <w:sz w:val="20"/>
          <w:szCs w:val="20"/>
        </w:rPr>
        <w:t xml:space="preserve"> joko MER tai OHJ</w:t>
      </w:r>
      <w:r>
        <w:rPr>
          <w:sz w:val="20"/>
          <w:szCs w:val="20"/>
        </w:rPr>
        <w:t xml:space="preserve">. MER on edelleen tuettu </w:t>
      </w:r>
      <w:r w:rsidRPr="0024249E">
        <w:rPr>
          <w:sz w:val="20"/>
          <w:szCs w:val="20"/>
        </w:rPr>
        <w:t>tässä rakenteessa historiasyistä mutta suositelt</w:t>
      </w:r>
      <w:r>
        <w:rPr>
          <w:sz w:val="20"/>
          <w:szCs w:val="20"/>
        </w:rPr>
        <w:t>avampi tapa on hyödyntää OHJ-roolia</w:t>
      </w:r>
      <w:r w:rsidRPr="0024249E">
        <w:rPr>
          <w:sz w:val="20"/>
          <w:szCs w:val="20"/>
        </w:rPr>
        <w:t>.</w:t>
      </w:r>
      <w:r w:rsidR="005C7A52" w:rsidRPr="00E107F8">
        <w:rPr>
          <w:sz w:val="20"/>
          <w:szCs w:val="20"/>
        </w:rPr>
        <w:t xml:space="preserve"> </w:t>
      </w:r>
    </w:p>
    <w:p w14:paraId="55D34B0A" w14:textId="53A38746" w:rsidR="00CB0294" w:rsidRDefault="00CB0294" w:rsidP="00CB0294"/>
    <w:p w14:paraId="795360C8" w14:textId="0E5B81D6" w:rsidR="00CB0294" w:rsidRDefault="00CB0294" w:rsidP="00CB0294">
      <w:r>
        <w:t>Merkinnän osallistujien tekijöiden tiedot ilmoitetaan Näkymä-tason näyttömuodossa</w:t>
      </w:r>
      <w:r w:rsidR="00A42CE8">
        <w:t xml:space="preserve"> </w:t>
      </w:r>
      <w:proofErr w:type="spellStart"/>
      <w:r w:rsidR="00A42CE8">
        <w:t>text</w:t>
      </w:r>
      <w:proofErr w:type="spellEnd"/>
      <w:r w:rsidR="00A42CE8">
        <w:t>-elementissä Kertomus ja lomakkeet määrittelyn mukaisesti.</w:t>
      </w:r>
      <w:r>
        <w:t xml:space="preserve"> </w:t>
      </w:r>
    </w:p>
    <w:p w14:paraId="438969FD" w14:textId="77777777" w:rsidR="00CB0294" w:rsidRPr="00CB0294" w:rsidRDefault="00CB0294" w:rsidP="00CB0294"/>
    <w:p w14:paraId="41D7BE8D" w14:textId="5D3DE681" w:rsidR="008D281B" w:rsidRDefault="008D281B" w:rsidP="0024249E">
      <w:r>
        <w:t>Alla esimerkki MER-roolilla annetuista</w:t>
      </w:r>
      <w:r w:rsidR="00CB0294">
        <w:t xml:space="preserve"> rakenteisista Näkymä-tason</w:t>
      </w:r>
      <w:r>
        <w:t xml:space="preserve"> tiedoista, joista puuttuu merkinnän tekijän tiedot. M</w:t>
      </w:r>
      <w:r w:rsidR="00CB0294">
        <w:t>uissa tilanteissa</w:t>
      </w:r>
      <w:r>
        <w:t xml:space="preserve"> toimitaan, kuten Kertomus ja lomakkeet määrittelyssä on kuvattu. </w:t>
      </w:r>
    </w:p>
    <w:p w14:paraId="6E6E6354" w14:textId="699986DD" w:rsidR="008D281B" w:rsidRDefault="008D281B" w:rsidP="0024249E">
      <w:r>
        <w:t xml:space="preserve"> </w:t>
      </w:r>
    </w:p>
    <w:p w14:paraId="47599E28" w14:textId="2BD0B9C8" w:rsidR="00644FBD" w:rsidRPr="00DC5633" w:rsidRDefault="00644FBD" w:rsidP="0024249E">
      <w:pPr>
        <w:rPr>
          <w:highlight w:val="white"/>
          <w:lang w:eastAsia="fi-FI"/>
        </w:rPr>
      </w:pPr>
      <w:proofErr w:type="gramStart"/>
      <w:r w:rsidRPr="00DC5633">
        <w:rPr>
          <w:highlight w:val="white"/>
          <w:lang w:eastAsia="fi-FI"/>
        </w:rPr>
        <w:t>&lt;!--</w:t>
      </w:r>
      <w:proofErr w:type="gramEnd"/>
      <w:r w:rsidRPr="00DC5633">
        <w:rPr>
          <w:highlight w:val="white"/>
          <w:lang w:eastAsia="fi-FI"/>
        </w:rPr>
        <w:t xml:space="preserve">näkymätason </w:t>
      </w:r>
      <w:proofErr w:type="spellStart"/>
      <w:r w:rsidRPr="00DC5633">
        <w:rPr>
          <w:highlight w:val="white"/>
          <w:lang w:eastAsia="fi-FI"/>
        </w:rPr>
        <w:t>author</w:t>
      </w:r>
      <w:proofErr w:type="spellEnd"/>
      <w:r w:rsidRPr="00DC5633">
        <w:rPr>
          <w:highlight w:val="white"/>
          <w:lang w:eastAsia="fi-FI"/>
        </w:rPr>
        <w:t>-rakenteesta voi puuttua henkilö</w:t>
      </w:r>
      <w:r>
        <w:rPr>
          <w:highlight w:val="white"/>
          <w:lang w:eastAsia="fi-FI"/>
        </w:rPr>
        <w:t xml:space="preserve"> </w:t>
      </w:r>
      <w:r w:rsidRPr="00DC5633">
        <w:rPr>
          <w:highlight w:val="white"/>
          <w:lang w:eastAsia="fi-FI"/>
        </w:rPr>
        <w:t xml:space="preserve">merkinnäntekijä </w:t>
      </w:r>
      <w:r>
        <w:rPr>
          <w:highlight w:val="white"/>
          <w:lang w:eastAsia="fi-FI"/>
        </w:rPr>
        <w:t>lähetteen</w:t>
      </w:r>
      <w:r w:rsidRPr="00DC5633">
        <w:rPr>
          <w:highlight w:val="white"/>
          <w:lang w:eastAsia="fi-FI"/>
        </w:rPr>
        <w:t xml:space="preserve"> vastaanottajan järjestelmässä --&gt;</w:t>
      </w:r>
    </w:p>
    <w:p w14:paraId="541547CF" w14:textId="77777777" w:rsidR="00644FBD" w:rsidRPr="007A72FC" w:rsidRDefault="00644FB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F70C3E3" w14:textId="77777777" w:rsidR="00644FBD" w:rsidRPr="007A72FC" w:rsidRDefault="00644FBD" w:rsidP="0024249E">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3417C6B0" w14:textId="77777777" w:rsidR="00644FBD" w:rsidRPr="003F4043" w:rsidRDefault="00644FBD"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0F2E2502"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proofErr w:type="gramStart"/>
      <w:r w:rsidRPr="003F4043">
        <w:rPr>
          <w:highlight w:val="white"/>
          <w:lang w:val="en-US" w:eastAsia="fi-FI"/>
        </w:rPr>
        <w:t>assignedAuthor</w:t>
      </w:r>
      <w:proofErr w:type="spellEnd"/>
      <w:proofErr w:type="gramEnd"/>
      <w:r w:rsidRPr="003F4043">
        <w:rPr>
          <w:color w:val="0000FF"/>
          <w:highlight w:val="white"/>
          <w:lang w:val="en-US" w:eastAsia="fi-FI"/>
        </w:rPr>
        <w:t>&gt;</w:t>
      </w:r>
    </w:p>
    <w:p w14:paraId="784E73BF"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74BB652A"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424E2FC" w14:textId="77777777" w:rsidR="00644FBD" w:rsidRPr="003F4043" w:rsidRDefault="00644FBD"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proofErr w:type="gramStart"/>
      <w:r w:rsidRPr="003F4043">
        <w:rPr>
          <w:highlight w:val="white"/>
          <w:lang w:val="en-US" w:eastAsia="fi-FI"/>
        </w:rPr>
        <w:t>representedOrganization</w:t>
      </w:r>
      <w:proofErr w:type="spellEnd"/>
      <w:proofErr w:type="gramEnd"/>
      <w:r w:rsidRPr="003F4043">
        <w:rPr>
          <w:color w:val="0000FF"/>
          <w:highlight w:val="white"/>
          <w:lang w:val="en-US" w:eastAsia="fi-FI"/>
        </w:rPr>
        <w:t>&gt;</w:t>
      </w:r>
    </w:p>
    <w:p w14:paraId="2624B896" w14:textId="77777777" w:rsidR="00644FBD" w:rsidRPr="003F4043" w:rsidRDefault="00644FBD"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proofErr w:type="gramStart"/>
      <w:r w:rsidRPr="003F4043">
        <w:rPr>
          <w:color w:val="800000"/>
          <w:highlight w:val="white"/>
          <w:lang w:val="en-US" w:eastAsia="fi-FI"/>
        </w:rPr>
        <w:t>id</w:t>
      </w:r>
      <w:proofErr w:type="gramEnd"/>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69CA2091" w14:textId="77777777" w:rsidR="00644FBD" w:rsidRPr="00886782" w:rsidRDefault="00644FBD"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886782">
        <w:rPr>
          <w:color w:val="0000FF"/>
          <w:highlight w:val="white"/>
          <w:lang w:val="en-US" w:eastAsia="fi-FI"/>
        </w:rPr>
        <w:t>&lt;</w:t>
      </w:r>
      <w:proofErr w:type="gramStart"/>
      <w:r w:rsidRPr="00886782">
        <w:rPr>
          <w:color w:val="800000"/>
          <w:highlight w:val="white"/>
          <w:lang w:val="en-US" w:eastAsia="fi-FI"/>
        </w:rPr>
        <w:t>name</w:t>
      </w:r>
      <w:r w:rsidRPr="00886782">
        <w:rPr>
          <w:color w:val="0000FF"/>
          <w:highlight w:val="white"/>
          <w:lang w:val="en-US" w:eastAsia="fi-FI"/>
        </w:rPr>
        <w:t>&gt;</w:t>
      </w:r>
      <w:proofErr w:type="gramEnd"/>
      <w:r w:rsidRPr="00886782">
        <w:rPr>
          <w:highlight w:val="white"/>
          <w:lang w:val="en-US" w:eastAsia="fi-FI"/>
        </w:rPr>
        <w:t xml:space="preserve">X-X </w:t>
      </w:r>
      <w:proofErr w:type="spellStart"/>
      <w:r w:rsidRPr="00886782">
        <w:rPr>
          <w:highlight w:val="white"/>
          <w:lang w:val="en-US" w:eastAsia="fi-FI"/>
        </w:rPr>
        <w:t>Terveyskeskus</w:t>
      </w:r>
      <w:proofErr w:type="spellEnd"/>
      <w:r w:rsidRPr="00886782">
        <w:rPr>
          <w:color w:val="0000FF"/>
          <w:highlight w:val="white"/>
          <w:lang w:val="en-US" w:eastAsia="fi-FI"/>
        </w:rPr>
        <w:t>&lt;/</w:t>
      </w:r>
      <w:r w:rsidRPr="00886782">
        <w:rPr>
          <w:color w:val="800000"/>
          <w:highlight w:val="white"/>
          <w:lang w:val="en-US" w:eastAsia="fi-FI"/>
        </w:rPr>
        <w:t>name</w:t>
      </w:r>
      <w:r w:rsidRPr="00886782">
        <w:rPr>
          <w:color w:val="0000FF"/>
          <w:highlight w:val="white"/>
          <w:lang w:val="en-US" w:eastAsia="fi-FI"/>
        </w:rPr>
        <w:t>&gt;</w:t>
      </w:r>
    </w:p>
    <w:p w14:paraId="0A503EDC" w14:textId="77777777" w:rsidR="00644FBD" w:rsidRPr="00E445DC" w:rsidRDefault="00644FBD" w:rsidP="0024249E">
      <w:pPr>
        <w:rPr>
          <w:color w:val="000000"/>
          <w:highlight w:val="white"/>
          <w:lang w:eastAsia="fi-FI"/>
        </w:rPr>
      </w:pPr>
      <w:r w:rsidRPr="00886782">
        <w:rPr>
          <w:color w:val="000000"/>
          <w:highlight w:val="white"/>
          <w:lang w:val="en-US" w:eastAsia="fi-FI"/>
        </w:rPr>
        <w:tab/>
      </w:r>
      <w:r w:rsidRPr="00886782">
        <w:rPr>
          <w:color w:val="000000"/>
          <w:highlight w:val="white"/>
          <w:lang w:val="en-US" w:eastAsia="fi-FI"/>
        </w:rPr>
        <w:tab/>
      </w:r>
      <w:r w:rsidRPr="00886782">
        <w:rPr>
          <w:color w:val="000000"/>
          <w:highlight w:val="white"/>
          <w:lang w:val="en-US" w:eastAsia="fi-FI"/>
        </w:rPr>
        <w:tab/>
      </w:r>
      <w:r w:rsidRPr="00886782">
        <w:rPr>
          <w:color w:val="000000"/>
          <w:highlight w:val="white"/>
          <w:lang w:val="en-US"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43882BC7" w14:textId="77777777" w:rsidR="00644FBD" w:rsidRPr="00E445DC" w:rsidRDefault="00644FBD"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216829AA" w14:textId="5A04516D" w:rsidR="00644FBD" w:rsidRDefault="00644FBD" w:rsidP="0024249E">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3522B01A" w14:textId="77777777" w:rsidR="00487572" w:rsidRDefault="00487572" w:rsidP="0024249E"/>
    <w:p w14:paraId="47BCBE34" w14:textId="60685F83" w:rsidR="00AF12AD" w:rsidRDefault="00C9519D" w:rsidP="0024249E">
      <w:r>
        <w:t>A</w:t>
      </w:r>
      <w:r w:rsidR="00835FF1">
        <w:t xml:space="preserve">rkistoitua </w:t>
      </w:r>
      <w:r w:rsidR="00487572">
        <w:t>asiakirjaa (lähete</w:t>
      </w:r>
      <w:r w:rsidR="00E107F8">
        <w:t>)</w:t>
      </w:r>
      <w:r w:rsidR="00835FF1">
        <w:t xml:space="preserve"> korjattaessa</w:t>
      </w:r>
      <w:r w:rsidR="00DB7677">
        <w:t>,</w:t>
      </w:r>
      <w:r w:rsidR="00835FF1">
        <w:t xml:space="preserve"> </w:t>
      </w:r>
      <w:r w:rsidR="00DB7677">
        <w:t xml:space="preserve">alkuperäisen merkinnän tekijän lisäksi </w:t>
      </w:r>
      <w:commentRangeStart w:id="17"/>
      <w:r w:rsidR="00212A18">
        <w:t xml:space="preserve">korjaajan </w:t>
      </w:r>
      <w:r w:rsidR="00DA5FDF">
        <w:t xml:space="preserve">tiedot </w:t>
      </w:r>
      <w:commentRangeEnd w:id="17"/>
      <w:r w:rsidR="00F62DD9">
        <w:rPr>
          <w:rStyle w:val="Kommentinviite"/>
        </w:rPr>
        <w:commentReference w:id="17"/>
      </w:r>
      <w:r w:rsidR="00DA5FDF">
        <w:t xml:space="preserve">on ilmoitettava näkymätason </w:t>
      </w:r>
      <w:proofErr w:type="spellStart"/>
      <w:r w:rsidR="00DA5FDF">
        <w:t>author</w:t>
      </w:r>
      <w:proofErr w:type="spellEnd"/>
      <w:r w:rsidR="00DA5FDF">
        <w:t>-elementillä</w:t>
      </w:r>
      <w:r w:rsidR="00D92C0A">
        <w:t xml:space="preserve"> Kertomus ja lomakkeet -määrittelyn mukaisesti</w:t>
      </w:r>
      <w:r w:rsidR="005C0E97">
        <w:t xml:space="preserve">, korjauksesta </w:t>
      </w:r>
      <w:r w:rsidR="005C0E97">
        <w:lastRenderedPageBreak/>
        <w:t>viedään</w:t>
      </w:r>
      <w:r w:rsidR="00DB7677">
        <w:t xml:space="preserve"> tieto myös näkymätason näyttömuotoon (</w:t>
      </w:r>
      <w:proofErr w:type="spellStart"/>
      <w:r w:rsidR="00DB7677">
        <w:t>text</w:t>
      </w:r>
      <w:proofErr w:type="spellEnd"/>
      <w:r w:rsidR="00DB7677">
        <w:t>-elementtiin)</w:t>
      </w:r>
      <w:r w:rsidR="00D92C0A">
        <w:t xml:space="preserve">. </w:t>
      </w:r>
      <w:r w:rsidR="001C43C6">
        <w:t xml:space="preserve">Katso tarkempi ohjeistus merkinnän korjaamisesta Kertomus- ja lomakkeet </w:t>
      </w:r>
      <w:r w:rsidR="00644FBD">
        <w:t>määrittely [</w:t>
      </w:r>
      <w:r w:rsidR="00CB0294">
        <w:t>4</w:t>
      </w:r>
      <w:r w:rsidR="00644FBD">
        <w:t>]</w:t>
      </w:r>
      <w:proofErr w:type="gramStart"/>
      <w:r w:rsidR="00644FBD">
        <w:t xml:space="preserve">. </w:t>
      </w:r>
      <w:r w:rsidR="001C43C6">
        <w:t>.</w:t>
      </w:r>
      <w:proofErr w:type="gramEnd"/>
      <w:r w:rsidR="00D92C0A">
        <w:t xml:space="preserve"> </w:t>
      </w:r>
    </w:p>
    <w:p w14:paraId="2ED9AC88" w14:textId="77777777" w:rsidR="00AF12AD" w:rsidRDefault="00AF12AD" w:rsidP="0024249E"/>
    <w:p w14:paraId="6FBC9680" w14:textId="7807CD7F" w:rsidR="00AF12AD" w:rsidRDefault="00A42CE8" w:rsidP="0024249E">
      <w:r>
        <w:t xml:space="preserve">Näkymä-tason </w:t>
      </w:r>
      <w:proofErr w:type="spellStart"/>
      <w:r>
        <w:t>subject</w:t>
      </w:r>
      <w:proofErr w:type="spellEnd"/>
      <w:r>
        <w:t xml:space="preserve"> (potilaan tiedot) toteutetaan Kertomus ja lomakkeet määrittelyn [4] mukaisesti ja noudattaa sitä Kertomus ja lomakkeet määrittelyn versiota, jok</w:t>
      </w:r>
      <w:r w:rsidR="00AD1206">
        <w:t>a löytyy samasta määrittelykoko</w:t>
      </w:r>
      <w:r>
        <w:t>e</w:t>
      </w:r>
      <w:r w:rsidR="00AD1206">
        <w:t>l</w:t>
      </w:r>
      <w:r>
        <w:t>masta kuin tämä CDA R2 määrittely.</w:t>
      </w:r>
    </w:p>
    <w:p w14:paraId="30E69613" w14:textId="77777777" w:rsidR="00AF12AD" w:rsidRDefault="00AF12AD" w:rsidP="0024249E"/>
    <w:p w14:paraId="19182E32" w14:textId="55BB536C" w:rsidR="00AF12AD" w:rsidRDefault="00AF12AD" w:rsidP="0024249E">
      <w:r w:rsidRPr="001F00D8">
        <w:t>Merkinnän palveluyksikk</w:t>
      </w:r>
      <w:r w:rsidR="00E107F8">
        <w:t>ö, merkinnän tekijät ja merkinnän ajat</w:t>
      </w:r>
      <w:r>
        <w:t xml:space="preserve"> ilmoitetaan näkymätason </w:t>
      </w:r>
      <w:proofErr w:type="spellStart"/>
      <w:r>
        <w:t>author</w:t>
      </w:r>
      <w:proofErr w:type="spellEnd"/>
      <w:r>
        <w:t>-elementillä,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24249E"/>
    <w:p w14:paraId="543707C5" w14:textId="77777777" w:rsidR="00AF12AD" w:rsidRDefault="00AF12AD" w:rsidP="0024249E">
      <w:r>
        <w:t xml:space="preserve">Hoitoprosessin vaihe ilmoitetaan potilaskertomusrakennetta noudattaen toisella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24249E"/>
    <w:p w14:paraId="3E13F14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component</w:t>
      </w:r>
      <w:proofErr w:type="gramEnd"/>
      <w:r w:rsidRPr="003F4043">
        <w:rPr>
          <w:color w:val="0000FF"/>
          <w:highlight w:val="white"/>
          <w:lang w:val="en-US" w:eastAsia="fi-FI"/>
        </w:rPr>
        <w:t>&gt;</w:t>
      </w:r>
    </w:p>
    <w:p w14:paraId="1E1BBA16" w14:textId="77777777" w:rsidR="00AF12AD" w:rsidRPr="00E37648" w:rsidRDefault="00AF12AD" w:rsidP="0024249E">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28BEA58D" w14:textId="77777777" w:rsidR="00AF12AD" w:rsidRPr="00E37648" w:rsidRDefault="00AF12AD" w:rsidP="0024249E">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r>
        <w:rPr>
          <w:color w:val="0000FF"/>
          <w:highlight w:val="white"/>
          <w:lang w:val="en-GB" w:eastAsia="fi-FI"/>
        </w:rPr>
        <w:t xml:space="preserve">AR/YDIN - </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34E1D79B" w14:textId="77777777" w:rsidR="00AF12AD" w:rsidRPr="008124CC" w:rsidRDefault="00AF12AD" w:rsidP="0024249E">
      <w:pPr>
        <w:rPr>
          <w:highlight w:val="white"/>
          <w:lang w:eastAsia="fi-FI"/>
        </w:rPr>
      </w:pPr>
      <w:proofErr w:type="spellStart"/>
      <w:r w:rsidRPr="008124CC">
        <w:rPr>
          <w:color w:val="FF0000"/>
          <w:highlight w:val="white"/>
          <w:lang w:eastAsia="fi-FI"/>
        </w:rPr>
        <w:t>displayName</w:t>
      </w:r>
      <w:proofErr w:type="spellEnd"/>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24249E">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p>
    <w:p w14:paraId="7D57C948" w14:textId="77777777" w:rsidR="00AF12AD" w:rsidRPr="00CE313F" w:rsidRDefault="00AF12AD" w:rsidP="0024249E">
      <w:r w:rsidRPr="008124CC">
        <w:rPr>
          <w:highlight w:val="white"/>
          <w:lang w:eastAsia="fi-FI"/>
        </w:rPr>
        <w:tab/>
      </w:r>
    </w:p>
    <w:p w14:paraId="2BD1D08F" w14:textId="77777777" w:rsidR="00AF12AD" w:rsidRDefault="00AF12AD" w:rsidP="0024249E">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2B3ACC1A" w14:textId="77777777" w:rsidR="00AF12AD" w:rsidRDefault="00AF12AD" w:rsidP="0024249E"/>
    <w:p w14:paraId="09B4C63C" w14:textId="0DC28062" w:rsidR="00AF12AD" w:rsidRPr="00E37648" w:rsidRDefault="00AF12AD" w:rsidP="0024249E">
      <w:pPr>
        <w:rPr>
          <w:lang w:val="en-GB"/>
        </w:rPr>
      </w:pPr>
      <w:proofErr w:type="spellStart"/>
      <w:r w:rsidRPr="00E37648">
        <w:rPr>
          <w:lang w:val="en-GB"/>
        </w:rPr>
        <w:t>Esi</w:t>
      </w:r>
      <w:r w:rsidR="00D756E9">
        <w:rPr>
          <w:lang w:val="en-GB"/>
        </w:rPr>
        <w:t>m</w:t>
      </w:r>
      <w:proofErr w:type="spellEnd"/>
      <w:r w:rsidR="00D756E9">
        <w:rPr>
          <w:lang w:val="en-GB"/>
        </w:rPr>
        <w:t>.</w:t>
      </w:r>
      <w:r w:rsidRPr="00E37648">
        <w:rPr>
          <w:lang w:val="en-GB"/>
        </w:rPr>
        <w:t xml:space="preserve"> </w:t>
      </w:r>
    </w:p>
    <w:p w14:paraId="77259587" w14:textId="77777777" w:rsidR="00AF12AD" w:rsidRPr="00E37648" w:rsidRDefault="00AF12AD" w:rsidP="0024249E">
      <w:pPr>
        <w:rPr>
          <w:lang w:val="en-GB"/>
        </w:rPr>
      </w:pPr>
    </w:p>
    <w:p w14:paraId="77E662E9" w14:textId="77777777" w:rsidR="00AF12AD" w:rsidRPr="00E37648" w:rsidRDefault="00AF12AD" w:rsidP="0024249E">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component</w:t>
      </w:r>
      <w:proofErr w:type="gramEnd"/>
      <w:r w:rsidRPr="00E37648">
        <w:rPr>
          <w:color w:val="0000FF"/>
          <w:highlight w:val="white"/>
          <w:lang w:val="en-GB" w:eastAsia="fi-FI"/>
        </w:rPr>
        <w:t>&gt;</w:t>
      </w:r>
    </w:p>
    <w:p w14:paraId="5C6D830C" w14:textId="77777777" w:rsidR="00AF12AD" w:rsidRPr="00E37648" w:rsidRDefault="00AF12AD" w:rsidP="0024249E">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70494DAE" w14:textId="77777777" w:rsidR="00AF12AD" w:rsidRPr="00E37648" w:rsidRDefault="00AF12AD" w:rsidP="0024249E">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24249E">
      <w:pPr>
        <w:rPr>
          <w:color w:val="FF0000"/>
          <w:highlight w:val="white"/>
          <w:lang w:eastAsia="fi-FI"/>
        </w:rPr>
      </w:pPr>
      <w:proofErr w:type="spellStart"/>
      <w:r w:rsidRPr="00DC5633">
        <w:rPr>
          <w:color w:val="FF0000"/>
          <w:highlight w:val="white"/>
          <w:lang w:eastAsia="fi-FI"/>
        </w:rPr>
        <w:t>codeSystemName</w:t>
      </w:r>
      <w:proofErr w:type="spellEnd"/>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24249E">
      <w:pPr>
        <w:rPr>
          <w:highlight w:val="white"/>
          <w:lang w:eastAsia="fi-FI"/>
        </w:rPr>
      </w:pPr>
      <w:proofErr w:type="spellStart"/>
      <w:r w:rsidRPr="009E6D61">
        <w:rPr>
          <w:highlight w:val="white"/>
          <w:lang w:eastAsia="fi-FI"/>
        </w:rPr>
        <w:t>displayName</w:t>
      </w:r>
      <w:proofErr w:type="spellEnd"/>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24249E">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proofErr w:type="spellStart"/>
      <w:r w:rsidRPr="009E6D61">
        <w:rPr>
          <w:color w:val="800000"/>
          <w:highlight w:val="white"/>
          <w:lang w:eastAsia="fi-FI"/>
        </w:rPr>
        <w:t>title</w:t>
      </w:r>
      <w:proofErr w:type="spellEnd"/>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proofErr w:type="spellStart"/>
      <w:r w:rsidRPr="006232BA">
        <w:rPr>
          <w:color w:val="800000"/>
          <w:highlight w:val="white"/>
          <w:lang w:eastAsia="fi-FI"/>
        </w:rPr>
        <w:t>title</w:t>
      </w:r>
      <w:proofErr w:type="spellEnd"/>
      <w:r w:rsidRPr="006232BA">
        <w:rPr>
          <w:color w:val="0000FF"/>
          <w:highlight w:val="white"/>
          <w:lang w:eastAsia="fi-FI"/>
        </w:rPr>
        <w:t>&gt;</w:t>
      </w:r>
    </w:p>
    <w:p w14:paraId="5A64B372" w14:textId="77777777" w:rsidR="00AF12AD" w:rsidRPr="004D166B" w:rsidRDefault="00AF12AD" w:rsidP="0024249E">
      <w:pPr>
        <w:rPr>
          <w:color w:val="000000"/>
          <w:highlight w:val="white"/>
          <w:lang w:eastAsia="fi-FI"/>
        </w:rPr>
      </w:pPr>
      <w:r w:rsidRPr="004D166B">
        <w:rPr>
          <w:color w:val="0000FF"/>
          <w:highlight w:val="white"/>
          <w:lang w:eastAsia="fi-FI"/>
        </w:rPr>
        <w:t>&lt;</w:t>
      </w:r>
      <w:proofErr w:type="spellStart"/>
      <w:r w:rsidRPr="004D166B">
        <w:rPr>
          <w:highlight w:val="white"/>
          <w:lang w:eastAsia="fi-FI"/>
        </w:rPr>
        <w:t>text</w:t>
      </w:r>
      <w:proofErr w:type="spellEnd"/>
      <w:r w:rsidRPr="005E61B2">
        <w:rPr>
          <w:color w:val="0000FF"/>
          <w:highlight w:val="white"/>
          <w:lang w:eastAsia="fi-FI"/>
        </w:rPr>
        <w:t>&gt;</w:t>
      </w:r>
    </w:p>
    <w:p w14:paraId="6444F0C8" w14:textId="77777777" w:rsidR="00AF12AD" w:rsidRDefault="00AF12AD" w:rsidP="0024249E">
      <w:pPr>
        <w:rPr>
          <w:highlight w:val="white"/>
          <w:lang w:eastAsia="fi-FI"/>
        </w:rPr>
      </w:pP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r w:rsidRPr="0045757D">
        <w:rPr>
          <w:highlight w:val="white"/>
          <w:lang w:eastAsia="fi-FI"/>
        </w:rPr>
        <w:t xml:space="preserve">Kipua oikeassa </w:t>
      </w:r>
      <w:proofErr w:type="gramStart"/>
      <w:r w:rsidRPr="0045757D">
        <w:rPr>
          <w:highlight w:val="white"/>
          <w:lang w:eastAsia="fi-FI"/>
        </w:rPr>
        <w:t>polvessa.</w:t>
      </w:r>
      <w:r w:rsidRPr="0045757D">
        <w:rPr>
          <w:color w:val="0000FF"/>
          <w:highlight w:val="white"/>
          <w:lang w:eastAsia="fi-FI"/>
        </w:rPr>
        <w:t>&lt;</w:t>
      </w:r>
      <w:proofErr w:type="gramEnd"/>
      <w:r w:rsidRPr="0045757D">
        <w:rPr>
          <w:color w:val="0000FF"/>
          <w:highlight w:val="white"/>
          <w:lang w:eastAsia="fi-FI"/>
        </w:rPr>
        <w:t>/</w:t>
      </w:r>
      <w:proofErr w:type="spellStart"/>
      <w:r w:rsidRPr="0045757D">
        <w:rPr>
          <w:color w:val="800000"/>
          <w:highlight w:val="white"/>
          <w:lang w:eastAsia="fi-FI"/>
        </w:rPr>
        <w:t>paragraph</w:t>
      </w:r>
      <w:proofErr w:type="spellEnd"/>
      <w:r w:rsidRPr="0045757D">
        <w:rPr>
          <w:color w:val="0000FF"/>
          <w:highlight w:val="white"/>
          <w:lang w:eastAsia="fi-FI"/>
        </w:rPr>
        <w:t>&gt;</w:t>
      </w:r>
    </w:p>
    <w:p w14:paraId="43D616BA" w14:textId="77777777" w:rsidR="00AF12AD" w:rsidRPr="00CE313F" w:rsidRDefault="00AF12AD" w:rsidP="0024249E">
      <w:r w:rsidRPr="0045757D">
        <w:rPr>
          <w:color w:val="000000"/>
          <w:highlight w:val="white"/>
          <w:lang w:eastAsia="fi-FI"/>
        </w:rPr>
        <w:tab/>
      </w:r>
      <w:r>
        <w:rPr>
          <w:color w:val="000000"/>
          <w:highlight w:val="white"/>
          <w:lang w:eastAsia="fi-FI"/>
        </w:rPr>
        <w:tab/>
      </w:r>
      <w:r w:rsidRPr="00CE313F">
        <w:rPr>
          <w:color w:val="0000FF"/>
          <w:highlight w:val="white"/>
          <w:lang w:eastAsia="fi-FI"/>
        </w:rPr>
        <w:t>&lt;/</w:t>
      </w:r>
      <w:proofErr w:type="spellStart"/>
      <w:r w:rsidRPr="00CE313F">
        <w:rPr>
          <w:highlight w:val="white"/>
          <w:lang w:eastAsia="fi-FI"/>
        </w:rPr>
        <w:t>text</w:t>
      </w:r>
      <w:proofErr w:type="spellEnd"/>
      <w:r w:rsidRPr="00CE313F">
        <w:rPr>
          <w:color w:val="0000FF"/>
          <w:highlight w:val="white"/>
          <w:lang w:eastAsia="fi-FI"/>
        </w:rPr>
        <w:t>&gt;</w:t>
      </w:r>
    </w:p>
    <w:p w14:paraId="0732B0E5" w14:textId="77777777" w:rsidR="00AF12AD" w:rsidRDefault="00AF12AD" w:rsidP="0024249E"/>
    <w:p w14:paraId="3EB8F411" w14:textId="77777777" w:rsidR="00AF12AD" w:rsidRDefault="00AF12AD" w:rsidP="0024249E"/>
    <w:p w14:paraId="12109703" w14:textId="7FF54FD9" w:rsidR="00AF12AD" w:rsidRDefault="00AF12AD" w:rsidP="0024249E">
      <w:r>
        <w:lastRenderedPageBreak/>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proofErr w:type="spellStart"/>
      <w:r w:rsidR="00A97343">
        <w:t>pikaXML</w:t>
      </w:r>
      <w:proofErr w:type="spellEnd"/>
      <w:r w:rsidR="00A97343">
        <w:t xml:space="preserve">-sanomista muodostetuilla </w:t>
      </w:r>
      <w:r>
        <w:t>lähetteellä ja hoitopalautteella pelkästään näyttömuodossa</w:t>
      </w:r>
      <w:r w:rsidR="00A97343">
        <w:t xml:space="preserve"> asianosaisen otsikon alla.</w:t>
      </w:r>
    </w:p>
    <w:p w14:paraId="01053E1C" w14:textId="0B55676D" w:rsidR="00C456F7" w:rsidRDefault="00C456F7" w:rsidP="0024249E"/>
    <w:p w14:paraId="666D707A" w14:textId="3403A87A" w:rsidR="00C456F7" w:rsidRDefault="00C456F7" w:rsidP="0024249E"/>
    <w:p w14:paraId="0B632D29" w14:textId="77777777" w:rsidR="00C456F7" w:rsidRDefault="00C456F7" w:rsidP="0024249E"/>
    <w:p w14:paraId="217E1952" w14:textId="77777777" w:rsidR="00AF12AD" w:rsidRDefault="00AF12AD" w:rsidP="0024249E"/>
    <w:p w14:paraId="7D9E2059" w14:textId="77777777" w:rsidR="00AF12AD" w:rsidRDefault="00AF12AD" w:rsidP="00C456F7">
      <w:pPr>
        <w:pStyle w:val="Otsikko2"/>
      </w:pPr>
      <w:bookmarkStart w:id="18" w:name="_Toc384989343"/>
      <w:bookmarkStart w:id="19" w:name="_Toc42776452"/>
      <w:r>
        <w:t>Lähetteen perusrakenteiden yhteenveto</w:t>
      </w:r>
      <w:bookmarkEnd w:id="18"/>
      <w:bookmarkEnd w:id="19"/>
    </w:p>
    <w:p w14:paraId="364BF410" w14:textId="77777777" w:rsidR="00AF12AD" w:rsidRDefault="00AF12AD" w:rsidP="0024249E"/>
    <w:p w14:paraId="4CE5915E" w14:textId="6EC68198" w:rsidR="00AF12AD" w:rsidRDefault="00AF12AD" w:rsidP="0024249E">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24249E"/>
    <w:p w14:paraId="7CEFBC88" w14:textId="77777777" w:rsidR="00AF12AD" w:rsidRDefault="00AF12AD" w:rsidP="0024249E">
      <w:r w:rsidRPr="005E61B2">
        <w:rPr>
          <w:b/>
        </w:rPr>
        <w:t>L</w:t>
      </w:r>
      <w:r>
        <w:rPr>
          <w:b/>
        </w:rPr>
        <w:t>ähete</w:t>
      </w:r>
      <w:r>
        <w:t xml:space="preserve"> (näkymä: 1.2.246.537.6.12.2002:124)</w:t>
      </w:r>
    </w:p>
    <w:p w14:paraId="1420963C" w14:textId="77777777" w:rsidR="00AF12AD" w:rsidRDefault="00AF12AD" w:rsidP="0024249E">
      <w:r w:rsidRPr="005E61B2">
        <w:rPr>
          <w:b/>
        </w:rPr>
        <w:t>Määrittämätön hoitoprosessin vaihe</w:t>
      </w:r>
      <w:r>
        <w:t xml:space="preserve"> (hoitoprosessin vaihe: 1.2.246.537.6.13.2006:99)</w:t>
      </w:r>
    </w:p>
    <w:p w14:paraId="413033C5" w14:textId="77777777" w:rsidR="00AF12AD" w:rsidRDefault="00AF12AD" w:rsidP="0024249E">
      <w:r w:rsidRPr="005E61B2">
        <w:t>Lähetteen ja hoitopalautteen tekniset ja osapuolitiedot</w:t>
      </w:r>
      <w:r>
        <w:t xml:space="preserve"> (otsikko: </w:t>
      </w:r>
      <w:r w:rsidRPr="001C0ED8">
        <w:t>1.2.246.537.6.40182.2009</w:t>
      </w:r>
      <w:r>
        <w:t>:1)</w:t>
      </w:r>
    </w:p>
    <w:p w14:paraId="713EDA57" w14:textId="77777777" w:rsidR="00AF12AD" w:rsidRDefault="00AF12AD" w:rsidP="0024249E">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C456F7">
      <w:pPr>
        <w:pStyle w:val="Luettelokappale"/>
        <w:numPr>
          <w:ilvl w:val="0"/>
          <w:numId w:val="26"/>
        </w:numPr>
      </w:pPr>
      <w:r>
        <w:t>M</w:t>
      </w:r>
      <w:r w:rsidRPr="001D237B">
        <w:t>ille erikoisalalle lähetetään (tietokenttä)</w:t>
      </w:r>
    </w:p>
    <w:p w14:paraId="134B2A47" w14:textId="583B0F02" w:rsidR="00AF12AD" w:rsidRPr="001D237B" w:rsidRDefault="00AF12AD" w:rsidP="0024249E">
      <w:pPr>
        <w:pStyle w:val="Luettelokappale"/>
        <w:numPr>
          <w:ilvl w:val="0"/>
          <w:numId w:val="26"/>
        </w:numPr>
      </w:pPr>
      <w:r w:rsidRPr="001D237B">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24249E">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w:t>
      </w:r>
      <w:proofErr w:type="spellStart"/>
      <w:r w:rsidRPr="001D237B">
        <w:t>String</w:t>
      </w:r>
      <w:proofErr w:type="spellEnd"/>
      <w:r w:rsidRPr="001D237B">
        <w:t>-muoto (tietokenttä)</w:t>
      </w:r>
    </w:p>
    <w:p w14:paraId="65256ADB" w14:textId="67F46102" w:rsidR="00AF12AD" w:rsidRDefault="00AF12AD" w:rsidP="0024249E">
      <w:pPr>
        <w:pStyle w:val="Luettelokappale"/>
        <w:numPr>
          <w:ilvl w:val="0"/>
          <w:numId w:val="26"/>
        </w:numPr>
      </w:pPr>
      <w:r w:rsidRPr="001D237B">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24249E"/>
    <w:p w14:paraId="6377DF8D" w14:textId="77777777" w:rsidR="00AF12AD" w:rsidRDefault="00AF12AD" w:rsidP="0024249E">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24249E">
      <w:r>
        <w:tab/>
      </w:r>
      <w:r>
        <w:tab/>
      </w:r>
    </w:p>
    <w:p w14:paraId="7CBDAE38" w14:textId="77777777" w:rsidR="00AF12AD" w:rsidRDefault="00AF12AD" w:rsidP="0024249E">
      <w:r w:rsidRPr="005E61B2">
        <w:rPr>
          <w:b/>
        </w:rPr>
        <w:t>Tulotilanne</w:t>
      </w:r>
      <w:r>
        <w:t xml:space="preserve"> (hoitoprosessin vaihe: 1.2.246.537.6.13.2006:11)</w:t>
      </w:r>
    </w:p>
    <w:p w14:paraId="13D1A68A" w14:textId="77777777" w:rsidR="00AF12AD" w:rsidRDefault="00AF12AD" w:rsidP="0024249E">
      <w:r w:rsidRPr="005E61B2">
        <w:rPr>
          <w:b/>
        </w:rPr>
        <w:t>Hoidon syy</w:t>
      </w:r>
      <w:r>
        <w:t xml:space="preserve"> (otsikko: 1.2.246.537.6.14.2006:65)</w:t>
      </w:r>
    </w:p>
    <w:p w14:paraId="6CEEA9E9" w14:textId="77777777" w:rsidR="00AF12AD" w:rsidRDefault="00AF12AD" w:rsidP="0024249E">
      <w:r>
        <w:tab/>
      </w:r>
      <w:r>
        <w:tab/>
      </w:r>
    </w:p>
    <w:p w14:paraId="5E2654CB" w14:textId="2F93E233" w:rsidR="00AF12AD" w:rsidRDefault="00AF12AD" w:rsidP="0024249E">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24249E">
      <w:r w:rsidRPr="005E61B2">
        <w:rPr>
          <w:b/>
        </w:rPr>
        <w:lastRenderedPageBreak/>
        <w:t>Etuudet ja eläkejärjestelyt</w:t>
      </w:r>
      <w:r>
        <w:t xml:space="preserve"> (otsikko: </w:t>
      </w:r>
      <w:r w:rsidRPr="009C17C5">
        <w:t>1.2.246.537.6.40182.2009</w:t>
      </w:r>
      <w:r>
        <w:t>:7)</w:t>
      </w:r>
    </w:p>
    <w:p w14:paraId="074D614F" w14:textId="31E5C0D6" w:rsidR="00AF12AD" w:rsidRDefault="00AF12AD" w:rsidP="0024249E">
      <w:r>
        <w:tab/>
      </w:r>
      <w:r>
        <w:tab/>
      </w:r>
    </w:p>
    <w:p w14:paraId="3E9AD962" w14:textId="77777777" w:rsidR="00AF12AD" w:rsidRDefault="00AF12AD" w:rsidP="0024249E">
      <w:r w:rsidRPr="005E61B2">
        <w:rPr>
          <w:b/>
        </w:rPr>
        <w:t>Aikaisempi hoito</w:t>
      </w:r>
      <w:r>
        <w:t xml:space="preserve"> (otsikko: </w:t>
      </w:r>
      <w:r w:rsidRPr="009C17C5">
        <w:t>1.2.246.537.6.40182.2009</w:t>
      </w:r>
      <w:r>
        <w:t>:9)</w:t>
      </w:r>
    </w:p>
    <w:p w14:paraId="55925B98" w14:textId="77777777" w:rsidR="00AF12AD" w:rsidRDefault="00AF12AD" w:rsidP="0024249E"/>
    <w:p w14:paraId="6AD0ABA2" w14:textId="77777777" w:rsidR="00AF12AD" w:rsidRDefault="00AF12AD" w:rsidP="0024249E">
      <w:r w:rsidRPr="00DC5633">
        <w:rPr>
          <w:b/>
        </w:rPr>
        <w:t>Diagnoosi:</w:t>
      </w:r>
      <w:r w:rsidRPr="005E61B2">
        <w:t xml:space="preserve"> lähettämisen syyn diagnoosi</w:t>
      </w:r>
      <w:r>
        <w:t xml:space="preserve"> (otsikko: 1.2.246.537.6.14.2006:13) </w:t>
      </w:r>
    </w:p>
    <w:p w14:paraId="625568C0" w14:textId="77777777" w:rsidR="00AF12AD" w:rsidRDefault="00AF12AD" w:rsidP="0024249E">
      <w:r>
        <w:tab/>
      </w:r>
      <w:r>
        <w:tab/>
      </w:r>
    </w:p>
    <w:p w14:paraId="01A0742E" w14:textId="77777777" w:rsidR="00AF12AD" w:rsidRDefault="00AF12AD" w:rsidP="0024249E">
      <w:r w:rsidRPr="005E61B2">
        <w:rPr>
          <w:b/>
        </w:rPr>
        <w:t>Esitiedot (anamneesi)</w:t>
      </w:r>
      <w:r>
        <w:t xml:space="preserve"> (otsikko: 1.2.246.537.6.14.2006:14)</w:t>
      </w:r>
    </w:p>
    <w:p w14:paraId="0395C7CE" w14:textId="77777777" w:rsidR="00AF12AD" w:rsidRDefault="00AF12AD" w:rsidP="0024249E">
      <w:r>
        <w:tab/>
      </w:r>
      <w:r>
        <w:tab/>
      </w:r>
    </w:p>
    <w:p w14:paraId="241EDB11" w14:textId="77777777" w:rsidR="00AF12AD" w:rsidRDefault="00AF12AD" w:rsidP="0024249E">
      <w:r w:rsidRPr="005E61B2">
        <w:rPr>
          <w:b/>
        </w:rPr>
        <w:t>Nykytila</w:t>
      </w:r>
      <w:r>
        <w:t xml:space="preserve"> (otsikko: 1.2.246.537.6.14.2006:37)</w:t>
      </w:r>
    </w:p>
    <w:p w14:paraId="4EC6E71C" w14:textId="77777777" w:rsidR="00AF12AD" w:rsidRDefault="00AF12AD" w:rsidP="0024249E">
      <w:r>
        <w:tab/>
      </w:r>
      <w:r>
        <w:tab/>
      </w:r>
    </w:p>
    <w:p w14:paraId="3F9D061C" w14:textId="77777777" w:rsidR="00AF12AD" w:rsidRDefault="00AF12AD" w:rsidP="0024249E">
      <w:r w:rsidRPr="005E61B2">
        <w:rPr>
          <w:b/>
        </w:rPr>
        <w:t>Tutkimukset</w:t>
      </w:r>
      <w:r>
        <w:t xml:space="preserve"> (otsikko: 1.2.246.537.6.14.2006:53) </w:t>
      </w:r>
    </w:p>
    <w:p w14:paraId="060035BE" w14:textId="77777777" w:rsidR="00AF12AD" w:rsidRPr="00566FD3" w:rsidRDefault="00AF12AD" w:rsidP="0024249E">
      <w:r w:rsidRPr="00566FD3">
        <w:tab/>
      </w:r>
      <w:r w:rsidRPr="00566FD3">
        <w:tab/>
      </w:r>
    </w:p>
    <w:p w14:paraId="511A7E22" w14:textId="77777777" w:rsidR="00AF12AD" w:rsidRPr="00566FD3" w:rsidRDefault="00AF12AD" w:rsidP="0024249E">
      <w:r w:rsidRPr="005E61B2">
        <w:rPr>
          <w:b/>
        </w:rPr>
        <w:t>Toimenpiteet</w:t>
      </w:r>
      <w:r w:rsidRPr="00566FD3">
        <w:t xml:space="preserve"> (otsikko: 1.2.246.537.6.14.2006:51) </w:t>
      </w:r>
    </w:p>
    <w:p w14:paraId="0065BC77" w14:textId="77777777" w:rsidR="00AF12AD" w:rsidRPr="00566FD3" w:rsidRDefault="00AF12AD" w:rsidP="0024249E">
      <w:r w:rsidRPr="00566FD3">
        <w:tab/>
      </w:r>
      <w:r w:rsidRPr="00566FD3">
        <w:tab/>
      </w:r>
    </w:p>
    <w:p w14:paraId="59FBDA1A" w14:textId="77777777" w:rsidR="00AF12AD" w:rsidRDefault="00AF12AD" w:rsidP="0024249E">
      <w:r w:rsidRPr="00DC5633">
        <w:rPr>
          <w:b/>
        </w:rPr>
        <w:t>Diagnoosi:</w:t>
      </w:r>
      <w:r w:rsidRPr="005E61B2">
        <w:t xml:space="preserve"> asiakkaan aikaisemmat sairaudet</w:t>
      </w:r>
      <w:r>
        <w:t xml:space="preserve"> (otsikko: 1.2.246.537.6.14.2006:13) </w:t>
      </w:r>
    </w:p>
    <w:p w14:paraId="2DEAEC1E" w14:textId="77777777" w:rsidR="00AF12AD" w:rsidRDefault="00AF12AD" w:rsidP="0024249E">
      <w:r>
        <w:tab/>
      </w:r>
      <w:r>
        <w:tab/>
      </w:r>
    </w:p>
    <w:p w14:paraId="28710681" w14:textId="77777777" w:rsidR="00AF12AD" w:rsidRDefault="00AF12AD" w:rsidP="0024249E">
      <w:r w:rsidRPr="005E61B2">
        <w:rPr>
          <w:b/>
        </w:rPr>
        <w:t>Loppuarvio</w:t>
      </w:r>
      <w:r>
        <w:t xml:space="preserve"> (otsikko: 1.2.246.537.6.14.2006:29) </w:t>
      </w:r>
    </w:p>
    <w:p w14:paraId="131340E8" w14:textId="77777777" w:rsidR="00AF12AD" w:rsidRDefault="00AF12AD" w:rsidP="0024249E">
      <w:r>
        <w:tab/>
      </w:r>
      <w:r>
        <w:tab/>
      </w:r>
    </w:p>
    <w:p w14:paraId="64ADC70A" w14:textId="77777777" w:rsidR="00AF12AD" w:rsidRDefault="00AF12AD" w:rsidP="0024249E">
      <w:r w:rsidRPr="005E61B2">
        <w:rPr>
          <w:b/>
        </w:rPr>
        <w:t>Lääkehoito</w:t>
      </w:r>
      <w:r>
        <w:t xml:space="preserve"> (otsikko: 1.2.246.537.6.14.2006:55) </w:t>
      </w:r>
    </w:p>
    <w:p w14:paraId="79B9C4C3" w14:textId="77777777" w:rsidR="00AF12AD" w:rsidRDefault="00AF12AD" w:rsidP="0024249E">
      <w:r>
        <w:tab/>
      </w:r>
    </w:p>
    <w:p w14:paraId="66BE6FE3" w14:textId="575999DD" w:rsidR="00AF12AD" w:rsidRDefault="00AF12AD" w:rsidP="0024249E">
      <w:r w:rsidRPr="005E61B2">
        <w:rPr>
          <w:b/>
        </w:rPr>
        <w:t>Lausunnot</w:t>
      </w:r>
      <w:r>
        <w:t xml:space="preserve"> (otsikko: 1.2.246.537.6.14.2006:62) </w:t>
      </w:r>
    </w:p>
    <w:p w14:paraId="32D74BD4" w14:textId="77777777" w:rsidR="00AF12AD" w:rsidRDefault="00AF12AD" w:rsidP="0024249E">
      <w:r>
        <w:tab/>
      </w:r>
    </w:p>
    <w:p w14:paraId="0884E13B" w14:textId="23709D3C" w:rsidR="00AF12AD" w:rsidRDefault="00AF12AD" w:rsidP="0024249E">
      <w:r w:rsidRPr="005E61B2">
        <w:rPr>
          <w:b/>
        </w:rPr>
        <w:t>Apuvälineet</w:t>
      </w:r>
      <w:r>
        <w:t xml:space="preserve"> (otsikko: 1.2.246.537.6.14.2006:63) </w:t>
      </w:r>
    </w:p>
    <w:p w14:paraId="6CC14669" w14:textId="77777777" w:rsidR="00AF12AD" w:rsidRDefault="00AF12AD" w:rsidP="0024249E">
      <w:r>
        <w:tab/>
      </w:r>
    </w:p>
    <w:p w14:paraId="4DB709E7" w14:textId="324CDA7E" w:rsidR="00AF12AD" w:rsidRDefault="00AF12AD" w:rsidP="0024249E">
      <w:r w:rsidRPr="005E61B2">
        <w:rPr>
          <w:b/>
        </w:rPr>
        <w:t>Kuntoutus</w:t>
      </w:r>
      <w:r>
        <w:t xml:space="preserve"> (otsikko: 1.2.246.537.6.14.2006:27) </w:t>
      </w:r>
    </w:p>
    <w:p w14:paraId="0203C228" w14:textId="77777777" w:rsidR="00AF12AD" w:rsidRDefault="00AF12AD" w:rsidP="0024249E">
      <w:r>
        <w:tab/>
      </w:r>
    </w:p>
    <w:p w14:paraId="653C26D6" w14:textId="4966E97E" w:rsidR="00AF12AD" w:rsidRDefault="00AF12AD" w:rsidP="0024249E">
      <w:r w:rsidRPr="005E61B2">
        <w:rPr>
          <w:b/>
        </w:rPr>
        <w:t>Toimintakyky</w:t>
      </w:r>
      <w:r>
        <w:t xml:space="preserve"> (otsikko: 1.2.246.537.6.14.2006:72) </w:t>
      </w:r>
    </w:p>
    <w:p w14:paraId="4FAAC353" w14:textId="77777777" w:rsidR="00AF12AD" w:rsidRDefault="00AF12AD" w:rsidP="0024249E"/>
    <w:p w14:paraId="651420FD" w14:textId="77777777" w:rsidR="00AF12AD" w:rsidRDefault="00AF12AD" w:rsidP="0024249E"/>
    <w:p w14:paraId="504281F2" w14:textId="77777777" w:rsidR="00AF12AD" w:rsidRDefault="00AF12AD" w:rsidP="00C456F7">
      <w:pPr>
        <w:pStyle w:val="Otsikko2"/>
      </w:pPr>
      <w:bookmarkStart w:id="20" w:name="_Toc384989344"/>
      <w:bookmarkStart w:id="21" w:name="_Toc42776453"/>
      <w:r>
        <w:t>Määrittämättömän hoitoprosessin vaiheen alle tulevat lähetteen otsikot ja tietokentät</w:t>
      </w:r>
      <w:bookmarkEnd w:id="20"/>
      <w:bookmarkEnd w:id="21"/>
    </w:p>
    <w:p w14:paraId="227FFA4E" w14:textId="77777777" w:rsidR="00AF12AD" w:rsidRDefault="00AF12AD" w:rsidP="0024249E"/>
    <w:p w14:paraId="22B25090" w14:textId="77777777" w:rsidR="00AF12AD" w:rsidRDefault="00AF12AD" w:rsidP="0024249E">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24249E"/>
    <w:p w14:paraId="23DD0828" w14:textId="01DEDC25" w:rsidR="00AF12AD" w:rsidRDefault="00AF12AD" w:rsidP="00C456F7">
      <w:pPr>
        <w:pStyle w:val="Otsikko3"/>
      </w:pPr>
      <w:bookmarkStart w:id="22" w:name="_Toc384989345"/>
      <w:bookmarkStart w:id="23" w:name="_Toc42776454"/>
      <w:r w:rsidRPr="00D84174">
        <w:t>Lähetteen ja hoitopalautteen tekniset ja osapuolitiedot</w:t>
      </w:r>
      <w:bookmarkEnd w:id="22"/>
      <w:bookmarkEnd w:id="23"/>
    </w:p>
    <w:p w14:paraId="718EA10C" w14:textId="77777777" w:rsidR="00AF12AD" w:rsidRDefault="00AF12AD" w:rsidP="0024249E"/>
    <w:p w14:paraId="07C5443F" w14:textId="77777777" w:rsidR="00AF12AD" w:rsidRDefault="00AF12AD" w:rsidP="0024249E">
      <w:r>
        <w:t>Tämä otsikko sijoitetaan hoitoprosessin vaihekoodin 99 (</w:t>
      </w:r>
      <w:r w:rsidRPr="007E2DEB">
        <w:t>Määrittämätön hoitoprosessin vaihe</w:t>
      </w:r>
      <w:r>
        <w:t xml:space="preserve">) alle: </w:t>
      </w:r>
    </w:p>
    <w:p w14:paraId="35D7D42B" w14:textId="77777777" w:rsidR="00AF12AD" w:rsidRDefault="00AF12AD" w:rsidP="0024249E"/>
    <w:p w14:paraId="33F340B3" w14:textId="77777777" w:rsidR="00AF12AD" w:rsidRDefault="00AF12AD" w:rsidP="0024249E">
      <w:r w:rsidRPr="00D84174">
        <w:lastRenderedPageBreak/>
        <w:t>Lähetteen ja hoitopalautteen tekniset ja osapuolitiedot</w:t>
      </w:r>
      <w:r>
        <w:t>:</w:t>
      </w:r>
      <w:r>
        <w:tab/>
      </w:r>
    </w:p>
    <w:p w14:paraId="1605ED05" w14:textId="77777777" w:rsidR="00AF12AD" w:rsidRDefault="00AF12AD" w:rsidP="0024249E">
      <w:r>
        <w:t xml:space="preserve">otsikkokoodi: 1 </w:t>
      </w:r>
      <w:r>
        <w:tab/>
        <w:t>otsikkokoodisto (</w:t>
      </w:r>
      <w:r w:rsidRPr="00D84174">
        <w:t>1.2.246.537.6.40182.2009</w:t>
      </w:r>
      <w:r>
        <w:t xml:space="preserve">)  </w:t>
      </w:r>
    </w:p>
    <w:p w14:paraId="7C62920F" w14:textId="77777777" w:rsidR="00AF12AD" w:rsidRDefault="00AF12AD" w:rsidP="0024249E"/>
    <w:p w14:paraId="6C8A40F5" w14:textId="77777777" w:rsidR="00AF12AD" w:rsidRDefault="00AF12AD" w:rsidP="0024249E">
      <w:r>
        <w:t>Seuraavaksi käydään läpi tämän otsikon alle tulevat tietokentät.</w:t>
      </w:r>
    </w:p>
    <w:p w14:paraId="0EEAEC6B" w14:textId="77777777" w:rsidR="00AF12AD" w:rsidRDefault="00AF12AD" w:rsidP="00C456F7">
      <w:pPr>
        <w:pStyle w:val="Otsikko4"/>
      </w:pPr>
      <w:r>
        <w:t xml:space="preserve">Sanoman tyyppi ja alityyppi </w:t>
      </w:r>
    </w:p>
    <w:p w14:paraId="657C909F" w14:textId="77777777" w:rsidR="00AF12AD" w:rsidRDefault="00AF12AD" w:rsidP="0024249E"/>
    <w:p w14:paraId="76C51619" w14:textId="77777777" w:rsidR="00AF12AD" w:rsidRDefault="00AF12AD" w:rsidP="0024249E">
      <w:r>
        <w:t>Sanoman tyyppi:</w:t>
      </w:r>
      <w:r>
        <w:tab/>
      </w:r>
      <w:r>
        <w:tab/>
        <w:t>kenttäkoodi: 33</w:t>
      </w:r>
      <w:r>
        <w:tab/>
        <w:t xml:space="preserve">koodisto: 1.2.246.537.6.12.2002.124 </w:t>
      </w:r>
    </w:p>
    <w:p w14:paraId="01EDC455" w14:textId="77777777" w:rsidR="00AF12AD" w:rsidRDefault="00AF12AD" w:rsidP="0024249E">
      <w:r>
        <w:t xml:space="preserve">Sanoman alityyppi: </w:t>
      </w:r>
      <w:r>
        <w:tab/>
      </w:r>
      <w:r>
        <w:tab/>
        <w:t>kenttäkoodi: 34</w:t>
      </w:r>
      <w:r>
        <w:tab/>
        <w:t xml:space="preserve">koodisto: 1.2.246.537.6.12.2002.124 </w:t>
      </w:r>
    </w:p>
    <w:p w14:paraId="19919F1D" w14:textId="77777777" w:rsidR="00AF12AD" w:rsidRDefault="00AF12AD" w:rsidP="0024249E"/>
    <w:p w14:paraId="0291D1CA" w14:textId="77777777" w:rsidR="00AF12AD" w:rsidRDefault="00AF12AD" w:rsidP="0024249E">
      <w:r>
        <w:t xml:space="preserve">Lähetteen/hoitopalautteen päätyyppi (pakollinen) ja alityyppi ilmoitetaan </w:t>
      </w:r>
      <w:proofErr w:type="spellStart"/>
      <w:r>
        <w:t>value</w:t>
      </w:r>
      <w:proofErr w:type="spellEnd"/>
      <w:r>
        <w:t xml:space="preserve">-elementissä tietotyypillä CD. Päätyyppi on varsinainen koodiarvo ja tarkentimen </w:t>
      </w:r>
      <w:proofErr w:type="spellStart"/>
      <w:r>
        <w:t>qualifier</w:t>
      </w:r>
      <w:proofErr w:type="spellEnd"/>
      <w:r>
        <w:t xml:space="preserve"> avulla voidaan esittää sanoman alityyppi. Elementti </w:t>
      </w:r>
      <w:proofErr w:type="spellStart"/>
      <w:r>
        <w:t>effectiveTime</w:t>
      </w:r>
      <w:proofErr w:type="spellEnd"/>
      <w:r>
        <w:t xml:space="preserve"> esiintyy tyhjänä.</w:t>
      </w:r>
    </w:p>
    <w:p w14:paraId="2F29E9FB" w14:textId="77777777" w:rsidR="00AF12AD" w:rsidRDefault="00AF12AD" w:rsidP="0024249E"/>
    <w:p w14:paraId="7602137B" w14:textId="530D5999" w:rsidR="00AF12AD" w:rsidRDefault="00AF12AD" w:rsidP="0024249E">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24249E"/>
    <w:p w14:paraId="7ABE4C6B" w14:textId="77777777" w:rsidR="00AF12AD" w:rsidRDefault="00AF12AD" w:rsidP="0024249E">
      <w:r>
        <w:t>EPI</w:t>
      </w:r>
      <w:r>
        <w:tab/>
        <w:t>Loppuyhteenveto/hoitopalaute</w:t>
      </w:r>
      <w:r>
        <w:tab/>
      </w:r>
      <w:r>
        <w:tab/>
      </w:r>
    </w:p>
    <w:p w14:paraId="71869CE7" w14:textId="77777777" w:rsidR="00AF12AD" w:rsidRDefault="00AF12AD" w:rsidP="0024249E">
      <w:r>
        <w:t>HOP</w:t>
      </w:r>
      <w:r>
        <w:tab/>
        <w:t>Hoitopäätösilmoitus/hoitopalaute</w:t>
      </w:r>
      <w:r>
        <w:tab/>
      </w:r>
    </w:p>
    <w:p w14:paraId="543E49D2" w14:textId="77777777" w:rsidR="00AF12AD" w:rsidRDefault="00AF12AD" w:rsidP="0024249E">
      <w:r>
        <w:t>HOS</w:t>
      </w:r>
      <w:r>
        <w:tab/>
        <w:t>Hoitosuunnitelma/hoitopalaute</w:t>
      </w:r>
      <w:r>
        <w:tab/>
      </w:r>
      <w:r>
        <w:tab/>
      </w:r>
    </w:p>
    <w:p w14:paraId="74A2D986" w14:textId="77777777" w:rsidR="00AF12AD" w:rsidRDefault="00AF12AD" w:rsidP="0024249E">
      <w:r>
        <w:t>KAS</w:t>
      </w:r>
      <w:r>
        <w:tab/>
        <w:t>Ilmoitus lähetteen käsittelyyn otosta/hoitopalaute</w:t>
      </w:r>
      <w:r>
        <w:tab/>
      </w:r>
      <w:r>
        <w:tab/>
      </w:r>
    </w:p>
    <w:p w14:paraId="267FDA86" w14:textId="77777777" w:rsidR="00AF12AD" w:rsidRDefault="00AF12AD" w:rsidP="0024249E">
      <w:r>
        <w:t>KON</w:t>
      </w:r>
      <w:r>
        <w:tab/>
        <w:t>Konsultaatiopyyntö/lähete</w:t>
      </w:r>
      <w:r>
        <w:tab/>
      </w:r>
      <w:r>
        <w:tab/>
      </w:r>
    </w:p>
    <w:p w14:paraId="11EF0F70" w14:textId="77777777" w:rsidR="00AF12AD" w:rsidRDefault="00AF12AD" w:rsidP="0024249E">
      <w:r>
        <w:t>KYS</w:t>
      </w:r>
      <w:r>
        <w:tab/>
        <w:t>Täydennyskysely/lähete ja hoitopalaute</w:t>
      </w:r>
      <w:r>
        <w:tab/>
      </w:r>
    </w:p>
    <w:p w14:paraId="1B2FFD7A" w14:textId="77777777" w:rsidR="00AF12AD" w:rsidRDefault="00AF12AD" w:rsidP="0024249E">
      <w:r>
        <w:t>LAH</w:t>
      </w:r>
      <w:r>
        <w:tab/>
        <w:t>Normaali lähete</w:t>
      </w:r>
      <w:r>
        <w:tab/>
      </w:r>
      <w:r>
        <w:tab/>
      </w:r>
    </w:p>
    <w:p w14:paraId="1B1BF73B" w14:textId="77777777" w:rsidR="00AF12AD" w:rsidRDefault="00AF12AD" w:rsidP="0024249E">
      <w:r>
        <w:t>PER</w:t>
      </w:r>
      <w:r>
        <w:tab/>
        <w:t>Suostumussanoma</w:t>
      </w:r>
      <w:r>
        <w:tab/>
      </w:r>
      <w:r>
        <w:tab/>
      </w:r>
    </w:p>
    <w:p w14:paraId="1AE857F8" w14:textId="77777777" w:rsidR="00AF12AD" w:rsidRDefault="00AF12AD" w:rsidP="0024249E">
      <w:r>
        <w:t>VHO</w:t>
      </w:r>
      <w:r>
        <w:tab/>
        <w:t>Välihoitopalaute/hoitopalaute</w:t>
      </w:r>
    </w:p>
    <w:p w14:paraId="5E838E26" w14:textId="77777777" w:rsidR="00AF12AD" w:rsidRDefault="00AF12AD" w:rsidP="0024249E"/>
    <w:p w14:paraId="77F12576" w14:textId="77777777" w:rsidR="00AF12AD" w:rsidRDefault="00AF12AD" w:rsidP="0024249E">
      <w:r>
        <w:t xml:space="preserve">(Tarkasta ajantasaiset koodiarvot </w:t>
      </w:r>
      <w:proofErr w:type="spellStart"/>
      <w:r>
        <w:t>THL:n</w:t>
      </w:r>
      <w:proofErr w:type="spellEnd"/>
      <w:r>
        <w:t xml:space="preserve"> koodistopalvelimelta)</w:t>
      </w:r>
    </w:p>
    <w:p w14:paraId="79372204" w14:textId="77777777" w:rsidR="00AF12AD" w:rsidRDefault="00AF12AD" w:rsidP="0024249E"/>
    <w:p w14:paraId="5320E0EC" w14:textId="2DB77D4E" w:rsidR="00AF12AD" w:rsidRDefault="00AF12AD" w:rsidP="0024249E">
      <w:r>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24249E"/>
    <w:p w14:paraId="502E5AFC" w14:textId="77777777" w:rsidR="00AF12AD" w:rsidRDefault="00AF12AD" w:rsidP="0024249E">
      <w:r>
        <w:t>KII</w:t>
      </w:r>
      <w:r>
        <w:tab/>
        <w:t>Kiirehtiminen</w:t>
      </w:r>
      <w:r>
        <w:tab/>
      </w:r>
      <w:r>
        <w:tab/>
      </w:r>
    </w:p>
    <w:p w14:paraId="1D655515" w14:textId="77777777" w:rsidR="00AF12AD" w:rsidRDefault="00AF12AD" w:rsidP="0024249E">
      <w:r>
        <w:t>KON</w:t>
      </w:r>
      <w:r>
        <w:tab/>
        <w:t>Konsultaatio</w:t>
      </w:r>
      <w:r>
        <w:tab/>
      </w:r>
      <w:r>
        <w:tab/>
      </w:r>
    </w:p>
    <w:p w14:paraId="537DD0CF" w14:textId="77777777" w:rsidR="00AF12AD" w:rsidRDefault="00AF12AD" w:rsidP="0024249E">
      <w:r>
        <w:t>KOT</w:t>
      </w:r>
      <w:r>
        <w:tab/>
        <w:t>Kotihoidon ennakkoilmoitus</w:t>
      </w:r>
      <w:r>
        <w:tab/>
      </w:r>
      <w:r>
        <w:tab/>
      </w:r>
    </w:p>
    <w:p w14:paraId="1CC0684C" w14:textId="77777777" w:rsidR="00AF12AD" w:rsidRDefault="00AF12AD" w:rsidP="0024249E">
      <w:r>
        <w:t>PAL</w:t>
      </w:r>
      <w:r>
        <w:tab/>
        <w:t>Palautus</w:t>
      </w:r>
      <w:r>
        <w:tab/>
      </w:r>
      <w:r>
        <w:tab/>
      </w:r>
    </w:p>
    <w:p w14:paraId="1C6DEFF2" w14:textId="77777777" w:rsidR="00AF12AD" w:rsidRDefault="00AF12AD" w:rsidP="0024249E">
      <w:r>
        <w:t>POK</w:t>
      </w:r>
      <w:r>
        <w:tab/>
        <w:t>Potilaskonsultaatio</w:t>
      </w:r>
      <w:r>
        <w:tab/>
      </w:r>
    </w:p>
    <w:p w14:paraId="409AE391" w14:textId="77777777" w:rsidR="00AF12AD" w:rsidRDefault="00AF12AD" w:rsidP="0024249E">
      <w:r>
        <w:t>SII</w:t>
      </w:r>
      <w:r>
        <w:tab/>
        <w:t>Siirtoilmoitus</w:t>
      </w:r>
      <w:r>
        <w:tab/>
      </w:r>
      <w:r>
        <w:tab/>
      </w:r>
    </w:p>
    <w:p w14:paraId="1119048D" w14:textId="77777777" w:rsidR="00AF12AD" w:rsidRDefault="00AF12AD" w:rsidP="0024249E">
      <w:r>
        <w:t>TAY</w:t>
      </w:r>
      <w:r>
        <w:tab/>
        <w:t>Täydennys</w:t>
      </w:r>
    </w:p>
    <w:p w14:paraId="07D044A8" w14:textId="77777777" w:rsidR="00AF12AD" w:rsidRDefault="00AF12AD" w:rsidP="0024249E"/>
    <w:p w14:paraId="5BE693AE" w14:textId="77777777" w:rsidR="00AF12AD" w:rsidRDefault="00AF12AD" w:rsidP="0024249E">
      <w:r>
        <w:t xml:space="preserve">(Tarkasta ajantasaiset koodiarvot </w:t>
      </w:r>
      <w:proofErr w:type="spellStart"/>
      <w:r>
        <w:t>THL:n</w:t>
      </w:r>
      <w:proofErr w:type="spellEnd"/>
      <w:r>
        <w:t xml:space="preserve"> koodistopalvelimelta)</w:t>
      </w:r>
    </w:p>
    <w:p w14:paraId="37BC7252" w14:textId="77777777" w:rsidR="00AF12AD" w:rsidRDefault="00AF12AD" w:rsidP="0024249E"/>
    <w:p w14:paraId="537A9425" w14:textId="77777777" w:rsidR="00AF12AD" w:rsidRDefault="00AF12AD" w:rsidP="0024249E"/>
    <w:p w14:paraId="20923FE9"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14:paraId="25AA99C6"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1CDA0963" w14:textId="77777777" w:rsidR="00AF12AD" w:rsidRPr="0002144B" w:rsidRDefault="00AF12AD" w:rsidP="0024249E">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73A6E73D" w14:textId="77777777" w:rsidR="00AF12AD" w:rsidRPr="0002144B" w:rsidRDefault="00AF12AD" w:rsidP="0024249E">
      <w:pPr>
        <w:rPr>
          <w:color w:val="000000"/>
          <w:highlight w:val="white"/>
          <w:lang w:val="en-US" w:eastAsia="fi-FI"/>
        </w:rPr>
      </w:pPr>
      <w:r w:rsidRPr="0038571B">
        <w:rPr>
          <w:color w:val="000000"/>
          <w:highlight w:val="white"/>
          <w:lang w:val="en-US" w:eastAsia="fi-FI"/>
        </w:rPr>
        <w:tab/>
      </w:r>
      <w:r>
        <w:rPr>
          <w:highlight w:val="white"/>
          <w:lang w:val="en-US" w:eastAsia="fi-FI"/>
        </w:rPr>
        <w:t>&lt;</w:t>
      </w:r>
      <w:proofErr w:type="spellStart"/>
      <w:r>
        <w:rPr>
          <w:highlight w:val="white"/>
          <w:lang w:val="en-US" w:eastAsia="fi-FI"/>
        </w:rPr>
        <w:t>effectiveTime</w:t>
      </w:r>
      <w:proofErr w:type="spellEnd"/>
      <w:r>
        <w:rPr>
          <w:highlight w:val="white"/>
          <w:lang w:val="en-US" w:eastAsia="fi-FI"/>
        </w:rPr>
        <w:t xml:space="preserve">/&gt; </w:t>
      </w:r>
    </w:p>
    <w:p w14:paraId="65020BEA" w14:textId="2EDA6A8A" w:rsidR="00AF12AD" w:rsidRPr="00886782" w:rsidRDefault="00AF12AD" w:rsidP="0024249E">
      <w:pPr>
        <w:rPr>
          <w:highlight w:val="white"/>
          <w:lang w:eastAsia="fi-FI"/>
        </w:rPr>
      </w:pPr>
      <w:r>
        <w:rPr>
          <w:highlight w:val="white"/>
          <w:lang w:val="en-US" w:eastAsia="fi-FI"/>
        </w:rPr>
        <w:tab/>
      </w:r>
      <w:r w:rsidRPr="00886782">
        <w:rPr>
          <w:color w:val="0000FF"/>
          <w:highlight w:val="white"/>
          <w:lang w:eastAsia="fi-FI"/>
        </w:rPr>
        <w:t>&lt;</w:t>
      </w:r>
      <w:proofErr w:type="spellStart"/>
      <w:r w:rsidRPr="00886782">
        <w:rPr>
          <w:color w:val="800000"/>
          <w:highlight w:val="white"/>
          <w:lang w:eastAsia="fi-FI"/>
        </w:rPr>
        <w:t>value</w:t>
      </w:r>
      <w:proofErr w:type="spellEnd"/>
      <w:r w:rsidRPr="00886782">
        <w:rPr>
          <w:color w:val="FF0000"/>
          <w:highlight w:val="white"/>
          <w:lang w:eastAsia="fi-FI"/>
        </w:rPr>
        <w:t xml:space="preserve"> </w:t>
      </w:r>
      <w:proofErr w:type="spellStart"/>
      <w:proofErr w:type="gramStart"/>
      <w:r w:rsidRPr="00886782">
        <w:rPr>
          <w:color w:val="FF0000"/>
          <w:highlight w:val="white"/>
          <w:lang w:eastAsia="fi-FI"/>
        </w:rPr>
        <w:t>xsi:type</w:t>
      </w:r>
      <w:proofErr w:type="spellEnd"/>
      <w:proofErr w:type="gramEnd"/>
      <w:r w:rsidRPr="00886782">
        <w:rPr>
          <w:color w:val="0000FF"/>
          <w:highlight w:val="white"/>
          <w:lang w:eastAsia="fi-FI"/>
        </w:rPr>
        <w:t>="</w:t>
      </w:r>
      <w:r w:rsidRPr="00886782">
        <w:rPr>
          <w:highlight w:val="white"/>
          <w:lang w:eastAsia="fi-FI"/>
        </w:rPr>
        <w:t>CD</w:t>
      </w:r>
      <w:r w:rsidRPr="00886782">
        <w:rPr>
          <w:color w:val="0000FF"/>
          <w:highlight w:val="white"/>
          <w:lang w:eastAsia="fi-FI"/>
        </w:rPr>
        <w:t>"</w:t>
      </w:r>
      <w:r w:rsidRPr="00886782">
        <w:rPr>
          <w:color w:val="FF0000"/>
          <w:highlight w:val="white"/>
          <w:lang w:eastAsia="fi-FI"/>
        </w:rPr>
        <w:t xml:space="preserve"> </w:t>
      </w:r>
      <w:proofErr w:type="spellStart"/>
      <w:r w:rsidRPr="00886782">
        <w:rPr>
          <w:color w:val="FF0000"/>
          <w:highlight w:val="white"/>
          <w:lang w:eastAsia="fi-FI"/>
        </w:rPr>
        <w:t>code</w:t>
      </w:r>
      <w:proofErr w:type="spellEnd"/>
      <w:r w:rsidRPr="00886782">
        <w:rPr>
          <w:color w:val="0000FF"/>
          <w:highlight w:val="white"/>
          <w:lang w:eastAsia="fi-FI"/>
        </w:rPr>
        <w:t>="LAH"</w:t>
      </w:r>
      <w:r w:rsidRPr="00886782">
        <w:rPr>
          <w:color w:val="FF0000"/>
          <w:highlight w:val="white"/>
          <w:lang w:eastAsia="fi-FI"/>
        </w:rPr>
        <w:t xml:space="preserve"> </w:t>
      </w:r>
      <w:proofErr w:type="spellStart"/>
      <w:r w:rsidRPr="00886782">
        <w:rPr>
          <w:color w:val="FF0000"/>
          <w:highlight w:val="white"/>
          <w:lang w:eastAsia="fi-FI"/>
        </w:rPr>
        <w:t>codeSystem</w:t>
      </w:r>
      <w:proofErr w:type="spellEnd"/>
      <w:r w:rsidRPr="00886782">
        <w:rPr>
          <w:color w:val="0000FF"/>
          <w:highlight w:val="white"/>
          <w:lang w:eastAsia="fi-FI"/>
        </w:rPr>
        <w:t>="</w:t>
      </w:r>
      <w:r w:rsidRPr="00886782">
        <w:rPr>
          <w:highlight w:val="white"/>
          <w:lang w:eastAsia="fi-FI"/>
        </w:rPr>
        <w:t>1.2.246.537.5.40001.2003</w:t>
      </w:r>
      <w:r w:rsidRPr="00886782">
        <w:rPr>
          <w:color w:val="0000FF"/>
          <w:highlight w:val="white"/>
          <w:lang w:eastAsia="fi-FI"/>
        </w:rPr>
        <w:t>"</w:t>
      </w:r>
      <w:r w:rsidR="001C5E79" w:rsidRPr="00886782">
        <w:rPr>
          <w:color w:val="0000FF"/>
          <w:highlight w:val="white"/>
          <w:lang w:eastAsia="fi-FI"/>
        </w:rPr>
        <w:t xml:space="preserve"> </w:t>
      </w:r>
      <w:proofErr w:type="spellStart"/>
      <w:r w:rsidR="001C5E79" w:rsidRPr="00886782">
        <w:rPr>
          <w:color w:val="FF0000"/>
          <w:highlight w:val="white"/>
          <w:lang w:eastAsia="fi-FI"/>
        </w:rPr>
        <w:t>codesystemName</w:t>
      </w:r>
      <w:proofErr w:type="spellEnd"/>
      <w:r w:rsidR="001C5E79" w:rsidRPr="00886782">
        <w:rPr>
          <w:color w:val="0000FF"/>
          <w:highlight w:val="white"/>
          <w:lang w:eastAsia="fi-FI"/>
        </w:rPr>
        <w:t xml:space="preserve"> </w:t>
      </w:r>
      <w:r w:rsidR="00833D70" w:rsidRPr="00886782">
        <w:rPr>
          <w:color w:val="0000FF"/>
          <w:highlight w:val="white"/>
          <w:lang w:eastAsia="fi-FI"/>
        </w:rPr>
        <w:t>="</w:t>
      </w:r>
      <w:r w:rsidR="001C5E79" w:rsidRPr="00886782">
        <w:rPr>
          <w:highlight w:val="white"/>
          <w:lang w:eastAsia="fi-FI"/>
        </w:rPr>
        <w:t>AR/LÄHETE –</w:t>
      </w:r>
      <w:r w:rsidR="00833D70" w:rsidRPr="00886782">
        <w:rPr>
          <w:highlight w:val="white"/>
          <w:lang w:eastAsia="fi-FI"/>
        </w:rPr>
        <w:t xml:space="preserve"> Lähetteen/hoitopalautteen tyyppi</w:t>
      </w:r>
      <w:r w:rsidR="00833D70" w:rsidRPr="00886782">
        <w:rPr>
          <w:color w:val="0000FF"/>
          <w:highlight w:val="white"/>
          <w:lang w:eastAsia="fi-FI"/>
        </w:rPr>
        <w:t>"</w:t>
      </w:r>
      <w:r w:rsidRPr="00886782">
        <w:rPr>
          <w:color w:val="0000FF"/>
          <w:highlight w:val="white"/>
          <w:lang w:eastAsia="fi-FI"/>
        </w:rPr>
        <w:t>&gt;</w:t>
      </w:r>
    </w:p>
    <w:p w14:paraId="1A8FFA7C" w14:textId="77777777" w:rsidR="00AF12AD" w:rsidRPr="00886782" w:rsidRDefault="00AF12AD" w:rsidP="0024249E">
      <w:pPr>
        <w:rPr>
          <w:color w:val="000000"/>
          <w:highlight w:val="white"/>
          <w:lang w:eastAsia="fi-FI"/>
        </w:rPr>
      </w:pPr>
      <w:r w:rsidRPr="00886782">
        <w:rPr>
          <w:color w:val="000000"/>
          <w:highlight w:val="white"/>
          <w:lang w:eastAsia="fi-FI"/>
        </w:rPr>
        <w:tab/>
      </w:r>
      <w:r w:rsidRPr="00886782">
        <w:rPr>
          <w:color w:val="000000"/>
          <w:highlight w:val="white"/>
          <w:lang w:eastAsia="fi-FI"/>
        </w:rPr>
        <w:tab/>
      </w:r>
      <w:r w:rsidRPr="00886782">
        <w:rPr>
          <w:color w:val="0000FF"/>
          <w:highlight w:val="white"/>
          <w:lang w:eastAsia="fi-FI"/>
        </w:rPr>
        <w:t>&lt;</w:t>
      </w:r>
      <w:proofErr w:type="spellStart"/>
      <w:r w:rsidRPr="00886782">
        <w:rPr>
          <w:highlight w:val="white"/>
          <w:lang w:eastAsia="fi-FI"/>
        </w:rPr>
        <w:t>qualifier</w:t>
      </w:r>
      <w:proofErr w:type="spellEnd"/>
      <w:r w:rsidRPr="00886782">
        <w:rPr>
          <w:color w:val="0000FF"/>
          <w:highlight w:val="white"/>
          <w:lang w:eastAsia="fi-FI"/>
        </w:rPr>
        <w:t>&gt;</w:t>
      </w:r>
    </w:p>
    <w:p w14:paraId="20891ECC" w14:textId="77777777" w:rsidR="00AF12AD" w:rsidRPr="002450C6" w:rsidRDefault="00AF12AD" w:rsidP="0024249E">
      <w:pPr>
        <w:rPr>
          <w:highlight w:val="white"/>
          <w:lang w:val="nl-NL" w:eastAsia="fi-FI"/>
        </w:rPr>
      </w:pPr>
      <w:r w:rsidRPr="00886782">
        <w:rPr>
          <w:highlight w:val="white"/>
          <w:lang w:eastAsia="fi-FI"/>
        </w:rPr>
        <w:tab/>
      </w:r>
      <w:r w:rsidRPr="00886782">
        <w:rPr>
          <w:highlight w:val="white"/>
          <w:lang w:eastAsia="fi-FI"/>
        </w:rPr>
        <w:tab/>
      </w:r>
      <w:r w:rsidRPr="00886782">
        <w:rPr>
          <w:highlight w:val="white"/>
          <w:lang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24249E">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proofErr w:type="spellStart"/>
      <w:r w:rsidR="00833D70" w:rsidRPr="00886782">
        <w:rPr>
          <w:color w:val="FF0000"/>
          <w:highlight w:val="white"/>
          <w:lang w:eastAsia="fi-FI"/>
        </w:rPr>
        <w:t>codesystemName</w:t>
      </w:r>
      <w:proofErr w:type="spellEnd"/>
      <w:r w:rsidR="00833D70" w:rsidRPr="00886782">
        <w:rPr>
          <w:color w:val="0000FF"/>
          <w:highlight w:val="white"/>
          <w:lang w:eastAsia="fi-FI"/>
        </w:rPr>
        <w:t xml:space="preserve"> ="</w:t>
      </w:r>
      <w:r w:rsidR="00833D70" w:rsidRPr="00886782">
        <w:rPr>
          <w:highlight w:val="white"/>
          <w:lang w:eastAsia="fi-FI"/>
        </w:rPr>
        <w:t>AR/LÄHETE – Lähetteen/hoitopalautteen alityyppi</w:t>
      </w:r>
      <w:r w:rsidR="00833D70" w:rsidRPr="00886782">
        <w:rPr>
          <w:color w:val="0000FF"/>
          <w:highlight w:val="white"/>
          <w:lang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886782" w:rsidRDefault="00AF12AD" w:rsidP="0024249E">
      <w:pPr>
        <w:rPr>
          <w:color w:val="000000"/>
          <w:highlight w:val="white"/>
          <w:lang w:eastAsia="fi-FI"/>
        </w:rPr>
      </w:pPr>
      <w:r w:rsidRPr="009723D3">
        <w:rPr>
          <w:color w:val="000000"/>
          <w:highlight w:val="white"/>
          <w:lang w:val="nl-NL" w:eastAsia="fi-FI"/>
        </w:rPr>
        <w:tab/>
      </w:r>
      <w:r w:rsidRPr="009723D3">
        <w:rPr>
          <w:color w:val="000000"/>
          <w:highlight w:val="white"/>
          <w:lang w:val="nl-NL" w:eastAsia="fi-FI"/>
        </w:rPr>
        <w:tab/>
      </w:r>
      <w:r w:rsidRPr="00886782">
        <w:rPr>
          <w:color w:val="0000FF"/>
          <w:highlight w:val="white"/>
          <w:lang w:eastAsia="fi-FI"/>
        </w:rPr>
        <w:t>&lt;/</w:t>
      </w:r>
      <w:proofErr w:type="spellStart"/>
      <w:r w:rsidRPr="00886782">
        <w:rPr>
          <w:highlight w:val="white"/>
          <w:lang w:eastAsia="fi-FI"/>
        </w:rPr>
        <w:t>qualifier</w:t>
      </w:r>
      <w:proofErr w:type="spellEnd"/>
      <w:r w:rsidRPr="00886782">
        <w:rPr>
          <w:color w:val="0000FF"/>
          <w:highlight w:val="white"/>
          <w:lang w:eastAsia="fi-FI"/>
        </w:rPr>
        <w:t>&gt;</w:t>
      </w:r>
    </w:p>
    <w:p w14:paraId="76034BC6" w14:textId="77777777" w:rsidR="00AF12AD" w:rsidRPr="0002144B" w:rsidRDefault="00AF12AD" w:rsidP="0024249E">
      <w:pPr>
        <w:rPr>
          <w:color w:val="000000"/>
          <w:highlight w:val="white"/>
          <w:lang w:val="en-US" w:eastAsia="fi-FI"/>
        </w:rPr>
      </w:pPr>
      <w:r w:rsidRPr="00886782">
        <w:rPr>
          <w:color w:val="000000"/>
          <w:highlight w:val="white"/>
          <w:lang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24249E">
      <w:pPr>
        <w:rPr>
          <w:lang w:val="en-GB"/>
        </w:rPr>
      </w:pPr>
      <w:r>
        <w:rPr>
          <w:color w:val="0000FF"/>
          <w:highlight w:val="white"/>
          <w:lang w:eastAsia="fi-FI"/>
        </w:rPr>
        <w:t>&lt;/</w:t>
      </w:r>
      <w:proofErr w:type="spellStart"/>
      <w:r>
        <w:rPr>
          <w:highlight w:val="white"/>
          <w:lang w:eastAsia="fi-FI"/>
        </w:rPr>
        <w:t>entry</w:t>
      </w:r>
      <w:proofErr w:type="spellEnd"/>
      <w:r>
        <w:rPr>
          <w:color w:val="0000FF"/>
          <w:highlight w:val="white"/>
          <w:lang w:eastAsia="fi-FI"/>
        </w:rPr>
        <w:t>&gt;</w:t>
      </w:r>
    </w:p>
    <w:p w14:paraId="43DF14E3" w14:textId="77777777" w:rsidR="00AF12AD" w:rsidRDefault="00AF12AD" w:rsidP="0024249E">
      <w:pPr>
        <w:rPr>
          <w:lang w:val="de-DE"/>
        </w:rPr>
      </w:pPr>
    </w:p>
    <w:p w14:paraId="60311710" w14:textId="77777777" w:rsidR="00AF12AD" w:rsidRDefault="00AF12AD" w:rsidP="0024249E">
      <w:pPr>
        <w:rPr>
          <w:lang w:val="en-GB"/>
        </w:rPr>
      </w:pPr>
    </w:p>
    <w:p w14:paraId="564EAF68" w14:textId="77777777" w:rsidR="00AF12AD" w:rsidRDefault="00AF12AD" w:rsidP="00C456F7">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24249E"/>
    <w:p w14:paraId="1982D8B6" w14:textId="77777777" w:rsidR="00AF12AD" w:rsidRDefault="00AF12AD" w:rsidP="0024249E">
      <w:r>
        <w:t>Kenttäkoodi: 1</w:t>
      </w:r>
      <w:r>
        <w:tab/>
      </w:r>
      <w:r>
        <w:tab/>
        <w:t xml:space="preserve">koodisto: 1.2.246.537.6.12.2002.124 </w:t>
      </w:r>
    </w:p>
    <w:p w14:paraId="4BC08107" w14:textId="77777777" w:rsidR="00AF12AD" w:rsidRDefault="00AF12AD" w:rsidP="0024249E"/>
    <w:p w14:paraId="3322CB40" w14:textId="77777777" w:rsidR="00AF12AD" w:rsidRDefault="00AF12AD" w:rsidP="0024249E">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p>
    <w:p w14:paraId="58DC2AB1" w14:textId="77777777" w:rsidR="00AF12AD" w:rsidRDefault="00AF12AD" w:rsidP="0024249E"/>
    <w:p w14:paraId="115EBD58" w14:textId="4C3FC1FC" w:rsidR="00AF12AD" w:rsidRDefault="00AF12AD" w:rsidP="0024249E">
      <w:r>
        <w:t xml:space="preserve">Alkuperäisen järjestelmän lähetteen OID-tunnus vastaa </w:t>
      </w:r>
      <w:proofErr w:type="spellStart"/>
      <w:r>
        <w:t>PikaXML</w:t>
      </w:r>
      <w:proofErr w:type="spellEnd"/>
      <w:r>
        <w:t xml:space="preserve">-määrityksen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Huomaa luvussa 2.3.1.3 esitetty määritys mikäli ORIG_SNDR_REF_ID ei ole validi (kansallisesti uniikki) OID-tunnus.</w:t>
      </w:r>
      <w:r w:rsidRPr="002D7495">
        <w:t xml:space="preserve"> </w:t>
      </w:r>
    </w:p>
    <w:p w14:paraId="7A9281CD" w14:textId="77777777" w:rsidR="00AF12AD" w:rsidRDefault="00AF12AD" w:rsidP="0024249E"/>
    <w:p w14:paraId="618A9573" w14:textId="77777777" w:rsidR="00AF12AD" w:rsidRPr="00981373" w:rsidRDefault="00AF12AD" w:rsidP="0024249E">
      <w:r>
        <w:t xml:space="preserve">Mikäli </w:t>
      </w:r>
      <w:proofErr w:type="spellStart"/>
      <w:r>
        <w:t>PikaXML:ssä</w:t>
      </w:r>
      <w:proofErr w:type="spellEnd"/>
      <w:r w:rsidRPr="00981373">
        <w:t xml:space="preserve"> ei ole </w:t>
      </w:r>
      <w:proofErr w:type="spellStart"/>
      <w:r w:rsidRPr="00CB573B">
        <w:t>ORIG_SNDR_REF_ID</w:t>
      </w:r>
      <w:proofErr w:type="gramStart"/>
      <w:r w:rsidRPr="00981373">
        <w:t>:tä</w:t>
      </w:r>
      <w:proofErr w:type="spellEnd"/>
      <w:r>
        <w:t xml:space="preserve">  CDA</w:t>
      </w:r>
      <w:proofErr w:type="gramEnd"/>
      <w:r>
        <w:t xml:space="preserve">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proofErr w:type="spellStart"/>
      <w:r w:rsidRPr="00CB573B">
        <w:t>ORIG_SNDR_REF_ID</w:t>
      </w:r>
      <w:r w:rsidRPr="00981373">
        <w:t>:tä</w:t>
      </w:r>
      <w:proofErr w:type="spellEnd"/>
      <w:r w:rsidRPr="00981373">
        <w:t xml:space="preserve">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 xml:space="preserve">vat samat. Kun läheteasiakirja ei perustu </w:t>
      </w:r>
      <w:proofErr w:type="spellStart"/>
      <w:r>
        <w:t>PikaXML</w:t>
      </w:r>
      <w:proofErr w:type="spellEnd"/>
      <w:r>
        <w:t>-sanomaan, käytetään muuta lähetteen yksilöivää OID-tunnusta.</w:t>
      </w:r>
    </w:p>
    <w:p w14:paraId="1C943FE9" w14:textId="77777777" w:rsidR="00AF12AD" w:rsidRDefault="00AF12AD" w:rsidP="0024249E"/>
    <w:p w14:paraId="7E648D08" w14:textId="77777777" w:rsidR="00AF12AD" w:rsidRDefault="00AF12AD" w:rsidP="0024249E">
      <w:r>
        <w:t xml:space="preserve">OID-tunnus ilmoitetaan </w:t>
      </w:r>
      <w:proofErr w:type="spellStart"/>
      <w:r>
        <w:t>value</w:t>
      </w:r>
      <w:proofErr w:type="spellEnd"/>
      <w:r>
        <w:t xml:space="preserve">-elementissä tietotyypillä II ja antopäivämäärä elementissä </w:t>
      </w:r>
      <w:proofErr w:type="spellStart"/>
      <w:r>
        <w:t>effectiveTime</w:t>
      </w:r>
      <w:proofErr w:type="spellEnd"/>
      <w:r>
        <w:t xml:space="preserve"> attribuutilla </w:t>
      </w:r>
      <w:proofErr w:type="spellStart"/>
      <w:r>
        <w:t>value</w:t>
      </w:r>
      <w:proofErr w:type="spellEnd"/>
      <w:r>
        <w:t xml:space="preserve">. Lähettävä laitos ja lääkäri ilmoitetaan elementissä </w:t>
      </w:r>
      <w:proofErr w:type="spellStart"/>
      <w:r>
        <w:t>author</w:t>
      </w:r>
      <w:proofErr w:type="spellEnd"/>
      <w:r>
        <w:t xml:space="preserve">. </w:t>
      </w:r>
    </w:p>
    <w:p w14:paraId="72835F5E" w14:textId="77777777" w:rsidR="00AF12AD" w:rsidRDefault="00AF12AD" w:rsidP="0024249E"/>
    <w:p w14:paraId="34EE95E8" w14:textId="77777777" w:rsidR="00AF12AD" w:rsidRPr="00001B2A" w:rsidRDefault="00AF12AD" w:rsidP="0024249E">
      <w:pPr>
        <w:rPr>
          <w:color w:val="000000"/>
          <w:highlight w:val="white"/>
          <w:lang w:eastAsia="fi-FI"/>
        </w:rPr>
      </w:pPr>
      <w:r w:rsidRPr="00001B2A">
        <w:rPr>
          <w:color w:val="0000FF"/>
          <w:highlight w:val="white"/>
          <w:lang w:eastAsia="fi-FI"/>
        </w:rPr>
        <w:t>&lt;</w:t>
      </w:r>
      <w:proofErr w:type="spellStart"/>
      <w:r w:rsidRPr="00001B2A">
        <w:rPr>
          <w:highlight w:val="white"/>
          <w:lang w:eastAsia="fi-FI"/>
        </w:rPr>
        <w:t>entry</w:t>
      </w:r>
      <w:proofErr w:type="spellEnd"/>
      <w:r w:rsidRPr="00001B2A">
        <w:rPr>
          <w:color w:val="0000FF"/>
          <w:highlight w:val="white"/>
          <w:lang w:eastAsia="fi-FI"/>
        </w:rPr>
        <w:t>&gt;</w:t>
      </w:r>
    </w:p>
    <w:p w14:paraId="3FF9A964" w14:textId="77777777" w:rsidR="00AF12AD" w:rsidRPr="00001B2A" w:rsidRDefault="00AF12AD" w:rsidP="0024249E">
      <w:pPr>
        <w:rPr>
          <w:color w:val="000000"/>
          <w:highlight w:val="white"/>
          <w:lang w:eastAsia="fi-FI"/>
        </w:rPr>
      </w:pPr>
      <w:r w:rsidRPr="00001B2A">
        <w:rPr>
          <w:color w:val="0000FF"/>
          <w:highlight w:val="white"/>
          <w:lang w:eastAsia="fi-FI"/>
        </w:rPr>
        <w:t>&lt;</w:t>
      </w:r>
      <w:proofErr w:type="spellStart"/>
      <w:r w:rsidRPr="00001B2A">
        <w:rPr>
          <w:color w:val="800000"/>
          <w:highlight w:val="white"/>
          <w:lang w:eastAsia="fi-FI"/>
        </w:rPr>
        <w:t>observation</w:t>
      </w:r>
      <w:proofErr w:type="spellEnd"/>
      <w:r w:rsidRPr="00001B2A">
        <w:rPr>
          <w:highlight w:val="white"/>
          <w:lang w:eastAsia="fi-FI"/>
        </w:rPr>
        <w:t xml:space="preserve"> </w:t>
      </w:r>
      <w:proofErr w:type="spellStart"/>
      <w:r w:rsidRPr="00001B2A">
        <w:rPr>
          <w:highlight w:val="white"/>
          <w:lang w:eastAsia="fi-FI"/>
        </w:rPr>
        <w:t>classCode</w:t>
      </w:r>
      <w:proofErr w:type="spellEnd"/>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w:t>
      </w:r>
      <w:proofErr w:type="spellStart"/>
      <w:r w:rsidRPr="00001B2A">
        <w:rPr>
          <w:highlight w:val="white"/>
          <w:lang w:eastAsia="fi-FI"/>
        </w:rPr>
        <w:t>moodCode</w:t>
      </w:r>
      <w:proofErr w:type="spellEnd"/>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14:paraId="67E43F70"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r w:rsidRPr="0038571B">
        <w:rPr>
          <w:color w:val="FF0000"/>
          <w:highlight w:val="white"/>
          <w:lang w:val="en-US" w:eastAsia="fi-FI"/>
        </w:rPr>
        <w:t>xsi</w:t>
      </w:r>
      <w:proofErr w:type="gramStart"/>
      <w:r w:rsidRPr="0038571B">
        <w:rPr>
          <w:color w:val="FF0000"/>
          <w:highlight w:val="white"/>
          <w:lang w:val="en-US" w:eastAsia="fi-FI"/>
        </w:rPr>
        <w:t>:type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14:paraId="4226DDE9" w14:textId="77777777" w:rsidR="00AF12AD" w:rsidRDefault="00AF12AD" w:rsidP="0024249E">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Pr>
          <w:highlight w:val="white"/>
          <w:lang w:val="en-US" w:eastAsia="fi-FI"/>
        </w:rPr>
        <w:t>HL7 -</w:t>
      </w:r>
      <w:proofErr w:type="spellStart"/>
      <w:r>
        <w:rPr>
          <w:highlight w:val="white"/>
          <w:lang w:val="en-US" w:eastAsia="fi-FI"/>
        </w:rPr>
        <w:t>Tekninen</w:t>
      </w:r>
      <w:proofErr w:type="spellEnd"/>
      <w:r>
        <w:rPr>
          <w:highlight w:val="white"/>
          <w:lang w:val="en-US" w:eastAsia="fi-FI"/>
        </w:rPr>
        <w:t xml:space="preserve"> CDA R2 </w:t>
      </w:r>
      <w:proofErr w:type="spellStart"/>
      <w:r>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merkinnän</w:t>
      </w:r>
      <w:proofErr w:type="spellEnd"/>
      <w:r w:rsidRPr="0038571B">
        <w:rPr>
          <w:highlight w:val="white"/>
          <w:lang w:val="en-US" w:eastAsia="fi-FI"/>
        </w:rPr>
        <w:t xml:space="preserve"> </w:t>
      </w:r>
      <w:proofErr w:type="spellStart"/>
      <w:r w:rsidRPr="0038571B">
        <w:rPr>
          <w:highlight w:val="white"/>
          <w:lang w:val="en-US" w:eastAsia="fi-FI"/>
        </w:rPr>
        <w:t>tekijä</w:t>
      </w:r>
      <w:proofErr w:type="spellEnd"/>
      <w:r w:rsidRPr="0038571B">
        <w:rPr>
          <w:color w:val="0000FF"/>
          <w:highlight w:val="white"/>
          <w:lang w:val="en-US" w:eastAsia="fi-FI"/>
        </w:rPr>
        <w:t>"/&gt;</w:t>
      </w:r>
    </w:p>
    <w:p w14:paraId="681C1559"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proofErr w:type="gramStart"/>
      <w:r w:rsidRPr="0038571B">
        <w:rPr>
          <w:highlight w:val="white"/>
          <w:lang w:val="en-US" w:eastAsia="fi-FI"/>
        </w:rPr>
        <w:t>assignedAuthor</w:t>
      </w:r>
      <w:proofErr w:type="spellEnd"/>
      <w:proofErr w:type="gramEnd"/>
      <w:r w:rsidRPr="0038571B">
        <w:rPr>
          <w:color w:val="0000FF"/>
          <w:highlight w:val="white"/>
          <w:lang w:val="en-US" w:eastAsia="fi-FI"/>
        </w:rPr>
        <w:t>&gt;</w:t>
      </w:r>
    </w:p>
    <w:p w14:paraId="00351DC2" w14:textId="2020D5CA"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proofErr w:type="gramStart"/>
      <w:r w:rsidRPr="0038571B">
        <w:rPr>
          <w:highlight w:val="white"/>
          <w:lang w:val="en-US" w:eastAsia="fi-FI"/>
        </w:rPr>
        <w:t>representedOrganization</w:t>
      </w:r>
      <w:proofErr w:type="spellEnd"/>
      <w:proofErr w:type="gramEnd"/>
      <w:r w:rsidRPr="0038571B">
        <w:rPr>
          <w:color w:val="0000FF"/>
          <w:highlight w:val="white"/>
          <w:lang w:val="en-US" w:eastAsia="fi-FI"/>
        </w:rPr>
        <w:t>&gt;</w:t>
      </w:r>
    </w:p>
    <w:p w14:paraId="2E208AAE"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886782" w:rsidRDefault="00AF12AD" w:rsidP="0024249E">
      <w:pPr>
        <w:rPr>
          <w:highlight w:val="white"/>
          <w:lang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r w:rsidRPr="00886782">
        <w:rPr>
          <w:highlight w:val="white"/>
          <w:lang w:eastAsia="fi-FI"/>
        </w:rPr>
        <w:t xml:space="preserve">Y-Y sairaanhoitopiiri </w:t>
      </w:r>
      <w:proofErr w:type="spellStart"/>
      <w:r w:rsidRPr="00886782">
        <w:rPr>
          <w:highlight w:val="white"/>
          <w:lang w:eastAsia="fi-FI"/>
        </w:rPr>
        <w:t>os</w:t>
      </w:r>
      <w:proofErr w:type="spellEnd"/>
      <w:r w:rsidRPr="00886782">
        <w:rPr>
          <w:highlight w:val="white"/>
          <w:lang w:eastAsia="fi-FI"/>
        </w:rPr>
        <w:t xml:space="preserve"> 13</w:t>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p>
    <w:p w14:paraId="709B18CA" w14:textId="77777777" w:rsidR="00AF12AD" w:rsidRPr="0081406F" w:rsidRDefault="00AF12AD" w:rsidP="0024249E">
      <w:pPr>
        <w:rPr>
          <w:color w:val="000000"/>
          <w:highlight w:val="white"/>
          <w:lang w:val="en-US" w:eastAsia="fi-FI"/>
        </w:rPr>
      </w:pPr>
      <w:r w:rsidRPr="00886782">
        <w:rPr>
          <w:color w:val="000000"/>
          <w:highlight w:val="white"/>
          <w:lang w:eastAsia="fi-FI"/>
        </w:rPr>
        <w:tab/>
      </w:r>
      <w:r w:rsidRPr="00886782">
        <w:rPr>
          <w:color w:val="000000"/>
          <w:highlight w:val="white"/>
          <w:lang w:eastAsia="fi-FI"/>
        </w:rPr>
        <w:tab/>
      </w:r>
      <w:r w:rsidRPr="00886782">
        <w:rPr>
          <w:color w:val="000000"/>
          <w:highlight w:val="white"/>
          <w:lang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09130202" w14:textId="77777777" w:rsidR="00AF12AD" w:rsidRPr="00886782"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886782">
        <w:rPr>
          <w:color w:val="0000FF"/>
          <w:highlight w:val="white"/>
          <w:lang w:val="en-US" w:eastAsia="fi-FI"/>
        </w:rPr>
        <w:t>&lt;/</w:t>
      </w:r>
      <w:proofErr w:type="spellStart"/>
      <w:r w:rsidRPr="00886782">
        <w:rPr>
          <w:highlight w:val="white"/>
          <w:lang w:val="en-US" w:eastAsia="fi-FI"/>
        </w:rPr>
        <w:t>assignedAuthor</w:t>
      </w:r>
      <w:proofErr w:type="spellEnd"/>
      <w:r w:rsidRPr="00886782">
        <w:rPr>
          <w:color w:val="0000FF"/>
          <w:highlight w:val="white"/>
          <w:lang w:val="en-US" w:eastAsia="fi-FI"/>
        </w:rPr>
        <w:t>&gt;</w:t>
      </w:r>
    </w:p>
    <w:p w14:paraId="3940CDAF" w14:textId="77777777" w:rsidR="00AF12AD" w:rsidRPr="00886782" w:rsidRDefault="00AF12AD" w:rsidP="0024249E">
      <w:pPr>
        <w:rPr>
          <w:color w:val="000000"/>
          <w:highlight w:val="white"/>
          <w:lang w:val="en-US" w:eastAsia="fi-FI"/>
        </w:rPr>
      </w:pPr>
      <w:r w:rsidRPr="00886782">
        <w:rPr>
          <w:color w:val="0000FF"/>
          <w:highlight w:val="white"/>
          <w:lang w:val="en-US" w:eastAsia="fi-FI"/>
        </w:rPr>
        <w:t>&lt;/</w:t>
      </w:r>
      <w:r w:rsidRPr="00886782">
        <w:rPr>
          <w:highlight w:val="white"/>
          <w:lang w:val="en-US" w:eastAsia="fi-FI"/>
        </w:rPr>
        <w:t>author</w:t>
      </w:r>
      <w:r w:rsidRPr="00886782">
        <w:rPr>
          <w:color w:val="0000FF"/>
          <w:highlight w:val="white"/>
          <w:lang w:val="en-US" w:eastAsia="fi-FI"/>
        </w:rPr>
        <w:t>&gt;</w:t>
      </w:r>
    </w:p>
    <w:p w14:paraId="061F8CF1" w14:textId="77777777" w:rsidR="00AF12AD" w:rsidRPr="00886782" w:rsidRDefault="00AF12AD" w:rsidP="0024249E">
      <w:pPr>
        <w:rPr>
          <w:color w:val="000000"/>
          <w:highlight w:val="white"/>
          <w:lang w:val="en-US" w:eastAsia="fi-FI"/>
        </w:rPr>
      </w:pPr>
      <w:r w:rsidRPr="00886782">
        <w:rPr>
          <w:color w:val="0000FF"/>
          <w:highlight w:val="white"/>
          <w:lang w:val="en-US" w:eastAsia="fi-FI"/>
        </w:rPr>
        <w:t>&lt;/</w:t>
      </w:r>
      <w:r w:rsidRPr="00886782">
        <w:rPr>
          <w:highlight w:val="white"/>
          <w:lang w:val="en-US" w:eastAsia="fi-FI"/>
        </w:rPr>
        <w:t>observation</w:t>
      </w:r>
      <w:r w:rsidRPr="00886782">
        <w:rPr>
          <w:color w:val="0000FF"/>
          <w:highlight w:val="white"/>
          <w:lang w:val="en-US" w:eastAsia="fi-FI"/>
        </w:rPr>
        <w:t>&gt;</w:t>
      </w:r>
    </w:p>
    <w:p w14:paraId="036EAF47" w14:textId="77777777" w:rsidR="00AF12AD" w:rsidRPr="00886782" w:rsidRDefault="00AF12AD" w:rsidP="0024249E">
      <w:pPr>
        <w:rPr>
          <w:lang w:val="en-US"/>
        </w:rPr>
      </w:pPr>
      <w:r w:rsidRPr="00886782">
        <w:rPr>
          <w:color w:val="0000FF"/>
          <w:highlight w:val="white"/>
          <w:lang w:val="en-US" w:eastAsia="fi-FI"/>
        </w:rPr>
        <w:t>&lt;/</w:t>
      </w:r>
      <w:r w:rsidRPr="00886782">
        <w:rPr>
          <w:highlight w:val="white"/>
          <w:lang w:val="en-US" w:eastAsia="fi-FI"/>
        </w:rPr>
        <w:t>entry</w:t>
      </w:r>
      <w:r w:rsidRPr="00886782">
        <w:rPr>
          <w:color w:val="0000FF"/>
          <w:highlight w:val="white"/>
          <w:lang w:val="en-US" w:eastAsia="fi-FI"/>
        </w:rPr>
        <w:t>&gt;</w:t>
      </w:r>
    </w:p>
    <w:p w14:paraId="4846F356" w14:textId="77777777" w:rsidR="00AF12AD" w:rsidRPr="00886782" w:rsidRDefault="00AF12AD" w:rsidP="0024249E">
      <w:pPr>
        <w:rPr>
          <w:lang w:val="en-US"/>
        </w:rPr>
      </w:pPr>
    </w:p>
    <w:p w14:paraId="64F1FB16" w14:textId="77777777" w:rsidR="00AF12AD" w:rsidRPr="003F4043" w:rsidRDefault="00AF12AD" w:rsidP="0024249E">
      <w:r>
        <w:t xml:space="preserve">Huomaa: II:n </w:t>
      </w:r>
      <w:proofErr w:type="spellStart"/>
      <w:proofErr w:type="gramStart"/>
      <w:r>
        <w:t>root:issa</w:t>
      </w:r>
      <w:proofErr w:type="spellEnd"/>
      <w:proofErr w:type="gramEnd"/>
      <w:r>
        <w:t xml:space="preserve">  (OID) asiakirjat ovat organisaation alla solmuluokassa 11.</w:t>
      </w:r>
    </w:p>
    <w:p w14:paraId="323A7AD2" w14:textId="77777777" w:rsidR="00AF12AD" w:rsidRDefault="00AF12AD" w:rsidP="00C456F7">
      <w:pPr>
        <w:pStyle w:val="Otsikko4"/>
      </w:pPr>
      <w:r>
        <w:t>Alkuperäisen järjestelm</w:t>
      </w:r>
      <w:r w:rsidRPr="00E50B11">
        <w:t xml:space="preserve">än </w:t>
      </w:r>
      <w:r w:rsidRPr="00820722">
        <w:t>lähetteen tunnus,</w:t>
      </w:r>
      <w:r>
        <w:t xml:space="preserve"> antopäivämäärä, lähettävä laitos ja lääkäri, </w:t>
      </w:r>
      <w:proofErr w:type="spellStart"/>
      <w:r>
        <w:t>String</w:t>
      </w:r>
      <w:proofErr w:type="spellEnd"/>
      <w:r>
        <w:t>-muoto</w:t>
      </w:r>
    </w:p>
    <w:p w14:paraId="08869F7C" w14:textId="77777777" w:rsidR="00AF12AD" w:rsidRPr="00AF04CE" w:rsidRDefault="00AF12AD" w:rsidP="0024249E"/>
    <w:p w14:paraId="2FA11FAE" w14:textId="77777777" w:rsidR="00AF12AD" w:rsidRDefault="00AF12AD" w:rsidP="0024249E">
      <w:r>
        <w:t>Kenttäkoodi: 40</w:t>
      </w:r>
      <w:r>
        <w:tab/>
        <w:t xml:space="preserve">koodisto: 1.2.246.537.6.12.2002.124 </w:t>
      </w:r>
    </w:p>
    <w:p w14:paraId="53492290" w14:textId="77777777" w:rsidR="00AF12AD" w:rsidRDefault="00AF12AD" w:rsidP="0024249E"/>
    <w:p w14:paraId="37BFCBAD" w14:textId="77777777" w:rsidR="00AF12AD" w:rsidRPr="00CB573B" w:rsidRDefault="00AF12AD" w:rsidP="0024249E">
      <w:r>
        <w:t xml:space="preserve">Tämä lähetteen tunnisteen </w:t>
      </w:r>
      <w:proofErr w:type="spellStart"/>
      <w:r w:rsidRPr="00AF04CE">
        <w:t>string</w:t>
      </w:r>
      <w:proofErr w:type="spellEnd"/>
      <w:r w:rsidRPr="00AF04CE">
        <w:t xml:space="preserve">-muotoinen </w:t>
      </w:r>
      <w:r>
        <w:t xml:space="preserve">kenttä vastaa </w:t>
      </w:r>
      <w:proofErr w:type="spellStart"/>
      <w:r>
        <w:t>PikaXML:n</w:t>
      </w:r>
      <w:proofErr w:type="spellEnd"/>
      <w:r>
        <w:t xml:space="preserve">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w:t>
      </w:r>
      <w:proofErr w:type="spellStart"/>
      <w:r>
        <w:t>PikaXML</w:t>
      </w:r>
      <w:proofErr w:type="spellEnd"/>
      <w:r>
        <w:t>-sanomassa ei ole ORIG_SNDR_REF_ID-kenttää, käytetään SNDR_REF_ID-kentän tietoa.</w:t>
      </w:r>
    </w:p>
    <w:p w14:paraId="53F56BC3" w14:textId="77777777" w:rsidR="00AF12AD" w:rsidRDefault="00AF12AD" w:rsidP="0024249E"/>
    <w:p w14:paraId="0933EF5C" w14:textId="77777777" w:rsidR="00AF12AD" w:rsidRPr="007A72FC" w:rsidRDefault="00AF12AD" w:rsidP="0024249E">
      <w:proofErr w:type="spellStart"/>
      <w:r>
        <w:t>String</w:t>
      </w:r>
      <w:proofErr w:type="spellEnd"/>
      <w:r>
        <w:t xml:space="preserve">-muotoinen tunnus ilmoitetaan </w:t>
      </w:r>
      <w:proofErr w:type="spellStart"/>
      <w:r>
        <w:t>value</w:t>
      </w:r>
      <w:proofErr w:type="spellEnd"/>
      <w:r>
        <w:t xml:space="preserve">-elementissä tietotyypillä ST ja päivämäärä elementissä </w:t>
      </w:r>
      <w:proofErr w:type="spellStart"/>
      <w:r>
        <w:t>effectiveTime</w:t>
      </w:r>
      <w:proofErr w:type="spellEnd"/>
      <w:r>
        <w:t xml:space="preserve"> attribuutilla </w:t>
      </w:r>
      <w:proofErr w:type="spellStart"/>
      <w:r>
        <w:t>value</w:t>
      </w:r>
      <w:proofErr w:type="spellEnd"/>
      <w:r>
        <w:t xml:space="preserve">. </w:t>
      </w:r>
      <w:r w:rsidRPr="007A72FC">
        <w:t xml:space="preserve">Lähettävä laitos ilmoitetaan elementissä </w:t>
      </w:r>
      <w:proofErr w:type="spellStart"/>
      <w:r w:rsidRPr="007A72FC">
        <w:t>author</w:t>
      </w:r>
      <w:proofErr w:type="spellEnd"/>
      <w:r w:rsidRPr="007A72FC">
        <w:t>.</w:t>
      </w:r>
    </w:p>
    <w:p w14:paraId="287255E5" w14:textId="77777777" w:rsidR="00AF12AD" w:rsidRPr="007A72FC" w:rsidRDefault="00AF12AD" w:rsidP="0024249E"/>
    <w:p w14:paraId="4555F1E1"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0D2D2DB7"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color w:val="800000"/>
          <w:highlight w:val="white"/>
          <w:lang w:eastAsia="fi-FI"/>
        </w:rPr>
        <w:t>observation</w:t>
      </w:r>
      <w:proofErr w:type="spellEnd"/>
      <w:r w:rsidRPr="007A72FC">
        <w:rPr>
          <w:highlight w:val="white"/>
          <w:lang w:eastAsia="fi-FI"/>
        </w:rPr>
        <w:t xml:space="preserve"> </w:t>
      </w:r>
      <w:proofErr w:type="spellStart"/>
      <w:r w:rsidRPr="007A72FC">
        <w:rPr>
          <w:highlight w:val="white"/>
          <w:lang w:eastAsia="fi-FI"/>
        </w:rPr>
        <w:t>classCode</w:t>
      </w:r>
      <w:proofErr w:type="spellEnd"/>
      <w:r w:rsidRPr="007A72FC">
        <w:rPr>
          <w:color w:val="0000FF"/>
          <w:highlight w:val="white"/>
          <w:lang w:eastAsia="fi-FI"/>
        </w:rPr>
        <w:t>="</w:t>
      </w:r>
      <w:r w:rsidRPr="007A72FC">
        <w:rPr>
          <w:color w:val="000000"/>
          <w:highlight w:val="white"/>
          <w:lang w:eastAsia="fi-FI"/>
        </w:rPr>
        <w:t>OBS</w:t>
      </w:r>
      <w:r w:rsidRPr="007A72FC">
        <w:rPr>
          <w:color w:val="0000FF"/>
          <w:highlight w:val="white"/>
          <w:lang w:eastAsia="fi-FI"/>
        </w:rPr>
        <w:t>"</w:t>
      </w:r>
      <w:r w:rsidRPr="007A72FC">
        <w:rPr>
          <w:highlight w:val="white"/>
          <w:lang w:eastAsia="fi-FI"/>
        </w:rPr>
        <w:t xml:space="preserve"> </w:t>
      </w:r>
      <w:proofErr w:type="spellStart"/>
      <w:r w:rsidRPr="007A72FC">
        <w:rPr>
          <w:highlight w:val="white"/>
          <w:lang w:eastAsia="fi-FI"/>
        </w:rPr>
        <w:t>moodCode</w:t>
      </w:r>
      <w:proofErr w:type="spellEnd"/>
      <w:r w:rsidRPr="007A72FC">
        <w:rPr>
          <w:color w:val="0000FF"/>
          <w:highlight w:val="white"/>
          <w:lang w:eastAsia="fi-FI"/>
        </w:rPr>
        <w:t>="</w:t>
      </w:r>
      <w:r w:rsidRPr="007A72FC">
        <w:rPr>
          <w:color w:val="000000"/>
          <w:highlight w:val="white"/>
          <w:lang w:eastAsia="fi-FI"/>
        </w:rPr>
        <w:t>EVN</w:t>
      </w:r>
      <w:r w:rsidRPr="007A72FC">
        <w:rPr>
          <w:color w:val="0000FF"/>
          <w:highlight w:val="white"/>
          <w:lang w:eastAsia="fi-FI"/>
        </w:rPr>
        <w:t>"&gt;</w:t>
      </w:r>
    </w:p>
    <w:p w14:paraId="193F8B51" w14:textId="77777777" w:rsidR="00AF12AD" w:rsidRPr="007A72FC" w:rsidRDefault="00AF12AD" w:rsidP="0024249E">
      <w:pPr>
        <w:rPr>
          <w:highlight w:val="white"/>
          <w:lang w:eastAsia="fi-FI"/>
        </w:rPr>
      </w:pPr>
      <w:r w:rsidRPr="007A72FC">
        <w:rPr>
          <w:color w:val="0000FF"/>
          <w:highlight w:val="white"/>
          <w:lang w:eastAsia="fi-FI"/>
        </w:rPr>
        <w:t>&lt;</w:t>
      </w:r>
      <w:proofErr w:type="spellStart"/>
      <w:r w:rsidRPr="007A72FC">
        <w:rPr>
          <w:color w:val="800000"/>
          <w:highlight w:val="white"/>
          <w:lang w:eastAsia="fi-FI"/>
        </w:rPr>
        <w:t>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40</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1.2.246.537.6.12.2002.124</w:t>
      </w:r>
      <w:r w:rsidRPr="007A72FC">
        <w:rPr>
          <w:color w:val="0000FF"/>
          <w:highlight w:val="white"/>
          <w:lang w:eastAsia="fi-FI"/>
        </w:rPr>
        <w:t>"/&gt;</w:t>
      </w:r>
    </w:p>
    <w:p w14:paraId="35D060FE" w14:textId="77777777" w:rsidR="00AF12AD" w:rsidRPr="006E3535" w:rsidRDefault="00AF12AD" w:rsidP="0024249E">
      <w:pPr>
        <w:rPr>
          <w:color w:val="000000"/>
          <w:highlight w:val="white"/>
          <w:lang w:val="en-US" w:eastAsia="fi-FI"/>
        </w:rPr>
      </w:pPr>
      <w:r w:rsidRPr="0038571B">
        <w:rPr>
          <w:color w:val="0000FF"/>
          <w:highlight w:val="white"/>
          <w:lang w:val="en-US" w:eastAsia="fi-FI"/>
        </w:rPr>
        <w:lastRenderedPageBreak/>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24249E">
      <w:pPr>
        <w:rPr>
          <w:lang w:val="en-GB" w:eastAsia="fi-FI"/>
        </w:rPr>
      </w:pPr>
      <w:r w:rsidRPr="002450C6">
        <w:rPr>
          <w:lang w:val="en-GB" w:eastAsia="fi-FI"/>
        </w:rPr>
        <w:t xml:space="preserve">&lt;value </w:t>
      </w:r>
      <w:proofErr w:type="spellStart"/>
      <w:r w:rsidRPr="002450C6">
        <w:rPr>
          <w:lang w:val="en-GB" w:eastAsia="fi-FI"/>
        </w:rPr>
        <w:t>xsi</w:t>
      </w:r>
      <w:proofErr w:type="gramStart"/>
      <w:r w:rsidRPr="002450C6">
        <w:rPr>
          <w:lang w:val="en-GB" w:eastAsia="fi-FI"/>
        </w:rPr>
        <w:t>:type</w:t>
      </w:r>
      <w:proofErr w:type="spellEnd"/>
      <w:proofErr w:type="gramEnd"/>
      <w:r w:rsidRPr="002450C6">
        <w:rPr>
          <w:lang w:val="en-GB" w:eastAsia="fi-FI"/>
        </w:rPr>
        <w:t>="ST"&gt;123456789&lt;/value&gt;</w:t>
      </w:r>
    </w:p>
    <w:p w14:paraId="40E1C21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proofErr w:type="gramStart"/>
      <w:r w:rsidRPr="002450C6">
        <w:rPr>
          <w:highlight w:val="white"/>
          <w:lang w:val="en-GB" w:eastAsia="fi-FI"/>
        </w:rPr>
        <w:t>author</w:t>
      </w:r>
      <w:proofErr w:type="gramEnd"/>
      <w:r w:rsidRPr="002450C6">
        <w:rPr>
          <w:color w:val="0000FF"/>
          <w:highlight w:val="white"/>
          <w:lang w:val="en-GB" w:eastAsia="fi-FI"/>
        </w:rPr>
        <w:t>&gt;</w:t>
      </w:r>
    </w:p>
    <w:p w14:paraId="2FDEBF1F" w14:textId="77777777" w:rsidR="00AF12AD" w:rsidRDefault="00AF12AD" w:rsidP="0024249E">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CE0EE0">
        <w:rPr>
          <w:highlight w:val="white"/>
          <w:lang w:val="en-US" w:eastAsia="fi-FI"/>
        </w:rPr>
        <w:t>HL7 -</w:t>
      </w:r>
      <w:proofErr w:type="spellStart"/>
      <w:r w:rsidRPr="00CE0EE0">
        <w:rPr>
          <w:highlight w:val="white"/>
          <w:lang w:val="en-US" w:eastAsia="fi-FI"/>
        </w:rPr>
        <w:t>Tekninen</w:t>
      </w:r>
      <w:proofErr w:type="spellEnd"/>
      <w:r w:rsidRPr="00CE0EE0">
        <w:rPr>
          <w:highlight w:val="white"/>
          <w:lang w:val="en-US" w:eastAsia="fi-FI"/>
        </w:rPr>
        <w:t xml:space="preserve"> CDA R2 </w:t>
      </w:r>
      <w:proofErr w:type="spellStart"/>
      <w:r w:rsidRPr="00CE0EE0">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Pr>
          <w:highlight w:val="white"/>
          <w:lang w:val="en-US" w:eastAsia="fi-FI"/>
        </w:rPr>
        <w:t>Merkinnän</w:t>
      </w:r>
      <w:proofErr w:type="spellEnd"/>
      <w:r>
        <w:rPr>
          <w:highlight w:val="white"/>
          <w:lang w:val="en-US" w:eastAsia="fi-FI"/>
        </w:rPr>
        <w:t xml:space="preserve"> </w:t>
      </w:r>
      <w:proofErr w:type="spellStart"/>
      <w:r>
        <w:rPr>
          <w:highlight w:val="white"/>
          <w:lang w:val="en-US" w:eastAsia="fi-FI"/>
        </w:rPr>
        <w:t>tekijä</w:t>
      </w:r>
      <w:proofErr w:type="spellEnd"/>
      <w:r w:rsidRPr="0038571B">
        <w:rPr>
          <w:color w:val="0000FF"/>
          <w:highlight w:val="white"/>
          <w:lang w:val="en-US" w:eastAsia="fi-FI"/>
        </w:rPr>
        <w:t>"/&gt;</w:t>
      </w:r>
    </w:p>
    <w:p w14:paraId="0F56E3E7"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assignedAuthor</w:t>
      </w:r>
      <w:proofErr w:type="spellEnd"/>
      <w:proofErr w:type="gramEnd"/>
      <w:r w:rsidRPr="0038571B">
        <w:rPr>
          <w:color w:val="0000FF"/>
          <w:highlight w:val="white"/>
          <w:lang w:val="en-US" w:eastAsia="fi-FI"/>
        </w:rPr>
        <w:t>&gt;</w:t>
      </w:r>
    </w:p>
    <w:p w14:paraId="0FF932AB" w14:textId="26B667A6"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24249E">
      <w:pPr>
        <w:rPr>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representedOrganization</w:t>
      </w:r>
      <w:proofErr w:type="spellEnd"/>
      <w:proofErr w:type="gram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24249E">
      <w:pPr>
        <w:rPr>
          <w:highlight w:val="white"/>
          <w:lang w:val="en-US" w:eastAsia="fi-FI"/>
        </w:rPr>
      </w:pPr>
      <w:r w:rsidRPr="005E61B2">
        <w:rPr>
          <w:color w:val="0000FF"/>
          <w:highlight w:val="white"/>
          <w:lang w:val="en-US" w:eastAsia="fi-FI"/>
        </w:rPr>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 xml:space="preserve">Y-Y </w:t>
      </w:r>
      <w:proofErr w:type="spellStart"/>
      <w:r w:rsidRPr="005E61B2">
        <w:rPr>
          <w:highlight w:val="white"/>
          <w:lang w:val="en-US" w:eastAsia="fi-FI"/>
        </w:rPr>
        <w:t>sairaanhoitopiiri</w:t>
      </w:r>
      <w:proofErr w:type="spellEnd"/>
      <w:r w:rsidRPr="005E61B2">
        <w:rPr>
          <w:highlight w:val="white"/>
          <w:lang w:val="en-US" w:eastAsia="fi-FI"/>
        </w:rPr>
        <w:t xml:space="preserve"> </w:t>
      </w:r>
      <w:proofErr w:type="spellStart"/>
      <w:r w:rsidRPr="005E61B2">
        <w:rPr>
          <w:highlight w:val="white"/>
          <w:lang w:val="en-US" w:eastAsia="fi-FI"/>
        </w:rPr>
        <w:t>os</w:t>
      </w:r>
      <w:proofErr w:type="spellEnd"/>
      <w:r w:rsidRPr="005E61B2">
        <w:rPr>
          <w:highlight w:val="white"/>
          <w:lang w:val="en-US" w:eastAsia="fi-FI"/>
        </w:rPr>
        <w:t xml:space="preserve">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C7840A3"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assignedAuthor</w:t>
      </w:r>
      <w:proofErr w:type="spellEnd"/>
      <w:r w:rsidRPr="007A72FC">
        <w:rPr>
          <w:color w:val="0000FF"/>
          <w:highlight w:val="white"/>
          <w:lang w:eastAsia="fi-FI"/>
        </w:rPr>
        <w:t>&gt;</w:t>
      </w:r>
    </w:p>
    <w:p w14:paraId="2C54B583"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8C425A7" w14:textId="77777777" w:rsidR="00AF12AD" w:rsidRPr="007A72FC" w:rsidRDefault="00AF12AD"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observation</w:t>
      </w:r>
      <w:proofErr w:type="spellEnd"/>
      <w:r w:rsidRPr="007A72FC">
        <w:rPr>
          <w:color w:val="0000FF"/>
          <w:highlight w:val="white"/>
          <w:lang w:eastAsia="fi-FI"/>
        </w:rPr>
        <w:t>&gt;</w:t>
      </w:r>
    </w:p>
    <w:p w14:paraId="27E540F3" w14:textId="77777777" w:rsidR="00AF12AD" w:rsidRPr="007A72FC" w:rsidRDefault="00AF12AD" w:rsidP="0024249E">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20F9767B" w14:textId="77777777" w:rsidR="00AF12AD" w:rsidRPr="007A72FC" w:rsidRDefault="00AF12AD" w:rsidP="0024249E"/>
    <w:p w14:paraId="1D431C1C" w14:textId="77777777" w:rsidR="00AF12AD" w:rsidRDefault="00AF12AD" w:rsidP="0024249E">
      <w:r>
        <w:t xml:space="preserve">Huomaa: II:n </w:t>
      </w:r>
      <w:proofErr w:type="spellStart"/>
      <w:proofErr w:type="gramStart"/>
      <w:r>
        <w:t>root:issa</w:t>
      </w:r>
      <w:proofErr w:type="spellEnd"/>
      <w:proofErr w:type="gramEnd"/>
      <w:r>
        <w:t xml:space="preserve"> (OID) asiakirjat ovat organisaation alla solmuluokassa 11.</w:t>
      </w:r>
    </w:p>
    <w:p w14:paraId="329A2654" w14:textId="77777777" w:rsidR="00AF12AD" w:rsidRDefault="00AF12AD" w:rsidP="0024249E"/>
    <w:p w14:paraId="5EBD3B48" w14:textId="77777777" w:rsidR="00AF12AD" w:rsidRDefault="00AF12AD" w:rsidP="00C456F7">
      <w:pPr>
        <w:pStyle w:val="Otsikko4"/>
      </w:pPr>
      <w:r>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24249E"/>
    <w:p w14:paraId="1311BBCF" w14:textId="77777777" w:rsidR="00AF12AD" w:rsidRDefault="00AF12AD" w:rsidP="0024249E">
      <w:r>
        <w:t>Kenttäkoodi: 3</w:t>
      </w:r>
      <w:r>
        <w:tab/>
      </w:r>
      <w:r>
        <w:tab/>
        <w:t xml:space="preserve">koodisto: 1.2.246.537.6.12.2002.124 </w:t>
      </w:r>
    </w:p>
    <w:p w14:paraId="2A5EB311" w14:textId="77777777" w:rsidR="00AF12AD" w:rsidRDefault="00AF12AD" w:rsidP="0024249E"/>
    <w:p w14:paraId="0E0855DE" w14:textId="1CF1673C" w:rsidR="00AF12AD" w:rsidRDefault="00AF12AD" w:rsidP="0024249E">
      <w:r>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arkistoimaan läheteasiakirjaan).</w:t>
      </w:r>
    </w:p>
    <w:p w14:paraId="70D2CC16" w14:textId="77777777" w:rsidR="00AF12AD" w:rsidRDefault="00AF12AD" w:rsidP="0024249E"/>
    <w:p w14:paraId="61EC48CC" w14:textId="77777777" w:rsidR="00AF12AD" w:rsidRDefault="00AF12AD" w:rsidP="0024249E">
      <w:r>
        <w:t xml:space="preserve">OID-tunnus ilmoitetaan </w:t>
      </w:r>
      <w:proofErr w:type="spellStart"/>
      <w:r>
        <w:t>value</w:t>
      </w:r>
      <w:proofErr w:type="spellEnd"/>
      <w:r>
        <w:t xml:space="preserve">-elementissä tietotyypillä II ja päivämäärä elementissä </w:t>
      </w:r>
      <w:proofErr w:type="spellStart"/>
      <w:r>
        <w:t>effectiveTime</w:t>
      </w:r>
      <w:proofErr w:type="spellEnd"/>
      <w:r>
        <w:t xml:space="preserve"> attribuutilla </w:t>
      </w:r>
      <w:proofErr w:type="spellStart"/>
      <w:r>
        <w:t>value</w:t>
      </w:r>
      <w:proofErr w:type="spellEnd"/>
      <w:r>
        <w:t xml:space="preserve">. Vastaanottava laitos ja lääkäri ilmoitetaan elementissä </w:t>
      </w:r>
      <w:proofErr w:type="spellStart"/>
      <w:r>
        <w:t>author</w:t>
      </w:r>
      <w:proofErr w:type="spellEnd"/>
      <w:r>
        <w:t>. Vastaanottavalle lääkärille käytettään &lt;</w:t>
      </w:r>
      <w:proofErr w:type="spellStart"/>
      <w:r>
        <w:t>author</w:t>
      </w:r>
      <w:proofErr w:type="spellEnd"/>
      <w:r>
        <w:t xml:space="preserve">&gt;-elementissä </w:t>
      </w:r>
      <w:proofErr w:type="spellStart"/>
      <w:r>
        <w:t>functionCodea</w:t>
      </w:r>
      <w:proofErr w:type="spellEnd"/>
      <w:r>
        <w:t xml:space="preserve"> "VAS" ja käsitelleelle lääkärille "KAS" koodiston 1.2.246.537.5.40006.2003 (</w:t>
      </w:r>
      <w:r w:rsidRPr="00935A55">
        <w:t>HL7 - tekninen CDA R2 henkilötarkennin 2009</w:t>
      </w:r>
      <w:r>
        <w:t>) mukaisesti.</w:t>
      </w:r>
    </w:p>
    <w:p w14:paraId="40B1AE06" w14:textId="77777777" w:rsidR="00AF12AD" w:rsidRDefault="00AF12AD" w:rsidP="0024249E"/>
    <w:p w14:paraId="7B6DF5F1"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14:paraId="44810F9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r w:rsidRPr="0038571B">
        <w:rPr>
          <w:color w:val="FF0000"/>
          <w:highlight w:val="white"/>
          <w:lang w:val="en-US" w:eastAsia="fi-FI"/>
        </w:rPr>
        <w:t>xsi</w:t>
      </w:r>
      <w:proofErr w:type="gramStart"/>
      <w:r w:rsidRPr="0038571B">
        <w:rPr>
          <w:color w:val="FF0000"/>
          <w:highlight w:val="white"/>
          <w:lang w:val="en-US" w:eastAsia="fi-FI"/>
        </w:rPr>
        <w:t>:type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14:paraId="699935F2" w14:textId="77777777" w:rsidR="00AF12AD" w:rsidRDefault="00AF12AD" w:rsidP="0024249E">
      <w:pPr>
        <w:rPr>
          <w:highlight w:val="white"/>
          <w:lang w:val="en-US" w:eastAsia="fi-FI"/>
        </w:rPr>
      </w:pPr>
      <w:r w:rsidRPr="0038571B">
        <w:rPr>
          <w:color w:val="0000FF"/>
          <w:highlight w:val="white"/>
          <w:lang w:val="en-US" w:eastAsia="fi-FI"/>
        </w:rPr>
        <w:lastRenderedPageBreak/>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5E50DA">
        <w:rPr>
          <w:highlight w:val="white"/>
          <w:lang w:val="en-US" w:eastAsia="fi-FI"/>
        </w:rPr>
        <w:t>HL7 -</w:t>
      </w:r>
      <w:proofErr w:type="spellStart"/>
      <w:r w:rsidRPr="005E50DA">
        <w:rPr>
          <w:highlight w:val="white"/>
          <w:lang w:val="en-US" w:eastAsia="fi-FI"/>
        </w:rPr>
        <w:t>Tekninen</w:t>
      </w:r>
      <w:proofErr w:type="spellEnd"/>
      <w:r w:rsidRPr="005E50DA">
        <w:rPr>
          <w:highlight w:val="white"/>
          <w:lang w:val="en-US" w:eastAsia="fi-FI"/>
        </w:rPr>
        <w:t xml:space="preserve"> CDA R2 </w:t>
      </w:r>
      <w:proofErr w:type="spellStart"/>
      <w:r w:rsidRPr="005E50DA">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35B77CCD"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assignedAuthor</w:t>
      </w:r>
      <w:proofErr w:type="spellEnd"/>
      <w:proofErr w:type="gramEnd"/>
      <w:r w:rsidRPr="0038571B">
        <w:rPr>
          <w:color w:val="0000FF"/>
          <w:highlight w:val="white"/>
          <w:lang w:val="en-US" w:eastAsia="fi-FI"/>
        </w:rPr>
        <w:t>&gt;</w:t>
      </w:r>
    </w:p>
    <w:p w14:paraId="170D4D91" w14:textId="3EB306CC"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representedOrganization</w:t>
      </w:r>
      <w:proofErr w:type="spellEnd"/>
      <w:proofErr w:type="gramEnd"/>
      <w:r w:rsidRPr="0038571B">
        <w:rPr>
          <w:color w:val="0000FF"/>
          <w:highlight w:val="white"/>
          <w:lang w:val="en-US" w:eastAsia="fi-FI"/>
        </w:rPr>
        <w:t>&gt;</w:t>
      </w:r>
    </w:p>
    <w:p w14:paraId="74B9AC3B"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886782" w:rsidRDefault="00AF12AD" w:rsidP="0024249E">
      <w:pPr>
        <w:rPr>
          <w:highlight w:val="white"/>
          <w:lang w:eastAsia="fi-FI"/>
        </w:rPr>
      </w:pP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r w:rsidRPr="00886782">
        <w:rPr>
          <w:highlight w:val="white"/>
          <w:lang w:eastAsia="fi-FI"/>
        </w:rPr>
        <w:t xml:space="preserve">Y-Y sairaanhoitopiiri </w:t>
      </w:r>
      <w:proofErr w:type="spellStart"/>
      <w:r w:rsidRPr="00886782">
        <w:rPr>
          <w:highlight w:val="white"/>
          <w:lang w:eastAsia="fi-FI"/>
        </w:rPr>
        <w:t>os</w:t>
      </w:r>
      <w:proofErr w:type="spellEnd"/>
      <w:r w:rsidRPr="00886782">
        <w:rPr>
          <w:highlight w:val="white"/>
          <w:lang w:eastAsia="fi-FI"/>
        </w:rPr>
        <w:t xml:space="preserve"> 13</w:t>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p>
    <w:p w14:paraId="397E171B" w14:textId="77777777" w:rsidR="00AF12AD" w:rsidRDefault="00AF12AD" w:rsidP="0024249E">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35494046"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5633929F"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24249E">
      <w:pPr>
        <w:rPr>
          <w:lang w:val="en-US"/>
        </w:rPr>
      </w:pPr>
    </w:p>
    <w:p w14:paraId="2A7B6827" w14:textId="77777777" w:rsidR="00AF12AD" w:rsidRDefault="00AF12AD" w:rsidP="00C456F7">
      <w:pPr>
        <w:pStyle w:val="Otsikko4"/>
      </w:pPr>
      <w:r>
        <w:t>Mille erikoisalalle lähetetään</w:t>
      </w:r>
    </w:p>
    <w:p w14:paraId="5B5777C2" w14:textId="77777777" w:rsidR="00AF12AD" w:rsidRDefault="00AF12AD" w:rsidP="0024249E"/>
    <w:p w14:paraId="459A3447" w14:textId="7473CB47" w:rsidR="00AF12AD" w:rsidRPr="00B77C51" w:rsidRDefault="00AF12AD" w:rsidP="0024249E">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24249E">
      <w:pPr>
        <w:rPr>
          <w:highlight w:val="white"/>
        </w:rPr>
      </w:pPr>
    </w:p>
    <w:p w14:paraId="3AE8C78F" w14:textId="77777777" w:rsidR="00AF12AD" w:rsidRDefault="00AF12AD" w:rsidP="0024249E">
      <w:r>
        <w:rPr>
          <w:color w:val="0000FF"/>
          <w:highlight w:val="white"/>
        </w:rPr>
        <w:t>&lt;</w:t>
      </w:r>
      <w:proofErr w:type="spellStart"/>
      <w:r>
        <w:rPr>
          <w:color w:val="800000"/>
          <w:highlight w:val="white"/>
        </w:rPr>
        <w:t>text</w:t>
      </w:r>
      <w:proofErr w:type="spellEnd"/>
      <w:r>
        <w:rPr>
          <w:color w:val="0000FF"/>
          <w:highlight w:val="white"/>
        </w:rPr>
        <w:t>&gt;&lt;</w:t>
      </w:r>
      <w:proofErr w:type="spellStart"/>
      <w:r>
        <w:rPr>
          <w:color w:val="800000"/>
          <w:highlight w:val="white"/>
        </w:rPr>
        <w:t>paragraph</w:t>
      </w:r>
      <w:proofErr w:type="spellEnd"/>
      <w:r>
        <w:rPr>
          <w:color w:val="0000FF"/>
          <w:highlight w:val="white"/>
        </w:rPr>
        <w:t>&gt;</w:t>
      </w:r>
      <w:r>
        <w:rPr>
          <w:highlight w:val="white"/>
        </w:rPr>
        <w:t>Mille erikoisalalle lähetetään: Sisätaudit</w:t>
      </w:r>
      <w:r>
        <w:rPr>
          <w:color w:val="0000FF"/>
          <w:highlight w:val="white"/>
        </w:rPr>
        <w:t>&lt;/</w:t>
      </w:r>
      <w:proofErr w:type="spellStart"/>
      <w:r>
        <w:rPr>
          <w:color w:val="800000"/>
          <w:highlight w:val="white"/>
        </w:rPr>
        <w:t>paragraph</w:t>
      </w:r>
      <w:proofErr w:type="spellEnd"/>
      <w:r>
        <w:rPr>
          <w:color w:val="0000FF"/>
          <w:highlight w:val="white"/>
        </w:rPr>
        <w:t>&gt;&lt;/</w:t>
      </w:r>
      <w:proofErr w:type="spellStart"/>
      <w:r>
        <w:rPr>
          <w:color w:val="800000"/>
          <w:highlight w:val="white"/>
        </w:rPr>
        <w:t>text</w:t>
      </w:r>
      <w:proofErr w:type="spellEnd"/>
      <w:r>
        <w:rPr>
          <w:color w:val="0000FF"/>
          <w:highlight w:val="white"/>
        </w:rPr>
        <w:t>&gt;</w:t>
      </w:r>
    </w:p>
    <w:p w14:paraId="0F3C7B44" w14:textId="77777777" w:rsidR="00AF12AD" w:rsidRDefault="00AF12AD" w:rsidP="0024249E"/>
    <w:p w14:paraId="5DED89E0" w14:textId="7BE93E3D" w:rsidR="00AF12AD" w:rsidRDefault="00AF12AD" w:rsidP="0024249E">
      <w:pPr>
        <w:rPr>
          <w:rFonts w:ascii="Calibri" w:hAnsi="Calibri"/>
          <w:color w:val="1F497D"/>
          <w:sz w:val="22"/>
          <w:szCs w:val="22"/>
        </w:rPr>
      </w:pPr>
      <w:r>
        <w:t xml:space="preserve">Jos erikoisala on ilmaistavissa </w:t>
      </w:r>
      <w:proofErr w:type="spellStart"/>
      <w:r>
        <w:t>Hilmo</w:t>
      </w:r>
      <w:proofErr w:type="spellEnd"/>
      <w:r>
        <w:t xml:space="preserve"> – Terveydenhuollon erikoisalat – koodiston arvolla, esitetään myös rakenteinen muoto.</w:t>
      </w:r>
    </w:p>
    <w:p w14:paraId="7CCF41BE" w14:textId="77777777" w:rsidR="00AF12AD" w:rsidRDefault="00AF12AD" w:rsidP="0024249E"/>
    <w:p w14:paraId="361A2164" w14:textId="77777777" w:rsidR="00AF12AD" w:rsidRDefault="00AF12AD" w:rsidP="0024249E">
      <w:pPr>
        <w:rPr>
          <w:color w:val="000000"/>
          <w:szCs w:val="24"/>
          <w:highlight w:val="white"/>
          <w:lang w:val="en-US" w:eastAsia="fi-FI"/>
        </w:rPr>
      </w:pPr>
      <w:r>
        <w:rPr>
          <w:color w:val="0000FF"/>
          <w:highlight w:val="white"/>
          <w:lang w:val="en-US"/>
        </w:rPr>
        <w:t>&lt;</w:t>
      </w:r>
      <w:proofErr w:type="gramStart"/>
      <w:r>
        <w:rPr>
          <w:highlight w:val="white"/>
          <w:lang w:val="en-US"/>
        </w:rPr>
        <w:t>entry</w:t>
      </w:r>
      <w:proofErr w:type="gramEnd"/>
      <w:r>
        <w:rPr>
          <w:color w:val="0000FF"/>
          <w:highlight w:val="white"/>
          <w:lang w:val="en-US"/>
        </w:rPr>
        <w:t>&gt;</w:t>
      </w:r>
    </w:p>
    <w:p w14:paraId="237FCD7A" w14:textId="77777777" w:rsidR="00AF12AD" w:rsidRDefault="00AF12AD" w:rsidP="0024249E">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w:t>
      </w:r>
      <w:proofErr w:type="spellStart"/>
      <w:r>
        <w:rPr>
          <w:highlight w:val="white"/>
          <w:lang w:val="en-US"/>
        </w:rPr>
        <w:t>classCode</w:t>
      </w:r>
      <w:proofErr w:type="spellEnd"/>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w:t>
      </w:r>
      <w:proofErr w:type="spellStart"/>
      <w:r>
        <w:rPr>
          <w:highlight w:val="white"/>
          <w:lang w:val="en-US"/>
        </w:rPr>
        <w:t>moodCode</w:t>
      </w:r>
      <w:proofErr w:type="spellEnd"/>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24249E">
      <w:pPr>
        <w:rPr>
          <w:highlight w:val="white"/>
        </w:rPr>
      </w:pPr>
      <w:r>
        <w:rPr>
          <w:highlight w:val="white"/>
          <w:lang w:val="en-US"/>
        </w:rPr>
        <w:t>                     </w:t>
      </w:r>
      <w:r w:rsidRPr="003F4043">
        <w:rPr>
          <w:color w:val="0000FF"/>
          <w:highlight w:val="white"/>
        </w:rPr>
        <w:t>&lt;</w:t>
      </w:r>
      <w:proofErr w:type="spellStart"/>
      <w:r w:rsidRPr="003F4043">
        <w:rPr>
          <w:color w:val="800000"/>
          <w:highlight w:val="white"/>
        </w:rPr>
        <w:t>code</w:t>
      </w:r>
      <w:proofErr w:type="spellEnd"/>
      <w:r w:rsidRPr="003F4043">
        <w:rPr>
          <w:color w:val="FF0000"/>
          <w:highlight w:val="white"/>
        </w:rPr>
        <w:t xml:space="preserve"> </w:t>
      </w:r>
      <w:proofErr w:type="spellStart"/>
      <w:r w:rsidRPr="003F4043">
        <w:rPr>
          <w:color w:val="FF0000"/>
          <w:highlight w:val="white"/>
        </w:rPr>
        <w:t>code</w:t>
      </w:r>
      <w:proofErr w:type="spellEnd"/>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w:t>
      </w:r>
      <w:proofErr w:type="spellStart"/>
      <w:r w:rsidRPr="003F4043">
        <w:rPr>
          <w:color w:val="FF0000"/>
          <w:highlight w:val="white"/>
        </w:rPr>
        <w:t>codeSystem</w:t>
      </w:r>
      <w:proofErr w:type="spellEnd"/>
      <w:r w:rsidRPr="003F4043">
        <w:rPr>
          <w:color w:val="0000FF"/>
          <w:highlight w:val="white"/>
        </w:rPr>
        <w:t>="</w:t>
      </w:r>
      <w:r w:rsidRPr="003F4043">
        <w:rPr>
          <w:highlight w:val="white"/>
        </w:rPr>
        <w:t>1.2.246.537.6.12.2002.124</w:t>
      </w:r>
      <w:r w:rsidRPr="003F4043">
        <w:rPr>
          <w:color w:val="0000FF"/>
          <w:highlight w:val="white"/>
        </w:rPr>
        <w:t xml:space="preserve">" </w:t>
      </w:r>
      <w:proofErr w:type="spellStart"/>
      <w:r w:rsidRPr="003F4043">
        <w:rPr>
          <w:color w:val="FF0000"/>
          <w:highlight w:val="white"/>
        </w:rPr>
        <w:t>displayName</w:t>
      </w:r>
      <w:proofErr w:type="spellEnd"/>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7A72FC" w:rsidRDefault="00AF12AD" w:rsidP="0024249E">
      <w:pPr>
        <w:rPr>
          <w:highlight w:val="white"/>
        </w:rPr>
      </w:pPr>
      <w:r w:rsidRPr="003F4043">
        <w:rPr>
          <w:highlight w:val="white"/>
        </w:rPr>
        <w:t xml:space="preserve">                      </w:t>
      </w:r>
      <w:r w:rsidRPr="007A72FC">
        <w:rPr>
          <w:highlight w:val="white"/>
        </w:rPr>
        <w:t>&lt;</w:t>
      </w:r>
      <w:proofErr w:type="spellStart"/>
      <w:r w:rsidRPr="007A72FC">
        <w:rPr>
          <w:color w:val="800000"/>
          <w:highlight w:val="white"/>
        </w:rPr>
        <w:t>effectiveTime</w:t>
      </w:r>
      <w:proofErr w:type="spellEnd"/>
      <w:r w:rsidRPr="007A72FC">
        <w:rPr>
          <w:highlight w:val="white"/>
        </w:rPr>
        <w:t xml:space="preserve"> </w:t>
      </w:r>
      <w:proofErr w:type="spellStart"/>
      <w:r w:rsidRPr="007A72FC">
        <w:rPr>
          <w:highlight w:val="white"/>
        </w:rPr>
        <w:t>value</w:t>
      </w:r>
      <w:proofErr w:type="spellEnd"/>
      <w:r w:rsidRPr="007A72FC">
        <w:rPr>
          <w:highlight w:val="white"/>
        </w:rPr>
        <w:t>=</w:t>
      </w:r>
      <w:r w:rsidRPr="007A72FC">
        <w:rPr>
          <w:color w:val="0000FF"/>
          <w:highlight w:val="white"/>
        </w:rPr>
        <w:t>"</w:t>
      </w:r>
      <w:r w:rsidRPr="007A72FC">
        <w:rPr>
          <w:highlight w:val="white"/>
        </w:rPr>
        <w:t>200309300945</w:t>
      </w:r>
      <w:r w:rsidRPr="007A72FC">
        <w:rPr>
          <w:color w:val="0000FF"/>
          <w:highlight w:val="white"/>
        </w:rPr>
        <w:t>"/&gt;</w:t>
      </w:r>
    </w:p>
    <w:p w14:paraId="7A6F241A" w14:textId="77777777" w:rsidR="00AF12AD" w:rsidRPr="007A72FC" w:rsidRDefault="00AF12AD" w:rsidP="0024249E">
      <w:pPr>
        <w:rPr>
          <w:color w:val="000000"/>
          <w:highlight w:val="white"/>
        </w:rPr>
      </w:pPr>
      <w:r w:rsidRPr="007A72FC">
        <w:rPr>
          <w:highlight w:val="white"/>
        </w:rPr>
        <w:t>   </w:t>
      </w:r>
    </w:p>
    <w:p w14:paraId="14C8F1A2" w14:textId="55449FED" w:rsidR="00AF12AD" w:rsidRPr="007A72FC" w:rsidRDefault="00AF12AD" w:rsidP="0024249E">
      <w:pPr>
        <w:rPr>
          <w:highlight w:val="white"/>
        </w:rPr>
      </w:pPr>
      <w:r w:rsidRPr="007A72FC">
        <w:rPr>
          <w:color w:val="0000FF"/>
          <w:highlight w:val="white"/>
        </w:rPr>
        <w:t>&lt;</w:t>
      </w:r>
      <w:proofErr w:type="spellStart"/>
      <w:r w:rsidRPr="007A72FC">
        <w:rPr>
          <w:color w:val="800000"/>
          <w:highlight w:val="white"/>
        </w:rPr>
        <w:t>value</w:t>
      </w:r>
      <w:proofErr w:type="spellEnd"/>
      <w:r w:rsidRPr="007A72FC">
        <w:rPr>
          <w:color w:val="FF0000"/>
          <w:highlight w:val="white"/>
        </w:rPr>
        <w:t xml:space="preserve"> </w:t>
      </w:r>
      <w:proofErr w:type="spellStart"/>
      <w:r w:rsidRPr="007A72FC">
        <w:rPr>
          <w:color w:val="FF0000"/>
          <w:highlight w:val="white"/>
        </w:rPr>
        <w:t>code</w:t>
      </w:r>
      <w:proofErr w:type="spellEnd"/>
      <w:r w:rsidRPr="007A72FC">
        <w:rPr>
          <w:color w:val="0000FF"/>
          <w:highlight w:val="white"/>
        </w:rPr>
        <w:t>="</w:t>
      </w:r>
      <w:r w:rsidRPr="007A72FC">
        <w:rPr>
          <w:highlight w:val="white"/>
        </w:rPr>
        <w:t>10</w:t>
      </w:r>
      <w:r w:rsidRPr="007A72FC">
        <w:rPr>
          <w:color w:val="0000FF"/>
          <w:highlight w:val="white"/>
        </w:rPr>
        <w:t>"</w:t>
      </w:r>
      <w:r w:rsidRPr="007A72FC">
        <w:rPr>
          <w:color w:val="FF0000"/>
          <w:highlight w:val="white"/>
        </w:rPr>
        <w:t xml:space="preserve"> </w:t>
      </w:r>
      <w:proofErr w:type="spellStart"/>
      <w:r w:rsidRPr="007A72FC">
        <w:rPr>
          <w:color w:val="FF0000"/>
          <w:highlight w:val="white"/>
        </w:rPr>
        <w:t>displayName</w:t>
      </w:r>
      <w:proofErr w:type="spellEnd"/>
      <w:r w:rsidRPr="007A72FC">
        <w:rPr>
          <w:color w:val="0000FF"/>
          <w:highlight w:val="white"/>
        </w:rPr>
        <w:t>="</w:t>
      </w:r>
      <w:r w:rsidRPr="007A72FC">
        <w:rPr>
          <w:highlight w:val="white"/>
        </w:rPr>
        <w:t>Sisätaudit</w:t>
      </w:r>
      <w:r w:rsidRPr="007A72FC">
        <w:rPr>
          <w:color w:val="0000FF"/>
          <w:highlight w:val="white"/>
        </w:rPr>
        <w:t>"</w:t>
      </w:r>
      <w:r w:rsidRPr="007A72FC">
        <w:rPr>
          <w:color w:val="FF0000"/>
          <w:highlight w:val="white"/>
        </w:rPr>
        <w:t xml:space="preserve"> </w:t>
      </w:r>
      <w:proofErr w:type="spellStart"/>
      <w:r w:rsidRPr="007A72FC">
        <w:rPr>
          <w:color w:val="FF0000"/>
          <w:highlight w:val="white"/>
        </w:rPr>
        <w:t>codeSystem</w:t>
      </w:r>
      <w:proofErr w:type="spellEnd"/>
      <w:r w:rsidRPr="007A72FC">
        <w:rPr>
          <w:color w:val="0000FF"/>
          <w:highlight w:val="white"/>
        </w:rPr>
        <w:t>="</w:t>
      </w:r>
      <w:r w:rsidRPr="007A72FC">
        <w:rPr>
          <w:highlight w:val="white"/>
        </w:rPr>
        <w:t>1.2.246.537.6.24.2003</w:t>
      </w:r>
      <w:r w:rsidR="00833D70" w:rsidRPr="007A72FC">
        <w:rPr>
          <w:highlight w:val="white"/>
        </w:rPr>
        <w:t xml:space="preserve"> </w:t>
      </w:r>
      <w:proofErr w:type="spellStart"/>
      <w:r w:rsidR="00833D70" w:rsidRPr="007A72FC">
        <w:rPr>
          <w:color w:val="FF0000"/>
          <w:highlight w:val="white"/>
          <w:lang w:eastAsia="fi-FI"/>
        </w:rPr>
        <w:t>codeSystemName</w:t>
      </w:r>
      <w:proofErr w:type="spellEnd"/>
      <w:r w:rsidR="00833D70" w:rsidRPr="007A72FC">
        <w:rPr>
          <w:color w:val="0000FF"/>
          <w:highlight w:val="white"/>
          <w:lang w:eastAsia="fi-FI"/>
        </w:rPr>
        <w:t>="</w:t>
      </w:r>
      <w:proofErr w:type="spellStart"/>
      <w:r w:rsidR="00833D70" w:rsidRPr="007A72FC">
        <w:rPr>
          <w:highlight w:val="white"/>
          <w:lang w:eastAsia="fi-FI"/>
        </w:rPr>
        <w:t>Hilmo</w:t>
      </w:r>
      <w:proofErr w:type="spellEnd"/>
      <w:r w:rsidR="00833D70" w:rsidRPr="007A72FC">
        <w:rPr>
          <w:highlight w:val="white"/>
          <w:lang w:eastAsia="fi-FI"/>
        </w:rPr>
        <w:t xml:space="preserve"> – Terveydenhuollon erikoisalat</w:t>
      </w:r>
      <w:r w:rsidRPr="007A72FC">
        <w:rPr>
          <w:color w:val="0000FF"/>
          <w:highlight w:val="white"/>
        </w:rPr>
        <w:t>"/&gt;</w:t>
      </w:r>
    </w:p>
    <w:p w14:paraId="7BEA94D0" w14:textId="77777777" w:rsidR="00AF12AD" w:rsidRDefault="00AF12AD" w:rsidP="0024249E">
      <w:pPr>
        <w:rPr>
          <w:lang w:val="en-US"/>
        </w:rPr>
      </w:pPr>
      <w:r w:rsidRPr="007A72FC">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24249E">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24249E">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24249E">
      <w:pPr>
        <w:rPr>
          <w:lang w:val="en-US"/>
        </w:rPr>
      </w:pPr>
    </w:p>
    <w:p w14:paraId="31EAD7BC" w14:textId="61934CE8" w:rsidR="00867060" w:rsidRPr="003F4043" w:rsidRDefault="00867060" w:rsidP="00C456F7">
      <w:pPr>
        <w:pStyle w:val="Otsikko4"/>
      </w:pPr>
      <w:bookmarkStart w:id="24" w:name="_Toc384330114"/>
      <w:bookmarkStart w:id="25" w:name="_Toc384330214"/>
      <w:bookmarkStart w:id="26" w:name="_Toc384984299"/>
      <w:bookmarkStart w:id="27" w:name="_Toc384985066"/>
      <w:bookmarkStart w:id="28" w:name="_Toc384985736"/>
      <w:bookmarkStart w:id="29" w:name="_Toc384989337"/>
      <w:bookmarkStart w:id="30" w:name="_Toc384989339"/>
      <w:bookmarkStart w:id="31" w:name="_Toc242172329"/>
      <w:bookmarkStart w:id="32" w:name="_Toc242172330"/>
      <w:bookmarkStart w:id="33" w:name="_Toc242172331"/>
      <w:bookmarkStart w:id="34" w:name="_Toc242172332"/>
      <w:bookmarkStart w:id="35" w:name="_Toc242172333"/>
      <w:bookmarkStart w:id="36" w:name="_Toc242172334"/>
      <w:bookmarkStart w:id="37" w:name="_Toc242172335"/>
      <w:bookmarkStart w:id="38" w:name="_Toc242172336"/>
      <w:bookmarkStart w:id="39" w:name="_Toc242172337"/>
      <w:bookmarkStart w:id="40" w:name="_Toc384989342"/>
      <w:bookmarkEnd w:id="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3F4043">
        <w:t>Vain näyttömuodossa esitettävät lähetteen ja hoitopalautteen tekniset – ja osapuolitiedot</w:t>
      </w:r>
    </w:p>
    <w:p w14:paraId="1C665C68" w14:textId="77777777" w:rsidR="00867060" w:rsidRDefault="00867060" w:rsidP="0024249E"/>
    <w:p w14:paraId="246CE618" w14:textId="2146666B" w:rsidR="009E5174" w:rsidRDefault="009E5174" w:rsidP="0024249E">
      <w:r>
        <w:t xml:space="preserve">Lisäksi seuraavat </w:t>
      </w:r>
      <w:proofErr w:type="spellStart"/>
      <w:r>
        <w:t>pikaXML</w:t>
      </w:r>
      <w:proofErr w:type="spellEnd"/>
      <w:r>
        <w:t xml:space="preserve"> tiedot viedään näyttömuototeksteihin, mikäli tiedot ovat saatavilla:</w:t>
      </w:r>
    </w:p>
    <w:p w14:paraId="5E9C79F3" w14:textId="3D80AA11" w:rsidR="009E5174" w:rsidRDefault="009E5174" w:rsidP="00C456F7">
      <w:pPr>
        <w:pStyle w:val="Luettelokappale"/>
        <w:numPr>
          <w:ilvl w:val="0"/>
          <w:numId w:val="26"/>
        </w:numPr>
      </w:pPr>
      <w:r>
        <w:lastRenderedPageBreak/>
        <w:t>Lähetteen yleistekstit</w:t>
      </w:r>
    </w:p>
    <w:p w14:paraId="7B2BB872" w14:textId="5F79CC38" w:rsidR="009E5174" w:rsidRPr="001D237B" w:rsidRDefault="009E5174" w:rsidP="0024249E">
      <w:pPr>
        <w:pStyle w:val="Luettelokappale"/>
        <w:numPr>
          <w:ilvl w:val="0"/>
          <w:numId w:val="26"/>
        </w:numPr>
      </w:pPr>
      <w:r>
        <w:t>Lähettävän järjestelmän lähetteen lähettävä laitos näyttömuototekstinä</w:t>
      </w:r>
    </w:p>
    <w:p w14:paraId="24D3CD92" w14:textId="77777777" w:rsidR="009E5174" w:rsidRDefault="009E5174" w:rsidP="0024249E"/>
    <w:p w14:paraId="718E9944" w14:textId="77777777" w:rsidR="009E5174" w:rsidRDefault="009E5174" w:rsidP="0024249E"/>
    <w:p w14:paraId="078EB8BC" w14:textId="630A7D11" w:rsidR="00867060" w:rsidRDefault="00867060" w:rsidP="0024249E">
      <w:r>
        <w:t xml:space="preserve">Liitteessä C on kuvattu sisällöt, jotka suositellaan esitettäväksi näyttömuodossa tämän otsikon alla sekä niiden vastaavuudet </w:t>
      </w:r>
      <w:proofErr w:type="spellStart"/>
      <w:r>
        <w:t>PikaXML</w:t>
      </w:r>
      <w:proofErr w:type="spellEnd"/>
      <w:r>
        <w:t>-tietokenttiin.</w:t>
      </w:r>
    </w:p>
    <w:p w14:paraId="47EFAE55" w14:textId="77777777" w:rsidR="003E639A" w:rsidRPr="003F4043" w:rsidRDefault="003E639A" w:rsidP="0024249E"/>
    <w:p w14:paraId="50FFC141" w14:textId="19D1B0C9" w:rsidR="003E639A" w:rsidRDefault="003E639A" w:rsidP="00C456F7">
      <w:pPr>
        <w:pStyle w:val="Otsikko3"/>
      </w:pPr>
      <w:bookmarkStart w:id="41" w:name="_Toc384330132"/>
      <w:bookmarkStart w:id="42" w:name="_Toc42776455"/>
      <w:r>
        <w:t xml:space="preserve">Hoidon </w:t>
      </w:r>
      <w:bookmarkEnd w:id="41"/>
      <w:r w:rsidR="00F55819">
        <w:t>kiireellisyys</w:t>
      </w:r>
      <w:bookmarkEnd w:id="42"/>
    </w:p>
    <w:p w14:paraId="7EA5B44D" w14:textId="77777777" w:rsidR="00721F6F" w:rsidRDefault="00721F6F" w:rsidP="0024249E"/>
    <w:p w14:paraId="3602D812" w14:textId="77777777" w:rsidR="00721F6F" w:rsidRDefault="00721F6F" w:rsidP="0024249E">
      <w:r>
        <w:t>Tämä otsikko sijoitetaan hoitoprosessin vaihekoodin 99 (</w:t>
      </w:r>
      <w:r w:rsidRPr="007E2DEB">
        <w:t>Määrittämätön hoitoprosessin vaihe</w:t>
      </w:r>
      <w:r>
        <w:t>) alle.</w:t>
      </w:r>
    </w:p>
    <w:p w14:paraId="26280C2C" w14:textId="77777777" w:rsidR="00721F6F" w:rsidRDefault="00721F6F" w:rsidP="0024249E"/>
    <w:p w14:paraId="6967C175" w14:textId="7F0F90C7" w:rsidR="00721F6F" w:rsidRDefault="00721F6F" w:rsidP="0024249E">
      <w:r>
        <w:t xml:space="preserve">Hoidon </w:t>
      </w:r>
      <w:r w:rsidR="00F55819">
        <w:t>kiireellisyys</w:t>
      </w:r>
      <w:r>
        <w:t>:</w:t>
      </w:r>
      <w:r>
        <w:tab/>
      </w:r>
    </w:p>
    <w:p w14:paraId="5754AE95" w14:textId="6F9F2B9F" w:rsidR="00721F6F" w:rsidRDefault="00721F6F" w:rsidP="0024249E">
      <w:r>
        <w:t>otsikkokoodi: 2</w:t>
      </w:r>
      <w:r>
        <w:tab/>
        <w:t>otsikkokoodisto (</w:t>
      </w:r>
      <w:r w:rsidRPr="001F102B">
        <w:t>1.2.246.537.6.40182.2009</w:t>
      </w:r>
      <w:r>
        <w:t xml:space="preserve">) </w:t>
      </w:r>
    </w:p>
    <w:p w14:paraId="66BA6743" w14:textId="59139C58" w:rsidR="00721F6F" w:rsidRDefault="00721F6F" w:rsidP="0024249E"/>
    <w:p w14:paraId="0C955A84" w14:textId="481EB375" w:rsidR="00867060" w:rsidRDefault="00F55819" w:rsidP="0024249E">
      <w:r>
        <w:t>Kiireellisyys</w:t>
      </w:r>
      <w:r w:rsidR="007E21C7">
        <w:t>luokka</w:t>
      </w:r>
      <w:r>
        <w:t xml:space="preserve"> ja mahdollinen kiireellisyysluokan peru</w:t>
      </w:r>
      <w:r w:rsidR="00587177">
        <w:t>stelu esitetään näyttömuodossa.</w:t>
      </w:r>
      <w:r w:rsidR="007E21C7">
        <w:t xml:space="preserve"> </w:t>
      </w:r>
      <w:r w:rsidR="00795A82">
        <w:t>Lähettäjän arkistoimassa asiakirjassa on tieto vain lähettäjän kiireellisyysluokasta. Vastaanottaja voi täydentää omaan asiakirjaansa vastaanottajan kiireellisyysluokan.</w:t>
      </w:r>
    </w:p>
    <w:p w14:paraId="3186FE3F" w14:textId="77777777" w:rsidR="00587177" w:rsidRDefault="00587177" w:rsidP="0024249E"/>
    <w:p w14:paraId="4B6241F5" w14:textId="6061BAC1" w:rsidR="00587177" w:rsidRDefault="00587177" w:rsidP="0024249E">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13893C88" w14:textId="52E24D48" w:rsidR="00587177" w:rsidRDefault="00587177" w:rsidP="0024249E">
      <w:pPr>
        <w:rPr>
          <w:color w:val="0000FF"/>
          <w:highlight w:val="white"/>
          <w:lang w:eastAsia="fi-FI"/>
        </w:rPr>
      </w:pP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proofErr w:type="spellStart"/>
      <w:r>
        <w:rPr>
          <w:highlight w:val="white"/>
          <w:lang w:eastAsia="fi-FI"/>
        </w:rPr>
        <w:t>paragraph</w:t>
      </w:r>
      <w:proofErr w:type="spellEnd"/>
      <w:r>
        <w:rPr>
          <w:color w:val="0000FF"/>
          <w:highlight w:val="white"/>
          <w:lang w:eastAsia="fi-FI"/>
        </w:rPr>
        <w:t>&gt;</w:t>
      </w:r>
    </w:p>
    <w:p w14:paraId="7B002655" w14:textId="3C9312D4" w:rsidR="004F39E6" w:rsidRDefault="00587177" w:rsidP="0024249E">
      <w:pPr>
        <w:rPr>
          <w:highlight w:val="white"/>
          <w:lang w:eastAsia="fi-FI"/>
        </w:rPr>
      </w:pPr>
      <w:r w:rsidRPr="004F39E6">
        <w:rPr>
          <w:color w:val="0000FF"/>
          <w:highlight w:val="white"/>
          <w:lang w:eastAsia="fi-FI"/>
        </w:rPr>
        <w:t>&lt;</w:t>
      </w:r>
      <w:proofErr w:type="spellStart"/>
      <w:r w:rsidRPr="004F39E6">
        <w:rPr>
          <w:color w:val="800000"/>
          <w:highlight w:val="white"/>
          <w:lang w:eastAsia="fi-FI"/>
        </w:rPr>
        <w:t>paragraph</w:t>
      </w:r>
      <w:proofErr w:type="spellEnd"/>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proofErr w:type="spellStart"/>
      <w:r w:rsidR="007E21C7" w:rsidRPr="004F39E6">
        <w:rPr>
          <w:highlight w:val="white"/>
          <w:lang w:eastAsia="fi-FI"/>
        </w:rPr>
        <w:t>paragraph</w:t>
      </w:r>
      <w:proofErr w:type="spellEnd"/>
      <w:r w:rsidR="007E21C7" w:rsidRPr="004F39E6">
        <w:rPr>
          <w:color w:val="0000FF"/>
          <w:highlight w:val="white"/>
          <w:lang w:eastAsia="fi-FI"/>
        </w:rPr>
        <w:t>&gt;</w:t>
      </w:r>
    </w:p>
    <w:p w14:paraId="12E3EFCC" w14:textId="26C552A4" w:rsidR="00587177" w:rsidRPr="00F718D5" w:rsidRDefault="00587177" w:rsidP="0024249E">
      <w:pPr>
        <w:rPr>
          <w:color w:val="000000"/>
          <w:highlight w:val="white"/>
          <w:lang w:eastAsia="fi-FI"/>
        </w:rPr>
      </w:pPr>
      <w:r w:rsidRPr="00F718D5">
        <w:rPr>
          <w:color w:val="0000FF"/>
          <w:highlight w:val="white"/>
          <w:lang w:eastAsia="fi-FI"/>
        </w:rPr>
        <w:t>&lt;/</w:t>
      </w:r>
      <w:proofErr w:type="spellStart"/>
      <w:r w:rsidRPr="00F718D5">
        <w:rPr>
          <w:highlight w:val="white"/>
          <w:lang w:eastAsia="fi-FI"/>
        </w:rPr>
        <w:t>text</w:t>
      </w:r>
      <w:proofErr w:type="spellEnd"/>
      <w:r w:rsidRPr="00F718D5">
        <w:rPr>
          <w:color w:val="0000FF"/>
          <w:highlight w:val="white"/>
          <w:lang w:eastAsia="fi-FI"/>
        </w:rPr>
        <w:t>&gt;</w:t>
      </w:r>
    </w:p>
    <w:p w14:paraId="0B7CA71E" w14:textId="715B3689" w:rsidR="00415B39" w:rsidRDefault="00415B39" w:rsidP="0024249E">
      <w:r>
        <w:br w:type="page"/>
      </w:r>
    </w:p>
    <w:p w14:paraId="4823ED69" w14:textId="0667CE60" w:rsidR="006779E4" w:rsidRDefault="006779E4" w:rsidP="00C456F7">
      <w:pPr>
        <w:pStyle w:val="Otsikko2"/>
      </w:pPr>
      <w:bookmarkStart w:id="43" w:name="_Toc42776456"/>
      <w:bookmarkStart w:id="44" w:name="_Toc366676115"/>
      <w:r>
        <w:lastRenderedPageBreak/>
        <w:t>Tulotilanne hoitoprosessin vaiheen alle tulevat lähetteen otsikot ja tietokentät</w:t>
      </w:r>
      <w:bookmarkEnd w:id="43"/>
    </w:p>
    <w:p w14:paraId="6BC58A2C" w14:textId="6B187A5F" w:rsidR="00466765" w:rsidRDefault="00466765" w:rsidP="0024249E"/>
    <w:p w14:paraId="6B3C0DBA" w14:textId="4D03A141" w:rsidR="0018352A" w:rsidRDefault="00FC1A01" w:rsidP="0024249E">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 xml:space="preserve">esitetään näyttömuototekstinä </w:t>
      </w:r>
      <w:proofErr w:type="spellStart"/>
      <w:r w:rsidR="003E67DA">
        <w:t>ko</w:t>
      </w:r>
      <w:proofErr w:type="spellEnd"/>
      <w:r w:rsidR="003E67DA">
        <w:t xml:space="preserve">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w:t>
      </w:r>
      <w:proofErr w:type="spellStart"/>
      <w:r w:rsidR="0018352A">
        <w:t>PikaXML</w:t>
      </w:r>
      <w:proofErr w:type="spellEnd"/>
      <w:r w:rsidR="0018352A">
        <w:t xml:space="preserve">-tietokenttiin. </w:t>
      </w:r>
      <w:r w:rsidR="003E67DA">
        <w:t>Näyttömuotoon viedään seuraavat tiedot:</w:t>
      </w:r>
    </w:p>
    <w:p w14:paraId="6EA8C949" w14:textId="77777777" w:rsidR="003E67DA" w:rsidRDefault="003E67DA" w:rsidP="0024249E">
      <w:pPr>
        <w:pStyle w:val="Luettelokappale"/>
        <w:numPr>
          <w:ilvl w:val="0"/>
          <w:numId w:val="42"/>
        </w:numPr>
      </w:pPr>
      <w:r>
        <w:t>Hoidon syy</w:t>
      </w:r>
    </w:p>
    <w:p w14:paraId="5C3EFABE" w14:textId="77777777" w:rsidR="003E67DA" w:rsidRDefault="003E67DA" w:rsidP="00C456F7">
      <w:pPr>
        <w:pStyle w:val="Luettelokappale"/>
        <w:numPr>
          <w:ilvl w:val="0"/>
          <w:numId w:val="42"/>
        </w:numPr>
      </w:pPr>
      <w:r>
        <w:t>Lähetteen palauttamisen syy</w:t>
      </w:r>
    </w:p>
    <w:p w14:paraId="7726235C" w14:textId="77777777" w:rsidR="003E67DA" w:rsidRDefault="003E67DA" w:rsidP="0024249E">
      <w:pPr>
        <w:pStyle w:val="Luettelokappale"/>
        <w:numPr>
          <w:ilvl w:val="0"/>
          <w:numId w:val="42"/>
        </w:numPr>
      </w:pPr>
      <w:r>
        <w:t>Etuudet ja eläkejärjestelyt</w:t>
      </w:r>
    </w:p>
    <w:p w14:paraId="0D27868C" w14:textId="77777777" w:rsidR="003E67DA" w:rsidRDefault="003E67DA" w:rsidP="0024249E">
      <w:pPr>
        <w:pStyle w:val="Luettelokappale"/>
        <w:numPr>
          <w:ilvl w:val="0"/>
          <w:numId w:val="42"/>
        </w:numPr>
      </w:pPr>
      <w:r>
        <w:t>Aikaisempi hoito</w:t>
      </w:r>
    </w:p>
    <w:p w14:paraId="406161BB" w14:textId="77777777" w:rsidR="003E67DA" w:rsidRDefault="003E67DA" w:rsidP="0024249E">
      <w:pPr>
        <w:pStyle w:val="Luettelokappale"/>
        <w:numPr>
          <w:ilvl w:val="0"/>
          <w:numId w:val="42"/>
        </w:numPr>
      </w:pPr>
      <w:r>
        <w:t>Diagnoosi (lähettämisen syyn diagnoosi)</w:t>
      </w:r>
    </w:p>
    <w:p w14:paraId="72EF179A" w14:textId="77777777" w:rsidR="003E67DA" w:rsidRDefault="003E67DA" w:rsidP="0024249E">
      <w:pPr>
        <w:pStyle w:val="Luettelokappale"/>
        <w:numPr>
          <w:ilvl w:val="0"/>
          <w:numId w:val="42"/>
        </w:numPr>
      </w:pPr>
      <w:r>
        <w:t>Esitiedot (anamneesi)</w:t>
      </w:r>
    </w:p>
    <w:p w14:paraId="59695286" w14:textId="77777777" w:rsidR="003E67DA" w:rsidRDefault="003E67DA" w:rsidP="0024249E">
      <w:pPr>
        <w:pStyle w:val="Luettelokappale"/>
        <w:numPr>
          <w:ilvl w:val="0"/>
          <w:numId w:val="42"/>
        </w:numPr>
      </w:pPr>
      <w:r>
        <w:t>Nykytila</w:t>
      </w:r>
    </w:p>
    <w:p w14:paraId="388FC7F4" w14:textId="77777777" w:rsidR="003E67DA" w:rsidRDefault="003E67DA" w:rsidP="0024249E">
      <w:pPr>
        <w:pStyle w:val="Luettelokappale"/>
        <w:numPr>
          <w:ilvl w:val="0"/>
          <w:numId w:val="42"/>
        </w:numPr>
      </w:pPr>
      <w:r>
        <w:t>Tutkimukset</w:t>
      </w:r>
    </w:p>
    <w:p w14:paraId="7EF6BD58" w14:textId="77777777" w:rsidR="003E67DA" w:rsidRDefault="003E67DA" w:rsidP="0024249E">
      <w:pPr>
        <w:pStyle w:val="Luettelokappale"/>
        <w:numPr>
          <w:ilvl w:val="0"/>
          <w:numId w:val="42"/>
        </w:numPr>
      </w:pPr>
      <w:r>
        <w:t>Toimenpiteet</w:t>
      </w:r>
    </w:p>
    <w:p w14:paraId="5ACAD3C6" w14:textId="77777777" w:rsidR="003E67DA" w:rsidRDefault="003E67DA" w:rsidP="0024249E">
      <w:pPr>
        <w:pStyle w:val="Luettelokappale"/>
        <w:numPr>
          <w:ilvl w:val="0"/>
          <w:numId w:val="42"/>
        </w:numPr>
      </w:pPr>
      <w:r>
        <w:t>Diagnoosi (asiakkaan aikaisemmat sairaudet)</w:t>
      </w:r>
    </w:p>
    <w:p w14:paraId="322B480B" w14:textId="77777777" w:rsidR="003E67DA" w:rsidRDefault="003E67DA" w:rsidP="0024249E">
      <w:pPr>
        <w:pStyle w:val="Luettelokappale"/>
        <w:numPr>
          <w:ilvl w:val="0"/>
          <w:numId w:val="42"/>
        </w:numPr>
      </w:pPr>
      <w:r>
        <w:t>Loppuarvio</w:t>
      </w:r>
    </w:p>
    <w:p w14:paraId="4177A42A" w14:textId="77777777" w:rsidR="003E67DA" w:rsidRDefault="003E67DA" w:rsidP="0024249E">
      <w:pPr>
        <w:pStyle w:val="Luettelokappale"/>
        <w:numPr>
          <w:ilvl w:val="0"/>
          <w:numId w:val="42"/>
        </w:numPr>
      </w:pPr>
      <w:r>
        <w:t>Lääkehoito</w:t>
      </w:r>
    </w:p>
    <w:p w14:paraId="25E1B4C1" w14:textId="77777777" w:rsidR="003E67DA" w:rsidRDefault="003E67DA" w:rsidP="0024249E">
      <w:pPr>
        <w:pStyle w:val="Luettelokappale"/>
        <w:numPr>
          <w:ilvl w:val="0"/>
          <w:numId w:val="42"/>
        </w:numPr>
      </w:pPr>
      <w:r>
        <w:t>Lausunnot</w:t>
      </w:r>
    </w:p>
    <w:p w14:paraId="5EE00D41" w14:textId="77777777" w:rsidR="003E67DA" w:rsidRDefault="003E67DA" w:rsidP="0024249E">
      <w:pPr>
        <w:pStyle w:val="Luettelokappale"/>
        <w:numPr>
          <w:ilvl w:val="0"/>
          <w:numId w:val="42"/>
        </w:numPr>
      </w:pPr>
      <w:r>
        <w:t>Kuntoutus</w:t>
      </w:r>
    </w:p>
    <w:p w14:paraId="546958D8" w14:textId="77777777" w:rsidR="003E67DA" w:rsidRDefault="003E67DA" w:rsidP="0024249E">
      <w:pPr>
        <w:pStyle w:val="Luettelokappale"/>
        <w:numPr>
          <w:ilvl w:val="0"/>
          <w:numId w:val="42"/>
        </w:numPr>
      </w:pPr>
      <w:r>
        <w:t>Toimintakyky</w:t>
      </w:r>
    </w:p>
    <w:p w14:paraId="68823553" w14:textId="77777777" w:rsidR="003E67DA" w:rsidRDefault="003E67DA" w:rsidP="0024249E">
      <w:pPr>
        <w:pStyle w:val="Luettelokappale"/>
        <w:numPr>
          <w:ilvl w:val="0"/>
          <w:numId w:val="42"/>
        </w:numPr>
      </w:pPr>
      <w:r>
        <w:t>Apuvälineet</w:t>
      </w:r>
    </w:p>
    <w:p w14:paraId="46927F94" w14:textId="77777777" w:rsidR="003E67DA" w:rsidRDefault="003E67DA" w:rsidP="0024249E"/>
    <w:p w14:paraId="410BEF45" w14:textId="77777777" w:rsidR="00720C59" w:rsidRDefault="00720C59" w:rsidP="0024249E"/>
    <w:bookmarkEnd w:id="44"/>
    <w:p w14:paraId="214E2C47" w14:textId="15F05CC0" w:rsidR="00A249B4" w:rsidRPr="003F4043" w:rsidRDefault="00FC1A01" w:rsidP="0024249E">
      <w:r w:rsidRPr="003F4043">
        <w:t>Esimerkiksi Hoidon syy:</w:t>
      </w:r>
      <w:r w:rsidR="00A249B4" w:rsidRPr="003F4043">
        <w:t xml:space="preserve"> </w:t>
      </w:r>
    </w:p>
    <w:p w14:paraId="4F05682C" w14:textId="77777777" w:rsidR="00A249B4" w:rsidRPr="003F4043" w:rsidRDefault="00A249B4" w:rsidP="0024249E"/>
    <w:p w14:paraId="1D7A4BA9" w14:textId="77777777" w:rsidR="00A249B4" w:rsidRPr="003F4043" w:rsidRDefault="00A249B4" w:rsidP="0024249E">
      <w:pPr>
        <w:rPr>
          <w:color w:val="000000"/>
          <w:highlight w:val="white"/>
        </w:rPr>
      </w:pPr>
      <w:r w:rsidRPr="003F4043">
        <w:rPr>
          <w:color w:val="0000FF"/>
          <w:highlight w:val="white"/>
        </w:rPr>
        <w:t>&lt;</w:t>
      </w:r>
      <w:proofErr w:type="spellStart"/>
      <w:r w:rsidRPr="003F4043">
        <w:rPr>
          <w:highlight w:val="white"/>
        </w:rPr>
        <w:t>component</w:t>
      </w:r>
      <w:proofErr w:type="spellEnd"/>
      <w:r w:rsidRPr="003F4043">
        <w:rPr>
          <w:color w:val="0000FF"/>
          <w:highlight w:val="white"/>
        </w:rPr>
        <w:t>&gt;</w:t>
      </w:r>
    </w:p>
    <w:p w14:paraId="77B5468B" w14:textId="77777777" w:rsidR="00A249B4" w:rsidRPr="003F4043" w:rsidRDefault="00A249B4" w:rsidP="0024249E">
      <w:pPr>
        <w:rPr>
          <w:color w:val="000000"/>
          <w:highlight w:val="white"/>
        </w:rPr>
      </w:pPr>
      <w:r w:rsidRPr="003F4043">
        <w:rPr>
          <w:color w:val="0000FF"/>
          <w:highlight w:val="white"/>
        </w:rPr>
        <w:t>&lt;</w:t>
      </w:r>
      <w:proofErr w:type="spellStart"/>
      <w:r w:rsidRPr="003F4043">
        <w:rPr>
          <w:highlight w:val="white"/>
        </w:rPr>
        <w:t>section</w:t>
      </w:r>
      <w:proofErr w:type="spellEnd"/>
      <w:r w:rsidRPr="003F4043">
        <w:rPr>
          <w:color w:val="0000FF"/>
          <w:highlight w:val="white"/>
        </w:rPr>
        <w:t>&gt;</w:t>
      </w:r>
    </w:p>
    <w:p w14:paraId="00602C86" w14:textId="77777777" w:rsidR="00A249B4" w:rsidRPr="00E37648" w:rsidRDefault="00A249B4" w:rsidP="0024249E">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proofErr w:type="spellStart"/>
      <w:r w:rsidRPr="00E37648">
        <w:rPr>
          <w:color w:val="FF0000"/>
          <w:highlight w:val="white"/>
          <w:lang w:val="en-GB"/>
        </w:rPr>
        <w:t>codeSystem</w:t>
      </w:r>
      <w:proofErr w:type="spellEnd"/>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886782" w:rsidRDefault="00A249B4" w:rsidP="0024249E">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proofErr w:type="spellStart"/>
      <w:r w:rsidRPr="00886782">
        <w:rPr>
          <w:color w:val="FF0000"/>
          <w:highlight w:val="white"/>
        </w:rPr>
        <w:t>codeSystemName</w:t>
      </w:r>
      <w:proofErr w:type="spellEnd"/>
      <w:r w:rsidRPr="00886782">
        <w:rPr>
          <w:color w:val="0000FF"/>
          <w:highlight w:val="white"/>
        </w:rPr>
        <w:t>="</w:t>
      </w:r>
      <w:r w:rsidRPr="00886782">
        <w:rPr>
          <w:highlight w:val="white"/>
        </w:rPr>
        <w:t>Hoitoprosessin vaihe</w:t>
      </w:r>
      <w:r w:rsidRPr="00886782">
        <w:rPr>
          <w:color w:val="0000FF"/>
          <w:highlight w:val="white"/>
        </w:rPr>
        <w:t>"</w:t>
      </w:r>
    </w:p>
    <w:p w14:paraId="73CC82A6" w14:textId="77777777" w:rsidR="00A249B4" w:rsidRPr="00886782" w:rsidRDefault="00A249B4" w:rsidP="0024249E">
      <w:pPr>
        <w:rPr>
          <w:color w:val="000000"/>
          <w:highlight w:val="white"/>
        </w:rPr>
      </w:pPr>
      <w:r w:rsidRPr="00886782">
        <w:rPr>
          <w:highlight w:val="white"/>
        </w:rPr>
        <w:t xml:space="preserve"> </w:t>
      </w:r>
      <w:r w:rsidRPr="00886782">
        <w:rPr>
          <w:highlight w:val="white"/>
        </w:rPr>
        <w:tab/>
      </w:r>
      <w:r w:rsidR="00F1067A" w:rsidRPr="00886782">
        <w:rPr>
          <w:highlight w:val="white"/>
        </w:rPr>
        <w:tab/>
      </w:r>
      <w:r w:rsidR="00F1067A" w:rsidRPr="00886782">
        <w:rPr>
          <w:highlight w:val="white"/>
        </w:rPr>
        <w:tab/>
      </w:r>
      <w:proofErr w:type="spellStart"/>
      <w:r w:rsidRPr="00886782">
        <w:rPr>
          <w:highlight w:val="white"/>
        </w:rPr>
        <w:t>displayName</w:t>
      </w:r>
      <w:proofErr w:type="spellEnd"/>
      <w:r w:rsidRPr="00886782">
        <w:rPr>
          <w:color w:val="0000FF"/>
          <w:highlight w:val="white"/>
        </w:rPr>
        <w:t>="</w:t>
      </w:r>
      <w:r w:rsidRPr="00886782">
        <w:rPr>
          <w:color w:val="000000"/>
          <w:highlight w:val="white"/>
        </w:rPr>
        <w:t>Tulotilanne</w:t>
      </w:r>
      <w:r w:rsidRPr="00886782">
        <w:rPr>
          <w:color w:val="0000FF"/>
          <w:highlight w:val="white"/>
        </w:rPr>
        <w:t>"/&gt;</w:t>
      </w:r>
    </w:p>
    <w:p w14:paraId="07BD1D58" w14:textId="77777777" w:rsidR="00A249B4" w:rsidRPr="00A330F8" w:rsidRDefault="00A249B4" w:rsidP="0024249E">
      <w:pPr>
        <w:rPr>
          <w:highlight w:val="white"/>
          <w:lang w:val="en-US"/>
        </w:rPr>
      </w:pPr>
      <w:r w:rsidRPr="00886782">
        <w:rPr>
          <w:highlight w:val="white"/>
        </w:rPr>
        <w:tab/>
      </w:r>
      <w:r w:rsidRPr="00886782">
        <w:rPr>
          <w:highlight w:val="white"/>
        </w:rPr>
        <w:tab/>
      </w:r>
      <w:r w:rsidRPr="0038571B">
        <w:rPr>
          <w:color w:val="0000FF"/>
          <w:highlight w:val="white"/>
          <w:lang w:val="en-US"/>
        </w:rPr>
        <w:t>&lt;</w:t>
      </w:r>
      <w:proofErr w:type="gramStart"/>
      <w:r w:rsidRPr="0038571B">
        <w:rPr>
          <w:color w:val="800000"/>
          <w:highlight w:val="white"/>
          <w:lang w:val="en-US"/>
        </w:rPr>
        <w:t>title</w:t>
      </w:r>
      <w:r w:rsidRPr="0038571B">
        <w:rPr>
          <w:color w:val="0000FF"/>
          <w:highlight w:val="white"/>
          <w:lang w:val="en-US"/>
        </w:rPr>
        <w:t>&gt;</w:t>
      </w:r>
      <w:proofErr w:type="spellStart"/>
      <w:proofErr w:type="gramEnd"/>
      <w:r w:rsidRPr="0038571B">
        <w:rPr>
          <w:highlight w:val="white"/>
          <w:lang w:val="en-US"/>
        </w:rPr>
        <w:t>Tulotilanne</w:t>
      </w:r>
      <w:proofErr w:type="spellEnd"/>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24249E">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proofErr w:type="gramStart"/>
      <w:r w:rsidRPr="0038571B">
        <w:rPr>
          <w:highlight w:val="white"/>
          <w:lang w:val="en-US"/>
        </w:rPr>
        <w:t>component</w:t>
      </w:r>
      <w:proofErr w:type="gramEnd"/>
      <w:r w:rsidRPr="0038571B">
        <w:rPr>
          <w:color w:val="0000FF"/>
          <w:highlight w:val="white"/>
          <w:lang w:val="en-US"/>
        </w:rPr>
        <w:t>&gt;</w:t>
      </w:r>
    </w:p>
    <w:p w14:paraId="20A61CE1" w14:textId="77777777" w:rsidR="00A249B4" w:rsidRPr="00A330F8" w:rsidRDefault="00A249B4" w:rsidP="0024249E">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proofErr w:type="gramStart"/>
      <w:r w:rsidRPr="0038571B">
        <w:rPr>
          <w:highlight w:val="white"/>
          <w:lang w:val="en-US"/>
        </w:rPr>
        <w:t>section</w:t>
      </w:r>
      <w:proofErr w:type="gramEnd"/>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24249E">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proofErr w:type="spellStart"/>
      <w:r w:rsidRPr="0038571B">
        <w:rPr>
          <w:color w:val="FF0000"/>
          <w:highlight w:val="white"/>
          <w:lang w:val="en-US"/>
        </w:rPr>
        <w:t>codeSystem</w:t>
      </w:r>
      <w:proofErr w:type="spellEnd"/>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886782" w:rsidRDefault="00A249B4" w:rsidP="0024249E">
      <w:pPr>
        <w:rPr>
          <w:highlight w:val="white"/>
        </w:rPr>
      </w:pPr>
      <w:r w:rsidRPr="0038571B">
        <w:rPr>
          <w:highlight w:val="white"/>
          <w:lang w:val="en-US"/>
        </w:rPr>
        <w:t xml:space="preserve"> </w:t>
      </w:r>
      <w:proofErr w:type="spellStart"/>
      <w:r w:rsidRPr="00886782">
        <w:rPr>
          <w:highlight w:val="white"/>
        </w:rPr>
        <w:t>codeSystemName</w:t>
      </w:r>
      <w:proofErr w:type="spellEnd"/>
      <w:r w:rsidRPr="00886782">
        <w:rPr>
          <w:color w:val="0000FF"/>
          <w:highlight w:val="white"/>
        </w:rPr>
        <w:t>="</w:t>
      </w:r>
      <w:proofErr w:type="spellStart"/>
      <w:r w:rsidRPr="00886782">
        <w:rPr>
          <w:color w:val="000000"/>
          <w:highlight w:val="white"/>
        </w:rPr>
        <w:t>Otsikot</w:t>
      </w:r>
      <w:r w:rsidRPr="00886782">
        <w:rPr>
          <w:color w:val="0000FF"/>
          <w:highlight w:val="white"/>
        </w:rPr>
        <w:t>"</w:t>
      </w:r>
      <w:r w:rsidRPr="00886782">
        <w:rPr>
          <w:highlight w:val="white"/>
        </w:rPr>
        <w:t>displayName</w:t>
      </w:r>
      <w:proofErr w:type="spellEnd"/>
      <w:r w:rsidRPr="00886782">
        <w:rPr>
          <w:color w:val="0000FF"/>
          <w:highlight w:val="white"/>
        </w:rPr>
        <w:t>="</w:t>
      </w:r>
      <w:r w:rsidRPr="00886782">
        <w:rPr>
          <w:color w:val="000000"/>
          <w:highlight w:val="white"/>
        </w:rPr>
        <w:t>Hoidon syy</w:t>
      </w:r>
      <w:r w:rsidRPr="00886782">
        <w:rPr>
          <w:color w:val="0000FF"/>
          <w:highlight w:val="white"/>
        </w:rPr>
        <w:t>"/&gt;</w:t>
      </w:r>
    </w:p>
    <w:p w14:paraId="5E4EEB42" w14:textId="77777777" w:rsidR="00A249B4" w:rsidRPr="00886782" w:rsidRDefault="00A249B4" w:rsidP="0024249E">
      <w:pPr>
        <w:rPr>
          <w:highlight w:val="white"/>
        </w:rPr>
      </w:pPr>
      <w:r w:rsidRPr="00886782">
        <w:rPr>
          <w:highlight w:val="white"/>
        </w:rPr>
        <w:tab/>
      </w:r>
      <w:r w:rsidRPr="00886782">
        <w:rPr>
          <w:highlight w:val="white"/>
        </w:rPr>
        <w:tab/>
      </w:r>
      <w:r w:rsidRPr="00886782">
        <w:rPr>
          <w:highlight w:val="white"/>
        </w:rPr>
        <w:tab/>
      </w:r>
      <w:r w:rsidR="00E3633F" w:rsidRPr="00886782">
        <w:rPr>
          <w:highlight w:val="white"/>
        </w:rPr>
        <w:tab/>
      </w:r>
      <w:r w:rsidRPr="00886782">
        <w:rPr>
          <w:color w:val="0000FF"/>
          <w:highlight w:val="white"/>
        </w:rPr>
        <w:t>&lt;</w:t>
      </w:r>
      <w:proofErr w:type="spellStart"/>
      <w:r w:rsidRPr="00886782">
        <w:rPr>
          <w:color w:val="800000"/>
          <w:highlight w:val="white"/>
        </w:rPr>
        <w:t>title</w:t>
      </w:r>
      <w:proofErr w:type="spellEnd"/>
      <w:r w:rsidRPr="00886782">
        <w:rPr>
          <w:color w:val="0000FF"/>
          <w:highlight w:val="white"/>
        </w:rPr>
        <w:t>&gt;</w:t>
      </w:r>
      <w:r w:rsidRPr="00886782">
        <w:rPr>
          <w:highlight w:val="white"/>
        </w:rPr>
        <w:t>Hoidon syy</w:t>
      </w:r>
      <w:r w:rsidRPr="00886782">
        <w:rPr>
          <w:color w:val="0000FF"/>
          <w:highlight w:val="white"/>
        </w:rPr>
        <w:t>&lt;/</w:t>
      </w:r>
      <w:proofErr w:type="spellStart"/>
      <w:r w:rsidRPr="00886782">
        <w:rPr>
          <w:color w:val="800000"/>
          <w:highlight w:val="white"/>
        </w:rPr>
        <w:t>title</w:t>
      </w:r>
      <w:proofErr w:type="spellEnd"/>
      <w:r w:rsidRPr="00886782">
        <w:rPr>
          <w:color w:val="0000FF"/>
          <w:highlight w:val="white"/>
        </w:rPr>
        <w:t>&gt;</w:t>
      </w:r>
    </w:p>
    <w:p w14:paraId="14A43E76" w14:textId="01D1D13F" w:rsidR="00A249B4" w:rsidRPr="00886782" w:rsidRDefault="00A249B4" w:rsidP="0024249E">
      <w:pPr>
        <w:rPr>
          <w:highlight w:val="white"/>
        </w:rPr>
      </w:pPr>
      <w:r w:rsidRPr="00886782">
        <w:rPr>
          <w:color w:val="0000FF"/>
          <w:highlight w:val="white"/>
        </w:rPr>
        <w:lastRenderedPageBreak/>
        <w:t>&lt;</w:t>
      </w:r>
      <w:proofErr w:type="spellStart"/>
      <w:r w:rsidRPr="00886782">
        <w:rPr>
          <w:highlight w:val="white"/>
        </w:rPr>
        <w:t>text</w:t>
      </w:r>
      <w:proofErr w:type="spellEnd"/>
      <w:r w:rsidRPr="00886782">
        <w:rPr>
          <w:color w:val="FF0000"/>
          <w:highlight w:val="white"/>
        </w:rPr>
        <w:t xml:space="preserve"> </w:t>
      </w:r>
      <w:r w:rsidRPr="00886782">
        <w:rPr>
          <w:color w:val="0000FF"/>
          <w:highlight w:val="white"/>
        </w:rPr>
        <w:t>&gt;</w:t>
      </w:r>
    </w:p>
    <w:p w14:paraId="7BFCF587" w14:textId="77777777" w:rsidR="00A249B4" w:rsidRDefault="00A249B4" w:rsidP="0024249E">
      <w:pPr>
        <w:rPr>
          <w:highlight w:val="white"/>
        </w:rPr>
      </w:pPr>
      <w:r w:rsidRPr="00B939B1">
        <w:rPr>
          <w:highlight w:val="white"/>
        </w:rPr>
        <w:tab/>
      </w:r>
      <w:r w:rsidRPr="00B939B1">
        <w:rPr>
          <w:highlight w:val="white"/>
        </w:rPr>
        <w:tab/>
      </w:r>
      <w:r w:rsidRPr="00B939B1">
        <w:rPr>
          <w:highlight w:val="white"/>
        </w:rPr>
        <w:tab/>
      </w:r>
      <w:r w:rsidRPr="00B939B1">
        <w:rPr>
          <w:highlight w:val="white"/>
        </w:rPr>
        <w:tab/>
      </w:r>
      <w:r w:rsidR="00E3633F" w:rsidRPr="00B939B1">
        <w:rPr>
          <w:highlight w:val="white"/>
        </w:rPr>
        <w:tab/>
      </w:r>
      <w:r>
        <w:rPr>
          <w:color w:val="0000FF"/>
          <w:highlight w:val="white"/>
        </w:rPr>
        <w:t>&lt;</w:t>
      </w:r>
      <w:proofErr w:type="spellStart"/>
      <w:r>
        <w:rPr>
          <w:color w:val="800000"/>
          <w:highlight w:val="white"/>
        </w:rPr>
        <w:t>paragraph</w:t>
      </w:r>
      <w:proofErr w:type="spellEnd"/>
      <w:r>
        <w:rPr>
          <w:color w:val="0000FF"/>
          <w:highlight w:val="white"/>
        </w:rPr>
        <w:t>&gt;</w:t>
      </w:r>
      <w:r>
        <w:rPr>
          <w:highlight w:val="white"/>
        </w:rPr>
        <w:t xml:space="preserve">Kipua oikeassa </w:t>
      </w:r>
      <w:proofErr w:type="gramStart"/>
      <w:r>
        <w:rPr>
          <w:highlight w:val="white"/>
        </w:rPr>
        <w:t>polvessa.</w:t>
      </w:r>
      <w:r>
        <w:rPr>
          <w:color w:val="0000FF"/>
          <w:highlight w:val="white"/>
        </w:rPr>
        <w:t>&lt;</w:t>
      </w:r>
      <w:proofErr w:type="gramEnd"/>
      <w:r>
        <w:rPr>
          <w:color w:val="0000FF"/>
          <w:highlight w:val="white"/>
        </w:rPr>
        <w:t>/</w:t>
      </w:r>
      <w:proofErr w:type="spellStart"/>
      <w:r>
        <w:rPr>
          <w:color w:val="800000"/>
          <w:highlight w:val="white"/>
        </w:rPr>
        <w:t>paragraph</w:t>
      </w:r>
      <w:proofErr w:type="spellEnd"/>
      <w:r>
        <w:rPr>
          <w:color w:val="0000FF"/>
          <w:highlight w:val="white"/>
        </w:rPr>
        <w:t>&gt;</w:t>
      </w:r>
    </w:p>
    <w:p w14:paraId="326432E1" w14:textId="77777777" w:rsidR="00A249B4" w:rsidRDefault="00A249B4" w:rsidP="0024249E">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proofErr w:type="spellStart"/>
      <w:r>
        <w:rPr>
          <w:color w:val="800000"/>
          <w:highlight w:val="white"/>
        </w:rPr>
        <w:t>text</w:t>
      </w:r>
      <w:proofErr w:type="spellEnd"/>
      <w:r>
        <w:rPr>
          <w:color w:val="0000FF"/>
          <w:highlight w:val="white"/>
        </w:rPr>
        <w:t>&gt;</w:t>
      </w:r>
    </w:p>
    <w:p w14:paraId="4900BEE0" w14:textId="77777777" w:rsidR="00A249B4" w:rsidRDefault="00A249B4" w:rsidP="0024249E">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proofErr w:type="spellStart"/>
      <w:r>
        <w:rPr>
          <w:highlight w:val="white"/>
        </w:rPr>
        <w:t>section</w:t>
      </w:r>
      <w:proofErr w:type="spellEnd"/>
      <w:r>
        <w:rPr>
          <w:color w:val="0000FF"/>
          <w:highlight w:val="white"/>
        </w:rPr>
        <w:t>&gt;</w:t>
      </w:r>
    </w:p>
    <w:p w14:paraId="3CA768BF" w14:textId="77777777" w:rsidR="00A249B4" w:rsidRDefault="00A249B4" w:rsidP="0024249E">
      <w:pPr>
        <w:rPr>
          <w:color w:val="0000FF"/>
        </w:rPr>
      </w:pPr>
      <w:r>
        <w:rPr>
          <w:color w:val="000000"/>
          <w:highlight w:val="white"/>
        </w:rPr>
        <w:tab/>
      </w:r>
      <w:r>
        <w:rPr>
          <w:color w:val="000000"/>
          <w:highlight w:val="white"/>
        </w:rPr>
        <w:tab/>
      </w:r>
      <w:r>
        <w:rPr>
          <w:color w:val="0000FF"/>
          <w:highlight w:val="white"/>
        </w:rPr>
        <w:t>&lt;/</w:t>
      </w:r>
      <w:proofErr w:type="spellStart"/>
      <w:r>
        <w:rPr>
          <w:highlight w:val="white"/>
        </w:rPr>
        <w:t>component</w:t>
      </w:r>
      <w:proofErr w:type="spellEnd"/>
      <w:r>
        <w:rPr>
          <w:color w:val="0000FF"/>
          <w:highlight w:val="white"/>
        </w:rPr>
        <w:t>&gt;</w:t>
      </w:r>
    </w:p>
    <w:p w14:paraId="46A9103F" w14:textId="69F25AE2" w:rsidR="003E639A" w:rsidRDefault="003E639A" w:rsidP="0024249E">
      <w:bookmarkStart w:id="45" w:name="_Toc384330158"/>
      <w:bookmarkStart w:id="46" w:name="_Toc384984326"/>
      <w:bookmarkStart w:id="47" w:name="_Toc384985094"/>
      <w:bookmarkStart w:id="48" w:name="_Toc384985764"/>
      <w:bookmarkEnd w:id="45"/>
      <w:bookmarkEnd w:id="46"/>
      <w:bookmarkEnd w:id="47"/>
      <w:bookmarkEnd w:id="48"/>
    </w:p>
    <w:p w14:paraId="11957EA0" w14:textId="60028C89" w:rsidR="00C456F7" w:rsidRDefault="00C456F7" w:rsidP="0024249E"/>
    <w:p w14:paraId="5CD63B49" w14:textId="183CB4BE" w:rsidR="00C456F7" w:rsidRDefault="00C456F7" w:rsidP="0024249E"/>
    <w:p w14:paraId="6BEEA613" w14:textId="186E691F" w:rsidR="00C456F7" w:rsidRDefault="00C456F7" w:rsidP="0024249E"/>
    <w:p w14:paraId="5EC384A1" w14:textId="77777777" w:rsidR="00C456F7" w:rsidRDefault="00C456F7" w:rsidP="0024249E"/>
    <w:p w14:paraId="7CEAC1D1" w14:textId="352B0965" w:rsidR="003E639A" w:rsidRDefault="003E639A" w:rsidP="00C456F7">
      <w:pPr>
        <w:pStyle w:val="Otsikko1"/>
      </w:pPr>
      <w:bookmarkStart w:id="49" w:name="_Toc384330165"/>
      <w:bookmarkStart w:id="50" w:name="_Toc42776457"/>
      <w:r>
        <w:t>Hoitopalaute</w:t>
      </w:r>
      <w:bookmarkEnd w:id="49"/>
      <w:bookmarkEnd w:id="50"/>
    </w:p>
    <w:p w14:paraId="551A67B6" w14:textId="77777777" w:rsidR="003E639A" w:rsidRDefault="003E639A" w:rsidP="0024249E"/>
    <w:p w14:paraId="71098376" w14:textId="6ABCEF82" w:rsidR="003E639A" w:rsidRDefault="0064412E" w:rsidP="00C456F7">
      <w:pPr>
        <w:pStyle w:val="Otsikko2"/>
      </w:pPr>
      <w:bookmarkStart w:id="51" w:name="_Toc384330166"/>
      <w:bookmarkStart w:id="52" w:name="_Toc42776458"/>
      <w:r>
        <w:t>Hoitopalautteen p</w:t>
      </w:r>
      <w:r w:rsidR="003E639A">
        <w:t>erusrakenne</w:t>
      </w:r>
      <w:bookmarkEnd w:id="51"/>
      <w:bookmarkEnd w:id="52"/>
    </w:p>
    <w:p w14:paraId="1505379C" w14:textId="77777777" w:rsidR="003E639A" w:rsidRDefault="003E639A" w:rsidP="0024249E"/>
    <w:p w14:paraId="04332B53" w14:textId="7531B9C7" w:rsidR="00BC09F1" w:rsidRDefault="00BC09F1" w:rsidP="0024249E">
      <w:r>
        <w:t>Hoitopalautteen rakenne noudattaa yleistä CDA R2-potilaskertomusrakennetta. Potilaskertomuksen perusrakenne on selitetty dokumentissa ”Kertomus ja lomakkeet"</w:t>
      </w:r>
      <w:r w:rsidR="00CB0294">
        <w:t xml:space="preserve"> [4]</w:t>
      </w:r>
      <w:r>
        <w:t>.</w:t>
      </w:r>
    </w:p>
    <w:p w14:paraId="3A11C5DA" w14:textId="77777777" w:rsidR="00BC09F1" w:rsidRDefault="00BC09F1" w:rsidP="0024249E"/>
    <w:p w14:paraId="56E00699" w14:textId="3FD3D0C6" w:rsidR="003E639A" w:rsidRDefault="00BC09F1" w:rsidP="0024249E">
      <w:r>
        <w:t xml:space="preserve">Hoitopalautteessa näkymätunnustunnus ilmoitetaan ensimmäisellä </w:t>
      </w:r>
      <w:proofErr w:type="spellStart"/>
      <w:r>
        <w:t>section</w:t>
      </w:r>
      <w:proofErr w:type="spellEnd"/>
      <w:r>
        <w:t>-</w:t>
      </w:r>
      <w:r w:rsidR="006C59EC">
        <w:t xml:space="preserve">tasolla (Näkymä-taso) </w:t>
      </w:r>
      <w:proofErr w:type="spellStart"/>
      <w:r w:rsidR="006C59EC">
        <w:t>s</w:t>
      </w:r>
      <w:r>
        <w:t>ection</w:t>
      </w:r>
      <w:proofErr w:type="spellEnd"/>
      <w:r>
        <w:t xml:space="preserve">-luokan </w:t>
      </w:r>
      <w:proofErr w:type="spellStart"/>
      <w:r>
        <w:t>code</w:t>
      </w:r>
      <w:proofErr w:type="spellEnd"/>
      <w:r>
        <w:t>-elementillä. AR/YDIN – Näkymät koodisto</w:t>
      </w:r>
      <w:r w:rsidRPr="00E37648">
        <w:t xml:space="preserve"> 1.2.246.537.6.12.2002 lö</w:t>
      </w:r>
      <w:r>
        <w:t xml:space="preserve">ytyy </w:t>
      </w:r>
      <w:proofErr w:type="spellStart"/>
      <w:r>
        <w:t>THL:n</w:t>
      </w:r>
      <w:proofErr w:type="spellEnd"/>
      <w:r>
        <w:t xml:space="preserve"> koodistopalvelimelta</w:t>
      </w:r>
      <w:r w:rsidR="006C5625">
        <w:t>.</w:t>
      </w:r>
    </w:p>
    <w:p w14:paraId="33D9FFB3" w14:textId="77777777" w:rsidR="006C5625" w:rsidRDefault="006C5625" w:rsidP="0024249E"/>
    <w:p w14:paraId="6B6A0395" w14:textId="77777777" w:rsidR="003E639A" w:rsidRDefault="003E639A" w:rsidP="0024249E"/>
    <w:p w14:paraId="5D184976" w14:textId="77777777" w:rsidR="00C87410" w:rsidRPr="006C59EC" w:rsidRDefault="00C87410" w:rsidP="0024249E">
      <w:pPr>
        <w:rPr>
          <w:color w:val="0000FF"/>
          <w:sz w:val="16"/>
          <w:highlight w:val="white"/>
          <w:lang w:eastAsia="fi-FI"/>
        </w:rPr>
      </w:pPr>
      <w:r w:rsidRPr="00A3089C">
        <w:rPr>
          <w:color w:val="0000FF"/>
          <w:highlight w:val="white"/>
        </w:rPr>
        <w:t>&lt;</w:t>
      </w:r>
      <w:proofErr w:type="spellStart"/>
      <w:r w:rsidRPr="00A3089C">
        <w:rPr>
          <w:highlight w:val="white"/>
        </w:rPr>
        <w:t>structuredBody</w:t>
      </w:r>
      <w:proofErr w:type="spellEnd"/>
      <w:r w:rsidRPr="00A3089C">
        <w:rPr>
          <w:color w:val="0000FF"/>
          <w:highlight w:val="white"/>
        </w:rPr>
        <w:t>&gt;</w:t>
      </w:r>
    </w:p>
    <w:p w14:paraId="07C72816" w14:textId="77777777" w:rsidR="003E639A" w:rsidRDefault="003E639A" w:rsidP="0024249E">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24249E">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24249E">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Pr="00C456F7" w:rsidRDefault="003E639A" w:rsidP="0024249E">
      <w:pPr>
        <w:rPr>
          <w:color w:val="000000"/>
          <w:sz w:val="24"/>
          <w:highlight w:val="white"/>
          <w:lang w:val="en-US" w:eastAsia="fi-FI"/>
        </w:rPr>
      </w:pPr>
      <w:proofErr w:type="spellStart"/>
      <w:proofErr w:type="gramStart"/>
      <w:r w:rsidRPr="00A42CE8">
        <w:rPr>
          <w:highlight w:val="white"/>
          <w:lang w:val="en-US" w:eastAsia="fi-FI"/>
        </w:rPr>
        <w:t>codeSystemName</w:t>
      </w:r>
      <w:proofErr w:type="spellEnd"/>
      <w:proofErr w:type="gramEnd"/>
      <w:r w:rsidRPr="00A42CE8">
        <w:rPr>
          <w:color w:val="0000FF"/>
          <w:highlight w:val="white"/>
          <w:lang w:val="en-US" w:eastAsia="fi-FI"/>
        </w:rPr>
        <w:t>="</w:t>
      </w:r>
      <w:proofErr w:type="spellStart"/>
      <w:r w:rsidRPr="00A42CE8">
        <w:rPr>
          <w:color w:val="000000"/>
          <w:highlight w:val="white"/>
          <w:lang w:val="en-US" w:eastAsia="fi-FI"/>
        </w:rPr>
        <w:t>Lomake</w:t>
      </w:r>
      <w:proofErr w:type="spellEnd"/>
      <w:r w:rsidRPr="00A42CE8">
        <w:rPr>
          <w:color w:val="0000FF"/>
          <w:highlight w:val="white"/>
          <w:lang w:val="en-US" w:eastAsia="fi-FI"/>
        </w:rPr>
        <w:t>"</w:t>
      </w:r>
      <w:r w:rsidRPr="00A42CE8">
        <w:rPr>
          <w:highlight w:val="white"/>
          <w:lang w:val="en-US" w:eastAsia="fi-FI"/>
        </w:rPr>
        <w:t xml:space="preserve"> </w:t>
      </w:r>
      <w:proofErr w:type="spellStart"/>
      <w:r w:rsidRPr="00A42CE8">
        <w:rPr>
          <w:highlight w:val="white"/>
          <w:lang w:val="en-US" w:eastAsia="fi-FI"/>
        </w:rPr>
        <w:t>displayName</w:t>
      </w:r>
      <w:proofErr w:type="spellEnd"/>
      <w:r w:rsidRPr="00A42CE8">
        <w:rPr>
          <w:color w:val="0000FF"/>
          <w:highlight w:val="white"/>
          <w:lang w:val="en-US" w:eastAsia="fi-FI"/>
        </w:rPr>
        <w:t>="</w:t>
      </w:r>
      <w:proofErr w:type="spellStart"/>
      <w:r w:rsidR="0089740D" w:rsidRPr="00A42CE8">
        <w:rPr>
          <w:color w:val="000000"/>
          <w:highlight w:val="white"/>
          <w:lang w:val="en-US" w:eastAsia="fi-FI"/>
        </w:rPr>
        <w:t>Hoitopalaute</w:t>
      </w:r>
      <w:proofErr w:type="spellEnd"/>
      <w:r w:rsidRPr="00A42CE8">
        <w:rPr>
          <w:color w:val="0000FF"/>
          <w:highlight w:val="white"/>
          <w:lang w:val="en-US" w:eastAsia="fi-FI"/>
        </w:rPr>
        <w:t>"/&gt;</w:t>
      </w:r>
    </w:p>
    <w:p w14:paraId="36A5543A" w14:textId="626D3633" w:rsidR="003E639A" w:rsidRPr="00886782" w:rsidRDefault="003E639A" w:rsidP="0024249E">
      <w:pPr>
        <w:rPr>
          <w:lang w:val="en-US"/>
        </w:rPr>
      </w:pPr>
      <w:r w:rsidRPr="00A42CE8">
        <w:rPr>
          <w:highlight w:val="white"/>
          <w:lang w:val="en-US" w:eastAsia="fi-FI"/>
        </w:rPr>
        <w:tab/>
      </w:r>
      <w:r w:rsidRPr="00A42CE8">
        <w:rPr>
          <w:highlight w:val="white"/>
          <w:lang w:val="en-US" w:eastAsia="fi-FI"/>
        </w:rPr>
        <w:tab/>
      </w:r>
      <w:r w:rsidR="00C87410" w:rsidRPr="00A42CE8">
        <w:rPr>
          <w:highlight w:val="white"/>
          <w:lang w:val="en-US" w:eastAsia="fi-FI"/>
        </w:rPr>
        <w:tab/>
      </w:r>
      <w:r w:rsidRPr="00886782">
        <w:rPr>
          <w:color w:val="0000FF"/>
          <w:highlight w:val="white"/>
          <w:lang w:val="en-US" w:eastAsia="fi-FI"/>
        </w:rPr>
        <w:t>&lt;</w:t>
      </w:r>
      <w:proofErr w:type="gramStart"/>
      <w:r w:rsidRPr="00886782">
        <w:rPr>
          <w:highlight w:val="white"/>
          <w:lang w:val="en-US" w:eastAsia="fi-FI"/>
        </w:rPr>
        <w:t>title</w:t>
      </w:r>
      <w:r w:rsidRPr="00886782">
        <w:rPr>
          <w:color w:val="0000FF"/>
          <w:highlight w:val="white"/>
          <w:lang w:val="en-US" w:eastAsia="fi-FI"/>
        </w:rPr>
        <w:t>&gt;</w:t>
      </w:r>
      <w:proofErr w:type="spellStart"/>
      <w:proofErr w:type="gramEnd"/>
      <w:r w:rsidR="0089740D" w:rsidRPr="00886782">
        <w:rPr>
          <w:highlight w:val="white"/>
          <w:lang w:val="en-US" w:eastAsia="fi-FI"/>
        </w:rPr>
        <w:t>Hoitopalaute</w:t>
      </w:r>
      <w:proofErr w:type="spellEnd"/>
      <w:r w:rsidRPr="00886782">
        <w:rPr>
          <w:color w:val="0000FF"/>
          <w:highlight w:val="white"/>
          <w:lang w:val="en-US" w:eastAsia="fi-FI"/>
        </w:rPr>
        <w:t>&lt;/</w:t>
      </w:r>
      <w:r w:rsidRPr="00886782">
        <w:rPr>
          <w:highlight w:val="white"/>
          <w:lang w:val="en-US" w:eastAsia="fi-FI"/>
        </w:rPr>
        <w:t>title</w:t>
      </w:r>
      <w:r w:rsidRPr="00886782">
        <w:rPr>
          <w:color w:val="0000FF"/>
          <w:highlight w:val="white"/>
          <w:lang w:val="en-US" w:eastAsia="fi-FI"/>
        </w:rPr>
        <w:t>&gt;</w:t>
      </w:r>
    </w:p>
    <w:p w14:paraId="7F9CFA86" w14:textId="77777777" w:rsidR="003E639A" w:rsidRPr="00886782" w:rsidRDefault="003E639A" w:rsidP="0024249E">
      <w:pPr>
        <w:rPr>
          <w:lang w:val="en-US"/>
        </w:rPr>
      </w:pPr>
    </w:p>
    <w:p w14:paraId="648DC758" w14:textId="6CCB7BB2" w:rsidR="00EF3C59" w:rsidRDefault="00CB0294" w:rsidP="0024249E">
      <w:r>
        <w:t>Näkymä-tason m</w:t>
      </w:r>
      <w:r w:rsidR="001F00D8">
        <w:t>erkinnän tietojen</w:t>
      </w:r>
      <w:r>
        <w:t xml:space="preserve"> </w:t>
      </w:r>
      <w:r w:rsidR="001F00D8">
        <w:t xml:space="preserve">osalta toteutus tehdään Kertomus ja lomakkeet </w:t>
      </w:r>
      <w:r w:rsidR="00A2798D">
        <w:t>–</w:t>
      </w:r>
      <w:r w:rsidR="001F00D8">
        <w:t>määrittelyn</w:t>
      </w:r>
      <w:r w:rsidR="00A2798D">
        <w:t xml:space="preserve"> [4]</w:t>
      </w:r>
      <w:r w:rsidR="001F00D8">
        <w:t xml:space="preserve"> mukaisesti</w:t>
      </w:r>
      <w:r w:rsidR="006C59EC">
        <w:t xml:space="preserve">- kuitenkin niin, että </w:t>
      </w:r>
      <w:r w:rsidR="002A7C26">
        <w:t>seuraavat</w:t>
      </w:r>
      <w:r w:rsidR="006C59EC">
        <w:t xml:space="preserve"> lievennykset vaatimuksiin lähete- ja palautem</w:t>
      </w:r>
      <w:r w:rsidR="00EF3C59">
        <w:t>erkintöjen osalta ovat voimassa:</w:t>
      </w:r>
      <w:r w:rsidR="00676095">
        <w:t xml:space="preserve"> </w:t>
      </w:r>
    </w:p>
    <w:p w14:paraId="07B62D21" w14:textId="77777777" w:rsidR="00EF3C59" w:rsidRDefault="00676095" w:rsidP="00EF3C59">
      <w:pPr>
        <w:pStyle w:val="Luettelokappale"/>
        <w:numPr>
          <w:ilvl w:val="0"/>
          <w:numId w:val="39"/>
        </w:numPr>
        <w:rPr>
          <w:sz w:val="20"/>
          <w:szCs w:val="20"/>
        </w:rPr>
      </w:pPr>
      <w:r w:rsidRPr="00EF3C59">
        <w:rPr>
          <w:sz w:val="20"/>
          <w:szCs w:val="20"/>
        </w:rPr>
        <w:t>Lähettävässä järjestelmässä merkinnän tekijä on hoitopalautteen laatija. Vastaano</w:t>
      </w:r>
      <w:r w:rsidR="00CF3716" w:rsidRPr="00EF3C59">
        <w:rPr>
          <w:sz w:val="20"/>
          <w:szCs w:val="20"/>
        </w:rPr>
        <w:t xml:space="preserve">ttava järjestelmä voi muodostaa saapuneesta hoitopalautteesta omaan rekisteriinsä arkistoitavan asiakirjan ilman henkilökäyttäjän käsittelyä. </w:t>
      </w:r>
      <w:r w:rsidR="005C7A52" w:rsidRPr="00EF3C59">
        <w:rPr>
          <w:sz w:val="20"/>
          <w:szCs w:val="20"/>
        </w:rPr>
        <w:t xml:space="preserve">Merkinnän tekijää ei tarvitse tällöin nimetä henkilötasolla niihin merkintöihin, jotka ovat toisen organisaation tuottamaa sisältöä (esim. vastaanottaja arkistoi saapuneen hoitopalautteen pelkästään lähettäjän tuottamien </w:t>
      </w:r>
      <w:proofErr w:type="spellStart"/>
      <w:r w:rsidR="005C7A52" w:rsidRPr="00EF3C59">
        <w:rPr>
          <w:sz w:val="20"/>
          <w:szCs w:val="20"/>
        </w:rPr>
        <w:t>PikaXML</w:t>
      </w:r>
      <w:proofErr w:type="spellEnd"/>
      <w:r w:rsidR="005C7A52" w:rsidRPr="00EF3C59">
        <w:rPr>
          <w:sz w:val="20"/>
          <w:szCs w:val="20"/>
        </w:rPr>
        <w:t>-tietojen perusteella).</w:t>
      </w:r>
    </w:p>
    <w:p w14:paraId="33436620" w14:textId="197E4E7C" w:rsidR="00EF3C59" w:rsidRDefault="00CF3716" w:rsidP="00EF3C59">
      <w:pPr>
        <w:pStyle w:val="Luettelokappale"/>
        <w:numPr>
          <w:ilvl w:val="0"/>
          <w:numId w:val="39"/>
        </w:numPr>
        <w:rPr>
          <w:sz w:val="20"/>
          <w:szCs w:val="20"/>
        </w:rPr>
      </w:pPr>
      <w:r w:rsidRPr="00EF3C59">
        <w:rPr>
          <w:sz w:val="20"/>
          <w:szCs w:val="20"/>
        </w:rPr>
        <w:t>Tällöin</w:t>
      </w:r>
      <w:r w:rsidR="00676095" w:rsidRPr="00EF3C59">
        <w:rPr>
          <w:sz w:val="20"/>
          <w:szCs w:val="20"/>
        </w:rPr>
        <w:t xml:space="preserve"> </w:t>
      </w:r>
      <w:r w:rsidR="00CB0294">
        <w:rPr>
          <w:sz w:val="20"/>
          <w:szCs w:val="20"/>
        </w:rPr>
        <w:t>N</w:t>
      </w:r>
      <w:r w:rsidRPr="00EF3C59">
        <w:rPr>
          <w:sz w:val="20"/>
          <w:szCs w:val="20"/>
        </w:rPr>
        <w:t>äkymä</w:t>
      </w:r>
      <w:r w:rsidR="00CB0294">
        <w:rPr>
          <w:sz w:val="20"/>
          <w:szCs w:val="20"/>
        </w:rPr>
        <w:t>-</w:t>
      </w:r>
      <w:r w:rsidRPr="00EF3C59">
        <w:rPr>
          <w:sz w:val="20"/>
          <w:szCs w:val="20"/>
        </w:rPr>
        <w:t xml:space="preserve">tason </w:t>
      </w:r>
      <w:proofErr w:type="spellStart"/>
      <w:r w:rsidRPr="00EF3C59">
        <w:rPr>
          <w:sz w:val="20"/>
          <w:szCs w:val="20"/>
        </w:rPr>
        <w:t>author</w:t>
      </w:r>
      <w:proofErr w:type="spellEnd"/>
      <w:r w:rsidRPr="00EF3C59">
        <w:rPr>
          <w:sz w:val="20"/>
          <w:szCs w:val="20"/>
        </w:rPr>
        <w:t xml:space="preserve">-rakenteessa riittää vastaanottavan organisaation yksilöinti. </w:t>
      </w:r>
    </w:p>
    <w:p w14:paraId="4443F57E" w14:textId="7E9BB80F" w:rsidR="001F00D8" w:rsidRPr="00EF3C59" w:rsidRDefault="00091637" w:rsidP="00EF3C59">
      <w:pPr>
        <w:pStyle w:val="Luettelokappale"/>
        <w:numPr>
          <w:ilvl w:val="0"/>
          <w:numId w:val="39"/>
        </w:numPr>
        <w:rPr>
          <w:sz w:val="20"/>
          <w:szCs w:val="20"/>
        </w:rPr>
      </w:pPr>
      <w:r w:rsidRPr="00EF3C59">
        <w:rPr>
          <w:sz w:val="20"/>
          <w:szCs w:val="20"/>
        </w:rPr>
        <w:lastRenderedPageBreak/>
        <w:t xml:space="preserve">Merkinnän tekijän rooli voi </w:t>
      </w:r>
      <w:r w:rsidR="00CB0294">
        <w:rPr>
          <w:sz w:val="20"/>
          <w:szCs w:val="20"/>
        </w:rPr>
        <w:t xml:space="preserve">toisen organisaation tuottaman sisällön osalta </w:t>
      </w:r>
      <w:r w:rsidRPr="00EF3C59">
        <w:rPr>
          <w:sz w:val="20"/>
          <w:szCs w:val="20"/>
        </w:rPr>
        <w:t>olla joko MER tai OHJ</w:t>
      </w:r>
      <w:r w:rsidR="00CB0294">
        <w:rPr>
          <w:sz w:val="20"/>
          <w:szCs w:val="20"/>
        </w:rPr>
        <w:t>. M</w:t>
      </w:r>
      <w:r w:rsidR="00FD051E" w:rsidRPr="00EF3C59">
        <w:rPr>
          <w:sz w:val="20"/>
          <w:szCs w:val="20"/>
        </w:rPr>
        <w:t>ER on edelleen tuettu</w:t>
      </w:r>
      <w:r w:rsidR="00CB0294">
        <w:rPr>
          <w:sz w:val="20"/>
          <w:szCs w:val="20"/>
        </w:rPr>
        <w:t xml:space="preserve"> tässä rakenteessa historiasyistä</w:t>
      </w:r>
      <w:r w:rsidR="00FD051E" w:rsidRPr="00EF3C59">
        <w:rPr>
          <w:sz w:val="20"/>
          <w:szCs w:val="20"/>
        </w:rPr>
        <w:t xml:space="preserve"> mutta suositeltavampi</w:t>
      </w:r>
      <w:r w:rsidR="00CB0294">
        <w:rPr>
          <w:sz w:val="20"/>
          <w:szCs w:val="20"/>
        </w:rPr>
        <w:t xml:space="preserve"> tapa</w:t>
      </w:r>
      <w:r w:rsidR="00FD051E" w:rsidRPr="00EF3C59">
        <w:rPr>
          <w:sz w:val="20"/>
          <w:szCs w:val="20"/>
        </w:rPr>
        <w:t xml:space="preserve"> on hyödyntää OHJ-roolia</w:t>
      </w:r>
      <w:r w:rsidRPr="00EF3C59">
        <w:rPr>
          <w:sz w:val="20"/>
          <w:szCs w:val="20"/>
        </w:rPr>
        <w:t>.</w:t>
      </w:r>
      <w:r w:rsidR="004E5AA4" w:rsidRPr="00EF3C59">
        <w:rPr>
          <w:sz w:val="20"/>
          <w:szCs w:val="20"/>
        </w:rPr>
        <w:t xml:space="preserve"> </w:t>
      </w:r>
    </w:p>
    <w:p w14:paraId="00985C5E" w14:textId="702C89FB" w:rsidR="0065724C" w:rsidRDefault="0065724C" w:rsidP="0024249E"/>
    <w:p w14:paraId="235CCEA3" w14:textId="09EEE5A9" w:rsidR="00CB0294" w:rsidRDefault="00CB0294" w:rsidP="0024249E">
      <w:r>
        <w:t xml:space="preserve">Merkinnän osallistujien tekijöiden tiedot ja päiväys ilmoitetaan Näkymä-tason näyttömuodossa </w:t>
      </w:r>
      <w:proofErr w:type="spellStart"/>
      <w:r>
        <w:t>text</w:t>
      </w:r>
      <w:proofErr w:type="spellEnd"/>
      <w:r>
        <w:t>-elementissä.</w:t>
      </w:r>
    </w:p>
    <w:p w14:paraId="2CED485B" w14:textId="62A5BDCE" w:rsidR="00CB0294" w:rsidRDefault="00CB0294" w:rsidP="0024249E"/>
    <w:p w14:paraId="0B6F6B7E" w14:textId="2D716CCB" w:rsidR="00CB0294" w:rsidRDefault="00CB0294" w:rsidP="0024249E">
      <w:pPr>
        <w:rPr>
          <w:highlight w:val="white"/>
          <w:lang w:eastAsia="fi-FI"/>
        </w:rPr>
      </w:pPr>
      <w:r>
        <w:t>Alla esimerkki MER-roolilla annetuista rakenteisista Näkymä-tason tiedoista, joista puuttuu merkinnän tekijän tiedot. Muissa tilanteissa toimitaan, kuten Kertomus ja lomakkeet määrittelyssä on kuvattu.</w:t>
      </w:r>
    </w:p>
    <w:p w14:paraId="5B211368" w14:textId="77777777" w:rsidR="00CB0294" w:rsidRDefault="00CB0294" w:rsidP="0024249E">
      <w:pPr>
        <w:rPr>
          <w:highlight w:val="white"/>
          <w:lang w:eastAsia="fi-FI"/>
        </w:rPr>
      </w:pPr>
    </w:p>
    <w:p w14:paraId="26C64635" w14:textId="2AA37089" w:rsidR="00085945" w:rsidRPr="00DC5633" w:rsidRDefault="00085945" w:rsidP="0024249E">
      <w:pPr>
        <w:rPr>
          <w:highlight w:val="white"/>
          <w:lang w:eastAsia="fi-FI"/>
        </w:rPr>
      </w:pPr>
      <w:proofErr w:type="gramStart"/>
      <w:r w:rsidRPr="00DC5633">
        <w:rPr>
          <w:highlight w:val="white"/>
          <w:lang w:eastAsia="fi-FI"/>
        </w:rPr>
        <w:t>&lt;!--</w:t>
      </w:r>
      <w:proofErr w:type="gramEnd"/>
      <w:r w:rsidRPr="00DC5633">
        <w:rPr>
          <w:highlight w:val="white"/>
          <w:lang w:eastAsia="fi-FI"/>
        </w:rPr>
        <w:t xml:space="preserve">näkymätason </w:t>
      </w:r>
      <w:proofErr w:type="spellStart"/>
      <w:r w:rsidRPr="00DC5633">
        <w:rPr>
          <w:highlight w:val="white"/>
          <w:lang w:eastAsia="fi-FI"/>
        </w:rPr>
        <w:t>author</w:t>
      </w:r>
      <w:proofErr w:type="spellEnd"/>
      <w:r w:rsidRPr="00DC5633">
        <w:rPr>
          <w:highlight w:val="white"/>
          <w:lang w:eastAsia="fi-FI"/>
        </w:rPr>
        <w:t>-rakenteesta voi puuttua henkilö</w:t>
      </w:r>
      <w:r w:rsidR="00947CFE">
        <w:rPr>
          <w:highlight w:val="white"/>
          <w:lang w:eastAsia="fi-FI"/>
        </w:rPr>
        <w:t xml:space="preserve"> </w:t>
      </w:r>
      <w:r w:rsidRPr="00DC5633">
        <w:rPr>
          <w:highlight w:val="white"/>
          <w:lang w:eastAsia="fi-FI"/>
        </w:rPr>
        <w:t>merkinnäntekijä hoitopalautteen vastaanottajan järjestelmässä --&gt;</w:t>
      </w:r>
    </w:p>
    <w:p w14:paraId="1B139402" w14:textId="22E7842C" w:rsidR="0065724C" w:rsidRPr="007A72FC" w:rsidRDefault="0065724C" w:rsidP="0024249E">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5921D3DC" w14:textId="3AB6656C" w:rsidR="0065724C" w:rsidRPr="007A72FC" w:rsidRDefault="0065724C" w:rsidP="0024249E">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01C9958A" w14:textId="77777777" w:rsidR="0065724C" w:rsidRPr="003F4043" w:rsidRDefault="0065724C"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proofErr w:type="gramStart"/>
      <w:r w:rsidRPr="003F4043">
        <w:rPr>
          <w:highlight w:val="white"/>
          <w:lang w:val="en-US" w:eastAsia="fi-FI"/>
        </w:rPr>
        <w:t>assignedAuthor</w:t>
      </w:r>
      <w:proofErr w:type="spellEnd"/>
      <w:proofErr w:type="gramEnd"/>
      <w:r w:rsidRPr="003F4043">
        <w:rPr>
          <w:color w:val="0000FF"/>
          <w:highlight w:val="white"/>
          <w:lang w:val="en-US" w:eastAsia="fi-FI"/>
        </w:rPr>
        <w:t>&gt;</w:t>
      </w:r>
    </w:p>
    <w:p w14:paraId="4D482AFF"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proofErr w:type="gramStart"/>
      <w:r w:rsidRPr="003F4043">
        <w:rPr>
          <w:highlight w:val="white"/>
          <w:lang w:val="en-US" w:eastAsia="fi-FI"/>
        </w:rPr>
        <w:t>representedOrganization</w:t>
      </w:r>
      <w:proofErr w:type="spellEnd"/>
      <w:proofErr w:type="gramEnd"/>
      <w:r w:rsidRPr="003F4043">
        <w:rPr>
          <w:color w:val="0000FF"/>
          <w:highlight w:val="white"/>
          <w:lang w:val="en-US" w:eastAsia="fi-FI"/>
        </w:rPr>
        <w:t>&gt;</w:t>
      </w:r>
    </w:p>
    <w:p w14:paraId="68EF4E09" w14:textId="68E13573" w:rsidR="0065724C" w:rsidRPr="003F4043" w:rsidRDefault="0065724C"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proofErr w:type="gramStart"/>
      <w:r w:rsidRPr="003F4043">
        <w:rPr>
          <w:color w:val="800000"/>
          <w:highlight w:val="white"/>
          <w:lang w:val="en-US" w:eastAsia="fi-FI"/>
        </w:rPr>
        <w:t>id</w:t>
      </w:r>
      <w:proofErr w:type="gramEnd"/>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886782" w:rsidRDefault="0065724C"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886782">
        <w:rPr>
          <w:color w:val="0000FF"/>
          <w:highlight w:val="white"/>
          <w:lang w:val="en-US" w:eastAsia="fi-FI"/>
        </w:rPr>
        <w:t>&lt;</w:t>
      </w:r>
      <w:proofErr w:type="gramStart"/>
      <w:r w:rsidRPr="00886782">
        <w:rPr>
          <w:color w:val="800000"/>
          <w:highlight w:val="white"/>
          <w:lang w:val="en-US" w:eastAsia="fi-FI"/>
        </w:rPr>
        <w:t>name</w:t>
      </w:r>
      <w:r w:rsidRPr="00886782">
        <w:rPr>
          <w:color w:val="0000FF"/>
          <w:highlight w:val="white"/>
          <w:lang w:val="en-US" w:eastAsia="fi-FI"/>
        </w:rPr>
        <w:t>&gt;</w:t>
      </w:r>
      <w:proofErr w:type="gramEnd"/>
      <w:r w:rsidRPr="00886782">
        <w:rPr>
          <w:highlight w:val="white"/>
          <w:lang w:val="en-US" w:eastAsia="fi-FI"/>
        </w:rPr>
        <w:t xml:space="preserve">X-X </w:t>
      </w:r>
      <w:proofErr w:type="spellStart"/>
      <w:r w:rsidRPr="00886782">
        <w:rPr>
          <w:highlight w:val="white"/>
          <w:lang w:val="en-US" w:eastAsia="fi-FI"/>
        </w:rPr>
        <w:t>Terveyskeskus</w:t>
      </w:r>
      <w:proofErr w:type="spellEnd"/>
      <w:r w:rsidRPr="00886782">
        <w:rPr>
          <w:color w:val="0000FF"/>
          <w:highlight w:val="white"/>
          <w:lang w:val="en-US" w:eastAsia="fi-FI"/>
        </w:rPr>
        <w:t>&lt;/</w:t>
      </w:r>
      <w:r w:rsidRPr="00886782">
        <w:rPr>
          <w:color w:val="800000"/>
          <w:highlight w:val="white"/>
          <w:lang w:val="en-US" w:eastAsia="fi-FI"/>
        </w:rPr>
        <w:t>name</w:t>
      </w:r>
      <w:r w:rsidRPr="00886782">
        <w:rPr>
          <w:color w:val="0000FF"/>
          <w:highlight w:val="white"/>
          <w:lang w:val="en-US" w:eastAsia="fi-FI"/>
        </w:rPr>
        <w:t>&gt;</w:t>
      </w:r>
    </w:p>
    <w:p w14:paraId="52A0EB28" w14:textId="77777777" w:rsidR="0065724C" w:rsidRPr="00E445DC" w:rsidRDefault="0065724C" w:rsidP="0024249E">
      <w:pPr>
        <w:rPr>
          <w:color w:val="000000"/>
          <w:highlight w:val="white"/>
          <w:lang w:eastAsia="fi-FI"/>
        </w:rPr>
      </w:pPr>
      <w:r w:rsidRPr="00886782">
        <w:rPr>
          <w:color w:val="000000"/>
          <w:highlight w:val="white"/>
          <w:lang w:val="en-US" w:eastAsia="fi-FI"/>
        </w:rPr>
        <w:tab/>
      </w:r>
      <w:r w:rsidRPr="00886782">
        <w:rPr>
          <w:color w:val="000000"/>
          <w:highlight w:val="white"/>
          <w:lang w:val="en-US" w:eastAsia="fi-FI"/>
        </w:rPr>
        <w:tab/>
      </w:r>
      <w:r w:rsidRPr="00886782">
        <w:rPr>
          <w:color w:val="000000"/>
          <w:highlight w:val="white"/>
          <w:lang w:val="en-US" w:eastAsia="fi-FI"/>
        </w:rPr>
        <w:tab/>
      </w:r>
      <w:r w:rsidRPr="00886782">
        <w:rPr>
          <w:color w:val="000000"/>
          <w:highlight w:val="white"/>
          <w:lang w:val="en-US"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026A2DB5" w14:textId="77777777" w:rsidR="0065724C" w:rsidRPr="00E445DC" w:rsidRDefault="0065724C"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77B66861" w14:textId="3E6839DE" w:rsidR="0065724C" w:rsidRPr="0065724C" w:rsidRDefault="0065724C" w:rsidP="0024249E">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7E2DC4B4" w14:textId="77777777" w:rsidR="00C87410" w:rsidRDefault="00C87410" w:rsidP="0024249E"/>
    <w:p w14:paraId="22C064F5" w14:textId="27977203" w:rsidR="00644FBD" w:rsidRDefault="00B82961" w:rsidP="0024249E">
      <w:r>
        <w:t>A</w:t>
      </w:r>
      <w:r w:rsidR="00644FBD">
        <w:t xml:space="preserve">rkistoitua asiakirjaa (palaute) korjattaessa, alkuperäisen merkinnän tekijän lisäksi </w:t>
      </w:r>
      <w:commentRangeStart w:id="53"/>
      <w:r w:rsidR="00644FBD">
        <w:t xml:space="preserve">korjaajan tiedot </w:t>
      </w:r>
      <w:commentRangeEnd w:id="53"/>
      <w:r w:rsidR="00644FBD">
        <w:rPr>
          <w:rStyle w:val="Kommentinviite"/>
        </w:rPr>
        <w:commentReference w:id="53"/>
      </w:r>
      <w:r w:rsidR="00644FBD">
        <w:t xml:space="preserve">on ilmoitettava näkymätason </w:t>
      </w:r>
      <w:proofErr w:type="spellStart"/>
      <w:r w:rsidR="00644FBD">
        <w:t>author</w:t>
      </w:r>
      <w:proofErr w:type="spellEnd"/>
      <w:r w:rsidR="00644FBD">
        <w:t>-elementillä Kertomus ja lomakkeet -määrittelyn mukaisesti, korjauksesta viedään tieto myös näkymätason näyttömuotoon (</w:t>
      </w:r>
      <w:proofErr w:type="spellStart"/>
      <w:r w:rsidR="00644FBD">
        <w:t>text</w:t>
      </w:r>
      <w:proofErr w:type="spellEnd"/>
      <w:r w:rsidR="00644FBD">
        <w:t>-elementtiin). Katso tarkempi ohjeistus merkinnän korjaamisesta Kertomus- ja lomakkeet määrittely [</w:t>
      </w:r>
      <w:r w:rsidR="00CB0294">
        <w:t>4</w:t>
      </w:r>
      <w:r w:rsidR="00644FBD">
        <w:t xml:space="preserve">]. </w:t>
      </w:r>
    </w:p>
    <w:p w14:paraId="3A8A9431" w14:textId="77777777" w:rsidR="00644FBD" w:rsidRDefault="00644FBD" w:rsidP="0024249E"/>
    <w:p w14:paraId="59DFD5E5" w14:textId="77777777" w:rsidR="00644FBD" w:rsidRDefault="00644FBD" w:rsidP="0024249E"/>
    <w:p w14:paraId="3CE016BE" w14:textId="2162799A" w:rsidR="001F00D8" w:rsidRDefault="001F00D8" w:rsidP="0024249E">
      <w:r>
        <w:t xml:space="preserve">Potilaan tiedot esitetään </w:t>
      </w:r>
      <w:proofErr w:type="spellStart"/>
      <w:r>
        <w:t>bodyssä</w:t>
      </w:r>
      <w:proofErr w:type="spellEnd"/>
      <w:r>
        <w:t xml:space="preserve"> näkymätasolla.</w:t>
      </w:r>
    </w:p>
    <w:p w14:paraId="7BD5397B" w14:textId="77777777" w:rsidR="001F00D8" w:rsidRDefault="001F00D8" w:rsidP="0024249E"/>
    <w:p w14:paraId="3E0B284F" w14:textId="6F500C34" w:rsidR="001F00D8" w:rsidRDefault="001F00D8" w:rsidP="0024249E">
      <w:r w:rsidRPr="001F00D8">
        <w:t xml:space="preserve">Merkinnän palveluyksikkö, </w:t>
      </w:r>
      <w:r w:rsidR="008A0A87">
        <w:t xml:space="preserve">merkinnän </w:t>
      </w:r>
      <w:r w:rsidRPr="001F00D8">
        <w:t xml:space="preserve">tekijät ja </w:t>
      </w:r>
      <w:r w:rsidR="008A0A87">
        <w:t xml:space="preserve">merkinnän ajat </w:t>
      </w:r>
      <w:r>
        <w:t xml:space="preserve">ilmoitetaan näkymätason </w:t>
      </w:r>
      <w:proofErr w:type="spellStart"/>
      <w:r>
        <w:t>author</w:t>
      </w:r>
      <w:proofErr w:type="spellEnd"/>
      <w:r>
        <w:t>-elementillä, toteutus tehdään Kertomus ja lomakkeet -määrittelyn mukaisesti.</w:t>
      </w:r>
    </w:p>
    <w:p w14:paraId="4D1625A8" w14:textId="77777777" w:rsidR="003E639A" w:rsidRPr="00C8723F" w:rsidRDefault="003E639A" w:rsidP="0024249E"/>
    <w:p w14:paraId="65AF7865" w14:textId="77777777" w:rsidR="003E639A" w:rsidRDefault="00BC09F1" w:rsidP="0024249E">
      <w:r>
        <w:t>Hoitoprosessin vaihe ilmoitetaan potilaskertomusrakennetta noudattaen toisella</w:t>
      </w:r>
      <w:r w:rsidR="002C3638">
        <w:t xml:space="preserve">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24249E"/>
    <w:p w14:paraId="52A71506" w14:textId="77777777" w:rsidR="006C5625" w:rsidRDefault="006C5625" w:rsidP="0024249E"/>
    <w:p w14:paraId="06673334" w14:textId="77777777" w:rsidR="003E639A" w:rsidRPr="00C65CD6" w:rsidRDefault="003E639A" w:rsidP="0024249E">
      <w:pPr>
        <w:rPr>
          <w:highlight w:val="white"/>
          <w:lang w:eastAsia="fi-FI"/>
        </w:rPr>
      </w:pPr>
    </w:p>
    <w:p w14:paraId="4023FC60"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component</w:t>
      </w:r>
      <w:proofErr w:type="gramEnd"/>
      <w:r w:rsidRPr="00E37648">
        <w:rPr>
          <w:color w:val="0000FF"/>
          <w:highlight w:val="white"/>
          <w:lang w:val="en-GB" w:eastAsia="fi-FI"/>
        </w:rPr>
        <w:t>&gt;</w:t>
      </w:r>
    </w:p>
    <w:p w14:paraId="3F95C857"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703386CC" w14:textId="77777777" w:rsidR="003E639A" w:rsidRPr="00E37648" w:rsidRDefault="003E639A" w:rsidP="0024249E">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03C72E1C" w14:textId="77777777" w:rsidR="003E639A" w:rsidRPr="009E385C" w:rsidRDefault="003E639A" w:rsidP="0024249E">
      <w:pPr>
        <w:rPr>
          <w:highlight w:val="white"/>
          <w:lang w:eastAsia="fi-FI"/>
        </w:rPr>
      </w:pPr>
      <w:proofErr w:type="spellStart"/>
      <w:r w:rsidRPr="0038571B">
        <w:rPr>
          <w:color w:val="FF0000"/>
          <w:highlight w:val="white"/>
          <w:lang w:eastAsia="fi-FI"/>
        </w:rPr>
        <w:t>displayName</w:t>
      </w:r>
      <w:proofErr w:type="spellEnd"/>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24249E">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p>
    <w:p w14:paraId="469A9841" w14:textId="77777777" w:rsidR="003E639A" w:rsidRPr="009C78A3" w:rsidRDefault="003E639A" w:rsidP="0024249E"/>
    <w:p w14:paraId="33CFDBE4" w14:textId="77777777" w:rsidR="003E639A" w:rsidRDefault="00BC09F1" w:rsidP="0024249E">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48339158" w14:textId="77777777" w:rsidR="003E639A" w:rsidRDefault="003E639A" w:rsidP="0024249E"/>
    <w:p w14:paraId="7D5BBCCC" w14:textId="77777777" w:rsidR="00C87410" w:rsidRPr="009E385C" w:rsidRDefault="00C87410" w:rsidP="0024249E"/>
    <w:p w14:paraId="4366EA86" w14:textId="77777777" w:rsidR="003E639A" w:rsidRPr="00E37648" w:rsidRDefault="003E639A" w:rsidP="0024249E">
      <w:pPr>
        <w:rPr>
          <w:color w:val="000000"/>
          <w:highlight w:val="white"/>
          <w:lang w:val="en-GB" w:eastAsia="fi-FI"/>
        </w:rPr>
      </w:pPr>
      <w:r w:rsidRPr="00E37648">
        <w:rPr>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5E3FFFCD"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w:t>
      </w:r>
      <w:proofErr w:type="spellEnd"/>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codeSystemName</w:t>
      </w:r>
      <w:proofErr w:type="spellEnd"/>
      <w:r w:rsidRPr="00E37648">
        <w:rPr>
          <w:color w:val="0000FF"/>
          <w:highlight w:val="white"/>
          <w:lang w:val="en-GB" w:eastAsia="fi-FI"/>
        </w:rPr>
        <w:t>="</w:t>
      </w:r>
      <w:proofErr w:type="spellStart"/>
      <w:r w:rsidRPr="00E37648">
        <w:rPr>
          <w:color w:val="000000"/>
          <w:highlight w:val="white"/>
          <w:lang w:val="en-GB" w:eastAsia="fi-FI"/>
        </w:rPr>
        <w:t>Otsikot</w:t>
      </w:r>
      <w:proofErr w:type="spellEnd"/>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displayName</w:t>
      </w:r>
      <w:proofErr w:type="spellEnd"/>
      <w:r w:rsidRPr="00E37648">
        <w:rPr>
          <w:color w:val="0000FF"/>
          <w:highlight w:val="white"/>
          <w:lang w:val="en-GB" w:eastAsia="fi-FI"/>
        </w:rPr>
        <w:t>="</w:t>
      </w:r>
      <w:proofErr w:type="spellStart"/>
      <w:r w:rsidRPr="00E37648">
        <w:rPr>
          <w:color w:val="000000"/>
          <w:highlight w:val="white"/>
          <w:lang w:val="en-GB" w:eastAsia="fi-FI"/>
        </w:rPr>
        <w:t>Loppuarvio</w:t>
      </w:r>
      <w:proofErr w:type="spellEnd"/>
      <w:r w:rsidRPr="00E37648">
        <w:rPr>
          <w:color w:val="0000FF"/>
          <w:highlight w:val="white"/>
          <w:lang w:val="en-GB" w:eastAsia="fi-FI"/>
        </w:rPr>
        <w:t>"/&gt;</w:t>
      </w:r>
    </w:p>
    <w:p w14:paraId="5845559B" w14:textId="77777777" w:rsidR="003E639A" w:rsidRPr="00E37648" w:rsidRDefault="00C87410" w:rsidP="0024249E">
      <w:pPr>
        <w:rPr>
          <w:highlight w:val="white"/>
          <w:lang w:val="en-GB" w:eastAsia="fi-FI"/>
        </w:rPr>
      </w:pPr>
      <w:r>
        <w:rPr>
          <w:highlight w:val="white"/>
          <w:lang w:val="en-GB" w:eastAsia="fi-FI"/>
        </w:rPr>
        <w:tab/>
      </w:r>
      <w:r w:rsidR="003E639A" w:rsidRPr="00E37648">
        <w:rPr>
          <w:color w:val="0000FF"/>
          <w:highlight w:val="white"/>
          <w:lang w:val="en-GB" w:eastAsia="fi-FI"/>
        </w:rPr>
        <w:t>&lt;</w:t>
      </w:r>
      <w:proofErr w:type="gramStart"/>
      <w:r w:rsidR="003E639A" w:rsidRPr="00E37648">
        <w:rPr>
          <w:color w:val="800000"/>
          <w:highlight w:val="white"/>
          <w:lang w:val="en-GB" w:eastAsia="fi-FI"/>
        </w:rPr>
        <w:t>title</w:t>
      </w:r>
      <w:r w:rsidR="003E639A" w:rsidRPr="00E37648">
        <w:rPr>
          <w:color w:val="0000FF"/>
          <w:highlight w:val="white"/>
          <w:lang w:val="en-GB" w:eastAsia="fi-FI"/>
        </w:rPr>
        <w:t>&gt;</w:t>
      </w:r>
      <w:proofErr w:type="spellStart"/>
      <w:proofErr w:type="gramEnd"/>
      <w:r w:rsidR="003E639A" w:rsidRPr="00E37648">
        <w:rPr>
          <w:highlight w:val="white"/>
          <w:lang w:val="en-GB" w:eastAsia="fi-FI"/>
        </w:rPr>
        <w:t>Loppuarvio</w:t>
      </w:r>
      <w:proofErr w:type="spellEnd"/>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24249E">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24249E">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 xml:space="preserve">Tähän tulee loppuarvio </w:t>
      </w:r>
      <w:proofErr w:type="gramStart"/>
      <w:r>
        <w:rPr>
          <w:highlight w:val="white"/>
          <w:lang w:eastAsia="fi-FI"/>
        </w:rPr>
        <w:t>tekstinä.</w:t>
      </w:r>
      <w:r>
        <w:rPr>
          <w:color w:val="0000FF"/>
          <w:highlight w:val="white"/>
          <w:lang w:eastAsia="fi-FI"/>
        </w:rPr>
        <w:t>&lt;</w:t>
      </w:r>
      <w:proofErr w:type="gramEnd"/>
      <w:r>
        <w:rPr>
          <w:color w:val="0000FF"/>
          <w:highlight w:val="white"/>
          <w:lang w:eastAsia="fi-FI"/>
        </w:rPr>
        <w:t>/</w:t>
      </w:r>
      <w:proofErr w:type="spellStart"/>
      <w:r>
        <w:rPr>
          <w:color w:val="800000"/>
          <w:highlight w:val="white"/>
          <w:lang w:eastAsia="fi-FI"/>
        </w:rPr>
        <w:t>paragraph</w:t>
      </w:r>
      <w:proofErr w:type="spellEnd"/>
      <w:r>
        <w:rPr>
          <w:color w:val="0000FF"/>
          <w:highlight w:val="white"/>
          <w:lang w:eastAsia="fi-FI"/>
        </w:rPr>
        <w:t>&gt;</w:t>
      </w:r>
    </w:p>
    <w:p w14:paraId="5F98CD8E" w14:textId="77777777" w:rsidR="003E639A" w:rsidRDefault="003E639A" w:rsidP="0024249E">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04129D0D" w14:textId="77777777" w:rsidR="003E639A" w:rsidRPr="005543C8" w:rsidRDefault="003E639A" w:rsidP="0024249E">
      <w:r>
        <w:rPr>
          <w:color w:val="0000FF"/>
          <w:highlight w:val="white"/>
          <w:lang w:eastAsia="fi-FI"/>
        </w:rPr>
        <w:t>&lt;/</w:t>
      </w:r>
      <w:proofErr w:type="spellStart"/>
      <w:r>
        <w:rPr>
          <w:highlight w:val="white"/>
          <w:lang w:eastAsia="fi-FI"/>
        </w:rPr>
        <w:t>section</w:t>
      </w:r>
      <w:proofErr w:type="spellEnd"/>
      <w:r>
        <w:rPr>
          <w:color w:val="0000FF"/>
          <w:highlight w:val="white"/>
          <w:lang w:eastAsia="fi-FI"/>
        </w:rPr>
        <w:t>&gt;</w:t>
      </w:r>
    </w:p>
    <w:p w14:paraId="591FB4BE" w14:textId="77777777" w:rsidR="003E639A" w:rsidRPr="005543C8" w:rsidRDefault="003E639A" w:rsidP="0024249E"/>
    <w:p w14:paraId="3065BFA1" w14:textId="77777777" w:rsidR="003E639A" w:rsidRDefault="003E639A" w:rsidP="0024249E"/>
    <w:p w14:paraId="4A755ED3" w14:textId="77777777" w:rsidR="003E639A" w:rsidRDefault="003E639A" w:rsidP="0024249E"/>
    <w:p w14:paraId="13C3AE9B" w14:textId="78C44415" w:rsidR="00BC09F1" w:rsidRDefault="00BC09F1" w:rsidP="0024249E">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 xml:space="preserve">esitetään </w:t>
      </w:r>
      <w:proofErr w:type="spellStart"/>
      <w:r w:rsidR="00C82947">
        <w:t>pikaXML</w:t>
      </w:r>
      <w:proofErr w:type="spellEnd"/>
      <w:r w:rsidR="00C82947">
        <w:t xml:space="preserve"> sanomista muodostetulla</w:t>
      </w:r>
      <w:r w:rsidR="00BB042A">
        <w:t xml:space="preserve"> hoitopalautteella </w:t>
      </w:r>
      <w:r w:rsidR="001D1DEE">
        <w:t>näyttömuodossa.</w:t>
      </w:r>
    </w:p>
    <w:p w14:paraId="1993F24C" w14:textId="7B573C2D" w:rsidR="003E639A" w:rsidRDefault="003E639A" w:rsidP="0024249E"/>
    <w:p w14:paraId="5BC31FA8" w14:textId="46D5EA17" w:rsidR="003E639A" w:rsidRDefault="003E639A" w:rsidP="0024249E"/>
    <w:p w14:paraId="17824B6D" w14:textId="750BCF03" w:rsidR="006C5625" w:rsidRDefault="006C5625" w:rsidP="0024249E"/>
    <w:p w14:paraId="6111A65E" w14:textId="762E2855" w:rsidR="00C456F7" w:rsidRDefault="00C456F7" w:rsidP="0024249E"/>
    <w:p w14:paraId="63CE4C1F" w14:textId="77777777" w:rsidR="00C456F7" w:rsidRDefault="00C456F7" w:rsidP="0024249E"/>
    <w:p w14:paraId="67A245E6" w14:textId="53A4F567" w:rsidR="003E639A" w:rsidRDefault="0076016F" w:rsidP="00C456F7">
      <w:pPr>
        <w:pStyle w:val="Otsikko2"/>
      </w:pPr>
      <w:bookmarkStart w:id="54" w:name="_Toc384330167"/>
      <w:bookmarkStart w:id="55" w:name="_Toc42776459"/>
      <w:r>
        <w:t>Hoitopalautteen perusrakenteiden</w:t>
      </w:r>
      <w:r w:rsidR="003E639A">
        <w:t xml:space="preserve"> yhteenveto</w:t>
      </w:r>
      <w:bookmarkEnd w:id="54"/>
      <w:bookmarkEnd w:id="55"/>
      <w:r w:rsidR="003E639A">
        <w:t xml:space="preserve"> </w:t>
      </w:r>
    </w:p>
    <w:p w14:paraId="57606889" w14:textId="77777777" w:rsidR="003E639A" w:rsidRDefault="003E639A" w:rsidP="0024249E"/>
    <w:p w14:paraId="289743C3" w14:textId="41364FA1" w:rsidR="0076016F" w:rsidRDefault="00BB042A" w:rsidP="0024249E">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24249E"/>
    <w:p w14:paraId="3B9EC033" w14:textId="60661C3F" w:rsidR="0076016F" w:rsidRDefault="00D472B3" w:rsidP="0024249E">
      <w:r>
        <w:rPr>
          <w:b/>
        </w:rPr>
        <w:t>Hoitopalaute</w:t>
      </w:r>
      <w:r>
        <w:t xml:space="preserve"> </w:t>
      </w:r>
      <w:r w:rsidR="0076016F">
        <w:t>(näkymä: 1.2.246.537.6.12.2002:125)</w:t>
      </w:r>
    </w:p>
    <w:p w14:paraId="54404269" w14:textId="77777777" w:rsidR="0076016F" w:rsidRDefault="0076016F" w:rsidP="0024249E">
      <w:r w:rsidRPr="005E61B2">
        <w:rPr>
          <w:b/>
        </w:rPr>
        <w:lastRenderedPageBreak/>
        <w:t>Määrittämätön hoitoprosessin vaihe</w:t>
      </w:r>
      <w:r>
        <w:t xml:space="preserve"> (hoitoprosessin vaihe: 1.2.246.537.6.13.2006:99)</w:t>
      </w:r>
    </w:p>
    <w:p w14:paraId="4040A6D6" w14:textId="77777777" w:rsidR="0076016F" w:rsidRDefault="0076016F" w:rsidP="0024249E">
      <w:r w:rsidRPr="005E61B2">
        <w:t>Lähetteen ja hoitopalautteen tekniset ja osapuolitiedot</w:t>
      </w:r>
      <w:r>
        <w:t xml:space="preserve"> (otsikko: </w:t>
      </w:r>
      <w:r w:rsidRPr="001C0ED8">
        <w:t>1.2.246.537.6.40182.2009</w:t>
      </w:r>
      <w:r>
        <w:t>:1)</w:t>
      </w:r>
    </w:p>
    <w:p w14:paraId="0B4D40C7" w14:textId="0CF38166" w:rsidR="0076016F" w:rsidRDefault="0076016F" w:rsidP="0024249E">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24249E">
      <w:pPr>
        <w:pStyle w:val="Luettelokappale"/>
        <w:numPr>
          <w:ilvl w:val="0"/>
          <w:numId w:val="32"/>
        </w:numPr>
      </w:pPr>
      <w:r w:rsidRPr="00DC5633">
        <w:rPr>
          <w:b/>
        </w:rPr>
        <w:t>Hoitopalautteen tunnus</w:t>
      </w:r>
      <w:r>
        <w:t xml:space="preserve"> ja </w:t>
      </w:r>
      <w:r w:rsidRPr="00FC0DDF">
        <w:t>vastuulääkäri</w:t>
      </w:r>
      <w:r>
        <w:t xml:space="preserve">, </w:t>
      </w:r>
      <w:proofErr w:type="spellStart"/>
      <w:r w:rsidRPr="006C5625">
        <w:t>String</w:t>
      </w:r>
      <w:proofErr w:type="spellEnd"/>
      <w:r w:rsidRPr="006C5625">
        <w:t>-muoto</w:t>
      </w:r>
      <w:r>
        <w:t xml:space="preserve"> (tietokenttä)</w:t>
      </w:r>
    </w:p>
    <w:p w14:paraId="2DBACE63" w14:textId="77777777" w:rsidR="0076016F" w:rsidRDefault="0076016F" w:rsidP="00C456F7">
      <w:pPr>
        <w:pStyle w:val="Luettelokappale"/>
        <w:numPr>
          <w:ilvl w:val="0"/>
          <w:numId w:val="32"/>
        </w:numPr>
      </w:pPr>
      <w:r w:rsidRPr="00FC0DDF">
        <w:rPr>
          <w:b/>
        </w:rPr>
        <w:t>Alkuperäisen järjestelmän lähetteen OID-tunnus</w:t>
      </w:r>
      <w:r>
        <w:t>, antopäivämäärä, lähettävä laitos ja lääkäri (tietokenttä)</w:t>
      </w:r>
    </w:p>
    <w:p w14:paraId="1218D6FB" w14:textId="15FC25F9" w:rsidR="0076016F" w:rsidRDefault="0076016F" w:rsidP="0024249E">
      <w:pPr>
        <w:pStyle w:val="Luettelokappale"/>
        <w:numPr>
          <w:ilvl w:val="0"/>
          <w:numId w:val="32"/>
        </w:numPr>
      </w:pPr>
      <w:r w:rsidRPr="00FC0DDF">
        <w:rPr>
          <w:b/>
        </w:rPr>
        <w:t>Alkuperäisen järjestelmän lähetteen tunnus</w:t>
      </w:r>
      <w:r>
        <w:t xml:space="preserve">, antopäivämäärä, lähettävä laitos ja lääkäri, </w:t>
      </w:r>
      <w:proofErr w:type="spellStart"/>
      <w:r>
        <w:t>String</w:t>
      </w:r>
      <w:proofErr w:type="spellEnd"/>
      <w:r>
        <w:t>-muoto (tietokenttä)</w:t>
      </w:r>
    </w:p>
    <w:p w14:paraId="28C2C6F7" w14:textId="22681DCC" w:rsidR="0076016F" w:rsidRDefault="0076016F" w:rsidP="0024249E">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24249E">
      <w:pPr>
        <w:pStyle w:val="Luettelokappale"/>
        <w:numPr>
          <w:ilvl w:val="0"/>
          <w:numId w:val="32"/>
        </w:numPr>
      </w:pPr>
      <w:r>
        <w:t>Hoitopalautteen vastaanottaja (tietokenttä)</w:t>
      </w:r>
    </w:p>
    <w:p w14:paraId="4A8088BF" w14:textId="77777777" w:rsidR="00D756E9" w:rsidRDefault="0015047B" w:rsidP="0024249E">
      <w:r>
        <w:tab/>
      </w:r>
    </w:p>
    <w:p w14:paraId="764B977E" w14:textId="77777777" w:rsidR="00D756E9" w:rsidRDefault="00D756E9" w:rsidP="0024249E"/>
    <w:p w14:paraId="5357C6A0" w14:textId="15F86BC8" w:rsidR="0076016F" w:rsidRDefault="0076016F" w:rsidP="0024249E">
      <w:r w:rsidRPr="005E61B2">
        <w:rPr>
          <w:b/>
        </w:rPr>
        <w:t>Hoidon arviointi</w:t>
      </w:r>
      <w:r>
        <w:t xml:space="preserve"> (hoitoprosessin vaihe: 1.2.246.537.6.13.2006:16)</w:t>
      </w:r>
    </w:p>
    <w:p w14:paraId="696BBA3F" w14:textId="5AA495BA" w:rsidR="0076016F" w:rsidRDefault="0015047B" w:rsidP="0024249E">
      <w:r>
        <w:tab/>
      </w:r>
      <w:r>
        <w:tab/>
      </w:r>
    </w:p>
    <w:p w14:paraId="64D4DFB9" w14:textId="488A608D" w:rsidR="0076016F" w:rsidRDefault="0015047B" w:rsidP="0024249E">
      <w:r>
        <w:tab/>
      </w:r>
      <w:r>
        <w:tab/>
      </w:r>
      <w:r w:rsidR="0076016F" w:rsidRPr="005E61B2">
        <w:rPr>
          <w:b/>
        </w:rPr>
        <w:t>Loppuarvio</w:t>
      </w:r>
      <w:r w:rsidR="0076016F">
        <w:t xml:space="preserve"> (otsikko: 1.2.246.537.6.14.2006:29)</w:t>
      </w:r>
    </w:p>
    <w:p w14:paraId="7FA6CDDF" w14:textId="77777777" w:rsidR="00D756E9" w:rsidRDefault="00D756E9" w:rsidP="0024249E"/>
    <w:p w14:paraId="55979811" w14:textId="34D31035" w:rsidR="0076016F" w:rsidRDefault="0076016F" w:rsidP="0024249E">
      <w:r>
        <w:tab/>
      </w:r>
      <w:r>
        <w:tab/>
      </w:r>
      <w:r w:rsidRPr="005E61B2">
        <w:rPr>
          <w:b/>
        </w:rPr>
        <w:t>Hoidon tarve</w:t>
      </w:r>
      <w:r>
        <w:t xml:space="preserve"> (otsikko: 1.2.246.537.6.14.2006:21)</w:t>
      </w:r>
    </w:p>
    <w:p w14:paraId="20218DC2" w14:textId="77777777" w:rsidR="00D756E9" w:rsidRDefault="00D756E9" w:rsidP="0024249E"/>
    <w:p w14:paraId="44016358" w14:textId="007F48A4" w:rsidR="0076016F" w:rsidRDefault="0076016F" w:rsidP="0024249E">
      <w:r>
        <w:tab/>
      </w:r>
      <w:r>
        <w:tab/>
      </w:r>
      <w:r w:rsidRPr="005E61B2">
        <w:rPr>
          <w:b/>
        </w:rPr>
        <w:t>Tutkimukset</w:t>
      </w:r>
      <w:r>
        <w:t xml:space="preserve"> (otsikko: 1.2.246.537.6.14.2006:53)</w:t>
      </w:r>
    </w:p>
    <w:p w14:paraId="2E126251" w14:textId="77777777" w:rsidR="00D756E9" w:rsidRDefault="00D756E9" w:rsidP="0024249E"/>
    <w:p w14:paraId="18EB5976" w14:textId="6DBB67FB" w:rsidR="0076016F" w:rsidRDefault="0076016F" w:rsidP="0024249E">
      <w:r>
        <w:tab/>
      </w:r>
      <w:r>
        <w:tab/>
      </w:r>
      <w:r w:rsidRPr="005E61B2">
        <w:rPr>
          <w:b/>
        </w:rPr>
        <w:t>Toimenpiteet</w:t>
      </w:r>
      <w:r>
        <w:t xml:space="preserve"> (otsikko: 1.2.246.537.6.14.2006:51)</w:t>
      </w:r>
    </w:p>
    <w:p w14:paraId="4990FDD2" w14:textId="77777777" w:rsidR="00D756E9" w:rsidRDefault="00D756E9" w:rsidP="0024249E"/>
    <w:p w14:paraId="17D3BC97" w14:textId="684821A6" w:rsidR="0076016F" w:rsidRDefault="0076016F" w:rsidP="0024249E">
      <w:r w:rsidRPr="005E61B2">
        <w:t>Diagnoosi: asiakkaan aikaisemmat sairaudet</w:t>
      </w:r>
      <w:r>
        <w:t xml:space="preserve"> (otsikko: 1.2.246.537.6.14.2006:13)</w:t>
      </w:r>
    </w:p>
    <w:p w14:paraId="323FC6E1" w14:textId="77777777" w:rsidR="00D756E9" w:rsidRDefault="00D756E9" w:rsidP="0024249E"/>
    <w:p w14:paraId="30F6B397" w14:textId="49EC52BE" w:rsidR="0076016F" w:rsidRDefault="0015047B" w:rsidP="0024249E">
      <w:r>
        <w:tab/>
      </w:r>
      <w:r>
        <w:tab/>
      </w:r>
      <w:r w:rsidR="0076016F" w:rsidRPr="005E61B2">
        <w:rPr>
          <w:b/>
        </w:rPr>
        <w:t>Lääkehoito</w:t>
      </w:r>
      <w:r w:rsidR="0076016F">
        <w:t xml:space="preserve"> (otsikko: 1.2.246.537.6.14.2006:55)</w:t>
      </w:r>
    </w:p>
    <w:p w14:paraId="0A2F22B6" w14:textId="77777777" w:rsidR="00D756E9" w:rsidRDefault="00D756E9" w:rsidP="0024249E"/>
    <w:p w14:paraId="03546D51" w14:textId="0279D217" w:rsidR="0076016F" w:rsidRDefault="0076016F" w:rsidP="0024249E">
      <w:r>
        <w:tab/>
      </w:r>
      <w:r>
        <w:tab/>
      </w:r>
      <w:r w:rsidRPr="005E61B2">
        <w:rPr>
          <w:b/>
        </w:rPr>
        <w:t>Lausunnot</w:t>
      </w:r>
      <w:r>
        <w:t xml:space="preserve"> (otsikko: 1.2.246.537.6.14.2006:62)</w:t>
      </w:r>
    </w:p>
    <w:p w14:paraId="167D6126" w14:textId="77777777" w:rsidR="00D756E9" w:rsidRDefault="00D756E9" w:rsidP="0024249E"/>
    <w:p w14:paraId="58F27E83" w14:textId="2B0CDDA1" w:rsidR="0076016F" w:rsidRDefault="0076016F" w:rsidP="0024249E">
      <w:r>
        <w:tab/>
      </w:r>
      <w:r>
        <w:tab/>
      </w:r>
      <w:r w:rsidRPr="005E61B2">
        <w:rPr>
          <w:b/>
        </w:rPr>
        <w:t>Apuvälineet</w:t>
      </w:r>
      <w:r>
        <w:t xml:space="preserve"> (otsikko: (1.2.246.537.6.14.2006:63)</w:t>
      </w:r>
    </w:p>
    <w:p w14:paraId="279F37A4" w14:textId="77777777" w:rsidR="00D756E9" w:rsidRDefault="00D756E9" w:rsidP="0024249E"/>
    <w:p w14:paraId="69EC495F" w14:textId="162049D6" w:rsidR="0076016F" w:rsidRDefault="0076016F" w:rsidP="0024249E">
      <w:r>
        <w:tab/>
      </w:r>
      <w:r>
        <w:tab/>
      </w:r>
      <w:r w:rsidRPr="005E61B2">
        <w:rPr>
          <w:b/>
        </w:rPr>
        <w:t>Kuntoutus</w:t>
      </w:r>
      <w:r>
        <w:t xml:space="preserve"> (otsikko: 1.2.246.537.6.14.2006:27)</w:t>
      </w:r>
    </w:p>
    <w:p w14:paraId="6FBD44E5" w14:textId="77777777" w:rsidR="00D756E9" w:rsidRDefault="00D756E9" w:rsidP="0024249E"/>
    <w:p w14:paraId="28C7B3EE" w14:textId="05A6ED63" w:rsidR="0076016F" w:rsidRDefault="0076016F" w:rsidP="0024249E">
      <w:r>
        <w:tab/>
      </w:r>
      <w:r>
        <w:tab/>
      </w:r>
      <w:r w:rsidRPr="005E61B2">
        <w:rPr>
          <w:b/>
        </w:rPr>
        <w:t>Toimintakyky</w:t>
      </w:r>
      <w:r>
        <w:t xml:space="preserve"> (otsikko: 1.2.246.537.6.14.2006:72)</w:t>
      </w:r>
    </w:p>
    <w:p w14:paraId="6FED90FB" w14:textId="77777777" w:rsidR="00D756E9" w:rsidRDefault="00D756E9" w:rsidP="0024249E"/>
    <w:p w14:paraId="104E72F4" w14:textId="77777777" w:rsidR="0076016F" w:rsidRDefault="0076016F" w:rsidP="0024249E">
      <w:r w:rsidRPr="005E61B2">
        <w:t>Jatkohoidon järjestämistä koskevat tiedot</w:t>
      </w:r>
      <w:r>
        <w:t xml:space="preserve"> (otsikko: 1.2.246.537.6.14.2006:23)</w:t>
      </w:r>
    </w:p>
    <w:p w14:paraId="2C9CA4AD" w14:textId="65FC707A" w:rsidR="0076016F" w:rsidRDefault="0015047B" w:rsidP="0024249E">
      <w:r>
        <w:tab/>
      </w:r>
      <w:r>
        <w:tab/>
      </w:r>
    </w:p>
    <w:p w14:paraId="106656DE" w14:textId="772C9DBB" w:rsidR="00415B39" w:rsidRDefault="00415B39" w:rsidP="0024249E">
      <w:r>
        <w:br w:type="page"/>
      </w:r>
    </w:p>
    <w:p w14:paraId="05AC0925" w14:textId="77777777" w:rsidR="0076016F" w:rsidRDefault="0076016F" w:rsidP="0024249E"/>
    <w:p w14:paraId="411F4A35" w14:textId="2DC477C5" w:rsidR="0015047B" w:rsidRDefault="006779E4" w:rsidP="00C456F7">
      <w:pPr>
        <w:pStyle w:val="Otsikko2"/>
      </w:pPr>
      <w:bookmarkStart w:id="56" w:name="_Toc384989362"/>
      <w:bookmarkStart w:id="57" w:name="_Toc384989363"/>
      <w:bookmarkStart w:id="58" w:name="_Toc384989364"/>
      <w:bookmarkStart w:id="59" w:name="_Toc384989365"/>
      <w:bookmarkStart w:id="60" w:name="_Toc384989366"/>
      <w:bookmarkStart w:id="61" w:name="_Toc384989367"/>
      <w:bookmarkStart w:id="62" w:name="_Toc384989368"/>
      <w:bookmarkStart w:id="63" w:name="_Toc384989369"/>
      <w:bookmarkStart w:id="64" w:name="_Toc384989370"/>
      <w:bookmarkStart w:id="65" w:name="_Toc384989371"/>
      <w:bookmarkStart w:id="66" w:name="_Toc384989372"/>
      <w:bookmarkStart w:id="67" w:name="_Toc384989373"/>
      <w:bookmarkStart w:id="68" w:name="_Toc384989374"/>
      <w:bookmarkStart w:id="69" w:name="_Toc384989375"/>
      <w:bookmarkStart w:id="70" w:name="_Toc384989376"/>
      <w:bookmarkStart w:id="71" w:name="_Toc384989377"/>
      <w:bookmarkStart w:id="72" w:name="_Toc384989378"/>
      <w:bookmarkStart w:id="73" w:name="_Toc366676145"/>
      <w:bookmarkStart w:id="74" w:name="_Toc4277646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t>Määrittämättömän hoitoprosessin vaiheen alle tulevat hoitop</w:t>
      </w:r>
      <w:r w:rsidR="0015047B">
        <w:t>alautteen otsikot ja tietokentät</w:t>
      </w:r>
      <w:bookmarkEnd w:id="73"/>
      <w:bookmarkEnd w:id="74"/>
    </w:p>
    <w:p w14:paraId="686E98A3" w14:textId="77777777" w:rsidR="0015047B" w:rsidRDefault="0015047B" w:rsidP="0024249E"/>
    <w:p w14:paraId="75E286B2" w14:textId="77777777" w:rsidR="006779E4" w:rsidRDefault="006779E4" w:rsidP="0024249E">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24249E"/>
    <w:p w14:paraId="5C327AC3" w14:textId="7C206B1D" w:rsidR="0015047B" w:rsidRDefault="0015047B" w:rsidP="00C456F7">
      <w:pPr>
        <w:pStyle w:val="Otsikko3"/>
      </w:pPr>
      <w:bookmarkStart w:id="75" w:name="_Toc366676146"/>
      <w:bookmarkStart w:id="76" w:name="_Toc42776461"/>
      <w:r w:rsidRPr="00D84174">
        <w:t>Lähetteen ja hoitopalautteen tekniset</w:t>
      </w:r>
      <w:r>
        <w:t>-</w:t>
      </w:r>
      <w:r w:rsidRPr="00D84174">
        <w:t xml:space="preserve"> ja osapuolitiedot</w:t>
      </w:r>
      <w:bookmarkEnd w:id="75"/>
      <w:bookmarkEnd w:id="76"/>
    </w:p>
    <w:p w14:paraId="179C856D" w14:textId="77777777" w:rsidR="0015047B" w:rsidRDefault="0015047B" w:rsidP="0024249E"/>
    <w:p w14:paraId="6AB7605D" w14:textId="77777777" w:rsidR="00B132E4" w:rsidRDefault="006779E4" w:rsidP="0024249E">
      <w:r>
        <w:t>Tämä otsikko sijoitetaan hoitopalautteessa hoitoprosessin vaihekoodin 99 (</w:t>
      </w:r>
      <w:r w:rsidRPr="007E2DEB">
        <w:t>Määrittämätön hoitoprosessin vaihe</w:t>
      </w:r>
      <w:r>
        <w:t xml:space="preserve">) alle. </w:t>
      </w:r>
    </w:p>
    <w:p w14:paraId="17F8D1B7" w14:textId="77777777" w:rsidR="00B132E4" w:rsidRDefault="00B132E4" w:rsidP="0024249E"/>
    <w:p w14:paraId="3F920B9C" w14:textId="4395D202" w:rsidR="006779E4" w:rsidRDefault="006779E4" w:rsidP="0024249E">
      <w:r>
        <w:t xml:space="preserve">Otsikon alta on löydyttävä myös </w:t>
      </w:r>
      <w:r w:rsidR="006C5625">
        <w:t xml:space="preserve">alkuperäisen järjestelmän </w:t>
      </w:r>
      <w:r>
        <w:t>lähetteen t</w:t>
      </w:r>
      <w:r w:rsidR="005E7957">
        <w:t>unnus</w:t>
      </w:r>
      <w:r w:rsidR="003C5FA1">
        <w:t xml:space="preserve">, kun hoitopalaute liittyy </w:t>
      </w:r>
      <w:proofErr w:type="spellStart"/>
      <w:r w:rsidR="00255351">
        <w:t>PikaXML</w:t>
      </w:r>
      <w:proofErr w:type="spellEnd"/>
      <w:r w:rsidR="00255351">
        <w:t>-</w:t>
      </w:r>
      <w:r w:rsidR="003C5FA1">
        <w:t>lähetteeseen</w:t>
      </w:r>
      <w:r>
        <w:t>.</w:t>
      </w:r>
    </w:p>
    <w:p w14:paraId="60D42700" w14:textId="77777777" w:rsidR="00B132E4" w:rsidRDefault="00B132E4" w:rsidP="0024249E"/>
    <w:p w14:paraId="45E92835" w14:textId="77777777" w:rsidR="006779E4" w:rsidRDefault="006779E4" w:rsidP="0024249E">
      <w:r w:rsidRPr="00D84174">
        <w:t>Lähetteen ja hoitopalautteen tekniset ja osapuolitiedot</w:t>
      </w:r>
      <w:r>
        <w:t>:</w:t>
      </w:r>
      <w:r>
        <w:tab/>
      </w:r>
    </w:p>
    <w:p w14:paraId="1CB840BD" w14:textId="0CBFC171" w:rsidR="006779E4" w:rsidRDefault="006779E4" w:rsidP="0024249E">
      <w:r>
        <w:t xml:space="preserve">otsikkokoodi: 1 </w:t>
      </w:r>
      <w:r>
        <w:tab/>
        <w:t>otsikkokoodisto (</w:t>
      </w:r>
      <w:r w:rsidRPr="00D84174">
        <w:t>1.2.246.537.6.40182.2009</w:t>
      </w:r>
      <w:r>
        <w:t xml:space="preserve">)  </w:t>
      </w:r>
    </w:p>
    <w:p w14:paraId="63985113" w14:textId="77777777" w:rsidR="00B132E4" w:rsidRDefault="00B132E4" w:rsidP="0024249E"/>
    <w:p w14:paraId="656B2B81" w14:textId="336CCF43" w:rsidR="00B132E4" w:rsidRDefault="00B132E4" w:rsidP="0024249E">
      <w:r>
        <w:t>Seuraavaksi käydään läpi tämän otsikon alle tulevat tietokentät.</w:t>
      </w:r>
    </w:p>
    <w:p w14:paraId="5B70D964" w14:textId="77777777" w:rsidR="006779E4" w:rsidRDefault="006779E4" w:rsidP="0024249E"/>
    <w:p w14:paraId="1350AFE4" w14:textId="420276BB" w:rsidR="003E639A" w:rsidRDefault="003E639A" w:rsidP="00C456F7">
      <w:pPr>
        <w:pStyle w:val="Otsikko4"/>
      </w:pPr>
      <w:bookmarkStart w:id="77" w:name="_Toc384330169"/>
      <w:r>
        <w:t>Hoitopalautteen tunnus ja vastuulääkäri</w:t>
      </w:r>
      <w:bookmarkEnd w:id="77"/>
    </w:p>
    <w:p w14:paraId="19787A26" w14:textId="77777777" w:rsidR="003E639A" w:rsidRDefault="003E639A" w:rsidP="0024249E"/>
    <w:p w14:paraId="3DF2BFBF" w14:textId="77777777" w:rsidR="00C8723F" w:rsidRDefault="003E639A" w:rsidP="0024249E">
      <w:r>
        <w:t xml:space="preserve">Hoitopalautteen tunnus ja vastuulääkäri: </w:t>
      </w:r>
    </w:p>
    <w:p w14:paraId="24B2E837" w14:textId="77777777" w:rsidR="003E639A" w:rsidRDefault="003E639A" w:rsidP="0024249E">
      <w:r>
        <w:t>kenttäkoodi: 36</w:t>
      </w:r>
      <w:r>
        <w:tab/>
        <w:t xml:space="preserve">koodisto: 1.2.246.537.6.12.2002.124 </w:t>
      </w:r>
    </w:p>
    <w:p w14:paraId="7E835A0C" w14:textId="77777777" w:rsidR="003E639A" w:rsidRDefault="003E639A" w:rsidP="0024249E"/>
    <w:p w14:paraId="102276EC" w14:textId="1A08F1C8" w:rsidR="003E639A" w:rsidRDefault="003C5FA1" w:rsidP="0024249E">
      <w:r>
        <w:t>Rakenne</w:t>
      </w:r>
      <w:r w:rsidR="00AD54BA">
        <w:t xml:space="preserve"> on pakollinen hoitopalautteella</w:t>
      </w:r>
      <w:r w:rsidR="000F72BB">
        <w:t>, jos kenttä 42 puuttuu</w:t>
      </w:r>
      <w:r w:rsidR="00AD54BA">
        <w:t xml:space="preserve">. </w:t>
      </w:r>
      <w:r>
        <w:t xml:space="preserve">Hoitopalautteen </w:t>
      </w:r>
      <w:r w:rsidR="003E639A">
        <w:t xml:space="preserve">OID-tunnus ilmoitetaan </w:t>
      </w:r>
      <w:proofErr w:type="spellStart"/>
      <w:r w:rsidR="003E639A">
        <w:t>value</w:t>
      </w:r>
      <w:proofErr w:type="spellEnd"/>
      <w:r w:rsidR="003E639A">
        <w:t xml:space="preserve">-elementissä tietotyypillä II ja antopäivämäärä elementissä </w:t>
      </w:r>
      <w:proofErr w:type="spellStart"/>
      <w:r w:rsidR="003E639A">
        <w:t>effectiveTime</w:t>
      </w:r>
      <w:proofErr w:type="spellEnd"/>
      <w:r w:rsidR="003E639A">
        <w:t xml:space="preserve"> attribuutilla </w:t>
      </w:r>
      <w:proofErr w:type="spellStart"/>
      <w:r w:rsidR="003E639A">
        <w:t>value</w:t>
      </w:r>
      <w:proofErr w:type="spellEnd"/>
      <w:r w:rsidR="003E639A">
        <w:t xml:space="preserve">. Laitos ja lääkäri ilmoitetaan elementissä </w:t>
      </w:r>
      <w:proofErr w:type="spellStart"/>
      <w:r w:rsidR="003E639A">
        <w:t>author</w:t>
      </w:r>
      <w:proofErr w:type="spellEnd"/>
      <w:r w:rsidR="003E639A">
        <w:t>.</w:t>
      </w:r>
      <w:r w:rsidR="005E7957">
        <w:t xml:space="preserve"> </w:t>
      </w:r>
    </w:p>
    <w:p w14:paraId="02FECFA1" w14:textId="77777777" w:rsidR="00695AB1" w:rsidRDefault="00695AB1" w:rsidP="0024249E"/>
    <w:p w14:paraId="1538F941" w14:textId="051B2FCC" w:rsidR="003E639A" w:rsidRDefault="00695AB1" w:rsidP="0024249E">
      <w:r>
        <w:t>Hoitopalautteen lähettäjä muodostaa OID-tunnuksen</w:t>
      </w:r>
      <w:r w:rsidR="00FC0DDF">
        <w:t xml:space="preserve">. Kun kyseessä on </w:t>
      </w:r>
      <w:proofErr w:type="spellStart"/>
      <w:r w:rsidR="00FC0DDF">
        <w:t>PikaXML</w:t>
      </w:r>
      <w:proofErr w:type="spellEnd"/>
      <w:r w:rsidR="00FC0DDF">
        <w:t>-hoitopalaute, jonka myös vastaanottaja arkistoi,</w:t>
      </w:r>
      <w:r w:rsidR="006C5625">
        <w:t xml:space="preserve"> </w:t>
      </w:r>
      <w:r w:rsidR="00FC0DDF">
        <w:t>hoitopalautteen vastaanottajan asiakirjassa käytetään samaa, lähettäjän muodostamaa OID-tunnusta.</w:t>
      </w:r>
    </w:p>
    <w:p w14:paraId="054D34F1" w14:textId="77777777" w:rsidR="00FC0DDF" w:rsidRDefault="00FC0DDF" w:rsidP="0024249E"/>
    <w:p w14:paraId="45BEEAF6" w14:textId="77777777" w:rsidR="003E639A" w:rsidRPr="003F4043" w:rsidRDefault="003E639A" w:rsidP="0024249E">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entry</w:t>
      </w:r>
      <w:proofErr w:type="gramEnd"/>
      <w:r w:rsidRPr="003F4043">
        <w:rPr>
          <w:color w:val="0000FF"/>
          <w:highlight w:val="white"/>
          <w:lang w:val="en-US" w:eastAsia="fi-FI"/>
        </w:rPr>
        <w:t>&gt;</w:t>
      </w:r>
    </w:p>
    <w:p w14:paraId="4848A99F" w14:textId="77777777" w:rsidR="003E639A" w:rsidRPr="003F4043" w:rsidRDefault="00C8723F" w:rsidP="0024249E">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w:t>
      </w:r>
      <w:proofErr w:type="spellStart"/>
      <w:r w:rsidR="003E639A" w:rsidRPr="003F4043">
        <w:rPr>
          <w:highlight w:val="white"/>
          <w:lang w:val="en-US" w:eastAsia="fi-FI"/>
        </w:rPr>
        <w:t>classCode</w:t>
      </w:r>
      <w:proofErr w:type="spellEnd"/>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w:t>
      </w:r>
      <w:proofErr w:type="spellStart"/>
      <w:r w:rsidR="003E639A" w:rsidRPr="003F4043">
        <w:rPr>
          <w:highlight w:val="white"/>
          <w:lang w:val="en-US" w:eastAsia="fi-FI"/>
        </w:rPr>
        <w:t>moodCode</w:t>
      </w:r>
      <w:proofErr w:type="spellEnd"/>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24249E">
      <w:pPr>
        <w:rPr>
          <w:highlight w:val="white"/>
          <w:lang w:val="en-US" w:eastAsia="fi-FI"/>
        </w:rPr>
      </w:pPr>
      <w:r w:rsidRPr="003F4043">
        <w:rPr>
          <w:highlight w:val="white"/>
          <w:lang w:val="en-US" w:eastAsia="fi-FI"/>
        </w:rPr>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24249E">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r w:rsidRPr="00A129D9">
        <w:rPr>
          <w:color w:val="FF0000"/>
          <w:highlight w:val="white"/>
          <w:lang w:val="en-US" w:eastAsia="fi-FI"/>
        </w:rPr>
        <w:t>xsi</w:t>
      </w:r>
      <w:proofErr w:type="gramStart"/>
      <w:r w:rsidRPr="00A129D9">
        <w:rPr>
          <w:color w:val="FF0000"/>
          <w:highlight w:val="white"/>
          <w:lang w:val="en-US" w:eastAsia="fi-FI"/>
        </w:rPr>
        <w:t>:type</w:t>
      </w:r>
      <w:proofErr w:type="spellEnd"/>
      <w:proofErr w:type="gram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24249E">
      <w:pPr>
        <w:rPr>
          <w:color w:val="000000"/>
          <w:highlight w:val="white"/>
          <w:lang w:val="en-US" w:eastAsia="fi-FI"/>
        </w:rPr>
      </w:pPr>
      <w:r w:rsidRPr="00A129D9">
        <w:rPr>
          <w:color w:val="0000FF"/>
          <w:highlight w:val="white"/>
          <w:lang w:val="en-US" w:eastAsia="fi-FI"/>
        </w:rPr>
        <w:lastRenderedPageBreak/>
        <w:t>&lt;</w:t>
      </w:r>
      <w:proofErr w:type="gramStart"/>
      <w:r w:rsidRPr="00A129D9">
        <w:rPr>
          <w:highlight w:val="white"/>
          <w:lang w:val="en-US" w:eastAsia="fi-FI"/>
        </w:rPr>
        <w:t>author</w:t>
      </w:r>
      <w:proofErr w:type="gramEnd"/>
      <w:r w:rsidRPr="00A129D9">
        <w:rPr>
          <w:color w:val="0000FF"/>
          <w:highlight w:val="white"/>
          <w:lang w:val="en-US" w:eastAsia="fi-FI"/>
        </w:rPr>
        <w:t>&gt;</w:t>
      </w:r>
    </w:p>
    <w:p w14:paraId="34A1FA88" w14:textId="77777777" w:rsidR="003E639A" w:rsidRPr="005E50DA" w:rsidRDefault="003E639A" w:rsidP="0024249E">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45150E4B" w14:textId="77777777" w:rsidR="003E639A" w:rsidRPr="004741ED" w:rsidRDefault="003E639A" w:rsidP="0024249E">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assignedAuthor</w:t>
      </w:r>
      <w:proofErr w:type="spellEnd"/>
      <w:proofErr w:type="gramEnd"/>
      <w:r w:rsidRPr="00A129D9">
        <w:rPr>
          <w:color w:val="0000FF"/>
          <w:highlight w:val="white"/>
          <w:lang w:val="en-US" w:eastAsia="fi-FI"/>
        </w:rPr>
        <w:t>&gt;</w:t>
      </w:r>
    </w:p>
    <w:p w14:paraId="42FE40CF" w14:textId="7518A27D" w:rsidR="003E639A" w:rsidRPr="004741ED"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representedOrganization</w:t>
      </w:r>
      <w:proofErr w:type="spellEnd"/>
      <w:proofErr w:type="gramEnd"/>
      <w:r w:rsidRPr="00A129D9">
        <w:rPr>
          <w:color w:val="0000FF"/>
          <w:highlight w:val="white"/>
          <w:lang w:val="en-US" w:eastAsia="fi-FI"/>
        </w:rPr>
        <w:t>&gt;</w:t>
      </w:r>
    </w:p>
    <w:p w14:paraId="0B043F4D" w14:textId="77777777" w:rsidR="003E639A" w:rsidRPr="006779E4"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886782" w:rsidRDefault="003E639A" w:rsidP="0024249E">
      <w:pPr>
        <w:rPr>
          <w:highlight w:val="white"/>
          <w:lang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r w:rsidRPr="00886782">
        <w:rPr>
          <w:highlight w:val="white"/>
          <w:lang w:eastAsia="fi-FI"/>
        </w:rPr>
        <w:t xml:space="preserve">Y-Y sairaanhoitopiiri </w:t>
      </w:r>
      <w:proofErr w:type="spellStart"/>
      <w:r w:rsidRPr="00886782">
        <w:rPr>
          <w:highlight w:val="white"/>
          <w:lang w:eastAsia="fi-FI"/>
        </w:rPr>
        <w:t>os</w:t>
      </w:r>
      <w:proofErr w:type="spellEnd"/>
      <w:r w:rsidRPr="00886782">
        <w:rPr>
          <w:highlight w:val="white"/>
          <w:lang w:eastAsia="fi-FI"/>
        </w:rPr>
        <w:t xml:space="preserve"> 13</w:t>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p>
    <w:p w14:paraId="5682058F" w14:textId="77777777" w:rsidR="003E639A" w:rsidRPr="004741ED" w:rsidRDefault="003E639A" w:rsidP="0024249E">
      <w:pPr>
        <w:rPr>
          <w:color w:val="000000"/>
          <w:highlight w:val="white"/>
          <w:lang w:val="en-US" w:eastAsia="fi-FI"/>
        </w:rPr>
      </w:pPr>
      <w:r w:rsidRPr="00886782">
        <w:rPr>
          <w:color w:val="000000"/>
          <w:highlight w:val="white"/>
          <w:lang w:eastAsia="fi-FI"/>
        </w:rPr>
        <w:tab/>
      </w:r>
      <w:r w:rsidR="00C8723F" w:rsidRPr="00886782">
        <w:rPr>
          <w:color w:val="000000"/>
          <w:highlight w:val="white"/>
          <w:lang w:eastAsia="fi-FI"/>
        </w:rPr>
        <w:tab/>
      </w:r>
      <w:r w:rsidR="00C8723F" w:rsidRPr="00886782">
        <w:rPr>
          <w:color w:val="000000"/>
          <w:highlight w:val="white"/>
          <w:lang w:eastAsia="fi-FI"/>
        </w:rPr>
        <w:tab/>
      </w:r>
      <w:r w:rsidR="00C8723F" w:rsidRPr="00886782">
        <w:rPr>
          <w:color w:val="000000"/>
          <w:highlight w:val="white"/>
          <w:lang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1C297F" w14:textId="77777777" w:rsidR="003E639A" w:rsidRPr="00886782"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886782">
        <w:rPr>
          <w:color w:val="0000FF"/>
          <w:highlight w:val="white"/>
          <w:lang w:val="en-US" w:eastAsia="fi-FI"/>
        </w:rPr>
        <w:t>&lt;/</w:t>
      </w:r>
      <w:proofErr w:type="spellStart"/>
      <w:r w:rsidRPr="00886782">
        <w:rPr>
          <w:highlight w:val="white"/>
          <w:lang w:val="en-US" w:eastAsia="fi-FI"/>
        </w:rPr>
        <w:t>assignedAuthor</w:t>
      </w:r>
      <w:proofErr w:type="spellEnd"/>
      <w:r w:rsidRPr="00886782">
        <w:rPr>
          <w:color w:val="0000FF"/>
          <w:highlight w:val="white"/>
          <w:lang w:val="en-US" w:eastAsia="fi-FI"/>
        </w:rPr>
        <w:t>&gt;</w:t>
      </w:r>
    </w:p>
    <w:p w14:paraId="3470D237" w14:textId="77777777" w:rsidR="003E639A" w:rsidRPr="00886782" w:rsidRDefault="003E639A" w:rsidP="0024249E">
      <w:pPr>
        <w:rPr>
          <w:color w:val="000000"/>
          <w:highlight w:val="white"/>
          <w:lang w:val="en-US" w:eastAsia="fi-FI"/>
        </w:rPr>
      </w:pPr>
      <w:r w:rsidRPr="00886782">
        <w:rPr>
          <w:color w:val="000000"/>
          <w:highlight w:val="white"/>
          <w:lang w:val="en-US" w:eastAsia="fi-FI"/>
        </w:rPr>
        <w:tab/>
      </w:r>
      <w:r w:rsidR="00C8723F" w:rsidRPr="00886782">
        <w:rPr>
          <w:color w:val="000000"/>
          <w:highlight w:val="white"/>
          <w:lang w:val="en-US" w:eastAsia="fi-FI"/>
        </w:rPr>
        <w:tab/>
      </w:r>
      <w:r w:rsidRPr="00886782">
        <w:rPr>
          <w:color w:val="0000FF"/>
          <w:highlight w:val="white"/>
          <w:lang w:val="en-US" w:eastAsia="fi-FI"/>
        </w:rPr>
        <w:t>&lt;/</w:t>
      </w:r>
      <w:r w:rsidRPr="00886782">
        <w:rPr>
          <w:highlight w:val="white"/>
          <w:lang w:val="en-US" w:eastAsia="fi-FI"/>
        </w:rPr>
        <w:t>author</w:t>
      </w:r>
      <w:r w:rsidRPr="00886782">
        <w:rPr>
          <w:color w:val="0000FF"/>
          <w:highlight w:val="white"/>
          <w:lang w:val="en-US" w:eastAsia="fi-FI"/>
        </w:rPr>
        <w:t>&gt;</w:t>
      </w:r>
    </w:p>
    <w:p w14:paraId="673D6317" w14:textId="77777777" w:rsidR="003E639A" w:rsidRPr="00886782" w:rsidRDefault="003E639A" w:rsidP="0024249E">
      <w:pPr>
        <w:rPr>
          <w:color w:val="000000"/>
          <w:highlight w:val="white"/>
          <w:lang w:val="en-US" w:eastAsia="fi-FI"/>
        </w:rPr>
      </w:pPr>
      <w:r w:rsidRPr="00886782">
        <w:rPr>
          <w:color w:val="000000"/>
          <w:highlight w:val="white"/>
          <w:lang w:val="en-US" w:eastAsia="fi-FI"/>
        </w:rPr>
        <w:tab/>
      </w:r>
      <w:r w:rsidRPr="00886782">
        <w:rPr>
          <w:color w:val="0000FF"/>
          <w:highlight w:val="white"/>
          <w:lang w:val="en-US" w:eastAsia="fi-FI"/>
        </w:rPr>
        <w:t>&lt;/</w:t>
      </w:r>
      <w:r w:rsidRPr="00886782">
        <w:rPr>
          <w:highlight w:val="white"/>
          <w:lang w:val="en-US" w:eastAsia="fi-FI"/>
        </w:rPr>
        <w:t>observation</w:t>
      </w:r>
      <w:r w:rsidRPr="00886782">
        <w:rPr>
          <w:color w:val="0000FF"/>
          <w:highlight w:val="white"/>
          <w:lang w:val="en-US" w:eastAsia="fi-FI"/>
        </w:rPr>
        <w:t>&gt;</w:t>
      </w:r>
    </w:p>
    <w:p w14:paraId="390F64C3" w14:textId="77777777" w:rsidR="003E639A" w:rsidRPr="00886782" w:rsidRDefault="003E639A" w:rsidP="0024249E">
      <w:pPr>
        <w:rPr>
          <w:lang w:val="en-US"/>
        </w:rPr>
      </w:pPr>
      <w:r w:rsidRPr="00886782">
        <w:rPr>
          <w:color w:val="0000FF"/>
          <w:highlight w:val="white"/>
          <w:lang w:val="en-US" w:eastAsia="fi-FI"/>
        </w:rPr>
        <w:t>&lt;/</w:t>
      </w:r>
      <w:r w:rsidRPr="00886782">
        <w:rPr>
          <w:highlight w:val="white"/>
          <w:lang w:val="en-US" w:eastAsia="fi-FI"/>
        </w:rPr>
        <w:t>entry</w:t>
      </w:r>
      <w:r w:rsidRPr="00886782">
        <w:rPr>
          <w:color w:val="0000FF"/>
          <w:highlight w:val="white"/>
          <w:lang w:val="en-US" w:eastAsia="fi-FI"/>
        </w:rPr>
        <w:t>&gt;</w:t>
      </w:r>
    </w:p>
    <w:p w14:paraId="1E996CE6" w14:textId="77777777" w:rsidR="003E639A" w:rsidRPr="00886782" w:rsidRDefault="003E639A" w:rsidP="0024249E">
      <w:pPr>
        <w:rPr>
          <w:lang w:val="en-US"/>
        </w:rPr>
      </w:pPr>
    </w:p>
    <w:p w14:paraId="7EF38825" w14:textId="02D4D1E7" w:rsidR="003E639A" w:rsidRDefault="003E639A" w:rsidP="0024249E">
      <w:r>
        <w:t xml:space="preserve">Huomaa: II:n </w:t>
      </w:r>
      <w:proofErr w:type="spellStart"/>
      <w:proofErr w:type="gramStart"/>
      <w:r>
        <w:t>root:issa</w:t>
      </w:r>
      <w:proofErr w:type="spellEnd"/>
      <w:proofErr w:type="gramEnd"/>
      <w:r>
        <w:t xml:space="preserve">  (OID) asiakirjat ovat organisaation alla solmuluokassa 11.</w:t>
      </w:r>
    </w:p>
    <w:p w14:paraId="39854224" w14:textId="7442C4F8" w:rsidR="000F72BB" w:rsidRDefault="000F72BB" w:rsidP="0024249E"/>
    <w:p w14:paraId="64F0B328" w14:textId="4024FE5E" w:rsidR="000F72BB" w:rsidRDefault="000F72BB" w:rsidP="00C456F7">
      <w:pPr>
        <w:pStyle w:val="Otsikko4"/>
      </w:pPr>
      <w:r>
        <w:t xml:space="preserve">Hoitopalautteen tunnus ja vastuulääkäri, </w:t>
      </w:r>
      <w:proofErr w:type="spellStart"/>
      <w:r w:rsidR="006C5625">
        <w:t>S</w:t>
      </w:r>
      <w:r>
        <w:t>tring</w:t>
      </w:r>
      <w:proofErr w:type="spellEnd"/>
      <w:r>
        <w:t>-muoto</w:t>
      </w:r>
    </w:p>
    <w:p w14:paraId="0115DFAD" w14:textId="77777777" w:rsidR="000F72BB" w:rsidRDefault="000F72BB" w:rsidP="0024249E"/>
    <w:p w14:paraId="3F3290AB" w14:textId="77777777" w:rsidR="000F72BB" w:rsidRDefault="000F72BB" w:rsidP="0024249E">
      <w:r>
        <w:t xml:space="preserve">Hoitopalautteen tunnus ja vastuulääkäri: </w:t>
      </w:r>
    </w:p>
    <w:p w14:paraId="11E4B908" w14:textId="77777777" w:rsidR="000F72BB" w:rsidRDefault="000F72BB" w:rsidP="0024249E">
      <w:r>
        <w:t>kenttäkoodi: 42</w:t>
      </w:r>
      <w:r>
        <w:tab/>
        <w:t xml:space="preserve">koodisto: 1.2.246.537.6.12.2002.124 </w:t>
      </w:r>
    </w:p>
    <w:p w14:paraId="0E9B1CBC" w14:textId="77777777" w:rsidR="000F72BB" w:rsidRDefault="000F72BB" w:rsidP="0024249E"/>
    <w:p w14:paraId="6FAA0DF1" w14:textId="77777777" w:rsidR="000F72BB" w:rsidRDefault="000F72BB" w:rsidP="0024249E">
      <w:r>
        <w:t xml:space="preserve">Rakenne on pakollinen hoitopalautteella, jos kenttä 36 puuttuu. Hoitopalautteen tunnus ilmoitetaan </w:t>
      </w:r>
      <w:proofErr w:type="spellStart"/>
      <w:r>
        <w:t>value</w:t>
      </w:r>
      <w:proofErr w:type="spellEnd"/>
      <w:r>
        <w:t xml:space="preserve">-elementissä tietotyypillä ST ja antopäivämäärä elementissä </w:t>
      </w:r>
      <w:proofErr w:type="spellStart"/>
      <w:r>
        <w:t>effectiveTime</w:t>
      </w:r>
      <w:proofErr w:type="spellEnd"/>
      <w:r>
        <w:t xml:space="preserve"> attribuutilla </w:t>
      </w:r>
      <w:proofErr w:type="spellStart"/>
      <w:r>
        <w:t>value</w:t>
      </w:r>
      <w:proofErr w:type="spellEnd"/>
      <w:r>
        <w:t xml:space="preserve">. Laitos ja lääkäri ilmoitetaan elementissä </w:t>
      </w:r>
      <w:proofErr w:type="spellStart"/>
      <w:r>
        <w:t>author</w:t>
      </w:r>
      <w:proofErr w:type="spellEnd"/>
      <w:r>
        <w:t xml:space="preserve">. </w:t>
      </w:r>
    </w:p>
    <w:p w14:paraId="69E5D8D9" w14:textId="77777777" w:rsidR="000F72BB" w:rsidRDefault="000F72BB" w:rsidP="0024249E"/>
    <w:p w14:paraId="31BCF83D" w14:textId="43C9E783" w:rsidR="000F72BB" w:rsidRDefault="000F72BB" w:rsidP="0024249E">
      <w:r>
        <w:t xml:space="preserve">Hoitopalautteen lähettäjä muodostaa tunnuksen. Kun kyseessä on </w:t>
      </w:r>
      <w:proofErr w:type="spellStart"/>
      <w:r>
        <w:t>PikaXML</w:t>
      </w:r>
      <w:proofErr w:type="spellEnd"/>
      <w:r>
        <w:t>-hoitopalaute, jonka myös vastaanottaja arkistoi, hoitopalautteen vastaanottajan asiakirjassa käytetään samaa, lähettäjän muodostamaa tunnusta.</w:t>
      </w:r>
    </w:p>
    <w:p w14:paraId="398C1C38" w14:textId="77777777" w:rsidR="000F72BB" w:rsidRDefault="000F72BB" w:rsidP="0024249E"/>
    <w:p w14:paraId="4F2364F0" w14:textId="77777777" w:rsidR="000F72BB" w:rsidRPr="003F4043" w:rsidRDefault="000F72BB" w:rsidP="0024249E">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entry</w:t>
      </w:r>
      <w:proofErr w:type="gramEnd"/>
      <w:r w:rsidRPr="003F4043">
        <w:rPr>
          <w:color w:val="0000FF"/>
          <w:highlight w:val="white"/>
          <w:lang w:val="en-US" w:eastAsia="fi-FI"/>
        </w:rPr>
        <w:t>&gt;</w:t>
      </w:r>
    </w:p>
    <w:p w14:paraId="1BE427CD" w14:textId="77777777" w:rsidR="000F72BB" w:rsidRPr="003F4043" w:rsidRDefault="000F72BB"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C456F7">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r w:rsidRPr="00A129D9">
        <w:rPr>
          <w:color w:val="FF0000"/>
          <w:highlight w:val="white"/>
          <w:lang w:val="en-US" w:eastAsia="fi-FI"/>
        </w:rPr>
        <w:t>xsi</w:t>
      </w:r>
      <w:proofErr w:type="gramStart"/>
      <w:r w:rsidRPr="00A129D9">
        <w:rPr>
          <w:color w:val="FF0000"/>
          <w:highlight w:val="white"/>
          <w:lang w:val="en-US" w:eastAsia="fi-FI"/>
        </w:rPr>
        <w:t>:type</w:t>
      </w:r>
      <w:proofErr w:type="spellEnd"/>
      <w:proofErr w:type="gramEnd"/>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C456F7">
      <w:pPr>
        <w:rPr>
          <w:color w:val="000000"/>
          <w:highlight w:val="white"/>
          <w:lang w:val="en-US" w:eastAsia="fi-FI"/>
        </w:rPr>
      </w:pPr>
      <w:r w:rsidRPr="00A129D9">
        <w:rPr>
          <w:color w:val="0000FF"/>
          <w:highlight w:val="white"/>
          <w:lang w:val="en-US" w:eastAsia="fi-FI"/>
        </w:rPr>
        <w:t>&lt;</w:t>
      </w:r>
      <w:proofErr w:type="gramStart"/>
      <w:r w:rsidRPr="00A129D9">
        <w:rPr>
          <w:highlight w:val="white"/>
          <w:lang w:val="en-US" w:eastAsia="fi-FI"/>
        </w:rPr>
        <w:t>author</w:t>
      </w:r>
      <w:proofErr w:type="gramEnd"/>
      <w:r w:rsidRPr="00A129D9">
        <w:rPr>
          <w:color w:val="0000FF"/>
          <w:highlight w:val="white"/>
          <w:lang w:val="en-US" w:eastAsia="fi-FI"/>
        </w:rPr>
        <w:t>&gt;</w:t>
      </w:r>
    </w:p>
    <w:p w14:paraId="234D0C07" w14:textId="77777777" w:rsidR="000F72BB" w:rsidRPr="005E50DA" w:rsidRDefault="000F72BB" w:rsidP="00C456F7">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5DD31BB8" w14:textId="77777777" w:rsidR="000F72BB" w:rsidRPr="004741ED" w:rsidRDefault="000F72BB"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assignedAuthor</w:t>
      </w:r>
      <w:proofErr w:type="spellEnd"/>
      <w:proofErr w:type="gramEnd"/>
      <w:r w:rsidRPr="00A129D9">
        <w:rPr>
          <w:color w:val="0000FF"/>
          <w:highlight w:val="white"/>
          <w:lang w:val="en-US" w:eastAsia="fi-FI"/>
        </w:rPr>
        <w:t>&gt;</w:t>
      </w:r>
    </w:p>
    <w:p w14:paraId="23E6963D" w14:textId="4D1E8235" w:rsidR="000F72BB" w:rsidRPr="004741ED"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24249E">
      <w:pPr>
        <w:rPr>
          <w:color w:val="000000"/>
          <w:highlight w:val="white"/>
          <w:lang w:val="en-US" w:eastAsia="fi-FI"/>
        </w:rPr>
      </w:pPr>
      <w:r w:rsidRPr="00A129D9">
        <w:rPr>
          <w:color w:val="000000"/>
          <w:highlight w:val="white"/>
          <w:lang w:val="en-US" w:eastAsia="fi-FI"/>
        </w:rPr>
        <w:lastRenderedPageBreak/>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representedOrganization</w:t>
      </w:r>
      <w:proofErr w:type="spellEnd"/>
      <w:proofErr w:type="gramEnd"/>
      <w:r w:rsidRPr="00A129D9">
        <w:rPr>
          <w:color w:val="0000FF"/>
          <w:highlight w:val="white"/>
          <w:lang w:val="en-US" w:eastAsia="fi-FI"/>
        </w:rPr>
        <w:t>&gt;</w:t>
      </w:r>
    </w:p>
    <w:p w14:paraId="0A90D44F" w14:textId="77777777" w:rsidR="000F72BB" w:rsidRPr="006779E4"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886782" w:rsidRDefault="000F72BB" w:rsidP="0024249E">
      <w:pPr>
        <w:rPr>
          <w:highlight w:val="white"/>
          <w:lang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r w:rsidRPr="00886782">
        <w:rPr>
          <w:highlight w:val="white"/>
          <w:lang w:eastAsia="fi-FI"/>
        </w:rPr>
        <w:t xml:space="preserve">Y-Y sairaanhoitopiiri </w:t>
      </w:r>
      <w:proofErr w:type="spellStart"/>
      <w:r w:rsidRPr="00886782">
        <w:rPr>
          <w:highlight w:val="white"/>
          <w:lang w:eastAsia="fi-FI"/>
        </w:rPr>
        <w:t>os</w:t>
      </w:r>
      <w:proofErr w:type="spellEnd"/>
      <w:r w:rsidRPr="00886782">
        <w:rPr>
          <w:highlight w:val="white"/>
          <w:lang w:eastAsia="fi-FI"/>
        </w:rPr>
        <w:t xml:space="preserve"> 13</w:t>
      </w:r>
      <w:r w:rsidRPr="00886782">
        <w:rPr>
          <w:color w:val="0000FF"/>
          <w:highlight w:val="white"/>
          <w:lang w:eastAsia="fi-FI"/>
        </w:rPr>
        <w:t>&lt;/</w:t>
      </w:r>
      <w:proofErr w:type="spellStart"/>
      <w:r w:rsidRPr="00886782">
        <w:rPr>
          <w:color w:val="800000"/>
          <w:highlight w:val="white"/>
          <w:lang w:eastAsia="fi-FI"/>
        </w:rPr>
        <w:t>name</w:t>
      </w:r>
      <w:proofErr w:type="spellEnd"/>
      <w:r w:rsidRPr="00886782">
        <w:rPr>
          <w:color w:val="0000FF"/>
          <w:highlight w:val="white"/>
          <w:lang w:eastAsia="fi-FI"/>
        </w:rPr>
        <w:t>&gt;</w:t>
      </w:r>
    </w:p>
    <w:p w14:paraId="7A7AD41D" w14:textId="77777777" w:rsidR="000F72BB" w:rsidRPr="004741ED" w:rsidRDefault="000F72BB" w:rsidP="0024249E">
      <w:pPr>
        <w:rPr>
          <w:color w:val="000000"/>
          <w:highlight w:val="white"/>
          <w:lang w:val="en-US" w:eastAsia="fi-FI"/>
        </w:rPr>
      </w:pPr>
      <w:r w:rsidRPr="00886782">
        <w:rPr>
          <w:color w:val="000000"/>
          <w:highlight w:val="white"/>
          <w:lang w:eastAsia="fi-FI"/>
        </w:rPr>
        <w:tab/>
      </w:r>
      <w:r w:rsidRPr="00886782">
        <w:rPr>
          <w:color w:val="000000"/>
          <w:highlight w:val="white"/>
          <w:lang w:eastAsia="fi-FI"/>
        </w:rPr>
        <w:tab/>
      </w:r>
      <w:r w:rsidRPr="00886782">
        <w:rPr>
          <w:color w:val="000000"/>
          <w:highlight w:val="white"/>
          <w:lang w:eastAsia="fi-FI"/>
        </w:rPr>
        <w:tab/>
      </w:r>
      <w:r w:rsidRPr="00886782">
        <w:rPr>
          <w:color w:val="000000"/>
          <w:highlight w:val="white"/>
          <w:lang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285133" w14:textId="77777777" w:rsidR="000F72BB" w:rsidRPr="00886782"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86782">
        <w:rPr>
          <w:color w:val="0000FF"/>
          <w:highlight w:val="white"/>
          <w:lang w:val="en-US" w:eastAsia="fi-FI"/>
        </w:rPr>
        <w:t>&lt;/</w:t>
      </w:r>
      <w:proofErr w:type="spellStart"/>
      <w:r w:rsidRPr="00886782">
        <w:rPr>
          <w:highlight w:val="white"/>
          <w:lang w:val="en-US" w:eastAsia="fi-FI"/>
        </w:rPr>
        <w:t>assignedAuthor</w:t>
      </w:r>
      <w:proofErr w:type="spellEnd"/>
      <w:r w:rsidRPr="00886782">
        <w:rPr>
          <w:color w:val="0000FF"/>
          <w:highlight w:val="white"/>
          <w:lang w:val="en-US" w:eastAsia="fi-FI"/>
        </w:rPr>
        <w:t>&gt;</w:t>
      </w:r>
    </w:p>
    <w:p w14:paraId="06BFE454" w14:textId="77777777" w:rsidR="000F72BB" w:rsidRPr="00886782" w:rsidRDefault="000F72BB" w:rsidP="0024249E">
      <w:pPr>
        <w:rPr>
          <w:color w:val="000000"/>
          <w:highlight w:val="white"/>
          <w:lang w:val="en-US" w:eastAsia="fi-FI"/>
        </w:rPr>
      </w:pPr>
      <w:r w:rsidRPr="00886782">
        <w:rPr>
          <w:color w:val="000000"/>
          <w:highlight w:val="white"/>
          <w:lang w:val="en-US" w:eastAsia="fi-FI"/>
        </w:rPr>
        <w:tab/>
      </w:r>
      <w:r w:rsidRPr="00886782">
        <w:rPr>
          <w:color w:val="000000"/>
          <w:highlight w:val="white"/>
          <w:lang w:val="en-US" w:eastAsia="fi-FI"/>
        </w:rPr>
        <w:tab/>
      </w:r>
      <w:r w:rsidRPr="00886782">
        <w:rPr>
          <w:color w:val="0000FF"/>
          <w:highlight w:val="white"/>
          <w:lang w:val="en-US" w:eastAsia="fi-FI"/>
        </w:rPr>
        <w:t>&lt;/</w:t>
      </w:r>
      <w:r w:rsidRPr="00886782">
        <w:rPr>
          <w:highlight w:val="white"/>
          <w:lang w:val="en-US" w:eastAsia="fi-FI"/>
        </w:rPr>
        <w:t>author</w:t>
      </w:r>
      <w:r w:rsidRPr="00886782">
        <w:rPr>
          <w:color w:val="0000FF"/>
          <w:highlight w:val="white"/>
          <w:lang w:val="en-US" w:eastAsia="fi-FI"/>
        </w:rPr>
        <w:t>&gt;</w:t>
      </w:r>
    </w:p>
    <w:p w14:paraId="0AA712FB" w14:textId="77777777" w:rsidR="000F72BB" w:rsidRPr="00886782" w:rsidRDefault="000F72BB" w:rsidP="0024249E">
      <w:pPr>
        <w:rPr>
          <w:color w:val="000000"/>
          <w:highlight w:val="white"/>
          <w:lang w:val="en-US" w:eastAsia="fi-FI"/>
        </w:rPr>
      </w:pPr>
      <w:r w:rsidRPr="00886782">
        <w:rPr>
          <w:color w:val="000000"/>
          <w:highlight w:val="white"/>
          <w:lang w:val="en-US" w:eastAsia="fi-FI"/>
        </w:rPr>
        <w:tab/>
      </w:r>
      <w:r w:rsidRPr="00886782">
        <w:rPr>
          <w:color w:val="0000FF"/>
          <w:highlight w:val="white"/>
          <w:lang w:val="en-US" w:eastAsia="fi-FI"/>
        </w:rPr>
        <w:t>&lt;/</w:t>
      </w:r>
      <w:r w:rsidRPr="00886782">
        <w:rPr>
          <w:highlight w:val="white"/>
          <w:lang w:val="en-US" w:eastAsia="fi-FI"/>
        </w:rPr>
        <w:t>observation</w:t>
      </w:r>
      <w:r w:rsidRPr="00886782">
        <w:rPr>
          <w:color w:val="0000FF"/>
          <w:highlight w:val="white"/>
          <w:lang w:val="en-US" w:eastAsia="fi-FI"/>
        </w:rPr>
        <w:t>&gt;</w:t>
      </w:r>
    </w:p>
    <w:p w14:paraId="468FDDF5" w14:textId="77777777" w:rsidR="000F72BB" w:rsidRPr="00886782" w:rsidRDefault="000F72BB" w:rsidP="0024249E">
      <w:pPr>
        <w:rPr>
          <w:lang w:val="en-US"/>
        </w:rPr>
      </w:pPr>
      <w:r w:rsidRPr="00886782">
        <w:rPr>
          <w:color w:val="0000FF"/>
          <w:highlight w:val="white"/>
          <w:lang w:val="en-US" w:eastAsia="fi-FI"/>
        </w:rPr>
        <w:t>&lt;/</w:t>
      </w:r>
      <w:r w:rsidRPr="00886782">
        <w:rPr>
          <w:highlight w:val="white"/>
          <w:lang w:val="en-US" w:eastAsia="fi-FI"/>
        </w:rPr>
        <w:t>entry</w:t>
      </w:r>
      <w:r w:rsidRPr="00886782">
        <w:rPr>
          <w:color w:val="0000FF"/>
          <w:highlight w:val="white"/>
          <w:lang w:val="en-US" w:eastAsia="fi-FI"/>
        </w:rPr>
        <w:t>&gt;</w:t>
      </w:r>
    </w:p>
    <w:p w14:paraId="1842D161" w14:textId="77777777" w:rsidR="000F72BB" w:rsidRPr="00886782" w:rsidRDefault="000F72BB" w:rsidP="0024249E">
      <w:pPr>
        <w:rPr>
          <w:lang w:val="en-US"/>
        </w:rPr>
      </w:pPr>
    </w:p>
    <w:p w14:paraId="566733C1" w14:textId="77777777" w:rsidR="000F72BB" w:rsidRDefault="000F72BB" w:rsidP="0024249E">
      <w:r>
        <w:t xml:space="preserve">Huomaa: II:n </w:t>
      </w:r>
      <w:proofErr w:type="spellStart"/>
      <w:proofErr w:type="gramStart"/>
      <w:r>
        <w:t>root:issa</w:t>
      </w:r>
      <w:proofErr w:type="spellEnd"/>
      <w:proofErr w:type="gramEnd"/>
      <w:r>
        <w:t xml:space="preserve">  (OID) asiakirjat ovat organisaation alla solmuluokassa 11.</w:t>
      </w:r>
    </w:p>
    <w:p w14:paraId="408B499E" w14:textId="77777777" w:rsidR="000F72BB" w:rsidRDefault="000F72BB" w:rsidP="0024249E"/>
    <w:p w14:paraId="5FBAF66A" w14:textId="522219FB" w:rsidR="00C8723F" w:rsidRDefault="00C8723F" w:rsidP="00C456F7">
      <w:pPr>
        <w:pStyle w:val="Otsikko4"/>
      </w:pPr>
      <w:bookmarkStart w:id="78" w:name="_Toc366676150"/>
      <w:r>
        <w:t>Alkuperäisen järjestelmän lähetteen OID-tunnus, antopäivämäärä, lähettävä laitos ja lääkäri</w:t>
      </w:r>
      <w:bookmarkEnd w:id="78"/>
      <w:r>
        <w:t xml:space="preserve">  </w:t>
      </w:r>
    </w:p>
    <w:p w14:paraId="228C2DD5" w14:textId="77777777" w:rsidR="00C8723F" w:rsidRDefault="00C8723F" w:rsidP="0024249E"/>
    <w:p w14:paraId="76C6F860" w14:textId="77777777" w:rsidR="00C8723F" w:rsidRDefault="00C8723F" w:rsidP="0024249E">
      <w:r>
        <w:t>Kenttäkoodi: 1</w:t>
      </w:r>
      <w:r>
        <w:tab/>
      </w:r>
      <w:r w:rsidR="00B132E4">
        <w:tab/>
      </w:r>
      <w:r>
        <w:t>koodisto: 1.2.246.537.6.12.2002.124</w:t>
      </w:r>
    </w:p>
    <w:p w14:paraId="4A337D53" w14:textId="77777777" w:rsidR="00C8723F" w:rsidRDefault="00C8723F" w:rsidP="0024249E"/>
    <w:p w14:paraId="65E3E30B" w14:textId="32F42034" w:rsidR="00B132E4" w:rsidRDefault="00C8723F" w:rsidP="0024249E">
      <w:r>
        <w:t>Katso kentän tarkempi kuvaus lähetteen puolelta.</w:t>
      </w:r>
      <w:r w:rsidR="00EC22F0">
        <w:t xml:space="preserve"> Tieto on ehdollisesti pakollinen hoitopalautteella.</w:t>
      </w:r>
      <w:r w:rsidR="007074FC">
        <w:t xml:space="preserve"> Sitä käytetään, kun voidaan yksilöidä </w:t>
      </w:r>
      <w:r w:rsidR="009A64FC">
        <w:t>(</w:t>
      </w:r>
      <w:proofErr w:type="spellStart"/>
      <w:proofErr w:type="gramStart"/>
      <w:r w:rsidR="009A64FC">
        <w:t>PikaXML:ään</w:t>
      </w:r>
      <w:proofErr w:type="spellEnd"/>
      <w:proofErr w:type="gramEnd"/>
      <w:r w:rsidR="009A64FC">
        <w:t xml:space="preserve"> perustuva) </w:t>
      </w:r>
      <w:r w:rsidR="007074FC">
        <w:t>lähete, johon hoitopalaute liittyy</w:t>
      </w:r>
      <w:r w:rsidR="009A64FC">
        <w:t>, ja kyseisellä lähetteellä on kenttäkoodin 1 mukainen rakenne.</w:t>
      </w:r>
    </w:p>
    <w:p w14:paraId="5A84433B" w14:textId="77777777" w:rsidR="00C456F7" w:rsidRDefault="00C456F7" w:rsidP="0024249E"/>
    <w:p w14:paraId="728A17A7" w14:textId="77777777" w:rsidR="00C8723F" w:rsidRDefault="00C8723F" w:rsidP="0024249E"/>
    <w:p w14:paraId="36BA48C5" w14:textId="1880C5DA" w:rsidR="00C8723F" w:rsidRDefault="00C8723F" w:rsidP="00C456F7">
      <w:pPr>
        <w:pStyle w:val="Otsikko4"/>
      </w:pPr>
      <w:bookmarkStart w:id="79" w:name="_Toc366676152"/>
      <w:r w:rsidRPr="002D741C">
        <w:t xml:space="preserve">Alkuperäisen järjestelmän lähetteen tunnus, antopäivämäärä, lähettävä laitos ja lääkäri, </w:t>
      </w:r>
      <w:proofErr w:type="spellStart"/>
      <w:r w:rsidRPr="002D741C">
        <w:t>String</w:t>
      </w:r>
      <w:proofErr w:type="spellEnd"/>
      <w:r w:rsidRPr="002D741C">
        <w:t>-muoto</w:t>
      </w:r>
      <w:bookmarkEnd w:id="79"/>
    </w:p>
    <w:p w14:paraId="23868503" w14:textId="77777777" w:rsidR="00C8723F" w:rsidRDefault="00C8723F" w:rsidP="0024249E"/>
    <w:p w14:paraId="7AA97697" w14:textId="77777777" w:rsidR="00C8723F" w:rsidRDefault="00C8723F" w:rsidP="0024249E">
      <w:r w:rsidRPr="002D741C">
        <w:t>Kenttäkoodi: 40</w:t>
      </w:r>
      <w:r>
        <w:t xml:space="preserve"> </w:t>
      </w:r>
      <w:r w:rsidRPr="002D741C">
        <w:tab/>
        <w:t>koodisto: 1.2.246.537.6.12.2002.124</w:t>
      </w:r>
    </w:p>
    <w:p w14:paraId="52376907" w14:textId="77777777" w:rsidR="00C8723F" w:rsidRPr="002D741C" w:rsidRDefault="00C8723F" w:rsidP="0024249E"/>
    <w:p w14:paraId="03F3BE0C" w14:textId="1B51F44C" w:rsidR="00AD54BA" w:rsidRDefault="00C8723F" w:rsidP="0024249E">
      <w:r>
        <w:t>Katso kentän tarkempi kuvaus lähetteen puolelta.</w:t>
      </w:r>
      <w:r w:rsidR="00AD54BA">
        <w:t xml:space="preserve"> Tieto on ehdollisesti pakollinen hoitopalautteella.</w:t>
      </w:r>
      <w:r w:rsidR="009A64FC">
        <w:t xml:space="preserve"> Sitä käytetään, kun voidaan yksilöidä (</w:t>
      </w:r>
      <w:proofErr w:type="spellStart"/>
      <w:proofErr w:type="gramStart"/>
      <w:r w:rsidR="009A64FC">
        <w:t>PikaXML:ään</w:t>
      </w:r>
      <w:proofErr w:type="spellEnd"/>
      <w:proofErr w:type="gramEnd"/>
      <w:r w:rsidR="009A64FC">
        <w:t xml:space="preserve"> perustuva) lähete, johon hoitopalaute liittyy, ja kyseisellä lähetteellä on kenttäkoodin 40 mukainen rakenne.</w:t>
      </w:r>
    </w:p>
    <w:p w14:paraId="3215CDD2" w14:textId="77777777" w:rsidR="000F72BB" w:rsidRDefault="000F72BB" w:rsidP="0024249E"/>
    <w:p w14:paraId="135A1997" w14:textId="42538547" w:rsidR="00C8723F" w:rsidRDefault="00C8723F" w:rsidP="00C456F7">
      <w:pPr>
        <w:pStyle w:val="Otsikko4"/>
      </w:pPr>
      <w:bookmarkStart w:id="80" w:name="_Toc366676154"/>
      <w:r w:rsidRPr="00167B22">
        <w:t>Sanoman tyyppi ja alityyppi ja lähetteen käyttötarkoitus</w:t>
      </w:r>
      <w:bookmarkEnd w:id="80"/>
    </w:p>
    <w:p w14:paraId="02946F8E" w14:textId="77777777" w:rsidR="00C8723F" w:rsidRDefault="00C8723F" w:rsidP="0024249E"/>
    <w:p w14:paraId="138848D2" w14:textId="77777777" w:rsidR="00C8723F" w:rsidRDefault="00C8723F" w:rsidP="0024249E">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24249E">
      <w:r>
        <w:t xml:space="preserve">Sanoman alityyppi: </w:t>
      </w:r>
      <w:r>
        <w:tab/>
      </w:r>
      <w:r>
        <w:tab/>
        <w:t>kenttäkoodi: 34</w:t>
      </w:r>
      <w:r>
        <w:tab/>
      </w:r>
      <w:r>
        <w:tab/>
        <w:t xml:space="preserve">koodisto: 1.2.246.537.6.12.2002.124 </w:t>
      </w:r>
    </w:p>
    <w:p w14:paraId="6897CC2A" w14:textId="77777777" w:rsidR="00C8723F" w:rsidRDefault="00C8723F" w:rsidP="0024249E"/>
    <w:p w14:paraId="2280521C" w14:textId="3CA1FAEA" w:rsidR="00C8723F" w:rsidRDefault="00C8723F" w:rsidP="0024249E">
      <w:r>
        <w:t>Katso kentän tarkempi kuvaus lähetteen puolelta.</w:t>
      </w:r>
      <w:r w:rsidR="001C7D2C">
        <w:t xml:space="preserve"> Sanoman tyyppi </w:t>
      </w:r>
      <w:r w:rsidR="00350690">
        <w:t>on pakollinen tieto</w:t>
      </w:r>
      <w:r w:rsidR="001C7D2C">
        <w:t>.</w:t>
      </w:r>
    </w:p>
    <w:p w14:paraId="2D23B249" w14:textId="5CEBEBEC" w:rsidR="0041677A" w:rsidRDefault="0041677A" w:rsidP="0024249E"/>
    <w:p w14:paraId="61C6B212" w14:textId="125313A8" w:rsidR="0041677A" w:rsidRDefault="0041677A" w:rsidP="00C456F7">
      <w:pPr>
        <w:pStyle w:val="Otsikko4"/>
      </w:pPr>
      <w:r>
        <w:lastRenderedPageBreak/>
        <w:t>Hoitopalautteen vastaanottaja</w:t>
      </w:r>
      <w:r w:rsidR="008F5FC7">
        <w:t xml:space="preserve"> ja vastaanottava laitos</w:t>
      </w:r>
    </w:p>
    <w:p w14:paraId="0F03918D" w14:textId="77777777" w:rsidR="0041677A" w:rsidRPr="0041677A" w:rsidRDefault="0041677A" w:rsidP="0024249E"/>
    <w:p w14:paraId="64259E9F" w14:textId="468E7E4E" w:rsidR="0041677A" w:rsidRDefault="0041677A" w:rsidP="0024249E">
      <w:r>
        <w:t xml:space="preserve">Hoitopalautteen vastaanottaja: </w:t>
      </w:r>
      <w:r>
        <w:tab/>
      </w:r>
      <w:r>
        <w:tab/>
        <w:t>kenttäkoodi: 43</w:t>
      </w:r>
      <w:r>
        <w:tab/>
      </w:r>
      <w:r>
        <w:tab/>
        <w:t xml:space="preserve">koodisto: 1.2.246.537.6.12.2002.124 </w:t>
      </w:r>
    </w:p>
    <w:p w14:paraId="6390587D" w14:textId="6E8F9CF3" w:rsidR="0041677A" w:rsidRDefault="0041677A" w:rsidP="0024249E"/>
    <w:p w14:paraId="1685033A" w14:textId="08A63E0F" w:rsidR="0041677A" w:rsidRDefault="0041677A" w:rsidP="0024249E">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24249E"/>
    <w:p w14:paraId="07059BF5" w14:textId="77777777" w:rsidR="008F5FC7" w:rsidRPr="003F4043" w:rsidRDefault="008F5FC7" w:rsidP="0024249E">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entry</w:t>
      </w:r>
      <w:proofErr w:type="gramEnd"/>
      <w:r w:rsidRPr="003F4043">
        <w:rPr>
          <w:color w:val="0000FF"/>
          <w:highlight w:val="white"/>
          <w:lang w:val="en-US" w:eastAsia="fi-FI"/>
        </w:rPr>
        <w:t>&gt;</w:t>
      </w:r>
    </w:p>
    <w:p w14:paraId="7D3CA984" w14:textId="77777777" w:rsidR="008F5FC7" w:rsidRPr="003F4043" w:rsidRDefault="008F5FC7"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08A0E2D1" w14:textId="77A73C03" w:rsidR="008F5FC7" w:rsidRPr="004741ED"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DC5633">
        <w:rPr>
          <w:color w:val="0000FF"/>
          <w:highlight w:val="white"/>
          <w:lang w:val="en-US" w:eastAsia="fi-FI"/>
        </w:rPr>
        <w:t>/&gt;</w:t>
      </w:r>
    </w:p>
    <w:p w14:paraId="2CDB7169" w14:textId="77777777" w:rsidR="008F5FC7" w:rsidRDefault="008F5FC7" w:rsidP="00C456F7">
      <w:pPr>
        <w:rPr>
          <w:color w:val="000000"/>
          <w:highlight w:val="white"/>
          <w:lang w:val="en-US" w:eastAsia="fi-FI"/>
        </w:rPr>
      </w:pPr>
      <w:r w:rsidRPr="00A129D9">
        <w:rPr>
          <w:color w:val="0000FF"/>
          <w:highlight w:val="white"/>
          <w:lang w:val="en-US" w:eastAsia="fi-FI"/>
        </w:rPr>
        <w:t>&lt;</w:t>
      </w:r>
      <w:proofErr w:type="gramStart"/>
      <w:r w:rsidRPr="00A129D9">
        <w:rPr>
          <w:highlight w:val="white"/>
          <w:lang w:val="en-US" w:eastAsia="fi-FI"/>
        </w:rPr>
        <w:t>author</w:t>
      </w:r>
      <w:proofErr w:type="gramEnd"/>
      <w:r w:rsidRPr="00A129D9">
        <w:rPr>
          <w:color w:val="0000FF"/>
          <w:highlight w:val="white"/>
          <w:lang w:val="en-US" w:eastAsia="fi-FI"/>
        </w:rPr>
        <w:t>&gt;</w:t>
      </w:r>
    </w:p>
    <w:p w14:paraId="799AA501" w14:textId="77777777" w:rsidR="008F5FC7" w:rsidRPr="007A72FC" w:rsidRDefault="008F5FC7" w:rsidP="00C456F7">
      <w:pPr>
        <w:rPr>
          <w:highlight w:val="white"/>
          <w:lang w:val="en-US" w:eastAsia="fi-FI"/>
        </w:rPr>
      </w:pPr>
      <w:r w:rsidRPr="007A72FC">
        <w:rPr>
          <w:color w:val="0000FF"/>
          <w:highlight w:val="white"/>
          <w:lang w:val="en-US" w:eastAsia="fi-FI"/>
        </w:rPr>
        <w:t>&lt;</w:t>
      </w:r>
      <w:proofErr w:type="spellStart"/>
      <w:r w:rsidRPr="007A72FC">
        <w:rPr>
          <w:color w:val="800000"/>
          <w:highlight w:val="white"/>
          <w:lang w:val="en-US" w:eastAsia="fi-FI"/>
        </w:rPr>
        <w:t>functionCode</w:t>
      </w:r>
      <w:proofErr w:type="spellEnd"/>
      <w:r w:rsidRPr="007A72FC">
        <w:rPr>
          <w:color w:val="FF0000"/>
          <w:highlight w:val="white"/>
          <w:lang w:val="en-US" w:eastAsia="fi-FI"/>
        </w:rPr>
        <w:t xml:space="preserve"> code</w:t>
      </w:r>
      <w:r w:rsidRPr="007A72FC">
        <w:rPr>
          <w:color w:val="0000FF"/>
          <w:highlight w:val="white"/>
          <w:lang w:val="en-US" w:eastAsia="fi-FI"/>
        </w:rPr>
        <w:t>="</w:t>
      </w:r>
      <w:r w:rsidRPr="007A72FC">
        <w:rPr>
          <w:highlight w:val="white"/>
          <w:lang w:val="en-US" w:eastAsia="fi-FI"/>
        </w:rPr>
        <w:t>VAS</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w:t>
      </w:r>
      <w:proofErr w:type="spellEnd"/>
      <w:r w:rsidRPr="007A72FC">
        <w:rPr>
          <w:color w:val="0000FF"/>
          <w:highlight w:val="white"/>
          <w:lang w:val="en-US" w:eastAsia="fi-FI"/>
        </w:rPr>
        <w:t>="</w:t>
      </w:r>
      <w:r w:rsidRPr="007A72FC">
        <w:rPr>
          <w:highlight w:val="white"/>
          <w:lang w:val="en-US" w:eastAsia="fi-FI"/>
        </w:rPr>
        <w:t>1.2.246.537.5.40006.2003</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codeSystemName</w:t>
      </w:r>
      <w:proofErr w:type="spellEnd"/>
      <w:r w:rsidRPr="007A72FC">
        <w:rPr>
          <w:color w:val="0000FF"/>
          <w:highlight w:val="white"/>
          <w:lang w:val="en-US" w:eastAsia="fi-FI"/>
        </w:rPr>
        <w:t>="</w:t>
      </w:r>
      <w:r w:rsidRPr="007A72FC">
        <w:rPr>
          <w:highlight w:val="white"/>
          <w:lang w:val="en-US" w:eastAsia="fi-FI"/>
        </w:rPr>
        <w:t>HL7 -</w:t>
      </w:r>
      <w:proofErr w:type="spellStart"/>
      <w:r w:rsidRPr="007A72FC">
        <w:rPr>
          <w:highlight w:val="white"/>
          <w:lang w:val="en-US" w:eastAsia="fi-FI"/>
        </w:rPr>
        <w:t>Tekninen</w:t>
      </w:r>
      <w:proofErr w:type="spellEnd"/>
      <w:r w:rsidRPr="007A72FC">
        <w:rPr>
          <w:highlight w:val="white"/>
          <w:lang w:val="en-US" w:eastAsia="fi-FI"/>
        </w:rPr>
        <w:t xml:space="preserve"> CDA R2 </w:t>
      </w:r>
      <w:proofErr w:type="spellStart"/>
      <w:r w:rsidRPr="007A72FC">
        <w:rPr>
          <w:highlight w:val="white"/>
          <w:lang w:val="en-US" w:eastAsia="fi-FI"/>
        </w:rPr>
        <w:t>henkilötarkennin</w:t>
      </w:r>
      <w:proofErr w:type="spellEnd"/>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displayName</w:t>
      </w:r>
      <w:proofErr w:type="spellEnd"/>
      <w:r w:rsidRPr="007A72FC">
        <w:rPr>
          <w:color w:val="0000FF"/>
          <w:highlight w:val="white"/>
          <w:lang w:val="en-US" w:eastAsia="fi-FI"/>
        </w:rPr>
        <w:t>="</w:t>
      </w:r>
      <w:proofErr w:type="spellStart"/>
      <w:r w:rsidRPr="007A72FC">
        <w:rPr>
          <w:highlight w:val="white"/>
          <w:lang w:val="en-US" w:eastAsia="fi-FI"/>
        </w:rPr>
        <w:t>Lähetteen</w:t>
      </w:r>
      <w:proofErr w:type="spellEnd"/>
      <w:r w:rsidRPr="007A72FC">
        <w:rPr>
          <w:highlight w:val="white"/>
          <w:lang w:val="en-US" w:eastAsia="fi-FI"/>
        </w:rPr>
        <w:t xml:space="preserve"> </w:t>
      </w:r>
      <w:proofErr w:type="spellStart"/>
      <w:r w:rsidRPr="007A72FC">
        <w:rPr>
          <w:highlight w:val="white"/>
          <w:lang w:val="en-US" w:eastAsia="fi-FI"/>
        </w:rPr>
        <w:t>vastaanottanut</w:t>
      </w:r>
      <w:proofErr w:type="spellEnd"/>
      <w:r w:rsidRPr="007A72FC">
        <w:rPr>
          <w:highlight w:val="white"/>
          <w:lang w:val="en-US" w:eastAsia="fi-FI"/>
        </w:rPr>
        <w:t xml:space="preserve"> </w:t>
      </w:r>
      <w:proofErr w:type="spellStart"/>
      <w:r w:rsidRPr="007A72FC">
        <w:rPr>
          <w:highlight w:val="white"/>
          <w:lang w:val="en-US" w:eastAsia="fi-FI"/>
        </w:rPr>
        <w:t>lääkäri</w:t>
      </w:r>
      <w:proofErr w:type="spellEnd"/>
      <w:r w:rsidRPr="007A72FC">
        <w:rPr>
          <w:color w:val="0000FF"/>
          <w:highlight w:val="white"/>
          <w:lang w:val="en-US" w:eastAsia="fi-FI"/>
        </w:rPr>
        <w:t>"/&gt;</w:t>
      </w:r>
    </w:p>
    <w:p w14:paraId="3CB90BBA" w14:textId="64787296" w:rsidR="008F5FC7" w:rsidRPr="004741ED" w:rsidRDefault="008F5FC7" w:rsidP="0024249E">
      <w:pPr>
        <w:rPr>
          <w:highlight w:val="white"/>
          <w:lang w:val="en-US" w:eastAsia="fi-FI"/>
        </w:rPr>
      </w:pPr>
      <w:r w:rsidRPr="007A72FC">
        <w:rPr>
          <w:highlight w:val="white"/>
          <w:lang w:val="en-US" w:eastAsia="fi-FI"/>
        </w:rPr>
        <w:tab/>
      </w:r>
      <w:r w:rsidRPr="007A72FC">
        <w:rPr>
          <w:highlight w:val="white"/>
          <w:lang w:val="en-US" w:eastAsia="fi-FI"/>
        </w:rPr>
        <w:tab/>
      </w:r>
      <w:r w:rsidRPr="007A72FC">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24249E">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assignedAuthor</w:t>
      </w:r>
      <w:proofErr w:type="spellEnd"/>
      <w:proofErr w:type="gramEnd"/>
      <w:r w:rsidRPr="00A129D9">
        <w:rPr>
          <w:color w:val="0000FF"/>
          <w:highlight w:val="white"/>
          <w:lang w:val="en-US" w:eastAsia="fi-FI"/>
        </w:rPr>
        <w:t>&gt;</w:t>
      </w:r>
    </w:p>
    <w:p w14:paraId="551F0DAF" w14:textId="7B7F0B05" w:rsidR="008F5FC7" w:rsidRPr="004741ED"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representedOrganization</w:t>
      </w:r>
      <w:proofErr w:type="spellEnd"/>
      <w:proofErr w:type="gramEnd"/>
      <w:r w:rsidRPr="00A129D9">
        <w:rPr>
          <w:color w:val="0000FF"/>
          <w:highlight w:val="white"/>
          <w:lang w:val="en-US" w:eastAsia="fi-FI"/>
        </w:rPr>
        <w:t>&gt;</w:t>
      </w:r>
    </w:p>
    <w:p w14:paraId="3A208FEC" w14:textId="061B3FD3" w:rsidR="008F5FC7" w:rsidRPr="006779E4"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proofErr w:type="gramStart"/>
      <w:r w:rsidRPr="006779E4">
        <w:rPr>
          <w:color w:val="800000"/>
          <w:highlight w:val="white"/>
          <w:lang w:val="en-US" w:eastAsia="fi-FI"/>
        </w:rPr>
        <w:t>id</w:t>
      </w:r>
      <w:proofErr w:type="gramEnd"/>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proofErr w:type="gramStart"/>
      <w:r w:rsidRPr="00E445DC">
        <w:rPr>
          <w:color w:val="800000"/>
          <w:highlight w:val="white"/>
          <w:lang w:val="en-US" w:eastAsia="fi-FI"/>
        </w:rPr>
        <w:t>name</w:t>
      </w:r>
      <w:r w:rsidRPr="00E445DC">
        <w:rPr>
          <w:color w:val="0000FF"/>
          <w:highlight w:val="white"/>
          <w:lang w:val="en-US" w:eastAsia="fi-FI"/>
        </w:rPr>
        <w:t>&gt;</w:t>
      </w:r>
      <w:proofErr w:type="gramEnd"/>
      <w:r w:rsidRPr="00E445DC">
        <w:rPr>
          <w:highlight w:val="white"/>
          <w:lang w:val="en-US" w:eastAsia="fi-FI"/>
        </w:rPr>
        <w:t xml:space="preserve">Y-Y </w:t>
      </w:r>
      <w:proofErr w:type="spellStart"/>
      <w:r>
        <w:rPr>
          <w:highlight w:val="white"/>
          <w:lang w:val="en-US" w:eastAsia="fi-FI"/>
        </w:rPr>
        <w:t>terveyskeskus</w:t>
      </w:r>
      <w:proofErr w:type="spellEnd"/>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24249E">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14D785FA" w14:textId="77777777" w:rsidR="008F5FC7" w:rsidRPr="008C4720"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2B3B90F4"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24249E">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24249E">
      <w:pPr>
        <w:rPr>
          <w:lang w:val="en-US"/>
        </w:rPr>
      </w:pPr>
    </w:p>
    <w:p w14:paraId="7D77A2BF" w14:textId="01F84375" w:rsidR="008F5FC7" w:rsidRDefault="008F5FC7" w:rsidP="0024249E">
      <w:pPr>
        <w:rPr>
          <w:lang w:val="en-US"/>
        </w:rPr>
      </w:pPr>
    </w:p>
    <w:p w14:paraId="2C408FC2" w14:textId="3102E75A" w:rsidR="00C456F7" w:rsidRDefault="00C456F7" w:rsidP="0024249E">
      <w:pPr>
        <w:rPr>
          <w:lang w:val="en-US"/>
        </w:rPr>
      </w:pPr>
    </w:p>
    <w:p w14:paraId="577230C0" w14:textId="3443949D" w:rsidR="00C456F7" w:rsidRDefault="00C456F7" w:rsidP="0024249E">
      <w:pPr>
        <w:rPr>
          <w:lang w:val="en-US"/>
        </w:rPr>
      </w:pPr>
    </w:p>
    <w:p w14:paraId="1FA91ECF" w14:textId="77777777" w:rsidR="00C456F7" w:rsidRPr="00DC5633" w:rsidRDefault="00C456F7" w:rsidP="0024249E">
      <w:pPr>
        <w:rPr>
          <w:lang w:val="en-US"/>
        </w:rPr>
      </w:pPr>
    </w:p>
    <w:p w14:paraId="77754201" w14:textId="77777777" w:rsidR="008F5FC7" w:rsidRPr="00DC5633" w:rsidRDefault="008F5FC7" w:rsidP="0024249E">
      <w:pPr>
        <w:rPr>
          <w:lang w:val="en-US"/>
        </w:rPr>
      </w:pPr>
    </w:p>
    <w:p w14:paraId="73AE03AE" w14:textId="75CB6C4F" w:rsidR="00686FE0" w:rsidRDefault="00686FE0" w:rsidP="00C456F7">
      <w:pPr>
        <w:pStyle w:val="Otsikko2"/>
      </w:pPr>
      <w:bookmarkStart w:id="81" w:name="_Toc481075154"/>
      <w:bookmarkStart w:id="82" w:name="_Toc42776462"/>
      <w:bookmarkEnd w:id="81"/>
      <w:r>
        <w:t>Hoidon arviointi hoitoprosessin vaiheen alle tulevat hoitopalautteen otsikot ja tietokentät</w:t>
      </w:r>
      <w:bookmarkEnd w:id="82"/>
    </w:p>
    <w:p w14:paraId="75D0271D" w14:textId="77777777" w:rsidR="00686FE0" w:rsidRDefault="00686FE0" w:rsidP="0024249E"/>
    <w:p w14:paraId="74035B01" w14:textId="07FBAFC0" w:rsidR="009421BC" w:rsidRDefault="00AD33C0" w:rsidP="0024249E">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t>(diagnoosit, tutkimukset, toimenpiteet) esit</w:t>
      </w:r>
      <w:r w:rsidR="009421BC">
        <w:t>etään näyttömuototeksteinä</w:t>
      </w:r>
      <w:r>
        <w:t xml:space="preserve">. Liitteessä C on kuvattu </w:t>
      </w:r>
      <w:r w:rsidR="009421BC">
        <w:t xml:space="preserve">käytetyt otsikot ja </w:t>
      </w:r>
      <w:r>
        <w:t xml:space="preserve">sisällöt, jotka suositellaan esitettäväksi näyttömuodossa tämän hoitoprosessin vaiheen otsikoiden alla sekä näiden vastaavuudet </w:t>
      </w:r>
      <w:proofErr w:type="spellStart"/>
      <w:r>
        <w:t>PikaXML</w:t>
      </w:r>
      <w:proofErr w:type="spellEnd"/>
      <w:r>
        <w:t>-tietokenttiin.</w:t>
      </w:r>
      <w:bookmarkStart w:id="83" w:name="_Toc384989382"/>
      <w:bookmarkEnd w:id="83"/>
      <w:r w:rsidR="009421BC">
        <w:t xml:space="preserve"> Näyttömuotoon viedään seuraavat tiedot:</w:t>
      </w:r>
    </w:p>
    <w:p w14:paraId="3FC718F1" w14:textId="1476387F" w:rsidR="009421BC" w:rsidRDefault="009421BC" w:rsidP="0024249E">
      <w:pPr>
        <w:pStyle w:val="Luettelokappale"/>
        <w:numPr>
          <w:ilvl w:val="0"/>
          <w:numId w:val="42"/>
        </w:numPr>
      </w:pPr>
      <w:r>
        <w:lastRenderedPageBreak/>
        <w:t>Loppuarvio</w:t>
      </w:r>
    </w:p>
    <w:p w14:paraId="5414BED3" w14:textId="70CAD96A" w:rsidR="009421BC" w:rsidRDefault="009421BC" w:rsidP="00C456F7">
      <w:pPr>
        <w:pStyle w:val="Luettelokappale"/>
        <w:numPr>
          <w:ilvl w:val="0"/>
          <w:numId w:val="42"/>
        </w:numPr>
      </w:pPr>
      <w:r>
        <w:t>Hoidon tarve</w:t>
      </w:r>
    </w:p>
    <w:p w14:paraId="3AE9865C" w14:textId="19A5DF75" w:rsidR="009421BC" w:rsidRDefault="009421BC" w:rsidP="0024249E">
      <w:pPr>
        <w:pStyle w:val="Luettelokappale"/>
        <w:numPr>
          <w:ilvl w:val="0"/>
          <w:numId w:val="42"/>
        </w:numPr>
      </w:pPr>
      <w:r>
        <w:t>Diagnoosi (lähettämisen syyn diagnoosi)</w:t>
      </w:r>
    </w:p>
    <w:p w14:paraId="6BB60959" w14:textId="77777777" w:rsidR="009421BC" w:rsidRDefault="009421BC" w:rsidP="0024249E">
      <w:pPr>
        <w:pStyle w:val="Luettelokappale"/>
        <w:numPr>
          <w:ilvl w:val="0"/>
          <w:numId w:val="42"/>
        </w:numPr>
      </w:pPr>
      <w:r>
        <w:t>Esitiedot (anamneesi)</w:t>
      </w:r>
    </w:p>
    <w:p w14:paraId="41919B4F" w14:textId="77777777" w:rsidR="009421BC" w:rsidRDefault="009421BC" w:rsidP="0024249E">
      <w:pPr>
        <w:pStyle w:val="Luettelokappale"/>
        <w:numPr>
          <w:ilvl w:val="0"/>
          <w:numId w:val="42"/>
        </w:numPr>
      </w:pPr>
      <w:r>
        <w:t>Nykytila</w:t>
      </w:r>
    </w:p>
    <w:p w14:paraId="0A0008D5" w14:textId="77777777" w:rsidR="009421BC" w:rsidRDefault="009421BC" w:rsidP="0024249E">
      <w:pPr>
        <w:pStyle w:val="Luettelokappale"/>
        <w:numPr>
          <w:ilvl w:val="0"/>
          <w:numId w:val="42"/>
        </w:numPr>
      </w:pPr>
      <w:r>
        <w:t>Tutkimukset</w:t>
      </w:r>
    </w:p>
    <w:p w14:paraId="3E5F92C5" w14:textId="77777777" w:rsidR="009421BC" w:rsidRDefault="009421BC" w:rsidP="0024249E">
      <w:pPr>
        <w:pStyle w:val="Luettelokappale"/>
        <w:numPr>
          <w:ilvl w:val="0"/>
          <w:numId w:val="42"/>
        </w:numPr>
      </w:pPr>
      <w:r>
        <w:t>Toimenpiteet</w:t>
      </w:r>
    </w:p>
    <w:p w14:paraId="738E5CAA" w14:textId="77777777" w:rsidR="009421BC" w:rsidRDefault="009421BC" w:rsidP="0024249E">
      <w:pPr>
        <w:pStyle w:val="Luettelokappale"/>
        <w:numPr>
          <w:ilvl w:val="0"/>
          <w:numId w:val="42"/>
        </w:numPr>
      </w:pPr>
      <w:r>
        <w:t>Diagnoosi (asiakkaan aikaisemmat sairaudet)</w:t>
      </w:r>
    </w:p>
    <w:p w14:paraId="264CC61F" w14:textId="7683699F" w:rsidR="009421BC" w:rsidRDefault="009421BC" w:rsidP="0024249E">
      <w:pPr>
        <w:pStyle w:val="Luettelokappale"/>
        <w:numPr>
          <w:ilvl w:val="0"/>
          <w:numId w:val="42"/>
        </w:numPr>
      </w:pPr>
      <w:r>
        <w:t>Lääkehoito</w:t>
      </w:r>
    </w:p>
    <w:p w14:paraId="2A77DDFE" w14:textId="001DEDCB" w:rsidR="009421BC" w:rsidRDefault="009421BC" w:rsidP="0024249E">
      <w:pPr>
        <w:pStyle w:val="Luettelokappale"/>
        <w:numPr>
          <w:ilvl w:val="0"/>
          <w:numId w:val="42"/>
        </w:numPr>
      </w:pPr>
      <w:r>
        <w:t>Lausunnot</w:t>
      </w:r>
    </w:p>
    <w:p w14:paraId="17382B90" w14:textId="5CCB3397" w:rsidR="009421BC" w:rsidRDefault="009421BC" w:rsidP="0024249E">
      <w:pPr>
        <w:pStyle w:val="Luettelokappale"/>
        <w:numPr>
          <w:ilvl w:val="0"/>
          <w:numId w:val="42"/>
        </w:numPr>
      </w:pPr>
      <w:r>
        <w:t>Kuntoutus</w:t>
      </w:r>
    </w:p>
    <w:p w14:paraId="7A87055D" w14:textId="3A41763D" w:rsidR="009421BC" w:rsidRDefault="009421BC" w:rsidP="0024249E">
      <w:pPr>
        <w:pStyle w:val="Luettelokappale"/>
        <w:numPr>
          <w:ilvl w:val="0"/>
          <w:numId w:val="42"/>
        </w:numPr>
      </w:pPr>
      <w:r>
        <w:t>Apuvälineet</w:t>
      </w:r>
    </w:p>
    <w:p w14:paraId="7C61D9D3" w14:textId="2D21BB4A" w:rsidR="009421BC" w:rsidRDefault="009421BC" w:rsidP="0024249E">
      <w:pPr>
        <w:pStyle w:val="Luettelokappale"/>
        <w:numPr>
          <w:ilvl w:val="0"/>
          <w:numId w:val="42"/>
        </w:numPr>
      </w:pPr>
      <w:r>
        <w:t>Jatkohoidon järjestämistä koskevat tiedot</w:t>
      </w:r>
    </w:p>
    <w:p w14:paraId="146E1188" w14:textId="3DC790F0" w:rsidR="003E639A" w:rsidRPr="005E50DA" w:rsidRDefault="003E639A" w:rsidP="0024249E">
      <w:bookmarkStart w:id="84" w:name="_Toc384330183"/>
      <w:bookmarkEnd w:id="84"/>
    </w:p>
    <w:p w14:paraId="4D917CB1" w14:textId="77777777" w:rsidR="006C5625" w:rsidRDefault="006C5625" w:rsidP="0024249E">
      <w:r>
        <w:br w:type="page"/>
      </w:r>
    </w:p>
    <w:p w14:paraId="5DA35836" w14:textId="39C17425" w:rsidR="003E639A" w:rsidRDefault="003E639A" w:rsidP="0024249E">
      <w:r>
        <w:lastRenderedPageBreak/>
        <w:t>Liite A</w:t>
      </w:r>
      <w:r>
        <w:tab/>
        <w:t xml:space="preserve">- Lähete/hoitopalaute kenttäkoodisto 1.2.246.537.6.12.2002.124 </w:t>
      </w:r>
    </w:p>
    <w:p w14:paraId="5E7BF1BC" w14:textId="77777777" w:rsidR="003E639A" w:rsidRDefault="003E639A"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24249E">
            <w:r w:rsidRPr="007A3C25">
              <w:t>Koodi</w:t>
            </w:r>
          </w:p>
        </w:tc>
        <w:tc>
          <w:tcPr>
            <w:tcW w:w="8201" w:type="dxa"/>
            <w:shd w:val="pct20" w:color="auto" w:fill="FFFFFF"/>
          </w:tcPr>
          <w:p w14:paraId="11287FB9" w14:textId="77777777" w:rsidR="008A44FE" w:rsidRPr="007A3C25" w:rsidRDefault="008A44FE" w:rsidP="0024249E">
            <w:r w:rsidRPr="007A3C25">
              <w:t>Selite</w:t>
            </w:r>
          </w:p>
        </w:tc>
      </w:tr>
      <w:tr w:rsidR="008A44FE" w:rsidRPr="007A3C25" w14:paraId="19906FF9" w14:textId="77777777" w:rsidTr="00E445DC">
        <w:tc>
          <w:tcPr>
            <w:tcW w:w="1008" w:type="dxa"/>
          </w:tcPr>
          <w:p w14:paraId="15A6B44A" w14:textId="77777777" w:rsidR="008A44FE" w:rsidRPr="007A3C25" w:rsidRDefault="008A44FE" w:rsidP="0024249E">
            <w:r w:rsidRPr="007A3C25">
              <w:t>1</w:t>
            </w:r>
          </w:p>
        </w:tc>
        <w:tc>
          <w:tcPr>
            <w:tcW w:w="8201" w:type="dxa"/>
          </w:tcPr>
          <w:p w14:paraId="375F3301" w14:textId="77777777" w:rsidR="008A44FE" w:rsidRPr="007A3C25" w:rsidRDefault="008A44FE" w:rsidP="0024249E">
            <w:r w:rsidRPr="007A3C25">
              <w:t>Alkuperäisen järjestelmän lähetteen OID-tunnus, antopäivämäärä, lähettävä laitos ja lääkäri</w:t>
            </w:r>
          </w:p>
        </w:tc>
      </w:tr>
      <w:tr w:rsidR="003B36DC" w:rsidRPr="007A3C25" w14:paraId="17FEF78C" w14:textId="77777777" w:rsidTr="00E445DC">
        <w:tc>
          <w:tcPr>
            <w:tcW w:w="1008" w:type="dxa"/>
          </w:tcPr>
          <w:p w14:paraId="6C87271D" w14:textId="2B6B82BD" w:rsidR="003B36DC" w:rsidRPr="007A3C25" w:rsidRDefault="003B36DC" w:rsidP="0024249E">
            <w:r>
              <w:t>3</w:t>
            </w:r>
          </w:p>
        </w:tc>
        <w:tc>
          <w:tcPr>
            <w:tcW w:w="8201" w:type="dxa"/>
          </w:tcPr>
          <w:p w14:paraId="17F4737B" w14:textId="73DB145C" w:rsidR="003B36DC" w:rsidRPr="003B36DC" w:rsidRDefault="003B36DC" w:rsidP="0024249E">
            <w:pPr>
              <w:rPr>
                <w:sz w:val="24"/>
              </w:rPr>
            </w:pPr>
            <w:r w:rsidRPr="00C456F7">
              <w:t>Vastaanottavan järjestelmän lähetteen OID-tunnus, käsittelypäivämäärä, vastaanottava laitos</w:t>
            </w:r>
            <w:r w:rsidR="00AE3369">
              <w:t>*</w:t>
            </w:r>
            <w:r w:rsidRPr="00C456F7">
              <w:t xml:space="preserve"> ja lääkäri sekä lähetteen käsitellyt lääkäri</w:t>
            </w:r>
          </w:p>
        </w:tc>
      </w:tr>
      <w:tr w:rsidR="008A44FE" w:rsidRPr="007A3C25" w14:paraId="7646A728" w14:textId="77777777" w:rsidTr="00E445DC">
        <w:tc>
          <w:tcPr>
            <w:tcW w:w="1008" w:type="dxa"/>
          </w:tcPr>
          <w:p w14:paraId="56000EEE" w14:textId="77777777" w:rsidR="008A44FE" w:rsidRPr="007A3C25" w:rsidRDefault="008A44FE" w:rsidP="0024249E">
            <w:r w:rsidRPr="007A3C25">
              <w:t>33</w:t>
            </w:r>
          </w:p>
        </w:tc>
        <w:tc>
          <w:tcPr>
            <w:tcW w:w="8201" w:type="dxa"/>
          </w:tcPr>
          <w:p w14:paraId="5B49AC0E" w14:textId="77777777" w:rsidR="008A44FE" w:rsidRPr="007A3C25" w:rsidRDefault="008A44FE" w:rsidP="0024249E">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24249E">
            <w:r w:rsidRPr="007A3C25">
              <w:t>34</w:t>
            </w:r>
          </w:p>
        </w:tc>
        <w:tc>
          <w:tcPr>
            <w:tcW w:w="8201" w:type="dxa"/>
          </w:tcPr>
          <w:p w14:paraId="61D24B1D" w14:textId="77777777" w:rsidR="008A44FE" w:rsidRPr="007A3C25" w:rsidRDefault="008A44FE" w:rsidP="0024249E">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24249E">
            <w:r w:rsidRPr="007A3C25">
              <w:t>36</w:t>
            </w:r>
          </w:p>
        </w:tc>
        <w:tc>
          <w:tcPr>
            <w:tcW w:w="8201" w:type="dxa"/>
          </w:tcPr>
          <w:p w14:paraId="1DF17956" w14:textId="77777777" w:rsidR="008A44FE" w:rsidRPr="007A3C25" w:rsidRDefault="008A44FE" w:rsidP="0024249E">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24249E">
            <w:r w:rsidRPr="007A3C25">
              <w:t>38</w:t>
            </w:r>
          </w:p>
        </w:tc>
        <w:tc>
          <w:tcPr>
            <w:tcW w:w="8201" w:type="dxa"/>
          </w:tcPr>
          <w:p w14:paraId="27F1C29A" w14:textId="4DC358A4" w:rsidR="008A44FE" w:rsidRPr="007A3C25" w:rsidRDefault="008A44FE" w:rsidP="0024249E">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24249E">
            <w:r w:rsidRPr="007A3C25">
              <w:t>40</w:t>
            </w:r>
          </w:p>
        </w:tc>
        <w:tc>
          <w:tcPr>
            <w:tcW w:w="8201" w:type="dxa"/>
          </w:tcPr>
          <w:p w14:paraId="4E87B784" w14:textId="1F655DAE" w:rsidR="00AF12AD" w:rsidRPr="007A3C25" w:rsidRDefault="00AF12AD" w:rsidP="0024249E">
            <w:r w:rsidRPr="007A3C25">
              <w:t xml:space="preserve">Alkuperäisen järjestelmän lähetteen tunnus, antopäivämäärä, lähettävä laitos ja lääkäri, </w:t>
            </w:r>
            <w:proofErr w:type="spellStart"/>
            <w:r w:rsidRPr="007A3C25">
              <w:t>String</w:t>
            </w:r>
            <w:proofErr w:type="spellEnd"/>
            <w:r w:rsidRPr="007A3C25">
              <w:t>-muoto</w:t>
            </w:r>
          </w:p>
        </w:tc>
      </w:tr>
      <w:tr w:rsidR="00AF12AD" w:rsidRPr="007A3C25" w14:paraId="7574D0E8" w14:textId="77777777" w:rsidTr="00E445DC">
        <w:tc>
          <w:tcPr>
            <w:tcW w:w="1008" w:type="dxa"/>
          </w:tcPr>
          <w:p w14:paraId="316F40C8" w14:textId="73490F9A" w:rsidR="00AF12AD" w:rsidRPr="007A3C25" w:rsidRDefault="00AF12AD" w:rsidP="0024249E">
            <w:r>
              <w:t>42</w:t>
            </w:r>
          </w:p>
        </w:tc>
        <w:tc>
          <w:tcPr>
            <w:tcW w:w="8201" w:type="dxa"/>
          </w:tcPr>
          <w:p w14:paraId="141518B8" w14:textId="19D606B9" w:rsidR="0041677A" w:rsidRPr="00DC5633" w:rsidRDefault="00AF12AD" w:rsidP="0024249E">
            <w:r>
              <w:t xml:space="preserve">Hoitopalautteen tunnus ja vastuulääkäri, </w:t>
            </w:r>
            <w:proofErr w:type="spellStart"/>
            <w:r w:rsidR="006C5625">
              <w:t>S</w:t>
            </w:r>
            <w:r>
              <w:t>tring</w:t>
            </w:r>
            <w:proofErr w:type="spellEnd"/>
            <w:r>
              <w:t>-muoto</w:t>
            </w:r>
          </w:p>
        </w:tc>
      </w:tr>
      <w:tr w:rsidR="0041677A" w:rsidRPr="007A3C25" w14:paraId="646018FB" w14:textId="77777777" w:rsidTr="00E445DC">
        <w:tc>
          <w:tcPr>
            <w:tcW w:w="1008" w:type="dxa"/>
          </w:tcPr>
          <w:p w14:paraId="51B07E04" w14:textId="66A3FD5F" w:rsidR="0041677A" w:rsidRDefault="0041677A" w:rsidP="0024249E">
            <w:r>
              <w:t>43</w:t>
            </w:r>
          </w:p>
        </w:tc>
        <w:tc>
          <w:tcPr>
            <w:tcW w:w="8201" w:type="dxa"/>
          </w:tcPr>
          <w:p w14:paraId="7ADF522A" w14:textId="50FA5583" w:rsidR="0041677A" w:rsidRDefault="0041677A" w:rsidP="0024249E">
            <w:r>
              <w:t>Hoitopalautteen vastaanottaja</w:t>
            </w:r>
            <w:r w:rsidR="008F5FC7">
              <w:t xml:space="preserve"> ja vastaanottava laitos</w:t>
            </w:r>
          </w:p>
        </w:tc>
      </w:tr>
    </w:tbl>
    <w:p w14:paraId="09D1DAC1" w14:textId="77777777" w:rsidR="002B36E5" w:rsidRDefault="002B36E5" w:rsidP="0024249E"/>
    <w:p w14:paraId="1EA09EC2" w14:textId="353D4020" w:rsidR="002639D5" w:rsidRPr="00947CFE" w:rsidRDefault="009C346D" w:rsidP="0024249E">
      <w:r>
        <w:t xml:space="preserve">* </w:t>
      </w:r>
      <w:r w:rsidR="00DD70E3" w:rsidRPr="00DD5DAB">
        <w:t>Koodin mukaiseen rakenteeseen tuodaan läheteasiakirjassa vähintään vastaanottavan laitoksen nimi</w:t>
      </w:r>
    </w:p>
    <w:p w14:paraId="12F73925" w14:textId="77777777" w:rsidR="003E639A" w:rsidRDefault="003E639A" w:rsidP="0024249E"/>
    <w:p w14:paraId="3157EA8D" w14:textId="77777777" w:rsidR="003E639A" w:rsidRDefault="003E639A" w:rsidP="0024249E"/>
    <w:p w14:paraId="14CE0036" w14:textId="77777777" w:rsidR="002639D5" w:rsidRDefault="002639D5" w:rsidP="0024249E"/>
    <w:p w14:paraId="3DEADB0E" w14:textId="77777777" w:rsidR="002639D5" w:rsidRDefault="002639D5" w:rsidP="0024249E">
      <w:r w:rsidRPr="001908CA">
        <w:t>Liite B Lähetteen ja hoitopalautteen otsikot - 1.2.246.537.6.40182.2009</w:t>
      </w:r>
    </w:p>
    <w:p w14:paraId="75E26DD7" w14:textId="77777777" w:rsidR="002639D5" w:rsidRDefault="002639D5"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24249E">
            <w:r w:rsidRPr="00531231">
              <w:t>Koodi</w:t>
            </w:r>
          </w:p>
        </w:tc>
        <w:tc>
          <w:tcPr>
            <w:tcW w:w="8201" w:type="dxa"/>
          </w:tcPr>
          <w:p w14:paraId="3DB4AE69" w14:textId="77777777" w:rsidR="008A44FE" w:rsidRPr="00531231" w:rsidRDefault="008A44FE" w:rsidP="0024249E">
            <w:r w:rsidRPr="00531231">
              <w:t>Selite</w:t>
            </w:r>
          </w:p>
        </w:tc>
      </w:tr>
      <w:tr w:rsidR="008A44FE" w:rsidRPr="00AF04CE" w14:paraId="6E8F29FE" w14:textId="77777777" w:rsidTr="00E445DC">
        <w:tc>
          <w:tcPr>
            <w:tcW w:w="1008" w:type="dxa"/>
          </w:tcPr>
          <w:p w14:paraId="482BCDBC" w14:textId="77777777" w:rsidR="008A44FE" w:rsidRDefault="008A44FE" w:rsidP="0024249E">
            <w:r>
              <w:t>1</w:t>
            </w:r>
          </w:p>
        </w:tc>
        <w:tc>
          <w:tcPr>
            <w:tcW w:w="8201" w:type="dxa"/>
          </w:tcPr>
          <w:p w14:paraId="53807744" w14:textId="55F6486C" w:rsidR="008A44FE" w:rsidRDefault="008A44FE" w:rsidP="0024249E">
            <w:r w:rsidRPr="00C33753">
              <w:t>Lähetteen ja hoitopalautteen tekniset ja osapuolitiedot</w:t>
            </w:r>
            <w:r w:rsidR="00FF768A">
              <w:t>*</w:t>
            </w:r>
          </w:p>
        </w:tc>
      </w:tr>
      <w:tr w:rsidR="008A44FE" w:rsidRPr="00AF04CE" w14:paraId="455F9739" w14:textId="77777777" w:rsidTr="00E445DC">
        <w:tc>
          <w:tcPr>
            <w:tcW w:w="1008" w:type="dxa"/>
          </w:tcPr>
          <w:p w14:paraId="054AF089" w14:textId="77777777" w:rsidR="008A44FE" w:rsidRDefault="008A44FE" w:rsidP="0024249E">
            <w:r>
              <w:t>2</w:t>
            </w:r>
          </w:p>
        </w:tc>
        <w:tc>
          <w:tcPr>
            <w:tcW w:w="8201" w:type="dxa"/>
          </w:tcPr>
          <w:p w14:paraId="26FA639B" w14:textId="28B45DC2" w:rsidR="008A44FE" w:rsidRDefault="008A44FE" w:rsidP="0024249E">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24249E">
            <w:r>
              <w:t>4</w:t>
            </w:r>
          </w:p>
        </w:tc>
        <w:tc>
          <w:tcPr>
            <w:tcW w:w="8201" w:type="dxa"/>
          </w:tcPr>
          <w:p w14:paraId="76C92257" w14:textId="77777777" w:rsidR="008A44FE" w:rsidRDefault="008A44FE" w:rsidP="0024249E">
            <w:r w:rsidRPr="00C33753">
              <w:t>Lähetteen palauttamisen syy</w:t>
            </w:r>
          </w:p>
        </w:tc>
      </w:tr>
      <w:tr w:rsidR="008A44FE" w:rsidRPr="00AF04CE" w14:paraId="3BB7CD2C" w14:textId="77777777" w:rsidTr="00E445DC">
        <w:tc>
          <w:tcPr>
            <w:tcW w:w="1008" w:type="dxa"/>
          </w:tcPr>
          <w:p w14:paraId="72FABA81" w14:textId="77777777" w:rsidR="008A44FE" w:rsidRDefault="008A44FE" w:rsidP="0024249E">
            <w:r>
              <w:t>7</w:t>
            </w:r>
          </w:p>
        </w:tc>
        <w:tc>
          <w:tcPr>
            <w:tcW w:w="8201" w:type="dxa"/>
          </w:tcPr>
          <w:p w14:paraId="17D1E5B8" w14:textId="77777777" w:rsidR="008A44FE" w:rsidRDefault="008A44FE" w:rsidP="0024249E">
            <w:r w:rsidRPr="00C33753">
              <w:t>Etuudet ja eläkejärjestelyt</w:t>
            </w:r>
          </w:p>
        </w:tc>
      </w:tr>
      <w:tr w:rsidR="008A44FE" w:rsidRPr="00AF04CE" w14:paraId="666FAA66" w14:textId="77777777" w:rsidTr="00E445DC">
        <w:tc>
          <w:tcPr>
            <w:tcW w:w="1008" w:type="dxa"/>
          </w:tcPr>
          <w:p w14:paraId="4F98081F" w14:textId="77777777" w:rsidR="008A44FE" w:rsidRDefault="008A44FE" w:rsidP="0024249E">
            <w:r>
              <w:t>9</w:t>
            </w:r>
          </w:p>
        </w:tc>
        <w:tc>
          <w:tcPr>
            <w:tcW w:w="8201" w:type="dxa"/>
          </w:tcPr>
          <w:p w14:paraId="167C7E55" w14:textId="77777777" w:rsidR="008A44FE" w:rsidRDefault="008A44FE" w:rsidP="0024249E">
            <w:r w:rsidRPr="00C33753">
              <w:t>Aikaisempi hoito</w:t>
            </w:r>
          </w:p>
        </w:tc>
      </w:tr>
    </w:tbl>
    <w:p w14:paraId="15327D47" w14:textId="54036DCA" w:rsidR="00FF768A" w:rsidRPr="00DD5DAB" w:rsidRDefault="00A0037D" w:rsidP="0024249E">
      <w:r w:rsidRPr="00DD5DAB">
        <w:t>*</w:t>
      </w:r>
      <w:r w:rsidRPr="00947CFE">
        <w:t xml:space="preserve"> </w:t>
      </w:r>
      <w:r w:rsidR="00EC6833" w:rsidRPr="00947CFE">
        <w:t xml:space="preserve">Tämä otsikko on pakollinen. Muita otsikkoja käytetään </w:t>
      </w:r>
      <w:r w:rsidR="001A6D2F" w:rsidRPr="00947CFE">
        <w:t>asiakirjan sisäll</w:t>
      </w:r>
      <w:r w:rsidR="001A6D2F" w:rsidRPr="007E21CC">
        <w:t xml:space="preserve">ön </w:t>
      </w:r>
      <w:r w:rsidR="00DD5DAB" w:rsidRPr="007E21CC">
        <w:t>m</w:t>
      </w:r>
      <w:r w:rsidR="00DD5DAB" w:rsidRPr="00DD5DAB">
        <w:t>ukaan soveltaen.</w:t>
      </w:r>
    </w:p>
    <w:p w14:paraId="4ED612B4" w14:textId="77777777" w:rsidR="00FF768A" w:rsidRPr="00FF768A" w:rsidRDefault="00FF768A" w:rsidP="0024249E"/>
    <w:p w14:paraId="1B463389" w14:textId="4E02715E" w:rsidR="002639D5" w:rsidRDefault="002639D5" w:rsidP="0024249E"/>
    <w:p w14:paraId="6F33BECC" w14:textId="77777777" w:rsidR="003E639A" w:rsidRDefault="003E639A" w:rsidP="0024249E"/>
    <w:sectPr w:rsidR="003E639A" w:rsidSect="00DA15EF">
      <w:headerReference w:type="even" r:id="rId18"/>
      <w:headerReference w:type="default" r:id="rId19"/>
      <w:footerReference w:type="even" r:id="rId20"/>
      <w:footerReference w:type="default" r:id="rId21"/>
      <w:pgSz w:w="12240" w:h="15840"/>
      <w:pgMar w:top="1440" w:right="1800" w:bottom="1440" w:left="180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Tuomainen Mika" w:date="2020-04-07T22:05:00Z" w:initials="TM">
    <w:p w14:paraId="12E59B69" w14:textId="11833F1E" w:rsidR="00150A32" w:rsidRPr="00E107F8" w:rsidRDefault="00150A32" w:rsidP="0024249E">
      <w:pPr>
        <w:pStyle w:val="Kommentinteksti"/>
        <w:rPr>
          <w:highlight w:val="yellow"/>
        </w:rPr>
      </w:pPr>
      <w:r>
        <w:rPr>
          <w:rStyle w:val="Kommentinviite"/>
        </w:rPr>
        <w:annotationRef/>
      </w:r>
      <w:r w:rsidR="00E107F8" w:rsidRPr="00E107F8">
        <w:rPr>
          <w:highlight w:val="yellow"/>
        </w:rPr>
        <w:t>AVOIN ASIA</w:t>
      </w:r>
    </w:p>
    <w:p w14:paraId="4A17E116" w14:textId="77777777" w:rsidR="00150A32" w:rsidRPr="00E107F8" w:rsidRDefault="00150A32" w:rsidP="0024249E">
      <w:pPr>
        <w:pStyle w:val="Kommentinteksti"/>
        <w:rPr>
          <w:highlight w:val="yellow"/>
        </w:rPr>
      </w:pPr>
    </w:p>
    <w:p w14:paraId="11CF4DD2" w14:textId="50C3FFFC" w:rsidR="00150A32" w:rsidRDefault="00150A32" w:rsidP="00C6704D">
      <w:pPr>
        <w:pStyle w:val="Kommentinteksti"/>
      </w:pPr>
      <w:r w:rsidRPr="00E107F8">
        <w:rPr>
          <w:highlight w:val="yellow"/>
        </w:rPr>
        <w:t xml:space="preserve">Onko käytännössä mahdollinen vaatimus </w:t>
      </w:r>
      <w:proofErr w:type="spellStart"/>
      <w:r w:rsidRPr="00E107F8">
        <w:rPr>
          <w:highlight w:val="yellow"/>
        </w:rPr>
        <w:t>pikaXML</w:t>
      </w:r>
      <w:proofErr w:type="spellEnd"/>
      <w:r w:rsidRPr="00E107F8">
        <w:rPr>
          <w:highlight w:val="yellow"/>
        </w:rPr>
        <w:t xml:space="preserve"> liikenteessä liikkuvien tietojen osalta?</w:t>
      </w:r>
    </w:p>
  </w:comment>
  <w:comment w:id="53" w:author="Tuomainen Mika" w:date="2020-04-07T22:05:00Z" w:initials="TM">
    <w:p w14:paraId="0AF63B3D" w14:textId="77777777" w:rsidR="008A0A87" w:rsidRPr="00E107F8" w:rsidRDefault="00150A32" w:rsidP="008A0A87">
      <w:pPr>
        <w:pStyle w:val="Kommentinteksti"/>
        <w:rPr>
          <w:highlight w:val="yellow"/>
        </w:rPr>
      </w:pPr>
      <w:r>
        <w:rPr>
          <w:rStyle w:val="Kommentinviite"/>
        </w:rPr>
        <w:annotationRef/>
      </w:r>
      <w:r w:rsidR="008A0A87">
        <w:rPr>
          <w:rStyle w:val="Kommentinviite"/>
        </w:rPr>
        <w:annotationRef/>
      </w:r>
      <w:r w:rsidR="008A0A87" w:rsidRPr="00E107F8">
        <w:rPr>
          <w:highlight w:val="yellow"/>
        </w:rPr>
        <w:t>AVOIN ASIA</w:t>
      </w:r>
    </w:p>
    <w:p w14:paraId="234B3E05" w14:textId="77777777" w:rsidR="008A0A87" w:rsidRPr="00E107F8" w:rsidRDefault="008A0A87" w:rsidP="008A0A87">
      <w:pPr>
        <w:pStyle w:val="Kommentinteksti"/>
        <w:rPr>
          <w:highlight w:val="yellow"/>
        </w:rPr>
      </w:pPr>
    </w:p>
    <w:p w14:paraId="49EDD57B" w14:textId="18971BC3" w:rsidR="00150A32" w:rsidRDefault="008A0A87" w:rsidP="008A0A87">
      <w:pPr>
        <w:pStyle w:val="Kommentinteksti"/>
      </w:pPr>
      <w:r w:rsidRPr="00E107F8">
        <w:rPr>
          <w:highlight w:val="yellow"/>
        </w:rPr>
        <w:t xml:space="preserve">Onko käytännössä mahdollinen vaatimus </w:t>
      </w:r>
      <w:proofErr w:type="spellStart"/>
      <w:r w:rsidRPr="00E107F8">
        <w:rPr>
          <w:highlight w:val="yellow"/>
        </w:rPr>
        <w:t>pikaXML</w:t>
      </w:r>
      <w:proofErr w:type="spellEnd"/>
      <w:r w:rsidRPr="00E107F8">
        <w:rPr>
          <w:highlight w:val="yellow"/>
        </w:rPr>
        <w:t xml:space="preserve"> liikenteessä liikkuvien tietojen osalta?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CF4DD2" w15:done="0"/>
  <w15:commentEx w15:paraId="49EDD57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4743" w14:textId="77777777" w:rsidR="00150A32" w:rsidRDefault="00150A32" w:rsidP="0024249E">
      <w:r>
        <w:separator/>
      </w:r>
    </w:p>
    <w:p w14:paraId="0E33D2A0" w14:textId="77777777" w:rsidR="00150A32" w:rsidRDefault="00150A32" w:rsidP="0024249E"/>
    <w:p w14:paraId="7523EC35" w14:textId="77777777" w:rsidR="00150A32" w:rsidRDefault="00150A32" w:rsidP="0024249E"/>
    <w:p w14:paraId="7E29B445" w14:textId="77777777" w:rsidR="00150A32" w:rsidRDefault="00150A32" w:rsidP="0024249E"/>
    <w:p w14:paraId="20F5C78F" w14:textId="77777777" w:rsidR="00150A32" w:rsidRDefault="00150A32" w:rsidP="0024249E"/>
    <w:p w14:paraId="0FF5829B" w14:textId="77777777" w:rsidR="00150A32" w:rsidRDefault="00150A32" w:rsidP="0024249E"/>
    <w:p w14:paraId="58A03CFD" w14:textId="77777777" w:rsidR="00150A32" w:rsidRDefault="00150A32" w:rsidP="0024249E"/>
    <w:p w14:paraId="16509718" w14:textId="77777777" w:rsidR="00150A32" w:rsidRDefault="00150A32" w:rsidP="0024249E"/>
    <w:p w14:paraId="2CC13DC0" w14:textId="77777777" w:rsidR="00150A32" w:rsidRDefault="00150A32" w:rsidP="0024249E"/>
    <w:p w14:paraId="0C6AB3EA" w14:textId="77777777" w:rsidR="00150A32" w:rsidRDefault="00150A32" w:rsidP="0024249E"/>
    <w:p w14:paraId="7484BE38" w14:textId="77777777" w:rsidR="00150A32" w:rsidRDefault="00150A32" w:rsidP="0024249E"/>
    <w:p w14:paraId="23825C9D" w14:textId="77777777" w:rsidR="00150A32" w:rsidRDefault="00150A32" w:rsidP="0024249E"/>
    <w:p w14:paraId="5B27A6A9" w14:textId="77777777" w:rsidR="00150A32" w:rsidRDefault="00150A32" w:rsidP="0024249E"/>
    <w:p w14:paraId="1B318101" w14:textId="77777777" w:rsidR="00150A32" w:rsidRDefault="00150A32" w:rsidP="0024249E"/>
    <w:p w14:paraId="552ED482" w14:textId="77777777" w:rsidR="00150A32" w:rsidRDefault="00150A32" w:rsidP="0024249E"/>
    <w:p w14:paraId="009B7492" w14:textId="77777777" w:rsidR="00150A32" w:rsidRDefault="00150A32" w:rsidP="0024249E"/>
    <w:p w14:paraId="66D3A362" w14:textId="77777777" w:rsidR="00150A32" w:rsidRDefault="00150A32" w:rsidP="0024249E"/>
    <w:p w14:paraId="602FD618" w14:textId="77777777" w:rsidR="00150A32" w:rsidRDefault="00150A32" w:rsidP="0024249E"/>
    <w:p w14:paraId="263546D0" w14:textId="77777777" w:rsidR="00150A32" w:rsidRDefault="00150A32" w:rsidP="0024249E"/>
    <w:p w14:paraId="64EA6936" w14:textId="77777777" w:rsidR="00150A32" w:rsidRDefault="00150A32" w:rsidP="0024249E"/>
    <w:p w14:paraId="0FD319AE" w14:textId="77777777" w:rsidR="00150A32" w:rsidRDefault="00150A32" w:rsidP="0024249E"/>
    <w:p w14:paraId="308CF29E" w14:textId="77777777" w:rsidR="00150A32" w:rsidRDefault="00150A32" w:rsidP="0024249E"/>
    <w:p w14:paraId="2A44590A" w14:textId="77777777" w:rsidR="00150A32" w:rsidRDefault="00150A32" w:rsidP="0024249E"/>
    <w:p w14:paraId="1B188C9B" w14:textId="77777777" w:rsidR="00150A32" w:rsidRDefault="00150A32" w:rsidP="0024249E"/>
    <w:p w14:paraId="1C6CD274" w14:textId="77777777" w:rsidR="00150A32" w:rsidRDefault="00150A32"/>
    <w:p w14:paraId="10F897A7" w14:textId="77777777" w:rsidR="00150A32" w:rsidRDefault="00150A32" w:rsidP="003E56FE"/>
    <w:p w14:paraId="21969F79" w14:textId="77777777" w:rsidR="00150A32" w:rsidRDefault="00150A32" w:rsidP="003E56FE"/>
    <w:p w14:paraId="186B0600" w14:textId="77777777" w:rsidR="00150A32" w:rsidRDefault="00150A32" w:rsidP="003E56FE"/>
    <w:p w14:paraId="703B5E5E" w14:textId="77777777" w:rsidR="00150A32" w:rsidRDefault="00150A32" w:rsidP="003E56FE"/>
    <w:p w14:paraId="10A0E645" w14:textId="77777777" w:rsidR="00150A32" w:rsidRDefault="00150A32" w:rsidP="003E56FE"/>
    <w:p w14:paraId="6B9C478A" w14:textId="77777777" w:rsidR="00150A32" w:rsidRDefault="00150A32" w:rsidP="003E56FE"/>
  </w:endnote>
  <w:endnote w:type="continuationSeparator" w:id="0">
    <w:p w14:paraId="29F8E84D" w14:textId="77777777" w:rsidR="00150A32" w:rsidRDefault="00150A32" w:rsidP="0024249E">
      <w:r>
        <w:continuationSeparator/>
      </w:r>
    </w:p>
    <w:p w14:paraId="4CF49050" w14:textId="77777777" w:rsidR="00150A32" w:rsidRDefault="00150A32" w:rsidP="0024249E"/>
    <w:p w14:paraId="5D512BB2" w14:textId="77777777" w:rsidR="00150A32" w:rsidRDefault="00150A32" w:rsidP="0024249E"/>
    <w:p w14:paraId="0E063551" w14:textId="77777777" w:rsidR="00150A32" w:rsidRDefault="00150A32" w:rsidP="0024249E"/>
    <w:p w14:paraId="1F381C40" w14:textId="77777777" w:rsidR="00150A32" w:rsidRDefault="00150A32" w:rsidP="0024249E"/>
    <w:p w14:paraId="46A08317" w14:textId="77777777" w:rsidR="00150A32" w:rsidRDefault="00150A32" w:rsidP="0024249E"/>
    <w:p w14:paraId="16D1D9E8" w14:textId="77777777" w:rsidR="00150A32" w:rsidRDefault="00150A32" w:rsidP="0024249E"/>
    <w:p w14:paraId="0BA156E0" w14:textId="77777777" w:rsidR="00150A32" w:rsidRDefault="00150A32" w:rsidP="0024249E"/>
    <w:p w14:paraId="478E8EB0" w14:textId="77777777" w:rsidR="00150A32" w:rsidRDefault="00150A32" w:rsidP="0024249E"/>
    <w:p w14:paraId="4304E26F" w14:textId="77777777" w:rsidR="00150A32" w:rsidRDefault="00150A32" w:rsidP="0024249E"/>
    <w:p w14:paraId="2D6F96C4" w14:textId="77777777" w:rsidR="00150A32" w:rsidRDefault="00150A32" w:rsidP="0024249E"/>
    <w:p w14:paraId="2CF799E6" w14:textId="77777777" w:rsidR="00150A32" w:rsidRDefault="00150A32" w:rsidP="0024249E"/>
    <w:p w14:paraId="31D7C4FA" w14:textId="77777777" w:rsidR="00150A32" w:rsidRDefault="00150A32" w:rsidP="0024249E"/>
    <w:p w14:paraId="3DAC7C0B" w14:textId="77777777" w:rsidR="00150A32" w:rsidRDefault="00150A32" w:rsidP="0024249E"/>
    <w:p w14:paraId="1D1F87F1" w14:textId="77777777" w:rsidR="00150A32" w:rsidRDefault="00150A32" w:rsidP="0024249E"/>
    <w:p w14:paraId="5DAEE923" w14:textId="77777777" w:rsidR="00150A32" w:rsidRDefault="00150A32" w:rsidP="0024249E"/>
    <w:p w14:paraId="1A32D396" w14:textId="77777777" w:rsidR="00150A32" w:rsidRDefault="00150A32" w:rsidP="0024249E"/>
    <w:p w14:paraId="2AEBDC3D" w14:textId="77777777" w:rsidR="00150A32" w:rsidRDefault="00150A32" w:rsidP="0024249E"/>
    <w:p w14:paraId="356CD339" w14:textId="77777777" w:rsidR="00150A32" w:rsidRDefault="00150A32" w:rsidP="0024249E"/>
    <w:p w14:paraId="2AEFFAFD" w14:textId="77777777" w:rsidR="00150A32" w:rsidRDefault="00150A32" w:rsidP="0024249E"/>
    <w:p w14:paraId="537C881D" w14:textId="77777777" w:rsidR="00150A32" w:rsidRDefault="00150A32" w:rsidP="0024249E"/>
    <w:p w14:paraId="6B7E8FF5" w14:textId="77777777" w:rsidR="00150A32" w:rsidRDefault="00150A32" w:rsidP="0024249E"/>
    <w:p w14:paraId="71659885" w14:textId="77777777" w:rsidR="00150A32" w:rsidRDefault="00150A32" w:rsidP="0024249E"/>
    <w:p w14:paraId="61992385" w14:textId="77777777" w:rsidR="00150A32" w:rsidRDefault="00150A32" w:rsidP="0024249E"/>
    <w:p w14:paraId="13D1B437" w14:textId="77777777" w:rsidR="00150A32" w:rsidRDefault="00150A32"/>
    <w:p w14:paraId="6A605C2F" w14:textId="77777777" w:rsidR="00150A32" w:rsidRDefault="00150A32" w:rsidP="003E56FE"/>
    <w:p w14:paraId="2B3B675A" w14:textId="77777777" w:rsidR="00150A32" w:rsidRDefault="00150A32" w:rsidP="003E56FE"/>
    <w:p w14:paraId="3FFFB7FD" w14:textId="77777777" w:rsidR="00150A32" w:rsidRDefault="00150A32" w:rsidP="003E56FE"/>
    <w:p w14:paraId="17170821" w14:textId="77777777" w:rsidR="00150A32" w:rsidRDefault="00150A32" w:rsidP="003E56FE"/>
    <w:p w14:paraId="059CDBBD" w14:textId="77777777" w:rsidR="00150A32" w:rsidRDefault="00150A32" w:rsidP="003E56FE"/>
    <w:p w14:paraId="2DAC5ABD" w14:textId="77777777" w:rsidR="00150A32" w:rsidRDefault="00150A32" w:rsidP="003E56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0446" w14:textId="77777777" w:rsidR="00150A32" w:rsidRDefault="00150A32" w:rsidP="0024249E">
    <w:pPr>
      <w:pStyle w:val="Alatunniste"/>
    </w:pPr>
  </w:p>
  <w:p w14:paraId="76AADD8C" w14:textId="77777777" w:rsidR="00150A32" w:rsidRDefault="00150A32" w:rsidP="0024249E"/>
  <w:p w14:paraId="14024830" w14:textId="77777777" w:rsidR="00150A32" w:rsidRDefault="00150A32" w:rsidP="0024249E"/>
  <w:p w14:paraId="36980486" w14:textId="77777777" w:rsidR="00150A32" w:rsidRDefault="00150A32" w:rsidP="0024249E"/>
  <w:p w14:paraId="44B6134B" w14:textId="77777777" w:rsidR="00150A32" w:rsidRDefault="00150A32" w:rsidP="0024249E"/>
  <w:p w14:paraId="30A21171" w14:textId="77777777" w:rsidR="00150A32" w:rsidRDefault="00150A32" w:rsidP="0024249E"/>
  <w:p w14:paraId="5C04CFB6" w14:textId="77777777" w:rsidR="00150A32" w:rsidRDefault="00150A32" w:rsidP="0024249E"/>
  <w:p w14:paraId="0B36FAB0" w14:textId="77777777" w:rsidR="00150A32" w:rsidRDefault="00150A32" w:rsidP="0024249E"/>
  <w:p w14:paraId="48B62B6F" w14:textId="77777777" w:rsidR="00150A32" w:rsidRDefault="00150A32" w:rsidP="0024249E"/>
  <w:p w14:paraId="0A28259B" w14:textId="77777777" w:rsidR="00150A32" w:rsidRDefault="00150A32" w:rsidP="0024249E"/>
  <w:p w14:paraId="141FB33F" w14:textId="77777777" w:rsidR="00150A32" w:rsidRDefault="00150A32" w:rsidP="0024249E"/>
  <w:p w14:paraId="3C80FFF5" w14:textId="77777777" w:rsidR="00150A32" w:rsidRDefault="00150A32" w:rsidP="0024249E"/>
  <w:p w14:paraId="69812761" w14:textId="77777777" w:rsidR="00150A32" w:rsidRDefault="00150A32" w:rsidP="0024249E"/>
  <w:p w14:paraId="2CC27960" w14:textId="77777777" w:rsidR="00150A32" w:rsidRDefault="00150A32" w:rsidP="0024249E"/>
  <w:p w14:paraId="11E26206" w14:textId="77777777" w:rsidR="00150A32" w:rsidRDefault="00150A32"/>
  <w:p w14:paraId="28667EBA" w14:textId="77777777" w:rsidR="00150A32" w:rsidRDefault="00150A32"/>
  <w:p w14:paraId="3C243514" w14:textId="77777777" w:rsidR="00150A32" w:rsidRDefault="00150A32" w:rsidP="003E56FE"/>
  <w:p w14:paraId="0794B971" w14:textId="77777777" w:rsidR="00150A32" w:rsidRDefault="00150A32" w:rsidP="003E56FE"/>
  <w:p w14:paraId="5F142402" w14:textId="77777777" w:rsidR="00150A32" w:rsidRDefault="00150A32" w:rsidP="003E56FE"/>
  <w:p w14:paraId="54CE355D" w14:textId="77777777" w:rsidR="00150A32" w:rsidRDefault="00150A32" w:rsidP="003E56FE"/>
  <w:p w14:paraId="5B032E46" w14:textId="77777777" w:rsidR="00150A32" w:rsidRDefault="00150A32" w:rsidP="003E56FE"/>
  <w:p w14:paraId="1F6EBE03" w14:textId="77777777" w:rsidR="00150A32" w:rsidRDefault="00150A32" w:rsidP="003E56F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514BE" w14:textId="161E3B5A" w:rsidR="00150A32" w:rsidRDefault="00150A32" w:rsidP="00C456F7">
    <w:pPr>
      <w:pStyle w:val="Alatunniste"/>
    </w:pPr>
    <w:r>
      <w:rPr>
        <w:rStyle w:val="Sivunumero"/>
      </w:rPr>
      <w:fldChar w:fldCharType="begin"/>
    </w:r>
    <w:r>
      <w:rPr>
        <w:rStyle w:val="Sivunumero"/>
      </w:rPr>
      <w:instrText xml:space="preserve"> PAGE </w:instrText>
    </w:r>
    <w:r>
      <w:rPr>
        <w:rStyle w:val="Sivunumero"/>
      </w:rPr>
      <w:fldChar w:fldCharType="separate"/>
    </w:r>
    <w:r w:rsidR="00027C8C">
      <w:rPr>
        <w:rStyle w:val="Sivunumero"/>
        <w:noProof/>
      </w:rPr>
      <w:t>11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027C8C">
      <w:rPr>
        <w:rStyle w:val="Sivunumero"/>
        <w:noProof/>
      </w:rPr>
      <w:t>32</w:t>
    </w:r>
    <w:r>
      <w:rPr>
        <w:rStyle w:val="Sivunumero"/>
      </w:rPr>
      <w:fldChar w:fldCharType="end"/>
    </w:r>
  </w:p>
  <w:p w14:paraId="3D1C36C2" w14:textId="77777777" w:rsidR="00150A32" w:rsidRDefault="00150A32" w:rsidP="0024249E"/>
  <w:p w14:paraId="03A7A03D" w14:textId="77777777" w:rsidR="00150A32" w:rsidRDefault="00150A32"/>
  <w:p w14:paraId="58558FBF" w14:textId="77777777" w:rsidR="00150A32" w:rsidRDefault="00150A32"/>
  <w:p w14:paraId="4F22CD3B" w14:textId="77777777" w:rsidR="00150A32" w:rsidRDefault="00150A32" w:rsidP="003E56FE"/>
  <w:p w14:paraId="2AB53F18" w14:textId="77777777" w:rsidR="00150A32" w:rsidRDefault="00150A32" w:rsidP="003E56FE"/>
  <w:p w14:paraId="218E0CCA" w14:textId="77777777" w:rsidR="00150A32" w:rsidRDefault="00150A32" w:rsidP="003E56FE"/>
  <w:p w14:paraId="67F5F476" w14:textId="77777777" w:rsidR="00150A32" w:rsidRDefault="00150A32" w:rsidP="003E56FE"/>
  <w:p w14:paraId="05703A3E" w14:textId="77777777" w:rsidR="00150A32" w:rsidRDefault="00150A32" w:rsidP="003E56FE"/>
  <w:p w14:paraId="298920D0" w14:textId="77777777" w:rsidR="00150A32" w:rsidRDefault="00150A32" w:rsidP="003E56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6F585" w14:textId="77777777" w:rsidR="00150A32" w:rsidRDefault="00150A32" w:rsidP="0024249E">
      <w:r>
        <w:separator/>
      </w:r>
    </w:p>
    <w:p w14:paraId="5F55F1C4" w14:textId="77777777" w:rsidR="00150A32" w:rsidRDefault="00150A32" w:rsidP="0024249E"/>
    <w:p w14:paraId="7F28CF1B" w14:textId="77777777" w:rsidR="00150A32" w:rsidRDefault="00150A32" w:rsidP="0024249E"/>
    <w:p w14:paraId="5B9E3605" w14:textId="77777777" w:rsidR="00150A32" w:rsidRDefault="00150A32" w:rsidP="0024249E"/>
    <w:p w14:paraId="5F8B375B" w14:textId="77777777" w:rsidR="00150A32" w:rsidRDefault="00150A32" w:rsidP="0024249E"/>
    <w:p w14:paraId="7AD77A38" w14:textId="77777777" w:rsidR="00150A32" w:rsidRDefault="00150A32" w:rsidP="0024249E"/>
    <w:p w14:paraId="3778A038" w14:textId="77777777" w:rsidR="00150A32" w:rsidRDefault="00150A32" w:rsidP="0024249E"/>
    <w:p w14:paraId="29A75126" w14:textId="77777777" w:rsidR="00150A32" w:rsidRDefault="00150A32" w:rsidP="0024249E"/>
    <w:p w14:paraId="12E0D940" w14:textId="77777777" w:rsidR="00150A32" w:rsidRDefault="00150A32" w:rsidP="0024249E"/>
    <w:p w14:paraId="56FB39CD" w14:textId="77777777" w:rsidR="00150A32" w:rsidRDefault="00150A32" w:rsidP="0024249E"/>
    <w:p w14:paraId="7EE5473C" w14:textId="77777777" w:rsidR="00150A32" w:rsidRDefault="00150A32" w:rsidP="0024249E"/>
    <w:p w14:paraId="3CEAB9DD" w14:textId="77777777" w:rsidR="00150A32" w:rsidRDefault="00150A32" w:rsidP="0024249E"/>
    <w:p w14:paraId="13E930E0" w14:textId="77777777" w:rsidR="00150A32" w:rsidRDefault="00150A32" w:rsidP="0024249E"/>
    <w:p w14:paraId="7404AFD4" w14:textId="77777777" w:rsidR="00150A32" w:rsidRDefault="00150A32" w:rsidP="0024249E"/>
    <w:p w14:paraId="72DA4987" w14:textId="77777777" w:rsidR="00150A32" w:rsidRDefault="00150A32" w:rsidP="0024249E"/>
    <w:p w14:paraId="3B43C770" w14:textId="77777777" w:rsidR="00150A32" w:rsidRDefault="00150A32" w:rsidP="0024249E"/>
    <w:p w14:paraId="3246F638" w14:textId="77777777" w:rsidR="00150A32" w:rsidRDefault="00150A32" w:rsidP="0024249E"/>
    <w:p w14:paraId="676096B6" w14:textId="77777777" w:rsidR="00150A32" w:rsidRDefault="00150A32" w:rsidP="0024249E"/>
    <w:p w14:paraId="7F82B22F" w14:textId="77777777" w:rsidR="00150A32" w:rsidRDefault="00150A32" w:rsidP="0024249E"/>
    <w:p w14:paraId="53FAAEC2" w14:textId="77777777" w:rsidR="00150A32" w:rsidRDefault="00150A32" w:rsidP="0024249E"/>
    <w:p w14:paraId="530F21B7" w14:textId="77777777" w:rsidR="00150A32" w:rsidRDefault="00150A32" w:rsidP="0024249E"/>
    <w:p w14:paraId="068D5023" w14:textId="77777777" w:rsidR="00150A32" w:rsidRDefault="00150A32" w:rsidP="0024249E"/>
    <w:p w14:paraId="7647FC58" w14:textId="77777777" w:rsidR="00150A32" w:rsidRDefault="00150A32" w:rsidP="0024249E"/>
    <w:p w14:paraId="42A8AD8F" w14:textId="77777777" w:rsidR="00150A32" w:rsidRDefault="00150A32" w:rsidP="0024249E"/>
    <w:p w14:paraId="38868432" w14:textId="77777777" w:rsidR="00150A32" w:rsidRDefault="00150A32"/>
    <w:p w14:paraId="1ED46561" w14:textId="77777777" w:rsidR="00150A32" w:rsidRDefault="00150A32" w:rsidP="003E56FE"/>
    <w:p w14:paraId="4F05B714" w14:textId="77777777" w:rsidR="00150A32" w:rsidRDefault="00150A32" w:rsidP="003E56FE"/>
    <w:p w14:paraId="6B6F270A" w14:textId="77777777" w:rsidR="00150A32" w:rsidRDefault="00150A32" w:rsidP="003E56FE"/>
    <w:p w14:paraId="7F2E74FC" w14:textId="77777777" w:rsidR="00150A32" w:rsidRDefault="00150A32" w:rsidP="003E56FE"/>
    <w:p w14:paraId="0B1918C9" w14:textId="77777777" w:rsidR="00150A32" w:rsidRDefault="00150A32" w:rsidP="003E56FE"/>
    <w:p w14:paraId="6677EEF7" w14:textId="77777777" w:rsidR="00150A32" w:rsidRDefault="00150A32" w:rsidP="003E56FE"/>
  </w:footnote>
  <w:footnote w:type="continuationSeparator" w:id="0">
    <w:p w14:paraId="006E1EBF" w14:textId="77777777" w:rsidR="00150A32" w:rsidRDefault="00150A32" w:rsidP="0024249E">
      <w:r>
        <w:continuationSeparator/>
      </w:r>
    </w:p>
    <w:p w14:paraId="1B9E30EC" w14:textId="77777777" w:rsidR="00150A32" w:rsidRDefault="00150A32" w:rsidP="0024249E"/>
    <w:p w14:paraId="1EC795AB" w14:textId="77777777" w:rsidR="00150A32" w:rsidRDefault="00150A32" w:rsidP="0024249E"/>
    <w:p w14:paraId="69C58E7B" w14:textId="77777777" w:rsidR="00150A32" w:rsidRDefault="00150A32" w:rsidP="0024249E"/>
    <w:p w14:paraId="5AF80692" w14:textId="77777777" w:rsidR="00150A32" w:rsidRDefault="00150A32" w:rsidP="0024249E"/>
    <w:p w14:paraId="7820F730" w14:textId="77777777" w:rsidR="00150A32" w:rsidRDefault="00150A32" w:rsidP="0024249E"/>
    <w:p w14:paraId="23B7D8B6" w14:textId="77777777" w:rsidR="00150A32" w:rsidRDefault="00150A32" w:rsidP="0024249E"/>
    <w:p w14:paraId="5F0183B9" w14:textId="77777777" w:rsidR="00150A32" w:rsidRDefault="00150A32" w:rsidP="0024249E"/>
    <w:p w14:paraId="58274698" w14:textId="77777777" w:rsidR="00150A32" w:rsidRDefault="00150A32" w:rsidP="0024249E"/>
    <w:p w14:paraId="75CC0EC1" w14:textId="77777777" w:rsidR="00150A32" w:rsidRDefault="00150A32" w:rsidP="0024249E"/>
    <w:p w14:paraId="305F04A4" w14:textId="77777777" w:rsidR="00150A32" w:rsidRDefault="00150A32" w:rsidP="0024249E"/>
    <w:p w14:paraId="4841CB3D" w14:textId="77777777" w:rsidR="00150A32" w:rsidRDefault="00150A32" w:rsidP="0024249E"/>
    <w:p w14:paraId="1F1EBDD3" w14:textId="77777777" w:rsidR="00150A32" w:rsidRDefault="00150A32" w:rsidP="0024249E"/>
    <w:p w14:paraId="7965193F" w14:textId="77777777" w:rsidR="00150A32" w:rsidRDefault="00150A32" w:rsidP="0024249E"/>
    <w:p w14:paraId="36867EAC" w14:textId="77777777" w:rsidR="00150A32" w:rsidRDefault="00150A32" w:rsidP="0024249E"/>
    <w:p w14:paraId="60B65ED4" w14:textId="77777777" w:rsidR="00150A32" w:rsidRDefault="00150A32" w:rsidP="0024249E"/>
    <w:p w14:paraId="4F60DCC2" w14:textId="77777777" w:rsidR="00150A32" w:rsidRDefault="00150A32" w:rsidP="0024249E"/>
    <w:p w14:paraId="5201CDFA" w14:textId="77777777" w:rsidR="00150A32" w:rsidRDefault="00150A32" w:rsidP="0024249E"/>
    <w:p w14:paraId="2A47BEF2" w14:textId="77777777" w:rsidR="00150A32" w:rsidRDefault="00150A32" w:rsidP="0024249E"/>
    <w:p w14:paraId="1D751C90" w14:textId="77777777" w:rsidR="00150A32" w:rsidRDefault="00150A32" w:rsidP="0024249E"/>
    <w:p w14:paraId="30D58134" w14:textId="77777777" w:rsidR="00150A32" w:rsidRDefault="00150A32" w:rsidP="0024249E"/>
    <w:p w14:paraId="09CA66E9" w14:textId="77777777" w:rsidR="00150A32" w:rsidRDefault="00150A32" w:rsidP="0024249E"/>
    <w:p w14:paraId="34DAA2E8" w14:textId="77777777" w:rsidR="00150A32" w:rsidRDefault="00150A32" w:rsidP="0024249E"/>
    <w:p w14:paraId="42A862D7" w14:textId="77777777" w:rsidR="00150A32" w:rsidRDefault="00150A32" w:rsidP="0024249E"/>
    <w:p w14:paraId="3EA062ED" w14:textId="77777777" w:rsidR="00150A32" w:rsidRDefault="00150A32"/>
    <w:p w14:paraId="503D800A" w14:textId="77777777" w:rsidR="00150A32" w:rsidRDefault="00150A32" w:rsidP="003E56FE"/>
    <w:p w14:paraId="653EF349" w14:textId="77777777" w:rsidR="00150A32" w:rsidRDefault="00150A32" w:rsidP="003E56FE"/>
    <w:p w14:paraId="674A987F" w14:textId="77777777" w:rsidR="00150A32" w:rsidRDefault="00150A32" w:rsidP="003E56FE"/>
    <w:p w14:paraId="5E38B8CE" w14:textId="77777777" w:rsidR="00150A32" w:rsidRDefault="00150A32" w:rsidP="003E56FE"/>
    <w:p w14:paraId="7A77CCEE" w14:textId="77777777" w:rsidR="00150A32" w:rsidRDefault="00150A32" w:rsidP="003E56FE"/>
    <w:p w14:paraId="71F98313" w14:textId="77777777" w:rsidR="00150A32" w:rsidRDefault="00150A32" w:rsidP="003E56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3C01" w14:textId="77777777" w:rsidR="00150A32" w:rsidRDefault="00150A32" w:rsidP="0024249E"/>
  <w:p w14:paraId="369FDABD" w14:textId="77777777" w:rsidR="00150A32" w:rsidRDefault="00150A32" w:rsidP="0024249E"/>
  <w:p w14:paraId="2D975F7A" w14:textId="77777777" w:rsidR="00150A32" w:rsidRDefault="00150A32" w:rsidP="0024249E"/>
  <w:p w14:paraId="2336847E" w14:textId="77777777" w:rsidR="00150A32" w:rsidRDefault="00150A32" w:rsidP="0024249E"/>
  <w:p w14:paraId="7D859FF3" w14:textId="77777777" w:rsidR="00150A32" w:rsidRDefault="00150A32" w:rsidP="0024249E"/>
  <w:p w14:paraId="0A5626BD" w14:textId="77777777" w:rsidR="00150A32" w:rsidRDefault="00150A32" w:rsidP="0024249E"/>
  <w:p w14:paraId="2618E512" w14:textId="77777777" w:rsidR="00150A32" w:rsidRDefault="00150A32" w:rsidP="0024249E"/>
  <w:p w14:paraId="2418B729" w14:textId="77777777" w:rsidR="00150A32" w:rsidRDefault="00150A32" w:rsidP="0024249E"/>
  <w:p w14:paraId="63376EA4" w14:textId="77777777" w:rsidR="00150A32" w:rsidRDefault="00150A32" w:rsidP="0024249E"/>
  <w:p w14:paraId="609C861B" w14:textId="77777777" w:rsidR="00150A32" w:rsidRDefault="00150A32" w:rsidP="0024249E"/>
  <w:p w14:paraId="6FD1B5AA" w14:textId="77777777" w:rsidR="00150A32" w:rsidRDefault="00150A32" w:rsidP="0024249E"/>
  <w:p w14:paraId="5B331E43" w14:textId="77777777" w:rsidR="00150A32" w:rsidRDefault="00150A32" w:rsidP="0024249E"/>
  <w:p w14:paraId="531CD292" w14:textId="77777777" w:rsidR="00150A32" w:rsidRDefault="00150A32" w:rsidP="0024249E"/>
  <w:p w14:paraId="13C709E7" w14:textId="77777777" w:rsidR="00150A32" w:rsidRDefault="00150A32" w:rsidP="0024249E"/>
  <w:p w14:paraId="55D394BF" w14:textId="77777777" w:rsidR="00150A32" w:rsidRDefault="00150A32" w:rsidP="0024249E"/>
  <w:p w14:paraId="30FE3536" w14:textId="77777777" w:rsidR="00150A32" w:rsidRDefault="00150A32" w:rsidP="0024249E"/>
  <w:p w14:paraId="234C1995" w14:textId="77777777" w:rsidR="00150A32" w:rsidRDefault="00150A32" w:rsidP="0024249E"/>
  <w:p w14:paraId="397E2F1D" w14:textId="77777777" w:rsidR="00150A32" w:rsidRDefault="00150A32" w:rsidP="0024249E"/>
  <w:p w14:paraId="38E2380A" w14:textId="77777777" w:rsidR="00150A32" w:rsidRDefault="00150A32" w:rsidP="0024249E"/>
  <w:p w14:paraId="598C9C91" w14:textId="77777777" w:rsidR="00150A32" w:rsidRDefault="00150A32" w:rsidP="0024249E"/>
  <w:p w14:paraId="025F44B7" w14:textId="77777777" w:rsidR="00150A32" w:rsidRDefault="00150A32" w:rsidP="0024249E"/>
  <w:p w14:paraId="1BDBD263" w14:textId="77777777" w:rsidR="00150A32" w:rsidRDefault="00150A32" w:rsidP="0024249E"/>
  <w:p w14:paraId="5B22D265" w14:textId="77777777" w:rsidR="00150A32" w:rsidRDefault="00150A32" w:rsidP="0024249E"/>
  <w:p w14:paraId="61EE4089" w14:textId="77777777" w:rsidR="00150A32" w:rsidRDefault="00150A32" w:rsidP="0024249E"/>
  <w:p w14:paraId="0C2EAB6D" w14:textId="77777777" w:rsidR="00150A32" w:rsidRDefault="00150A32" w:rsidP="0024249E"/>
  <w:p w14:paraId="75733E66" w14:textId="77777777" w:rsidR="00150A32" w:rsidRDefault="00150A32" w:rsidP="0024249E"/>
  <w:p w14:paraId="612DCC09" w14:textId="77777777" w:rsidR="00150A32" w:rsidRDefault="00150A32" w:rsidP="0024249E"/>
  <w:p w14:paraId="34F94E36" w14:textId="77777777" w:rsidR="00150A32" w:rsidRDefault="00150A32" w:rsidP="0024249E"/>
  <w:p w14:paraId="5B3A3865" w14:textId="77777777" w:rsidR="00150A32" w:rsidRDefault="00150A32" w:rsidP="0024249E"/>
  <w:p w14:paraId="63925F2B" w14:textId="77777777" w:rsidR="00150A32" w:rsidRDefault="00150A32" w:rsidP="0024249E"/>
  <w:p w14:paraId="4253D42D" w14:textId="77777777" w:rsidR="00150A32" w:rsidRDefault="00150A32" w:rsidP="0024249E"/>
  <w:p w14:paraId="12BE7DCF" w14:textId="77777777" w:rsidR="00150A32" w:rsidRDefault="00150A32" w:rsidP="0024249E"/>
  <w:p w14:paraId="156A8AD9" w14:textId="77777777" w:rsidR="00150A32" w:rsidRDefault="00150A32" w:rsidP="0024249E"/>
  <w:p w14:paraId="5A98182F" w14:textId="77777777" w:rsidR="00150A32" w:rsidRDefault="00150A32" w:rsidP="0024249E"/>
  <w:p w14:paraId="3189018B" w14:textId="77777777" w:rsidR="00150A32" w:rsidRDefault="00150A32" w:rsidP="0024249E"/>
  <w:p w14:paraId="1B2CCCC7" w14:textId="77777777" w:rsidR="00150A32" w:rsidRDefault="00150A32" w:rsidP="0024249E"/>
  <w:p w14:paraId="1D842CC5" w14:textId="77777777" w:rsidR="00150A32" w:rsidRDefault="00150A32" w:rsidP="0024249E"/>
  <w:p w14:paraId="6E62F1E9" w14:textId="77777777" w:rsidR="00150A32" w:rsidRDefault="00150A32" w:rsidP="0024249E"/>
  <w:p w14:paraId="12943DEC" w14:textId="77777777" w:rsidR="00150A32" w:rsidRDefault="00150A32"/>
  <w:p w14:paraId="43BE7F5A" w14:textId="77777777" w:rsidR="00150A32" w:rsidRDefault="00150A32" w:rsidP="003E56FE"/>
  <w:p w14:paraId="6BAE4654" w14:textId="77777777" w:rsidR="00150A32" w:rsidRDefault="00150A32" w:rsidP="003E56FE"/>
  <w:p w14:paraId="2CE22E5C" w14:textId="77777777" w:rsidR="00150A32" w:rsidRDefault="00150A32" w:rsidP="003E56FE"/>
  <w:p w14:paraId="42322568" w14:textId="77777777" w:rsidR="00150A32" w:rsidRDefault="00150A32" w:rsidP="003E56FE"/>
  <w:p w14:paraId="0511CCF1" w14:textId="77777777" w:rsidR="00150A32" w:rsidRDefault="00150A32" w:rsidP="003E56FE"/>
  <w:p w14:paraId="1BE3EF0B" w14:textId="77777777" w:rsidR="00150A32" w:rsidRDefault="00150A32" w:rsidP="003E56F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1020" w14:textId="3EAE9ACB" w:rsidR="00150A32" w:rsidRDefault="00150A32" w:rsidP="0024249E">
    <w:pPr>
      <w:pStyle w:val="Yltunniste"/>
    </w:pPr>
    <w:r>
      <w:t>Kanta Lähetteen ja hoitopalautteen CDA R2-rakenne v6.0 RC1 4.6.2020</w:t>
    </w:r>
  </w:p>
  <w:p w14:paraId="7A7F9F0C" w14:textId="77777777" w:rsidR="00150A32" w:rsidRDefault="00150A32" w:rsidP="0024249E">
    <w:r>
      <w:t>_____________________________________________________________________</w:t>
    </w:r>
  </w:p>
  <w:p w14:paraId="3561E299" w14:textId="77777777" w:rsidR="00150A32" w:rsidRDefault="00150A32"/>
  <w:p w14:paraId="2FBF9DE4" w14:textId="77777777" w:rsidR="00150A32" w:rsidRDefault="00150A32"/>
  <w:p w14:paraId="05393C35" w14:textId="77777777" w:rsidR="00150A32" w:rsidRDefault="00150A32" w:rsidP="003E56FE"/>
  <w:p w14:paraId="7F25C974" w14:textId="77777777" w:rsidR="00150A32" w:rsidRDefault="00150A32" w:rsidP="003E56FE"/>
  <w:p w14:paraId="3C7E9CA3" w14:textId="77777777" w:rsidR="00150A32" w:rsidRDefault="00150A32" w:rsidP="003E56FE"/>
  <w:p w14:paraId="4FE68A53" w14:textId="77777777" w:rsidR="00150A32" w:rsidRDefault="00150A32" w:rsidP="003E56FE"/>
  <w:p w14:paraId="363692F4" w14:textId="77777777" w:rsidR="00150A32" w:rsidRDefault="00150A32" w:rsidP="003E56FE"/>
  <w:p w14:paraId="1589CC29" w14:textId="77777777" w:rsidR="00150A32" w:rsidRDefault="00150A32" w:rsidP="003E56F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44D324A0"/>
    <w:multiLevelType w:val="hybridMultilevel"/>
    <w:tmpl w:val="8A2A0B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4"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6"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9"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41"/>
  </w:num>
  <w:num w:numId="2">
    <w:abstractNumId w:val="20"/>
  </w:num>
  <w:num w:numId="3">
    <w:abstractNumId w:val="37"/>
  </w:num>
  <w:num w:numId="4">
    <w:abstractNumId w:val="11"/>
  </w:num>
  <w:num w:numId="5">
    <w:abstractNumId w:val="39"/>
  </w:num>
  <w:num w:numId="6">
    <w:abstractNumId w:val="17"/>
  </w:num>
  <w:num w:numId="7">
    <w:abstractNumId w:val="14"/>
  </w:num>
  <w:num w:numId="8">
    <w:abstractNumId w:val="19"/>
  </w:num>
  <w:num w:numId="9">
    <w:abstractNumId w:val="33"/>
  </w:num>
  <w:num w:numId="10">
    <w:abstractNumId w:val="34"/>
  </w:num>
  <w:num w:numId="11">
    <w:abstractNumId w:val="25"/>
  </w:num>
  <w:num w:numId="12">
    <w:abstractNumId w:val="10"/>
  </w:num>
  <w:num w:numId="13">
    <w:abstractNumId w:val="3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2"/>
  </w:num>
  <w:num w:numId="26">
    <w:abstractNumId w:val="18"/>
  </w:num>
  <w:num w:numId="27">
    <w:abstractNumId w:val="28"/>
  </w:num>
  <w:num w:numId="28">
    <w:abstractNumId w:val="26"/>
  </w:num>
  <w:num w:numId="29">
    <w:abstractNumId w:val="27"/>
  </w:num>
  <w:num w:numId="30">
    <w:abstractNumId w:val="35"/>
  </w:num>
  <w:num w:numId="31">
    <w:abstractNumId w:val="31"/>
  </w:num>
  <w:num w:numId="32">
    <w:abstractNumId w:val="38"/>
  </w:num>
  <w:num w:numId="33">
    <w:abstractNumId w:val="12"/>
  </w:num>
  <w:num w:numId="34">
    <w:abstractNumId w:val="16"/>
  </w:num>
  <w:num w:numId="35">
    <w:abstractNumId w:val="23"/>
  </w:num>
  <w:num w:numId="36">
    <w:abstractNumId w:val="32"/>
  </w:num>
  <w:num w:numId="37">
    <w:abstractNumId w:val="30"/>
  </w:num>
  <w:num w:numId="38">
    <w:abstractNumId w:val="13"/>
  </w:num>
  <w:num w:numId="39">
    <w:abstractNumId w:val="15"/>
  </w:num>
  <w:num w:numId="40">
    <w:abstractNumId w:val="43"/>
  </w:num>
  <w:num w:numId="41">
    <w:abstractNumId w:val="21"/>
  </w:num>
  <w:num w:numId="42">
    <w:abstractNumId w:val="40"/>
  </w:num>
  <w:num w:numId="43">
    <w:abstractNumId w:val="24"/>
  </w:num>
  <w:num w:numId="44">
    <w:abstractNumId w:val="29"/>
  </w:num>
  <w:num w:numId="45">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omainen Mika">
    <w15:presenceInfo w15:providerId="AD" w15:userId="S-1-5-21-3121845505-432103665-3658532612-42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i-FI"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27C8C"/>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668A9"/>
    <w:rsid w:val="0007251B"/>
    <w:rsid w:val="0007319C"/>
    <w:rsid w:val="000734D0"/>
    <w:rsid w:val="00074DFC"/>
    <w:rsid w:val="000750E7"/>
    <w:rsid w:val="0007542E"/>
    <w:rsid w:val="0007633B"/>
    <w:rsid w:val="00076B98"/>
    <w:rsid w:val="00081146"/>
    <w:rsid w:val="00081577"/>
    <w:rsid w:val="00085945"/>
    <w:rsid w:val="000868E6"/>
    <w:rsid w:val="00090F4E"/>
    <w:rsid w:val="00091637"/>
    <w:rsid w:val="00093255"/>
    <w:rsid w:val="000933E5"/>
    <w:rsid w:val="00096DE3"/>
    <w:rsid w:val="00097921"/>
    <w:rsid w:val="000A2A11"/>
    <w:rsid w:val="000A361C"/>
    <w:rsid w:val="000A4E01"/>
    <w:rsid w:val="000A684C"/>
    <w:rsid w:val="000A74CE"/>
    <w:rsid w:val="000B56A6"/>
    <w:rsid w:val="000B7C3D"/>
    <w:rsid w:val="000C625D"/>
    <w:rsid w:val="000D1932"/>
    <w:rsid w:val="000D69E1"/>
    <w:rsid w:val="000D7324"/>
    <w:rsid w:val="000D74E4"/>
    <w:rsid w:val="000E093B"/>
    <w:rsid w:val="000E13B0"/>
    <w:rsid w:val="000E25CB"/>
    <w:rsid w:val="000E3048"/>
    <w:rsid w:val="000E702D"/>
    <w:rsid w:val="000F2FE3"/>
    <w:rsid w:val="000F36E7"/>
    <w:rsid w:val="000F3CD3"/>
    <w:rsid w:val="000F72BB"/>
    <w:rsid w:val="001006A0"/>
    <w:rsid w:val="00100E61"/>
    <w:rsid w:val="00101CA6"/>
    <w:rsid w:val="00102295"/>
    <w:rsid w:val="00111A47"/>
    <w:rsid w:val="00123A68"/>
    <w:rsid w:val="0012625D"/>
    <w:rsid w:val="00132F9A"/>
    <w:rsid w:val="00134C91"/>
    <w:rsid w:val="00134E29"/>
    <w:rsid w:val="001359C5"/>
    <w:rsid w:val="00136226"/>
    <w:rsid w:val="00136CA0"/>
    <w:rsid w:val="00140635"/>
    <w:rsid w:val="00147FF7"/>
    <w:rsid w:val="0015047B"/>
    <w:rsid w:val="00150A32"/>
    <w:rsid w:val="00150BF8"/>
    <w:rsid w:val="00155189"/>
    <w:rsid w:val="00157123"/>
    <w:rsid w:val="0016335D"/>
    <w:rsid w:val="0016451F"/>
    <w:rsid w:val="00170224"/>
    <w:rsid w:val="001720FB"/>
    <w:rsid w:val="001732E9"/>
    <w:rsid w:val="0017339B"/>
    <w:rsid w:val="00181A53"/>
    <w:rsid w:val="00182725"/>
    <w:rsid w:val="0018352A"/>
    <w:rsid w:val="00185BD4"/>
    <w:rsid w:val="00190B58"/>
    <w:rsid w:val="001911DA"/>
    <w:rsid w:val="00192E7B"/>
    <w:rsid w:val="00194150"/>
    <w:rsid w:val="00195ECC"/>
    <w:rsid w:val="001A2687"/>
    <w:rsid w:val="001A339E"/>
    <w:rsid w:val="001A6D2F"/>
    <w:rsid w:val="001A75B3"/>
    <w:rsid w:val="001A7E2F"/>
    <w:rsid w:val="001B2908"/>
    <w:rsid w:val="001B2F46"/>
    <w:rsid w:val="001C0ED8"/>
    <w:rsid w:val="001C1996"/>
    <w:rsid w:val="001C36DA"/>
    <w:rsid w:val="001C43C6"/>
    <w:rsid w:val="001C5AD5"/>
    <w:rsid w:val="001C5B8D"/>
    <w:rsid w:val="001C5E79"/>
    <w:rsid w:val="001C6E45"/>
    <w:rsid w:val="001C7D2C"/>
    <w:rsid w:val="001D0B0C"/>
    <w:rsid w:val="001D1DEE"/>
    <w:rsid w:val="001D237B"/>
    <w:rsid w:val="001D367A"/>
    <w:rsid w:val="001D5683"/>
    <w:rsid w:val="001D571B"/>
    <w:rsid w:val="001E1756"/>
    <w:rsid w:val="001E1DBA"/>
    <w:rsid w:val="001F00D8"/>
    <w:rsid w:val="001F102B"/>
    <w:rsid w:val="001F2057"/>
    <w:rsid w:val="0020440B"/>
    <w:rsid w:val="00212A18"/>
    <w:rsid w:val="0021359B"/>
    <w:rsid w:val="00227A49"/>
    <w:rsid w:val="00230AAA"/>
    <w:rsid w:val="00231618"/>
    <w:rsid w:val="00231889"/>
    <w:rsid w:val="00234B21"/>
    <w:rsid w:val="0024249E"/>
    <w:rsid w:val="002450C6"/>
    <w:rsid w:val="00255351"/>
    <w:rsid w:val="002639D5"/>
    <w:rsid w:val="00265894"/>
    <w:rsid w:val="002727AA"/>
    <w:rsid w:val="0027344D"/>
    <w:rsid w:val="002759C1"/>
    <w:rsid w:val="00282120"/>
    <w:rsid w:val="0028341A"/>
    <w:rsid w:val="00290DA7"/>
    <w:rsid w:val="0029576F"/>
    <w:rsid w:val="002A52D3"/>
    <w:rsid w:val="002A5B63"/>
    <w:rsid w:val="002A7C26"/>
    <w:rsid w:val="002B1F20"/>
    <w:rsid w:val="002B1FA3"/>
    <w:rsid w:val="002B36E5"/>
    <w:rsid w:val="002B3CFE"/>
    <w:rsid w:val="002B6C8B"/>
    <w:rsid w:val="002C3638"/>
    <w:rsid w:val="002C46B2"/>
    <w:rsid w:val="002C704A"/>
    <w:rsid w:val="002C733F"/>
    <w:rsid w:val="002D6102"/>
    <w:rsid w:val="002D7495"/>
    <w:rsid w:val="002E2F9E"/>
    <w:rsid w:val="002E3F10"/>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A346C"/>
    <w:rsid w:val="003A42C5"/>
    <w:rsid w:val="003A7BA3"/>
    <w:rsid w:val="003B0675"/>
    <w:rsid w:val="003B1401"/>
    <w:rsid w:val="003B36DC"/>
    <w:rsid w:val="003B5A43"/>
    <w:rsid w:val="003B7E33"/>
    <w:rsid w:val="003C3FF0"/>
    <w:rsid w:val="003C50AF"/>
    <w:rsid w:val="003C5FA1"/>
    <w:rsid w:val="003C7839"/>
    <w:rsid w:val="003D26B4"/>
    <w:rsid w:val="003D3722"/>
    <w:rsid w:val="003E03D4"/>
    <w:rsid w:val="003E12AC"/>
    <w:rsid w:val="003E294A"/>
    <w:rsid w:val="003E3D55"/>
    <w:rsid w:val="003E56FE"/>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87572"/>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3822"/>
    <w:rsid w:val="004D48BB"/>
    <w:rsid w:val="004D7DF6"/>
    <w:rsid w:val="004D7F2E"/>
    <w:rsid w:val="004E073C"/>
    <w:rsid w:val="004E0E25"/>
    <w:rsid w:val="004E381E"/>
    <w:rsid w:val="004E3BE8"/>
    <w:rsid w:val="004E3C89"/>
    <w:rsid w:val="004E5AA4"/>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3062"/>
    <w:rsid w:val="005543C8"/>
    <w:rsid w:val="00554778"/>
    <w:rsid w:val="00562664"/>
    <w:rsid w:val="00564DD4"/>
    <w:rsid w:val="00566FD3"/>
    <w:rsid w:val="00567207"/>
    <w:rsid w:val="00570A2F"/>
    <w:rsid w:val="00572998"/>
    <w:rsid w:val="00576B6E"/>
    <w:rsid w:val="00581243"/>
    <w:rsid w:val="005812ED"/>
    <w:rsid w:val="00587177"/>
    <w:rsid w:val="00587F5D"/>
    <w:rsid w:val="00591517"/>
    <w:rsid w:val="00594B08"/>
    <w:rsid w:val="005972D8"/>
    <w:rsid w:val="005A2D7C"/>
    <w:rsid w:val="005A622F"/>
    <w:rsid w:val="005B24A6"/>
    <w:rsid w:val="005B4B7F"/>
    <w:rsid w:val="005B7D5F"/>
    <w:rsid w:val="005C0E97"/>
    <w:rsid w:val="005C325D"/>
    <w:rsid w:val="005C553D"/>
    <w:rsid w:val="005C7A52"/>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44FBD"/>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B6B"/>
    <w:rsid w:val="006A4698"/>
    <w:rsid w:val="006A5784"/>
    <w:rsid w:val="006B16F4"/>
    <w:rsid w:val="006B333E"/>
    <w:rsid w:val="006B5825"/>
    <w:rsid w:val="006B5CB6"/>
    <w:rsid w:val="006B618A"/>
    <w:rsid w:val="006C0420"/>
    <w:rsid w:val="006C521C"/>
    <w:rsid w:val="006C5260"/>
    <w:rsid w:val="006C5625"/>
    <w:rsid w:val="006C59EC"/>
    <w:rsid w:val="006C7725"/>
    <w:rsid w:val="006D2902"/>
    <w:rsid w:val="006D3E5B"/>
    <w:rsid w:val="006D510F"/>
    <w:rsid w:val="006E3535"/>
    <w:rsid w:val="006E474F"/>
    <w:rsid w:val="006E5DFD"/>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A72FC"/>
    <w:rsid w:val="007B074B"/>
    <w:rsid w:val="007B0C86"/>
    <w:rsid w:val="007B46E6"/>
    <w:rsid w:val="007C1D4D"/>
    <w:rsid w:val="007D78B5"/>
    <w:rsid w:val="007D7C91"/>
    <w:rsid w:val="007E21C7"/>
    <w:rsid w:val="007E21CC"/>
    <w:rsid w:val="007E4DE4"/>
    <w:rsid w:val="007E5F73"/>
    <w:rsid w:val="007F24F9"/>
    <w:rsid w:val="007F3ADF"/>
    <w:rsid w:val="007F49C1"/>
    <w:rsid w:val="007F61BC"/>
    <w:rsid w:val="00800E97"/>
    <w:rsid w:val="00801006"/>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35FF1"/>
    <w:rsid w:val="008476F8"/>
    <w:rsid w:val="00851447"/>
    <w:rsid w:val="00855267"/>
    <w:rsid w:val="00855C51"/>
    <w:rsid w:val="008574D6"/>
    <w:rsid w:val="00857B7F"/>
    <w:rsid w:val="00861240"/>
    <w:rsid w:val="008619A1"/>
    <w:rsid w:val="0086283E"/>
    <w:rsid w:val="008648BA"/>
    <w:rsid w:val="00864C1F"/>
    <w:rsid w:val="00867060"/>
    <w:rsid w:val="008679D0"/>
    <w:rsid w:val="008706B3"/>
    <w:rsid w:val="0087371C"/>
    <w:rsid w:val="0087402C"/>
    <w:rsid w:val="008757C0"/>
    <w:rsid w:val="00876D17"/>
    <w:rsid w:val="008822D8"/>
    <w:rsid w:val="00886782"/>
    <w:rsid w:val="00890477"/>
    <w:rsid w:val="008915BF"/>
    <w:rsid w:val="008965EE"/>
    <w:rsid w:val="0089740D"/>
    <w:rsid w:val="008A0A87"/>
    <w:rsid w:val="008A44FE"/>
    <w:rsid w:val="008B5557"/>
    <w:rsid w:val="008C4720"/>
    <w:rsid w:val="008D0099"/>
    <w:rsid w:val="008D1BB0"/>
    <w:rsid w:val="008D281B"/>
    <w:rsid w:val="008D2C1A"/>
    <w:rsid w:val="008D5EF9"/>
    <w:rsid w:val="008D5FCE"/>
    <w:rsid w:val="008E2B7F"/>
    <w:rsid w:val="008F5FC7"/>
    <w:rsid w:val="00903DCC"/>
    <w:rsid w:val="009108CF"/>
    <w:rsid w:val="00912B59"/>
    <w:rsid w:val="009147F3"/>
    <w:rsid w:val="00914F09"/>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47CFE"/>
    <w:rsid w:val="0095753F"/>
    <w:rsid w:val="00957FDF"/>
    <w:rsid w:val="00961C63"/>
    <w:rsid w:val="009622CC"/>
    <w:rsid w:val="00965CEA"/>
    <w:rsid w:val="009663EF"/>
    <w:rsid w:val="00966755"/>
    <w:rsid w:val="00967A93"/>
    <w:rsid w:val="009718DF"/>
    <w:rsid w:val="009723D3"/>
    <w:rsid w:val="009725CB"/>
    <w:rsid w:val="00973C0F"/>
    <w:rsid w:val="009757B2"/>
    <w:rsid w:val="00976432"/>
    <w:rsid w:val="00981373"/>
    <w:rsid w:val="00985E5C"/>
    <w:rsid w:val="00992D07"/>
    <w:rsid w:val="00993AD5"/>
    <w:rsid w:val="009956D5"/>
    <w:rsid w:val="009A64FC"/>
    <w:rsid w:val="009A6BDE"/>
    <w:rsid w:val="009B2600"/>
    <w:rsid w:val="009B3067"/>
    <w:rsid w:val="009B51B7"/>
    <w:rsid w:val="009B7A38"/>
    <w:rsid w:val="009C17C5"/>
    <w:rsid w:val="009C26E1"/>
    <w:rsid w:val="009C346D"/>
    <w:rsid w:val="009C78A3"/>
    <w:rsid w:val="009E2DB2"/>
    <w:rsid w:val="009E385C"/>
    <w:rsid w:val="009E3BC6"/>
    <w:rsid w:val="009E4CCF"/>
    <w:rsid w:val="009E5174"/>
    <w:rsid w:val="009E6265"/>
    <w:rsid w:val="009E6D61"/>
    <w:rsid w:val="009E7C24"/>
    <w:rsid w:val="009F1ECF"/>
    <w:rsid w:val="00A0037D"/>
    <w:rsid w:val="00A02CD0"/>
    <w:rsid w:val="00A05743"/>
    <w:rsid w:val="00A101BD"/>
    <w:rsid w:val="00A10DF3"/>
    <w:rsid w:val="00A128B2"/>
    <w:rsid w:val="00A129D9"/>
    <w:rsid w:val="00A15842"/>
    <w:rsid w:val="00A235EF"/>
    <w:rsid w:val="00A249B4"/>
    <w:rsid w:val="00A2536B"/>
    <w:rsid w:val="00A2632E"/>
    <w:rsid w:val="00A2798D"/>
    <w:rsid w:val="00A313BE"/>
    <w:rsid w:val="00A31B23"/>
    <w:rsid w:val="00A32BBD"/>
    <w:rsid w:val="00A330F8"/>
    <w:rsid w:val="00A33A57"/>
    <w:rsid w:val="00A33E62"/>
    <w:rsid w:val="00A4094A"/>
    <w:rsid w:val="00A41B14"/>
    <w:rsid w:val="00A42CE8"/>
    <w:rsid w:val="00A441D1"/>
    <w:rsid w:val="00A4564B"/>
    <w:rsid w:val="00A4565C"/>
    <w:rsid w:val="00A50033"/>
    <w:rsid w:val="00A50A73"/>
    <w:rsid w:val="00A50E2C"/>
    <w:rsid w:val="00A520A1"/>
    <w:rsid w:val="00A52CC0"/>
    <w:rsid w:val="00A61967"/>
    <w:rsid w:val="00A645BB"/>
    <w:rsid w:val="00A647A0"/>
    <w:rsid w:val="00A64CFC"/>
    <w:rsid w:val="00A6502E"/>
    <w:rsid w:val="00A755BF"/>
    <w:rsid w:val="00A75A44"/>
    <w:rsid w:val="00A7797A"/>
    <w:rsid w:val="00A82861"/>
    <w:rsid w:val="00A82D17"/>
    <w:rsid w:val="00A84F16"/>
    <w:rsid w:val="00A86A06"/>
    <w:rsid w:val="00A91AB4"/>
    <w:rsid w:val="00A92098"/>
    <w:rsid w:val="00A939F7"/>
    <w:rsid w:val="00A968F2"/>
    <w:rsid w:val="00A97343"/>
    <w:rsid w:val="00A97E81"/>
    <w:rsid w:val="00AA1890"/>
    <w:rsid w:val="00AA7C5C"/>
    <w:rsid w:val="00AB054D"/>
    <w:rsid w:val="00AB3E55"/>
    <w:rsid w:val="00AB541E"/>
    <w:rsid w:val="00AC0785"/>
    <w:rsid w:val="00AC4D13"/>
    <w:rsid w:val="00AC73B1"/>
    <w:rsid w:val="00AD1206"/>
    <w:rsid w:val="00AD33C0"/>
    <w:rsid w:val="00AD54BA"/>
    <w:rsid w:val="00AD5DB7"/>
    <w:rsid w:val="00AE3369"/>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82961"/>
    <w:rsid w:val="00B92A92"/>
    <w:rsid w:val="00B939B1"/>
    <w:rsid w:val="00B94507"/>
    <w:rsid w:val="00BA0B4B"/>
    <w:rsid w:val="00BB042A"/>
    <w:rsid w:val="00BB046A"/>
    <w:rsid w:val="00BC09F1"/>
    <w:rsid w:val="00BC0EE5"/>
    <w:rsid w:val="00BC1F73"/>
    <w:rsid w:val="00BC37E3"/>
    <w:rsid w:val="00BD1CF2"/>
    <w:rsid w:val="00BE18D7"/>
    <w:rsid w:val="00BE2A5B"/>
    <w:rsid w:val="00BE3880"/>
    <w:rsid w:val="00BE4603"/>
    <w:rsid w:val="00BE7061"/>
    <w:rsid w:val="00BE7734"/>
    <w:rsid w:val="00BF24EE"/>
    <w:rsid w:val="00BF7E5F"/>
    <w:rsid w:val="00C0336A"/>
    <w:rsid w:val="00C1095F"/>
    <w:rsid w:val="00C14DFE"/>
    <w:rsid w:val="00C207B1"/>
    <w:rsid w:val="00C22461"/>
    <w:rsid w:val="00C22482"/>
    <w:rsid w:val="00C22554"/>
    <w:rsid w:val="00C26175"/>
    <w:rsid w:val="00C31FCF"/>
    <w:rsid w:val="00C32AA7"/>
    <w:rsid w:val="00C33A88"/>
    <w:rsid w:val="00C33C83"/>
    <w:rsid w:val="00C35B0E"/>
    <w:rsid w:val="00C41403"/>
    <w:rsid w:val="00C4354C"/>
    <w:rsid w:val="00C448DE"/>
    <w:rsid w:val="00C456F7"/>
    <w:rsid w:val="00C50A6B"/>
    <w:rsid w:val="00C517B9"/>
    <w:rsid w:val="00C534E6"/>
    <w:rsid w:val="00C546D7"/>
    <w:rsid w:val="00C54E95"/>
    <w:rsid w:val="00C56B6F"/>
    <w:rsid w:val="00C577AA"/>
    <w:rsid w:val="00C578F8"/>
    <w:rsid w:val="00C60487"/>
    <w:rsid w:val="00C62B89"/>
    <w:rsid w:val="00C654E6"/>
    <w:rsid w:val="00C65CD6"/>
    <w:rsid w:val="00C6704D"/>
    <w:rsid w:val="00C70D55"/>
    <w:rsid w:val="00C71D4B"/>
    <w:rsid w:val="00C81287"/>
    <w:rsid w:val="00C82551"/>
    <w:rsid w:val="00C82947"/>
    <w:rsid w:val="00C8723F"/>
    <w:rsid w:val="00C87410"/>
    <w:rsid w:val="00C90557"/>
    <w:rsid w:val="00C91FFB"/>
    <w:rsid w:val="00C9519D"/>
    <w:rsid w:val="00C95628"/>
    <w:rsid w:val="00CA15D0"/>
    <w:rsid w:val="00CA1FAD"/>
    <w:rsid w:val="00CA567A"/>
    <w:rsid w:val="00CA5A0A"/>
    <w:rsid w:val="00CA5D3E"/>
    <w:rsid w:val="00CB0294"/>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4CAC"/>
    <w:rsid w:val="00D5507C"/>
    <w:rsid w:val="00D64661"/>
    <w:rsid w:val="00D663CD"/>
    <w:rsid w:val="00D71A58"/>
    <w:rsid w:val="00D7237F"/>
    <w:rsid w:val="00D745F7"/>
    <w:rsid w:val="00D756E9"/>
    <w:rsid w:val="00D76280"/>
    <w:rsid w:val="00D832AD"/>
    <w:rsid w:val="00D84081"/>
    <w:rsid w:val="00D84174"/>
    <w:rsid w:val="00D91CA1"/>
    <w:rsid w:val="00D92C0A"/>
    <w:rsid w:val="00D948D8"/>
    <w:rsid w:val="00DA15EF"/>
    <w:rsid w:val="00DA5FDF"/>
    <w:rsid w:val="00DB3A92"/>
    <w:rsid w:val="00DB730E"/>
    <w:rsid w:val="00DB7677"/>
    <w:rsid w:val="00DC4227"/>
    <w:rsid w:val="00DC4339"/>
    <w:rsid w:val="00DC5633"/>
    <w:rsid w:val="00DC6F3A"/>
    <w:rsid w:val="00DC7653"/>
    <w:rsid w:val="00DD024D"/>
    <w:rsid w:val="00DD08B4"/>
    <w:rsid w:val="00DD475E"/>
    <w:rsid w:val="00DD4B92"/>
    <w:rsid w:val="00DD4E12"/>
    <w:rsid w:val="00DD5DAB"/>
    <w:rsid w:val="00DD70E3"/>
    <w:rsid w:val="00DD7505"/>
    <w:rsid w:val="00DE076C"/>
    <w:rsid w:val="00DE1363"/>
    <w:rsid w:val="00DE1F7D"/>
    <w:rsid w:val="00DE2FFC"/>
    <w:rsid w:val="00DF235E"/>
    <w:rsid w:val="00E02126"/>
    <w:rsid w:val="00E107F8"/>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0E4B"/>
    <w:rsid w:val="00E5240E"/>
    <w:rsid w:val="00E53038"/>
    <w:rsid w:val="00E72C8E"/>
    <w:rsid w:val="00E91306"/>
    <w:rsid w:val="00E918E6"/>
    <w:rsid w:val="00E92E20"/>
    <w:rsid w:val="00EA40AE"/>
    <w:rsid w:val="00EA554A"/>
    <w:rsid w:val="00EB37B1"/>
    <w:rsid w:val="00EC0D4E"/>
    <w:rsid w:val="00EC1BE8"/>
    <w:rsid w:val="00EC22F0"/>
    <w:rsid w:val="00EC6833"/>
    <w:rsid w:val="00EC6B5B"/>
    <w:rsid w:val="00ED7D4A"/>
    <w:rsid w:val="00EE119F"/>
    <w:rsid w:val="00EE5923"/>
    <w:rsid w:val="00EF351C"/>
    <w:rsid w:val="00EF3C59"/>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576FA"/>
    <w:rsid w:val="00F62DD9"/>
    <w:rsid w:val="00F716E5"/>
    <w:rsid w:val="00F718D5"/>
    <w:rsid w:val="00F73494"/>
    <w:rsid w:val="00F77035"/>
    <w:rsid w:val="00F81338"/>
    <w:rsid w:val="00F85388"/>
    <w:rsid w:val="00F85FF3"/>
    <w:rsid w:val="00F90853"/>
    <w:rsid w:val="00F9584A"/>
    <w:rsid w:val="00FA1675"/>
    <w:rsid w:val="00FA5385"/>
    <w:rsid w:val="00FA6E09"/>
    <w:rsid w:val="00FB6A6D"/>
    <w:rsid w:val="00FB6C0B"/>
    <w:rsid w:val="00FB6C76"/>
    <w:rsid w:val="00FB7428"/>
    <w:rsid w:val="00FC0DDF"/>
    <w:rsid w:val="00FC1A01"/>
    <w:rsid w:val="00FC6CCF"/>
    <w:rsid w:val="00FD051E"/>
    <w:rsid w:val="00FE0E39"/>
    <w:rsid w:val="00FE2692"/>
    <w:rsid w:val="00FE3A67"/>
    <w:rsid w:val="00FE5CE4"/>
    <w:rsid w:val="00FE6692"/>
    <w:rsid w:val="00FF2387"/>
    <w:rsid w:val="00FF28A3"/>
    <w:rsid w:val="00FF3D0B"/>
    <w:rsid w:val="00FF76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autoRedefine/>
    <w:qFormat/>
    <w:rsid w:val="0024249E"/>
    <w:rPr>
      <w:sz w:val="20"/>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Kappaleenoletusfontti"/>
    <w:rsid w:val="0058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614506">
      <w:bodyDiv w:val="1"/>
      <w:marLeft w:val="0"/>
      <w:marRight w:val="0"/>
      <w:marTop w:val="0"/>
      <w:marBottom w:val="0"/>
      <w:divBdr>
        <w:top w:val="none" w:sz="0" w:space="0" w:color="auto"/>
        <w:left w:val="none" w:sz="0" w:space="0" w:color="auto"/>
        <w:bottom w:val="none" w:sz="0" w:space="0" w:color="auto"/>
        <w:right w:val="none" w:sz="0" w:space="0" w:color="auto"/>
      </w:divBdr>
    </w:div>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528331266">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emf"/><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nta.f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Lähete ja hoitopalaute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68E2-2EE3-4DC9-BD41-14BF7DB9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1C272-CF4B-4E10-AC93-CEB2C92594E2}">
  <ds:schemaRefs>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28d5f0a3-ab75-4f37-b21c-c5486e890318"/>
    <ds:schemaRef ds:uri="http://www.w3.org/XML/1998/namespace"/>
  </ds:schemaRefs>
</ds:datastoreItem>
</file>

<file path=customXml/itemProps3.xml><?xml version="1.0" encoding="utf-8"?>
<ds:datastoreItem xmlns:ds="http://schemas.openxmlformats.org/officeDocument/2006/customXml" ds:itemID="{1B2CA16E-FCD0-4D00-BCDB-A788252E5C2F}">
  <ds:schemaRefs>
    <ds:schemaRef ds:uri="Microsoft.SharePoint.Taxonomy.ContentTypeSync"/>
  </ds:schemaRefs>
</ds:datastoreItem>
</file>

<file path=customXml/itemProps4.xml><?xml version="1.0" encoding="utf-8"?>
<ds:datastoreItem xmlns:ds="http://schemas.openxmlformats.org/officeDocument/2006/customXml" ds:itemID="{1DED7257-A2D7-4ABC-A2B3-F56DE1B6E125}">
  <ds:schemaRefs>
    <ds:schemaRef ds:uri="http://schemas.microsoft.com/sharepoint/v3/contenttype/forms"/>
  </ds:schemaRefs>
</ds:datastoreItem>
</file>

<file path=customXml/itemProps5.xml><?xml version="1.0" encoding="utf-8"?>
<ds:datastoreItem xmlns:ds="http://schemas.openxmlformats.org/officeDocument/2006/customXml" ds:itemID="{BD791A91-0EBF-42D0-9745-424B0885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4342</Words>
  <Characters>43624</Characters>
  <Application>Microsoft Office Word</Application>
  <DocSecurity>0</DocSecurity>
  <Lines>363</Lines>
  <Paragraphs>95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Lähete ja hoitopalaute katselmointiin</vt:lpstr>
      <vt:lpstr>Lähete ja hoitopalaute</vt:lpstr>
    </vt:vector>
  </TitlesOfParts>
  <Company>Kela</Company>
  <LinksUpToDate>false</LinksUpToDate>
  <CharactersWithSpaces>47871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 katselmointiin</dc:title>
  <dc:creator>Tuomainen Mika</dc:creator>
  <cp:keywords>Katselmointi</cp:keywords>
  <cp:lastModifiedBy>Tuomainen Mika</cp:lastModifiedBy>
  <cp:revision>5</cp:revision>
  <cp:lastPrinted>2008-01-24T16:34:00Z</cp:lastPrinted>
  <dcterms:created xsi:type="dcterms:W3CDTF">2020-09-23T10:18:00Z</dcterms:created>
  <dcterms:modified xsi:type="dcterms:W3CDTF">2020-11-02T10:42:00Z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5.X</vt:lpwstr>
  </property>
  <property fmtid="{D5CDD505-2E9C-101B-9397-08002B2CF9AE}" pid="3" name="Recorded date">
    <vt:lpwstr>X..X.2020</vt:lpwstr>
  </property>
  <property fmtid="{D5CDD505-2E9C-101B-9397-08002B2CF9AE}" pid="4" name="Versio">
    <vt:lpwstr>5.X</vt:lpwstr>
  </property>
  <property fmtid="{D5CDD505-2E9C-101B-9397-08002B2CF9AE}" pid="5" name="Pvm">
    <vt:lpwstr>X.3.2020</vt:lpwstr>
  </property>
  <property fmtid="{D5CDD505-2E9C-101B-9397-08002B2CF9AE}" pid="6" name="OID">
    <vt:lpwstr>1.2.246.777.11.2020.X</vt:lpwstr>
  </property>
  <property fmtid="{D5CDD505-2E9C-101B-9397-08002B2CF9AE}" pid="7" name="ContentTypeId">
    <vt:lpwstr>0x010100B5B0C7C8E89E4B24A1DD48391A5B64DF00112FE0083EA64F2EB8D4961C8BE8602F002DF000B45F04491AAD572C387F6B60E000FFA673CCE58F73488C933740346BD6D4</vt:lpwstr>
  </property>
  <property fmtid="{D5CDD505-2E9C-101B-9397-08002B2CF9AE}" pid="8" name="TaxKeyword">
    <vt:lpwstr>339;#Katselmointi|28c62021-51d9-456f-aea9-3b144b936069</vt:lpwstr>
  </property>
  <property fmtid="{D5CDD505-2E9C-101B-9397-08002B2CF9AE}" pid="9" name="KelaOmaLuokitus">
    <vt:lpwstr>338;#Katselmointi|f8d41c3f-ad65-4cae-9fc6-770c6fbcb74a</vt:lpwstr>
  </property>
  <property fmtid="{D5CDD505-2E9C-101B-9397-08002B2CF9AE}" pid="10" name="KelaNavigaatiotermi">
    <vt:lpwstr>151;#Potilastiedon arkiston ylläpito ja kehittäminen|21f8d39a-faa0-4e88-8607-b6799df5e1d3</vt:lpwstr>
  </property>
  <property fmtid="{D5CDD505-2E9C-101B-9397-08002B2CF9AE}" pid="11" name="KelaProjekti">
    <vt:lpwstr>150;#POARYP2018|3c2759d7-4d5e-4485-877a-438737496b22</vt:lpwstr>
  </property>
  <property fmtid="{D5CDD505-2E9C-101B-9397-08002B2CF9AE}" pid="12" name="KelaPihlaLuokitus">
    <vt:lpwstr>68;#Työdokumentaatio|25fe0918-a97d-47fd-9b70-850fbf399107</vt:lpwstr>
  </property>
  <property fmtid="{D5CDD505-2E9C-101B-9397-08002B2CF9AE}" pid="13" name="KelaOrganisaatio">
    <vt:lpwstr/>
  </property>
  <property fmtid="{D5CDD505-2E9C-101B-9397-08002B2CF9AE}" pid="14" name="KelaNostaIntranettiin">
    <vt:lpwstr>11;#Ei|4da38706-6322-4438-8e0a-a80ce46c1d74</vt:lpwstr>
  </property>
  <property fmtid="{D5CDD505-2E9C-101B-9397-08002B2CF9AE}" pid="15" name="KelaTyoryhma">
    <vt:lpwstr/>
  </property>
  <property fmtid="{D5CDD505-2E9C-101B-9397-08002B2CF9AE}" pid="16" name="KelaSinettiLuokka">
    <vt:lpwstr>12;#Projektidokumentaatio|46a885a8-d012-4ce3-9e3d-2c376f037c4d</vt:lpwstr>
  </property>
  <property fmtid="{D5CDD505-2E9C-101B-9397-08002B2CF9AE}" pid="17" name="KelaDokumenttiluokka">
    <vt:lpwstr>337;#Katselmointi|28c62021-51d9-456f-aea9-3b144b936069</vt:lpwstr>
  </property>
  <property fmtid="{D5CDD505-2E9C-101B-9397-08002B2CF9AE}" pid="18" name="KelaAsiasanat">
    <vt:lpwstr/>
  </property>
</Properties>
</file>